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1) Working group name</w:t>
      </w:r>
      <w:r w:rsidRPr="00755B4B">
        <w:rPr>
          <w:rFonts w:ascii="Helvetica" w:eastAsia="Times New Roman" w:hAnsi="Helvetica" w:cs="Helvetica"/>
          <w:color w:val="5A5A5A"/>
          <w:sz w:val="21"/>
          <w:szCs w:val="21"/>
        </w:rPr>
        <w:t>: Health Relationship Trust (HEART) Working Group</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2) Purpose</w:t>
      </w:r>
      <w:r w:rsidRPr="00755B4B">
        <w:rPr>
          <w:rFonts w:ascii="Helvetica" w:eastAsia="Times New Roman" w:hAnsi="Helvetica" w:cs="Helvetica"/>
          <w:color w:val="5A5A5A"/>
          <w:sz w:val="21"/>
          <w:szCs w:val="21"/>
        </w:rPr>
        <w:t>:</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The purpose of this Working Group is to harmonize and develop a set of privacy and security specifications that enable an individual to control the authorization of access to RESTful health-related data sharing APIs, and to facilitate the development of interoperable implementations of these specifications by others.</w:t>
      </w:r>
      <w:ins w:id="0" w:author="Tom Jones" w:date="2020-04-20T09:31:00Z">
        <w:r w:rsidR="009B1617">
          <w:rPr>
            <w:rFonts w:ascii="Helvetica" w:eastAsia="Times New Roman" w:hAnsi="Helvetica" w:cs="Helvetica"/>
            <w:color w:val="5A5A5A"/>
            <w:sz w:val="21"/>
            <w:szCs w:val="21"/>
          </w:rPr>
          <w:t xml:space="preserve"> The primary goal is a good user experience.</w:t>
        </w:r>
      </w:ins>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3) Scope</w:t>
      </w:r>
      <w:r w:rsidRPr="00755B4B">
        <w:rPr>
          <w:rFonts w:ascii="Helvetica" w:eastAsia="Times New Roman" w:hAnsi="Helvetica" w:cs="Helvetica"/>
          <w:color w:val="5A5A5A"/>
          <w:sz w:val="21"/>
          <w:szCs w:val="21"/>
        </w:rPr>
        <w:t>:</w:t>
      </w:r>
    </w:p>
    <w:p w:rsidR="00755B4B" w:rsidRDefault="00755B4B" w:rsidP="00755B4B">
      <w:p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A set of use cases emphasizing an optimal user experience for the following:</w:t>
      </w:r>
    </w:p>
    <w:p w:rsidR="00755B4B" w:rsidRDefault="00755B4B" w:rsidP="00755B4B">
      <w:pPr>
        <w:pStyle w:val="ListParagraph"/>
        <w:numPr>
          <w:ilvl w:val="0"/>
          <w:numId w:val="5"/>
        </w:num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User on a smart phone</w:t>
      </w:r>
    </w:p>
    <w:p w:rsidR="00755B4B" w:rsidRDefault="00755B4B" w:rsidP="00755B4B">
      <w:pPr>
        <w:pStyle w:val="ListParagraph"/>
        <w:numPr>
          <w:ilvl w:val="0"/>
          <w:numId w:val="5"/>
        </w:num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User on a laptop computer at home.</w:t>
      </w:r>
    </w:p>
    <w:p w:rsidR="00755B4B" w:rsidRDefault="00755B4B" w:rsidP="00755B4B">
      <w:p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 xml:space="preserve">An integrated </w:t>
      </w:r>
      <w:r w:rsidR="002B44CC">
        <w:rPr>
          <w:rFonts w:ascii="Helvetica" w:eastAsia="Times New Roman" w:hAnsi="Helvetica" w:cs="Helvetica"/>
          <w:color w:val="5A5A5A"/>
          <w:sz w:val="21"/>
          <w:szCs w:val="21"/>
        </w:rPr>
        <w:t xml:space="preserve">API </w:t>
      </w:r>
      <w:r>
        <w:rPr>
          <w:rFonts w:ascii="Helvetica" w:eastAsia="Times New Roman" w:hAnsi="Helvetica" w:cs="Helvetica"/>
          <w:color w:val="5A5A5A"/>
          <w:sz w:val="21"/>
          <w:szCs w:val="21"/>
        </w:rPr>
        <w:t>that can apply to the following designs:</w:t>
      </w:r>
    </w:p>
    <w:p w:rsidR="00755B4B" w:rsidRDefault="00755B4B" w:rsidP="00755B4B">
      <w:pPr>
        <w:pStyle w:val="ListParagraph"/>
        <w:numPr>
          <w:ilvl w:val="0"/>
          <w:numId w:val="6"/>
        </w:num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A native application on the user’s device</w:t>
      </w:r>
    </w:p>
    <w:p w:rsidR="00755B4B" w:rsidRDefault="00755B4B" w:rsidP="00755B4B">
      <w:pPr>
        <w:pStyle w:val="ListParagraph"/>
        <w:numPr>
          <w:ilvl w:val="0"/>
          <w:numId w:val="6"/>
        </w:numPr>
        <w:shd w:val="clear" w:color="auto" w:fill="FAFAFA"/>
        <w:spacing w:after="165" w:line="240" w:lineRule="auto"/>
        <w:rPr>
          <w:ins w:id="1" w:author="Tom Jones" w:date="2020-04-20T13:37:00Z"/>
          <w:rFonts w:ascii="Helvetica" w:eastAsia="Times New Roman" w:hAnsi="Helvetica" w:cs="Helvetica"/>
          <w:color w:val="5A5A5A"/>
          <w:sz w:val="21"/>
          <w:szCs w:val="21"/>
        </w:rPr>
      </w:pPr>
      <w:r>
        <w:rPr>
          <w:rFonts w:ascii="Helvetica" w:eastAsia="Times New Roman" w:hAnsi="Helvetica" w:cs="Helvetica"/>
          <w:color w:val="5A5A5A"/>
          <w:sz w:val="21"/>
          <w:szCs w:val="21"/>
        </w:rPr>
        <w:t>A web site or web-based app accessed via a browser.</w:t>
      </w:r>
    </w:p>
    <w:p w:rsidR="002B44CC" w:rsidRPr="00755B4B" w:rsidRDefault="002B44CC" w:rsidP="00755B4B">
      <w:pPr>
        <w:pStyle w:val="ListParagraph"/>
        <w:numPr>
          <w:ilvl w:val="0"/>
          <w:numId w:val="6"/>
        </w:numPr>
        <w:shd w:val="clear" w:color="auto" w:fill="FAFAFA"/>
        <w:spacing w:after="165" w:line="240" w:lineRule="auto"/>
        <w:rPr>
          <w:rFonts w:ascii="Helvetica" w:eastAsia="Times New Roman" w:hAnsi="Helvetica" w:cs="Helvetica"/>
          <w:color w:val="5A5A5A"/>
          <w:sz w:val="21"/>
          <w:szCs w:val="21"/>
        </w:rPr>
      </w:pPr>
      <w:ins w:id="2" w:author="Tom Jones" w:date="2020-04-20T13:37:00Z">
        <w:r>
          <w:rPr>
            <w:rFonts w:ascii="Helvetica" w:eastAsia="Times New Roman" w:hAnsi="Helvetica" w:cs="Helvetica"/>
            <w:color w:val="5A5A5A"/>
            <w:sz w:val="21"/>
            <w:szCs w:val="21"/>
          </w:rPr>
          <w:t>A server side client app</w:t>
        </w:r>
      </w:ins>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4) Proposed specifications</w:t>
      </w:r>
      <w:r w:rsidRPr="00755B4B">
        <w:rPr>
          <w:rFonts w:ascii="Helvetica" w:eastAsia="Times New Roman" w:hAnsi="Helvetica" w:cs="Helvetica"/>
          <w:color w:val="5A5A5A"/>
          <w:sz w:val="21"/>
          <w:szCs w:val="21"/>
        </w:rPr>
        <w:t>:</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 xml:space="preserve">The following specifications </w:t>
      </w:r>
      <w:r>
        <w:rPr>
          <w:rFonts w:ascii="Helvetica" w:eastAsia="Times New Roman" w:hAnsi="Helvetica" w:cs="Helvetica"/>
          <w:color w:val="5A5A5A"/>
          <w:sz w:val="21"/>
          <w:szCs w:val="21"/>
        </w:rPr>
        <w:t>are planned</w:t>
      </w:r>
      <w:r w:rsidRPr="00755B4B">
        <w:rPr>
          <w:rFonts w:ascii="Helvetica" w:eastAsia="Times New Roman" w:hAnsi="Helvetica" w:cs="Helvetica"/>
          <w:color w:val="5A5A5A"/>
          <w:sz w:val="21"/>
          <w:szCs w:val="21"/>
        </w:rPr>
        <w:t>:</w:t>
      </w:r>
    </w:p>
    <w:p w:rsidR="00755B4B" w:rsidRDefault="00755B4B" w:rsidP="00755B4B">
      <w:pPr>
        <w:numPr>
          <w:ilvl w:val="0"/>
          <w:numId w:val="3"/>
        </w:numPr>
        <w:shd w:val="clear" w:color="auto" w:fill="FAFAFA"/>
        <w:spacing w:before="100" w:beforeAutospacing="1" w:after="100" w:afterAutospacing="1" w:line="330" w:lineRule="atLeast"/>
        <w:ind w:left="375"/>
        <w:rPr>
          <w:ins w:id="3" w:author="Tom Jones" w:date="2020-04-20T14:01:00Z"/>
          <w:rFonts w:ascii="Helvetica" w:eastAsia="Times New Roman" w:hAnsi="Helvetica" w:cs="Helvetica"/>
          <w:color w:val="5A5A5A"/>
          <w:sz w:val="21"/>
          <w:szCs w:val="21"/>
        </w:rPr>
      </w:pPr>
      <w:r>
        <w:rPr>
          <w:rFonts w:ascii="Helvetica" w:eastAsia="Times New Roman" w:hAnsi="Helvetica" w:cs="Helvetica"/>
          <w:color w:val="5A5A5A"/>
          <w:sz w:val="21"/>
          <w:szCs w:val="21"/>
        </w:rPr>
        <w:t>Healthcare Information API modeling on the work of the FAPI program.</w:t>
      </w:r>
    </w:p>
    <w:p w:rsidR="005C16D7" w:rsidRPr="00755B4B" w:rsidDel="005C16D7" w:rsidRDefault="005C16D7" w:rsidP="005C16D7">
      <w:pPr>
        <w:numPr>
          <w:ilvl w:val="0"/>
          <w:numId w:val="4"/>
        </w:numPr>
        <w:shd w:val="clear" w:color="auto" w:fill="FAFAFA"/>
        <w:spacing w:before="100" w:beforeAutospacing="1" w:after="100" w:afterAutospacing="1" w:line="330" w:lineRule="atLeast"/>
        <w:ind w:left="375"/>
        <w:rPr>
          <w:del w:id="4" w:author="Tom Jones" w:date="2020-04-20T14:02:00Z"/>
          <w:rFonts w:ascii="Helvetica" w:eastAsia="Times New Roman" w:hAnsi="Helvetica" w:cs="Helvetica"/>
          <w:color w:val="5A5A5A"/>
          <w:sz w:val="21"/>
          <w:szCs w:val="21"/>
        </w:rPr>
      </w:pPr>
      <w:ins w:id="5" w:author="Tom Jones" w:date="2020-04-20T14:02:00Z">
        <w:r w:rsidRPr="005C16D7">
          <w:rPr>
            <w:rFonts w:ascii="Helvetica" w:eastAsia="Times New Roman" w:hAnsi="Helvetica" w:cs="Helvetica"/>
            <w:color w:val="5A5A5A"/>
            <w:sz w:val="21"/>
            <w:szCs w:val="21"/>
          </w:rPr>
          <w:t xml:space="preserve">A plan for </w:t>
        </w:r>
        <w:r>
          <w:rPr>
            <w:rFonts w:ascii="Helvetica" w:eastAsia="Times New Roman" w:hAnsi="Helvetica" w:cs="Helvetica"/>
            <w:color w:val="5A5A5A"/>
            <w:sz w:val="21"/>
            <w:szCs w:val="21"/>
          </w:rPr>
          <w:t>scopes for users (patients + guardians) to grant access for sharing data.</w:t>
        </w:r>
      </w:ins>
      <w:bookmarkStart w:id="6" w:name="_GoBack"/>
      <w:bookmarkEnd w:id="6"/>
    </w:p>
    <w:p w:rsidR="00755B4B" w:rsidRPr="005C16D7" w:rsidRDefault="00755B4B" w:rsidP="005C16D7">
      <w:pPr>
        <w:numPr>
          <w:ilvl w:val="0"/>
          <w:numId w:val="4"/>
        </w:numPr>
        <w:shd w:val="clear" w:color="auto" w:fill="FAFAFA"/>
        <w:spacing w:before="100" w:beforeAutospacing="1" w:after="100" w:afterAutospacing="1" w:line="330" w:lineRule="atLeast"/>
        <w:ind w:left="375"/>
        <w:rPr>
          <w:rFonts w:ascii="Helvetica" w:eastAsia="Times New Roman" w:hAnsi="Helvetica" w:cs="Helvetica"/>
          <w:color w:val="5A5A5A"/>
          <w:sz w:val="21"/>
          <w:szCs w:val="21"/>
          <w:rPrChange w:id="7" w:author="Tom Jones" w:date="2020-04-20T14:02:00Z">
            <w:rPr>
              <w:rFonts w:ascii="Helvetica" w:eastAsia="Times New Roman" w:hAnsi="Helvetica" w:cs="Helvetica"/>
              <w:color w:val="5A5A5A"/>
              <w:sz w:val="21"/>
              <w:szCs w:val="21"/>
            </w:rPr>
          </w:rPrChange>
        </w:rPr>
      </w:pPr>
      <w:r w:rsidRPr="005C16D7">
        <w:rPr>
          <w:rFonts w:ascii="Helvetica" w:eastAsia="Times New Roman" w:hAnsi="Helvetica" w:cs="Helvetica"/>
          <w:color w:val="5A5A5A"/>
          <w:sz w:val="21"/>
          <w:szCs w:val="21"/>
        </w:rPr>
        <w:t xml:space="preserve">Guidelines on the user experience that will give them the information they need for good outcomes without undue cognitive load. The targeted </w:t>
      </w:r>
      <w:r w:rsidRPr="005C16D7">
        <w:rPr>
          <w:rFonts w:ascii="Helvetica" w:eastAsia="Times New Roman" w:hAnsi="Helvetica" w:cs="Helvetica"/>
          <w:color w:val="5A5A5A"/>
          <w:sz w:val="21"/>
          <w:szCs w:val="21"/>
          <w:rPrChange w:id="8" w:author="Tom Jones" w:date="2020-04-20T14:02:00Z">
            <w:rPr>
              <w:rFonts w:ascii="Helvetica" w:eastAsia="Times New Roman" w:hAnsi="Helvetica" w:cs="Helvetica"/>
              <w:color w:val="5A5A5A"/>
              <w:sz w:val="21"/>
              <w:szCs w:val="21"/>
            </w:rPr>
          </w:rPrChange>
        </w:rPr>
        <w:t>user will be 300 million users with a minimum education of 8</w:t>
      </w:r>
      <w:r w:rsidRPr="005C16D7">
        <w:rPr>
          <w:rFonts w:ascii="Helvetica" w:eastAsia="Times New Roman" w:hAnsi="Helvetica" w:cs="Helvetica"/>
          <w:color w:val="5A5A5A"/>
          <w:sz w:val="21"/>
          <w:szCs w:val="21"/>
          <w:vertAlign w:val="superscript"/>
          <w:rPrChange w:id="9" w:author="Tom Jones" w:date="2020-04-20T14:02:00Z">
            <w:rPr>
              <w:rFonts w:ascii="Helvetica" w:eastAsia="Times New Roman" w:hAnsi="Helvetica" w:cs="Helvetica"/>
              <w:color w:val="5A5A5A"/>
              <w:sz w:val="21"/>
              <w:szCs w:val="21"/>
              <w:vertAlign w:val="superscript"/>
            </w:rPr>
          </w:rPrChange>
        </w:rPr>
        <w:t>th</w:t>
      </w:r>
      <w:r w:rsidRPr="005C16D7">
        <w:rPr>
          <w:rFonts w:ascii="Helvetica" w:eastAsia="Times New Roman" w:hAnsi="Helvetica" w:cs="Helvetica"/>
          <w:color w:val="5A5A5A"/>
          <w:sz w:val="21"/>
          <w:szCs w:val="21"/>
          <w:rPrChange w:id="10" w:author="Tom Jones" w:date="2020-04-20T14:02:00Z">
            <w:rPr>
              <w:rFonts w:ascii="Helvetica" w:eastAsia="Times New Roman" w:hAnsi="Helvetica" w:cs="Helvetica"/>
              <w:color w:val="5A5A5A"/>
              <w:sz w:val="21"/>
              <w:szCs w:val="21"/>
            </w:rPr>
          </w:rPrChange>
        </w:rPr>
        <w:t xml:space="preserve"> grade and subject to the typical accessibility constraints of the targeted devices.</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5) Anticipated audience or users:</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The anticipated audience for the documents produced by this Working Group includes developers</w:t>
      </w:r>
      <w:proofErr w:type="gramStart"/>
      <w:r w:rsidRPr="00755B4B">
        <w:rPr>
          <w:rFonts w:ascii="Helvetica" w:eastAsia="Times New Roman" w:hAnsi="Helvetica" w:cs="Helvetica"/>
          <w:color w:val="5A5A5A"/>
          <w:sz w:val="21"/>
          <w:szCs w:val="21"/>
        </w:rPr>
        <w:t xml:space="preserve">, </w:t>
      </w:r>
      <w:proofErr w:type="gramEnd"/>
      <w:del w:id="11" w:author="Tom Jones" w:date="2020-04-20T09:30:00Z">
        <w:r w:rsidRPr="00755B4B" w:rsidDel="00755B4B">
          <w:rPr>
            <w:rFonts w:ascii="Helvetica" w:eastAsia="Times New Roman" w:hAnsi="Helvetica" w:cs="Helvetica"/>
            <w:color w:val="5A5A5A"/>
            <w:sz w:val="21"/>
            <w:szCs w:val="21"/>
          </w:rPr>
          <w:delText>deployers</w:delText>
        </w:r>
      </w:del>
      <w:r w:rsidRPr="00755B4B">
        <w:rPr>
          <w:rFonts w:ascii="Helvetica" w:eastAsia="Times New Roman" w:hAnsi="Helvetica" w:cs="Helvetica"/>
          <w:color w:val="5A5A5A"/>
          <w:sz w:val="21"/>
          <w:szCs w:val="21"/>
        </w:rPr>
        <w:t>, and designers of online services and network devices that act on behalf of individuals in the health space. The group also anticipates gathering input from individual users of online services in order to respond to their needs and preferences.</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6) Language</w:t>
      </w:r>
      <w:r w:rsidRPr="00755B4B">
        <w:rPr>
          <w:rFonts w:ascii="Helvetica" w:eastAsia="Times New Roman" w:hAnsi="Helvetica" w:cs="Helvetica"/>
          <w:color w:val="5A5A5A"/>
          <w:sz w:val="21"/>
          <w:szCs w:val="21"/>
        </w:rPr>
        <w:t>:</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Work will be conducted in English.</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7) Method of work:</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E-mail discussions on the working group mailing list, working group conference calls, and opportunistic face-to-face meetings.</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b/>
          <w:bCs/>
          <w:color w:val="5A5A5A"/>
          <w:sz w:val="21"/>
          <w:szCs w:val="21"/>
        </w:rPr>
        <w:t>8) Basis for determining when the work is completed:</w:t>
      </w:r>
    </w:p>
    <w:p w:rsidR="00755B4B" w:rsidRPr="00755B4B" w:rsidRDefault="00755B4B" w:rsidP="00755B4B">
      <w:pPr>
        <w:shd w:val="clear" w:color="auto" w:fill="FAFAFA"/>
        <w:spacing w:after="165" w:line="240" w:lineRule="auto"/>
        <w:rPr>
          <w:rFonts w:ascii="Helvetica" w:eastAsia="Times New Roman" w:hAnsi="Helvetica" w:cs="Helvetica"/>
          <w:color w:val="5A5A5A"/>
          <w:sz w:val="21"/>
          <w:szCs w:val="21"/>
        </w:rPr>
      </w:pPr>
      <w:r w:rsidRPr="00755B4B">
        <w:rPr>
          <w:rFonts w:ascii="Helvetica" w:eastAsia="Times New Roman" w:hAnsi="Helvetica" w:cs="Helvetica"/>
          <w:color w:val="5A5A5A"/>
          <w:sz w:val="21"/>
          <w:szCs w:val="21"/>
        </w:rPr>
        <w:t>The work will be considered complete once it is apparent that maximal consensus on the draft has been achieved, consistent with the purpose and scope and interoperability with at least two independently developed implementations of the specifications and profiles has been demonstrated.</w:t>
      </w:r>
    </w:p>
    <w:p w:rsidR="00D67452" w:rsidRDefault="00D67452"/>
    <w:sectPr w:rsidR="00D674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A3F2D"/>
    <w:multiLevelType w:val="multilevel"/>
    <w:tmpl w:val="AD48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2B41A8"/>
    <w:multiLevelType w:val="multilevel"/>
    <w:tmpl w:val="3C26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3E42D9"/>
    <w:multiLevelType w:val="hybridMultilevel"/>
    <w:tmpl w:val="9858F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1C73DB"/>
    <w:multiLevelType w:val="multilevel"/>
    <w:tmpl w:val="BE1CD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E43C26"/>
    <w:multiLevelType w:val="multilevel"/>
    <w:tmpl w:val="9D007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8E6C56"/>
    <w:multiLevelType w:val="hybridMultilevel"/>
    <w:tmpl w:val="ED28B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 Jones">
    <w15:presenceInfo w15:providerId="Windows Live" w15:userId="ba746fc9378cbe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B4B"/>
    <w:rsid w:val="002B44CC"/>
    <w:rsid w:val="005C16D7"/>
    <w:rsid w:val="00755B4B"/>
    <w:rsid w:val="009B1617"/>
    <w:rsid w:val="00D67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7E5722-3A00-4F2D-A693-DD01CFD81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5B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5B4B"/>
    <w:rPr>
      <w:b/>
      <w:bCs/>
    </w:rPr>
  </w:style>
  <w:style w:type="paragraph" w:styleId="ListParagraph">
    <w:name w:val="List Paragraph"/>
    <w:basedOn w:val="Normal"/>
    <w:uiPriority w:val="34"/>
    <w:qFormat/>
    <w:rsid w:val="00755B4B"/>
    <w:pPr>
      <w:ind w:left="720"/>
      <w:contextualSpacing/>
    </w:pPr>
  </w:style>
  <w:style w:type="paragraph" w:styleId="BalloonText">
    <w:name w:val="Balloon Text"/>
    <w:basedOn w:val="Normal"/>
    <w:link w:val="BalloonTextChar"/>
    <w:uiPriority w:val="99"/>
    <w:semiHidden/>
    <w:unhideWhenUsed/>
    <w:rsid w:val="005C16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6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99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Jones</dc:creator>
  <cp:keywords/>
  <dc:description/>
  <cp:lastModifiedBy>Tom Jones</cp:lastModifiedBy>
  <cp:revision>3</cp:revision>
  <dcterms:created xsi:type="dcterms:W3CDTF">2020-04-20T16:20:00Z</dcterms:created>
  <dcterms:modified xsi:type="dcterms:W3CDTF">2020-04-20T21:03:00Z</dcterms:modified>
</cp:coreProperties>
</file>