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b/>
          <w:bCs/>
          <w:color w:val="5A5A5A"/>
          <w:sz w:val="21"/>
          <w:szCs w:val="21"/>
        </w:rPr>
        <w:t>1) Working group name</w:t>
      </w:r>
      <w:r w:rsidRPr="00755B4B">
        <w:rPr>
          <w:rFonts w:ascii="Helvetica" w:eastAsia="Times New Roman" w:hAnsi="Helvetica" w:cs="Helvetica"/>
          <w:color w:val="5A5A5A"/>
          <w:sz w:val="21"/>
          <w:szCs w:val="21"/>
        </w:rPr>
        <w:t>: Health Relationship Trust (HEART) Working Group</w:t>
      </w:r>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b/>
          <w:bCs/>
          <w:color w:val="5A5A5A"/>
          <w:sz w:val="21"/>
          <w:szCs w:val="21"/>
        </w:rPr>
        <w:t>2) Purpose</w:t>
      </w:r>
      <w:r w:rsidRPr="00755B4B">
        <w:rPr>
          <w:rFonts w:ascii="Helvetica" w:eastAsia="Times New Roman" w:hAnsi="Helvetica" w:cs="Helvetica"/>
          <w:color w:val="5A5A5A"/>
          <w:sz w:val="21"/>
          <w:szCs w:val="21"/>
        </w:rPr>
        <w:t>:</w:t>
      </w:r>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color w:val="5A5A5A"/>
          <w:sz w:val="21"/>
          <w:szCs w:val="21"/>
        </w:rPr>
        <w:t>The purpose of this Working Group is to harmonize and develop a set of privacy and security specifications that enable an individual to control the authorization of access to RESTful health-related data sharing APIs, and to facilitate the development of interoperable implementations of these specifications by others.</w:t>
      </w:r>
      <w:ins w:id="0" w:author="Tom Jones" w:date="2020-04-20T09:31:00Z">
        <w:r w:rsidR="009B1617">
          <w:rPr>
            <w:rFonts w:ascii="Helvetica" w:eastAsia="Times New Roman" w:hAnsi="Helvetica" w:cs="Helvetica"/>
            <w:color w:val="5A5A5A"/>
            <w:sz w:val="21"/>
            <w:szCs w:val="21"/>
          </w:rPr>
          <w:t xml:space="preserve"> The primary goal is a good user experience.</w:t>
        </w:r>
      </w:ins>
      <w:bookmarkStart w:id="1" w:name="_GoBack"/>
      <w:bookmarkEnd w:id="1"/>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b/>
          <w:bCs/>
          <w:color w:val="5A5A5A"/>
          <w:sz w:val="21"/>
          <w:szCs w:val="21"/>
        </w:rPr>
        <w:t>3) Scope</w:t>
      </w:r>
      <w:r w:rsidRPr="00755B4B">
        <w:rPr>
          <w:rFonts w:ascii="Helvetica" w:eastAsia="Times New Roman" w:hAnsi="Helvetica" w:cs="Helvetica"/>
          <w:color w:val="5A5A5A"/>
          <w:sz w:val="21"/>
          <w:szCs w:val="21"/>
        </w:rPr>
        <w:t>:</w:t>
      </w:r>
    </w:p>
    <w:p w:rsidR="00755B4B" w:rsidRDefault="00755B4B" w:rsidP="00755B4B">
      <w:pPr>
        <w:shd w:val="clear" w:color="auto" w:fill="FAFAFA"/>
        <w:spacing w:after="165" w:line="240" w:lineRule="auto"/>
        <w:rPr>
          <w:rFonts w:ascii="Helvetica" w:eastAsia="Times New Roman" w:hAnsi="Helvetica" w:cs="Helvetica"/>
          <w:color w:val="5A5A5A"/>
          <w:sz w:val="21"/>
          <w:szCs w:val="21"/>
        </w:rPr>
      </w:pPr>
      <w:r>
        <w:rPr>
          <w:rFonts w:ascii="Helvetica" w:eastAsia="Times New Roman" w:hAnsi="Helvetica" w:cs="Helvetica"/>
          <w:color w:val="5A5A5A"/>
          <w:sz w:val="21"/>
          <w:szCs w:val="21"/>
        </w:rPr>
        <w:t>A set of use cases emphasizing an optimal user experience for the following:</w:t>
      </w:r>
    </w:p>
    <w:p w:rsidR="00755B4B" w:rsidRDefault="00755B4B" w:rsidP="00755B4B">
      <w:pPr>
        <w:pStyle w:val="ListParagraph"/>
        <w:numPr>
          <w:ilvl w:val="0"/>
          <w:numId w:val="5"/>
        </w:numPr>
        <w:shd w:val="clear" w:color="auto" w:fill="FAFAFA"/>
        <w:spacing w:after="165" w:line="240" w:lineRule="auto"/>
        <w:rPr>
          <w:rFonts w:ascii="Helvetica" w:eastAsia="Times New Roman" w:hAnsi="Helvetica" w:cs="Helvetica"/>
          <w:color w:val="5A5A5A"/>
          <w:sz w:val="21"/>
          <w:szCs w:val="21"/>
        </w:rPr>
      </w:pPr>
      <w:r>
        <w:rPr>
          <w:rFonts w:ascii="Helvetica" w:eastAsia="Times New Roman" w:hAnsi="Helvetica" w:cs="Helvetica"/>
          <w:color w:val="5A5A5A"/>
          <w:sz w:val="21"/>
          <w:szCs w:val="21"/>
        </w:rPr>
        <w:t>User on a smart phone</w:t>
      </w:r>
    </w:p>
    <w:p w:rsidR="00755B4B" w:rsidRDefault="00755B4B" w:rsidP="00755B4B">
      <w:pPr>
        <w:pStyle w:val="ListParagraph"/>
        <w:numPr>
          <w:ilvl w:val="0"/>
          <w:numId w:val="5"/>
        </w:numPr>
        <w:shd w:val="clear" w:color="auto" w:fill="FAFAFA"/>
        <w:spacing w:after="165" w:line="240" w:lineRule="auto"/>
        <w:rPr>
          <w:rFonts w:ascii="Helvetica" w:eastAsia="Times New Roman" w:hAnsi="Helvetica" w:cs="Helvetica"/>
          <w:color w:val="5A5A5A"/>
          <w:sz w:val="21"/>
          <w:szCs w:val="21"/>
        </w:rPr>
      </w:pPr>
      <w:r>
        <w:rPr>
          <w:rFonts w:ascii="Helvetica" w:eastAsia="Times New Roman" w:hAnsi="Helvetica" w:cs="Helvetica"/>
          <w:color w:val="5A5A5A"/>
          <w:sz w:val="21"/>
          <w:szCs w:val="21"/>
        </w:rPr>
        <w:t>User on a laptop computer at home.</w:t>
      </w:r>
    </w:p>
    <w:p w:rsidR="00755B4B" w:rsidRDefault="00755B4B" w:rsidP="00755B4B">
      <w:pPr>
        <w:shd w:val="clear" w:color="auto" w:fill="FAFAFA"/>
        <w:spacing w:after="165" w:line="240" w:lineRule="auto"/>
        <w:rPr>
          <w:rFonts w:ascii="Helvetica" w:eastAsia="Times New Roman" w:hAnsi="Helvetica" w:cs="Helvetica"/>
          <w:color w:val="5A5A5A"/>
          <w:sz w:val="21"/>
          <w:szCs w:val="21"/>
        </w:rPr>
      </w:pPr>
      <w:r>
        <w:rPr>
          <w:rFonts w:ascii="Helvetica" w:eastAsia="Times New Roman" w:hAnsi="Helvetica" w:cs="Helvetica"/>
          <w:color w:val="5A5A5A"/>
          <w:sz w:val="21"/>
          <w:szCs w:val="21"/>
        </w:rPr>
        <w:t xml:space="preserve">An integrated </w:t>
      </w:r>
      <w:proofErr w:type="spellStart"/>
      <w:proofErr w:type="gramStart"/>
      <w:r>
        <w:rPr>
          <w:rFonts w:ascii="Helvetica" w:eastAsia="Times New Roman" w:hAnsi="Helvetica" w:cs="Helvetica"/>
          <w:color w:val="5A5A5A"/>
          <w:sz w:val="21"/>
          <w:szCs w:val="21"/>
        </w:rPr>
        <w:t>api</w:t>
      </w:r>
      <w:proofErr w:type="spellEnd"/>
      <w:proofErr w:type="gramEnd"/>
      <w:r>
        <w:rPr>
          <w:rFonts w:ascii="Helvetica" w:eastAsia="Times New Roman" w:hAnsi="Helvetica" w:cs="Helvetica"/>
          <w:color w:val="5A5A5A"/>
          <w:sz w:val="21"/>
          <w:szCs w:val="21"/>
        </w:rPr>
        <w:t xml:space="preserve"> that can apply to the following designs:</w:t>
      </w:r>
    </w:p>
    <w:p w:rsidR="00755B4B" w:rsidRDefault="00755B4B" w:rsidP="00755B4B">
      <w:pPr>
        <w:pStyle w:val="ListParagraph"/>
        <w:numPr>
          <w:ilvl w:val="0"/>
          <w:numId w:val="6"/>
        </w:numPr>
        <w:shd w:val="clear" w:color="auto" w:fill="FAFAFA"/>
        <w:spacing w:after="165" w:line="240" w:lineRule="auto"/>
        <w:rPr>
          <w:rFonts w:ascii="Helvetica" w:eastAsia="Times New Roman" w:hAnsi="Helvetica" w:cs="Helvetica"/>
          <w:color w:val="5A5A5A"/>
          <w:sz w:val="21"/>
          <w:szCs w:val="21"/>
        </w:rPr>
      </w:pPr>
      <w:r>
        <w:rPr>
          <w:rFonts w:ascii="Helvetica" w:eastAsia="Times New Roman" w:hAnsi="Helvetica" w:cs="Helvetica"/>
          <w:color w:val="5A5A5A"/>
          <w:sz w:val="21"/>
          <w:szCs w:val="21"/>
        </w:rPr>
        <w:t>A native application on the user’s device</w:t>
      </w:r>
    </w:p>
    <w:p w:rsidR="00755B4B" w:rsidRPr="00755B4B" w:rsidRDefault="00755B4B" w:rsidP="00755B4B">
      <w:pPr>
        <w:pStyle w:val="ListParagraph"/>
        <w:numPr>
          <w:ilvl w:val="0"/>
          <w:numId w:val="6"/>
        </w:numPr>
        <w:shd w:val="clear" w:color="auto" w:fill="FAFAFA"/>
        <w:spacing w:after="165" w:line="240" w:lineRule="auto"/>
        <w:rPr>
          <w:rFonts w:ascii="Helvetica" w:eastAsia="Times New Roman" w:hAnsi="Helvetica" w:cs="Helvetica"/>
          <w:color w:val="5A5A5A"/>
          <w:sz w:val="21"/>
          <w:szCs w:val="21"/>
        </w:rPr>
      </w:pPr>
      <w:r>
        <w:rPr>
          <w:rFonts w:ascii="Helvetica" w:eastAsia="Times New Roman" w:hAnsi="Helvetica" w:cs="Helvetica"/>
          <w:color w:val="5A5A5A"/>
          <w:sz w:val="21"/>
          <w:szCs w:val="21"/>
        </w:rPr>
        <w:t>A web site or web-based app accessed via a browser.</w:t>
      </w:r>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b/>
          <w:bCs/>
          <w:color w:val="5A5A5A"/>
          <w:sz w:val="21"/>
          <w:szCs w:val="21"/>
        </w:rPr>
        <w:t>4) Proposed specifications</w:t>
      </w:r>
      <w:r w:rsidRPr="00755B4B">
        <w:rPr>
          <w:rFonts w:ascii="Helvetica" w:eastAsia="Times New Roman" w:hAnsi="Helvetica" w:cs="Helvetica"/>
          <w:color w:val="5A5A5A"/>
          <w:sz w:val="21"/>
          <w:szCs w:val="21"/>
        </w:rPr>
        <w:t>:</w:t>
      </w:r>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color w:val="5A5A5A"/>
          <w:sz w:val="21"/>
          <w:szCs w:val="21"/>
        </w:rPr>
        <w:t xml:space="preserve">The following specifications </w:t>
      </w:r>
      <w:r>
        <w:rPr>
          <w:rFonts w:ascii="Helvetica" w:eastAsia="Times New Roman" w:hAnsi="Helvetica" w:cs="Helvetica"/>
          <w:color w:val="5A5A5A"/>
          <w:sz w:val="21"/>
          <w:szCs w:val="21"/>
        </w:rPr>
        <w:t>are planned</w:t>
      </w:r>
      <w:r w:rsidRPr="00755B4B">
        <w:rPr>
          <w:rFonts w:ascii="Helvetica" w:eastAsia="Times New Roman" w:hAnsi="Helvetica" w:cs="Helvetica"/>
          <w:color w:val="5A5A5A"/>
          <w:sz w:val="21"/>
          <w:szCs w:val="21"/>
        </w:rPr>
        <w:t>:</w:t>
      </w:r>
    </w:p>
    <w:p w:rsidR="00755B4B" w:rsidRPr="00755B4B" w:rsidRDefault="00755B4B" w:rsidP="00755B4B">
      <w:pPr>
        <w:numPr>
          <w:ilvl w:val="0"/>
          <w:numId w:val="3"/>
        </w:numPr>
        <w:shd w:val="clear" w:color="auto" w:fill="FAFAFA"/>
        <w:spacing w:before="100" w:beforeAutospacing="1" w:after="100" w:afterAutospacing="1" w:line="330" w:lineRule="atLeast"/>
        <w:ind w:left="375"/>
        <w:rPr>
          <w:rFonts w:ascii="Helvetica" w:eastAsia="Times New Roman" w:hAnsi="Helvetica" w:cs="Helvetica"/>
          <w:color w:val="5A5A5A"/>
          <w:sz w:val="21"/>
          <w:szCs w:val="21"/>
        </w:rPr>
      </w:pPr>
      <w:r>
        <w:rPr>
          <w:rFonts w:ascii="Helvetica" w:eastAsia="Times New Roman" w:hAnsi="Helvetica" w:cs="Helvetica"/>
          <w:color w:val="5A5A5A"/>
          <w:sz w:val="21"/>
          <w:szCs w:val="21"/>
        </w:rPr>
        <w:t>Healthcare Information API modeling on the work of the FAPI program.</w:t>
      </w:r>
    </w:p>
    <w:p w:rsidR="00755B4B" w:rsidRPr="00755B4B" w:rsidRDefault="00755B4B" w:rsidP="00755B4B">
      <w:pPr>
        <w:numPr>
          <w:ilvl w:val="0"/>
          <w:numId w:val="4"/>
        </w:numPr>
        <w:shd w:val="clear" w:color="auto" w:fill="FAFAFA"/>
        <w:spacing w:before="100" w:beforeAutospacing="1" w:after="100" w:afterAutospacing="1" w:line="330" w:lineRule="atLeast"/>
        <w:ind w:left="375"/>
        <w:rPr>
          <w:rFonts w:ascii="Helvetica" w:eastAsia="Times New Roman" w:hAnsi="Helvetica" w:cs="Helvetica"/>
          <w:color w:val="5A5A5A"/>
          <w:sz w:val="21"/>
          <w:szCs w:val="21"/>
        </w:rPr>
      </w:pPr>
      <w:r w:rsidRPr="00755B4B">
        <w:rPr>
          <w:rFonts w:ascii="Helvetica" w:eastAsia="Times New Roman" w:hAnsi="Helvetica" w:cs="Helvetica"/>
          <w:color w:val="5A5A5A"/>
          <w:sz w:val="21"/>
          <w:szCs w:val="21"/>
        </w:rPr>
        <w:t>Guide</w:t>
      </w:r>
      <w:r>
        <w:rPr>
          <w:rFonts w:ascii="Helvetica" w:eastAsia="Times New Roman" w:hAnsi="Helvetica" w:cs="Helvetica"/>
          <w:color w:val="5A5A5A"/>
          <w:sz w:val="21"/>
          <w:szCs w:val="21"/>
        </w:rPr>
        <w:t>lines on the user experience that will give them the information they need for good outcomes without undue cognitive load. The targeted user will be 300 million users with a minimum education of 8</w:t>
      </w:r>
      <w:r w:rsidRPr="00755B4B">
        <w:rPr>
          <w:rFonts w:ascii="Helvetica" w:eastAsia="Times New Roman" w:hAnsi="Helvetica" w:cs="Helvetica"/>
          <w:color w:val="5A5A5A"/>
          <w:sz w:val="21"/>
          <w:szCs w:val="21"/>
          <w:vertAlign w:val="superscript"/>
        </w:rPr>
        <w:t>th</w:t>
      </w:r>
      <w:r>
        <w:rPr>
          <w:rFonts w:ascii="Helvetica" w:eastAsia="Times New Roman" w:hAnsi="Helvetica" w:cs="Helvetica"/>
          <w:color w:val="5A5A5A"/>
          <w:sz w:val="21"/>
          <w:szCs w:val="21"/>
        </w:rPr>
        <w:t xml:space="preserve"> grade and subject to the typical accessibility constraints of the targeted devices.</w:t>
      </w:r>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b/>
          <w:bCs/>
          <w:color w:val="5A5A5A"/>
          <w:sz w:val="21"/>
          <w:szCs w:val="21"/>
        </w:rPr>
        <w:t>5) Anticipated audience or users:</w:t>
      </w:r>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color w:val="5A5A5A"/>
          <w:sz w:val="21"/>
          <w:szCs w:val="21"/>
        </w:rPr>
        <w:t>The anticipated audience for the documents produced by this Working Group includes developers</w:t>
      </w:r>
      <w:proofErr w:type="gramStart"/>
      <w:r w:rsidRPr="00755B4B">
        <w:rPr>
          <w:rFonts w:ascii="Helvetica" w:eastAsia="Times New Roman" w:hAnsi="Helvetica" w:cs="Helvetica"/>
          <w:color w:val="5A5A5A"/>
          <w:sz w:val="21"/>
          <w:szCs w:val="21"/>
        </w:rPr>
        <w:t xml:space="preserve">, </w:t>
      </w:r>
      <w:proofErr w:type="gramEnd"/>
      <w:del w:id="2" w:author="Tom Jones" w:date="2020-04-20T09:30:00Z">
        <w:r w:rsidRPr="00755B4B" w:rsidDel="00755B4B">
          <w:rPr>
            <w:rFonts w:ascii="Helvetica" w:eastAsia="Times New Roman" w:hAnsi="Helvetica" w:cs="Helvetica"/>
            <w:color w:val="5A5A5A"/>
            <w:sz w:val="21"/>
            <w:szCs w:val="21"/>
          </w:rPr>
          <w:delText>deployers</w:delText>
        </w:r>
      </w:del>
      <w:r w:rsidRPr="00755B4B">
        <w:rPr>
          <w:rFonts w:ascii="Helvetica" w:eastAsia="Times New Roman" w:hAnsi="Helvetica" w:cs="Helvetica"/>
          <w:color w:val="5A5A5A"/>
          <w:sz w:val="21"/>
          <w:szCs w:val="21"/>
        </w:rPr>
        <w:t>, and designers of online services and network devices that act on behalf of individuals in the health space. The group also anticipates gathering input from individual users of online services in order to respond to their needs and preferences.</w:t>
      </w:r>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b/>
          <w:bCs/>
          <w:color w:val="5A5A5A"/>
          <w:sz w:val="21"/>
          <w:szCs w:val="21"/>
        </w:rPr>
        <w:t>6) Language</w:t>
      </w:r>
      <w:r w:rsidRPr="00755B4B">
        <w:rPr>
          <w:rFonts w:ascii="Helvetica" w:eastAsia="Times New Roman" w:hAnsi="Helvetica" w:cs="Helvetica"/>
          <w:color w:val="5A5A5A"/>
          <w:sz w:val="21"/>
          <w:szCs w:val="21"/>
        </w:rPr>
        <w:t>:</w:t>
      </w:r>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color w:val="5A5A5A"/>
          <w:sz w:val="21"/>
          <w:szCs w:val="21"/>
        </w:rPr>
        <w:t>Work will be conducted in English.</w:t>
      </w:r>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b/>
          <w:bCs/>
          <w:color w:val="5A5A5A"/>
          <w:sz w:val="21"/>
          <w:szCs w:val="21"/>
        </w:rPr>
        <w:t>7) Method of work:</w:t>
      </w:r>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color w:val="5A5A5A"/>
          <w:sz w:val="21"/>
          <w:szCs w:val="21"/>
        </w:rPr>
        <w:t>E-mail discussions on the working group mailing list, working group conference calls, and opportunistic face-to-face meetings.</w:t>
      </w:r>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b/>
          <w:bCs/>
          <w:color w:val="5A5A5A"/>
          <w:sz w:val="21"/>
          <w:szCs w:val="21"/>
        </w:rPr>
        <w:t>8) Basis for determining when the work is completed:</w:t>
      </w:r>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color w:val="5A5A5A"/>
          <w:sz w:val="21"/>
          <w:szCs w:val="21"/>
        </w:rPr>
        <w:t>The work will be considered complete once it is apparent that maximal consensus on the draft has been achieved, consistent with the purpose and scope and interoperability with at least two independently developed implementations of the specifications and profiles has been demonstrated.</w:t>
      </w:r>
    </w:p>
    <w:p w:rsidR="00D67452" w:rsidRDefault="00D67452"/>
    <w:sectPr w:rsidR="00D674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A3F2D"/>
    <w:multiLevelType w:val="multilevel"/>
    <w:tmpl w:val="AD485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2B41A8"/>
    <w:multiLevelType w:val="multilevel"/>
    <w:tmpl w:val="3C26D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3E42D9"/>
    <w:multiLevelType w:val="hybridMultilevel"/>
    <w:tmpl w:val="9858F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1C73DB"/>
    <w:multiLevelType w:val="multilevel"/>
    <w:tmpl w:val="BE1CD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4E43C26"/>
    <w:multiLevelType w:val="multilevel"/>
    <w:tmpl w:val="9D007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88E6C56"/>
    <w:multiLevelType w:val="hybridMultilevel"/>
    <w:tmpl w:val="ED28B7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 w:numId="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om Jones">
    <w15:presenceInfo w15:providerId="Windows Live" w15:userId="ba746fc9378cbec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B4B"/>
    <w:rsid w:val="00755B4B"/>
    <w:rsid w:val="009B1617"/>
    <w:rsid w:val="00D67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7E5722-3A00-4F2D-A693-DD01CFD81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5B4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55B4B"/>
    <w:rPr>
      <w:b/>
      <w:bCs/>
    </w:rPr>
  </w:style>
  <w:style w:type="paragraph" w:styleId="ListParagraph">
    <w:name w:val="List Paragraph"/>
    <w:basedOn w:val="Normal"/>
    <w:uiPriority w:val="34"/>
    <w:qFormat/>
    <w:rsid w:val="00755B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99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311</Words>
  <Characters>1778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Jones</dc:creator>
  <cp:keywords/>
  <dc:description/>
  <cp:lastModifiedBy>Tom Jones</cp:lastModifiedBy>
  <cp:revision>1</cp:revision>
  <dcterms:created xsi:type="dcterms:W3CDTF">2020-04-20T16:20:00Z</dcterms:created>
  <dcterms:modified xsi:type="dcterms:W3CDTF">2020-04-20T16:32:00Z</dcterms:modified>
</cp:coreProperties>
</file>