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AE6" w:rsidRDefault="00B67FCA">
      <w:pPr>
        <w:pStyle w:val="Body"/>
      </w:pPr>
      <w:r>
        <w:rPr>
          <w:noProof/>
        </w:rPr>
        <mc:AlternateContent>
          <mc:Choice Requires="wps">
            <w:drawing>
              <wp:anchor distT="0" distB="0" distL="0" distR="0" simplePos="0" relativeHeight="251659264" behindDoc="0" locked="0" layoutInCell="1" allowOverlap="1">
                <wp:simplePos x="0" y="0"/>
                <wp:positionH relativeFrom="column">
                  <wp:posOffset>9324974</wp:posOffset>
                </wp:positionH>
                <wp:positionV relativeFrom="line">
                  <wp:posOffset>-1085849</wp:posOffset>
                </wp:positionV>
                <wp:extent cx="3228977" cy="6109971"/>
                <wp:effectExtent l="0" t="0" r="0" b="0"/>
                <wp:wrapNone/>
                <wp:docPr id="1073741825" name="officeArt object"/>
                <wp:cNvGraphicFramePr/>
                <a:graphic xmlns:a="http://schemas.openxmlformats.org/drawingml/2006/main">
                  <a:graphicData uri="http://schemas.microsoft.com/office/word/2010/wordprocessingShape">
                    <wps:wsp>
                      <wps:cNvSpPr/>
                      <wps:spPr>
                        <a:xfrm rot="5400000">
                          <a:off x="0" y="0"/>
                          <a:ext cx="3228977" cy="6109971"/>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cubicBezTo>
                                <a:pt x="5965" y="0"/>
                                <a:pt x="10800" y="426"/>
                                <a:pt x="10800" y="951"/>
                              </a:cubicBezTo>
                              <a:lnTo>
                                <a:pt x="10800" y="9950"/>
                              </a:lnTo>
                              <a:cubicBezTo>
                                <a:pt x="10800" y="10475"/>
                                <a:pt x="15635" y="10901"/>
                                <a:pt x="21600" y="10901"/>
                              </a:cubicBezTo>
                              <a:cubicBezTo>
                                <a:pt x="15635" y="10901"/>
                                <a:pt x="10800" y="11327"/>
                                <a:pt x="10800" y="11852"/>
                              </a:cubicBezTo>
                              <a:lnTo>
                                <a:pt x="10800" y="20649"/>
                              </a:lnTo>
                              <a:cubicBezTo>
                                <a:pt x="10800" y="21174"/>
                                <a:pt x="5965" y="21600"/>
                                <a:pt x="0" y="21600"/>
                              </a:cubicBezTo>
                            </a:path>
                          </a:pathLst>
                        </a:custGeom>
                        <a:noFill/>
                        <a:ln w="9525" cap="flat">
                          <a:solidFill>
                            <a:srgbClr val="4A7EBB"/>
                          </a:solidFill>
                          <a:prstDash val="solid"/>
                          <a:round/>
                        </a:ln>
                        <a:effectLst/>
                      </wps:spPr>
                      <wps:bodyPr/>
                    </wps:wsp>
                  </a:graphicData>
                </a:graphic>
              </wp:anchor>
            </w:drawing>
          </mc:Choice>
          <mc:Fallback>
            <w:pict>
              <v:shape id="_x0000_s1026" style="visibility:visible;position:absolute;margin-left:734.2pt;margin-top:-85.5pt;width:254.3pt;height:481.1pt;z-index:251659264;mso-position-horizontal:absolute;mso-position-horizontal-relative:text;mso-position-vertical:absolute;mso-position-vertical-relative:line;mso-wrap-distance-left:0.0pt;mso-wrap-distance-top:0.0pt;mso-wrap-distance-right:0.0pt;mso-wrap-distance-bottom:0.0pt;rotation:5898240fd;" coordorigin="0,0" coordsize="21600,21600" path="M 0,0 C 5965,0 10800,426 10800,951 L 10800,9950 C 10800,10475 15635,10901 21600,10901 C 15635,10901 10800,11327 10800,11852 L 10800,20649 C 10800,21174 5965,21600 0,21600 E">
                <v:fill on="f"/>
                <v:stroke filltype="solid" color="#4A7EBB" opacity="100.0%" weight="0.8pt" dashstyle="solid" endcap="flat" joinstyle="round" linestyle="single" startarrow="none" startarrowwidth="medium" startarrowlength="medium" endarrow="none" endarrowwidth="medium" endarrowlength="medium"/>
                <w10:wrap type="none" side="bothSides" anchorx="text"/>
              </v:shape>
            </w:pict>
          </mc:Fallback>
        </mc:AlternateContent>
      </w:r>
      <w:r>
        <w:t>So this is my lay person</w:t>
      </w:r>
      <w:ins w:id="0" w:author="Aaron" w:date="2015-12-21T20:55:00Z">
        <w:r w:rsidR="00D25031">
          <w:t>’</w:t>
        </w:r>
      </w:ins>
      <w:r>
        <w:t>s view of a healthcare environment that we need to be able to communicate about if we are going to get to the other side of this conversation where it is actually useful.</w:t>
      </w:r>
    </w:p>
    <w:p w:rsidR="00095AE6" w:rsidRDefault="00B67FCA">
      <w:pPr>
        <w:pStyle w:val="Body"/>
      </w:pPr>
      <w:r>
        <w:t>I gathered a very nascent glimpse of what the conversations</w:t>
      </w:r>
      <w:r>
        <w:t xml:space="preserve"> have been about the last couple of weeks and think that I may have some small amount of clarity that I would like to confirm with the members of this group who are willing to teach </w:t>
      </w:r>
      <w:proofErr w:type="gramStart"/>
      <w:r>
        <w:t>an old dog new tricks</w:t>
      </w:r>
      <w:proofErr w:type="gramEnd"/>
      <w:r>
        <w:t>.</w:t>
      </w:r>
    </w:p>
    <w:p w:rsidR="00095AE6" w:rsidRDefault="00B67FCA">
      <w:pPr>
        <w:pStyle w:val="Body"/>
      </w:pPr>
      <w:r>
        <w:t>Just to give some terms that we can anchor onto I w</w:t>
      </w:r>
      <w:r>
        <w:t>ant to make a very simple view of a kind of entity that will emerge in the coming years as the effects of the ACA and MACRA start the plate tectonic movements that we expect to happen as value based payments become a reality.</w:t>
      </w:r>
    </w:p>
    <w:p w:rsidR="00095AE6" w:rsidRDefault="00B67FCA">
      <w:pPr>
        <w:pStyle w:val="Body"/>
      </w:pPr>
      <w:r>
        <w:t>There is a story that goes lik</w:t>
      </w:r>
      <w:r>
        <w:t>e this.</w:t>
      </w:r>
    </w:p>
    <w:p w:rsidR="00095AE6" w:rsidRDefault="00B67FCA">
      <w:pPr>
        <w:pStyle w:val="Body"/>
      </w:pPr>
      <w:r>
        <w:t>A decade ago there was a hospital and a bunch of Clinics that all got together and became a single legal entity using a common Electronic Medical Record (EMR).  For simplicity let</w:t>
      </w:r>
      <w:r>
        <w:t>’</w:t>
      </w:r>
      <w:r>
        <w:t xml:space="preserve">s call this entity </w:t>
      </w:r>
      <w:r>
        <w:rPr>
          <w:b/>
          <w:bCs/>
        </w:rPr>
        <w:t>Germantown Regional Health</w:t>
      </w:r>
      <w:r>
        <w:t>.</w:t>
      </w:r>
    </w:p>
    <w:p w:rsidR="00095AE6" w:rsidRDefault="00B67FCA">
      <w:pPr>
        <w:pStyle w:val="Body"/>
      </w:pPr>
      <w:proofErr w:type="gramStart"/>
      <w:r>
        <w:t>A few years later the</w:t>
      </w:r>
      <w:r>
        <w:t xml:space="preserve"> behavioral health providers in the region all got together and formed an entity that they called </w:t>
      </w:r>
      <w:r>
        <w:rPr>
          <w:b/>
          <w:bCs/>
        </w:rPr>
        <w:t>Serenity Health</w:t>
      </w:r>
      <w:r>
        <w:t>.</w:t>
      </w:r>
      <w:proofErr w:type="gramEnd"/>
      <w:r>
        <w:t xml:space="preserve">  All of the behavioral health providers at Serenity got together and after much grossing and politicking agreed to migrate to the same Behavi</w:t>
      </w:r>
      <w:r>
        <w:t>oral Health Record (BHR).</w:t>
      </w:r>
    </w:p>
    <w:p w:rsidR="00095AE6" w:rsidRDefault="00B67FCA">
      <w:pPr>
        <w:pStyle w:val="Body"/>
      </w:pPr>
      <w:r>
        <w:t xml:space="preserve">Around the same time as the formation of Serenity Health - seven of the local labs got together and decided to form a single legal entity that they chose to call </w:t>
      </w:r>
      <w:r>
        <w:rPr>
          <w:b/>
          <w:bCs/>
        </w:rPr>
        <w:t>Sept Labs</w:t>
      </w:r>
      <w:r>
        <w:t>.  Combined these seven labs provided for the 80/20 rule re</w:t>
      </w:r>
      <w:r>
        <w:t xml:space="preserve">lated to labs and they could offer better services to their Care Delivery Clients at Germantown Regional Health and the other care providers in the region.  </w:t>
      </w:r>
    </w:p>
    <w:p w:rsidR="00095AE6" w:rsidRDefault="00B67FCA">
      <w:pPr>
        <w:pStyle w:val="Body"/>
      </w:pPr>
      <w:r>
        <w:t xml:space="preserve">So about five years ago there were three separate entities each of whom had a separate Enterprise </w:t>
      </w:r>
      <w:r>
        <w:t>system that they used to capture data about each of the persons that they provided services to.  Because of the overlap in Geography and other local determinants about 50% of the people that lived in Germantown had gotten services at Germantown Regional He</w:t>
      </w:r>
      <w:r>
        <w:t>alth, Serenity Health and Sept Labs at one point or another.  Just to put a number on it lets say that there are about 2 M people that live in the Germantown MSA and a million of them have gotten care at Regional, Serenity and Sept.</w:t>
      </w:r>
    </w:p>
    <w:p w:rsidR="00095AE6" w:rsidRDefault="00B67FCA">
      <w:pPr>
        <w:pStyle w:val="Body"/>
      </w:pPr>
      <w:r>
        <w:t>Now about 3 years ago e</w:t>
      </w:r>
      <w:r>
        <w:t>ach of these independent entities started offering an Authorization Service that sat on top of the independent organization</w:t>
      </w:r>
      <w:r>
        <w:t>’</w:t>
      </w:r>
      <w:r>
        <w:t>s Enterprise systems (</w:t>
      </w:r>
      <w:proofErr w:type="spellStart"/>
      <w:proofErr w:type="gramStart"/>
      <w:r>
        <w:t>a.k.a</w:t>
      </w:r>
      <w:proofErr w:type="spellEnd"/>
      <w:r>
        <w:t xml:space="preserve"> .</w:t>
      </w:r>
      <w:proofErr w:type="gramEnd"/>
      <w:r>
        <w:t xml:space="preserve"> Regional</w:t>
      </w:r>
      <w:r>
        <w:t>’</w:t>
      </w:r>
      <w:r>
        <w:t>s EMR; Serenities BHR and Sept</w:t>
      </w:r>
      <w:r>
        <w:t xml:space="preserve">’s LIMS – </w:t>
      </w:r>
      <w:r>
        <w:t>referred to in the vernacular as a Resource Server su</w:t>
      </w:r>
      <w:r>
        <w:t>ch that we might label them RS</w:t>
      </w:r>
      <w:r>
        <w:rPr>
          <w:i/>
          <w:iCs/>
          <w:vertAlign w:val="subscript"/>
          <w:lang w:val="it-IT"/>
        </w:rPr>
        <w:t>regional</w:t>
      </w:r>
      <w:r>
        <w:t xml:space="preserve">. </w:t>
      </w:r>
      <w:proofErr w:type="spellStart"/>
      <w:proofErr w:type="gramStart"/>
      <w:r>
        <w:t>RS</w:t>
      </w:r>
      <w:r>
        <w:rPr>
          <w:vertAlign w:val="subscript"/>
        </w:rPr>
        <w:t>serenity</w:t>
      </w:r>
      <w:proofErr w:type="spellEnd"/>
      <w:r>
        <w:rPr>
          <w:vertAlign w:val="subscript"/>
        </w:rPr>
        <w:t xml:space="preserve"> </w:t>
      </w:r>
      <w:r>
        <w:t xml:space="preserve">and </w:t>
      </w:r>
      <w:proofErr w:type="spellStart"/>
      <w:r>
        <w:t>RS</w:t>
      </w:r>
      <w:r>
        <w:rPr>
          <w:vertAlign w:val="subscript"/>
        </w:rPr>
        <w:t>lims</w:t>
      </w:r>
      <w:proofErr w:type="spellEnd"/>
      <w:r>
        <w:t>.)</w:t>
      </w:r>
      <w:proofErr w:type="gramEnd"/>
    </w:p>
    <w:p w:rsidR="00095AE6" w:rsidRDefault="00B67FCA">
      <w:pPr>
        <w:pStyle w:val="Body"/>
      </w:pPr>
      <w:r>
        <w:t>As the story goes, each of the three organizations was very progressive and had deployed an Authorization Server (AS) in association with their Resource servers.  As the Nation</w:t>
      </w:r>
      <w:r>
        <w:t>’</w:t>
      </w:r>
      <w:r>
        <w:t>s largest payer</w:t>
      </w:r>
      <w:r>
        <w:t xml:space="preserve">s started to signal that the future reimbursement model was going to be value based and driven by the total cost of care for a patient Regional, Serenity and Sept all merged into Germantown ACO.   </w:t>
      </w:r>
    </w:p>
    <w:p w:rsidR="00095AE6" w:rsidRDefault="00B67FCA">
      <w:pPr>
        <w:pStyle w:val="Body"/>
      </w:pPr>
      <w:r>
        <w:t>At the time of formation the Germantown ACO had these comp</w:t>
      </w:r>
      <w:r>
        <w:t>onents under ownership.</w:t>
      </w:r>
    </w:p>
    <w:p w:rsidR="00095AE6" w:rsidRDefault="00B67FCA">
      <w:pPr>
        <w:pStyle w:val="Body"/>
      </w:pPr>
      <w:r>
        <w:rPr>
          <w:noProof/>
        </w:rPr>
        <w:lastRenderedPageBreak/>
        <mc:AlternateContent>
          <mc:Choice Requires="wps">
            <w:drawing>
              <wp:anchor distT="0" distB="0" distL="0" distR="0" simplePos="0" relativeHeight="251660288" behindDoc="0" locked="0" layoutInCell="1" allowOverlap="1">
                <wp:simplePos x="0" y="0"/>
                <wp:positionH relativeFrom="column">
                  <wp:posOffset>2637471</wp:posOffset>
                </wp:positionH>
                <wp:positionV relativeFrom="line">
                  <wp:posOffset>-679132</wp:posOffset>
                </wp:positionV>
                <wp:extent cx="885826" cy="4621531"/>
                <wp:effectExtent l="0" t="952" r="27622" b="27623"/>
                <wp:wrapNone/>
                <wp:docPr id="1073741826" name="officeArt object"/>
                <wp:cNvGraphicFramePr/>
                <a:graphic xmlns:a="http://schemas.openxmlformats.org/drawingml/2006/main">
                  <a:graphicData uri="http://schemas.microsoft.com/office/word/2010/wordprocessingShape">
                    <wps:wsp>
                      <wps:cNvSpPr/>
                      <wps:spPr>
                        <a:xfrm rot="16200000">
                          <a:off x="0" y="0"/>
                          <a:ext cx="885826" cy="4621531"/>
                        </a:xfrm>
                        <a:custGeom>
                          <a:avLst/>
                          <a:gdLst/>
                          <a:ahLst/>
                          <a:cxnLst>
                            <a:cxn ang="0">
                              <a:pos x="wd2" y="hd2"/>
                            </a:cxn>
                            <a:cxn ang="5400000">
                              <a:pos x="wd2" y="hd2"/>
                            </a:cxn>
                            <a:cxn ang="10800000">
                              <a:pos x="wd2" y="hd2"/>
                            </a:cxn>
                            <a:cxn ang="16200000">
                              <a:pos x="wd2" y="hd2"/>
                            </a:cxn>
                          </a:cxnLst>
                          <a:rect l="0" t="0" r="r" b="b"/>
                          <a:pathLst>
                            <a:path w="21600" h="21600" extrusionOk="0">
                              <a:moveTo>
                                <a:pt x="21600" y="21600"/>
                              </a:moveTo>
                              <a:cubicBezTo>
                                <a:pt x="15635" y="21600"/>
                                <a:pt x="10800" y="21446"/>
                                <a:pt x="10800" y="21255"/>
                              </a:cubicBezTo>
                              <a:lnTo>
                                <a:pt x="10800" y="11145"/>
                              </a:lnTo>
                              <a:cubicBezTo>
                                <a:pt x="10800" y="10954"/>
                                <a:pt x="5965" y="10800"/>
                                <a:pt x="0" y="10800"/>
                              </a:cubicBezTo>
                              <a:cubicBezTo>
                                <a:pt x="5965" y="10800"/>
                                <a:pt x="10800" y="10646"/>
                                <a:pt x="10800" y="10455"/>
                              </a:cubicBezTo>
                              <a:lnTo>
                                <a:pt x="10800" y="345"/>
                              </a:lnTo>
                              <a:cubicBezTo>
                                <a:pt x="10800" y="154"/>
                                <a:pt x="15635" y="0"/>
                                <a:pt x="21600" y="0"/>
                              </a:cubicBezTo>
                            </a:path>
                          </a:pathLst>
                        </a:custGeom>
                        <a:noFill/>
                        <a:ln w="9525" cap="flat">
                          <a:solidFill>
                            <a:srgbClr val="4A7EBB"/>
                          </a:solidFill>
                          <a:prstDash val="solid"/>
                          <a:round/>
                        </a:ln>
                        <a:effectLst/>
                      </wps:spPr>
                      <wps:bodyPr/>
                    </wps:wsp>
                  </a:graphicData>
                </a:graphic>
              </wp:anchor>
            </w:drawing>
          </mc:Choice>
          <mc:Fallback>
            <w:pict>
              <v:shape id="officeArt object" o:spid="_x0000_s1026" style="position:absolute;margin-left:207.65pt;margin-top:-53.45pt;width:69.75pt;height:363.9pt;rotation:-90;z-index:251660288;visibility:visible;mso-wrap-style:square;mso-wrap-distance-left:0;mso-wrap-distance-top:0;mso-wrap-distance-right:0;mso-wrap-distance-bottom:0;mso-position-horizontal:absolute;mso-position-horizontal-relative:text;mso-position-vertical:absolute;mso-position-vertical-relative:lin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" path="m21600,21600v-5965,,-10800,-154,-10800,-345l10800,11145v,-191,-4835,-345,-10800,-345c5965,10800,10800,10646,10800,10455r,-10110c10800,154,15635,,21600,e" filled="f" strokecolor="#4a7ebb">
                <v:path arrowok="t" o:extrusionok="f" o:connecttype="custom" o:connectlocs="442913,2310766;442913,2310766;442913,2310766;442913,2310766" o:connectangles="0,90,180,270"/>
                <w10:wrap anchory="line"/>
              </v:shape>
            </w:pict>
          </mc:Fallback>
        </mc:AlternateContent>
      </w:r>
    </w:p>
    <w:tbl>
      <w:tblPr>
        <w:tblW w:w="5966"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035"/>
        <w:gridCol w:w="1739"/>
        <w:gridCol w:w="1192"/>
      </w:tblGrid>
      <w:tr w:rsidR="00095AE6">
        <w:trPr>
          <w:trHeight w:val="526"/>
          <w:jc w:val="center"/>
        </w:trPr>
        <w:tc>
          <w:tcPr>
            <w:tcW w:w="3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5AE6" w:rsidRDefault="00B67FCA">
            <w:pPr>
              <w:pStyle w:val="Body"/>
            </w:pPr>
            <w:r>
              <w:rPr>
                <w:b/>
                <w:bCs/>
              </w:rPr>
              <w:t>Germantown Regional Health</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5AE6" w:rsidRDefault="00B67FCA">
            <w:pPr>
              <w:pStyle w:val="Body"/>
              <w:spacing w:after="0" w:line="240" w:lineRule="auto"/>
            </w:pPr>
            <w:r>
              <w:rPr>
                <w:b/>
                <w:bCs/>
              </w:rPr>
              <w:t>Serenity Health</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5AE6" w:rsidRDefault="00B67FCA">
            <w:pPr>
              <w:pStyle w:val="Body"/>
              <w:spacing w:after="0" w:line="240" w:lineRule="auto"/>
            </w:pPr>
            <w:r>
              <w:rPr>
                <w:b/>
                <w:bCs/>
              </w:rPr>
              <w:t>Sept Labs</w:t>
            </w:r>
          </w:p>
        </w:tc>
      </w:tr>
      <w:tr w:rsidR="00095AE6">
        <w:trPr>
          <w:trHeight w:val="250"/>
          <w:jc w:val="center"/>
        </w:trPr>
        <w:tc>
          <w:tcPr>
            <w:tcW w:w="3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5AE6" w:rsidRDefault="00B67FCA">
            <w:pPr>
              <w:pStyle w:val="Body"/>
              <w:spacing w:after="0" w:line="240" w:lineRule="auto"/>
            </w:pPr>
            <w:proofErr w:type="spellStart"/>
            <w:r>
              <w:t>AS</w:t>
            </w:r>
            <w:r>
              <w:rPr>
                <w:i/>
                <w:iCs/>
                <w:vertAlign w:val="subscript"/>
              </w:rPr>
              <w:t>regional</w:t>
            </w:r>
            <w:proofErr w:type="spellEnd"/>
            <w:r>
              <w:t xml:space="preserve">. </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5AE6" w:rsidRDefault="00B67FCA">
            <w:pPr>
              <w:pStyle w:val="Body"/>
              <w:spacing w:after="0" w:line="240" w:lineRule="auto"/>
            </w:pPr>
            <w:proofErr w:type="spellStart"/>
            <w:r>
              <w:t>AS</w:t>
            </w:r>
            <w:r>
              <w:rPr>
                <w:vertAlign w:val="subscript"/>
              </w:rPr>
              <w:t>serenity</w:t>
            </w:r>
            <w:proofErr w:type="spellEnd"/>
            <w:r>
              <w:rPr>
                <w:vertAlign w:val="subscript"/>
              </w:rPr>
              <w:t xml:space="preserve"> </w:t>
            </w:r>
            <w:r>
              <w:t xml:space="preserve"> </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5AE6" w:rsidRDefault="00B67FCA">
            <w:pPr>
              <w:pStyle w:val="Body"/>
              <w:spacing w:after="0" w:line="240" w:lineRule="auto"/>
            </w:pPr>
            <w:proofErr w:type="spellStart"/>
            <w:r>
              <w:t>AS</w:t>
            </w:r>
            <w:r>
              <w:rPr>
                <w:vertAlign w:val="subscript"/>
              </w:rPr>
              <w:t>lims</w:t>
            </w:r>
            <w:proofErr w:type="spellEnd"/>
            <w:r>
              <w:t>.</w:t>
            </w:r>
          </w:p>
        </w:tc>
      </w:tr>
      <w:tr w:rsidR="00095AE6">
        <w:trPr>
          <w:trHeight w:val="250"/>
          <w:jc w:val="center"/>
        </w:trPr>
        <w:tc>
          <w:tcPr>
            <w:tcW w:w="30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5AE6" w:rsidRDefault="00B67FCA">
            <w:pPr>
              <w:pStyle w:val="Body"/>
              <w:spacing w:after="0" w:line="240" w:lineRule="auto"/>
            </w:pPr>
            <w:proofErr w:type="spellStart"/>
            <w:r>
              <w:t>RS</w:t>
            </w:r>
            <w:r>
              <w:rPr>
                <w:i/>
                <w:iCs/>
                <w:vertAlign w:val="subscript"/>
              </w:rPr>
              <w:t>regional</w:t>
            </w:r>
            <w:proofErr w:type="spellEnd"/>
            <w:r>
              <w:t xml:space="preserve">. </w:t>
            </w:r>
          </w:p>
        </w:tc>
        <w:tc>
          <w:tcPr>
            <w:tcW w:w="17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5AE6" w:rsidRDefault="00B67FCA">
            <w:pPr>
              <w:pStyle w:val="Body"/>
              <w:spacing w:after="0" w:line="240" w:lineRule="auto"/>
            </w:pPr>
            <w:proofErr w:type="spellStart"/>
            <w:r>
              <w:t>RS</w:t>
            </w:r>
            <w:r>
              <w:rPr>
                <w:vertAlign w:val="subscript"/>
              </w:rPr>
              <w:t>serenity</w:t>
            </w:r>
            <w:proofErr w:type="spellEnd"/>
            <w:r>
              <w:rPr>
                <w:vertAlign w:val="subscript"/>
              </w:rPr>
              <w:t xml:space="preserve"> </w:t>
            </w:r>
            <w:r>
              <w:t xml:space="preserve"> </w:t>
            </w:r>
          </w:p>
        </w:tc>
        <w:tc>
          <w:tcPr>
            <w:tcW w:w="11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95AE6" w:rsidRDefault="00B67FCA">
            <w:pPr>
              <w:pStyle w:val="Body"/>
              <w:spacing w:after="0" w:line="240" w:lineRule="auto"/>
            </w:pPr>
            <w:proofErr w:type="spellStart"/>
            <w:r>
              <w:t>RS</w:t>
            </w:r>
            <w:r>
              <w:rPr>
                <w:vertAlign w:val="subscript"/>
              </w:rPr>
              <w:t>lims</w:t>
            </w:r>
            <w:proofErr w:type="spellEnd"/>
            <w:r>
              <w:t>.</w:t>
            </w:r>
          </w:p>
        </w:tc>
      </w:tr>
    </w:tbl>
    <w:p w:rsidR="00095AE6" w:rsidRDefault="00095AE6">
      <w:pPr>
        <w:pStyle w:val="Body"/>
        <w:widowControl w:val="0"/>
        <w:spacing w:line="240" w:lineRule="auto"/>
        <w:jc w:val="center"/>
      </w:pPr>
    </w:p>
    <w:p w:rsidR="00095AE6" w:rsidRDefault="00095AE6">
      <w:pPr>
        <w:pStyle w:val="Body"/>
      </w:pPr>
    </w:p>
    <w:p w:rsidR="00095AE6" w:rsidRDefault="00095AE6">
      <w:pPr>
        <w:pStyle w:val="Body"/>
      </w:pPr>
    </w:p>
    <w:p w:rsidR="00095AE6" w:rsidRDefault="00B67FCA">
      <w:pPr>
        <w:pStyle w:val="Body"/>
        <w:jc w:val="center"/>
        <w:rPr>
          <w:b/>
          <w:bCs/>
        </w:rPr>
      </w:pPr>
      <w:proofErr w:type="gramStart"/>
      <w:r>
        <w:rPr>
          <w:b/>
          <w:bCs/>
        </w:rPr>
        <w:t>Single cross legacy-enterprise view of the records for a given patient.</w:t>
      </w:r>
      <w:proofErr w:type="gramEnd"/>
    </w:p>
    <w:p w:rsidR="00095AE6" w:rsidRDefault="00095AE6">
      <w:pPr>
        <w:pStyle w:val="Body"/>
      </w:pPr>
    </w:p>
    <w:p w:rsidR="00095AE6" w:rsidRDefault="00B67FCA">
      <w:pPr>
        <w:pStyle w:val="Body"/>
      </w:pPr>
      <w:r>
        <w:t xml:space="preserve">The CEO of Germantown ACO </w:t>
      </w:r>
      <w:r>
        <w:t>wanted to have a single query that gathered data for a given person across all three of the legacy RS and assign a URI to that view of the person</w:t>
      </w:r>
      <w:r>
        <w:t>’</w:t>
      </w:r>
      <w:r>
        <w:t>s data within the context of the newly formed ACO.</w:t>
      </w:r>
    </w:p>
    <w:p w:rsidR="00095AE6" w:rsidRDefault="00B67FCA">
      <w:pPr>
        <w:pStyle w:val="Body"/>
      </w:pPr>
      <w:r>
        <w:t>His DBAs were eager to impress and they made it happen such</w:t>
      </w:r>
      <w:r>
        <w:t xml:space="preserve"> that </w:t>
      </w:r>
      <w:commentRangeStart w:id="1"/>
      <w:r>
        <w:t>given the right identifier</w:t>
      </w:r>
      <w:commentRangeEnd w:id="1"/>
      <w:r>
        <w:commentReference w:id="1"/>
      </w:r>
      <w:r>
        <w:t xml:space="preserve"> (using an MPI to figure out what the equivalents were in the other two systems as necessary) he could get </w:t>
      </w:r>
      <w:commentRangeStart w:id="2"/>
      <w:r>
        <w:t>a single cross legacy-enterprise view of a given person</w:t>
      </w:r>
      <w:r>
        <w:t>’</w:t>
      </w:r>
      <w:r>
        <w:t>s prior treatments</w:t>
      </w:r>
      <w:commentRangeEnd w:id="2"/>
      <w:r>
        <w:commentReference w:id="2"/>
      </w:r>
      <w:r>
        <w:t xml:space="preserve"> and </w:t>
      </w:r>
      <w:commentRangeStart w:id="3"/>
      <w:r>
        <w:t xml:space="preserve">maybe </w:t>
      </w:r>
      <w:proofErr w:type="spellStart"/>
      <w:r>
        <w:t>figure</w:t>
      </w:r>
      <w:ins w:id="4" w:author="Aaron" w:date="2015-12-21T21:04:00Z">
        <w:r w:rsidR="00D25031">
          <w:t>out</w:t>
        </w:r>
        <w:proofErr w:type="spellEnd"/>
        <w:r w:rsidR="00D25031">
          <w:t xml:space="preserve"> some way </w:t>
        </w:r>
        <w:proofErr w:type="gramStart"/>
        <w:r w:rsidR="00D25031">
          <w:t xml:space="preserve">to </w:t>
        </w:r>
      </w:ins>
      <w:r>
        <w:t xml:space="preserve"> identify</w:t>
      </w:r>
      <w:proofErr w:type="gramEnd"/>
      <w:r>
        <w:t xml:space="preserve"> some</w:t>
      </w:r>
      <w:ins w:id="5" w:author="Aaron" w:date="2015-12-21T21:04:00Z">
        <w:r w:rsidR="00D25031">
          <w:t xml:space="preserve"> of the</w:t>
        </w:r>
      </w:ins>
      <w:r>
        <w:t xml:space="preserve"> </w:t>
      </w:r>
      <w:r>
        <w:t>people</w:t>
      </w:r>
      <w:commentRangeEnd w:id="3"/>
      <w:r>
        <w:commentReference w:id="3"/>
      </w:r>
      <w:ins w:id="6" w:author="Aaron" w:date="2015-12-21T21:04:00Z">
        <w:r w:rsidR="00D25031">
          <w:t xml:space="preserve"> in his population that he is at financial risk for</w:t>
        </w:r>
      </w:ins>
      <w:r>
        <w:t xml:space="preserve"> who would benefit from a holistic treatment intervention.</w:t>
      </w:r>
    </w:p>
    <w:p w:rsidR="00095AE6" w:rsidRDefault="00B67FCA">
      <w:pPr>
        <w:pStyle w:val="Body"/>
      </w:pPr>
      <w:r>
        <w:t xml:space="preserve">The software that was really good at matching these longitudinal records to new-age holistic interventions was another legal entity known as Mayo Health Clinic.  The CEO of Germantown ACO </w:t>
      </w:r>
      <w:r>
        <w:t>wanted to send the results set from his cross legacy-enterprise view for his 100 historically highest cost patients but his CIO said before he could do that he</w:t>
      </w:r>
      <w:r>
        <w:t>’</w:t>
      </w:r>
      <w:r>
        <w:t>d have to get each patient to authorize the disclosure to Mayo because they couldn</w:t>
      </w:r>
      <w:r>
        <w:t>’</w:t>
      </w:r>
      <w:r>
        <w:t>t apply the m</w:t>
      </w:r>
      <w:r>
        <w:t xml:space="preserve">ultiple AS to the single cross legacy-enterprise view </w:t>
      </w:r>
      <w:commentRangeStart w:id="7"/>
      <w:r>
        <w:t>given the technical constraints</w:t>
      </w:r>
      <w:commentRangeEnd w:id="7"/>
      <w:r>
        <w:commentReference w:id="7"/>
      </w:r>
      <w:r>
        <w:t>.</w:t>
      </w:r>
    </w:p>
    <w:p w:rsidR="00095AE6" w:rsidRDefault="00B67FCA">
      <w:pPr>
        <w:pStyle w:val="Body"/>
      </w:pPr>
      <w:r>
        <w:t xml:space="preserve">This is the barrier that has been labeled the single AS for a given </w:t>
      </w:r>
      <w:commentRangeStart w:id="8"/>
      <w:r>
        <w:rPr>
          <w:strike/>
        </w:rPr>
        <w:t>RS\</w:t>
      </w:r>
      <w:commentRangeEnd w:id="8"/>
      <w:r>
        <w:commentReference w:id="8"/>
      </w:r>
      <w:r>
        <w:rPr>
          <w:strike/>
        </w:rPr>
        <w:t>URI</w:t>
      </w:r>
      <w:r>
        <w:t xml:space="preserve"> R/URI.</w:t>
      </w:r>
    </w:p>
    <w:p w:rsidR="00095AE6" w:rsidRDefault="00B67FCA">
      <w:pPr>
        <w:pStyle w:val="Body"/>
      </w:pPr>
      <w:r>
        <w:t>Alternatively, the CIO suggest that these 100 people could all be asked to config</w:t>
      </w:r>
      <w:r>
        <w:t>ure a single AS based on their sharing preferences in relation to the single cross legacy-enterprise view about them.</w:t>
      </w:r>
    </w:p>
    <w:p w:rsidR="00095AE6" w:rsidRDefault="00B67FCA">
      <w:pPr>
        <w:pStyle w:val="Body"/>
        <w:rPr>
          <w:color w:val="4F81BD"/>
          <w:u w:color="4F81BD"/>
        </w:rPr>
      </w:pPr>
      <w:r>
        <w:rPr>
          <w:color w:val="4F81BD"/>
          <w:u w:color="4F81BD"/>
        </w:rPr>
        <w:t xml:space="preserve">The root of the problem is that the </w:t>
      </w:r>
      <w:proofErr w:type="spellStart"/>
      <w:r>
        <w:rPr>
          <w:color w:val="4F81BD"/>
          <w:u w:color="4F81BD"/>
        </w:rPr>
        <w:t>AS</w:t>
      </w:r>
      <w:r>
        <w:rPr>
          <w:color w:val="4F81BD"/>
          <w:u w:color="4F81BD"/>
        </w:rPr>
        <w:t>’</w:t>
      </w:r>
      <w:r>
        <w:rPr>
          <w:color w:val="4F81BD"/>
          <w:u w:color="4F81BD"/>
        </w:rPr>
        <w:t>es</w:t>
      </w:r>
      <w:proofErr w:type="spellEnd"/>
      <w:r>
        <w:rPr>
          <w:color w:val="4F81BD"/>
          <w:u w:color="4F81BD"/>
        </w:rPr>
        <w:t xml:space="preserve"> cannot be combined because</w:t>
      </w:r>
      <w:r>
        <w:rPr>
          <w:color w:val="4F81BD"/>
          <w:u w:color="4F81BD"/>
        </w:rPr>
        <w:t>…</w:t>
      </w:r>
      <w:r>
        <w:rPr>
          <w:color w:val="4F81BD"/>
          <w:u w:color="4F81BD"/>
          <w:lang w:val="ru-RU"/>
        </w:rPr>
        <w:t>?</w:t>
      </w:r>
      <w:r>
        <w:rPr>
          <w:color w:val="4F81BD"/>
          <w:u w:color="4F81BD"/>
        </w:rPr>
        <w:br/>
      </w:r>
      <w:commentRangeStart w:id="9"/>
    </w:p>
    <w:p w:rsidR="00095AE6" w:rsidRDefault="00B67FCA">
      <w:pPr>
        <w:pStyle w:val="Body"/>
        <w:rPr>
          <w:color w:val="4F81BD"/>
          <w:u w:color="4F81BD"/>
        </w:rPr>
      </w:pPr>
      <w:r>
        <w:rPr>
          <w:u w:color="4F81BD"/>
        </w:rPr>
        <w:t xml:space="preserve">Combining the </w:t>
      </w:r>
      <w:proofErr w:type="spellStart"/>
      <w:r>
        <w:rPr>
          <w:u w:color="4F81BD"/>
        </w:rPr>
        <w:t>AS’es</w:t>
      </w:r>
      <w:proofErr w:type="spellEnd"/>
      <w:r>
        <w:rPr>
          <w:u w:color="4F81BD"/>
        </w:rPr>
        <w:t xml:space="preserve"> is an enterprise-centered approach. It assumes</w:t>
      </w:r>
      <w:r>
        <w:rPr>
          <w:u w:color="4F81BD"/>
        </w:rPr>
        <w:t xml:space="preserve"> that the entire universe is the ACO. In reality, the ACO’s patients have healthcare relationships outside of the ACO. Some of them might be snowbirds with care in a different region half the year, for example. Of the million patients in the ACO most will </w:t>
      </w:r>
      <w:r>
        <w:rPr>
          <w:u w:color="4F81BD"/>
        </w:rPr>
        <w:t xml:space="preserve">have authorization relationships that precede the Germantown ACO. This is particularly likely of the 100 high utilizers in this group. HEART is a patient-centered approach that seeks to avoid forcing </w:t>
      </w:r>
      <w:r>
        <w:rPr>
          <w:u w:color="4F81BD"/>
        </w:rPr>
        <w:lastRenderedPageBreak/>
        <w:t xml:space="preserve">the ACO’s AS onto patients that already have an AS </w:t>
      </w:r>
      <w:del w:id="10" w:author="Aaron" w:date="2015-12-22T16:18:00Z">
        <w:r w:rsidDel="00B67FCA">
          <w:rPr>
            <w:u w:color="4F81BD"/>
          </w:rPr>
          <w:delText>d</w:delText>
        </w:r>
      </w:del>
      <w:ins w:id="11" w:author="Aaron" w:date="2015-12-22T16:18:00Z">
        <w:r>
          <w:rPr>
            <w:u w:color="4F81BD"/>
          </w:rPr>
          <w:t>t</w:t>
        </w:r>
      </w:ins>
      <w:r>
        <w:rPr>
          <w:u w:color="4F81BD"/>
        </w:rPr>
        <w:t xml:space="preserve">ied </w:t>
      </w:r>
      <w:r>
        <w:rPr>
          <w:u w:color="4F81BD"/>
        </w:rPr>
        <w:t>to a prior relationship. The ACO is free to suggest an ACO but it should not be able to force it. Therefore, given a single AS per R/URI, the ACO must accommodate a patient-specified AS.</w:t>
      </w:r>
      <w:commentRangeEnd w:id="9"/>
      <w:r>
        <w:commentReference w:id="9"/>
      </w:r>
    </w:p>
    <w:p w:rsidR="00095AE6" w:rsidRDefault="00B67FCA">
      <w:pPr>
        <w:pStyle w:val="Body"/>
        <w:rPr>
          <w:color w:val="4F81BD"/>
          <w:u w:color="4F81BD"/>
        </w:rPr>
      </w:pPr>
      <w:r>
        <w:rPr>
          <w:color w:val="4F81BD"/>
          <w:u w:color="4F81BD"/>
        </w:rPr>
        <w:t>&lt;Is it that they are gathered at different times, they aren</w:t>
      </w:r>
      <w:r>
        <w:rPr>
          <w:color w:val="4F81BD"/>
          <w:u w:color="4F81BD"/>
        </w:rPr>
        <w:t>’</w:t>
      </w:r>
      <w:r>
        <w:rPr>
          <w:color w:val="4F81BD"/>
          <w:u w:color="4F81BD"/>
        </w:rPr>
        <w:t xml:space="preserve">t </w:t>
      </w:r>
      <w:r>
        <w:rPr>
          <w:color w:val="4F81BD"/>
          <w:u w:color="4F81BD"/>
        </w:rPr>
        <w:t>structured the same across the different RS? What? I am really asking why as I don</w:t>
      </w:r>
      <w:r>
        <w:rPr>
          <w:color w:val="4F81BD"/>
          <w:u w:color="4F81BD"/>
        </w:rPr>
        <w:t>’</w:t>
      </w:r>
      <w:r>
        <w:rPr>
          <w:color w:val="4F81BD"/>
          <w:u w:color="4F81BD"/>
        </w:rPr>
        <w:t>t know.&gt;</w:t>
      </w:r>
      <w:r>
        <w:rPr>
          <w:color w:val="4F81BD"/>
          <w:u w:color="4F81BD"/>
        </w:rPr>
        <w:br/>
      </w:r>
      <w:commentRangeStart w:id="12"/>
    </w:p>
    <w:p w:rsidR="00095AE6" w:rsidRDefault="00B67FCA">
      <w:pPr>
        <w:pStyle w:val="Body"/>
        <w:rPr>
          <w:color w:val="4F81BD"/>
          <w:u w:color="4F81BD"/>
        </w:rPr>
      </w:pPr>
      <w:r>
        <w:rPr>
          <w:u w:color="4F81BD"/>
        </w:rPr>
        <w:t xml:space="preserve">Yes and yes. See the explanation above. </w:t>
      </w:r>
      <w:commentRangeStart w:id="13"/>
      <w:r>
        <w:rPr>
          <w:u w:color="4F81BD"/>
        </w:rPr>
        <w:t>This is why HEART is a patient-centered approach.</w:t>
      </w:r>
      <w:commentRangeEnd w:id="12"/>
      <w:r>
        <w:commentReference w:id="12"/>
      </w:r>
      <w:commentRangeEnd w:id="13"/>
      <w:r>
        <w:rPr>
          <w:rStyle w:val="CommentReference"/>
          <w:rFonts w:ascii="Times New Roman" w:eastAsia="Arial Unicode MS" w:hAnsi="Times New Roman" w:cs="Times New Roman"/>
          <w:color w:val="auto"/>
        </w:rPr>
        <w:commentReference w:id="13"/>
      </w:r>
    </w:p>
    <w:p w:rsidR="00095AE6" w:rsidRDefault="00B67FCA">
      <w:pPr>
        <w:pStyle w:val="Body"/>
      </w:pPr>
      <w:r>
        <w:t>If the DBAs that created the single cross legacy-enterprise view allow</w:t>
      </w:r>
      <w:r>
        <w:t>ed the user to enter the 100 Patient IDs for the top highest cost patients it would be in the Permission Type that Mr. Richer et al have been champion for us to include in the scope of HEART these last few meetings.</w:t>
      </w:r>
    </w:p>
    <w:p w:rsidR="00095AE6" w:rsidRDefault="00B67FCA">
      <w:pPr>
        <w:pStyle w:val="Body"/>
      </w:pPr>
      <w:r>
        <w:t xml:space="preserve">This way the guys at Mayo could get all </w:t>
      </w:r>
      <w:r>
        <w:t>hundred records at once and iterate through them to see if they had any new-age treatment intervention that would match a given patients unique health conditions.</w:t>
      </w:r>
    </w:p>
    <w:sectPr w:rsidR="00095AE6">
      <w:headerReference w:type="default" r:id="rId8"/>
      <w:footerReference w:type="default" r:id="rId9"/>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drian Gropper" w:date="2015-12-21T21:03:00Z" w:initials="">
    <w:p w:rsidR="00095AE6" w:rsidRDefault="00095AE6">
      <w:pPr>
        <w:pStyle w:val="Default"/>
      </w:pPr>
    </w:p>
    <w:p w:rsidR="00095AE6" w:rsidRDefault="00B67FCA">
      <w:pPr>
        <w:pStyle w:val="Default"/>
        <w:rPr>
          <w:rFonts w:eastAsia="Arial Unicode MS" w:cs="Arial Unicode MS"/>
        </w:rPr>
      </w:pPr>
      <w:r>
        <w:rPr>
          <w:rFonts w:eastAsia="Arial Unicode MS" w:cs="Arial Unicode MS"/>
        </w:rPr>
        <w:t>This is irrelevant to HEART. It</w:t>
      </w:r>
      <w:r>
        <w:rPr>
          <w:rFonts w:eastAsia="Arial Unicode MS" w:cs="Arial Unicode MS"/>
        </w:rPr>
        <w:t>’</w:t>
      </w:r>
      <w:r>
        <w:rPr>
          <w:rFonts w:eastAsia="Arial Unicode MS" w:cs="Arial Unicode MS"/>
        </w:rPr>
        <w:t>s internal to the ACO and we don</w:t>
      </w:r>
      <w:r>
        <w:rPr>
          <w:rFonts w:eastAsia="Arial Unicode MS" w:cs="Arial Unicode MS"/>
        </w:rPr>
        <w:t>’</w:t>
      </w:r>
      <w:r>
        <w:rPr>
          <w:rFonts w:eastAsia="Arial Unicode MS" w:cs="Arial Unicode MS"/>
        </w:rPr>
        <w:t>t care how the ACO managed t</w:t>
      </w:r>
      <w:r>
        <w:rPr>
          <w:rFonts w:eastAsia="Arial Unicode MS" w:cs="Arial Unicode MS"/>
        </w:rPr>
        <w:t>o combine the three databases into one.</w:t>
      </w:r>
    </w:p>
    <w:p w:rsidR="00D25031" w:rsidRDefault="00D25031">
      <w:pPr>
        <w:pStyle w:val="Default"/>
        <w:rPr>
          <w:rFonts w:eastAsia="Arial Unicode MS" w:cs="Arial Unicode MS"/>
        </w:rPr>
      </w:pPr>
    </w:p>
    <w:p w:rsidR="00D25031" w:rsidRDefault="00D25031">
      <w:pPr>
        <w:pStyle w:val="Default"/>
        <w:rPr>
          <w:rFonts w:eastAsia="Arial Unicode MS" w:cs="Arial Unicode MS"/>
          <w:i/>
          <w:color w:val="FF0000"/>
        </w:rPr>
      </w:pPr>
      <w:r>
        <w:rPr>
          <w:rFonts w:eastAsia="Arial Unicode MS" w:cs="Arial Unicode MS"/>
          <w:i/>
          <w:color w:val="FF0000"/>
        </w:rPr>
        <w:t xml:space="preserve">I agree – the art of communicating is making sure everyone is sharing the same frame of reference.  It has to be noted for the policy makers that there is the assumption that the guys who write the queries can produce the right answer for you and that you are dependent on them to get it right.  Saying that this is irrelevant is not the way I see it as much as it is implied that this trust and reliability is in place.  </w:t>
      </w:r>
    </w:p>
    <w:p w:rsidR="00D25031" w:rsidRDefault="00D25031">
      <w:pPr>
        <w:pStyle w:val="Default"/>
        <w:rPr>
          <w:rFonts w:eastAsia="Arial Unicode MS" w:cs="Arial Unicode MS"/>
          <w:i/>
          <w:color w:val="FF0000"/>
        </w:rPr>
      </w:pPr>
    </w:p>
    <w:p w:rsidR="00D25031" w:rsidRPr="00D25031" w:rsidRDefault="00D25031">
      <w:pPr>
        <w:pStyle w:val="Default"/>
        <w:rPr>
          <w:i/>
          <w:color w:val="FF0000"/>
        </w:rPr>
      </w:pPr>
      <w:r>
        <w:rPr>
          <w:rFonts w:eastAsia="Arial Unicode MS" w:cs="Arial Unicode MS"/>
          <w:i/>
          <w:color w:val="FF0000"/>
        </w:rPr>
        <w:t>People in healthcare know how complex their data is and how messy and imperfect it is so they have a hard time saying that how someone else came to the answer they are feeding them is irrelevant.  We have to be clear to the audience what we are really providing.  This is very relevant if it is to be adopted with confidence.</w:t>
      </w:r>
    </w:p>
    <w:p w:rsidR="00095AE6" w:rsidRDefault="00095AE6">
      <w:pPr>
        <w:pStyle w:val="Default"/>
      </w:pPr>
    </w:p>
  </w:comment>
  <w:comment w:id="2" w:author="Adrian Gropper" w:date="2015-12-21T21:03:00Z" w:initials="">
    <w:p w:rsidR="00095AE6" w:rsidRDefault="00095AE6">
      <w:pPr>
        <w:pStyle w:val="Default"/>
      </w:pPr>
    </w:p>
    <w:p w:rsidR="00095AE6" w:rsidRDefault="00B67FCA">
      <w:pPr>
        <w:pStyle w:val="Default"/>
        <w:rPr>
          <w:rFonts w:eastAsia="Arial Unicode MS" w:cs="Arial Unicode MS"/>
        </w:rPr>
      </w:pPr>
      <w:r>
        <w:rPr>
          <w:rFonts w:eastAsia="Arial Unicode MS" w:cs="Arial Unicode MS"/>
        </w:rPr>
        <w:t>This is the URI of a single-patient resource in HEART.</w:t>
      </w:r>
    </w:p>
    <w:p w:rsidR="00D25031" w:rsidRDefault="00D25031">
      <w:pPr>
        <w:pStyle w:val="Default"/>
        <w:rPr>
          <w:rFonts w:eastAsia="Arial Unicode MS" w:cs="Arial Unicode MS"/>
        </w:rPr>
      </w:pPr>
    </w:p>
    <w:p w:rsidR="00D25031" w:rsidRPr="00D25031" w:rsidRDefault="00D25031">
      <w:pPr>
        <w:pStyle w:val="Default"/>
        <w:rPr>
          <w:i/>
        </w:rPr>
      </w:pPr>
      <w:r w:rsidRPr="00D25031">
        <w:rPr>
          <w:i/>
          <w:color w:val="FF0000"/>
        </w:rPr>
        <w:t>Yes – this is how I understood it too.</w:t>
      </w:r>
    </w:p>
  </w:comment>
  <w:comment w:id="3" w:author="Adrian Gropper" w:date="2015-12-22T11:06:00Z" w:initials="">
    <w:p w:rsidR="00095AE6" w:rsidRDefault="00095AE6">
      <w:pPr>
        <w:pStyle w:val="Default"/>
      </w:pPr>
    </w:p>
    <w:p w:rsidR="00095AE6" w:rsidRDefault="00B67FCA">
      <w:pPr>
        <w:pStyle w:val="Default"/>
        <w:rPr>
          <w:rFonts w:eastAsia="Arial Unicode MS" w:cs="Arial Unicode MS"/>
        </w:rPr>
      </w:pPr>
      <w:r>
        <w:rPr>
          <w:rFonts w:eastAsia="Arial Unicode MS" w:cs="Arial Unicode MS"/>
        </w:rPr>
        <w:t>This is the way I</w:t>
      </w:r>
      <w:r>
        <w:rPr>
          <w:rFonts w:eastAsia="Arial Unicode MS" w:cs="Arial Unicode MS"/>
        </w:rPr>
        <w:t>’</w:t>
      </w:r>
      <w:r>
        <w:rPr>
          <w:rFonts w:eastAsia="Arial Unicode MS" w:cs="Arial Unicode MS"/>
        </w:rPr>
        <w:t xml:space="preserve">m </w:t>
      </w:r>
      <w:r>
        <w:rPr>
          <w:rFonts w:eastAsia="Arial Unicode MS" w:cs="Arial Unicode MS"/>
        </w:rPr>
        <w:t xml:space="preserve">using the term </w:t>
      </w:r>
      <w:r>
        <w:rPr>
          <w:rFonts w:eastAsia="Arial Unicode MS" w:cs="Arial Unicode MS"/>
        </w:rPr>
        <w:t>“</w:t>
      </w:r>
      <w:r>
        <w:rPr>
          <w:rFonts w:eastAsia="Arial Unicode MS" w:cs="Arial Unicode MS"/>
        </w:rPr>
        <w:t>discovery</w:t>
      </w:r>
      <w:r>
        <w:rPr>
          <w:rFonts w:eastAsia="Arial Unicode MS" w:cs="Arial Unicode MS"/>
        </w:rPr>
        <w:t xml:space="preserve">” </w:t>
      </w:r>
      <w:r>
        <w:rPr>
          <w:rFonts w:eastAsia="Arial Unicode MS" w:cs="Arial Unicode MS"/>
        </w:rPr>
        <w:t xml:space="preserve">It is the process by which the CEO of the ACO discovers which are the top 100 utilizers. This kind of discovery should be out of scope for HEART. It does not require either OAuth or UMA. </w:t>
      </w:r>
    </w:p>
    <w:p w:rsidR="00D25031" w:rsidRDefault="00D25031">
      <w:pPr>
        <w:pStyle w:val="Default"/>
        <w:rPr>
          <w:rFonts w:eastAsia="Arial Unicode MS" w:cs="Arial Unicode MS"/>
        </w:rPr>
      </w:pPr>
    </w:p>
    <w:p w:rsidR="00E86BB2" w:rsidRDefault="00D25031">
      <w:pPr>
        <w:pStyle w:val="Default"/>
        <w:rPr>
          <w:rFonts w:eastAsia="Arial Unicode MS" w:cs="Arial Unicode MS"/>
        </w:rPr>
      </w:pPr>
      <w:r>
        <w:rPr>
          <w:rFonts w:eastAsia="Arial Unicode MS" w:cs="Arial Unicode MS"/>
        </w:rPr>
        <w:t>T</w:t>
      </w:r>
      <w:r w:rsidR="00E86BB2">
        <w:rPr>
          <w:rFonts w:eastAsia="Arial Unicode MS" w:cs="Arial Unicode MS"/>
        </w:rPr>
        <w:t xml:space="preserve">his seems to be where </w:t>
      </w:r>
      <w:r w:rsidR="00A324D5">
        <w:rPr>
          <w:rFonts w:eastAsia="Arial Unicode MS" w:cs="Arial Unicode MS"/>
        </w:rPr>
        <w:t xml:space="preserve">one of </w:t>
      </w:r>
      <w:r>
        <w:rPr>
          <w:rFonts w:eastAsia="Arial Unicode MS" w:cs="Arial Unicode MS"/>
        </w:rPr>
        <w:t>the SWHIRL</w:t>
      </w:r>
      <w:r w:rsidR="00A324D5">
        <w:rPr>
          <w:rFonts w:eastAsia="Arial Unicode MS" w:cs="Arial Unicode MS"/>
        </w:rPr>
        <w:t>s</w:t>
      </w:r>
      <w:r>
        <w:rPr>
          <w:rFonts w:eastAsia="Arial Unicode MS" w:cs="Arial Unicode MS"/>
        </w:rPr>
        <w:t xml:space="preserve"> </w:t>
      </w:r>
      <w:r w:rsidR="00E86BB2">
        <w:rPr>
          <w:rFonts w:eastAsia="Arial Unicode MS" w:cs="Arial Unicode MS"/>
        </w:rPr>
        <w:t xml:space="preserve">in our discussions </w:t>
      </w:r>
      <w:r w:rsidR="00A324D5">
        <w:rPr>
          <w:rFonts w:eastAsia="Arial Unicode MS" w:cs="Arial Unicode MS"/>
        </w:rPr>
        <w:t>originate</w:t>
      </w:r>
      <w:r w:rsidR="00E86BB2">
        <w:rPr>
          <w:rFonts w:eastAsia="Arial Unicode MS" w:cs="Arial Unicode MS"/>
        </w:rPr>
        <w:t>s.</w:t>
      </w:r>
      <w:r>
        <w:rPr>
          <w:rFonts w:eastAsia="Arial Unicode MS" w:cs="Arial Unicode MS"/>
        </w:rPr>
        <w:t xml:space="preserve">  </w:t>
      </w:r>
    </w:p>
    <w:p w:rsidR="00E86BB2" w:rsidRDefault="00E86BB2">
      <w:pPr>
        <w:pStyle w:val="Default"/>
        <w:rPr>
          <w:rFonts w:eastAsia="Arial Unicode MS" w:cs="Arial Unicode MS"/>
        </w:rPr>
      </w:pPr>
    </w:p>
    <w:p w:rsidR="00D25031" w:rsidRDefault="00D25031">
      <w:pPr>
        <w:pStyle w:val="Default"/>
        <w:rPr>
          <w:rFonts w:eastAsia="Arial Unicode MS" w:cs="Arial Unicode MS"/>
        </w:rPr>
      </w:pPr>
      <w:r>
        <w:rPr>
          <w:rFonts w:eastAsia="Arial Unicode MS" w:cs="Arial Unicode MS"/>
        </w:rPr>
        <w:t xml:space="preserve">What I heard said was that </w:t>
      </w:r>
      <w:r w:rsidR="00E86BB2">
        <w:rPr>
          <w:rFonts w:eastAsia="Arial Unicode MS" w:cs="Arial Unicode MS"/>
        </w:rPr>
        <w:t xml:space="preserve">is that from the perspective of the Bulk Access Permission type it is irrelevant (to echo the word you used above) or doesn’t care how the 100 identifiers came into existence </w:t>
      </w:r>
      <w:r>
        <w:rPr>
          <w:rFonts w:eastAsia="Arial Unicode MS" w:cs="Arial Unicode MS"/>
        </w:rPr>
        <w:t xml:space="preserve">– </w:t>
      </w:r>
      <w:r w:rsidR="00BA1A7F">
        <w:rPr>
          <w:rFonts w:eastAsia="Arial Unicode MS" w:cs="Arial Unicode MS"/>
        </w:rPr>
        <w:t>it is a given input that is told</w:t>
      </w:r>
      <w:r>
        <w:rPr>
          <w:rFonts w:eastAsia="Arial Unicode MS" w:cs="Arial Unicode MS"/>
        </w:rPr>
        <w:t>.  There is no discovery going on f</w:t>
      </w:r>
      <w:r w:rsidR="00BA1A7F">
        <w:rPr>
          <w:rFonts w:eastAsia="Arial Unicode MS" w:cs="Arial Unicode MS"/>
        </w:rPr>
        <w:t>rom the perspective of OAUTH or</w:t>
      </w:r>
      <w:r>
        <w:rPr>
          <w:rFonts w:eastAsia="Arial Unicode MS" w:cs="Arial Unicode MS"/>
        </w:rPr>
        <w:t xml:space="preserve"> UMA.  </w:t>
      </w:r>
      <w:r w:rsidR="00BA1A7F">
        <w:rPr>
          <w:rFonts w:eastAsia="Arial Unicode MS" w:cs="Arial Unicode MS"/>
        </w:rPr>
        <w:t xml:space="preserve">If I got this right it is the job of the Bulk Access to give you the 100 records if you have permission to see them within the scope of the processes.  There may be other processes that need to be applied </w:t>
      </w:r>
      <w:r w:rsidR="00B67FCA">
        <w:rPr>
          <w:rFonts w:eastAsia="Arial Unicode MS" w:cs="Arial Unicode MS"/>
        </w:rPr>
        <w:t xml:space="preserve">(to handle the expert rules related to disclosure of domestic abuse records for example) that cannot be </w:t>
      </w:r>
      <w:r w:rsidR="00B67FCA">
        <w:rPr>
          <w:rFonts w:eastAsia="Arial Unicode MS" w:cs="Arial Unicode MS"/>
        </w:rPr>
        <w:t>add</w:t>
      </w:r>
      <w:r w:rsidR="00B67FCA">
        <w:rPr>
          <w:rFonts w:eastAsia="Arial Unicode MS" w:cs="Arial Unicode MS"/>
        </w:rPr>
        <w:t xml:space="preserve">ressed when we the use case is </w:t>
      </w:r>
      <w:proofErr w:type="spellStart"/>
      <w:r w:rsidR="00B67FCA">
        <w:rPr>
          <w:rFonts w:eastAsia="Arial Unicode MS" w:cs="Arial Unicode MS"/>
        </w:rPr>
        <w:t>employes</w:t>
      </w:r>
      <w:proofErr w:type="spellEnd"/>
      <w:r w:rsidR="00B67FCA">
        <w:rPr>
          <w:rFonts w:eastAsia="Arial Unicode MS" w:cs="Arial Unicode MS"/>
        </w:rPr>
        <w:t xml:space="preserve"> the </w:t>
      </w:r>
      <w:r w:rsidR="00B67FCA">
        <w:rPr>
          <w:rFonts w:eastAsia="Arial Unicode MS" w:cs="Arial Unicode MS"/>
        </w:rPr>
        <w:t xml:space="preserve">bulk access </w:t>
      </w:r>
      <w:r w:rsidR="00BA1A7F">
        <w:rPr>
          <w:rFonts w:eastAsia="Arial Unicode MS" w:cs="Arial Unicode MS"/>
        </w:rPr>
        <w:t xml:space="preserve">standard </w:t>
      </w:r>
      <w:r w:rsidR="00B67FCA">
        <w:rPr>
          <w:rFonts w:eastAsia="Arial Unicode MS" w:cs="Arial Unicode MS"/>
        </w:rPr>
        <w:t>permission type but that doesn't mean that it isn't useful for some use cases is what is being argued, I believe.</w:t>
      </w:r>
    </w:p>
    <w:p w:rsidR="00BA1A7F" w:rsidRDefault="00BA1A7F">
      <w:pPr>
        <w:pStyle w:val="Default"/>
        <w:rPr>
          <w:rFonts w:eastAsia="Arial Unicode MS" w:cs="Arial Unicode MS"/>
        </w:rPr>
      </w:pPr>
    </w:p>
    <w:p w:rsidR="00BA1A7F" w:rsidRDefault="00BA1A7F">
      <w:pPr>
        <w:pStyle w:val="Default"/>
        <w:rPr>
          <w:rFonts w:eastAsia="Arial Unicode MS" w:cs="Arial Unicode MS"/>
        </w:rPr>
      </w:pPr>
    </w:p>
    <w:p w:rsidR="00A324D5" w:rsidRDefault="00D25031">
      <w:pPr>
        <w:pStyle w:val="Default"/>
        <w:rPr>
          <w:rFonts w:eastAsia="Arial Unicode MS" w:cs="Arial Unicode MS"/>
        </w:rPr>
      </w:pPr>
      <w:r>
        <w:rPr>
          <w:rFonts w:eastAsia="Arial Unicode MS" w:cs="Arial Unicode MS"/>
        </w:rPr>
        <w:t xml:space="preserve">The query that produces the view </w:t>
      </w:r>
      <w:r w:rsidR="00A324D5">
        <w:rPr>
          <w:rFonts w:eastAsia="Arial Unicode MS" w:cs="Arial Unicode MS"/>
        </w:rPr>
        <w:t>can take a single identifier or a 100 identifiers as inputs to produce the output record set.  The argument that is going on seems to be that we don’t trust the Protocol to handle the work correctly if there are 100 different people’s data in motion compared to just 1 –</w:t>
      </w:r>
      <w:r w:rsidR="00B67FCA">
        <w:rPr>
          <w:rFonts w:eastAsia="Arial Unicode MS" w:cs="Arial Unicode MS"/>
        </w:rPr>
        <w:t xml:space="preserve"> maybe another way to ask the question is this:</w:t>
      </w:r>
    </w:p>
    <w:p w:rsidR="00BA1A7F" w:rsidRDefault="00BA1A7F">
      <w:pPr>
        <w:pStyle w:val="Default"/>
        <w:rPr>
          <w:rFonts w:eastAsia="Arial Unicode MS" w:cs="Arial Unicode MS"/>
        </w:rPr>
      </w:pPr>
    </w:p>
    <w:p w:rsidR="00BA1A7F" w:rsidRDefault="00BA1A7F">
      <w:pPr>
        <w:pStyle w:val="Default"/>
        <w:rPr>
          <w:rFonts w:eastAsia="Arial Unicode MS" w:cs="Arial Unicode MS"/>
        </w:rPr>
      </w:pPr>
    </w:p>
    <w:p w:rsidR="00A324D5" w:rsidRDefault="00A324D5">
      <w:pPr>
        <w:pStyle w:val="Default"/>
        <w:rPr>
          <w:rFonts w:eastAsia="Arial Unicode MS" w:cs="Arial Unicode MS"/>
        </w:rPr>
      </w:pPr>
    </w:p>
    <w:p w:rsidR="00D25031" w:rsidRDefault="00A324D5">
      <w:pPr>
        <w:pStyle w:val="Default"/>
      </w:pPr>
      <w:r>
        <w:rPr>
          <w:rFonts w:eastAsia="Arial Unicode MS" w:cs="Arial Unicode MS"/>
        </w:rPr>
        <w:t>I think when we were talking about the fact that even if the CEO is running the query for 100 iden</w:t>
      </w:r>
      <w:r w:rsidR="00B67FCA">
        <w:rPr>
          <w:rFonts w:eastAsia="Arial Unicode MS" w:cs="Arial Unicode MS"/>
        </w:rPr>
        <w:t xml:space="preserve">tities </w:t>
      </w:r>
      <w:proofErr w:type="spellStart"/>
      <w:r w:rsidR="00B67FCA">
        <w:rPr>
          <w:rFonts w:eastAsia="Arial Unicode MS" w:cs="Arial Unicode MS"/>
        </w:rPr>
        <w:t xml:space="preserve">that he has permission to access it isn't clear to me where the individual preferences about disclosure </w:t>
      </w:r>
      <w:proofErr w:type="spellEnd"/>
      <w:r w:rsidR="00B67FCA">
        <w:rPr>
          <w:rFonts w:eastAsia="Arial Unicode MS" w:cs="Arial Unicode MS"/>
        </w:rPr>
        <w:t xml:space="preserve">get applied to determine what can be shared with Mayo.  Let's say that 7 people chose not to allow </w:t>
      </w:r>
      <w:proofErr w:type="spellStart"/>
      <w:r w:rsidR="00B67FCA">
        <w:rPr>
          <w:rFonts w:eastAsia="Arial Unicode MS" w:cs="Arial Unicode MS"/>
        </w:rPr>
        <w:t>them</w:t>
      </w:r>
      <w:r w:rsidR="00B67FCA">
        <w:rPr>
          <w:rFonts w:eastAsia="Arial Unicode MS" w:cs="Arial Unicode MS"/>
        </w:rPr>
        <w:t>if</w:t>
      </w:r>
      <w:proofErr w:type="spellEnd"/>
      <w:r w:rsidR="00B67FCA">
        <w:rPr>
          <w:rFonts w:eastAsia="Arial Unicode MS" w:cs="Arial Unicode MS"/>
        </w:rPr>
        <w:t xml:space="preserve"> one</w:t>
      </w:r>
      <w:r>
        <w:rPr>
          <w:rFonts w:eastAsia="Arial Unicode MS" w:cs="Arial Unicode MS"/>
        </w:rPr>
        <w:t xml:space="preserve"> </w:t>
      </w:r>
    </w:p>
    <w:p w:rsidR="00095AE6" w:rsidRDefault="00095AE6">
      <w:pPr>
        <w:pStyle w:val="Default"/>
      </w:pPr>
    </w:p>
  </w:comment>
  <w:comment w:id="7" w:author="Adrian Gropper" w:date="2015-12-21T19:46:00Z" w:initials="">
    <w:p w:rsidR="00095AE6" w:rsidRDefault="00095AE6">
      <w:pPr>
        <w:pStyle w:val="Default"/>
      </w:pPr>
    </w:p>
    <w:p w:rsidR="00095AE6" w:rsidRDefault="00B67FCA">
      <w:pPr>
        <w:pStyle w:val="Default"/>
      </w:pPr>
      <w:r>
        <w:rPr>
          <w:rFonts w:eastAsia="Arial Unicode MS" w:cs="Arial Unicode MS"/>
        </w:rPr>
        <w:t>It</w:t>
      </w:r>
      <w:r>
        <w:rPr>
          <w:rFonts w:eastAsia="Arial Unicode MS" w:cs="Arial Unicode MS"/>
        </w:rPr>
        <w:t>’</w:t>
      </w:r>
      <w:r>
        <w:rPr>
          <w:rFonts w:eastAsia="Arial Unicode MS" w:cs="Arial Unicode MS"/>
        </w:rPr>
        <w:t>s not just technical constraints. The behavioral health part of the combined record is subject to 42 CFR Part 2 and requires that the patient be asked expl</w:t>
      </w:r>
      <w:r>
        <w:rPr>
          <w:rFonts w:eastAsia="Arial Unicode MS" w:cs="Arial Unicode MS"/>
        </w:rPr>
        <w:t xml:space="preserve">icitly if their data can be shared with Mayo. </w:t>
      </w:r>
    </w:p>
    <w:p w:rsidR="00095AE6" w:rsidRDefault="00095AE6">
      <w:pPr>
        <w:pStyle w:val="Default"/>
      </w:pPr>
    </w:p>
  </w:comment>
  <w:comment w:id="8" w:author="Adrian Gropper" w:date="2015-12-21T19:52:00Z" w:initials="">
    <w:p w:rsidR="00095AE6" w:rsidRDefault="00095AE6">
      <w:pPr>
        <w:pStyle w:val="Default"/>
      </w:pPr>
    </w:p>
    <w:p w:rsidR="00095AE6" w:rsidRDefault="00B67FCA">
      <w:pPr>
        <w:pStyle w:val="Default"/>
      </w:pPr>
      <w:r>
        <w:rPr>
          <w:rFonts w:eastAsia="Arial Unicode MS" w:cs="Arial Unicode MS"/>
        </w:rPr>
        <w:t>As Justin</w:t>
      </w:r>
      <w:r>
        <w:rPr>
          <w:rFonts w:eastAsia="Arial Unicode MS" w:cs="Arial Unicode MS"/>
        </w:rPr>
        <w:t>’</w:t>
      </w:r>
      <w:r>
        <w:rPr>
          <w:rFonts w:eastAsia="Arial Unicode MS" w:cs="Arial Unicode MS"/>
        </w:rPr>
        <w:t>s email points out, RS is not</w:t>
      </w:r>
      <w:r>
        <w:rPr>
          <w:rFonts w:eastAsia="Arial Unicode MS" w:cs="Arial Unicode MS"/>
        </w:rPr>
        <w:t xml:space="preserve"> the issue. We</w:t>
      </w:r>
      <w:r>
        <w:rPr>
          <w:rFonts w:eastAsia="Arial Unicode MS" w:cs="Arial Unicode MS"/>
        </w:rPr>
        <w:t>’</w:t>
      </w:r>
      <w:r>
        <w:rPr>
          <w:rFonts w:eastAsia="Arial Unicode MS" w:cs="Arial Unicode MS"/>
        </w:rPr>
        <w:t>re talking just R for resource or universal Resource identifier in HEART. An RS can have all sorts of other resources that need not concern HEART.</w:t>
      </w:r>
    </w:p>
  </w:comment>
  <w:comment w:id="9" w:author="Adrian Gropper" w:date="2015-12-22T16:19:00Z" w:initials="">
    <w:p w:rsidR="00095AE6" w:rsidRDefault="00B67FCA">
      <w:pPr>
        <w:pStyle w:val="Default"/>
      </w:pPr>
      <w:r>
        <w:rPr>
          <w:rStyle w:val="CommentReference"/>
        </w:rPr>
        <w:annotationRef/>
      </w:r>
      <w:r>
        <w:t>Adrian – I subscribe to this completely but I thought there was some technical reason being ascribed to the notion as well.  Can anyone speak to that – was I just imagining the fact that there was a technical question related to this as well?</w:t>
      </w:r>
    </w:p>
  </w:comment>
  <w:comment w:id="12" w:author="Adrian Gropper" w:date="2015-12-21T20:04:00Z" w:initials="">
    <w:p w:rsidR="00095AE6" w:rsidRDefault="00B67FCA">
      <w:pPr>
        <w:pStyle w:val="Default"/>
      </w:pPr>
      <w:r>
        <w:rPr>
          <w:rStyle w:val="CommentReference"/>
        </w:rPr>
        <w:annotationRef/>
      </w:r>
    </w:p>
  </w:comment>
  <w:comment w:id="13" w:author="Aaron" w:date="2015-12-22T16:21:00Z" w:initials="A">
    <w:p w:rsidR="00B67FCA" w:rsidRDefault="00B67FCA">
      <w:pPr>
        <w:pStyle w:val="CommentText"/>
      </w:pPr>
      <w:r>
        <w:rPr>
          <w:rStyle w:val="CommentReference"/>
        </w:rPr>
        <w:annotationRef/>
      </w:r>
      <w:r>
        <w:t xml:space="preserve">Sentence is an assertion but I don’t know what the definition of patient-centered means or if there was a consensus on that definition.  </w:t>
      </w:r>
      <w:r>
        <w:t xml:space="preserve">Can you tell me exactly what it means to the HEART </w:t>
      </w:r>
      <w:r>
        <w:t>community?</w:t>
      </w:r>
      <w:bookmarkStart w:id="14" w:name="_GoBack"/>
      <w:bookmarkEnd w:id="14"/>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67FCA">
      <w:r>
        <w:separator/>
      </w:r>
    </w:p>
  </w:endnote>
  <w:endnote w:type="continuationSeparator" w:id="0">
    <w:p w:rsidR="00000000" w:rsidRDefault="00B67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AE6" w:rsidRDefault="00095AE6">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67FCA">
      <w:r>
        <w:separator/>
      </w:r>
    </w:p>
  </w:footnote>
  <w:footnote w:type="continuationSeparator" w:id="0">
    <w:p w:rsidR="00000000" w:rsidRDefault="00B67F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AE6" w:rsidRDefault="00095AE6">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095AE6"/>
    <w:rsid w:val="00095AE6"/>
    <w:rsid w:val="00A324D5"/>
    <w:rsid w:val="00B67FCA"/>
    <w:rsid w:val="00BA1A7F"/>
    <w:rsid w:val="00D25031"/>
    <w:rsid w:val="00E86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customStyle="1" w:styleId="Default">
    <w:name w:val="Default"/>
    <w:rPr>
      <w:rFonts w:ascii="Helvetica" w:eastAsia="Helvetica" w:hAnsi="Helvetica" w:cs="Helvetica"/>
      <w:color w:val="000000"/>
      <w:sz w:val="22"/>
      <w:szCs w:val="22"/>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25031"/>
    <w:rPr>
      <w:rFonts w:ascii="Tahoma" w:hAnsi="Tahoma" w:cs="Tahoma"/>
      <w:sz w:val="16"/>
      <w:szCs w:val="16"/>
    </w:rPr>
  </w:style>
  <w:style w:type="character" w:customStyle="1" w:styleId="BalloonTextChar">
    <w:name w:val="Balloon Text Char"/>
    <w:basedOn w:val="DefaultParagraphFont"/>
    <w:link w:val="BalloonText"/>
    <w:uiPriority w:val="99"/>
    <w:semiHidden/>
    <w:rsid w:val="00D25031"/>
    <w:rPr>
      <w:rFonts w:ascii="Tahoma" w:hAnsi="Tahoma" w:cs="Tahoma"/>
      <w:sz w:val="16"/>
      <w:szCs w:val="16"/>
    </w:rPr>
  </w:style>
  <w:style w:type="paragraph" w:styleId="Revision">
    <w:name w:val="Revision"/>
    <w:hidden/>
    <w:uiPriority w:val="99"/>
    <w:semiHidden/>
    <w:rsid w:val="00A324D5"/>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CommentSubject">
    <w:name w:val="annotation subject"/>
    <w:basedOn w:val="CommentText"/>
    <w:next w:val="CommentText"/>
    <w:link w:val="CommentSubjectChar"/>
    <w:uiPriority w:val="99"/>
    <w:semiHidden/>
    <w:unhideWhenUsed/>
    <w:rsid w:val="00B67FCA"/>
    <w:rPr>
      <w:b/>
      <w:bCs/>
    </w:rPr>
  </w:style>
  <w:style w:type="character" w:customStyle="1" w:styleId="CommentSubjectChar">
    <w:name w:val="Comment Subject Char"/>
    <w:basedOn w:val="CommentTextChar"/>
    <w:link w:val="CommentSubject"/>
    <w:uiPriority w:val="99"/>
    <w:semiHidden/>
    <w:rsid w:val="00B67FC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customStyle="1" w:styleId="Default">
    <w:name w:val="Default"/>
    <w:rPr>
      <w:rFonts w:ascii="Helvetica" w:eastAsia="Helvetica" w:hAnsi="Helvetica" w:cs="Helvetica"/>
      <w:color w:val="000000"/>
      <w:sz w:val="22"/>
      <w:szCs w:val="22"/>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25031"/>
    <w:rPr>
      <w:rFonts w:ascii="Tahoma" w:hAnsi="Tahoma" w:cs="Tahoma"/>
      <w:sz w:val="16"/>
      <w:szCs w:val="16"/>
    </w:rPr>
  </w:style>
  <w:style w:type="character" w:customStyle="1" w:styleId="BalloonTextChar">
    <w:name w:val="Balloon Text Char"/>
    <w:basedOn w:val="DefaultParagraphFont"/>
    <w:link w:val="BalloonText"/>
    <w:uiPriority w:val="99"/>
    <w:semiHidden/>
    <w:rsid w:val="00D25031"/>
    <w:rPr>
      <w:rFonts w:ascii="Tahoma" w:hAnsi="Tahoma" w:cs="Tahoma"/>
      <w:sz w:val="16"/>
      <w:szCs w:val="16"/>
    </w:rPr>
  </w:style>
  <w:style w:type="paragraph" w:styleId="Revision">
    <w:name w:val="Revision"/>
    <w:hidden/>
    <w:uiPriority w:val="99"/>
    <w:semiHidden/>
    <w:rsid w:val="00A324D5"/>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CommentSubject">
    <w:name w:val="annotation subject"/>
    <w:basedOn w:val="CommentText"/>
    <w:next w:val="CommentText"/>
    <w:link w:val="CommentSubjectChar"/>
    <w:uiPriority w:val="99"/>
    <w:semiHidden/>
    <w:unhideWhenUsed/>
    <w:rsid w:val="00B67FCA"/>
    <w:rPr>
      <w:b/>
      <w:bCs/>
    </w:rPr>
  </w:style>
  <w:style w:type="character" w:customStyle="1" w:styleId="CommentSubjectChar">
    <w:name w:val="Comment Subject Char"/>
    <w:basedOn w:val="CommentTextChar"/>
    <w:link w:val="CommentSubject"/>
    <w:uiPriority w:val="99"/>
    <w:semiHidden/>
    <w:rsid w:val="00B67F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948</Words>
  <Characters>5408</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dc:creator>
  <cp:lastModifiedBy>Aaron</cp:lastModifiedBy>
  <cp:revision>2</cp:revision>
  <dcterms:created xsi:type="dcterms:W3CDTF">2015-12-22T21:21:00Z</dcterms:created>
  <dcterms:modified xsi:type="dcterms:W3CDTF">2015-12-22T21:21:00Z</dcterms:modified>
</cp:coreProperties>
</file>