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C38D1" w14:textId="10668142" w:rsidR="002C1C1A" w:rsidRDefault="002C1C1A" w:rsidP="002C1C1A">
      <w:pPr>
        <w:pStyle w:val="Heading1"/>
      </w:pPr>
      <w:proofErr w:type="spellStart"/>
      <w:r>
        <w:t>Fast</w:t>
      </w:r>
      <w:r w:rsidR="00DE2750">
        <w:t>Fed</w:t>
      </w:r>
      <w:proofErr w:type="spellEnd"/>
      <w:r w:rsidR="00DE2750">
        <w:t xml:space="preserve"> </w:t>
      </w:r>
      <w:ins w:id="0" w:author="Brian Rose" w:date="2019-09-20T11:35:00Z">
        <w:r w:rsidR="00444BBD">
          <w:t>for</w:t>
        </w:r>
      </w:ins>
      <w:ins w:id="1" w:author="Brian Rose" w:date="2019-09-16T13:31:00Z">
        <w:r w:rsidR="00013A86">
          <w:t xml:space="preserve"> </w:t>
        </w:r>
      </w:ins>
      <w:proofErr w:type="gramStart"/>
      <w:r>
        <w:t>Gov</w:t>
      </w:r>
      <w:r w:rsidR="00DE2750">
        <w:t>ernance</w:t>
      </w:r>
      <w:ins w:id="2" w:author="Brian Rose" w:date="2019-09-20T11:35:00Z">
        <w:r w:rsidR="00444BBD">
          <w:t xml:space="preserve"> </w:t>
        </w:r>
      </w:ins>
      <w:r w:rsidR="00DE2750">
        <w:t xml:space="preserve"> (</w:t>
      </w:r>
      <w:bookmarkStart w:id="3" w:name="_GoBack"/>
      <w:proofErr w:type="gramEnd"/>
      <w:del w:id="4" w:author="Brian Rose" w:date="2019-09-20T11:35:00Z">
        <w:r w:rsidR="00DE2750" w:rsidDel="00444BBD">
          <w:delText>FastGov</w:delText>
        </w:r>
      </w:del>
      <w:bookmarkEnd w:id="3"/>
      <w:r w:rsidR="00DE2750">
        <w:t>)</w:t>
      </w:r>
      <w:r w:rsidR="009D48FB">
        <w:t xml:space="preserve"> </w:t>
      </w:r>
    </w:p>
    <w:p w14:paraId="4F6382A1" w14:textId="74D0C6E1" w:rsidR="002C1C1A" w:rsidRDefault="002C1C1A" w:rsidP="002C1C1A"/>
    <w:p w14:paraId="086AA040" w14:textId="30A37DDD" w:rsidR="0076468B" w:rsidRDefault="0076468B" w:rsidP="0076468B">
      <w:pPr>
        <w:pStyle w:val="Heading2"/>
      </w:pPr>
      <w:r>
        <w:t>Overview</w:t>
      </w:r>
    </w:p>
    <w:p w14:paraId="0B2067CC" w14:textId="77777777" w:rsidR="00DE2750" w:rsidRPr="00DE2750" w:rsidRDefault="00DE2750" w:rsidP="00DE2750"/>
    <w:p w14:paraId="6FABDEEC" w14:textId="10F5E370" w:rsidR="009D48FB" w:rsidRDefault="002C1C1A" w:rsidP="002C1C1A">
      <w:proofErr w:type="spellStart"/>
      <w:r>
        <w:t>FastFed</w:t>
      </w:r>
      <w:proofErr w:type="spellEnd"/>
      <w:r>
        <w:t>, by the final draft, will define a “provider” somewhat agnostically in order to support various provider types</w:t>
      </w:r>
      <w:r w:rsidR="009D48FB">
        <w:t xml:space="preserve">.  Currently, provider types for </w:t>
      </w:r>
      <w:proofErr w:type="spellStart"/>
      <w:r w:rsidR="009D48FB">
        <w:t>FastFed</w:t>
      </w:r>
      <w:proofErr w:type="spellEnd"/>
      <w:r w:rsidR="009D48FB">
        <w:t xml:space="preserve"> example</w:t>
      </w:r>
      <w:r w:rsidR="00DE2750">
        <w:t xml:space="preserve"> stories (Alice)</w:t>
      </w:r>
      <w:r w:rsidR="009D48FB">
        <w:t xml:space="preserve"> and demo </w:t>
      </w:r>
      <w:r w:rsidR="00C17E8D">
        <w:t xml:space="preserve">implementations of the </w:t>
      </w:r>
      <w:proofErr w:type="spellStart"/>
      <w:r w:rsidR="00C17E8D">
        <w:t>FastFed</w:t>
      </w:r>
      <w:proofErr w:type="spellEnd"/>
      <w:r w:rsidR="00C17E8D">
        <w:t xml:space="preserve"> standard are</w:t>
      </w:r>
      <w:r w:rsidR="009D48FB">
        <w:t>:</w:t>
      </w:r>
    </w:p>
    <w:p w14:paraId="35F09A2B" w14:textId="3443821E" w:rsidR="009D48FB" w:rsidRDefault="009D48FB" w:rsidP="009D48FB">
      <w:pPr>
        <w:pStyle w:val="ListParagraph"/>
        <w:numPr>
          <w:ilvl w:val="0"/>
          <w:numId w:val="1"/>
        </w:numPr>
      </w:pPr>
      <w:r>
        <w:t>I</w:t>
      </w:r>
      <w:r w:rsidR="002C1C1A">
        <w:t>dentity Provider</w:t>
      </w:r>
      <w:r>
        <w:t xml:space="preserve"> (</w:t>
      </w:r>
      <w:proofErr w:type="spellStart"/>
      <w:r>
        <w:t>IdP</w:t>
      </w:r>
      <w:proofErr w:type="spellEnd"/>
      <w:r>
        <w:t xml:space="preserve">) </w:t>
      </w:r>
      <w:proofErr w:type="gramStart"/>
      <w:r>
        <w:t xml:space="preserve">-  </w:t>
      </w:r>
      <w:r w:rsidR="002C1C1A">
        <w:t>ADFS</w:t>
      </w:r>
      <w:proofErr w:type="gramEnd"/>
      <w:r w:rsidR="002C1C1A">
        <w:t xml:space="preserve">, </w:t>
      </w:r>
      <w:proofErr w:type="spellStart"/>
      <w:r w:rsidR="002C1C1A">
        <w:t>Okta</w:t>
      </w:r>
      <w:proofErr w:type="spellEnd"/>
      <w:r w:rsidR="002C1C1A">
        <w:t xml:space="preserve">, Google, Ping, </w:t>
      </w:r>
      <w:r w:rsidR="0076468B">
        <w:t>etc.</w:t>
      </w:r>
    </w:p>
    <w:p w14:paraId="27AC4036" w14:textId="1CE38E9E" w:rsidR="009D48FB" w:rsidRDefault="009D48FB" w:rsidP="009D48FB">
      <w:pPr>
        <w:pStyle w:val="ListParagraph"/>
        <w:numPr>
          <w:ilvl w:val="0"/>
          <w:numId w:val="1"/>
        </w:numPr>
      </w:pPr>
      <w:r>
        <w:t>Service Provider (SP) – Box, Salesforce, etc.</w:t>
      </w:r>
      <w:r w:rsidR="002C1C1A">
        <w:t xml:space="preserve"> </w:t>
      </w:r>
    </w:p>
    <w:p w14:paraId="7BFC80C6" w14:textId="77777777" w:rsidR="009D48FB" w:rsidRDefault="009D48FB" w:rsidP="009D48FB">
      <w:pPr>
        <w:pStyle w:val="ListParagraph"/>
      </w:pPr>
    </w:p>
    <w:p w14:paraId="0DB6547E" w14:textId="10DFEEF6" w:rsidR="009D48FB" w:rsidRDefault="00DE2750" w:rsidP="002C1C1A">
      <w:proofErr w:type="spellStart"/>
      <w:r>
        <w:t>FastFed</w:t>
      </w:r>
      <w:proofErr w:type="spellEnd"/>
      <w:r>
        <w:t xml:space="preserve">, however, will not be limited to these.  </w:t>
      </w:r>
      <w:r w:rsidR="009D48FB">
        <w:t>SailPoint proposes another provider type:</w:t>
      </w:r>
    </w:p>
    <w:p w14:paraId="26D4295C" w14:textId="143772C2" w:rsidR="009D48FB" w:rsidRDefault="009D48FB" w:rsidP="009D48FB">
      <w:pPr>
        <w:pStyle w:val="ListParagraph"/>
        <w:numPr>
          <w:ilvl w:val="0"/>
          <w:numId w:val="1"/>
        </w:numPr>
      </w:pPr>
      <w:r>
        <w:t xml:space="preserve">Governance Provider (GP) - SailPoint, </w:t>
      </w:r>
      <w:proofErr w:type="spellStart"/>
      <w:r w:rsidR="00C17E8D">
        <w:t>Okta</w:t>
      </w:r>
      <w:proofErr w:type="spellEnd"/>
      <w:r>
        <w:t xml:space="preserve">, future CAEP Providers, etc. </w:t>
      </w:r>
    </w:p>
    <w:p w14:paraId="41809B84" w14:textId="4B4ED6B0" w:rsidR="0076468B" w:rsidRDefault="0076468B" w:rsidP="002C1C1A">
      <w:pPr>
        <w:rPr>
          <w:ins w:id="5" w:author="Brian Rose" w:date="2019-09-16T13:31:00Z"/>
        </w:rPr>
      </w:pPr>
      <w:r>
        <w:t xml:space="preserve">This document aims to outline what SailPoint feels </w:t>
      </w:r>
      <w:r w:rsidR="009D48FB">
        <w:t xml:space="preserve">are </w:t>
      </w:r>
      <w:r>
        <w:t xml:space="preserve">the differences </w:t>
      </w:r>
      <w:r w:rsidR="00C17E8D">
        <w:t>for a</w:t>
      </w:r>
      <w:r>
        <w:t xml:space="preserve"> </w:t>
      </w:r>
      <w:r w:rsidR="00A1568D">
        <w:t>GP</w:t>
      </w:r>
      <w:r>
        <w:t xml:space="preserve"> </w:t>
      </w:r>
      <w:r w:rsidR="009D48FB">
        <w:t>verses other provider types</w:t>
      </w:r>
      <w:r>
        <w:t xml:space="preserve">, what a </w:t>
      </w:r>
      <w:del w:id="6" w:author="Brian Rose" w:date="2019-09-20T11:37:00Z">
        <w:r w:rsidR="00DE2750" w:rsidDel="00444BBD">
          <w:delText>FastGov</w:delText>
        </w:r>
        <w:r w:rsidDel="00444BBD">
          <w:delText xml:space="preserve"> </w:delText>
        </w:r>
      </w:del>
      <w:proofErr w:type="spellStart"/>
      <w:ins w:id="7" w:author="Brian Rose" w:date="2019-09-20T11:37:00Z">
        <w:r w:rsidR="00444BBD">
          <w:t>FastFed</w:t>
        </w:r>
        <w:proofErr w:type="spellEnd"/>
        <w:r w:rsidR="00444BBD">
          <w:t xml:space="preserve"> for Governance</w:t>
        </w:r>
        <w:r w:rsidR="00444BBD">
          <w:t xml:space="preserve"> </w:t>
        </w:r>
      </w:ins>
      <w:r>
        <w:t xml:space="preserve">flow might entail given those </w:t>
      </w:r>
      <w:proofErr w:type="gramStart"/>
      <w:r>
        <w:t>differences, and</w:t>
      </w:r>
      <w:proofErr w:type="gramEnd"/>
      <w:r>
        <w:t xml:space="preserve"> pose questions for the working group.</w:t>
      </w:r>
      <w:r w:rsidR="009D48FB">
        <w:t xml:space="preserve">  </w:t>
      </w:r>
    </w:p>
    <w:p w14:paraId="4701E795" w14:textId="77777777" w:rsidR="00013A86" w:rsidRDefault="00013A86" w:rsidP="002C1C1A"/>
    <w:p w14:paraId="292AFF7D" w14:textId="7E10597E" w:rsidR="0076468B" w:rsidRDefault="0076468B" w:rsidP="0076468B">
      <w:pPr>
        <w:pStyle w:val="Heading2"/>
      </w:pPr>
      <w:r>
        <w:t>Current Standard</w:t>
      </w:r>
    </w:p>
    <w:p w14:paraId="21AB5B53" w14:textId="77777777" w:rsidR="00C17E8D" w:rsidRDefault="00C17E8D" w:rsidP="0076468B"/>
    <w:p w14:paraId="544636FA" w14:textId="68C32690" w:rsidR="0076468B" w:rsidRDefault="0076468B" w:rsidP="0076468B">
      <w:r>
        <w:t xml:space="preserve">The current </w:t>
      </w:r>
      <w:proofErr w:type="spellStart"/>
      <w:r>
        <w:t>FastFed</w:t>
      </w:r>
      <w:proofErr w:type="spellEnd"/>
      <w:r>
        <w:t xml:space="preserve"> standard clearly defines the </w:t>
      </w:r>
      <w:proofErr w:type="spellStart"/>
      <w:r>
        <w:t>FastFed</w:t>
      </w:r>
      <w:proofErr w:type="spellEnd"/>
      <w:r>
        <w:t xml:space="preserve"> process for automating the process of configuring SSO for a </w:t>
      </w:r>
      <w:r w:rsidR="00C17E8D">
        <w:t>SP</w:t>
      </w:r>
      <w:r>
        <w:t xml:space="preserve"> and </w:t>
      </w:r>
      <w:r w:rsidR="00C17E8D">
        <w:t xml:space="preserve">an </w:t>
      </w:r>
      <w:proofErr w:type="spellStart"/>
      <w:r w:rsidR="00C17E8D">
        <w:t>IdP</w:t>
      </w:r>
      <w:proofErr w:type="spellEnd"/>
      <w:r>
        <w:t>.  Some aspects of this will be discuss</w:t>
      </w:r>
      <w:r w:rsidR="008E29BF">
        <w:t>ed</w:t>
      </w:r>
      <w:r>
        <w:t xml:space="preserve">, but the </w:t>
      </w:r>
      <w:r w:rsidR="008E29BF">
        <w:t xml:space="preserve">assumption is that the reader is familiar enough with the </w:t>
      </w:r>
      <w:r>
        <w:t>working standard</w:t>
      </w:r>
      <w:r w:rsidR="008E29BF">
        <w:t>.</w:t>
      </w:r>
    </w:p>
    <w:p w14:paraId="4DA45410" w14:textId="730AF5AD" w:rsidR="00C17E8D" w:rsidRDefault="008E29BF" w:rsidP="002C1C1A">
      <w:r>
        <w:t xml:space="preserve">The current standard requires a “start” endpoint on the </w:t>
      </w:r>
      <w:proofErr w:type="spellStart"/>
      <w:r>
        <w:t>IdP</w:t>
      </w:r>
      <w:proofErr w:type="spellEnd"/>
      <w:r>
        <w:t xml:space="preserve"> side </w:t>
      </w:r>
      <w:r w:rsidR="007A742E">
        <w:t>in which</w:t>
      </w:r>
      <w:r>
        <w:t xml:space="preserve"> a service provider (relying party)</w:t>
      </w:r>
      <w:r w:rsidR="00C17E8D">
        <w:t xml:space="preserve"> </w:t>
      </w:r>
      <w:r w:rsidR="007A742E">
        <w:t>would make</w:t>
      </w:r>
      <w:r w:rsidR="00C17E8D">
        <w:t xml:space="preserve"> a GET </w:t>
      </w:r>
      <w:r w:rsidR="007A742E">
        <w:t>request</w:t>
      </w:r>
      <w:r w:rsidR="00C17E8D">
        <w:t xml:space="preserve"> </w:t>
      </w:r>
      <w:r>
        <w:t xml:space="preserve">to initiate the </w:t>
      </w:r>
      <w:proofErr w:type="spellStart"/>
      <w:r>
        <w:t>FastFed</w:t>
      </w:r>
      <w:proofErr w:type="spellEnd"/>
      <w:r>
        <w:t xml:space="preserve"> process.  This endpoint, in most cases, would be initiated by some UX in</w:t>
      </w:r>
      <w:r w:rsidR="00C17E8D">
        <w:t xml:space="preserve"> </w:t>
      </w:r>
      <w:r w:rsidR="007A742E">
        <w:t>the</w:t>
      </w:r>
      <w:r>
        <w:t xml:space="preserve"> application</w:t>
      </w:r>
      <w:r w:rsidR="00C17E8D">
        <w:t xml:space="preserve"> if the SP supports </w:t>
      </w:r>
      <w:proofErr w:type="spellStart"/>
      <w:r w:rsidR="00C17E8D">
        <w:t>FastFed</w:t>
      </w:r>
      <w:proofErr w:type="spellEnd"/>
      <w:r>
        <w:t xml:space="preserve">.  </w:t>
      </w:r>
    </w:p>
    <w:p w14:paraId="5C8F5C7D" w14:textId="5881B835" w:rsidR="00C17E8D" w:rsidRDefault="00C17E8D" w:rsidP="00C17E8D">
      <w:r>
        <w:t xml:space="preserve">Although not mandatory, it </w:t>
      </w:r>
      <w:r w:rsidR="008E29BF">
        <w:t xml:space="preserve">makes </w:t>
      </w:r>
      <w:r>
        <w:t xml:space="preserve">most </w:t>
      </w:r>
      <w:r w:rsidR="008E29BF">
        <w:t xml:space="preserve">sense to initiate the process from the </w:t>
      </w:r>
      <w:r>
        <w:t xml:space="preserve">SP </w:t>
      </w:r>
      <w:r w:rsidR="008E29BF">
        <w:t xml:space="preserve">because there is </w:t>
      </w:r>
      <w:r>
        <w:t xml:space="preserve">callback information that must be given to the </w:t>
      </w:r>
      <w:proofErr w:type="spellStart"/>
      <w:r>
        <w:t>IdP</w:t>
      </w:r>
      <w:proofErr w:type="spellEnd"/>
      <w:r>
        <w:t xml:space="preserve"> for the next step in the handshake</w:t>
      </w:r>
      <w:r w:rsidR="007A742E">
        <w:t xml:space="preserve"> and</w:t>
      </w:r>
      <w:r>
        <w:t xml:space="preserve"> </w:t>
      </w:r>
      <w:r w:rsidR="007A742E">
        <w:t>t</w:t>
      </w:r>
      <w:r>
        <w:t>he SP</w:t>
      </w:r>
      <w:r w:rsidR="007A742E">
        <w:t xml:space="preserve"> would inherently have this information</w:t>
      </w:r>
      <w:r>
        <w:t xml:space="preserve">.  Each </w:t>
      </w:r>
      <w:r w:rsidR="008E29BF">
        <w:t>entity in the setup</w:t>
      </w:r>
      <w:r>
        <w:t xml:space="preserve"> (SP and </w:t>
      </w:r>
      <w:proofErr w:type="spellStart"/>
      <w:r>
        <w:t>IdP</w:t>
      </w:r>
      <w:proofErr w:type="spellEnd"/>
      <w:r>
        <w:t>)</w:t>
      </w:r>
      <w:r w:rsidR="008E29BF">
        <w:t xml:space="preserve"> needs to know </w:t>
      </w:r>
      <w:r>
        <w:t xml:space="preserve">specific details </w:t>
      </w:r>
      <w:r w:rsidR="008E29BF">
        <w:t xml:space="preserve">about each other to </w:t>
      </w:r>
      <w:r>
        <w:t xml:space="preserve">complete the </w:t>
      </w:r>
      <w:proofErr w:type="spellStart"/>
      <w:r>
        <w:t>FastFed</w:t>
      </w:r>
      <w:proofErr w:type="spellEnd"/>
      <w:r>
        <w:t xml:space="preserve"> process and </w:t>
      </w:r>
      <w:r w:rsidR="008E29BF">
        <w:t>create the SSO relationship.</w:t>
      </w:r>
      <w:r w:rsidR="007B4BC0">
        <w:t xml:space="preserve"> </w:t>
      </w:r>
      <w:r>
        <w:t xml:space="preserve"> A SP </w:t>
      </w:r>
      <w:r w:rsidR="007A742E">
        <w:t xml:space="preserve">that </w:t>
      </w:r>
      <w:r>
        <w:t>“wants” to use SSO for authentication needs a mutual relationship</w:t>
      </w:r>
      <w:r w:rsidR="00DE2750">
        <w:t xml:space="preserve"> and understanding</w:t>
      </w:r>
      <w:r>
        <w:t xml:space="preserve"> with an </w:t>
      </w:r>
      <w:proofErr w:type="spellStart"/>
      <w:r>
        <w:t>IdP</w:t>
      </w:r>
      <w:proofErr w:type="spellEnd"/>
      <w:r w:rsidR="007A742E">
        <w:t xml:space="preserve"> and as such, the </w:t>
      </w:r>
      <w:proofErr w:type="spellStart"/>
      <w:r w:rsidR="007A742E">
        <w:t>IdP</w:t>
      </w:r>
      <w:proofErr w:type="spellEnd"/>
      <w:r w:rsidR="007A742E">
        <w:t xml:space="preserve"> requires information specific to the SP</w:t>
      </w:r>
      <w:r>
        <w:t xml:space="preserve">.  With governance, however, this is not the case.  </w:t>
      </w:r>
    </w:p>
    <w:p w14:paraId="14296D9B" w14:textId="45A8BF66" w:rsidR="00DE2750" w:rsidDel="00013A86" w:rsidRDefault="00DE2750" w:rsidP="00A9113B">
      <w:pPr>
        <w:pStyle w:val="Heading2"/>
        <w:rPr>
          <w:del w:id="8" w:author="Brian Rose" w:date="2019-09-16T13:31:00Z"/>
        </w:rPr>
      </w:pPr>
    </w:p>
    <w:p w14:paraId="5A0391E9" w14:textId="77777777" w:rsidR="00013A86" w:rsidRDefault="00013A86" w:rsidP="00BF513F">
      <w:pPr>
        <w:pStyle w:val="Heading2"/>
        <w:rPr>
          <w:ins w:id="9" w:author="Brian Rose" w:date="2019-09-16T13:31:00Z"/>
        </w:rPr>
      </w:pPr>
    </w:p>
    <w:p w14:paraId="757B631B" w14:textId="77777777" w:rsidR="005E1CE4" w:rsidRDefault="005E1CE4">
      <w:pPr>
        <w:rPr>
          <w:ins w:id="10" w:author="Brian Rose" w:date="2019-09-16T13:42:00Z"/>
          <w:rFonts w:asciiTheme="majorHAnsi" w:eastAsiaTheme="majorEastAsia" w:hAnsiTheme="majorHAnsi" w:cstheme="majorBidi"/>
          <w:color w:val="2F5496" w:themeColor="accent1" w:themeShade="BF"/>
          <w:sz w:val="26"/>
          <w:szCs w:val="26"/>
        </w:rPr>
      </w:pPr>
      <w:ins w:id="11" w:author="Brian Rose" w:date="2019-09-16T13:42:00Z">
        <w:r>
          <w:br w:type="page"/>
        </w:r>
      </w:ins>
    </w:p>
    <w:p w14:paraId="65666829" w14:textId="5823EE57" w:rsidR="00A9113B" w:rsidRDefault="00A9113B" w:rsidP="00BF513F">
      <w:pPr>
        <w:pStyle w:val="Heading2"/>
      </w:pPr>
      <w:r>
        <w:lastRenderedPageBreak/>
        <w:t>Governance</w:t>
      </w:r>
    </w:p>
    <w:p w14:paraId="1DDE55B0" w14:textId="5E6C129D" w:rsidR="00A9113B" w:rsidDel="005E1CE4" w:rsidRDefault="00A9113B" w:rsidP="00A9113B">
      <w:pPr>
        <w:rPr>
          <w:del w:id="12" w:author="Brian Rose" w:date="2019-09-16T13:42:00Z"/>
        </w:rPr>
      </w:pPr>
    </w:p>
    <w:p w14:paraId="3E5A8EE9" w14:textId="6497C050" w:rsidR="00DE2750" w:rsidDel="005E1CE4" w:rsidRDefault="00DE2750" w:rsidP="001872A1">
      <w:pPr>
        <w:pStyle w:val="Heading4"/>
        <w:rPr>
          <w:del w:id="13" w:author="Brian Rose" w:date="2019-09-16T13:42:00Z"/>
        </w:rPr>
      </w:pPr>
    </w:p>
    <w:p w14:paraId="5284669D" w14:textId="77777777" w:rsidR="00DE2750" w:rsidRDefault="00DE2750" w:rsidP="001872A1">
      <w:pPr>
        <w:pStyle w:val="Heading4"/>
      </w:pPr>
    </w:p>
    <w:p w14:paraId="29388E67" w14:textId="33294D3A" w:rsidR="001872A1" w:rsidRDefault="001872A1" w:rsidP="001872A1">
      <w:pPr>
        <w:pStyle w:val="Heading4"/>
      </w:pPr>
      <w:r>
        <w:t>Overview</w:t>
      </w:r>
    </w:p>
    <w:p w14:paraId="0C931A18" w14:textId="77777777" w:rsidR="00DE2750" w:rsidRPr="00DE2750" w:rsidRDefault="00DE2750" w:rsidP="00DE2750"/>
    <w:p w14:paraId="4085259E" w14:textId="5612F165" w:rsidR="001238BD" w:rsidRDefault="00C17E8D" w:rsidP="00C17E8D">
      <w:r>
        <w:t xml:space="preserve">In the GP scenario, a SP (application) doesn’t specifically “want” to be governed. </w:t>
      </w:r>
      <w:r w:rsidR="007A742E">
        <w:t xml:space="preserve"> </w:t>
      </w:r>
      <w:r>
        <w:t>I</w:t>
      </w:r>
      <w:r w:rsidR="00BE7C5D">
        <w:t>t</w:t>
      </w:r>
      <w:r>
        <w:t xml:space="preserve"> </w:t>
      </w:r>
      <w:r w:rsidR="001E63BE">
        <w:t xml:space="preserve">may ALLOW </w:t>
      </w:r>
      <w:r w:rsidR="007A742E">
        <w:t>it</w:t>
      </w:r>
      <w:r w:rsidR="001E63BE">
        <w:t>self to be governed</w:t>
      </w:r>
      <w:r>
        <w:t xml:space="preserve"> by means of an already existing infrastructure for obtaining application API credentials</w:t>
      </w:r>
      <w:r w:rsidR="001E63BE">
        <w:t xml:space="preserve"> and a SCIM endpoint</w:t>
      </w:r>
      <w:r w:rsidR="00DE2750">
        <w:t xml:space="preserve"> or other API (REST, etc.)</w:t>
      </w:r>
      <w:r w:rsidR="001E63BE">
        <w:t xml:space="preserve"> for provisioning</w:t>
      </w:r>
      <w:r>
        <w:t xml:space="preserve">, but there is no additional information required </w:t>
      </w:r>
      <w:r w:rsidR="001E63BE">
        <w:t xml:space="preserve">by </w:t>
      </w:r>
      <w:r w:rsidR="00DE2750">
        <w:t xml:space="preserve">the SP </w:t>
      </w:r>
      <w:r>
        <w:t xml:space="preserve">and as far as the application is concerned, the GP is like any other API client.  </w:t>
      </w:r>
    </w:p>
    <w:p w14:paraId="55AF6360" w14:textId="2FC3888F" w:rsidR="00C17E8D" w:rsidRDefault="00C17E8D" w:rsidP="00C17E8D">
      <w:proofErr w:type="spellStart"/>
      <w:r>
        <w:t>FastFed</w:t>
      </w:r>
      <w:proofErr w:type="spellEnd"/>
      <w:r>
        <w:t xml:space="preserve"> Governance would help to simplify and automate the process</w:t>
      </w:r>
      <w:r w:rsidR="00DE2750">
        <w:t xml:space="preserve"> of configuring the SP to be governed</w:t>
      </w:r>
      <w:r>
        <w:t xml:space="preserve">, but the process would differ from the </w:t>
      </w:r>
      <w:r w:rsidR="001872A1">
        <w:t>existing</w:t>
      </w:r>
      <w:r>
        <w:t xml:space="preserve"> </w:t>
      </w:r>
      <w:r w:rsidR="001872A1">
        <w:t xml:space="preserve">flow </w:t>
      </w:r>
      <w:r w:rsidR="001E63BE">
        <w:t>use</w:t>
      </w:r>
      <w:r w:rsidR="00BE7C5D">
        <w:t>d</w:t>
      </w:r>
      <w:r w:rsidR="001E63BE">
        <w:t xml:space="preserve"> during</w:t>
      </w:r>
      <w:r>
        <w:t xml:space="preserve"> SSO configuration</w:t>
      </w:r>
      <w:r w:rsidR="001E63BE">
        <w:t xml:space="preserve"> automation</w:t>
      </w:r>
      <w:r>
        <w:t>.  Because of this, questions arise as to whether modifications or deviations from the current standard would be necessary for GPs.</w:t>
      </w:r>
    </w:p>
    <w:p w14:paraId="67D714C1" w14:textId="6B1A227E" w:rsidR="00C17E8D" w:rsidRDefault="00C17E8D" w:rsidP="00A9113B"/>
    <w:p w14:paraId="64AA1D67" w14:textId="724441C8" w:rsidR="001E63BE" w:rsidRDefault="00741454" w:rsidP="001E63BE">
      <w:pPr>
        <w:pStyle w:val="Heading4"/>
      </w:pPr>
      <w:ins w:id="14" w:author="Brian Rose" w:date="2019-09-16T13:33:00Z">
        <w:r>
          <w:t xml:space="preserve">SCIM </w:t>
        </w:r>
      </w:ins>
      <w:del w:id="15" w:author="Brian Rose" w:date="2019-09-16T13:33:00Z">
        <w:r w:rsidR="001E63BE" w:rsidDel="00741454">
          <w:delText>Differences</w:delText>
        </w:r>
      </w:del>
      <w:ins w:id="16" w:author="Brian Rose" w:date="2019-09-16T13:33:00Z">
        <w:r>
          <w:t>Provisioning</w:t>
        </w:r>
      </w:ins>
    </w:p>
    <w:p w14:paraId="1B1AA9FC" w14:textId="77777777" w:rsidR="00DE2750" w:rsidRPr="00DE2750" w:rsidRDefault="00DE2750" w:rsidP="00DE2750"/>
    <w:p w14:paraId="16CB802A" w14:textId="487BAB04" w:rsidR="00C11B44" w:rsidRDefault="007A742E" w:rsidP="00A9113B">
      <w:r>
        <w:t xml:space="preserve">The </w:t>
      </w:r>
      <w:proofErr w:type="spellStart"/>
      <w:r>
        <w:t>FastFed</w:t>
      </w:r>
      <w:proofErr w:type="spellEnd"/>
      <w:r>
        <w:t xml:space="preserve"> standard uses well-known SAML standards for information about each entity.  </w:t>
      </w:r>
      <w:proofErr w:type="spellStart"/>
      <w:r>
        <w:t>Fast</w:t>
      </w:r>
      <w:ins w:id="17" w:author="Brian Rose" w:date="2019-09-20T11:37:00Z">
        <w:r w:rsidR="00444BBD">
          <w:t>Fed</w:t>
        </w:r>
        <w:proofErr w:type="spellEnd"/>
        <w:r w:rsidR="00444BBD">
          <w:t xml:space="preserve"> for Governance</w:t>
        </w:r>
      </w:ins>
      <w:del w:id="18" w:author="Brian Rose" w:date="2019-09-20T11:37:00Z">
        <w:r w:rsidDel="00444BBD">
          <w:delText>Gov</w:delText>
        </w:r>
      </w:del>
      <w:r>
        <w:t xml:space="preserve"> would also require such a standard in order to generically provide the ability to provision, deprovision, and govern a SP.  As a result of this requirement, the SP would be required to implement a SCIM endpoint</w:t>
      </w:r>
      <w:r w:rsidR="00067361">
        <w:t xml:space="preserve"> </w:t>
      </w:r>
      <w:r w:rsidR="00DE2750">
        <w:t xml:space="preserve">supporting, at a minimum, </w:t>
      </w:r>
      <w:r w:rsidR="00067361">
        <w:t xml:space="preserve">a </w:t>
      </w:r>
      <w:r w:rsidR="00DE2750">
        <w:t>“</w:t>
      </w:r>
      <w:r w:rsidR="00067361">
        <w:t>User</w:t>
      </w:r>
      <w:r w:rsidR="00DE2750">
        <w:t>”</w:t>
      </w:r>
      <w:r w:rsidR="00067361">
        <w:t xml:space="preserve"> profile.</w:t>
      </w:r>
    </w:p>
    <w:p w14:paraId="6BCF7B29" w14:textId="77777777" w:rsidR="00633840" w:rsidRDefault="00633840" w:rsidP="00A9113B"/>
    <w:p w14:paraId="57383DE4" w14:textId="04A6A24C" w:rsidR="00C11B44" w:rsidRDefault="00DE2750" w:rsidP="00C11B44">
      <w:pPr>
        <w:pStyle w:val="Heading4"/>
      </w:pPr>
      <w:r>
        <w:t xml:space="preserve">General </w:t>
      </w:r>
      <w:r w:rsidR="00C11B44">
        <w:t>Assumptions</w:t>
      </w:r>
    </w:p>
    <w:p w14:paraId="1A8F4232" w14:textId="77777777" w:rsidR="00C11B44" w:rsidRDefault="00C11B44" w:rsidP="00A9113B"/>
    <w:p w14:paraId="0DD22BA6" w14:textId="2F6C7488" w:rsidR="00067361" w:rsidRDefault="00067361" w:rsidP="00E86130">
      <w:pPr>
        <w:pStyle w:val="ListParagraph"/>
        <w:numPr>
          <w:ilvl w:val="0"/>
          <w:numId w:val="2"/>
        </w:numPr>
      </w:pPr>
      <w:r>
        <w:t xml:space="preserve">There is no requirement that a SP support SSO in order to use the </w:t>
      </w:r>
      <w:ins w:id="19" w:author="Brian Rose" w:date="2019-09-20T11:37:00Z">
        <w:r w:rsidR="00444BBD">
          <w:t>Fed for Governance</w:t>
        </w:r>
        <w:r w:rsidR="00444BBD">
          <w:t xml:space="preserve"> </w:t>
        </w:r>
      </w:ins>
      <w:del w:id="20" w:author="Brian Rose" w:date="2019-09-20T11:37:00Z">
        <w:r w:rsidDel="00444BBD">
          <w:delText xml:space="preserve">FastGov </w:delText>
        </w:r>
      </w:del>
      <w:r>
        <w:t xml:space="preserve">process.  </w:t>
      </w:r>
    </w:p>
    <w:p w14:paraId="71C31EA8" w14:textId="1027119F" w:rsidR="006C0E2A" w:rsidRDefault="006C0E2A" w:rsidP="00E86130">
      <w:pPr>
        <w:pStyle w:val="ListParagraph"/>
        <w:numPr>
          <w:ilvl w:val="0"/>
          <w:numId w:val="2"/>
        </w:numPr>
      </w:pPr>
      <w:r>
        <w:t>If a SP does not support SSO and another authentication mechanism is used, it is assumed that the SP will properly redirect to the requested “start” endpoint after authentication</w:t>
      </w:r>
      <w:r w:rsidR="00E86130">
        <w:t>,</w:t>
      </w:r>
      <w:r>
        <w:t xml:space="preserve"> with the original URL and associated parameters intact. </w:t>
      </w:r>
    </w:p>
    <w:p w14:paraId="4E4C14DC" w14:textId="3A675D22" w:rsidR="00C11B44" w:rsidRDefault="00C11B44" w:rsidP="00E86130">
      <w:pPr>
        <w:pStyle w:val="ListParagraph"/>
        <w:numPr>
          <w:ilvl w:val="0"/>
          <w:numId w:val="2"/>
        </w:numPr>
        <w:rPr>
          <w:ins w:id="21" w:author="Brian Rose" w:date="2019-09-16T10:43:00Z"/>
        </w:rPr>
      </w:pPr>
      <w:r>
        <w:t xml:space="preserve">There would be a different “start” endpoint for each provider type, where applicable.  For the SSO scenario, this would be the </w:t>
      </w:r>
      <w:proofErr w:type="spellStart"/>
      <w:r>
        <w:t>IdP</w:t>
      </w:r>
      <w:proofErr w:type="spellEnd"/>
      <w:r>
        <w:t>.  For the Governance scenario, this would be the SP.</w:t>
      </w:r>
    </w:p>
    <w:p w14:paraId="2A6CAD68" w14:textId="289B20B1" w:rsidR="00F86B8D" w:rsidRDefault="00F86B8D" w:rsidP="00E86130">
      <w:pPr>
        <w:pStyle w:val="ListParagraph"/>
        <w:numPr>
          <w:ilvl w:val="0"/>
          <w:numId w:val="2"/>
        </w:numPr>
        <w:rPr>
          <w:ins w:id="22" w:author="Brian Rose" w:date="2019-09-16T13:32:00Z"/>
        </w:rPr>
      </w:pPr>
      <w:ins w:id="23" w:author="Brian Rose" w:date="2019-09-16T10:43:00Z">
        <w:r>
          <w:t>It is assumed that OAuth will be the only standard supported for authentication</w:t>
        </w:r>
      </w:ins>
      <w:ins w:id="24" w:author="Brian Rose" w:date="2019-09-16T13:32:00Z">
        <w:r w:rsidR="00013A86">
          <w:t xml:space="preserve"> in order to potentially support Dynamic OAuth </w:t>
        </w:r>
      </w:ins>
      <w:ins w:id="25" w:author="Brian Rose" w:date="2019-09-16T13:33:00Z">
        <w:r w:rsidR="00013A86">
          <w:t>c</w:t>
        </w:r>
      </w:ins>
      <w:ins w:id="26" w:author="Brian Rose" w:date="2019-09-16T13:32:00Z">
        <w:r w:rsidR="00013A86">
          <w:t>lient registration</w:t>
        </w:r>
      </w:ins>
      <w:ins w:id="27" w:author="Brian Rose" w:date="2019-09-16T13:33:00Z">
        <w:r w:rsidR="00013A86">
          <w:t>.</w:t>
        </w:r>
      </w:ins>
    </w:p>
    <w:p w14:paraId="790C4015" w14:textId="77777777" w:rsidR="00013A86" w:rsidRDefault="00013A86">
      <w:pPr>
        <w:pStyle w:val="ListParagraph"/>
        <w:pPrChange w:id="28" w:author="Brian Rose" w:date="2019-09-16T13:32:00Z">
          <w:pPr>
            <w:pStyle w:val="ListParagraph"/>
            <w:numPr>
              <w:numId w:val="2"/>
            </w:numPr>
            <w:ind w:hanging="360"/>
          </w:pPr>
        </w:pPrChange>
      </w:pPr>
    </w:p>
    <w:p w14:paraId="34FF5E57" w14:textId="326BC0E4" w:rsidR="00F86B8D" w:rsidDel="00013A86" w:rsidRDefault="00F86B8D" w:rsidP="00A9113B">
      <w:pPr>
        <w:rPr>
          <w:del w:id="29" w:author="Brian Rose" w:date="2019-09-16T13:32:00Z"/>
        </w:rPr>
      </w:pPr>
    </w:p>
    <w:p w14:paraId="6D3B44E9" w14:textId="7EC5B256" w:rsidR="00C17E8D" w:rsidRDefault="00E86130" w:rsidP="001872A1">
      <w:pPr>
        <w:pStyle w:val="Heading4"/>
      </w:pPr>
      <w:r>
        <w:t>How it Works</w:t>
      </w:r>
    </w:p>
    <w:p w14:paraId="17878661" w14:textId="77777777" w:rsidR="00E86130" w:rsidRPr="00E86130" w:rsidRDefault="00E86130" w:rsidP="00E86130"/>
    <w:p w14:paraId="4F33141A" w14:textId="2F38A6C7" w:rsidR="00C11B44" w:rsidRDefault="00C11B44" w:rsidP="00A9113B">
      <w:r>
        <w:lastRenderedPageBreak/>
        <w:t xml:space="preserve">Since the </w:t>
      </w:r>
      <w:r w:rsidR="00E86130">
        <w:t>SP</w:t>
      </w:r>
      <w:r>
        <w:t xml:space="preserve"> has no concept of who or what is governing it, or even that it is being governed, it makes sense to initiate the </w:t>
      </w:r>
      <w:r w:rsidR="00A1568D">
        <w:t xml:space="preserve">governance process from the GP side.  It would be up to the </w:t>
      </w:r>
      <w:r w:rsidR="00E86130">
        <w:t>SP</w:t>
      </w:r>
      <w:r w:rsidR="00A1568D">
        <w:t xml:space="preserve"> to implement a </w:t>
      </w:r>
      <w:proofErr w:type="spellStart"/>
      <w:r w:rsidR="00A1568D">
        <w:t>FastFed</w:t>
      </w:r>
      <w:proofErr w:type="spellEnd"/>
      <w:r w:rsidR="00A1568D">
        <w:t xml:space="preserve"> </w:t>
      </w:r>
      <w:del w:id="30" w:author="Brian Rose" w:date="2019-09-16T13:16:00Z">
        <w:r w:rsidR="00A1568D" w:rsidDel="00780477">
          <w:delText>Governance</w:delText>
        </w:r>
      </w:del>
      <w:ins w:id="31" w:author="Brian Rose" w:date="2019-09-16T13:16:00Z">
        <w:r w:rsidR="00780477">
          <w:t xml:space="preserve">metadata </w:t>
        </w:r>
      </w:ins>
      <w:del w:id="32" w:author="Brian Rose" w:date="2019-09-16T13:16:00Z">
        <w:r w:rsidR="00A1568D" w:rsidDel="00780477">
          <w:delText xml:space="preserve"> “start” </w:delText>
        </w:r>
      </w:del>
      <w:r w:rsidR="00A1568D">
        <w:t>endpoint</w:t>
      </w:r>
      <w:ins w:id="33" w:author="Brian Rose" w:date="2019-09-16T13:17:00Z">
        <w:r w:rsidR="00780477">
          <w:t>.  The GP would discover this</w:t>
        </w:r>
      </w:ins>
      <w:ins w:id="34" w:author="Brian Rose" w:date="2019-09-16T13:18:00Z">
        <w:r w:rsidR="00780477">
          <w:t xml:space="preserve"> endpoint through its </w:t>
        </w:r>
        <w:proofErr w:type="spellStart"/>
        <w:r w:rsidR="00780477">
          <w:t>WebFinger</w:t>
        </w:r>
      </w:ins>
      <w:proofErr w:type="spellEnd"/>
      <w:r>
        <w:t xml:space="preserve"> </w:t>
      </w:r>
      <w:ins w:id="35" w:author="Brian Rose" w:date="2019-09-16T13:18:00Z">
        <w:r w:rsidR="00780477">
          <w:t xml:space="preserve">metadata for a given account(email) and the </w:t>
        </w:r>
        <w:proofErr w:type="spellStart"/>
        <w:r w:rsidR="00780477">
          <w:t>FastFed</w:t>
        </w:r>
        <w:proofErr w:type="spellEnd"/>
        <w:r w:rsidR="00780477">
          <w:t xml:space="preserve"> “</w:t>
        </w:r>
        <w:proofErr w:type="spellStart"/>
        <w:r w:rsidR="00780477">
          <w:t>rel</w:t>
        </w:r>
        <w:proofErr w:type="spellEnd"/>
        <w:r w:rsidR="00780477">
          <w:t xml:space="preserve">” </w:t>
        </w:r>
      </w:ins>
      <w:ins w:id="36" w:author="Brian Rose" w:date="2019-09-16T13:19:00Z">
        <w:r w:rsidR="00780477">
          <w:t>identifier.</w:t>
        </w:r>
      </w:ins>
      <w:del w:id="37" w:author="Brian Rose" w:date="2019-09-16T13:19:00Z">
        <w:r w:rsidDel="00780477">
          <w:delText>th</w:delText>
        </w:r>
        <w:r w:rsidR="00E86130" w:rsidDel="00780477">
          <w:delText>at</w:delText>
        </w:r>
        <w:r w:rsidDel="00780477">
          <w:delText xml:space="preserve"> would be discovered</w:delText>
        </w:r>
        <w:r w:rsidR="00E86130" w:rsidDel="00780477">
          <w:delText xml:space="preserve"> by WebFinger on the GP side for the given user account (email) and a unique “rel” to look up the value in the discovery metadata for the </w:delText>
        </w:r>
        <w:r w:rsidR="00E55003" w:rsidDel="00780477">
          <w:delText>FastFed Governance metadata</w:delText>
        </w:r>
        <w:r w:rsidR="00E86130" w:rsidDel="00780477">
          <w:delText xml:space="preserve"> url. </w:delText>
        </w:r>
      </w:del>
      <w:r w:rsidR="00E86130">
        <w:t xml:space="preserve"> </w:t>
      </w:r>
      <w:r w:rsidR="00A1568D">
        <w:t>The GP</w:t>
      </w:r>
      <w:r w:rsidR="00FD65DB">
        <w:t xml:space="preserve"> is responsible for knowing what </w:t>
      </w:r>
      <w:r w:rsidR="00E55003">
        <w:t>SP’s</w:t>
      </w:r>
      <w:r w:rsidR="00FD65DB">
        <w:t xml:space="preserve"> it can govern and how it can govern them (SCIM, API, etc.) based on </w:t>
      </w:r>
      <w:proofErr w:type="spellStart"/>
      <w:r w:rsidR="00FD65DB">
        <w:t>FastFed</w:t>
      </w:r>
      <w:proofErr w:type="spellEnd"/>
      <w:r w:rsidR="00FD65DB">
        <w:t xml:space="preserve"> metadata defined profiles</w:t>
      </w:r>
      <w:r w:rsidR="00E55003">
        <w:t xml:space="preserve"> or other company specific criteria</w:t>
      </w:r>
      <w:r w:rsidR="00FD65DB">
        <w:t xml:space="preserve">. </w:t>
      </w:r>
    </w:p>
    <w:p w14:paraId="441E23A6" w14:textId="1F0FC29F" w:rsidR="00447A1A" w:rsidRDefault="00447A1A" w:rsidP="00447A1A">
      <w:r>
        <w:t>If a</w:t>
      </w:r>
      <w:r w:rsidR="00E86130">
        <w:t xml:space="preserve"> SP </w:t>
      </w:r>
      <w:r>
        <w:t xml:space="preserve">provides a </w:t>
      </w:r>
      <w:proofErr w:type="spellStart"/>
      <w:r>
        <w:t>FastFed</w:t>
      </w:r>
      <w:proofErr w:type="spellEnd"/>
      <w:r>
        <w:t xml:space="preserve"> governance </w:t>
      </w:r>
      <w:ins w:id="38" w:author="Brian Rose" w:date="2019-09-16T13:19:00Z">
        <w:r w:rsidR="00780477">
          <w:t xml:space="preserve">“start” </w:t>
        </w:r>
      </w:ins>
      <w:r>
        <w:t xml:space="preserve">endpoint, a UX could be updated accordingly for the GP during setup of the </w:t>
      </w:r>
      <w:r w:rsidR="00E86130">
        <w:t>SP’s governance configuration</w:t>
      </w:r>
      <w:r>
        <w:t xml:space="preserve">.  </w:t>
      </w:r>
    </w:p>
    <w:p w14:paraId="0D3EFA89" w14:textId="77777777" w:rsidR="00447A1A" w:rsidRDefault="00447A1A" w:rsidP="00A9113B"/>
    <w:p w14:paraId="68FC6D2B" w14:textId="408A3243" w:rsidR="00BC2E1A" w:rsidRDefault="00E86130" w:rsidP="00E86130">
      <w:pPr>
        <w:pStyle w:val="Heading6"/>
      </w:pPr>
      <w:r>
        <w:t xml:space="preserve">Discovery </w:t>
      </w:r>
      <w:commentRangeStart w:id="39"/>
      <w:r>
        <w:t>Mechanism</w:t>
      </w:r>
      <w:commentRangeEnd w:id="39"/>
      <w:r w:rsidR="00654931">
        <w:rPr>
          <w:rStyle w:val="CommentReference"/>
          <w:rFonts w:asciiTheme="minorHAnsi" w:eastAsiaTheme="minorHAnsi" w:hAnsiTheme="minorHAnsi" w:cstheme="minorBidi"/>
          <w:color w:val="auto"/>
        </w:rPr>
        <w:commentReference w:id="39"/>
      </w:r>
      <w:r>
        <w:t xml:space="preserve"> – (</w:t>
      </w:r>
      <w:proofErr w:type="spellStart"/>
      <w:r>
        <w:t>WebFinger</w:t>
      </w:r>
      <w:proofErr w:type="spellEnd"/>
      <w:r>
        <w:t>)</w:t>
      </w:r>
    </w:p>
    <w:p w14:paraId="10B7057E" w14:textId="77777777" w:rsidR="00E86130" w:rsidRPr="00E86130" w:rsidRDefault="00E86130" w:rsidP="00E86130"/>
    <w:p w14:paraId="4CC248B3" w14:textId="4BAE64FA" w:rsidR="00BC2E1A" w:rsidRDefault="00C11B44" w:rsidP="00E86130">
      <w:pPr>
        <w:rPr>
          <w:ins w:id="40" w:author="Brian Rose" w:date="2019-09-16T12:59:00Z"/>
          <w:rFonts w:eastAsia="Courier New" w:cstheme="minorHAnsi"/>
          <w:lang w:val="en"/>
        </w:rPr>
      </w:pPr>
      <w:r w:rsidRPr="009241E7">
        <w:rPr>
          <w:rFonts w:cstheme="minorHAnsi"/>
        </w:rPr>
        <w:t xml:space="preserve">Having the GP initiate the process also </w:t>
      </w:r>
      <w:ins w:id="41" w:author="Brian Rose" w:date="2019-09-16T12:57:00Z">
        <w:r w:rsidR="0087308D">
          <w:rPr>
            <w:rFonts w:cstheme="minorHAnsi"/>
          </w:rPr>
          <w:t xml:space="preserve">makes it easier </w:t>
        </w:r>
      </w:ins>
      <w:del w:id="42" w:author="Brian Rose" w:date="2019-09-16T12:57:00Z">
        <w:r w:rsidRPr="009241E7" w:rsidDel="0087308D">
          <w:rPr>
            <w:rFonts w:cstheme="minorHAnsi"/>
          </w:rPr>
          <w:delText>allows for</w:delText>
        </w:r>
      </w:del>
      <w:r w:rsidRPr="009241E7">
        <w:rPr>
          <w:rFonts w:cstheme="minorHAnsi"/>
        </w:rPr>
        <w:t xml:space="preserve"> multiple instances of the same SP to be governed properly.</w:t>
      </w:r>
      <w:r w:rsidR="00BC2E1A" w:rsidRPr="009241E7">
        <w:rPr>
          <w:rFonts w:cstheme="minorHAnsi"/>
        </w:rPr>
        <w:t xml:space="preserve">  An example of this might be having two AWS accounts being managed by a GP.  These would be represented as separate applications in the GP.  As such, in addition to requiring an email address for a </w:t>
      </w:r>
      <w:proofErr w:type="spellStart"/>
      <w:r w:rsidR="00BC2E1A" w:rsidRPr="009241E7">
        <w:rPr>
          <w:rFonts w:cstheme="minorHAnsi"/>
        </w:rPr>
        <w:t>WebFinger</w:t>
      </w:r>
      <w:proofErr w:type="spellEnd"/>
      <w:r w:rsidR="00BC2E1A" w:rsidRPr="009241E7">
        <w:rPr>
          <w:rFonts w:cstheme="minorHAnsi"/>
        </w:rPr>
        <w:t xml:space="preserve"> lookup, a tenant or instance </w:t>
      </w:r>
      <w:r w:rsidR="009241E7" w:rsidRPr="009241E7">
        <w:rPr>
          <w:rFonts w:cstheme="minorHAnsi"/>
        </w:rPr>
        <w:t xml:space="preserve">information </w:t>
      </w:r>
      <w:r w:rsidR="00BC2E1A" w:rsidRPr="009241E7">
        <w:rPr>
          <w:rFonts w:cstheme="minorHAnsi"/>
        </w:rPr>
        <w:t xml:space="preserve">would also be required.  </w:t>
      </w:r>
      <w:r w:rsidR="009241E7" w:rsidRPr="009241E7">
        <w:rPr>
          <w:rFonts w:eastAsia="Times New Roman" w:cstheme="minorHAnsi"/>
          <w:color w:val="000000"/>
        </w:rPr>
        <w:t>Using the “</w:t>
      </w:r>
      <w:proofErr w:type="spellStart"/>
      <w:r w:rsidR="009241E7" w:rsidRPr="009241E7">
        <w:rPr>
          <w:rFonts w:eastAsia="Times New Roman" w:cstheme="minorHAnsi"/>
          <w:color w:val="000000"/>
        </w:rPr>
        <w:t>rel</w:t>
      </w:r>
      <w:proofErr w:type="spellEnd"/>
      <w:r w:rsidR="009241E7" w:rsidRPr="009241E7">
        <w:rPr>
          <w:rFonts w:eastAsia="Times New Roman" w:cstheme="minorHAnsi"/>
          <w:color w:val="000000"/>
        </w:rPr>
        <w:t xml:space="preserve">” </w:t>
      </w:r>
      <w:ins w:id="43" w:author="Brian Rose" w:date="2019-09-16T13:34:00Z">
        <w:r w:rsidR="00741454">
          <w:rPr>
            <w:rFonts w:eastAsia="Courier New" w:cstheme="minorHAnsi"/>
          </w:rPr>
          <w:fldChar w:fldCharType="begin"/>
        </w:r>
        <w:r w:rsidR="00741454">
          <w:rPr>
            <w:rFonts w:eastAsia="Courier New" w:cstheme="minorHAnsi"/>
          </w:rPr>
          <w:instrText xml:space="preserve"> HYPERLINK "</w:instrText>
        </w:r>
      </w:ins>
      <w:r w:rsidR="00741454" w:rsidRPr="00741454">
        <w:rPr>
          <w:rPrChange w:id="44" w:author="Brian Rose" w:date="2019-09-16T13:34:00Z">
            <w:rPr>
              <w:rStyle w:val="Hyperlink"/>
              <w:rFonts w:eastAsia="Courier New" w:cstheme="minorHAnsi"/>
            </w:rPr>
          </w:rPrChange>
        </w:rPr>
        <w:instrText>http://openid.net/specs/fastfed/1.0/prov</w:instrText>
      </w:r>
      <w:ins w:id="45" w:author="Brian Rose" w:date="2019-09-13T12:30:00Z">
        <w:r w:rsidR="00741454" w:rsidRPr="00741454">
          <w:rPr>
            <w:rPrChange w:id="46" w:author="Brian Rose" w:date="2019-09-16T13:34:00Z">
              <w:rPr>
                <w:rStyle w:val="Hyperlink"/>
                <w:rFonts w:eastAsia="Courier New" w:cstheme="minorHAnsi"/>
              </w:rPr>
            </w:rPrChange>
          </w:rPr>
          <w:instrText>i</w:instrText>
        </w:r>
      </w:ins>
      <w:r w:rsidR="00741454" w:rsidRPr="00741454">
        <w:rPr>
          <w:rPrChange w:id="47" w:author="Brian Rose" w:date="2019-09-16T13:34:00Z">
            <w:rPr>
              <w:rStyle w:val="Hyperlink"/>
              <w:rFonts w:eastAsia="Courier New" w:cstheme="minorHAnsi"/>
            </w:rPr>
          </w:rPrChange>
        </w:rPr>
        <w:instrText>der</w:instrText>
      </w:r>
      <w:r w:rsidR="00741454" w:rsidRPr="00741454">
        <w:rPr>
          <w:rPrChange w:id="48" w:author="Brian Rose" w:date="2019-09-16T13:34:00Z">
            <w:rPr>
              <w:rStyle w:val="Hyperlink"/>
              <w:rFonts w:eastAsia="Courier New" w:cstheme="minorHAnsi"/>
              <w:lang w:val="en"/>
            </w:rPr>
          </w:rPrChange>
        </w:rPr>
        <w:instrText>/</w:instrText>
      </w:r>
      <w:ins w:id="49" w:author="Brian Rose" w:date="2019-09-16T13:34:00Z">
        <w:r w:rsidR="00741454">
          <w:rPr>
            <w:rFonts w:eastAsia="Courier New" w:cstheme="minorHAnsi"/>
          </w:rPr>
          <w:instrText xml:space="preserve">" </w:instrText>
        </w:r>
        <w:r w:rsidR="00741454">
          <w:rPr>
            <w:rFonts w:eastAsia="Courier New" w:cstheme="minorHAnsi"/>
          </w:rPr>
          <w:fldChar w:fldCharType="separate"/>
        </w:r>
      </w:ins>
      <w:r w:rsidR="00741454" w:rsidRPr="00741454">
        <w:rPr>
          <w:rStyle w:val="Hyperlink"/>
          <w:rFonts w:eastAsia="Courier New" w:cstheme="minorHAnsi"/>
        </w:rPr>
        <w:t>http://openid.net/specs/fastfed/1.0/prov</w:t>
      </w:r>
      <w:ins w:id="50" w:author="Brian Rose" w:date="2019-09-13T12:30:00Z">
        <w:r w:rsidR="00741454" w:rsidRPr="00741454">
          <w:rPr>
            <w:rStyle w:val="Hyperlink"/>
            <w:rFonts w:eastAsia="Courier New" w:cstheme="minorHAnsi"/>
          </w:rPr>
          <w:t>i</w:t>
        </w:r>
      </w:ins>
      <w:r w:rsidR="00741454" w:rsidRPr="00741454">
        <w:rPr>
          <w:rStyle w:val="Hyperlink"/>
          <w:rFonts w:eastAsia="Courier New" w:cstheme="minorHAnsi"/>
        </w:rPr>
        <w:t>der</w:t>
      </w:r>
      <w:del w:id="51" w:author="Brian Rose" w:date="2019-09-16T13:34:00Z">
        <w:r w:rsidR="00741454" w:rsidRPr="00741454" w:rsidDel="00741454">
          <w:rPr>
            <w:rStyle w:val="Hyperlink"/>
            <w:rFonts w:eastAsia="Courier New" w:cstheme="minorHAnsi"/>
            <w:lang w:val="en"/>
          </w:rPr>
          <w:delText>/iga</w:delText>
        </w:r>
      </w:del>
      <w:ins w:id="52" w:author="Brian Rose" w:date="2019-09-16T13:34:00Z">
        <w:r w:rsidR="00741454">
          <w:rPr>
            <w:rFonts w:eastAsia="Courier New" w:cstheme="minorHAnsi"/>
          </w:rPr>
          <w:fldChar w:fldCharType="end"/>
        </w:r>
      </w:ins>
      <w:r w:rsidR="009241E7" w:rsidRPr="009241E7">
        <w:rPr>
          <w:rFonts w:eastAsia="Courier New" w:cstheme="minorHAnsi"/>
          <w:lang w:val="en"/>
        </w:rPr>
        <w:t>, the GP can discover all of the SP’s available to Alice.</w:t>
      </w:r>
    </w:p>
    <w:p w14:paraId="2F5509C5" w14:textId="6C649F02" w:rsidR="0087308D" w:rsidRDefault="0087308D" w:rsidP="00E86130">
      <w:pPr>
        <w:rPr>
          <w:ins w:id="53" w:author="Brian Rose" w:date="2019-09-16T12:59:00Z"/>
          <w:rFonts w:eastAsia="Courier New" w:cstheme="minorHAnsi"/>
          <w:lang w:val="en"/>
        </w:rPr>
      </w:pPr>
    </w:p>
    <w:p w14:paraId="6B3504C3" w14:textId="12E34219" w:rsidR="0087308D" w:rsidRDefault="0087308D" w:rsidP="00E86130">
      <w:pPr>
        <w:rPr>
          <w:ins w:id="54" w:author="Brian Rose" w:date="2019-09-16T12:59:00Z"/>
          <w:rFonts w:eastAsia="Courier New" w:cstheme="minorHAnsi"/>
          <w:lang w:val="en"/>
        </w:rPr>
      </w:pPr>
      <w:ins w:id="55" w:author="Brian Rose" w:date="2019-09-16T12:59:00Z">
        <w:r>
          <w:rPr>
            <w:rFonts w:eastAsia="Courier New" w:cstheme="minorHAnsi"/>
            <w:lang w:val="en"/>
          </w:rPr>
          <w:t>See more information regarding discovery in the flow steps below.</w:t>
        </w:r>
      </w:ins>
    </w:p>
    <w:p w14:paraId="336B7A45" w14:textId="77777777" w:rsidR="0087308D" w:rsidRPr="009241E7" w:rsidDel="00741454" w:rsidRDefault="0087308D" w:rsidP="00E86130">
      <w:pPr>
        <w:rPr>
          <w:del w:id="56" w:author="Brian Rose" w:date="2019-09-16T13:34:00Z"/>
          <w:rFonts w:eastAsia="Times New Roman" w:cstheme="minorHAnsi"/>
          <w:color w:val="000000"/>
        </w:rPr>
      </w:pPr>
    </w:p>
    <w:p w14:paraId="2BEDA379" w14:textId="2C8E68E8" w:rsidR="007520A6" w:rsidDel="00654931" w:rsidRDefault="007520A6" w:rsidP="00A9113B">
      <w:pPr>
        <w:rPr>
          <w:del w:id="57" w:author="Brian Rose" w:date="2019-09-16T12:55:00Z"/>
        </w:rPr>
      </w:pPr>
      <w:del w:id="58" w:author="Brian Rose" w:date="2019-09-16T12:55:00Z">
        <w:r w:rsidRPr="009241E7" w:rsidDel="00654931">
          <w:rPr>
            <w:highlight w:val="yellow"/>
          </w:rPr>
          <w:delText>The latest working group discussion</w:delText>
        </w:r>
        <w:r w:rsidR="00E86130" w:rsidRPr="009241E7" w:rsidDel="00654931">
          <w:rPr>
            <w:highlight w:val="yellow"/>
          </w:rPr>
          <w:delText xml:space="preserve"> recently</w:delText>
        </w:r>
        <w:r w:rsidRPr="009241E7" w:rsidDel="00654931">
          <w:rPr>
            <w:highlight w:val="yellow"/>
          </w:rPr>
          <w:delText xml:space="preserve"> introduced the concept of orchestration.  As a result, there are questions regarding how FastFed’s proposed orchestration would affect this section.</w:delText>
        </w:r>
      </w:del>
    </w:p>
    <w:p w14:paraId="04FF9003" w14:textId="05EBE522" w:rsidR="00C11B44" w:rsidRDefault="00C11B44" w:rsidP="00A9113B"/>
    <w:p w14:paraId="1E3DDCB1" w14:textId="77777777" w:rsidR="005E1CE4" w:rsidRDefault="005E1CE4">
      <w:pPr>
        <w:rPr>
          <w:ins w:id="59" w:author="Brian Rose" w:date="2019-09-16T13:42:00Z"/>
          <w:rFonts w:asciiTheme="majorHAnsi" w:eastAsiaTheme="majorEastAsia" w:hAnsiTheme="majorHAnsi" w:cstheme="majorBidi"/>
          <w:color w:val="2F5496" w:themeColor="accent1" w:themeShade="BF"/>
          <w:sz w:val="32"/>
          <w:szCs w:val="32"/>
        </w:rPr>
      </w:pPr>
      <w:ins w:id="60" w:author="Brian Rose" w:date="2019-09-16T13:42:00Z">
        <w:r>
          <w:br w:type="page"/>
        </w:r>
      </w:ins>
    </w:p>
    <w:p w14:paraId="1900FC72" w14:textId="520829F1" w:rsidR="00E86130" w:rsidRDefault="00E86130">
      <w:pPr>
        <w:pStyle w:val="Heading1"/>
        <w:pPrChange w:id="61" w:author="Brian Rose" w:date="2019-09-16T13:35:00Z">
          <w:pPr>
            <w:pStyle w:val="Heading6"/>
          </w:pPr>
        </w:pPrChange>
      </w:pPr>
      <w:r>
        <w:lastRenderedPageBreak/>
        <w:t>Flow</w:t>
      </w:r>
    </w:p>
    <w:p w14:paraId="0D2007D2" w14:textId="20D8C112" w:rsidR="00E86130" w:rsidRDefault="00E86130" w:rsidP="00E86130"/>
    <w:p w14:paraId="36738D18" w14:textId="0AF45494" w:rsidR="00E86130" w:rsidRPr="00E86130" w:rsidRDefault="00E86130" w:rsidP="00E86130">
      <w:r>
        <w:t>Given the information in the previous sections, using our good friend Alice, the flow/story would be something like:</w:t>
      </w:r>
    </w:p>
    <w:p w14:paraId="53854B38" w14:textId="67CDB1EB" w:rsidR="0076468B" w:rsidRDefault="0076468B" w:rsidP="002C1C1A"/>
    <w:p w14:paraId="592F6733" w14:textId="7ED63139" w:rsidR="00E55003" w:rsidRDefault="00E55003" w:rsidP="00E55003">
      <w:pPr>
        <w:pStyle w:val="Title"/>
      </w:pPr>
      <w:r>
        <w:t>Step 1</w:t>
      </w:r>
    </w:p>
    <w:p w14:paraId="7A2B61CC" w14:textId="77777777" w:rsidR="00E55003" w:rsidRPr="00E55003" w:rsidRDefault="00E55003" w:rsidP="00E55003"/>
    <w:p w14:paraId="361CF29D" w14:textId="3D3E83F4" w:rsidR="0004025D" w:rsidRDefault="00E86130" w:rsidP="002C1C1A">
      <w:r>
        <w:t>Alice logs in to her GP (</w:t>
      </w:r>
      <w:hyperlink r:id="rId8" w:history="1">
        <w:r w:rsidRPr="00D257C2">
          <w:rPr>
            <w:rStyle w:val="Hyperlink"/>
          </w:rPr>
          <w:t>www.governance.com</w:t>
        </w:r>
      </w:hyperlink>
      <w:r>
        <w:t>).  She is very excited to set up governance for a SP (</w:t>
      </w:r>
      <w:hyperlink r:id="rId9" w:history="1">
        <w:r w:rsidR="0004025D" w:rsidRPr="001611CC">
          <w:rPr>
            <w:rStyle w:val="Hyperlink"/>
          </w:rPr>
          <w:t>www.serviceprovider.com</w:t>
        </w:r>
      </w:hyperlink>
      <w:r>
        <w:t xml:space="preserve">).  The smile on her face says it all.  She visits the section of the GP where she can create </w:t>
      </w:r>
      <w:r w:rsidR="0004025D">
        <w:t>a SP to be governed and she is overwhelmed with joy when she sees the “</w:t>
      </w:r>
      <w:proofErr w:type="spellStart"/>
      <w:r w:rsidR="0004025D">
        <w:t>FastFed</w:t>
      </w:r>
      <w:proofErr w:type="spellEnd"/>
      <w:r w:rsidR="0004025D">
        <w:t xml:space="preserve"> Governance” button because she knows </w:t>
      </w:r>
      <w:proofErr w:type="spellStart"/>
      <w:r w:rsidR="0004025D">
        <w:t>FastFed</w:t>
      </w:r>
      <w:proofErr w:type="spellEnd"/>
      <w:r w:rsidR="0004025D">
        <w:t xml:space="preserve"> just made her life that much easier.  Alice clicks the button.  She is asked for her email address</w:t>
      </w:r>
      <w:del w:id="62" w:author="Brian Rose" w:date="2019-09-16T13:00:00Z">
        <w:r w:rsidR="0004025D" w:rsidDel="0087308D">
          <w:delText xml:space="preserve"> and the instance of the SP</w:delText>
        </w:r>
      </w:del>
      <w:r w:rsidR="0004025D">
        <w:t xml:space="preserve">.  She enters </w:t>
      </w:r>
      <w:hyperlink r:id="rId10" w:history="1">
        <w:r w:rsidR="0004025D" w:rsidRPr="001611CC">
          <w:rPr>
            <w:rStyle w:val="Hyperlink"/>
          </w:rPr>
          <w:t>alice@company.com</w:t>
        </w:r>
      </w:hyperlink>
      <w:r w:rsidR="0004025D">
        <w:t xml:space="preserve"> She clicks “OK”.</w:t>
      </w:r>
    </w:p>
    <w:p w14:paraId="41EC1154" w14:textId="291C75D8" w:rsidR="00E55003" w:rsidRDefault="00E55003" w:rsidP="002C1C1A"/>
    <w:p w14:paraId="43E19B90" w14:textId="5E68EBFD" w:rsidR="00E55003" w:rsidRDefault="00E55003" w:rsidP="00E55003">
      <w:pPr>
        <w:pStyle w:val="Title"/>
        <w:rPr>
          <w:ins w:id="63" w:author="Brian Rose" w:date="2019-09-16T13:40:00Z"/>
        </w:rPr>
      </w:pPr>
      <w:r>
        <w:t>Step 2</w:t>
      </w:r>
    </w:p>
    <w:p w14:paraId="7A322FDC" w14:textId="77777777" w:rsidR="005E1CE4" w:rsidRPr="005E1CE4" w:rsidRDefault="005E1CE4">
      <w:pPr>
        <w:pPrChange w:id="64" w:author="Brian Rose" w:date="2019-09-16T13:40:00Z">
          <w:pPr>
            <w:pStyle w:val="Title"/>
          </w:pPr>
        </w:pPrChange>
      </w:pPr>
    </w:p>
    <w:p w14:paraId="3999B517" w14:textId="2904127B" w:rsidR="00C11CE7" w:rsidRPr="00E55003" w:rsidDel="00BB414F" w:rsidRDefault="00C11CE7" w:rsidP="00E55003">
      <w:pPr>
        <w:rPr>
          <w:del w:id="65" w:author="Brian Rose" w:date="2019-09-16T10:36:00Z"/>
        </w:rPr>
      </w:pPr>
    </w:p>
    <w:p w14:paraId="4270B787" w14:textId="03FB934C" w:rsidR="0004025D" w:rsidRDefault="00D34FA4" w:rsidP="002C1C1A">
      <w:ins w:id="66" w:author="Brian Rose" w:date="2019-09-16T13:06:00Z">
        <w:r>
          <w:t xml:space="preserve">To be consistent with the </w:t>
        </w:r>
        <w:proofErr w:type="spellStart"/>
        <w:r>
          <w:t>FastFed</w:t>
        </w:r>
        <w:proofErr w:type="spellEnd"/>
        <w:r>
          <w:t xml:space="preserve"> standard, t</w:t>
        </w:r>
      </w:ins>
      <w:del w:id="67" w:author="Brian Rose" w:date="2019-09-16T13:06:00Z">
        <w:r w:rsidR="0004025D" w:rsidDel="00D34FA4">
          <w:delText>T</w:delText>
        </w:r>
      </w:del>
      <w:proofErr w:type="gramStart"/>
      <w:r w:rsidR="0004025D">
        <w:t>he</w:t>
      </w:r>
      <w:proofErr w:type="gramEnd"/>
      <w:r w:rsidR="0004025D">
        <w:t xml:space="preserve"> GP uses the entered information to discover the “start” endpoint for the email and SP instance entered.  </w:t>
      </w:r>
      <w:proofErr w:type="spellStart"/>
      <w:r w:rsidR="0004025D">
        <w:t>Webfinger</w:t>
      </w:r>
      <w:proofErr w:type="spellEnd"/>
      <w:r w:rsidR="0004025D">
        <w:t xml:space="preserve"> returns something like:</w:t>
      </w:r>
    </w:p>
    <w:p w14:paraId="4BC82BA0" w14:textId="77777777" w:rsidR="0004025D" w:rsidRDefault="0004025D" w:rsidP="002C1C1A"/>
    <w:p w14:paraId="24F640C1" w14:textId="793D9D4A" w:rsidR="0004025D" w:rsidRDefault="0004025D" w:rsidP="002C1C1A">
      <w:r>
        <w:t xml:space="preserve"> </w:t>
      </w:r>
    </w:p>
    <w:tbl>
      <w:tblPr>
        <w:tblW w:w="9630" w:type="dxa"/>
        <w:tblBorders>
          <w:top w:val="nil"/>
          <w:left w:val="nil"/>
          <w:bottom w:val="nil"/>
          <w:right w:val="nil"/>
          <w:insideH w:val="nil"/>
          <w:insideV w:val="nil"/>
        </w:tblBorders>
        <w:shd w:val="clear" w:color="auto" w:fill="DEEAF6" w:themeFill="accent5" w:themeFillTint="33"/>
        <w:tblLayout w:type="fixed"/>
        <w:tblLook w:val="0600" w:firstRow="0" w:lastRow="0" w:firstColumn="0" w:lastColumn="0" w:noHBand="1" w:noVBand="1"/>
      </w:tblPr>
      <w:tblGrid>
        <w:gridCol w:w="9630"/>
      </w:tblGrid>
      <w:tr w:rsidR="0004025D" w:rsidRPr="0004025D" w14:paraId="27485A9C" w14:textId="77777777" w:rsidTr="00E55003">
        <w:trPr>
          <w:trHeight w:val="1478"/>
        </w:trPr>
        <w:tc>
          <w:tcPr>
            <w:tcW w:w="9630" w:type="dxa"/>
            <w:tcBorders>
              <w:top w:val="single" w:sz="8" w:space="0" w:color="000000"/>
              <w:left w:val="single" w:sz="8" w:space="0" w:color="000000"/>
              <w:bottom w:val="single" w:sz="8" w:space="0" w:color="000000"/>
              <w:right w:val="single" w:sz="8" w:space="0" w:color="000000"/>
            </w:tcBorders>
            <w:shd w:val="clear" w:color="auto" w:fill="DEEAF6" w:themeFill="accent5" w:themeFillTint="33"/>
            <w:tcMar>
              <w:top w:w="100" w:type="dxa"/>
              <w:left w:w="100" w:type="dxa"/>
              <w:bottom w:w="100" w:type="dxa"/>
              <w:right w:w="100" w:type="dxa"/>
            </w:tcMar>
          </w:tcPr>
          <w:p w14:paraId="1BC8A030" w14:textId="77777777" w:rsidR="0004025D" w:rsidRPr="0004025D" w:rsidRDefault="0004025D" w:rsidP="0004025D">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04025D">
              <w:rPr>
                <w:rFonts w:ascii="Courier New" w:eastAsia="Courier New" w:hAnsi="Courier New" w:cs="Courier New"/>
                <w:sz w:val="18"/>
                <w:szCs w:val="18"/>
                <w:lang w:val="en"/>
              </w:rPr>
              <w:t>GET /</w:t>
            </w:r>
          </w:p>
          <w:p w14:paraId="7AB61851" w14:textId="77777777" w:rsidR="0004025D" w:rsidRPr="0004025D" w:rsidRDefault="0004025D" w:rsidP="0004025D">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04025D">
              <w:rPr>
                <w:rFonts w:ascii="Courier New" w:eastAsia="Courier New" w:hAnsi="Courier New" w:cs="Courier New"/>
                <w:sz w:val="18"/>
                <w:szCs w:val="18"/>
                <w:lang w:val="en"/>
              </w:rPr>
              <w:t xml:space="preserve">  </w:t>
            </w:r>
            <w:proofErr w:type="gramStart"/>
            <w:r w:rsidRPr="0004025D">
              <w:rPr>
                <w:rFonts w:ascii="Courier New" w:eastAsia="Courier New" w:hAnsi="Courier New" w:cs="Courier New"/>
                <w:sz w:val="18"/>
                <w:szCs w:val="18"/>
                <w:lang w:val="en"/>
              </w:rPr>
              <w:t>?resource=acct%3Aalice%40company.com</w:t>
            </w:r>
            <w:proofErr w:type="gramEnd"/>
          </w:p>
          <w:p w14:paraId="36CFD52F" w14:textId="561A28EC" w:rsidR="0004025D" w:rsidRPr="0004025D" w:rsidRDefault="0004025D" w:rsidP="0004025D">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04025D">
              <w:rPr>
                <w:rFonts w:ascii="Courier New" w:eastAsia="Courier New" w:hAnsi="Courier New" w:cs="Courier New"/>
                <w:sz w:val="18"/>
                <w:szCs w:val="18"/>
                <w:lang w:val="en"/>
              </w:rPr>
              <w:t xml:space="preserve">  &amp;</w:t>
            </w:r>
            <w:proofErr w:type="spellStart"/>
            <w:r w:rsidRPr="0004025D">
              <w:rPr>
                <w:rFonts w:ascii="Courier New" w:eastAsia="Courier New" w:hAnsi="Courier New" w:cs="Courier New"/>
                <w:sz w:val="18"/>
                <w:szCs w:val="18"/>
                <w:lang w:val="en"/>
              </w:rPr>
              <w:t>rel</w:t>
            </w:r>
            <w:proofErr w:type="spellEnd"/>
            <w:r w:rsidRPr="0004025D">
              <w:rPr>
                <w:rFonts w:ascii="Courier New" w:eastAsia="Courier New" w:hAnsi="Courier New" w:cs="Courier New"/>
                <w:sz w:val="18"/>
                <w:szCs w:val="18"/>
                <w:lang w:val="en"/>
              </w:rPr>
              <w:t>=</w:t>
            </w:r>
            <w:r>
              <w:rPr>
                <w:rFonts w:ascii="Courier New" w:eastAsia="Courier New" w:hAnsi="Courier New" w:cs="Courier New"/>
                <w:sz w:val="18"/>
                <w:szCs w:val="18"/>
                <w:lang w:val="en"/>
              </w:rPr>
              <w:t>https://www.serviceprovider.com</w:t>
            </w:r>
          </w:p>
          <w:p w14:paraId="5E324C5B" w14:textId="77777777" w:rsidR="0004025D" w:rsidRPr="0004025D" w:rsidRDefault="0004025D" w:rsidP="0004025D">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04025D">
              <w:rPr>
                <w:rFonts w:ascii="Courier New" w:eastAsia="Courier New" w:hAnsi="Courier New" w:cs="Courier New"/>
                <w:sz w:val="18"/>
                <w:szCs w:val="18"/>
                <w:lang w:val="en"/>
              </w:rPr>
              <w:t xml:space="preserve">  HTTP/1.1</w:t>
            </w:r>
          </w:p>
          <w:p w14:paraId="4AA8288F" w14:textId="77777777" w:rsidR="0004025D" w:rsidRPr="0004025D" w:rsidRDefault="0004025D" w:rsidP="0004025D">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04025D">
              <w:rPr>
                <w:rFonts w:ascii="Courier New" w:eastAsia="Courier New" w:hAnsi="Courier New" w:cs="Courier New"/>
                <w:sz w:val="18"/>
                <w:szCs w:val="18"/>
                <w:lang w:val="en"/>
              </w:rPr>
              <w:t>Host: webfinger._well_known.company.com</w:t>
            </w:r>
          </w:p>
          <w:p w14:paraId="3028C633" w14:textId="77777777" w:rsidR="0004025D" w:rsidRPr="0004025D" w:rsidRDefault="0004025D" w:rsidP="0004025D">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p>
        </w:tc>
      </w:tr>
      <w:tr w:rsidR="0004025D" w:rsidRPr="0004025D" w14:paraId="30CC2095" w14:textId="77777777" w:rsidTr="00E55003">
        <w:trPr>
          <w:trHeight w:val="3179"/>
        </w:trPr>
        <w:tc>
          <w:tcPr>
            <w:tcW w:w="9630" w:type="dxa"/>
            <w:tcBorders>
              <w:top w:val="nil"/>
              <w:left w:val="single" w:sz="8" w:space="0" w:color="000000"/>
              <w:bottom w:val="single" w:sz="8" w:space="0" w:color="000000"/>
              <w:right w:val="single" w:sz="8" w:space="0" w:color="000000"/>
            </w:tcBorders>
            <w:shd w:val="clear" w:color="auto" w:fill="DEEAF6" w:themeFill="accent5" w:themeFillTint="33"/>
            <w:tcMar>
              <w:top w:w="100" w:type="dxa"/>
              <w:left w:w="100" w:type="dxa"/>
              <w:bottom w:w="100" w:type="dxa"/>
              <w:right w:w="100" w:type="dxa"/>
            </w:tcMar>
          </w:tcPr>
          <w:p w14:paraId="1DC8E279" w14:textId="77777777" w:rsidR="0004025D" w:rsidRPr="0004025D" w:rsidRDefault="0004025D" w:rsidP="0004025D">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04025D">
              <w:rPr>
                <w:rFonts w:ascii="Courier New" w:eastAsia="Courier New" w:hAnsi="Courier New" w:cs="Courier New"/>
                <w:sz w:val="18"/>
                <w:szCs w:val="18"/>
                <w:lang w:val="en"/>
              </w:rPr>
              <w:lastRenderedPageBreak/>
              <w:t>HTTP/1.1 200 OK</w:t>
            </w:r>
          </w:p>
          <w:p w14:paraId="3EA50097" w14:textId="77777777" w:rsidR="0004025D" w:rsidRPr="0004025D" w:rsidRDefault="0004025D" w:rsidP="0004025D">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04025D">
              <w:rPr>
                <w:rFonts w:ascii="Courier New" w:eastAsia="Courier New" w:hAnsi="Courier New" w:cs="Courier New"/>
                <w:sz w:val="18"/>
                <w:szCs w:val="18"/>
                <w:lang w:val="en"/>
              </w:rPr>
              <w:t>Content-Type: application/</w:t>
            </w:r>
            <w:proofErr w:type="spellStart"/>
            <w:r w:rsidRPr="0004025D">
              <w:rPr>
                <w:rFonts w:ascii="Courier New" w:eastAsia="Courier New" w:hAnsi="Courier New" w:cs="Courier New"/>
                <w:sz w:val="18"/>
                <w:szCs w:val="18"/>
                <w:lang w:val="en"/>
              </w:rPr>
              <w:t>jrd+json</w:t>
            </w:r>
            <w:proofErr w:type="spellEnd"/>
          </w:p>
          <w:p w14:paraId="5B148961" w14:textId="77777777" w:rsidR="0004025D" w:rsidRPr="0004025D" w:rsidRDefault="0004025D" w:rsidP="0004025D">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04025D">
              <w:rPr>
                <w:rFonts w:ascii="Courier New" w:eastAsia="Courier New" w:hAnsi="Courier New" w:cs="Courier New"/>
                <w:sz w:val="18"/>
                <w:szCs w:val="18"/>
                <w:lang w:val="en"/>
              </w:rPr>
              <w:t xml:space="preserve"> </w:t>
            </w:r>
          </w:p>
          <w:p w14:paraId="3DE736FD" w14:textId="77777777" w:rsidR="0004025D" w:rsidRPr="0004025D" w:rsidRDefault="0004025D" w:rsidP="0004025D">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04025D">
              <w:rPr>
                <w:rFonts w:ascii="Courier New" w:eastAsia="Courier New" w:hAnsi="Courier New" w:cs="Courier New"/>
                <w:sz w:val="18"/>
                <w:szCs w:val="18"/>
                <w:lang w:val="en"/>
              </w:rPr>
              <w:t>{</w:t>
            </w:r>
          </w:p>
          <w:p w14:paraId="6A355F33" w14:textId="77777777" w:rsidR="0004025D" w:rsidRPr="0004025D" w:rsidRDefault="0004025D" w:rsidP="0004025D">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04025D">
              <w:rPr>
                <w:rFonts w:ascii="Courier New" w:eastAsia="Courier New" w:hAnsi="Courier New" w:cs="Courier New"/>
                <w:sz w:val="18"/>
                <w:szCs w:val="18"/>
                <w:lang w:val="en"/>
              </w:rPr>
              <w:t xml:space="preserve"> "subject": "</w:t>
            </w:r>
            <w:proofErr w:type="gramStart"/>
            <w:r w:rsidRPr="0004025D">
              <w:rPr>
                <w:rFonts w:ascii="Courier New" w:eastAsia="Courier New" w:hAnsi="Courier New" w:cs="Courier New"/>
                <w:sz w:val="18"/>
                <w:szCs w:val="18"/>
                <w:lang w:val="en"/>
              </w:rPr>
              <w:t>acct:alice@company.com</w:t>
            </w:r>
            <w:proofErr w:type="gramEnd"/>
            <w:r w:rsidRPr="0004025D">
              <w:rPr>
                <w:rFonts w:ascii="Courier New" w:eastAsia="Courier New" w:hAnsi="Courier New" w:cs="Courier New"/>
                <w:sz w:val="18"/>
                <w:szCs w:val="18"/>
                <w:lang w:val="en"/>
              </w:rPr>
              <w:t>",</w:t>
            </w:r>
          </w:p>
          <w:p w14:paraId="26DAA75C" w14:textId="1E679A29" w:rsidR="00E55003" w:rsidRPr="00E55003" w:rsidRDefault="0004025D" w:rsidP="00E55003">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04025D">
              <w:rPr>
                <w:rFonts w:ascii="Courier New" w:eastAsia="Courier New" w:hAnsi="Courier New" w:cs="Courier New"/>
                <w:sz w:val="18"/>
                <w:szCs w:val="18"/>
                <w:lang w:val="en"/>
              </w:rPr>
              <w:t xml:space="preserve"> </w:t>
            </w:r>
            <w:r w:rsidR="00E55003" w:rsidRPr="00E55003">
              <w:rPr>
                <w:rFonts w:ascii="Courier New" w:eastAsia="Courier New" w:hAnsi="Courier New" w:cs="Courier New"/>
                <w:sz w:val="18"/>
                <w:szCs w:val="18"/>
                <w:lang w:val="en"/>
              </w:rPr>
              <w:t>"links": [</w:t>
            </w:r>
          </w:p>
          <w:p w14:paraId="2CDC034C" w14:textId="77777777" w:rsidR="005F5BA2" w:rsidRPr="00E55003" w:rsidRDefault="00E55003" w:rsidP="005F5BA2">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E55003">
              <w:rPr>
                <w:rFonts w:ascii="Courier New" w:eastAsia="Courier New" w:hAnsi="Courier New" w:cs="Courier New"/>
                <w:sz w:val="18"/>
                <w:szCs w:val="18"/>
                <w:lang w:val="en"/>
              </w:rPr>
              <w:tab/>
            </w:r>
            <w:r w:rsidR="005F5BA2" w:rsidRPr="00E55003">
              <w:rPr>
                <w:rFonts w:ascii="Courier New" w:eastAsia="Courier New" w:hAnsi="Courier New" w:cs="Courier New"/>
                <w:sz w:val="18"/>
                <w:szCs w:val="18"/>
                <w:lang w:val="en"/>
              </w:rPr>
              <w:t>{</w:t>
            </w:r>
          </w:p>
          <w:p w14:paraId="0F774E3C" w14:textId="10FD43F6" w:rsidR="005F5BA2" w:rsidRPr="00E55003" w:rsidRDefault="005F5BA2" w:rsidP="005F5BA2">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E55003">
              <w:rPr>
                <w:rFonts w:ascii="Courier New" w:eastAsia="Courier New" w:hAnsi="Courier New" w:cs="Courier New"/>
                <w:sz w:val="18"/>
                <w:szCs w:val="18"/>
                <w:lang w:val="en"/>
              </w:rPr>
              <w:tab/>
            </w:r>
            <w:r w:rsidRPr="00E55003">
              <w:rPr>
                <w:rFonts w:ascii="Courier New" w:eastAsia="Courier New" w:hAnsi="Courier New" w:cs="Courier New"/>
                <w:sz w:val="18"/>
                <w:szCs w:val="18"/>
                <w:lang w:val="en"/>
              </w:rPr>
              <w:tab/>
              <w:t>"</w:t>
            </w:r>
            <w:proofErr w:type="spellStart"/>
            <w:r w:rsidRPr="00E55003">
              <w:rPr>
                <w:rFonts w:ascii="Courier New" w:eastAsia="Courier New" w:hAnsi="Courier New" w:cs="Courier New"/>
                <w:sz w:val="18"/>
                <w:szCs w:val="18"/>
                <w:lang w:val="en"/>
              </w:rPr>
              <w:t>rel</w:t>
            </w:r>
            <w:proofErr w:type="spellEnd"/>
            <w:r w:rsidRPr="00E55003">
              <w:rPr>
                <w:rFonts w:ascii="Courier New" w:eastAsia="Courier New" w:hAnsi="Courier New" w:cs="Courier New"/>
                <w:sz w:val="18"/>
                <w:szCs w:val="18"/>
                <w:lang w:val="en"/>
              </w:rPr>
              <w:t>": "</w:t>
            </w:r>
            <w:r w:rsidR="00E16399">
              <w:rPr>
                <w:rFonts w:ascii="Courier New" w:eastAsia="Courier New" w:hAnsi="Courier New" w:cs="Courier New"/>
                <w:sz w:val="18"/>
                <w:szCs w:val="18"/>
              </w:rPr>
              <w:t xml:space="preserve"> http://openid.net/specs/fastfed/1.0/prov</w:t>
            </w:r>
            <w:ins w:id="68" w:author="Brian Rose" w:date="2019-09-13T12:31:00Z">
              <w:r w:rsidR="00CD505A">
                <w:rPr>
                  <w:rFonts w:ascii="Courier New" w:eastAsia="Courier New" w:hAnsi="Courier New" w:cs="Courier New"/>
                  <w:sz w:val="18"/>
                  <w:szCs w:val="18"/>
                </w:rPr>
                <w:t>i</w:t>
              </w:r>
            </w:ins>
            <w:r w:rsidR="00E16399">
              <w:rPr>
                <w:rFonts w:ascii="Courier New" w:eastAsia="Courier New" w:hAnsi="Courier New" w:cs="Courier New"/>
                <w:sz w:val="18"/>
                <w:szCs w:val="18"/>
              </w:rPr>
              <w:t>der</w:t>
            </w:r>
            <w:del w:id="69" w:author="Brian Rose" w:date="2019-09-16T13:03:00Z">
              <w:r w:rsidR="00E16399" w:rsidDel="00D34FA4">
                <w:rPr>
                  <w:rFonts w:ascii="Courier New" w:eastAsia="Courier New" w:hAnsi="Courier New" w:cs="Courier New"/>
                  <w:sz w:val="18"/>
                  <w:szCs w:val="18"/>
                  <w:lang w:val="en"/>
                </w:rPr>
                <w:delText>/</w:delText>
              </w:r>
            </w:del>
            <w:ins w:id="70" w:author="Brian Rose" w:date="2019-09-16T13:03:00Z">
              <w:r w:rsidR="00D34FA4" w:rsidDel="00D34FA4">
                <w:rPr>
                  <w:rFonts w:ascii="Courier New" w:eastAsia="Courier New" w:hAnsi="Courier New" w:cs="Courier New"/>
                  <w:sz w:val="18"/>
                  <w:szCs w:val="18"/>
                  <w:lang w:val="en"/>
                </w:rPr>
                <w:t xml:space="preserve"> </w:t>
              </w:r>
            </w:ins>
            <w:del w:id="71" w:author="Brian Rose" w:date="2019-09-16T13:03:00Z">
              <w:r w:rsidR="00E16399" w:rsidDel="00D34FA4">
                <w:rPr>
                  <w:rFonts w:ascii="Courier New" w:eastAsia="Courier New" w:hAnsi="Courier New" w:cs="Courier New"/>
                  <w:sz w:val="18"/>
                  <w:szCs w:val="18"/>
                  <w:lang w:val="en"/>
                </w:rPr>
                <w:delText>iga</w:delText>
              </w:r>
            </w:del>
            <w:r w:rsidRPr="00E55003">
              <w:rPr>
                <w:rFonts w:ascii="Courier New" w:eastAsia="Courier New" w:hAnsi="Courier New" w:cs="Courier New"/>
                <w:sz w:val="18"/>
                <w:szCs w:val="18"/>
                <w:lang w:val="en"/>
              </w:rPr>
              <w:t>",</w:t>
            </w:r>
          </w:p>
          <w:p w14:paraId="6F00FC2E" w14:textId="27C9FA04" w:rsidR="005F5BA2" w:rsidRDefault="005F5BA2" w:rsidP="005F5BA2">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E55003">
              <w:rPr>
                <w:rFonts w:ascii="Courier New" w:eastAsia="Courier New" w:hAnsi="Courier New" w:cs="Courier New"/>
                <w:sz w:val="18"/>
                <w:szCs w:val="18"/>
                <w:lang w:val="en"/>
              </w:rPr>
              <w:tab/>
            </w:r>
            <w:r w:rsidRPr="00E55003">
              <w:rPr>
                <w:rFonts w:ascii="Courier New" w:eastAsia="Courier New" w:hAnsi="Courier New" w:cs="Courier New"/>
                <w:sz w:val="18"/>
                <w:szCs w:val="18"/>
                <w:lang w:val="en"/>
              </w:rPr>
              <w:tab/>
              <w:t>"</w:t>
            </w:r>
            <w:proofErr w:type="spellStart"/>
            <w:r w:rsidRPr="00E55003">
              <w:rPr>
                <w:rFonts w:ascii="Courier New" w:eastAsia="Courier New" w:hAnsi="Courier New" w:cs="Courier New"/>
                <w:sz w:val="18"/>
                <w:szCs w:val="18"/>
                <w:lang w:val="en"/>
              </w:rPr>
              <w:t>href</w:t>
            </w:r>
            <w:proofErr w:type="spellEnd"/>
            <w:r w:rsidRPr="00E55003">
              <w:rPr>
                <w:rFonts w:ascii="Courier New" w:eastAsia="Courier New" w:hAnsi="Courier New" w:cs="Courier New"/>
                <w:sz w:val="18"/>
                <w:szCs w:val="18"/>
                <w:lang w:val="en"/>
              </w:rPr>
              <w:t>":</w:t>
            </w:r>
            <w:r>
              <w:rPr>
                <w:rFonts w:ascii="Courier New" w:eastAsia="Courier New" w:hAnsi="Courier New" w:cs="Courier New"/>
                <w:sz w:val="18"/>
                <w:szCs w:val="18"/>
                <w:lang w:val="en"/>
              </w:rPr>
              <w:t xml:space="preserve"> </w:t>
            </w:r>
            <w:ins w:id="72" w:author="Brian Rose" w:date="2019-09-16T13:03:00Z">
              <w:r w:rsidR="00D34FA4">
                <w:rPr>
                  <w:rFonts w:ascii="Courier New" w:eastAsia="Courier New" w:hAnsi="Courier New" w:cs="Courier New"/>
                  <w:sz w:val="18"/>
                  <w:szCs w:val="18"/>
                  <w:lang w:val="en"/>
                </w:rPr>
                <w:fldChar w:fldCharType="begin"/>
              </w:r>
              <w:r w:rsidR="00D34FA4">
                <w:rPr>
                  <w:rFonts w:ascii="Courier New" w:eastAsia="Courier New" w:hAnsi="Courier New" w:cs="Courier New"/>
                  <w:sz w:val="18"/>
                  <w:szCs w:val="18"/>
                  <w:lang w:val="en"/>
                </w:rPr>
                <w:instrText xml:space="preserve"> HYPERLINK "</w:instrText>
              </w:r>
            </w:ins>
            <w:r w:rsidR="00D34FA4" w:rsidRPr="00D34FA4">
              <w:rPr>
                <w:rPrChange w:id="73" w:author="Brian Rose" w:date="2019-09-16T13:03:00Z">
                  <w:rPr>
                    <w:rStyle w:val="Hyperlink"/>
                    <w:rFonts w:ascii="Courier New" w:eastAsia="Courier New" w:hAnsi="Courier New" w:cs="Courier New"/>
                    <w:sz w:val="18"/>
                    <w:szCs w:val="18"/>
                    <w:lang w:val="en"/>
                  </w:rPr>
                </w:rPrChange>
              </w:rPr>
              <w:instrText>https://prod-aws.serviceprovider.com/fastfed</w:instrText>
            </w:r>
            <w:ins w:id="74" w:author="Brian Rose" w:date="2019-09-16T13:03:00Z">
              <w:r w:rsidR="00D34FA4">
                <w:rPr>
                  <w:rFonts w:ascii="Courier New" w:eastAsia="Courier New" w:hAnsi="Courier New" w:cs="Courier New"/>
                  <w:sz w:val="18"/>
                  <w:szCs w:val="18"/>
                  <w:lang w:val="en"/>
                </w:rPr>
                <w:instrText xml:space="preserve">" </w:instrText>
              </w:r>
              <w:r w:rsidR="00D34FA4">
                <w:rPr>
                  <w:rFonts w:ascii="Courier New" w:eastAsia="Courier New" w:hAnsi="Courier New" w:cs="Courier New"/>
                  <w:sz w:val="18"/>
                  <w:szCs w:val="18"/>
                  <w:lang w:val="en"/>
                </w:rPr>
                <w:fldChar w:fldCharType="separate"/>
              </w:r>
            </w:ins>
            <w:r w:rsidR="00D34FA4" w:rsidRPr="00D34FA4">
              <w:rPr>
                <w:rStyle w:val="Hyperlink"/>
                <w:rFonts w:ascii="Courier New" w:eastAsia="Courier New" w:hAnsi="Courier New" w:cs="Courier New"/>
                <w:sz w:val="18"/>
                <w:szCs w:val="18"/>
                <w:lang w:val="en"/>
              </w:rPr>
              <w:t>https://prod-aws.serviceprovider.com/fastfed</w:t>
            </w:r>
            <w:del w:id="75" w:author="Brian Rose" w:date="2019-09-16T13:03:00Z">
              <w:r w:rsidR="00D34FA4" w:rsidRPr="00D34FA4" w:rsidDel="00D34FA4">
                <w:rPr>
                  <w:rStyle w:val="Hyperlink"/>
                  <w:rFonts w:ascii="Courier New" w:eastAsia="Courier New" w:hAnsi="Courier New" w:cs="Courier New"/>
                  <w:sz w:val="18"/>
                  <w:szCs w:val="18"/>
                  <w:lang w:val="en"/>
                </w:rPr>
                <w:delText>/iga</w:delText>
              </w:r>
            </w:del>
            <w:ins w:id="76" w:author="Brian Rose" w:date="2019-09-16T13:03:00Z">
              <w:r w:rsidR="00D34FA4">
                <w:rPr>
                  <w:rFonts w:ascii="Courier New" w:eastAsia="Courier New" w:hAnsi="Courier New" w:cs="Courier New"/>
                  <w:sz w:val="18"/>
                  <w:szCs w:val="18"/>
                  <w:lang w:val="en"/>
                </w:rPr>
                <w:fldChar w:fldCharType="end"/>
              </w:r>
            </w:ins>
            <w:r>
              <w:rPr>
                <w:rFonts w:ascii="Courier New" w:eastAsia="Courier New" w:hAnsi="Courier New" w:cs="Courier New"/>
                <w:sz w:val="18"/>
                <w:szCs w:val="18"/>
                <w:lang w:val="en"/>
              </w:rPr>
              <w:t>,</w:t>
            </w:r>
          </w:p>
          <w:p w14:paraId="13D76D3F" w14:textId="77777777" w:rsidR="005F5BA2" w:rsidRPr="005F5BA2" w:rsidRDefault="005F5BA2" w:rsidP="005F5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t xml:space="preserve">     </w:t>
            </w:r>
            <w:r w:rsidRPr="005F5BA2">
              <w:rPr>
                <w:rFonts w:ascii="Courier New" w:eastAsia="Times New Roman" w:hAnsi="Courier New" w:cs="Courier New"/>
                <w:color w:val="000000"/>
                <w:sz w:val="20"/>
                <w:szCs w:val="20"/>
              </w:rPr>
              <w:t>"titles</w:t>
            </w:r>
            <w:proofErr w:type="gramStart"/>
            <w:r w:rsidRPr="005F5BA2">
              <w:rPr>
                <w:rFonts w:ascii="Courier New" w:eastAsia="Times New Roman" w:hAnsi="Courier New" w:cs="Courier New"/>
                <w:color w:val="000000"/>
                <w:sz w:val="20"/>
                <w:szCs w:val="20"/>
              </w:rPr>
              <w:t>" :</w:t>
            </w:r>
            <w:proofErr w:type="gramEnd"/>
          </w:p>
          <w:p w14:paraId="4A86B92B" w14:textId="77777777" w:rsidR="005F5BA2" w:rsidRPr="005F5BA2" w:rsidRDefault="005F5BA2" w:rsidP="005F5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F5BA2">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 xml:space="preserve">  </w:t>
            </w:r>
            <w:r w:rsidRPr="005F5BA2">
              <w:rPr>
                <w:rFonts w:ascii="Courier New" w:eastAsia="Times New Roman" w:hAnsi="Courier New" w:cs="Courier New"/>
                <w:color w:val="000000"/>
                <w:sz w:val="20"/>
                <w:szCs w:val="20"/>
              </w:rPr>
              <w:t>{</w:t>
            </w:r>
          </w:p>
          <w:p w14:paraId="2D7A71B3" w14:textId="77777777" w:rsidR="005F5BA2" w:rsidRPr="005F5BA2" w:rsidRDefault="005F5BA2" w:rsidP="005F5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F5BA2">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 xml:space="preserve">   </w:t>
            </w:r>
            <w:r w:rsidRPr="005F5BA2">
              <w:rPr>
                <w:rFonts w:ascii="Courier New" w:eastAsia="Times New Roman" w:hAnsi="Courier New" w:cs="Courier New"/>
                <w:color w:val="000000"/>
                <w:sz w:val="20"/>
                <w:szCs w:val="20"/>
              </w:rPr>
              <w:t>"</w:t>
            </w:r>
            <w:proofErr w:type="spellStart"/>
            <w:r w:rsidRPr="005F5BA2">
              <w:rPr>
                <w:rFonts w:ascii="Courier New" w:eastAsia="Times New Roman" w:hAnsi="Courier New" w:cs="Courier New"/>
                <w:color w:val="000000"/>
                <w:sz w:val="20"/>
                <w:szCs w:val="20"/>
              </w:rPr>
              <w:t>en</w:t>
            </w:r>
            <w:proofErr w:type="spellEnd"/>
            <w:r w:rsidRPr="005F5BA2">
              <w:rPr>
                <w:rFonts w:ascii="Courier New" w:eastAsia="Times New Roman" w:hAnsi="Courier New" w:cs="Courier New"/>
                <w:color w:val="000000"/>
                <w:sz w:val="20"/>
                <w:szCs w:val="20"/>
              </w:rPr>
              <w:t>-us</w:t>
            </w:r>
            <w:proofErr w:type="gramStart"/>
            <w:r w:rsidRPr="005F5BA2">
              <w:rPr>
                <w:rFonts w:ascii="Courier New" w:eastAsia="Times New Roman" w:hAnsi="Courier New" w:cs="Courier New"/>
                <w:color w:val="000000"/>
                <w:sz w:val="20"/>
                <w:szCs w:val="20"/>
              </w:rPr>
              <w:t>" :</w:t>
            </w:r>
            <w:proofErr w:type="gramEnd"/>
            <w:r w:rsidRPr="005F5BA2">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Production AWS</w:t>
            </w:r>
            <w:r w:rsidRPr="005F5BA2">
              <w:rPr>
                <w:rFonts w:ascii="Courier New" w:eastAsia="Times New Roman" w:hAnsi="Courier New" w:cs="Courier New"/>
                <w:color w:val="000000"/>
                <w:sz w:val="20"/>
                <w:szCs w:val="20"/>
              </w:rPr>
              <w:t>"</w:t>
            </w:r>
          </w:p>
          <w:p w14:paraId="4D68BA04" w14:textId="77777777" w:rsidR="005F5BA2" w:rsidRPr="005F5BA2" w:rsidRDefault="005F5BA2" w:rsidP="005F5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F5BA2">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 xml:space="preserve">  </w:t>
            </w:r>
            <w:r w:rsidRPr="005F5BA2">
              <w:rPr>
                <w:rFonts w:ascii="Courier New" w:eastAsia="Times New Roman" w:hAnsi="Courier New" w:cs="Courier New"/>
                <w:color w:val="000000"/>
                <w:sz w:val="20"/>
                <w:szCs w:val="20"/>
              </w:rPr>
              <w:t>}</w:t>
            </w:r>
          </w:p>
          <w:p w14:paraId="45B50B10" w14:textId="2DE864A1" w:rsidR="005F5BA2" w:rsidRDefault="005F5BA2" w:rsidP="005F5BA2">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E55003">
              <w:rPr>
                <w:rFonts w:ascii="Courier New" w:eastAsia="Courier New" w:hAnsi="Courier New" w:cs="Courier New"/>
                <w:sz w:val="18"/>
                <w:szCs w:val="18"/>
                <w:lang w:val="en"/>
              </w:rPr>
              <w:tab/>
            </w:r>
            <w:r w:rsidRPr="0004025D">
              <w:rPr>
                <w:rFonts w:ascii="Courier New" w:eastAsia="Courier New" w:hAnsi="Courier New" w:cs="Courier New"/>
                <w:sz w:val="18"/>
                <w:szCs w:val="18"/>
                <w:lang w:val="en"/>
              </w:rPr>
              <w:t>}</w:t>
            </w:r>
            <w:r>
              <w:rPr>
                <w:rFonts w:ascii="Courier New" w:eastAsia="Courier New" w:hAnsi="Courier New" w:cs="Courier New"/>
                <w:sz w:val="18"/>
                <w:szCs w:val="18"/>
                <w:lang w:val="en"/>
              </w:rPr>
              <w:t>,</w:t>
            </w:r>
          </w:p>
          <w:p w14:paraId="2D78E37E" w14:textId="32B562F0" w:rsidR="00E16399" w:rsidRPr="00E55003" w:rsidRDefault="00E16399" w:rsidP="00E16399">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Pr>
                <w:rFonts w:ascii="Courier New" w:eastAsia="Courier New" w:hAnsi="Courier New" w:cs="Courier New"/>
                <w:sz w:val="18"/>
                <w:szCs w:val="18"/>
                <w:lang w:val="en"/>
              </w:rPr>
              <w:tab/>
            </w:r>
            <w:r w:rsidRPr="00E55003">
              <w:rPr>
                <w:rFonts w:ascii="Courier New" w:eastAsia="Courier New" w:hAnsi="Courier New" w:cs="Courier New"/>
                <w:sz w:val="18"/>
                <w:szCs w:val="18"/>
                <w:lang w:val="en"/>
              </w:rPr>
              <w:t>{</w:t>
            </w:r>
          </w:p>
          <w:p w14:paraId="11BC1B50" w14:textId="25F33A3D" w:rsidR="00E16399" w:rsidRPr="00E55003" w:rsidRDefault="00E16399" w:rsidP="00E16399">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E55003">
              <w:rPr>
                <w:rFonts w:ascii="Courier New" w:eastAsia="Courier New" w:hAnsi="Courier New" w:cs="Courier New"/>
                <w:sz w:val="18"/>
                <w:szCs w:val="18"/>
                <w:lang w:val="en"/>
              </w:rPr>
              <w:tab/>
            </w:r>
            <w:r w:rsidRPr="00E55003">
              <w:rPr>
                <w:rFonts w:ascii="Courier New" w:eastAsia="Courier New" w:hAnsi="Courier New" w:cs="Courier New"/>
                <w:sz w:val="18"/>
                <w:szCs w:val="18"/>
                <w:lang w:val="en"/>
              </w:rPr>
              <w:tab/>
              <w:t>"</w:t>
            </w:r>
            <w:proofErr w:type="spellStart"/>
            <w:r w:rsidRPr="00E55003">
              <w:rPr>
                <w:rFonts w:ascii="Courier New" w:eastAsia="Courier New" w:hAnsi="Courier New" w:cs="Courier New"/>
                <w:sz w:val="18"/>
                <w:szCs w:val="18"/>
                <w:lang w:val="en"/>
              </w:rPr>
              <w:t>rel</w:t>
            </w:r>
            <w:proofErr w:type="spellEnd"/>
            <w:r w:rsidRPr="00E55003">
              <w:rPr>
                <w:rFonts w:ascii="Courier New" w:eastAsia="Courier New" w:hAnsi="Courier New" w:cs="Courier New"/>
                <w:sz w:val="18"/>
                <w:szCs w:val="18"/>
                <w:lang w:val="en"/>
              </w:rPr>
              <w:t>": "</w:t>
            </w:r>
            <w:r>
              <w:rPr>
                <w:rFonts w:ascii="Courier New" w:eastAsia="Courier New" w:hAnsi="Courier New" w:cs="Courier New"/>
                <w:sz w:val="18"/>
                <w:szCs w:val="18"/>
              </w:rPr>
              <w:t xml:space="preserve"> http://openid.net/specs/fastfed/1.0/prov</w:t>
            </w:r>
            <w:ins w:id="77" w:author="Brian Rose" w:date="2019-09-13T12:31:00Z">
              <w:r w:rsidR="00CD505A">
                <w:rPr>
                  <w:rFonts w:ascii="Courier New" w:eastAsia="Courier New" w:hAnsi="Courier New" w:cs="Courier New"/>
                  <w:sz w:val="18"/>
                  <w:szCs w:val="18"/>
                </w:rPr>
                <w:t>i</w:t>
              </w:r>
            </w:ins>
            <w:r>
              <w:rPr>
                <w:rFonts w:ascii="Courier New" w:eastAsia="Courier New" w:hAnsi="Courier New" w:cs="Courier New"/>
                <w:sz w:val="18"/>
                <w:szCs w:val="18"/>
              </w:rPr>
              <w:t>der</w:t>
            </w:r>
            <w:del w:id="78" w:author="Brian Rose" w:date="2019-09-16T13:03:00Z">
              <w:r w:rsidDel="00D34FA4">
                <w:rPr>
                  <w:rFonts w:ascii="Courier New" w:eastAsia="Courier New" w:hAnsi="Courier New" w:cs="Courier New"/>
                  <w:sz w:val="18"/>
                  <w:szCs w:val="18"/>
                  <w:lang w:val="en"/>
                </w:rPr>
                <w:delText>/</w:delText>
              </w:r>
            </w:del>
            <w:ins w:id="79" w:author="Brian Rose" w:date="2019-09-16T13:03:00Z">
              <w:r w:rsidR="00D34FA4" w:rsidDel="00D34FA4">
                <w:rPr>
                  <w:rFonts w:ascii="Courier New" w:eastAsia="Courier New" w:hAnsi="Courier New" w:cs="Courier New"/>
                  <w:sz w:val="18"/>
                  <w:szCs w:val="18"/>
                  <w:lang w:val="en"/>
                </w:rPr>
                <w:t xml:space="preserve"> </w:t>
              </w:r>
            </w:ins>
            <w:del w:id="80" w:author="Brian Rose" w:date="2019-09-16T13:03:00Z">
              <w:r w:rsidDel="00D34FA4">
                <w:rPr>
                  <w:rFonts w:ascii="Courier New" w:eastAsia="Courier New" w:hAnsi="Courier New" w:cs="Courier New"/>
                  <w:sz w:val="18"/>
                  <w:szCs w:val="18"/>
                  <w:lang w:val="en"/>
                </w:rPr>
                <w:delText>iga</w:delText>
              </w:r>
            </w:del>
            <w:r w:rsidRPr="00E55003">
              <w:rPr>
                <w:rFonts w:ascii="Courier New" w:eastAsia="Courier New" w:hAnsi="Courier New" w:cs="Courier New"/>
                <w:sz w:val="18"/>
                <w:szCs w:val="18"/>
                <w:lang w:val="en"/>
              </w:rPr>
              <w:t>",</w:t>
            </w:r>
          </w:p>
          <w:p w14:paraId="78708AED" w14:textId="0A8924ED" w:rsidR="00E16399" w:rsidRDefault="00E16399" w:rsidP="00E16399">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E55003">
              <w:rPr>
                <w:rFonts w:ascii="Courier New" w:eastAsia="Courier New" w:hAnsi="Courier New" w:cs="Courier New"/>
                <w:sz w:val="18"/>
                <w:szCs w:val="18"/>
                <w:lang w:val="en"/>
              </w:rPr>
              <w:tab/>
            </w:r>
            <w:r w:rsidRPr="00E55003">
              <w:rPr>
                <w:rFonts w:ascii="Courier New" w:eastAsia="Courier New" w:hAnsi="Courier New" w:cs="Courier New"/>
                <w:sz w:val="18"/>
                <w:szCs w:val="18"/>
                <w:lang w:val="en"/>
              </w:rPr>
              <w:tab/>
              <w:t>"</w:t>
            </w:r>
            <w:proofErr w:type="spellStart"/>
            <w:r w:rsidRPr="00E55003">
              <w:rPr>
                <w:rFonts w:ascii="Courier New" w:eastAsia="Courier New" w:hAnsi="Courier New" w:cs="Courier New"/>
                <w:sz w:val="18"/>
                <w:szCs w:val="18"/>
                <w:lang w:val="en"/>
              </w:rPr>
              <w:t>href</w:t>
            </w:r>
            <w:proofErr w:type="spellEnd"/>
            <w:r w:rsidRPr="00E55003">
              <w:rPr>
                <w:rFonts w:ascii="Courier New" w:eastAsia="Courier New" w:hAnsi="Courier New" w:cs="Courier New"/>
                <w:sz w:val="18"/>
                <w:szCs w:val="18"/>
                <w:lang w:val="en"/>
              </w:rPr>
              <w:t>":</w:t>
            </w:r>
            <w:r>
              <w:rPr>
                <w:rFonts w:ascii="Courier New" w:eastAsia="Courier New" w:hAnsi="Courier New" w:cs="Courier New"/>
                <w:sz w:val="18"/>
                <w:szCs w:val="18"/>
                <w:lang w:val="en"/>
              </w:rPr>
              <w:t xml:space="preserve"> </w:t>
            </w:r>
            <w:r w:rsidR="00082AA9">
              <w:fldChar w:fldCharType="begin"/>
            </w:r>
            <w:r w:rsidR="00082AA9">
              <w:instrText xml:space="preserve"> HYPERLINK "https://dev-aws.serviceprovider.com/fastfed/iga" </w:instrText>
            </w:r>
            <w:r w:rsidR="00082AA9">
              <w:fldChar w:fldCharType="separate"/>
            </w:r>
            <w:r w:rsidRPr="001611CC">
              <w:rPr>
                <w:rStyle w:val="Hyperlink"/>
                <w:rFonts w:ascii="Courier New" w:eastAsia="Courier New" w:hAnsi="Courier New" w:cs="Courier New"/>
                <w:sz w:val="18"/>
                <w:szCs w:val="18"/>
                <w:lang w:val="en"/>
              </w:rPr>
              <w:t>https://dev-aws.serviceprovider.com/fastfed</w:t>
            </w:r>
            <w:del w:id="81" w:author="Brian Rose" w:date="2019-09-16T13:03:00Z">
              <w:r w:rsidRPr="001611CC" w:rsidDel="00D34FA4">
                <w:rPr>
                  <w:rStyle w:val="Hyperlink"/>
                  <w:rFonts w:ascii="Courier New" w:eastAsia="Courier New" w:hAnsi="Courier New" w:cs="Courier New"/>
                  <w:sz w:val="18"/>
                  <w:szCs w:val="18"/>
                  <w:lang w:val="en"/>
                </w:rPr>
                <w:delText>/iga</w:delText>
              </w:r>
            </w:del>
            <w:r w:rsidR="00082AA9">
              <w:rPr>
                <w:rStyle w:val="Hyperlink"/>
                <w:rFonts w:ascii="Courier New" w:eastAsia="Courier New" w:hAnsi="Courier New" w:cs="Courier New"/>
                <w:sz w:val="18"/>
                <w:szCs w:val="18"/>
                <w:lang w:val="en"/>
              </w:rPr>
              <w:fldChar w:fldCharType="end"/>
            </w:r>
            <w:r>
              <w:rPr>
                <w:rFonts w:ascii="Courier New" w:eastAsia="Courier New" w:hAnsi="Courier New" w:cs="Courier New"/>
                <w:sz w:val="18"/>
                <w:szCs w:val="18"/>
                <w:lang w:val="en"/>
              </w:rPr>
              <w:t>,</w:t>
            </w:r>
          </w:p>
          <w:p w14:paraId="108E8F26" w14:textId="77777777" w:rsidR="00E16399" w:rsidRPr="005F5BA2" w:rsidRDefault="00E16399" w:rsidP="00E16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t xml:space="preserve">     </w:t>
            </w:r>
            <w:r w:rsidRPr="005F5BA2">
              <w:rPr>
                <w:rFonts w:ascii="Courier New" w:eastAsia="Times New Roman" w:hAnsi="Courier New" w:cs="Courier New"/>
                <w:color w:val="000000"/>
                <w:sz w:val="20"/>
                <w:szCs w:val="20"/>
              </w:rPr>
              <w:t>"titles</w:t>
            </w:r>
            <w:proofErr w:type="gramStart"/>
            <w:r w:rsidRPr="005F5BA2">
              <w:rPr>
                <w:rFonts w:ascii="Courier New" w:eastAsia="Times New Roman" w:hAnsi="Courier New" w:cs="Courier New"/>
                <w:color w:val="000000"/>
                <w:sz w:val="20"/>
                <w:szCs w:val="20"/>
              </w:rPr>
              <w:t>" :</w:t>
            </w:r>
            <w:proofErr w:type="gramEnd"/>
          </w:p>
          <w:p w14:paraId="481671C2" w14:textId="77777777" w:rsidR="00E16399" w:rsidRPr="005F5BA2" w:rsidRDefault="00E16399" w:rsidP="00E16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F5BA2">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 xml:space="preserve">  </w:t>
            </w:r>
            <w:r w:rsidRPr="005F5BA2">
              <w:rPr>
                <w:rFonts w:ascii="Courier New" w:eastAsia="Times New Roman" w:hAnsi="Courier New" w:cs="Courier New"/>
                <w:color w:val="000000"/>
                <w:sz w:val="20"/>
                <w:szCs w:val="20"/>
              </w:rPr>
              <w:t>{</w:t>
            </w:r>
          </w:p>
          <w:p w14:paraId="2016E7DC" w14:textId="6968A9F5" w:rsidR="00E16399" w:rsidRPr="005F5BA2" w:rsidRDefault="00E16399" w:rsidP="00E16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F5BA2">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 xml:space="preserve">   </w:t>
            </w:r>
            <w:r w:rsidRPr="005F5BA2">
              <w:rPr>
                <w:rFonts w:ascii="Courier New" w:eastAsia="Times New Roman" w:hAnsi="Courier New" w:cs="Courier New"/>
                <w:color w:val="000000"/>
                <w:sz w:val="20"/>
                <w:szCs w:val="20"/>
              </w:rPr>
              <w:t>"</w:t>
            </w:r>
            <w:proofErr w:type="spellStart"/>
            <w:r w:rsidRPr="005F5BA2">
              <w:rPr>
                <w:rFonts w:ascii="Courier New" w:eastAsia="Times New Roman" w:hAnsi="Courier New" w:cs="Courier New"/>
                <w:color w:val="000000"/>
                <w:sz w:val="20"/>
                <w:szCs w:val="20"/>
              </w:rPr>
              <w:t>en</w:t>
            </w:r>
            <w:proofErr w:type="spellEnd"/>
            <w:r w:rsidRPr="005F5BA2">
              <w:rPr>
                <w:rFonts w:ascii="Courier New" w:eastAsia="Times New Roman" w:hAnsi="Courier New" w:cs="Courier New"/>
                <w:color w:val="000000"/>
                <w:sz w:val="20"/>
                <w:szCs w:val="20"/>
              </w:rPr>
              <w:t>-us</w:t>
            </w:r>
            <w:proofErr w:type="gramStart"/>
            <w:r w:rsidRPr="005F5BA2">
              <w:rPr>
                <w:rFonts w:ascii="Courier New" w:eastAsia="Times New Roman" w:hAnsi="Courier New" w:cs="Courier New"/>
                <w:color w:val="000000"/>
                <w:sz w:val="20"/>
                <w:szCs w:val="20"/>
              </w:rPr>
              <w:t>" :</w:t>
            </w:r>
            <w:proofErr w:type="gramEnd"/>
            <w:r w:rsidRPr="005F5BA2">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Development AWS</w:t>
            </w:r>
            <w:r w:rsidRPr="005F5BA2">
              <w:rPr>
                <w:rFonts w:ascii="Courier New" w:eastAsia="Times New Roman" w:hAnsi="Courier New" w:cs="Courier New"/>
                <w:color w:val="000000"/>
                <w:sz w:val="20"/>
                <w:szCs w:val="20"/>
              </w:rPr>
              <w:t>"</w:t>
            </w:r>
          </w:p>
          <w:p w14:paraId="29C9A83B" w14:textId="77777777" w:rsidR="00E16399" w:rsidRPr="005F5BA2" w:rsidRDefault="00E16399" w:rsidP="00E16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F5BA2">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 xml:space="preserve">  </w:t>
            </w:r>
            <w:r w:rsidRPr="005F5BA2">
              <w:rPr>
                <w:rFonts w:ascii="Courier New" w:eastAsia="Times New Roman" w:hAnsi="Courier New" w:cs="Courier New"/>
                <w:color w:val="000000"/>
                <w:sz w:val="20"/>
                <w:szCs w:val="20"/>
              </w:rPr>
              <w:t>}</w:t>
            </w:r>
          </w:p>
          <w:p w14:paraId="3847B9F3" w14:textId="77777777" w:rsidR="00E16399" w:rsidRDefault="00E16399" w:rsidP="00E16399">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E55003">
              <w:rPr>
                <w:rFonts w:ascii="Courier New" w:eastAsia="Courier New" w:hAnsi="Courier New" w:cs="Courier New"/>
                <w:sz w:val="18"/>
                <w:szCs w:val="18"/>
                <w:lang w:val="en"/>
              </w:rPr>
              <w:tab/>
            </w:r>
            <w:r w:rsidRPr="0004025D">
              <w:rPr>
                <w:rFonts w:ascii="Courier New" w:eastAsia="Courier New" w:hAnsi="Courier New" w:cs="Courier New"/>
                <w:sz w:val="18"/>
                <w:szCs w:val="18"/>
                <w:lang w:val="en"/>
              </w:rPr>
              <w:t>}</w:t>
            </w:r>
          </w:p>
          <w:p w14:paraId="47694B41" w14:textId="77777777" w:rsidR="00E16399" w:rsidRDefault="00E16399" w:rsidP="005F5BA2">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p>
          <w:p w14:paraId="09258544" w14:textId="5324263E" w:rsidR="0004025D" w:rsidRDefault="00E55003" w:rsidP="0004025D">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Pr>
                <w:rFonts w:ascii="Courier New" w:eastAsia="Courier New" w:hAnsi="Courier New" w:cs="Courier New"/>
                <w:sz w:val="18"/>
                <w:szCs w:val="18"/>
                <w:lang w:val="en"/>
              </w:rPr>
              <w:t xml:space="preserve">  ]</w:t>
            </w:r>
          </w:p>
          <w:p w14:paraId="2A8E5127" w14:textId="7F764582" w:rsidR="00CF59DC" w:rsidRPr="0004025D" w:rsidRDefault="00CF59DC" w:rsidP="0004025D">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Pr>
                <w:rFonts w:ascii="Courier New" w:eastAsia="Courier New" w:hAnsi="Courier New" w:cs="Courier New"/>
                <w:sz w:val="18"/>
                <w:szCs w:val="18"/>
                <w:lang w:val="en"/>
              </w:rPr>
              <w:t>}</w:t>
            </w:r>
          </w:p>
        </w:tc>
      </w:tr>
    </w:tbl>
    <w:p w14:paraId="147C6C51" w14:textId="68B25C85" w:rsidR="00BB414F" w:rsidRDefault="0004025D" w:rsidP="00E16399">
      <w:r>
        <w:br/>
      </w:r>
      <w:commentRangeStart w:id="82"/>
      <w:commentRangeEnd w:id="82"/>
      <w:r w:rsidR="00D34FA4">
        <w:rPr>
          <w:rStyle w:val="CommentReference"/>
        </w:rPr>
        <w:commentReference w:id="82"/>
      </w:r>
    </w:p>
    <w:p w14:paraId="3D84C7FC" w14:textId="7214F178" w:rsidR="00E55003" w:rsidRDefault="00E55003" w:rsidP="00E55003">
      <w:pPr>
        <w:pStyle w:val="Title"/>
        <w:rPr>
          <w:ins w:id="83" w:author="Brian Rose" w:date="2019-09-16T13:40:00Z"/>
        </w:rPr>
      </w:pPr>
      <w:r>
        <w:t>Step 3</w:t>
      </w:r>
    </w:p>
    <w:p w14:paraId="28808B1F" w14:textId="77777777" w:rsidR="005E1CE4" w:rsidRPr="005E1CE4" w:rsidRDefault="005E1CE4">
      <w:pPr>
        <w:pPrChange w:id="84" w:author="Brian Rose" w:date="2019-09-16T13:40:00Z">
          <w:pPr>
            <w:pStyle w:val="Title"/>
          </w:pPr>
        </w:pPrChange>
      </w:pPr>
    </w:p>
    <w:p w14:paraId="5DABC691" w14:textId="21ED9DF1" w:rsidR="00E55003" w:rsidDel="00A37639" w:rsidRDefault="00E55003" w:rsidP="00E55003">
      <w:pPr>
        <w:rPr>
          <w:del w:id="85" w:author="Brian Rose" w:date="2019-09-16T13:23:00Z"/>
        </w:rPr>
      </w:pPr>
    </w:p>
    <w:p w14:paraId="59B5965B" w14:textId="7962B232" w:rsidR="00E16399" w:rsidRDefault="00E55003" w:rsidP="00E55003">
      <w:r>
        <w:t xml:space="preserve">Using the </w:t>
      </w:r>
      <w:proofErr w:type="spellStart"/>
      <w:r>
        <w:t>WebFinger</w:t>
      </w:r>
      <w:proofErr w:type="spellEnd"/>
      <w:r>
        <w:t xml:space="preserve"> response,</w:t>
      </w:r>
      <w:r w:rsidR="005F5BA2">
        <w:t xml:space="preserve"> the GP shows all matching links based on the titles for her language and asks Alice which SP she will be setting up for governance.  </w:t>
      </w:r>
      <w:r w:rsidR="00E16399">
        <w:t>In this case, she would see, in a dropdown,</w:t>
      </w:r>
    </w:p>
    <w:p w14:paraId="4CEE6B0F" w14:textId="16E9EF1E" w:rsidR="00E16399" w:rsidRDefault="00E16399" w:rsidP="00E16399">
      <w:pPr>
        <w:spacing w:line="240" w:lineRule="auto"/>
        <w:ind w:left="720"/>
      </w:pPr>
      <w:r>
        <w:t>Production AWS</w:t>
      </w:r>
    </w:p>
    <w:p w14:paraId="5C18B8F8" w14:textId="05725CAF" w:rsidR="00E16399" w:rsidRDefault="00E16399" w:rsidP="00E16399">
      <w:pPr>
        <w:spacing w:line="240" w:lineRule="auto"/>
        <w:ind w:left="720"/>
      </w:pPr>
      <w:r>
        <w:t>Development AWS</w:t>
      </w:r>
    </w:p>
    <w:p w14:paraId="71B3FB6F" w14:textId="77777777" w:rsidR="00E16399" w:rsidRDefault="00E16399" w:rsidP="00E55003"/>
    <w:p w14:paraId="33D0E44B" w14:textId="4285D74F" w:rsidR="00E55003" w:rsidRPr="00E55003" w:rsidRDefault="005F5BA2" w:rsidP="00E16399">
      <w:r>
        <w:t>She chooses</w:t>
      </w:r>
      <w:r w:rsidR="00E55003">
        <w:t xml:space="preserve"> </w:t>
      </w:r>
      <w:r w:rsidR="00E16399">
        <w:t>“Production AWS”.  The GP now</w:t>
      </w:r>
      <w:r w:rsidR="00E55003">
        <w:t xml:space="preserve"> makes a GET request to the URL </w:t>
      </w:r>
      <w:r w:rsidR="00E16399">
        <w:t>(</w:t>
      </w:r>
      <w:ins w:id="86" w:author="Brian Rose" w:date="2019-09-16T13:36:00Z">
        <w:r w:rsidR="00741454">
          <w:rPr>
            <w:rFonts w:ascii="Courier New" w:eastAsia="Courier New" w:hAnsi="Courier New" w:cs="Courier New"/>
            <w:sz w:val="18"/>
            <w:szCs w:val="18"/>
            <w:lang w:val="en"/>
          </w:rPr>
          <w:fldChar w:fldCharType="begin"/>
        </w:r>
        <w:r w:rsidR="00741454">
          <w:rPr>
            <w:rFonts w:ascii="Courier New" w:eastAsia="Courier New" w:hAnsi="Courier New" w:cs="Courier New"/>
            <w:sz w:val="18"/>
            <w:szCs w:val="18"/>
            <w:lang w:val="en"/>
          </w:rPr>
          <w:instrText xml:space="preserve"> HYPERLINK "</w:instrText>
        </w:r>
      </w:ins>
      <w:r w:rsidR="00741454" w:rsidRPr="00741454">
        <w:rPr>
          <w:rPrChange w:id="87" w:author="Brian Rose" w:date="2019-09-16T13:36:00Z">
            <w:rPr>
              <w:rStyle w:val="Hyperlink"/>
              <w:rFonts w:ascii="Courier New" w:eastAsia="Courier New" w:hAnsi="Courier New" w:cs="Courier New"/>
              <w:sz w:val="18"/>
              <w:szCs w:val="18"/>
              <w:lang w:val="en"/>
            </w:rPr>
          </w:rPrChange>
        </w:rPr>
        <w:instrText>https://prod-aws.serviceprovider.com/fastfed</w:instrText>
      </w:r>
      <w:ins w:id="88" w:author="Brian Rose" w:date="2019-09-16T13:36:00Z">
        <w:r w:rsidR="00741454">
          <w:rPr>
            <w:rFonts w:ascii="Courier New" w:eastAsia="Courier New" w:hAnsi="Courier New" w:cs="Courier New"/>
            <w:sz w:val="18"/>
            <w:szCs w:val="18"/>
            <w:lang w:val="en"/>
          </w:rPr>
          <w:instrText xml:space="preserve">" </w:instrText>
        </w:r>
        <w:r w:rsidR="00741454">
          <w:rPr>
            <w:rFonts w:ascii="Courier New" w:eastAsia="Courier New" w:hAnsi="Courier New" w:cs="Courier New"/>
            <w:sz w:val="18"/>
            <w:szCs w:val="18"/>
            <w:lang w:val="en"/>
          </w:rPr>
          <w:fldChar w:fldCharType="separate"/>
        </w:r>
      </w:ins>
      <w:r w:rsidR="00741454" w:rsidRPr="00741454">
        <w:rPr>
          <w:rStyle w:val="Hyperlink"/>
          <w:rFonts w:ascii="Courier New" w:eastAsia="Courier New" w:hAnsi="Courier New" w:cs="Courier New"/>
          <w:sz w:val="18"/>
          <w:szCs w:val="18"/>
          <w:lang w:val="en"/>
        </w:rPr>
        <w:t>https://prod-aws.serviceprovider.com/fastfed</w:t>
      </w:r>
      <w:del w:id="89" w:author="Brian Rose" w:date="2019-09-16T13:36:00Z">
        <w:r w:rsidR="00741454" w:rsidRPr="00741454" w:rsidDel="00741454">
          <w:rPr>
            <w:rStyle w:val="Hyperlink"/>
            <w:rFonts w:ascii="Courier New" w:eastAsia="Courier New" w:hAnsi="Courier New" w:cs="Courier New"/>
            <w:sz w:val="18"/>
            <w:szCs w:val="18"/>
            <w:lang w:val="en"/>
          </w:rPr>
          <w:delText>/iga</w:delText>
        </w:r>
      </w:del>
      <w:ins w:id="90" w:author="Brian Rose" w:date="2019-09-16T13:36:00Z">
        <w:r w:rsidR="00741454">
          <w:rPr>
            <w:rFonts w:ascii="Courier New" w:eastAsia="Courier New" w:hAnsi="Courier New" w:cs="Courier New"/>
            <w:sz w:val="18"/>
            <w:szCs w:val="18"/>
            <w:lang w:val="en"/>
          </w:rPr>
          <w:fldChar w:fldCharType="end"/>
        </w:r>
      </w:ins>
      <w:r w:rsidR="00E16399">
        <w:rPr>
          <w:rFonts w:ascii="Courier New" w:eastAsia="Courier New" w:hAnsi="Courier New" w:cs="Courier New"/>
          <w:sz w:val="18"/>
          <w:szCs w:val="18"/>
          <w:lang w:val="en"/>
        </w:rPr>
        <w:t>)</w:t>
      </w:r>
      <w:r w:rsidR="00E55003">
        <w:t>stored in the “</w:t>
      </w:r>
      <w:proofErr w:type="spellStart"/>
      <w:r w:rsidR="00E55003">
        <w:t>href</w:t>
      </w:r>
      <w:proofErr w:type="spellEnd"/>
      <w:r w:rsidR="00E55003">
        <w:t>” value</w:t>
      </w:r>
      <w:r w:rsidR="00E16399">
        <w:t xml:space="preserve"> for the matching record with that title.</w:t>
      </w:r>
      <w:r w:rsidR="00E55003">
        <w:t xml:space="preserve">  This returns the </w:t>
      </w:r>
      <w:r w:rsidR="00BE7C5D">
        <w:t>SP’s governance</w:t>
      </w:r>
      <w:r w:rsidR="00E55003">
        <w:t xml:space="preserve"> metadata.  </w:t>
      </w:r>
    </w:p>
    <w:p w14:paraId="2D42D122" w14:textId="17B866B0" w:rsidR="002C1C1A" w:rsidRDefault="002C1C1A"/>
    <w:tbl>
      <w:tblPr>
        <w:tblW w:w="9630" w:type="dxa"/>
        <w:tblBorders>
          <w:top w:val="nil"/>
          <w:left w:val="nil"/>
          <w:bottom w:val="nil"/>
          <w:right w:val="nil"/>
          <w:insideH w:val="nil"/>
          <w:insideV w:val="nil"/>
        </w:tblBorders>
        <w:shd w:val="clear" w:color="auto" w:fill="DEEAF6" w:themeFill="accent5" w:themeFillTint="33"/>
        <w:tblLayout w:type="fixed"/>
        <w:tblLook w:val="0600" w:firstRow="0" w:lastRow="0" w:firstColumn="0" w:lastColumn="0" w:noHBand="1" w:noVBand="1"/>
      </w:tblPr>
      <w:tblGrid>
        <w:gridCol w:w="9630"/>
      </w:tblGrid>
      <w:tr w:rsidR="00E55003" w:rsidRPr="0004025D" w14:paraId="46F43F75" w14:textId="77777777" w:rsidTr="00B275E1">
        <w:trPr>
          <w:trHeight w:val="1478"/>
        </w:trPr>
        <w:tc>
          <w:tcPr>
            <w:tcW w:w="9630" w:type="dxa"/>
            <w:tcBorders>
              <w:top w:val="single" w:sz="8" w:space="0" w:color="000000"/>
              <w:left w:val="single" w:sz="8" w:space="0" w:color="000000"/>
              <w:bottom w:val="single" w:sz="8" w:space="0" w:color="000000"/>
              <w:right w:val="single" w:sz="8" w:space="0" w:color="000000"/>
            </w:tcBorders>
            <w:shd w:val="clear" w:color="auto" w:fill="DEEAF6" w:themeFill="accent5" w:themeFillTint="33"/>
            <w:tcMar>
              <w:top w:w="100" w:type="dxa"/>
              <w:left w:w="100" w:type="dxa"/>
              <w:bottom w:w="100" w:type="dxa"/>
              <w:right w:w="100" w:type="dxa"/>
            </w:tcMar>
          </w:tcPr>
          <w:p w14:paraId="3B26BE2F" w14:textId="65BE90F6" w:rsidR="00E55003" w:rsidRPr="0004025D" w:rsidRDefault="00E55003" w:rsidP="00B275E1">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04025D">
              <w:rPr>
                <w:rFonts w:ascii="Courier New" w:eastAsia="Courier New" w:hAnsi="Courier New" w:cs="Courier New"/>
                <w:sz w:val="18"/>
                <w:szCs w:val="18"/>
                <w:lang w:val="en"/>
              </w:rPr>
              <w:lastRenderedPageBreak/>
              <w:t>GET /</w:t>
            </w:r>
            <w:proofErr w:type="spellStart"/>
            <w:r>
              <w:rPr>
                <w:rFonts w:ascii="Courier New" w:eastAsia="Courier New" w:hAnsi="Courier New" w:cs="Courier New"/>
                <w:sz w:val="18"/>
                <w:szCs w:val="18"/>
                <w:lang w:val="en"/>
              </w:rPr>
              <w:t>fastfed</w:t>
            </w:r>
            <w:proofErr w:type="spellEnd"/>
            <w:ins w:id="91" w:author="Brian Rose" w:date="2019-09-13T12:32:00Z">
              <w:r w:rsidR="00CD505A">
                <w:rPr>
                  <w:rFonts w:ascii="Courier New" w:eastAsia="Courier New" w:hAnsi="Courier New" w:cs="Courier New"/>
                  <w:sz w:val="18"/>
                  <w:szCs w:val="18"/>
                  <w:lang w:val="en"/>
                </w:rPr>
                <w:t>/</w:t>
              </w:r>
            </w:ins>
            <w:r w:rsidRPr="0004025D">
              <w:rPr>
                <w:rFonts w:ascii="Courier New" w:eastAsia="Courier New" w:hAnsi="Courier New" w:cs="Courier New"/>
                <w:sz w:val="18"/>
                <w:szCs w:val="18"/>
                <w:lang w:val="en"/>
              </w:rPr>
              <w:t xml:space="preserve"> HTTP/1.1</w:t>
            </w:r>
          </w:p>
          <w:p w14:paraId="71FE0DB2" w14:textId="77777777" w:rsidR="00E55003" w:rsidRDefault="00E55003" w:rsidP="00E55003">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ab/>
              <w:t>Accept: application/json</w:t>
            </w:r>
          </w:p>
          <w:p w14:paraId="14466296" w14:textId="4836F5D0" w:rsidR="00E55003" w:rsidRDefault="00E55003" w:rsidP="00E55003">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ab/>
              <w:t xml:space="preserve">Host: </w:t>
            </w:r>
            <w:r w:rsidR="00306E47">
              <w:rPr>
                <w:rFonts w:ascii="Courier New" w:eastAsia="Courier New" w:hAnsi="Courier New" w:cs="Courier New"/>
                <w:sz w:val="18"/>
                <w:szCs w:val="18"/>
              </w:rPr>
              <w:t>www</w:t>
            </w:r>
            <w:r>
              <w:rPr>
                <w:rFonts w:ascii="Courier New" w:eastAsia="Courier New" w:hAnsi="Courier New" w:cs="Courier New"/>
                <w:sz w:val="18"/>
                <w:szCs w:val="18"/>
              </w:rPr>
              <w:t>.</w:t>
            </w:r>
            <w:r w:rsidR="00306E47">
              <w:rPr>
                <w:rFonts w:ascii="Courier New" w:eastAsia="Courier New" w:hAnsi="Courier New" w:cs="Courier New"/>
                <w:sz w:val="18"/>
                <w:szCs w:val="18"/>
              </w:rPr>
              <w:t>governance</w:t>
            </w:r>
            <w:r>
              <w:rPr>
                <w:rFonts w:ascii="Courier New" w:eastAsia="Courier New" w:hAnsi="Courier New" w:cs="Courier New"/>
                <w:sz w:val="18"/>
                <w:szCs w:val="18"/>
              </w:rPr>
              <w:t>.com</w:t>
            </w:r>
          </w:p>
          <w:p w14:paraId="585AE4D8" w14:textId="2C95FE85" w:rsidR="00E55003" w:rsidRPr="0004025D" w:rsidRDefault="00E55003" w:rsidP="00B275E1">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p>
          <w:p w14:paraId="320A0F28" w14:textId="77777777" w:rsidR="00E55003" w:rsidRPr="0004025D" w:rsidRDefault="00E55003" w:rsidP="00B275E1">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p>
        </w:tc>
      </w:tr>
      <w:tr w:rsidR="00E55003" w:rsidRPr="0004025D" w14:paraId="0499B012" w14:textId="77777777" w:rsidTr="00B275E1">
        <w:trPr>
          <w:trHeight w:val="3179"/>
        </w:trPr>
        <w:tc>
          <w:tcPr>
            <w:tcW w:w="9630" w:type="dxa"/>
            <w:tcBorders>
              <w:top w:val="nil"/>
              <w:left w:val="single" w:sz="8" w:space="0" w:color="000000"/>
              <w:bottom w:val="single" w:sz="8" w:space="0" w:color="000000"/>
              <w:right w:val="single" w:sz="8" w:space="0" w:color="000000"/>
            </w:tcBorders>
            <w:shd w:val="clear" w:color="auto" w:fill="DEEAF6" w:themeFill="accent5" w:themeFillTint="33"/>
            <w:tcMar>
              <w:top w:w="100" w:type="dxa"/>
              <w:left w:w="100" w:type="dxa"/>
              <w:bottom w:w="100" w:type="dxa"/>
              <w:right w:w="100" w:type="dxa"/>
            </w:tcMar>
          </w:tcPr>
          <w:p w14:paraId="233341C0" w14:textId="77777777" w:rsidR="00E55003" w:rsidRPr="0004025D" w:rsidRDefault="00E55003" w:rsidP="00B275E1">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04025D">
              <w:rPr>
                <w:rFonts w:ascii="Courier New" w:eastAsia="Courier New" w:hAnsi="Courier New" w:cs="Courier New"/>
                <w:sz w:val="18"/>
                <w:szCs w:val="18"/>
                <w:lang w:val="en"/>
              </w:rPr>
              <w:t>HTTP/1.1 200 OK</w:t>
            </w:r>
          </w:p>
          <w:p w14:paraId="006E18DA" w14:textId="77777777" w:rsidR="00E55003" w:rsidRPr="0004025D" w:rsidRDefault="00E55003" w:rsidP="00B275E1">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04025D">
              <w:rPr>
                <w:rFonts w:ascii="Courier New" w:eastAsia="Courier New" w:hAnsi="Courier New" w:cs="Courier New"/>
                <w:sz w:val="18"/>
                <w:szCs w:val="18"/>
                <w:lang w:val="en"/>
              </w:rPr>
              <w:t>Content-Type: application/</w:t>
            </w:r>
            <w:proofErr w:type="spellStart"/>
            <w:r w:rsidRPr="0004025D">
              <w:rPr>
                <w:rFonts w:ascii="Courier New" w:eastAsia="Courier New" w:hAnsi="Courier New" w:cs="Courier New"/>
                <w:sz w:val="18"/>
                <w:szCs w:val="18"/>
                <w:lang w:val="en"/>
              </w:rPr>
              <w:t>jrd+json</w:t>
            </w:r>
            <w:proofErr w:type="spellEnd"/>
          </w:p>
          <w:p w14:paraId="1ABC1C38" w14:textId="77777777" w:rsidR="00E55003" w:rsidRPr="0004025D" w:rsidRDefault="00E55003" w:rsidP="00B275E1">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r w:rsidRPr="0004025D">
              <w:rPr>
                <w:rFonts w:ascii="Courier New" w:eastAsia="Courier New" w:hAnsi="Courier New" w:cs="Courier New"/>
                <w:sz w:val="18"/>
                <w:szCs w:val="18"/>
                <w:lang w:val="en"/>
              </w:rPr>
              <w:t xml:space="preserve"> </w:t>
            </w:r>
          </w:p>
          <w:p w14:paraId="60C497FB" w14:textId="5300D1A0"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w:t>
            </w:r>
          </w:p>
          <w:p w14:paraId="71075BE9" w14:textId="1DF5ECCF"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proofErr w:type="spellStart"/>
            <w:r w:rsidR="00E45F34">
              <w:rPr>
                <w:rFonts w:ascii="Courier New" w:eastAsia="Courier New" w:hAnsi="Courier New" w:cs="Courier New"/>
                <w:sz w:val="18"/>
                <w:szCs w:val="18"/>
              </w:rPr>
              <w:t>service</w:t>
            </w:r>
            <w:r>
              <w:rPr>
                <w:rFonts w:ascii="Courier New" w:eastAsia="Courier New" w:hAnsi="Courier New" w:cs="Courier New"/>
                <w:sz w:val="18"/>
                <w:szCs w:val="18"/>
              </w:rPr>
              <w:t>_provider</w:t>
            </w:r>
            <w:proofErr w:type="spellEnd"/>
            <w:r>
              <w:rPr>
                <w:rFonts w:ascii="Courier New" w:eastAsia="Courier New" w:hAnsi="Courier New" w:cs="Courier New"/>
                <w:sz w:val="18"/>
                <w:szCs w:val="18"/>
              </w:rPr>
              <w:t>": {</w:t>
            </w:r>
          </w:p>
          <w:p w14:paraId="425DF0C8" w14:textId="2DBA170E"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w:t>
            </w:r>
            <w:proofErr w:type="spellStart"/>
            <w:r>
              <w:rPr>
                <w:rFonts w:ascii="Courier New" w:eastAsia="Courier New" w:hAnsi="Courier New" w:cs="Courier New"/>
                <w:sz w:val="18"/>
                <w:szCs w:val="18"/>
              </w:rPr>
              <w:t>provider_domain_name</w:t>
            </w:r>
            <w:proofErr w:type="spellEnd"/>
            <w:r>
              <w:rPr>
                <w:rFonts w:ascii="Courier New" w:eastAsia="Courier New" w:hAnsi="Courier New" w:cs="Courier New"/>
                <w:sz w:val="18"/>
                <w:szCs w:val="18"/>
              </w:rPr>
              <w:t>": "</w:t>
            </w:r>
            <w:r w:rsidR="00306E47">
              <w:rPr>
                <w:rFonts w:ascii="Courier New" w:eastAsia="Courier New" w:hAnsi="Courier New" w:cs="Courier New"/>
                <w:sz w:val="18"/>
                <w:szCs w:val="18"/>
              </w:rPr>
              <w:t>serviceprovider</w:t>
            </w:r>
            <w:r>
              <w:rPr>
                <w:rFonts w:ascii="Courier New" w:eastAsia="Courier New" w:hAnsi="Courier New" w:cs="Courier New"/>
                <w:sz w:val="18"/>
                <w:szCs w:val="18"/>
              </w:rPr>
              <w:t>.com",</w:t>
            </w:r>
          </w:p>
          <w:p w14:paraId="28EAFB4E" w14:textId="44E4F484"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w:t>
            </w:r>
            <w:proofErr w:type="spellStart"/>
            <w:r>
              <w:rPr>
                <w:rFonts w:ascii="Courier New" w:eastAsia="Courier New" w:hAnsi="Courier New" w:cs="Courier New"/>
                <w:sz w:val="18"/>
                <w:szCs w:val="18"/>
              </w:rPr>
              <w:t>tenant_id</w:t>
            </w:r>
            <w:proofErr w:type="spellEnd"/>
            <w:r>
              <w:rPr>
                <w:rFonts w:ascii="Courier New" w:eastAsia="Courier New" w:hAnsi="Courier New" w:cs="Courier New"/>
                <w:sz w:val="18"/>
                <w:szCs w:val="18"/>
              </w:rPr>
              <w:t>": "prod-</w:t>
            </w:r>
            <w:proofErr w:type="spellStart"/>
            <w:r>
              <w:rPr>
                <w:rFonts w:ascii="Courier New" w:eastAsia="Courier New" w:hAnsi="Courier New" w:cs="Courier New"/>
                <w:sz w:val="18"/>
                <w:szCs w:val="18"/>
              </w:rPr>
              <w:t>aws</w:t>
            </w:r>
            <w:proofErr w:type="spellEnd"/>
            <w:r>
              <w:rPr>
                <w:rFonts w:ascii="Courier New" w:eastAsia="Courier New" w:hAnsi="Courier New" w:cs="Courier New"/>
                <w:sz w:val="18"/>
                <w:szCs w:val="18"/>
              </w:rPr>
              <w:t>",</w:t>
            </w:r>
          </w:p>
          <w:p w14:paraId="59B7A039" w14:textId="1AE191DE"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w:t>
            </w:r>
            <w:proofErr w:type="spellStart"/>
            <w:r>
              <w:rPr>
                <w:rFonts w:ascii="Courier New" w:eastAsia="Courier New" w:hAnsi="Courier New" w:cs="Courier New"/>
                <w:sz w:val="18"/>
                <w:szCs w:val="18"/>
              </w:rPr>
              <w:t>jwks_uri</w:t>
            </w:r>
            <w:proofErr w:type="spellEnd"/>
            <w:r>
              <w:rPr>
                <w:rFonts w:ascii="Courier New" w:eastAsia="Courier New" w:hAnsi="Courier New" w:cs="Courier New"/>
                <w:sz w:val="18"/>
                <w:szCs w:val="18"/>
              </w:rPr>
              <w:t>": "https://</w:t>
            </w:r>
            <w:r w:rsidR="00306E47">
              <w:rPr>
                <w:rFonts w:ascii="Courier New" w:eastAsia="Courier New" w:hAnsi="Courier New" w:cs="Courier New"/>
                <w:sz w:val="18"/>
                <w:szCs w:val="18"/>
              </w:rPr>
              <w:t>serviceprovider</w:t>
            </w:r>
            <w:r>
              <w:rPr>
                <w:rFonts w:ascii="Courier New" w:eastAsia="Courier New" w:hAnsi="Courier New" w:cs="Courier New"/>
                <w:sz w:val="18"/>
                <w:szCs w:val="18"/>
              </w:rPr>
              <w:t>.com/</w:t>
            </w:r>
            <w:proofErr w:type="spellStart"/>
            <w:r>
              <w:rPr>
                <w:rFonts w:ascii="Courier New" w:eastAsia="Courier New" w:hAnsi="Courier New" w:cs="Courier New"/>
                <w:sz w:val="18"/>
                <w:szCs w:val="18"/>
              </w:rPr>
              <w:t>fastfed</w:t>
            </w:r>
            <w:proofErr w:type="spellEnd"/>
            <w:r>
              <w:rPr>
                <w:rFonts w:ascii="Courier New" w:eastAsia="Courier New" w:hAnsi="Courier New" w:cs="Courier New"/>
                <w:sz w:val="18"/>
                <w:szCs w:val="18"/>
              </w:rPr>
              <w:t>/keys",</w:t>
            </w:r>
          </w:p>
          <w:p w14:paraId="748A9015" w14:textId="6783871A"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w:t>
            </w:r>
            <w:proofErr w:type="spellStart"/>
            <w:r>
              <w:rPr>
                <w:rFonts w:ascii="Courier New" w:eastAsia="Courier New" w:hAnsi="Courier New" w:cs="Courier New"/>
                <w:sz w:val="18"/>
                <w:szCs w:val="18"/>
              </w:rPr>
              <w:t>display_name</w:t>
            </w:r>
            <w:proofErr w:type="spellEnd"/>
            <w:r>
              <w:rPr>
                <w:rFonts w:ascii="Courier New" w:eastAsia="Courier New" w:hAnsi="Courier New" w:cs="Courier New"/>
                <w:sz w:val="18"/>
                <w:szCs w:val="18"/>
              </w:rPr>
              <w:t>": "</w:t>
            </w:r>
            <w:r w:rsidR="00306E47">
              <w:rPr>
                <w:rFonts w:ascii="Courier New" w:eastAsia="Courier New" w:hAnsi="Courier New" w:cs="Courier New"/>
                <w:sz w:val="18"/>
                <w:szCs w:val="18"/>
              </w:rPr>
              <w:t>Production AWS Service</w:t>
            </w:r>
            <w:r>
              <w:rPr>
                <w:rFonts w:ascii="Courier New" w:eastAsia="Courier New" w:hAnsi="Courier New" w:cs="Courier New"/>
                <w:sz w:val="18"/>
                <w:szCs w:val="18"/>
              </w:rPr>
              <w:t xml:space="preserve"> Provider",</w:t>
            </w:r>
          </w:p>
          <w:p w14:paraId="02C66C9E" w14:textId="77777777"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w:t>
            </w:r>
            <w:proofErr w:type="spellStart"/>
            <w:r>
              <w:rPr>
                <w:rFonts w:ascii="Courier New" w:eastAsia="Courier New" w:hAnsi="Courier New" w:cs="Courier New"/>
                <w:sz w:val="18"/>
                <w:szCs w:val="18"/>
              </w:rPr>
              <w:t>display_images</w:t>
            </w:r>
            <w:proofErr w:type="spellEnd"/>
            <w:r>
              <w:rPr>
                <w:rFonts w:ascii="Courier New" w:eastAsia="Courier New" w:hAnsi="Courier New" w:cs="Courier New"/>
                <w:sz w:val="18"/>
                <w:szCs w:val="18"/>
              </w:rPr>
              <w:t>": {</w:t>
            </w:r>
          </w:p>
          <w:p w14:paraId="1141ADF6" w14:textId="7D81D096"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w:t>
            </w:r>
            <w:proofErr w:type="spellStart"/>
            <w:r>
              <w:rPr>
                <w:rFonts w:ascii="Courier New" w:eastAsia="Courier New" w:hAnsi="Courier New" w:cs="Courier New"/>
                <w:sz w:val="18"/>
                <w:szCs w:val="18"/>
              </w:rPr>
              <w:t>logo_uri</w:t>
            </w:r>
            <w:proofErr w:type="spellEnd"/>
            <w:r>
              <w:rPr>
                <w:rFonts w:ascii="Courier New" w:eastAsia="Courier New" w:hAnsi="Courier New" w:cs="Courier New"/>
                <w:sz w:val="18"/>
                <w:szCs w:val="18"/>
              </w:rPr>
              <w:t>": "https://</w:t>
            </w:r>
            <w:r w:rsidR="00306E47">
              <w:rPr>
                <w:rFonts w:ascii="Courier New" w:eastAsia="Courier New" w:hAnsi="Courier New" w:cs="Courier New"/>
                <w:sz w:val="18"/>
                <w:szCs w:val="18"/>
              </w:rPr>
              <w:t>serviceprovider</w:t>
            </w:r>
            <w:r>
              <w:rPr>
                <w:rFonts w:ascii="Courier New" w:eastAsia="Courier New" w:hAnsi="Courier New" w:cs="Courier New"/>
                <w:sz w:val="18"/>
                <w:szCs w:val="18"/>
              </w:rPr>
              <w:t>.com/images/logo.png",</w:t>
            </w:r>
          </w:p>
          <w:p w14:paraId="1FBB7191" w14:textId="7BD38AD4"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proofErr w:type="spellStart"/>
            <w:r>
              <w:rPr>
                <w:rFonts w:ascii="Courier New" w:eastAsia="Courier New" w:hAnsi="Courier New" w:cs="Courier New"/>
                <w:sz w:val="18"/>
                <w:szCs w:val="18"/>
              </w:rPr>
              <w:t>icon_uri</w:t>
            </w:r>
            <w:proofErr w:type="spellEnd"/>
            <w:r>
              <w:rPr>
                <w:rFonts w:ascii="Courier New" w:eastAsia="Courier New" w:hAnsi="Courier New" w:cs="Courier New"/>
                <w:sz w:val="18"/>
                <w:szCs w:val="18"/>
              </w:rPr>
              <w:t>": "https://</w:t>
            </w:r>
            <w:r w:rsidR="00306E47">
              <w:rPr>
                <w:rFonts w:ascii="Courier New" w:eastAsia="Courier New" w:hAnsi="Courier New" w:cs="Courier New"/>
                <w:sz w:val="18"/>
                <w:szCs w:val="18"/>
              </w:rPr>
              <w:t>serviceprovider</w:t>
            </w:r>
            <w:r>
              <w:rPr>
                <w:rFonts w:ascii="Courier New" w:eastAsia="Courier New" w:hAnsi="Courier New" w:cs="Courier New"/>
                <w:sz w:val="18"/>
                <w:szCs w:val="18"/>
              </w:rPr>
              <w:t>.com/images/icon.png"</w:t>
            </w:r>
          </w:p>
          <w:p w14:paraId="75007ED2" w14:textId="77777777"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w:t>
            </w:r>
          </w:p>
          <w:p w14:paraId="2F0E3281" w14:textId="77777777"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"capabilities": {</w:t>
            </w:r>
          </w:p>
          <w:p w14:paraId="4EB44E36" w14:textId="77777777"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proofErr w:type="spellStart"/>
            <w:r>
              <w:rPr>
                <w:rFonts w:ascii="Courier New" w:eastAsia="Courier New" w:hAnsi="Courier New" w:cs="Courier New"/>
                <w:sz w:val="18"/>
                <w:szCs w:val="18"/>
              </w:rPr>
              <w:t>authentication_profiles</w:t>
            </w:r>
            <w:proofErr w:type="spellEnd"/>
            <w:r>
              <w:rPr>
                <w:rFonts w:ascii="Courier New" w:eastAsia="Courier New" w:hAnsi="Courier New" w:cs="Courier New"/>
                <w:sz w:val="18"/>
                <w:szCs w:val="18"/>
              </w:rPr>
              <w:t>": [</w:t>
            </w:r>
          </w:p>
          <w:p w14:paraId="7629552A" w14:textId="41B2F9BC"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proofErr w:type="gramStart"/>
            <w:r>
              <w:rPr>
                <w:rFonts w:ascii="Courier New" w:eastAsia="Courier New" w:hAnsi="Courier New" w:cs="Courier New"/>
                <w:sz w:val="18"/>
                <w:szCs w:val="18"/>
              </w:rPr>
              <w:t>urn:ietf</w:t>
            </w:r>
            <w:proofErr w:type="gramEnd"/>
            <w:r>
              <w:rPr>
                <w:rFonts w:ascii="Courier New" w:eastAsia="Courier New" w:hAnsi="Courier New" w:cs="Courier New"/>
                <w:sz w:val="18"/>
                <w:szCs w:val="18"/>
              </w:rPr>
              <w:t>:params:fastfed:1.0:authentication:</w:t>
            </w:r>
            <w:del w:id="92" w:author="Brian Rose" w:date="2019-09-13T12:31:00Z">
              <w:r w:rsidR="00341945" w:rsidDel="00CD505A">
                <w:rPr>
                  <w:rFonts w:ascii="Courier New" w:eastAsia="Courier New" w:hAnsi="Courier New" w:cs="Courier New"/>
                  <w:sz w:val="18"/>
                  <w:szCs w:val="18"/>
                </w:rPr>
                <w:delText>OAuth2</w:delText>
              </w:r>
            </w:del>
            <w:ins w:id="93" w:author="Brian Rose" w:date="2019-09-13T12:31:00Z">
              <w:r w:rsidR="00CD505A">
                <w:rPr>
                  <w:rFonts w:ascii="Courier New" w:eastAsia="Courier New" w:hAnsi="Courier New" w:cs="Courier New"/>
                  <w:sz w:val="18"/>
                  <w:szCs w:val="18"/>
                </w:rPr>
                <w:t>OAuth</w:t>
              </w:r>
            </w:ins>
            <w:ins w:id="94" w:author="Brian Rose" w:date="2019-09-13T12:32:00Z">
              <w:r w:rsidR="00CD505A">
                <w:rPr>
                  <w:rFonts w:ascii="Courier New" w:eastAsia="Courier New" w:hAnsi="Courier New" w:cs="Courier New"/>
                  <w:sz w:val="18"/>
                  <w:szCs w:val="18"/>
                </w:rPr>
                <w:t>2</w:t>
              </w:r>
            </w:ins>
            <w:r>
              <w:rPr>
                <w:rFonts w:ascii="Courier New" w:eastAsia="Courier New" w:hAnsi="Courier New" w:cs="Courier New"/>
                <w:sz w:val="18"/>
                <w:szCs w:val="18"/>
              </w:rPr>
              <w:t>:</w:t>
            </w:r>
            <w:del w:id="95" w:author="Brian Rose" w:date="2019-09-20T11:25:00Z">
              <w:r w:rsidDel="00A40371">
                <w:rPr>
                  <w:rFonts w:ascii="Courier New" w:eastAsia="Courier New" w:hAnsi="Courier New" w:cs="Courier New"/>
                  <w:sz w:val="18"/>
                  <w:szCs w:val="18"/>
                </w:rPr>
                <w:delText>Basic</w:delText>
              </w:r>
            </w:del>
            <w:ins w:id="96" w:author="Brian Rose" w:date="2019-09-20T11:25:00Z">
              <w:r w:rsidR="00A40371">
                <w:rPr>
                  <w:rFonts w:ascii="Courier New" w:eastAsia="Courier New" w:hAnsi="Courier New" w:cs="Courier New"/>
                  <w:sz w:val="18"/>
                  <w:szCs w:val="18"/>
                </w:rPr>
                <w:t>ClientCredentials</w:t>
              </w:r>
            </w:ins>
            <w:r>
              <w:rPr>
                <w:rFonts w:ascii="Courier New" w:eastAsia="Courier New" w:hAnsi="Courier New" w:cs="Courier New"/>
                <w:sz w:val="18"/>
                <w:szCs w:val="18"/>
              </w:rPr>
              <w:t>",</w:t>
            </w:r>
          </w:p>
          <w:p w14:paraId="2AB52D83" w14:textId="77777777"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w:t>
            </w:r>
          </w:p>
          <w:p w14:paraId="039FBACF" w14:textId="77777777"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proofErr w:type="spellStart"/>
            <w:r>
              <w:rPr>
                <w:rFonts w:ascii="Courier New" w:eastAsia="Courier New" w:hAnsi="Courier New" w:cs="Courier New"/>
                <w:sz w:val="18"/>
                <w:szCs w:val="18"/>
              </w:rPr>
              <w:t>provisioning_profiles</w:t>
            </w:r>
            <w:proofErr w:type="spellEnd"/>
            <w:proofErr w:type="gramStart"/>
            <w:r>
              <w:rPr>
                <w:rFonts w:ascii="Courier New" w:eastAsia="Courier New" w:hAnsi="Courier New" w:cs="Courier New"/>
                <w:sz w:val="18"/>
                <w:szCs w:val="18"/>
              </w:rPr>
              <w:t>":[</w:t>
            </w:r>
            <w:proofErr w:type="gramEnd"/>
          </w:p>
          <w:p w14:paraId="21CE3DDD" w14:textId="77777777"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proofErr w:type="gramStart"/>
            <w:r>
              <w:rPr>
                <w:rFonts w:ascii="Courier New" w:eastAsia="Courier New" w:hAnsi="Courier New" w:cs="Courier New"/>
                <w:sz w:val="18"/>
                <w:szCs w:val="18"/>
              </w:rPr>
              <w:t>urn:ietf</w:t>
            </w:r>
            <w:proofErr w:type="gramEnd"/>
            <w:r>
              <w:rPr>
                <w:rFonts w:ascii="Courier New" w:eastAsia="Courier New" w:hAnsi="Courier New" w:cs="Courier New"/>
                <w:sz w:val="18"/>
                <w:szCs w:val="18"/>
              </w:rPr>
              <w:t>:params:fastfed:1.0:provisioning:SCIM:FullLifeCycle"</w:t>
            </w:r>
          </w:p>
          <w:p w14:paraId="002816A3" w14:textId="77777777"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w:t>
            </w:r>
          </w:p>
          <w:p w14:paraId="1CF92C68" w14:textId="77777777"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"schemas": [</w:t>
            </w:r>
          </w:p>
          <w:p w14:paraId="1E29464F" w14:textId="77777777"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proofErr w:type="gramStart"/>
            <w:r>
              <w:rPr>
                <w:rFonts w:ascii="Courier New" w:eastAsia="Courier New" w:hAnsi="Courier New" w:cs="Courier New"/>
                <w:sz w:val="18"/>
                <w:szCs w:val="18"/>
              </w:rPr>
              <w:t>urn:ietf</w:t>
            </w:r>
            <w:proofErr w:type="gramEnd"/>
            <w:r>
              <w:rPr>
                <w:rFonts w:ascii="Courier New" w:eastAsia="Courier New" w:hAnsi="Courier New" w:cs="Courier New"/>
                <w:sz w:val="18"/>
                <w:szCs w:val="18"/>
              </w:rPr>
              <w:t>:params:scim:schemas:core:2.0:User"</w:t>
            </w:r>
          </w:p>
          <w:p w14:paraId="307B133A" w14:textId="77777777"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w:t>
            </w:r>
          </w:p>
          <w:p w14:paraId="7C9D5954" w14:textId="77777777"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proofErr w:type="spellStart"/>
            <w:r>
              <w:rPr>
                <w:rFonts w:ascii="Courier New" w:eastAsia="Courier New" w:hAnsi="Courier New" w:cs="Courier New"/>
                <w:sz w:val="18"/>
                <w:szCs w:val="18"/>
              </w:rPr>
              <w:t>handshake_signing_alg</w:t>
            </w:r>
            <w:proofErr w:type="spellEnd"/>
            <w:r>
              <w:rPr>
                <w:rFonts w:ascii="Courier New" w:eastAsia="Courier New" w:hAnsi="Courier New" w:cs="Courier New"/>
                <w:sz w:val="18"/>
                <w:szCs w:val="18"/>
              </w:rPr>
              <w:t>": [</w:t>
            </w:r>
          </w:p>
          <w:p w14:paraId="3B78F3BC" w14:textId="77777777"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"RS256"</w:t>
            </w:r>
          </w:p>
          <w:p w14:paraId="2A2B55D4" w14:textId="77777777"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w:t>
            </w:r>
          </w:p>
          <w:p w14:paraId="5B887A62" w14:textId="77777777"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w:t>
            </w:r>
          </w:p>
          <w:p w14:paraId="1DCBEFAC" w14:textId="28C260FE"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proofErr w:type="spellStart"/>
            <w:r>
              <w:rPr>
                <w:rFonts w:ascii="Courier New" w:eastAsia="Courier New" w:hAnsi="Courier New" w:cs="Courier New"/>
                <w:sz w:val="18"/>
                <w:szCs w:val="18"/>
              </w:rPr>
              <w:t>fastfed_handshake_start_url</w:t>
            </w:r>
            <w:proofErr w:type="spellEnd"/>
            <w:r>
              <w:rPr>
                <w:rFonts w:ascii="Courier New" w:eastAsia="Courier New" w:hAnsi="Courier New" w:cs="Courier New"/>
                <w:sz w:val="18"/>
                <w:szCs w:val="18"/>
              </w:rPr>
              <w:t>":</w:t>
            </w:r>
          </w:p>
          <w:p w14:paraId="33B66CCE" w14:textId="3E4123F2"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"https://prod-aws.</w:t>
            </w:r>
            <w:r w:rsidR="00306E47">
              <w:rPr>
                <w:rFonts w:ascii="Courier New" w:eastAsia="Courier New" w:hAnsi="Courier New" w:cs="Courier New"/>
                <w:sz w:val="18"/>
                <w:szCs w:val="18"/>
              </w:rPr>
              <w:t>serviceprovider</w:t>
            </w:r>
            <w:r>
              <w:rPr>
                <w:rFonts w:ascii="Courier New" w:eastAsia="Courier New" w:hAnsi="Courier New" w:cs="Courier New"/>
                <w:sz w:val="18"/>
                <w:szCs w:val="18"/>
              </w:rPr>
              <w:t>.com/</w:t>
            </w:r>
            <w:proofErr w:type="spellStart"/>
            <w:r>
              <w:rPr>
                <w:rFonts w:ascii="Courier New" w:eastAsia="Courier New" w:hAnsi="Courier New" w:cs="Courier New"/>
                <w:sz w:val="18"/>
                <w:szCs w:val="18"/>
              </w:rPr>
              <w:t>fastfed</w:t>
            </w:r>
            <w:proofErr w:type="spellEnd"/>
            <w:r>
              <w:rPr>
                <w:rFonts w:ascii="Courier New" w:eastAsia="Courier New" w:hAnsi="Courier New" w:cs="Courier New"/>
                <w:sz w:val="18"/>
                <w:szCs w:val="18"/>
              </w:rPr>
              <w:t>/</w:t>
            </w:r>
            <w:proofErr w:type="spellStart"/>
            <w:r>
              <w:rPr>
                <w:rFonts w:ascii="Courier New" w:eastAsia="Courier New" w:hAnsi="Courier New" w:cs="Courier New"/>
                <w:sz w:val="18"/>
                <w:szCs w:val="18"/>
              </w:rPr>
              <w:t>iga</w:t>
            </w:r>
            <w:proofErr w:type="spellEnd"/>
            <w:r>
              <w:rPr>
                <w:rFonts w:ascii="Courier New" w:eastAsia="Courier New" w:hAnsi="Courier New" w:cs="Courier New"/>
                <w:sz w:val="18"/>
                <w:szCs w:val="18"/>
              </w:rPr>
              <w:t>/start",</w:t>
            </w:r>
          </w:p>
          <w:p w14:paraId="7878F413" w14:textId="77777777" w:rsidR="00CF59DC" w:rsidRDefault="00CF59DC" w:rsidP="00CF59DC">
            <w:pPr>
              <w:widowControl w:val="0"/>
              <w:pBdr>
                <w:top w:val="nil"/>
                <w:left w:val="nil"/>
                <w:bottom w:val="nil"/>
                <w:right w:val="nil"/>
                <w:between w:val="nil"/>
              </w:pBdr>
              <w:spacing w:line="240" w:lineRule="auto"/>
              <w:rPr>
                <w:rFonts w:ascii="Courier New" w:eastAsia="Courier New" w:hAnsi="Courier New" w:cs="Courier New"/>
                <w:sz w:val="18"/>
                <w:szCs w:val="18"/>
              </w:rPr>
            </w:pPr>
            <w:r>
              <w:rPr>
                <w:rFonts w:ascii="Courier New" w:eastAsia="Courier New" w:hAnsi="Courier New" w:cs="Courier New"/>
                <w:sz w:val="20"/>
                <w:szCs w:val="20"/>
              </w:rPr>
              <w:t xml:space="preserve"> }</w:t>
            </w:r>
            <w:r>
              <w:rPr>
                <w:rFonts w:ascii="Courier New" w:eastAsia="Courier New" w:hAnsi="Courier New" w:cs="Courier New"/>
                <w:sz w:val="18"/>
                <w:szCs w:val="18"/>
              </w:rPr>
              <w:t xml:space="preserve">  </w:t>
            </w:r>
          </w:p>
          <w:p w14:paraId="5338638E" w14:textId="77777777" w:rsidR="00CF59DC" w:rsidRPr="00E728A8" w:rsidRDefault="00CF59DC" w:rsidP="00CF59DC">
            <w:pPr>
              <w:widowControl w:val="0"/>
              <w:pBdr>
                <w:top w:val="nil"/>
                <w:left w:val="nil"/>
                <w:bottom w:val="nil"/>
                <w:right w:val="nil"/>
                <w:between w:val="nil"/>
              </w:pBdr>
              <w:spacing w:line="240" w:lineRule="auto"/>
              <w:rPr>
                <w:rFonts w:ascii="Courier New" w:eastAsia="Courier New" w:hAnsi="Courier New" w:cs="Courier New"/>
                <w:sz w:val="20"/>
                <w:szCs w:val="20"/>
              </w:rPr>
            </w:pPr>
            <w:r>
              <w:rPr>
                <w:rFonts w:ascii="Courier New" w:eastAsia="Courier New" w:hAnsi="Courier New" w:cs="Courier New"/>
                <w:sz w:val="18"/>
                <w:szCs w:val="18"/>
              </w:rPr>
              <w:lastRenderedPageBreak/>
              <w:t>}</w:t>
            </w:r>
          </w:p>
          <w:p w14:paraId="4FF8531F" w14:textId="1E5BC812" w:rsidR="00E55003" w:rsidRPr="0004025D" w:rsidRDefault="00E55003" w:rsidP="00B275E1">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p>
        </w:tc>
      </w:tr>
    </w:tbl>
    <w:p w14:paraId="18481E58" w14:textId="77777777" w:rsidR="00E55003" w:rsidRDefault="00E55003"/>
    <w:p w14:paraId="6300FDBE" w14:textId="396C2540" w:rsidR="002C1C1A" w:rsidRDefault="002C1C1A">
      <w:pPr>
        <w:rPr>
          <w:ins w:id="97" w:author="Brian Rose" w:date="2019-09-16T13:23:00Z"/>
        </w:rPr>
      </w:pPr>
    </w:p>
    <w:p w14:paraId="44BEA571" w14:textId="177EF5AC" w:rsidR="00A37639" w:rsidRDefault="00A37639" w:rsidP="00A37639">
      <w:pPr>
        <w:rPr>
          <w:ins w:id="98" w:author="Brian Rose" w:date="2019-09-16T13:23:00Z"/>
        </w:rPr>
      </w:pPr>
      <w:ins w:id="99" w:author="Brian Rose" w:date="2019-09-16T13:23:00Z">
        <w:r>
          <w:t xml:space="preserve">If </w:t>
        </w:r>
        <w:proofErr w:type="spellStart"/>
        <w:r>
          <w:t>WebFinger</w:t>
        </w:r>
        <w:proofErr w:type="spellEnd"/>
        <w:r>
          <w:t xml:space="preserve"> does not return any information or discovery is not enabled (or </w:t>
        </w:r>
      </w:ins>
      <w:ins w:id="100" w:author="Brian Rose" w:date="2019-09-16T13:38:00Z">
        <w:r w:rsidR="005E1CE4">
          <w:t xml:space="preserve">kept </w:t>
        </w:r>
      </w:ins>
      <w:ins w:id="101" w:author="Brian Rose" w:date="2019-09-16T13:23:00Z">
        <w:r>
          <w:t xml:space="preserve">current), Alice is still able to enter the </w:t>
        </w:r>
        <w:proofErr w:type="spellStart"/>
        <w:r>
          <w:t>FastFed</w:t>
        </w:r>
        <w:proofErr w:type="spellEnd"/>
        <w:r>
          <w:t xml:space="preserve"> metadata endpoint </w:t>
        </w:r>
        <w:proofErr w:type="spellStart"/>
        <w:r>
          <w:t>url</w:t>
        </w:r>
        <w:proofErr w:type="spellEnd"/>
        <w:r>
          <w:t xml:space="preserve"> manually. </w:t>
        </w:r>
      </w:ins>
    </w:p>
    <w:p w14:paraId="306118D0" w14:textId="1A18A9FB" w:rsidR="00A37639" w:rsidDel="00A37639" w:rsidRDefault="00A37639">
      <w:pPr>
        <w:rPr>
          <w:del w:id="102" w:author="Brian Rose" w:date="2019-09-16T13:23:00Z"/>
          <w:moveFrom w:id="103" w:author="Brian Rose" w:date="2019-09-16T10:59:00Z"/>
        </w:rPr>
      </w:pPr>
      <w:moveFromRangeStart w:id="104" w:author="Brian Rose" w:date="2019-09-16T10:59:00Z" w:name="move19523957"/>
    </w:p>
    <w:p w14:paraId="672BD153" w14:textId="1AAAFB17" w:rsidR="00E55003" w:rsidDel="00A37639" w:rsidRDefault="00E55003">
      <w:pPr>
        <w:rPr>
          <w:del w:id="105" w:author="Brian Rose" w:date="2019-09-16T13:23:00Z"/>
          <w:moveFrom w:id="106" w:author="Brian Rose" w:date="2019-09-16T10:59:00Z"/>
        </w:rPr>
      </w:pPr>
      <w:moveFrom w:id="107" w:author="Brian Rose" w:date="2019-09-16T10:59:00Z">
        <w:del w:id="108" w:author="Brian Rose" w:date="2019-09-16T13:23:00Z">
          <w:r w:rsidRPr="00E45F34" w:rsidDel="00A37639">
            <w:rPr>
              <w:highlight w:val="yellow"/>
            </w:rPr>
            <w:delText>Should the FastFed metadata be combined?  Or should there be separate for each provider with a well-defined standard for endpoin</w:delText>
          </w:r>
          <w:r w:rsidR="004F46DF" w:rsidRPr="00E45F34" w:rsidDel="00A37639">
            <w:rPr>
              <w:highlight w:val="yellow"/>
            </w:rPr>
            <w:delText>ts.  It seems to me since the WebFinger discovered “href” could be completely different for the IdP vs the GP, combin</w:delText>
          </w:r>
          <w:r w:rsidR="004F46DF" w:rsidRPr="002020DF" w:rsidDel="00A37639">
            <w:rPr>
              <w:highlight w:val="yellow"/>
            </w:rPr>
            <w:delText xml:space="preserve">ing them doesn’t make sense as they could be associated with completely different </w:delText>
          </w:r>
          <w:r w:rsidR="002020DF" w:rsidRPr="002020DF" w:rsidDel="00A37639">
            <w:rPr>
              <w:highlight w:val="yellow"/>
            </w:rPr>
            <w:delText>domains, etc</w:delText>
          </w:r>
        </w:del>
      </w:moveFrom>
    </w:p>
    <w:p w14:paraId="024D8D83" w14:textId="2E5825ED" w:rsidR="00E55003" w:rsidDel="004E0683" w:rsidRDefault="00E55003">
      <w:pPr>
        <w:rPr>
          <w:moveFrom w:id="109" w:author="Brian Rose" w:date="2019-09-16T10:59:00Z"/>
        </w:rPr>
      </w:pPr>
    </w:p>
    <w:moveFromRangeEnd w:id="104"/>
    <w:p w14:paraId="49415449" w14:textId="2BB692D2" w:rsidR="00240B5A" w:rsidRDefault="00E45F34" w:rsidP="00E45F34">
      <w:pPr>
        <w:pStyle w:val="Title"/>
        <w:rPr>
          <w:rFonts w:eastAsia="Times New Roman"/>
        </w:rPr>
      </w:pPr>
      <w:r>
        <w:rPr>
          <w:rFonts w:eastAsia="Times New Roman"/>
        </w:rPr>
        <w:t>Step 4</w:t>
      </w:r>
    </w:p>
    <w:p w14:paraId="162B3D30" w14:textId="13D70513" w:rsidR="00E45F34" w:rsidRDefault="00E45F34" w:rsidP="00E45F34"/>
    <w:p w14:paraId="3AEA6AF1" w14:textId="7B4DA290" w:rsidR="00E45F34" w:rsidRDefault="00E45F34" w:rsidP="00E45F34">
      <w:r>
        <w:t>The GP looks up the “</w:t>
      </w:r>
      <w:proofErr w:type="spellStart"/>
      <w:r>
        <w:t>fastfed_handshake_start_url</w:t>
      </w:r>
      <w:proofErr w:type="spellEnd"/>
      <w:r>
        <w:t xml:space="preserve">” in the </w:t>
      </w:r>
      <w:proofErr w:type="spellStart"/>
      <w:r>
        <w:t>FastFed</w:t>
      </w:r>
      <w:proofErr w:type="spellEnd"/>
      <w:r>
        <w:t xml:space="preserve"> metadata and opens a new tab </w:t>
      </w:r>
      <w:r w:rsidR="00306E47">
        <w:t xml:space="preserve">for Alice </w:t>
      </w:r>
      <w:r>
        <w:t>with that URL</w:t>
      </w:r>
      <w:r w:rsidR="00306E47">
        <w:t xml:space="preserve"> and additional information on the </w:t>
      </w:r>
      <w:proofErr w:type="spellStart"/>
      <w:r w:rsidR="00306E47">
        <w:t>querystring</w:t>
      </w:r>
      <w:proofErr w:type="spellEnd"/>
      <w:r>
        <w:t xml:space="preserve">. </w:t>
      </w:r>
      <w:r w:rsidR="00306E47">
        <w:t xml:space="preserve">This is exactly how </w:t>
      </w:r>
      <w:proofErr w:type="spellStart"/>
      <w:r w:rsidR="00306E47">
        <w:t>FastFed</w:t>
      </w:r>
      <w:proofErr w:type="spellEnd"/>
      <w:r w:rsidR="00306E47">
        <w:t xml:space="preserve"> handles this step during the SSO/</w:t>
      </w:r>
      <w:proofErr w:type="spellStart"/>
      <w:r w:rsidR="00306E47">
        <w:t>Idp</w:t>
      </w:r>
      <w:proofErr w:type="spellEnd"/>
      <w:r w:rsidR="00306E47">
        <w:t xml:space="preserve"> setup.  If SSO is being used, Alice logs in using her </w:t>
      </w:r>
      <w:proofErr w:type="spellStart"/>
      <w:r w:rsidR="00306E47">
        <w:t>IdP</w:t>
      </w:r>
      <w:proofErr w:type="spellEnd"/>
      <w:r w:rsidR="00306E47">
        <w:t xml:space="preserve">.  Otherwise, she logs in to the SP using its existing login mechanism. </w:t>
      </w:r>
    </w:p>
    <w:tbl>
      <w:tblPr>
        <w:tblW w:w="9630" w:type="dxa"/>
        <w:tblBorders>
          <w:top w:val="nil"/>
          <w:left w:val="nil"/>
          <w:bottom w:val="nil"/>
          <w:right w:val="nil"/>
          <w:insideH w:val="nil"/>
          <w:insideV w:val="nil"/>
        </w:tblBorders>
        <w:shd w:val="clear" w:color="auto" w:fill="DEEAF6" w:themeFill="accent5" w:themeFillTint="33"/>
        <w:tblLayout w:type="fixed"/>
        <w:tblLook w:val="0600" w:firstRow="0" w:lastRow="0" w:firstColumn="0" w:lastColumn="0" w:noHBand="1" w:noVBand="1"/>
        <w:tblPrChange w:id="110" w:author="Brian Rose" w:date="2019-09-16T13:38:00Z">
          <w:tblPr>
            <w:tblW w:w="9630" w:type="dxa"/>
            <w:tblBorders>
              <w:top w:val="nil"/>
              <w:left w:val="nil"/>
              <w:bottom w:val="nil"/>
              <w:right w:val="nil"/>
              <w:insideH w:val="nil"/>
              <w:insideV w:val="nil"/>
            </w:tblBorders>
            <w:shd w:val="clear" w:color="auto" w:fill="DEEAF6" w:themeFill="accent5" w:themeFillTint="33"/>
            <w:tblLayout w:type="fixed"/>
            <w:tblLook w:val="0600" w:firstRow="0" w:lastRow="0" w:firstColumn="0" w:lastColumn="0" w:noHBand="1" w:noVBand="1"/>
          </w:tblPr>
        </w:tblPrChange>
      </w:tblPr>
      <w:tblGrid>
        <w:gridCol w:w="9630"/>
        <w:tblGridChange w:id="111">
          <w:tblGrid>
            <w:gridCol w:w="9630"/>
          </w:tblGrid>
        </w:tblGridChange>
      </w:tblGrid>
      <w:tr w:rsidR="00306E47" w:rsidRPr="0004025D" w14:paraId="0FCD6B37" w14:textId="77777777" w:rsidTr="005E1CE4">
        <w:trPr>
          <w:trHeight w:val="20"/>
          <w:trPrChange w:id="112" w:author="Brian Rose" w:date="2019-09-16T13:38:00Z">
            <w:trPr>
              <w:trHeight w:val="1478"/>
            </w:trPr>
          </w:trPrChange>
        </w:trPr>
        <w:tc>
          <w:tcPr>
            <w:tcW w:w="9630" w:type="dxa"/>
            <w:tcBorders>
              <w:top w:val="single" w:sz="8" w:space="0" w:color="000000"/>
              <w:left w:val="single" w:sz="8" w:space="0" w:color="000000"/>
              <w:bottom w:val="single" w:sz="8" w:space="0" w:color="000000"/>
              <w:right w:val="single" w:sz="8" w:space="0" w:color="000000"/>
            </w:tcBorders>
            <w:shd w:val="clear" w:color="auto" w:fill="DEEAF6" w:themeFill="accent5" w:themeFillTint="33"/>
            <w:tcMar>
              <w:top w:w="100" w:type="dxa"/>
              <w:left w:w="100" w:type="dxa"/>
              <w:bottom w:w="100" w:type="dxa"/>
              <w:right w:w="100" w:type="dxa"/>
            </w:tcMar>
            <w:tcPrChange w:id="113" w:author="Brian Rose" w:date="2019-09-16T13:38:00Z">
              <w:tcPr>
                <w:tcW w:w="9630" w:type="dxa"/>
                <w:tcBorders>
                  <w:top w:val="single" w:sz="8" w:space="0" w:color="000000"/>
                  <w:left w:val="single" w:sz="8" w:space="0" w:color="000000"/>
                  <w:bottom w:val="single" w:sz="8" w:space="0" w:color="000000"/>
                  <w:right w:val="single" w:sz="8" w:space="0" w:color="000000"/>
                </w:tcBorders>
                <w:shd w:val="clear" w:color="auto" w:fill="DEEAF6" w:themeFill="accent5" w:themeFillTint="33"/>
                <w:tcMar>
                  <w:top w:w="100" w:type="dxa"/>
                  <w:left w:w="100" w:type="dxa"/>
                  <w:bottom w:w="100" w:type="dxa"/>
                  <w:right w:w="100" w:type="dxa"/>
                </w:tcMar>
              </w:tcPr>
            </w:tcPrChange>
          </w:tcPr>
          <w:p w14:paraId="7B368246" w14:textId="77777777" w:rsidR="00306E47" w:rsidRDefault="00306E47" w:rsidP="00306E47">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HTTP/1.1 302 Found</w:t>
            </w:r>
          </w:p>
          <w:p w14:paraId="7530AF16" w14:textId="3B30A273" w:rsidR="00306E47" w:rsidRDefault="00306E47" w:rsidP="00306E47">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Location: https://prod-aws.serviceprovider.com/fastfed/iga/start?</w:t>
            </w:r>
          </w:p>
          <w:p w14:paraId="67B9E257" w14:textId="77777777" w:rsidR="00306E47" w:rsidRDefault="00306E47" w:rsidP="00306E47">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expiration=</w:t>
            </w:r>
            <w:r>
              <w:t xml:space="preserve"> </w:t>
            </w:r>
            <w:r>
              <w:rPr>
                <w:rFonts w:ascii="Courier New" w:eastAsia="Courier New" w:hAnsi="Courier New" w:cs="Courier New"/>
                <w:sz w:val="18"/>
                <w:szCs w:val="18"/>
              </w:rPr>
              <w:t>1547414843</w:t>
            </w:r>
          </w:p>
          <w:p w14:paraId="612D0D7A" w14:textId="331253F4" w:rsidR="00306E47" w:rsidRDefault="00306E47" w:rsidP="00306E47">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&amp;</w:t>
            </w:r>
            <w:proofErr w:type="spellStart"/>
            <w:r>
              <w:rPr>
                <w:rFonts w:ascii="Courier New" w:eastAsia="Courier New" w:hAnsi="Courier New" w:cs="Courier New"/>
                <w:sz w:val="18"/>
                <w:szCs w:val="18"/>
              </w:rPr>
              <w:t>metadata_uri</w:t>
            </w:r>
            <w:proofErr w:type="spellEnd"/>
            <w:r>
              <w:rPr>
                <w:rFonts w:ascii="Courier New" w:eastAsia="Courier New" w:hAnsi="Courier New" w:cs="Courier New"/>
                <w:sz w:val="18"/>
                <w:szCs w:val="18"/>
              </w:rPr>
              <w:t>=</w:t>
            </w:r>
          </w:p>
          <w:p w14:paraId="186AF46A" w14:textId="0149C5B2" w:rsidR="00306E47" w:rsidRPr="00E45F34" w:rsidRDefault="00306E47" w:rsidP="00306E47">
            <w:r>
              <w:rPr>
                <w:rFonts w:ascii="Courier New" w:eastAsia="Courier New" w:hAnsi="Courier New" w:cs="Courier New"/>
                <w:sz w:val="18"/>
                <w:szCs w:val="18"/>
              </w:rPr>
              <w:t xml:space="preserve">    </w:t>
            </w:r>
            <w:r>
              <w:rPr>
                <w:rFonts w:ascii="Courier New" w:eastAsia="Courier New" w:hAnsi="Courier New" w:cs="Courier New"/>
                <w:sz w:val="18"/>
                <w:szCs w:val="18"/>
              </w:rPr>
              <w:tab/>
              <w:t>https%3A%2F%2Fwww.governance.com%2Ffastfed%2Fprovider-metadata</w:t>
            </w:r>
          </w:p>
          <w:p w14:paraId="2761452D" w14:textId="77777777" w:rsidR="00306E47" w:rsidRPr="0004025D" w:rsidRDefault="00306E47" w:rsidP="00B275E1">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p>
          <w:p w14:paraId="59A7A763" w14:textId="77777777" w:rsidR="00306E47" w:rsidRPr="0004025D" w:rsidRDefault="00306E47" w:rsidP="00B275E1">
            <w:pPr>
              <w:widowControl w:val="0"/>
              <w:pBdr>
                <w:top w:val="nil"/>
                <w:left w:val="nil"/>
                <w:bottom w:val="nil"/>
                <w:right w:val="nil"/>
                <w:between w:val="nil"/>
              </w:pBdr>
              <w:spacing w:after="0" w:line="276" w:lineRule="auto"/>
              <w:rPr>
                <w:rFonts w:ascii="Courier New" w:eastAsia="Courier New" w:hAnsi="Courier New" w:cs="Courier New"/>
                <w:sz w:val="18"/>
                <w:szCs w:val="18"/>
                <w:lang w:val="en"/>
              </w:rPr>
            </w:pPr>
          </w:p>
        </w:tc>
      </w:tr>
    </w:tbl>
    <w:p w14:paraId="6D91C508" w14:textId="0C40BF04" w:rsidR="00306E47" w:rsidRDefault="00306E47" w:rsidP="00E45F34"/>
    <w:p w14:paraId="452DA18D" w14:textId="655FAB10" w:rsidR="00306E47" w:rsidRDefault="00306E47" w:rsidP="00306E47">
      <w:pPr>
        <w:pStyle w:val="Title"/>
        <w:rPr>
          <w:ins w:id="114" w:author="Brian Rose" w:date="2019-09-16T13:24:00Z"/>
          <w:rFonts w:eastAsia="Times New Roman"/>
        </w:rPr>
      </w:pPr>
      <w:r>
        <w:rPr>
          <w:rFonts w:eastAsia="Times New Roman"/>
        </w:rPr>
        <w:lastRenderedPageBreak/>
        <w:t>Step 5</w:t>
      </w:r>
    </w:p>
    <w:p w14:paraId="22326240" w14:textId="77777777" w:rsidR="00A37639" w:rsidRPr="00A37639" w:rsidRDefault="00A37639">
      <w:pPr>
        <w:rPr>
          <w:rPrChange w:id="115" w:author="Brian Rose" w:date="2019-09-16T13:24:00Z">
            <w:rPr>
              <w:rFonts w:eastAsia="Times New Roman"/>
            </w:rPr>
          </w:rPrChange>
        </w:rPr>
        <w:pPrChange w:id="116" w:author="Brian Rose" w:date="2019-09-16T13:24:00Z">
          <w:pPr>
            <w:pStyle w:val="Title"/>
          </w:pPr>
        </w:pPrChange>
      </w:pPr>
    </w:p>
    <w:p w14:paraId="79AE0A71" w14:textId="01EFF823" w:rsidR="00306E47" w:rsidRDefault="00306E47" w:rsidP="00306E47">
      <w:pPr>
        <w:rPr>
          <w:ins w:id="117" w:author="Brian Rose" w:date="2019-09-16T13:24:00Z"/>
        </w:rPr>
      </w:pPr>
      <w:r>
        <w:t xml:space="preserve">Alice is still </w:t>
      </w:r>
      <w:r w:rsidR="00153B25">
        <w:t>excited but</w:t>
      </w:r>
      <w:r>
        <w:t xml:space="preserve"> pauses to take a restroom break before moving on.  Six minutes and 34 seconds later, Alice returns to her desk.  It is possible she also stopped for a glass of water.  Now that she is back, unbeknownst to her, the </w:t>
      </w:r>
      <w:proofErr w:type="spellStart"/>
      <w:r>
        <w:t>FastFed</w:t>
      </w:r>
      <w:proofErr w:type="spellEnd"/>
      <w:r>
        <w:t xml:space="preserve"> process has continued.  Using the information specified on the </w:t>
      </w:r>
      <w:proofErr w:type="spellStart"/>
      <w:r>
        <w:t>querystring</w:t>
      </w:r>
      <w:proofErr w:type="spellEnd"/>
      <w:r>
        <w:t xml:space="preserve">, the </w:t>
      </w:r>
      <w:r w:rsidR="00153B25">
        <w:t>SP has called to the GP using the “</w:t>
      </w:r>
      <w:proofErr w:type="spellStart"/>
      <w:r w:rsidR="00153B25">
        <w:t>metadata_uri</w:t>
      </w:r>
      <w:proofErr w:type="spellEnd"/>
      <w:r w:rsidR="00153B25">
        <w:t xml:space="preserve">” and retrieves the GP’s metadata.  </w:t>
      </w:r>
    </w:p>
    <w:p w14:paraId="6E0F03BF" w14:textId="77777777" w:rsidR="00A37639" w:rsidRDefault="00A37639" w:rsidP="00306E47"/>
    <w:tbl>
      <w:tblPr>
        <w:tblW w:w="8895" w:type="dxa"/>
        <w:tblBorders>
          <w:top w:val="nil"/>
          <w:left w:val="nil"/>
          <w:bottom w:val="nil"/>
          <w:right w:val="nil"/>
          <w:insideH w:val="nil"/>
          <w:insideV w:val="nil"/>
        </w:tblBorders>
        <w:tblLayout w:type="fixed"/>
        <w:tblLook w:val="0600" w:firstRow="0" w:lastRow="0" w:firstColumn="0" w:lastColumn="0" w:noHBand="1" w:noVBand="1"/>
      </w:tblPr>
      <w:tblGrid>
        <w:gridCol w:w="8895"/>
        <w:tblGridChange w:id="118">
          <w:tblGrid>
            <w:gridCol w:w="10"/>
            <w:gridCol w:w="8885"/>
            <w:gridCol w:w="10"/>
          </w:tblGrid>
        </w:tblGridChange>
      </w:tblGrid>
      <w:tr w:rsidR="00153B25" w14:paraId="68D20C93" w14:textId="77777777" w:rsidTr="00153B25">
        <w:trPr>
          <w:trHeight w:val="1060"/>
        </w:trPr>
        <w:tc>
          <w:tcPr>
            <w:tcW w:w="8895" w:type="dxa"/>
            <w:tcBorders>
              <w:top w:val="single" w:sz="8" w:space="0" w:color="000000"/>
              <w:left w:val="single" w:sz="8" w:space="0" w:color="000000"/>
              <w:bottom w:val="single" w:sz="8" w:space="0" w:color="000000"/>
              <w:right w:val="single" w:sz="8" w:space="0" w:color="000000"/>
            </w:tcBorders>
            <w:shd w:val="clear" w:color="auto" w:fill="DEEAF6" w:themeFill="accent5" w:themeFillTint="33"/>
            <w:tcMar>
              <w:top w:w="100" w:type="dxa"/>
              <w:left w:w="100" w:type="dxa"/>
              <w:bottom w:w="100" w:type="dxa"/>
              <w:right w:w="100" w:type="dxa"/>
            </w:tcMar>
          </w:tcPr>
          <w:p w14:paraId="25B9FE09" w14:textId="7777777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GET /</w:t>
            </w:r>
            <w:proofErr w:type="spellStart"/>
            <w:r>
              <w:rPr>
                <w:rFonts w:ascii="Courier New" w:eastAsia="Courier New" w:hAnsi="Courier New" w:cs="Courier New"/>
                <w:sz w:val="18"/>
                <w:szCs w:val="18"/>
              </w:rPr>
              <w:t>fastfed</w:t>
            </w:r>
            <w:proofErr w:type="spellEnd"/>
            <w:r>
              <w:rPr>
                <w:rFonts w:ascii="Courier New" w:eastAsia="Courier New" w:hAnsi="Courier New" w:cs="Courier New"/>
                <w:sz w:val="18"/>
                <w:szCs w:val="18"/>
              </w:rPr>
              <w:t>/provider-metadata HTTP/1.1</w:t>
            </w:r>
          </w:p>
          <w:p w14:paraId="6B535CC9" w14:textId="7777777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Accept: application/json</w:t>
            </w:r>
          </w:p>
          <w:p w14:paraId="781B69BA" w14:textId="5DF4251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Host: www.governance.com</w:t>
            </w:r>
          </w:p>
          <w:p w14:paraId="4EB3F530" w14:textId="77777777" w:rsidR="00153B25" w:rsidRDefault="00153B25" w:rsidP="00B275E1">
            <w:pPr>
              <w:widowControl w:val="0"/>
              <w:pBdr>
                <w:top w:val="nil"/>
                <w:left w:val="nil"/>
                <w:bottom w:val="nil"/>
                <w:right w:val="nil"/>
                <w:between w:val="nil"/>
              </w:pBdr>
              <w:rPr>
                <w:rFonts w:ascii="Courier New" w:eastAsia="Courier New" w:hAnsi="Courier New" w:cs="Courier New"/>
                <w:sz w:val="20"/>
                <w:szCs w:val="20"/>
              </w:rPr>
            </w:pPr>
          </w:p>
        </w:tc>
      </w:tr>
      <w:tr w:rsidR="00153B25" w14:paraId="78070953" w14:textId="77777777" w:rsidTr="005E1CE4">
        <w:tblPrEx>
          <w:tblW w:w="8895" w:type="dxa"/>
          <w:tblBorders>
            <w:top w:val="nil"/>
            <w:left w:val="nil"/>
            <w:bottom w:val="nil"/>
            <w:right w:val="nil"/>
            <w:insideH w:val="nil"/>
            <w:insideV w:val="nil"/>
          </w:tblBorders>
          <w:tblLayout w:type="fixed"/>
          <w:tblLook w:val="0600" w:firstRow="0" w:lastRow="0" w:firstColumn="0" w:lastColumn="0" w:noHBand="1" w:noVBand="1"/>
          <w:tblPrExChange w:id="119" w:author="Brian Rose" w:date="2019-09-16T13:38:00Z">
            <w:tblPrEx>
              <w:tblW w:w="8895" w:type="dxa"/>
              <w:tblBorders>
                <w:top w:val="nil"/>
                <w:left w:val="nil"/>
                <w:bottom w:val="nil"/>
                <w:right w:val="nil"/>
                <w:insideH w:val="nil"/>
                <w:insideV w:val="nil"/>
              </w:tblBorders>
              <w:tblLayout w:type="fixed"/>
              <w:tblLook w:val="0600" w:firstRow="0" w:lastRow="0" w:firstColumn="0" w:lastColumn="0" w:noHBand="1" w:noVBand="1"/>
            </w:tblPrEx>
          </w:tblPrExChange>
        </w:tblPrEx>
        <w:trPr>
          <w:trHeight w:val="9710"/>
          <w:trPrChange w:id="120" w:author="Brian Rose" w:date="2019-09-16T13:38:00Z">
            <w:trPr>
              <w:gridAfter w:val="0"/>
              <w:trHeight w:val="6320"/>
            </w:trPr>
          </w:trPrChange>
        </w:trPr>
        <w:tc>
          <w:tcPr>
            <w:tcW w:w="8895" w:type="dxa"/>
            <w:tcBorders>
              <w:top w:val="nil"/>
              <w:left w:val="single" w:sz="8" w:space="0" w:color="000000"/>
              <w:bottom w:val="single" w:sz="8" w:space="0" w:color="000000"/>
              <w:right w:val="single" w:sz="8" w:space="0" w:color="000000"/>
            </w:tcBorders>
            <w:shd w:val="clear" w:color="auto" w:fill="DEEAF6" w:themeFill="accent5" w:themeFillTint="33"/>
            <w:tcMar>
              <w:top w:w="100" w:type="dxa"/>
              <w:left w:w="100" w:type="dxa"/>
              <w:bottom w:w="100" w:type="dxa"/>
              <w:right w:w="100" w:type="dxa"/>
            </w:tcMar>
            <w:tcPrChange w:id="121" w:author="Brian Rose" w:date="2019-09-16T13:38:00Z">
              <w:tcPr>
                <w:tcW w:w="8895" w:type="dxa"/>
                <w:gridSpan w:val="2"/>
                <w:tcBorders>
                  <w:top w:val="nil"/>
                  <w:left w:val="single" w:sz="8" w:space="0" w:color="000000"/>
                  <w:bottom w:val="single" w:sz="8" w:space="0" w:color="000000"/>
                  <w:right w:val="single" w:sz="8" w:space="0" w:color="000000"/>
                </w:tcBorders>
                <w:shd w:val="clear" w:color="auto" w:fill="DEEAF6" w:themeFill="accent5" w:themeFillTint="33"/>
                <w:tcMar>
                  <w:top w:w="100" w:type="dxa"/>
                  <w:left w:w="100" w:type="dxa"/>
                  <w:bottom w:w="100" w:type="dxa"/>
                  <w:right w:w="100" w:type="dxa"/>
                </w:tcMar>
              </w:tcPr>
            </w:tcPrChange>
          </w:tcPr>
          <w:p w14:paraId="5D3950F2" w14:textId="7777777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lastRenderedPageBreak/>
              <w:t>HTTP/1.1 200 OK</w:t>
            </w:r>
          </w:p>
          <w:p w14:paraId="7AE3432E" w14:textId="7777777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Content-Type: application/json</w:t>
            </w:r>
          </w:p>
          <w:p w14:paraId="7D3CE17A" w14:textId="2C6F70DB" w:rsidR="004E0683" w:rsidRDefault="00153B25" w:rsidP="00B275E1">
            <w:pPr>
              <w:widowControl w:val="0"/>
              <w:pBdr>
                <w:top w:val="nil"/>
                <w:left w:val="nil"/>
                <w:bottom w:val="nil"/>
                <w:right w:val="nil"/>
                <w:between w:val="nil"/>
              </w:pBdr>
              <w:rPr>
                <w:ins w:id="122" w:author="Brian Rose" w:date="2019-09-16T13:24:00Z"/>
                <w:rFonts w:ascii="Courier New" w:eastAsia="Courier New" w:hAnsi="Courier New" w:cs="Courier New"/>
                <w:sz w:val="18"/>
                <w:szCs w:val="18"/>
              </w:rPr>
            </w:pPr>
            <w:r>
              <w:rPr>
                <w:rFonts w:ascii="Courier New" w:eastAsia="Courier New" w:hAnsi="Courier New" w:cs="Courier New"/>
                <w:sz w:val="18"/>
                <w:szCs w:val="18"/>
              </w:rPr>
              <w:t xml:space="preserve"> {</w:t>
            </w:r>
          </w:p>
          <w:p w14:paraId="4A4950AF" w14:textId="630B07D8" w:rsidR="00A37639" w:rsidRDefault="00A37639" w:rsidP="00B275E1">
            <w:pPr>
              <w:widowControl w:val="0"/>
              <w:pBdr>
                <w:top w:val="nil"/>
                <w:left w:val="nil"/>
                <w:bottom w:val="nil"/>
                <w:right w:val="nil"/>
                <w:between w:val="nil"/>
              </w:pBdr>
              <w:rPr>
                <w:ins w:id="123" w:author="Brian Rose" w:date="2019-09-16T13:24:00Z"/>
                <w:rFonts w:ascii="Courier New" w:eastAsia="Courier New" w:hAnsi="Courier New" w:cs="Courier New"/>
                <w:sz w:val="18"/>
                <w:szCs w:val="18"/>
              </w:rPr>
            </w:pPr>
            <w:ins w:id="124" w:author="Brian Rose" w:date="2019-09-16T13:24:00Z">
              <w:r>
                <w:rPr>
                  <w:rFonts w:ascii="Courier New" w:eastAsia="Courier New" w:hAnsi="Courier New" w:cs="Courier New"/>
                  <w:sz w:val="18"/>
                  <w:szCs w:val="18"/>
                </w:rPr>
                <w:t xml:space="preserve">   “</w:t>
              </w:r>
              <w:proofErr w:type="spellStart"/>
              <w:r>
                <w:rPr>
                  <w:rFonts w:ascii="Courier New" w:eastAsia="Courier New" w:hAnsi="Courier New" w:cs="Courier New"/>
                  <w:sz w:val="18"/>
                  <w:szCs w:val="18"/>
                </w:rPr>
                <w:t>identity_provider</w:t>
              </w:r>
              <w:proofErr w:type="spellEnd"/>
              <w:r>
                <w:rPr>
                  <w:rFonts w:ascii="Courier New" w:eastAsia="Courier New" w:hAnsi="Courier New" w:cs="Courier New"/>
                  <w:sz w:val="18"/>
                  <w:szCs w:val="18"/>
                </w:rPr>
                <w:t>”: {</w:t>
              </w:r>
            </w:ins>
          </w:p>
          <w:p w14:paraId="4D6ABC3F" w14:textId="6FCF60D8" w:rsidR="00A37639" w:rsidRDefault="00A37639" w:rsidP="00B275E1">
            <w:pPr>
              <w:widowControl w:val="0"/>
              <w:pBdr>
                <w:top w:val="nil"/>
                <w:left w:val="nil"/>
                <w:bottom w:val="nil"/>
                <w:right w:val="nil"/>
                <w:between w:val="nil"/>
              </w:pBdr>
              <w:rPr>
                <w:ins w:id="125" w:author="Brian Rose" w:date="2019-09-16T13:24:00Z"/>
                <w:rFonts w:ascii="Courier New" w:eastAsia="Courier New" w:hAnsi="Courier New" w:cs="Courier New"/>
                <w:sz w:val="18"/>
                <w:szCs w:val="18"/>
              </w:rPr>
            </w:pPr>
            <w:ins w:id="126" w:author="Brian Rose" w:date="2019-09-16T13:24:00Z">
              <w:r>
                <w:rPr>
                  <w:rFonts w:ascii="Courier New" w:eastAsia="Courier New" w:hAnsi="Courier New" w:cs="Courier New"/>
                  <w:sz w:val="18"/>
                  <w:szCs w:val="18"/>
                </w:rPr>
                <w:t xml:space="preserve">   </w:t>
              </w:r>
              <w:r>
                <w:rPr>
                  <w:rFonts w:ascii="Courier New" w:eastAsia="Courier New" w:hAnsi="Courier New" w:cs="Courier New"/>
                  <w:sz w:val="18"/>
                  <w:szCs w:val="18"/>
                </w:rPr>
                <w:tab/>
                <w:t>…</w:t>
              </w:r>
            </w:ins>
            <w:ins w:id="127" w:author="Brian Rose" w:date="2019-09-16T13:39:00Z">
              <w:r w:rsidR="005E1CE4">
                <w:rPr>
                  <w:rFonts w:ascii="Courier New" w:eastAsia="Courier New" w:hAnsi="Courier New" w:cs="Courier New"/>
                  <w:sz w:val="18"/>
                  <w:szCs w:val="18"/>
                </w:rPr>
                <w:t xml:space="preserve"> </w:t>
              </w:r>
            </w:ins>
          </w:p>
          <w:p w14:paraId="3938C362" w14:textId="7DBA4E37" w:rsidR="00A37639" w:rsidRDefault="00A37639" w:rsidP="00B275E1">
            <w:pPr>
              <w:widowControl w:val="0"/>
              <w:pBdr>
                <w:top w:val="nil"/>
                <w:left w:val="nil"/>
                <w:bottom w:val="nil"/>
                <w:right w:val="nil"/>
                <w:between w:val="nil"/>
              </w:pBdr>
              <w:rPr>
                <w:rFonts w:ascii="Courier New" w:eastAsia="Courier New" w:hAnsi="Courier New" w:cs="Courier New"/>
                <w:sz w:val="18"/>
                <w:szCs w:val="18"/>
              </w:rPr>
            </w:pPr>
            <w:ins w:id="128" w:author="Brian Rose" w:date="2019-09-16T13:24:00Z">
              <w:r>
                <w:rPr>
                  <w:rFonts w:ascii="Courier New" w:eastAsia="Courier New" w:hAnsi="Courier New" w:cs="Courier New"/>
                  <w:sz w:val="18"/>
                  <w:szCs w:val="18"/>
                </w:rPr>
                <w:t xml:space="preserve">   }</w:t>
              </w:r>
            </w:ins>
          </w:p>
          <w:p w14:paraId="25A44324" w14:textId="6993722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proofErr w:type="spellStart"/>
            <w:r>
              <w:rPr>
                <w:rFonts w:ascii="Courier New" w:eastAsia="Courier New" w:hAnsi="Courier New" w:cs="Courier New"/>
                <w:sz w:val="18"/>
                <w:szCs w:val="18"/>
              </w:rPr>
              <w:t>governance_provider</w:t>
            </w:r>
            <w:proofErr w:type="spellEnd"/>
            <w:r>
              <w:rPr>
                <w:rFonts w:ascii="Courier New" w:eastAsia="Courier New" w:hAnsi="Courier New" w:cs="Courier New"/>
                <w:sz w:val="18"/>
                <w:szCs w:val="18"/>
              </w:rPr>
              <w:t>": {</w:t>
            </w:r>
          </w:p>
          <w:p w14:paraId="29B08270" w14:textId="3EDE5FA0"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r>
            <w:r>
              <w:rPr>
                <w:rFonts w:ascii="Courier New" w:eastAsia="Courier New" w:hAnsi="Courier New" w:cs="Courier New"/>
                <w:sz w:val="18"/>
                <w:szCs w:val="18"/>
              </w:rPr>
              <w:tab/>
              <w:t>"</w:t>
            </w:r>
            <w:proofErr w:type="spellStart"/>
            <w:r>
              <w:rPr>
                <w:rFonts w:ascii="Courier New" w:eastAsia="Courier New" w:hAnsi="Courier New" w:cs="Courier New"/>
                <w:sz w:val="18"/>
                <w:szCs w:val="18"/>
              </w:rPr>
              <w:t>provider_domain_name</w:t>
            </w:r>
            <w:proofErr w:type="spellEnd"/>
            <w:r>
              <w:rPr>
                <w:rFonts w:ascii="Courier New" w:eastAsia="Courier New" w:hAnsi="Courier New" w:cs="Courier New"/>
                <w:sz w:val="18"/>
                <w:szCs w:val="18"/>
              </w:rPr>
              <w:t>": "governance.com",</w:t>
            </w:r>
          </w:p>
          <w:p w14:paraId="7388CBAA" w14:textId="74075EAE"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r>
            <w:r>
              <w:rPr>
                <w:rFonts w:ascii="Courier New" w:eastAsia="Courier New" w:hAnsi="Courier New" w:cs="Courier New"/>
                <w:sz w:val="18"/>
                <w:szCs w:val="18"/>
              </w:rPr>
              <w:tab/>
              <w:t>"</w:t>
            </w:r>
            <w:proofErr w:type="spellStart"/>
            <w:r>
              <w:rPr>
                <w:rFonts w:ascii="Courier New" w:eastAsia="Courier New" w:hAnsi="Courier New" w:cs="Courier New"/>
                <w:sz w:val="18"/>
                <w:szCs w:val="18"/>
              </w:rPr>
              <w:t>tenant_id</w:t>
            </w:r>
            <w:proofErr w:type="spellEnd"/>
            <w:r>
              <w:rPr>
                <w:rFonts w:ascii="Courier New" w:eastAsia="Courier New" w:hAnsi="Courier New" w:cs="Courier New"/>
                <w:sz w:val="18"/>
                <w:szCs w:val="18"/>
              </w:rPr>
              <w:t>": "www",</w:t>
            </w:r>
          </w:p>
          <w:p w14:paraId="61FA35D0" w14:textId="59C82615"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r>
            <w:r>
              <w:rPr>
                <w:rFonts w:ascii="Courier New" w:eastAsia="Courier New" w:hAnsi="Courier New" w:cs="Courier New"/>
                <w:sz w:val="18"/>
                <w:szCs w:val="18"/>
              </w:rPr>
              <w:tab/>
              <w:t>"</w:t>
            </w:r>
            <w:proofErr w:type="spellStart"/>
            <w:r>
              <w:rPr>
                <w:rFonts w:ascii="Courier New" w:eastAsia="Courier New" w:hAnsi="Courier New" w:cs="Courier New"/>
                <w:sz w:val="18"/>
                <w:szCs w:val="18"/>
              </w:rPr>
              <w:t>display_name</w:t>
            </w:r>
            <w:proofErr w:type="spellEnd"/>
            <w:r>
              <w:rPr>
                <w:rFonts w:ascii="Courier New" w:eastAsia="Courier New" w:hAnsi="Courier New" w:cs="Courier New"/>
                <w:sz w:val="18"/>
                <w:szCs w:val="18"/>
              </w:rPr>
              <w:t>": "Governance Provider",</w:t>
            </w:r>
          </w:p>
          <w:p w14:paraId="56EF4C8B" w14:textId="6E69CA9E"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r>
            <w:r>
              <w:rPr>
                <w:rFonts w:ascii="Courier New" w:eastAsia="Courier New" w:hAnsi="Courier New" w:cs="Courier New"/>
                <w:sz w:val="18"/>
                <w:szCs w:val="18"/>
              </w:rPr>
              <w:tab/>
              <w:t>"</w:t>
            </w:r>
            <w:proofErr w:type="spellStart"/>
            <w:r>
              <w:rPr>
                <w:rFonts w:ascii="Courier New" w:eastAsia="Courier New" w:hAnsi="Courier New" w:cs="Courier New"/>
                <w:sz w:val="18"/>
                <w:szCs w:val="18"/>
              </w:rPr>
              <w:t>display_images</w:t>
            </w:r>
            <w:proofErr w:type="spellEnd"/>
            <w:r>
              <w:rPr>
                <w:rFonts w:ascii="Courier New" w:eastAsia="Courier New" w:hAnsi="Courier New" w:cs="Courier New"/>
                <w:sz w:val="18"/>
                <w:szCs w:val="18"/>
              </w:rPr>
              <w:t>": {</w:t>
            </w:r>
          </w:p>
          <w:p w14:paraId="3558647C" w14:textId="6B8F0B2D"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r>
            <w:r>
              <w:rPr>
                <w:rFonts w:ascii="Courier New" w:eastAsia="Courier New" w:hAnsi="Courier New" w:cs="Courier New"/>
                <w:sz w:val="18"/>
                <w:szCs w:val="18"/>
              </w:rPr>
              <w:tab/>
              <w:t>"</w:t>
            </w:r>
            <w:proofErr w:type="spellStart"/>
            <w:r>
              <w:rPr>
                <w:rFonts w:ascii="Courier New" w:eastAsia="Courier New" w:hAnsi="Courier New" w:cs="Courier New"/>
                <w:sz w:val="18"/>
                <w:szCs w:val="18"/>
              </w:rPr>
              <w:t>logo_uri</w:t>
            </w:r>
            <w:proofErr w:type="spellEnd"/>
            <w:r>
              <w:rPr>
                <w:rFonts w:ascii="Courier New" w:eastAsia="Courier New" w:hAnsi="Courier New" w:cs="Courier New"/>
                <w:sz w:val="18"/>
                <w:szCs w:val="18"/>
              </w:rPr>
              <w:t>": "https://governance.com/images/logo.png",</w:t>
            </w:r>
          </w:p>
          <w:p w14:paraId="1B13C9C8" w14:textId="69ACC03F"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w:t>
            </w:r>
            <w:proofErr w:type="spellStart"/>
            <w:r>
              <w:rPr>
                <w:rFonts w:ascii="Courier New" w:eastAsia="Courier New" w:hAnsi="Courier New" w:cs="Courier New"/>
                <w:sz w:val="18"/>
                <w:szCs w:val="18"/>
              </w:rPr>
              <w:t>icon_uri</w:t>
            </w:r>
            <w:proofErr w:type="spellEnd"/>
            <w:r>
              <w:rPr>
                <w:rFonts w:ascii="Courier New" w:eastAsia="Courier New" w:hAnsi="Courier New" w:cs="Courier New"/>
                <w:sz w:val="18"/>
                <w:szCs w:val="18"/>
              </w:rPr>
              <w:t>": "https://governance.com/images/icon.png"</w:t>
            </w:r>
          </w:p>
          <w:p w14:paraId="6130C43D" w14:textId="05833D85"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w:t>
            </w:r>
          </w:p>
          <w:p w14:paraId="26E5360C" w14:textId="16DBC88C"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"capabilities": {</w:t>
            </w:r>
          </w:p>
          <w:p w14:paraId="425734B0" w14:textId="08A9634D"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r>
            <w:r>
              <w:rPr>
                <w:rFonts w:ascii="Courier New" w:eastAsia="Courier New" w:hAnsi="Courier New" w:cs="Courier New"/>
                <w:sz w:val="18"/>
                <w:szCs w:val="18"/>
              </w:rPr>
              <w:tab/>
              <w:t>"</w:t>
            </w:r>
            <w:proofErr w:type="spellStart"/>
            <w:r>
              <w:rPr>
                <w:rFonts w:ascii="Courier New" w:eastAsia="Courier New" w:hAnsi="Courier New" w:cs="Courier New"/>
                <w:sz w:val="18"/>
                <w:szCs w:val="18"/>
              </w:rPr>
              <w:t>authentication_profiles</w:t>
            </w:r>
            <w:proofErr w:type="spellEnd"/>
            <w:r>
              <w:rPr>
                <w:rFonts w:ascii="Courier New" w:eastAsia="Courier New" w:hAnsi="Courier New" w:cs="Courier New"/>
                <w:sz w:val="18"/>
                <w:szCs w:val="18"/>
              </w:rPr>
              <w:t>": [</w:t>
            </w:r>
          </w:p>
          <w:p w14:paraId="268D24F9" w14:textId="34B5EEEE"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r>
            <w:r>
              <w:rPr>
                <w:rFonts w:ascii="Courier New" w:eastAsia="Courier New" w:hAnsi="Courier New" w:cs="Courier New"/>
                <w:sz w:val="18"/>
                <w:szCs w:val="18"/>
              </w:rPr>
              <w:tab/>
              <w:t>"</w:t>
            </w:r>
            <w:proofErr w:type="gramStart"/>
            <w:r>
              <w:rPr>
                <w:rFonts w:ascii="Courier New" w:eastAsia="Courier New" w:hAnsi="Courier New" w:cs="Courier New"/>
                <w:sz w:val="18"/>
                <w:szCs w:val="18"/>
              </w:rPr>
              <w:t>urn:ietf</w:t>
            </w:r>
            <w:proofErr w:type="gramEnd"/>
            <w:r>
              <w:rPr>
                <w:rFonts w:ascii="Courier New" w:eastAsia="Courier New" w:hAnsi="Courier New" w:cs="Courier New"/>
                <w:sz w:val="18"/>
                <w:szCs w:val="18"/>
              </w:rPr>
              <w:t>:params:fastfed:1.0:authentication:</w:t>
            </w:r>
            <w:del w:id="129" w:author="Brian Rose" w:date="2019-09-13T12:38:00Z">
              <w:r w:rsidDel="004C718D">
                <w:rPr>
                  <w:rFonts w:ascii="Courier New" w:eastAsia="Courier New" w:hAnsi="Courier New" w:cs="Courier New"/>
                  <w:sz w:val="18"/>
                  <w:szCs w:val="18"/>
                </w:rPr>
                <w:delText>SAML</w:delText>
              </w:r>
            </w:del>
            <w:ins w:id="130" w:author="Brian Rose" w:date="2019-09-13T12:38:00Z">
              <w:r w:rsidR="004C718D">
                <w:rPr>
                  <w:rFonts w:ascii="Courier New" w:eastAsia="Courier New" w:hAnsi="Courier New" w:cs="Courier New"/>
                  <w:sz w:val="18"/>
                  <w:szCs w:val="18"/>
                </w:rPr>
                <w:t>OAuth2</w:t>
              </w:r>
            </w:ins>
            <w:r>
              <w:rPr>
                <w:rFonts w:ascii="Courier New" w:eastAsia="Courier New" w:hAnsi="Courier New" w:cs="Courier New"/>
                <w:sz w:val="18"/>
                <w:szCs w:val="18"/>
              </w:rPr>
              <w:t>:</w:t>
            </w:r>
            <w:del w:id="131" w:author="Brian Rose" w:date="2019-09-20T11:25:00Z">
              <w:r w:rsidDel="00A40371">
                <w:rPr>
                  <w:rFonts w:ascii="Courier New" w:eastAsia="Courier New" w:hAnsi="Courier New" w:cs="Courier New"/>
                  <w:sz w:val="18"/>
                  <w:szCs w:val="18"/>
                </w:rPr>
                <w:delText>Basic</w:delText>
              </w:r>
            </w:del>
            <w:ins w:id="132" w:author="Brian Rose" w:date="2019-09-20T11:25:00Z">
              <w:r w:rsidR="00A40371">
                <w:rPr>
                  <w:rFonts w:ascii="Courier New" w:eastAsia="Courier New" w:hAnsi="Courier New" w:cs="Courier New"/>
                  <w:sz w:val="18"/>
                  <w:szCs w:val="18"/>
                </w:rPr>
                <w:t>ClientCredentials</w:t>
              </w:r>
            </w:ins>
            <w:r>
              <w:rPr>
                <w:rFonts w:ascii="Courier New" w:eastAsia="Courier New" w:hAnsi="Courier New" w:cs="Courier New"/>
                <w:sz w:val="18"/>
                <w:szCs w:val="18"/>
              </w:rPr>
              <w:t>",</w:t>
            </w:r>
          </w:p>
          <w:p w14:paraId="0FD0208E" w14:textId="38634E5C"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r>
            <w:r>
              <w:rPr>
                <w:rFonts w:ascii="Courier New" w:eastAsia="Courier New" w:hAnsi="Courier New" w:cs="Courier New"/>
                <w:sz w:val="18"/>
                <w:szCs w:val="18"/>
              </w:rPr>
              <w:tab/>
              <w:t>],</w:t>
            </w:r>
          </w:p>
          <w:p w14:paraId="573BE35F" w14:textId="2F174170"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r>
            <w:r>
              <w:rPr>
                <w:rFonts w:ascii="Courier New" w:eastAsia="Courier New" w:hAnsi="Courier New" w:cs="Courier New"/>
                <w:sz w:val="18"/>
                <w:szCs w:val="18"/>
              </w:rPr>
              <w:tab/>
              <w:t>"</w:t>
            </w:r>
            <w:proofErr w:type="spellStart"/>
            <w:r>
              <w:rPr>
                <w:rFonts w:ascii="Courier New" w:eastAsia="Courier New" w:hAnsi="Courier New" w:cs="Courier New"/>
                <w:sz w:val="18"/>
                <w:szCs w:val="18"/>
              </w:rPr>
              <w:t>handshake_signing_alg</w:t>
            </w:r>
            <w:proofErr w:type="spellEnd"/>
            <w:r>
              <w:rPr>
                <w:rFonts w:ascii="Courier New" w:eastAsia="Courier New" w:hAnsi="Courier New" w:cs="Courier New"/>
                <w:sz w:val="18"/>
                <w:szCs w:val="18"/>
              </w:rPr>
              <w:t>": [</w:t>
            </w:r>
          </w:p>
          <w:p w14:paraId="2F8E8BDA" w14:textId="7C10A82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r>
            <w:r>
              <w:rPr>
                <w:rFonts w:ascii="Courier New" w:eastAsia="Courier New" w:hAnsi="Courier New" w:cs="Courier New"/>
                <w:sz w:val="18"/>
                <w:szCs w:val="18"/>
              </w:rPr>
              <w:tab/>
              <w:t>"RS256"</w:t>
            </w:r>
          </w:p>
          <w:p w14:paraId="0A9809F5" w14:textId="260FEB89"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r>
            <w:r>
              <w:rPr>
                <w:rFonts w:ascii="Courier New" w:eastAsia="Courier New" w:hAnsi="Courier New" w:cs="Courier New"/>
                <w:sz w:val="18"/>
                <w:szCs w:val="18"/>
              </w:rPr>
              <w:tab/>
              <w:t>]</w:t>
            </w:r>
          </w:p>
          <w:p w14:paraId="05C2B4BA" w14:textId="7777777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w:t>
            </w:r>
          </w:p>
          <w:p w14:paraId="199C0A4E" w14:textId="4BCBBAEA"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w:t>
            </w:r>
            <w:proofErr w:type="spellStart"/>
            <w:r>
              <w:rPr>
                <w:rFonts w:ascii="Courier New" w:eastAsia="Courier New" w:hAnsi="Courier New" w:cs="Courier New"/>
                <w:sz w:val="18"/>
                <w:szCs w:val="18"/>
              </w:rPr>
              <w:t>fastfed_handshake_finish_uri</w:t>
            </w:r>
            <w:proofErr w:type="spellEnd"/>
            <w:r>
              <w:rPr>
                <w:rFonts w:ascii="Courier New" w:eastAsia="Courier New" w:hAnsi="Courier New" w:cs="Courier New"/>
                <w:sz w:val="18"/>
                <w:szCs w:val="18"/>
              </w:rPr>
              <w:t>":</w:t>
            </w:r>
          </w:p>
          <w:p w14:paraId="124417CC" w14:textId="7B54FA56"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r>
            <w:r>
              <w:rPr>
                <w:rFonts w:ascii="Courier New" w:eastAsia="Courier New" w:hAnsi="Courier New" w:cs="Courier New"/>
                <w:sz w:val="18"/>
                <w:szCs w:val="18"/>
              </w:rPr>
              <w:tab/>
              <w:t>"https://www.governance.com/fastfed/finish",</w:t>
            </w:r>
          </w:p>
          <w:p w14:paraId="5951AF32" w14:textId="77777777" w:rsidR="00153B25" w:rsidRDefault="00153B25" w:rsidP="00B275E1">
            <w:pPr>
              <w:widowControl w:val="0"/>
              <w:pBdr>
                <w:top w:val="nil"/>
                <w:left w:val="nil"/>
                <w:bottom w:val="nil"/>
                <w:right w:val="nil"/>
                <w:between w:val="nil"/>
              </w:pBdr>
              <w:rPr>
                <w:rFonts w:ascii="Courier New" w:eastAsia="Courier New" w:hAnsi="Courier New" w:cs="Courier New"/>
                <w:sz w:val="20"/>
                <w:szCs w:val="20"/>
              </w:rPr>
            </w:pPr>
            <w:r>
              <w:rPr>
                <w:rFonts w:ascii="Courier New" w:eastAsia="Courier New" w:hAnsi="Courier New" w:cs="Courier New"/>
                <w:sz w:val="20"/>
                <w:szCs w:val="20"/>
              </w:rPr>
              <w:t xml:space="preserve"> }</w:t>
            </w:r>
          </w:p>
          <w:p w14:paraId="2DBAF2F2" w14:textId="77777777" w:rsidR="00153B25" w:rsidRDefault="00153B25" w:rsidP="00B275E1">
            <w:pPr>
              <w:widowControl w:val="0"/>
              <w:pBdr>
                <w:top w:val="nil"/>
                <w:left w:val="nil"/>
                <w:bottom w:val="nil"/>
                <w:right w:val="nil"/>
                <w:between w:val="nil"/>
              </w:pBdr>
              <w:rPr>
                <w:rFonts w:ascii="Courier New" w:eastAsia="Courier New" w:hAnsi="Courier New" w:cs="Courier New"/>
                <w:sz w:val="20"/>
                <w:szCs w:val="20"/>
              </w:rPr>
            </w:pPr>
          </w:p>
        </w:tc>
      </w:tr>
    </w:tbl>
    <w:p w14:paraId="42D2A2BD" w14:textId="06B3C905" w:rsidR="00153B25" w:rsidRDefault="00153B25" w:rsidP="00306E47">
      <w:pPr>
        <w:rPr>
          <w:ins w:id="133" w:author="Brian Rose" w:date="2019-09-16T10:59:00Z"/>
        </w:rPr>
      </w:pPr>
    </w:p>
    <w:p w14:paraId="661E89F2" w14:textId="77777777" w:rsidR="004E0683" w:rsidRDefault="004E0683" w:rsidP="004E0683">
      <w:pPr>
        <w:rPr>
          <w:moveTo w:id="134" w:author="Brian Rose" w:date="2019-09-16T10:59:00Z"/>
        </w:rPr>
      </w:pPr>
      <w:moveToRangeStart w:id="135" w:author="Brian Rose" w:date="2019-09-16T10:59:00Z" w:name="move19523957"/>
    </w:p>
    <w:p w14:paraId="3C9F0645" w14:textId="2CB839AE" w:rsidR="004E0683" w:rsidRDefault="004E0683" w:rsidP="004E0683">
      <w:pPr>
        <w:rPr>
          <w:ins w:id="136" w:author="Brian Rose" w:date="2019-09-16T13:24:00Z"/>
        </w:rPr>
      </w:pPr>
      <w:moveTo w:id="137" w:author="Brian Rose" w:date="2019-09-16T10:59:00Z">
        <w:del w:id="138" w:author="Brian Rose" w:date="2019-09-16T13:24:00Z">
          <w:r w:rsidRPr="00E45F34" w:rsidDel="00A37639">
            <w:rPr>
              <w:highlight w:val="yellow"/>
            </w:rPr>
            <w:delText>Should the FastFed metadata be combined?  Or should there be separate for each provider with a well-defined standard for endpoints.  It seems to me since the WebFinger discovered “href” could be completely different for the IdP vs the GP, combin</w:delText>
          </w:r>
          <w:r w:rsidRPr="002020DF" w:rsidDel="00A37639">
            <w:rPr>
              <w:highlight w:val="yellow"/>
            </w:rPr>
            <w:delText>ing them doesn’t make sense as they could be associated with completely different domains, etc</w:delText>
          </w:r>
        </w:del>
      </w:moveTo>
    </w:p>
    <w:p w14:paraId="32898B6C" w14:textId="56DBB230" w:rsidR="00A37639" w:rsidDel="007B1D95" w:rsidRDefault="00A37639" w:rsidP="004E0683">
      <w:pPr>
        <w:rPr>
          <w:del w:id="139" w:author="Brian Rose" w:date="2019-09-16T13:25:00Z"/>
        </w:rPr>
      </w:pPr>
      <w:ins w:id="140" w:author="Brian Rose" w:date="2019-09-16T13:24:00Z">
        <w:r>
          <w:lastRenderedPageBreak/>
          <w:t xml:space="preserve">Note that the </w:t>
        </w:r>
        <w:proofErr w:type="spellStart"/>
        <w:r>
          <w:t>FastFed</w:t>
        </w:r>
        <w:proofErr w:type="spellEnd"/>
        <w:r>
          <w:t xml:space="preserve"> metadata has be</w:t>
        </w:r>
      </w:ins>
      <w:ins w:id="141" w:author="Brian Rose" w:date="2019-09-16T13:25:00Z">
        <w:r>
          <w:t>en combined.  The “</w:t>
        </w:r>
        <w:proofErr w:type="spellStart"/>
        <w:r>
          <w:t>identity_provider</w:t>
        </w:r>
        <w:proofErr w:type="spellEnd"/>
        <w:r>
          <w:t>” is optional as well as “governance provider” but at least one must be specified.</w:t>
        </w:r>
      </w:ins>
    </w:p>
    <w:p w14:paraId="454FAFBB" w14:textId="77777777" w:rsidR="007B1D95" w:rsidRDefault="007B1D95" w:rsidP="004E0683">
      <w:pPr>
        <w:rPr>
          <w:ins w:id="142" w:author="Brian Rose" w:date="2019-09-16T13:31:00Z"/>
          <w:moveTo w:id="143" w:author="Brian Rose" w:date="2019-09-16T10:59:00Z"/>
        </w:rPr>
      </w:pPr>
    </w:p>
    <w:p w14:paraId="3BC05A7C" w14:textId="78F72633" w:rsidR="004E0683" w:rsidDel="005E1CE4" w:rsidRDefault="004E0683" w:rsidP="00153B25">
      <w:pPr>
        <w:pStyle w:val="Title"/>
        <w:rPr>
          <w:del w:id="144" w:author="Brian Rose" w:date="2019-09-16T13:25:00Z"/>
        </w:rPr>
      </w:pPr>
    </w:p>
    <w:p w14:paraId="3C816398" w14:textId="77777777" w:rsidR="005E1CE4" w:rsidRPr="005E1CE4" w:rsidRDefault="005E1CE4" w:rsidP="005E1CE4">
      <w:pPr>
        <w:rPr>
          <w:ins w:id="145" w:author="Brian Rose" w:date="2019-09-16T13:40:00Z"/>
          <w:moveTo w:id="146" w:author="Brian Rose" w:date="2019-09-16T10:59:00Z"/>
        </w:rPr>
      </w:pPr>
    </w:p>
    <w:moveToRangeEnd w:id="135"/>
    <w:p w14:paraId="3A338914" w14:textId="5CC5906F" w:rsidR="004E0683" w:rsidDel="00A37639" w:rsidRDefault="004E0683" w:rsidP="00306E47">
      <w:pPr>
        <w:rPr>
          <w:del w:id="147" w:author="Brian Rose" w:date="2019-09-16T13:26:00Z"/>
        </w:rPr>
      </w:pPr>
    </w:p>
    <w:p w14:paraId="4B4CF134" w14:textId="2242DFA6" w:rsidR="00153B25" w:rsidRPr="00306E47" w:rsidDel="00A37639" w:rsidRDefault="00153B25" w:rsidP="00306E47">
      <w:pPr>
        <w:rPr>
          <w:del w:id="148" w:author="Brian Rose" w:date="2019-09-16T13:26:00Z"/>
        </w:rPr>
      </w:pPr>
    </w:p>
    <w:p w14:paraId="3F89D269" w14:textId="496FAB36" w:rsidR="00153B25" w:rsidRDefault="00153B25" w:rsidP="00153B25">
      <w:pPr>
        <w:pStyle w:val="Title"/>
        <w:rPr>
          <w:rFonts w:eastAsia="Times New Roman"/>
        </w:rPr>
      </w:pPr>
      <w:r>
        <w:rPr>
          <w:rFonts w:eastAsia="Times New Roman"/>
        </w:rPr>
        <w:t>Step 6</w:t>
      </w:r>
    </w:p>
    <w:p w14:paraId="5C08054A" w14:textId="3ABFDD72" w:rsidR="00153B25" w:rsidRDefault="00153B25" w:rsidP="00153B25"/>
    <w:p w14:paraId="6D9F3807" w14:textId="742C4A31" w:rsidR="00153B25" w:rsidRDefault="00153B25" w:rsidP="00153B25">
      <w:commentRangeStart w:id="149"/>
      <w:r>
        <w:t>Using</w:t>
      </w:r>
      <w:commentRangeEnd w:id="149"/>
      <w:r w:rsidR="00D0586B">
        <w:rPr>
          <w:rStyle w:val="CommentReference"/>
        </w:rPr>
        <w:commentReference w:id="149"/>
      </w:r>
      <w:r>
        <w:t xml:space="preserve"> whatever information the SP needs from the GP’s </w:t>
      </w:r>
      <w:proofErr w:type="spellStart"/>
      <w:r>
        <w:t>FastFed</w:t>
      </w:r>
      <w:proofErr w:type="spellEnd"/>
      <w:r>
        <w:t xml:space="preserve"> metadata, it creates a </w:t>
      </w:r>
      <w:proofErr w:type="spellStart"/>
      <w:r>
        <w:t>clientId</w:t>
      </w:r>
      <w:proofErr w:type="spellEnd"/>
      <w:r>
        <w:t>/secret (</w:t>
      </w:r>
      <w:ins w:id="150" w:author="Brian Rose" w:date="2019-09-16T13:26:00Z">
        <w:r w:rsidR="00D0586B">
          <w:t xml:space="preserve">refresh token </w:t>
        </w:r>
      </w:ins>
      <w:r>
        <w:t xml:space="preserve">or other mechanism for authentication) to give the GP the ability to use the SCIM endpoint.  The service provider then </w:t>
      </w:r>
      <w:proofErr w:type="gramStart"/>
      <w:r w:rsidR="001F462D">
        <w:t>POST</w:t>
      </w:r>
      <w:proofErr w:type="gramEnd"/>
      <w:r w:rsidR="001F462D">
        <w:t xml:space="preserve"> the following</w:t>
      </w:r>
      <w:r>
        <w:t xml:space="preserve"> information to the GP</w:t>
      </w:r>
      <w:r w:rsidR="001F462D">
        <w:t xml:space="preserve"> at the URL specified in the “</w:t>
      </w:r>
      <w:proofErr w:type="spellStart"/>
      <w:r w:rsidR="001F462D">
        <w:rPr>
          <w:rFonts w:ascii="Courier New" w:eastAsia="Courier New" w:hAnsi="Courier New" w:cs="Courier New"/>
          <w:sz w:val="18"/>
          <w:szCs w:val="18"/>
        </w:rPr>
        <w:t>fastfed_handshake_finish_uri</w:t>
      </w:r>
      <w:proofErr w:type="spellEnd"/>
      <w:r w:rsidR="001F462D">
        <w:rPr>
          <w:rFonts w:ascii="Courier New" w:eastAsia="Courier New" w:hAnsi="Courier New" w:cs="Courier New"/>
          <w:sz w:val="18"/>
          <w:szCs w:val="18"/>
        </w:rPr>
        <w:t>” value</w:t>
      </w:r>
      <w:r>
        <w:t>.</w:t>
      </w:r>
    </w:p>
    <w:p w14:paraId="67D958AA" w14:textId="77777777" w:rsidR="001F462D" w:rsidRDefault="001F462D" w:rsidP="00153B25"/>
    <w:tbl>
      <w:tblPr>
        <w:tblW w:w="8895" w:type="dxa"/>
        <w:tblBorders>
          <w:top w:val="nil"/>
          <w:left w:val="nil"/>
          <w:bottom w:val="nil"/>
          <w:right w:val="nil"/>
          <w:insideH w:val="nil"/>
          <w:insideV w:val="nil"/>
        </w:tblBorders>
        <w:tblLayout w:type="fixed"/>
        <w:tblLook w:val="0600" w:firstRow="0" w:lastRow="0" w:firstColumn="0" w:lastColumn="0" w:noHBand="1" w:noVBand="1"/>
        <w:tblPrChange w:id="151" w:author="Brian Rose" w:date="2019-09-16T13:37:00Z">
          <w:tblPr>
            <w:tblW w:w="8895" w:type="dxa"/>
            <w:tblBorders>
              <w:top w:val="nil"/>
              <w:left w:val="nil"/>
              <w:bottom w:val="nil"/>
              <w:right w:val="nil"/>
              <w:insideH w:val="nil"/>
              <w:insideV w:val="nil"/>
            </w:tblBorders>
            <w:tblLayout w:type="fixed"/>
            <w:tblLook w:val="0600" w:firstRow="0" w:lastRow="0" w:firstColumn="0" w:lastColumn="0" w:noHBand="1" w:noVBand="1"/>
          </w:tblPr>
        </w:tblPrChange>
      </w:tblPr>
      <w:tblGrid>
        <w:gridCol w:w="8895"/>
        <w:tblGridChange w:id="152">
          <w:tblGrid>
            <w:gridCol w:w="8895"/>
          </w:tblGrid>
        </w:tblGridChange>
      </w:tblGrid>
      <w:tr w:rsidR="00153B25" w14:paraId="43880C2B" w14:textId="77777777" w:rsidTr="005E1CE4">
        <w:trPr>
          <w:trHeight w:val="1860"/>
          <w:trPrChange w:id="153" w:author="Brian Rose" w:date="2019-09-16T13:37:00Z">
            <w:trPr>
              <w:trHeight w:val="4820"/>
            </w:trPr>
          </w:trPrChange>
        </w:trPr>
        <w:tc>
          <w:tcPr>
            <w:tcW w:w="8895" w:type="dxa"/>
            <w:tcBorders>
              <w:top w:val="single" w:sz="8" w:space="0" w:color="000000"/>
              <w:left w:val="single" w:sz="8" w:space="0" w:color="000000"/>
              <w:bottom w:val="single" w:sz="8" w:space="0" w:color="000000"/>
              <w:right w:val="single" w:sz="8" w:space="0" w:color="000000"/>
            </w:tcBorders>
            <w:shd w:val="clear" w:color="auto" w:fill="DEEAF6" w:themeFill="accent5" w:themeFillTint="33"/>
            <w:tcMar>
              <w:top w:w="100" w:type="dxa"/>
              <w:left w:w="100" w:type="dxa"/>
              <w:bottom w:w="100" w:type="dxa"/>
              <w:right w:w="100" w:type="dxa"/>
            </w:tcMar>
            <w:tcPrChange w:id="154" w:author="Brian Rose" w:date="2019-09-16T13:37:00Z">
              <w:tcPr>
                <w:tcW w:w="8895" w:type="dxa"/>
                <w:tcBorders>
                  <w:top w:val="single" w:sz="8" w:space="0" w:color="000000"/>
                  <w:left w:val="single" w:sz="8" w:space="0" w:color="000000"/>
                  <w:bottom w:val="single" w:sz="8" w:space="0" w:color="000000"/>
                  <w:right w:val="single" w:sz="8" w:space="0" w:color="000000"/>
                </w:tcBorders>
                <w:shd w:val="clear" w:color="auto" w:fill="DEEAF6" w:themeFill="accent5" w:themeFillTint="33"/>
                <w:tcMar>
                  <w:top w:w="100" w:type="dxa"/>
                  <w:left w:w="100" w:type="dxa"/>
                  <w:bottom w:w="100" w:type="dxa"/>
                  <w:right w:w="100" w:type="dxa"/>
                </w:tcMar>
              </w:tcPr>
            </w:tcPrChange>
          </w:tcPr>
          <w:p w14:paraId="65DBE837" w14:textId="7777777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w:t>
            </w:r>
          </w:p>
          <w:p w14:paraId="40688309" w14:textId="53F7432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proofErr w:type="spellStart"/>
            <w:r>
              <w:rPr>
                <w:rFonts w:ascii="Courier New" w:eastAsia="Courier New" w:hAnsi="Courier New" w:cs="Courier New"/>
                <w:sz w:val="18"/>
                <w:szCs w:val="18"/>
              </w:rPr>
              <w:t>iss</w:t>
            </w:r>
            <w:proofErr w:type="spellEnd"/>
            <w:r>
              <w:rPr>
                <w:rFonts w:ascii="Courier New" w:eastAsia="Courier New" w:hAnsi="Courier New" w:cs="Courier New"/>
                <w:sz w:val="18"/>
                <w:szCs w:val="18"/>
              </w:rPr>
              <w:t>": "</w:t>
            </w:r>
            <w:r w:rsidR="001F462D">
              <w:rPr>
                <w:rFonts w:ascii="Courier New" w:eastAsia="Courier New" w:hAnsi="Courier New" w:cs="Courier New"/>
                <w:sz w:val="18"/>
                <w:szCs w:val="18"/>
              </w:rPr>
              <w:t>serviceprovider</w:t>
            </w:r>
            <w:r>
              <w:rPr>
                <w:rFonts w:ascii="Courier New" w:eastAsia="Courier New" w:hAnsi="Courier New" w:cs="Courier New"/>
                <w:sz w:val="18"/>
                <w:szCs w:val="18"/>
              </w:rPr>
              <w:t>.com",</w:t>
            </w:r>
          </w:p>
          <w:p w14:paraId="0477D02F" w14:textId="05032C85"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"sub": "</w:t>
            </w:r>
            <w:r w:rsidR="001F462D">
              <w:rPr>
                <w:rFonts w:ascii="Courier New" w:eastAsia="Courier New" w:hAnsi="Courier New" w:cs="Courier New"/>
                <w:sz w:val="18"/>
                <w:szCs w:val="18"/>
              </w:rPr>
              <w:t>prod-</w:t>
            </w:r>
            <w:proofErr w:type="spellStart"/>
            <w:r w:rsidR="001F462D">
              <w:rPr>
                <w:rFonts w:ascii="Courier New" w:eastAsia="Courier New" w:hAnsi="Courier New" w:cs="Courier New"/>
                <w:sz w:val="18"/>
                <w:szCs w:val="18"/>
              </w:rPr>
              <w:t>aws</w:t>
            </w:r>
            <w:proofErr w:type="spellEnd"/>
            <w:r>
              <w:rPr>
                <w:rFonts w:ascii="Courier New" w:eastAsia="Courier New" w:hAnsi="Courier New" w:cs="Courier New"/>
                <w:sz w:val="18"/>
                <w:szCs w:val="18"/>
              </w:rPr>
              <w:t>",</w:t>
            </w:r>
          </w:p>
          <w:p w14:paraId="037A3B5F" w14:textId="3BAEB251"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proofErr w:type="spellStart"/>
            <w:r>
              <w:rPr>
                <w:rFonts w:ascii="Courier New" w:eastAsia="Courier New" w:hAnsi="Courier New" w:cs="Courier New"/>
                <w:sz w:val="18"/>
                <w:szCs w:val="18"/>
              </w:rPr>
              <w:t>aud</w:t>
            </w:r>
            <w:proofErr w:type="spellEnd"/>
            <w:r>
              <w:rPr>
                <w:rFonts w:ascii="Courier New" w:eastAsia="Courier New" w:hAnsi="Courier New" w:cs="Courier New"/>
                <w:sz w:val="18"/>
                <w:szCs w:val="18"/>
              </w:rPr>
              <w:t>": "</w:t>
            </w:r>
            <w:r w:rsidR="001F462D">
              <w:rPr>
                <w:rFonts w:ascii="Courier New" w:eastAsia="Courier New" w:hAnsi="Courier New" w:cs="Courier New"/>
                <w:sz w:val="18"/>
                <w:szCs w:val="18"/>
              </w:rPr>
              <w:t xml:space="preserve"> serviceprovider</w:t>
            </w:r>
            <w:r>
              <w:rPr>
                <w:rFonts w:ascii="Courier New" w:eastAsia="Courier New" w:hAnsi="Courier New" w:cs="Courier New"/>
                <w:sz w:val="18"/>
                <w:szCs w:val="18"/>
              </w:rPr>
              <w:t>.com",</w:t>
            </w:r>
          </w:p>
          <w:p w14:paraId="0E423E11" w14:textId="77777777" w:rsidR="001F462D"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"schema</w:t>
            </w:r>
            <w:r w:rsidR="001F462D">
              <w:rPr>
                <w:rFonts w:ascii="Courier New" w:eastAsia="Courier New" w:hAnsi="Courier New" w:cs="Courier New"/>
                <w:sz w:val="18"/>
                <w:szCs w:val="18"/>
              </w:rPr>
              <w:t>s</w:t>
            </w:r>
            <w:r>
              <w:rPr>
                <w:rFonts w:ascii="Courier New" w:eastAsia="Courier New" w:hAnsi="Courier New" w:cs="Courier New"/>
                <w:sz w:val="18"/>
                <w:szCs w:val="18"/>
              </w:rPr>
              <w:t xml:space="preserve">": </w:t>
            </w:r>
            <w:r w:rsidR="001F462D">
              <w:rPr>
                <w:rFonts w:ascii="Courier New" w:eastAsia="Courier New" w:hAnsi="Courier New" w:cs="Courier New"/>
                <w:sz w:val="18"/>
                <w:szCs w:val="18"/>
              </w:rPr>
              <w:t>[</w:t>
            </w:r>
          </w:p>
          <w:p w14:paraId="03446A02" w14:textId="79AE661D" w:rsidR="00153B25" w:rsidRDefault="001F462D"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r w:rsidR="00153B25">
              <w:rPr>
                <w:rFonts w:ascii="Courier New" w:eastAsia="Courier New" w:hAnsi="Courier New" w:cs="Courier New"/>
                <w:sz w:val="18"/>
                <w:szCs w:val="18"/>
              </w:rPr>
              <w:t>"</w:t>
            </w:r>
            <w:proofErr w:type="gramStart"/>
            <w:r w:rsidR="00153B25">
              <w:rPr>
                <w:rFonts w:ascii="Courier New" w:eastAsia="Courier New" w:hAnsi="Courier New" w:cs="Courier New"/>
                <w:sz w:val="18"/>
                <w:szCs w:val="18"/>
              </w:rPr>
              <w:t>urn:ietf</w:t>
            </w:r>
            <w:proofErr w:type="gramEnd"/>
            <w:r w:rsidR="00153B25">
              <w:rPr>
                <w:rFonts w:ascii="Courier New" w:eastAsia="Courier New" w:hAnsi="Courier New" w:cs="Courier New"/>
                <w:sz w:val="18"/>
                <w:szCs w:val="18"/>
              </w:rPr>
              <w:t>:params:scim:schemas:core:2.0:User"</w:t>
            </w:r>
          </w:p>
          <w:p w14:paraId="329064A4" w14:textId="2BFF492D" w:rsidR="001F462D" w:rsidRDefault="001F462D"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p>
          <w:p w14:paraId="72A36E91" w14:textId="7777777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proofErr w:type="spellStart"/>
            <w:r>
              <w:rPr>
                <w:rFonts w:ascii="Courier New" w:eastAsia="Courier New" w:hAnsi="Courier New" w:cs="Courier New"/>
                <w:sz w:val="18"/>
                <w:szCs w:val="18"/>
              </w:rPr>
              <w:t>authentication_profiles</w:t>
            </w:r>
            <w:proofErr w:type="spellEnd"/>
            <w:r>
              <w:rPr>
                <w:rFonts w:ascii="Courier New" w:eastAsia="Courier New" w:hAnsi="Courier New" w:cs="Courier New"/>
                <w:sz w:val="18"/>
                <w:szCs w:val="18"/>
              </w:rPr>
              <w:t>": [</w:t>
            </w:r>
          </w:p>
          <w:p w14:paraId="2AA2425C" w14:textId="77777777" w:rsidR="00444BBD" w:rsidRDefault="00153B25" w:rsidP="00B275E1">
            <w:pPr>
              <w:widowControl w:val="0"/>
              <w:pBdr>
                <w:top w:val="nil"/>
                <w:left w:val="nil"/>
                <w:bottom w:val="nil"/>
                <w:right w:val="nil"/>
                <w:between w:val="nil"/>
              </w:pBdr>
              <w:rPr>
                <w:ins w:id="155" w:author="Brian Rose" w:date="2019-09-20T11:34:00Z"/>
                <w:rFonts w:ascii="Courier New" w:eastAsia="Courier New" w:hAnsi="Courier New" w:cs="Courier New"/>
                <w:sz w:val="18"/>
                <w:szCs w:val="18"/>
              </w:rPr>
            </w:pPr>
            <w:r>
              <w:rPr>
                <w:rFonts w:ascii="Courier New" w:eastAsia="Courier New" w:hAnsi="Courier New" w:cs="Courier New"/>
                <w:sz w:val="18"/>
                <w:szCs w:val="18"/>
              </w:rPr>
              <w:tab/>
              <w:t>"</w:t>
            </w:r>
            <w:proofErr w:type="gramStart"/>
            <w:r>
              <w:rPr>
                <w:rFonts w:ascii="Courier New" w:eastAsia="Courier New" w:hAnsi="Courier New" w:cs="Courier New"/>
                <w:sz w:val="18"/>
                <w:szCs w:val="18"/>
              </w:rPr>
              <w:t>urn:ietf</w:t>
            </w:r>
            <w:proofErr w:type="gramEnd"/>
            <w:r>
              <w:rPr>
                <w:rFonts w:ascii="Courier New" w:eastAsia="Courier New" w:hAnsi="Courier New" w:cs="Courier New"/>
                <w:sz w:val="18"/>
                <w:szCs w:val="18"/>
              </w:rPr>
              <w:t>:params:fastfed:1.0:authentication:</w:t>
            </w:r>
            <w:del w:id="156" w:author="Brian Rose" w:date="2019-09-13T12:35:00Z">
              <w:r w:rsidDel="00CD505A">
                <w:rPr>
                  <w:rFonts w:ascii="Courier New" w:eastAsia="Courier New" w:hAnsi="Courier New" w:cs="Courier New"/>
                  <w:sz w:val="18"/>
                  <w:szCs w:val="18"/>
                </w:rPr>
                <w:delText>SAML</w:delText>
              </w:r>
            </w:del>
            <w:ins w:id="157" w:author="Brian Rose" w:date="2019-09-13T12:35:00Z">
              <w:r w:rsidR="00CD505A">
                <w:rPr>
                  <w:rFonts w:ascii="Courier New" w:eastAsia="Courier New" w:hAnsi="Courier New" w:cs="Courier New"/>
                  <w:sz w:val="18"/>
                  <w:szCs w:val="18"/>
                </w:rPr>
                <w:t>OAuth2</w:t>
              </w:r>
            </w:ins>
            <w:r>
              <w:rPr>
                <w:rFonts w:ascii="Courier New" w:eastAsia="Courier New" w:hAnsi="Courier New" w:cs="Courier New"/>
                <w:sz w:val="18"/>
                <w:szCs w:val="18"/>
              </w:rPr>
              <w:t>:</w:t>
            </w:r>
            <w:del w:id="158" w:author="Brian Rose" w:date="2019-09-20T11:34:00Z">
              <w:r w:rsidDel="004D5577">
                <w:rPr>
                  <w:rFonts w:ascii="Courier New" w:eastAsia="Courier New" w:hAnsi="Courier New" w:cs="Courier New"/>
                  <w:sz w:val="18"/>
                  <w:szCs w:val="18"/>
                </w:rPr>
                <w:delText>Basic</w:delText>
              </w:r>
            </w:del>
            <w:ins w:id="159" w:author="Brian Rose" w:date="2019-09-20T11:34:00Z">
              <w:r w:rsidR="004D5577">
                <w:rPr>
                  <w:rFonts w:ascii="Courier New" w:eastAsia="Courier New" w:hAnsi="Courier New" w:cs="Courier New"/>
                  <w:sz w:val="18"/>
                  <w:szCs w:val="18"/>
                </w:rPr>
                <w:t>ClientCredentials</w:t>
              </w:r>
            </w:ins>
          </w:p>
          <w:p w14:paraId="02D5B874" w14:textId="64479EC1"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w:t>
            </w:r>
          </w:p>
          <w:p w14:paraId="5C11E36D" w14:textId="7777777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p>
          <w:p w14:paraId="354EA9A9" w14:textId="7777777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proofErr w:type="spellStart"/>
            <w:r>
              <w:rPr>
                <w:rFonts w:ascii="Courier New" w:eastAsia="Courier New" w:hAnsi="Courier New" w:cs="Courier New"/>
                <w:sz w:val="18"/>
                <w:szCs w:val="18"/>
              </w:rPr>
              <w:t>provisioning_profiles</w:t>
            </w:r>
            <w:proofErr w:type="spellEnd"/>
            <w:r>
              <w:rPr>
                <w:rFonts w:ascii="Courier New" w:eastAsia="Courier New" w:hAnsi="Courier New" w:cs="Courier New"/>
                <w:sz w:val="18"/>
                <w:szCs w:val="18"/>
              </w:rPr>
              <w:t>": [</w:t>
            </w:r>
          </w:p>
          <w:p w14:paraId="25CF99CE" w14:textId="7777777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proofErr w:type="gramStart"/>
            <w:r>
              <w:rPr>
                <w:rFonts w:ascii="Courier New" w:eastAsia="Courier New" w:hAnsi="Courier New" w:cs="Courier New"/>
                <w:sz w:val="18"/>
                <w:szCs w:val="18"/>
              </w:rPr>
              <w:t>urn:ietf</w:t>
            </w:r>
            <w:proofErr w:type="gramEnd"/>
            <w:r>
              <w:rPr>
                <w:rFonts w:ascii="Courier New" w:eastAsia="Courier New" w:hAnsi="Courier New" w:cs="Courier New"/>
                <w:sz w:val="18"/>
                <w:szCs w:val="18"/>
              </w:rPr>
              <w:t>:params:fastfed:1.0:provisioning:SCIM:FullLifeCycle"</w:t>
            </w:r>
          </w:p>
          <w:p w14:paraId="284C2C69" w14:textId="1500AF51" w:rsidR="00153B25" w:rsidRDefault="00153B25" w:rsidP="00B275E1">
            <w:pPr>
              <w:widowControl w:val="0"/>
              <w:pBdr>
                <w:top w:val="nil"/>
                <w:left w:val="nil"/>
                <w:bottom w:val="nil"/>
                <w:right w:val="nil"/>
                <w:between w:val="nil"/>
              </w:pBdr>
              <w:rPr>
                <w:ins w:id="160" w:author="Brian Rose" w:date="2019-09-13T12:34:00Z"/>
                <w:rFonts w:ascii="Courier New" w:eastAsia="Courier New" w:hAnsi="Courier New" w:cs="Courier New"/>
                <w:sz w:val="18"/>
                <w:szCs w:val="18"/>
              </w:rPr>
            </w:pPr>
            <w:r>
              <w:rPr>
                <w:rFonts w:ascii="Courier New" w:eastAsia="Courier New" w:hAnsi="Courier New" w:cs="Courier New"/>
                <w:sz w:val="18"/>
                <w:szCs w:val="18"/>
              </w:rPr>
              <w:t xml:space="preserve">  ],</w:t>
            </w:r>
          </w:p>
          <w:p w14:paraId="369B07B7" w14:textId="77777777" w:rsidR="00CD505A" w:rsidRDefault="00CD505A" w:rsidP="00CD505A">
            <w:pPr>
              <w:widowControl w:val="0"/>
              <w:pBdr>
                <w:top w:val="nil"/>
                <w:left w:val="nil"/>
                <w:bottom w:val="nil"/>
                <w:right w:val="nil"/>
                <w:between w:val="nil"/>
              </w:pBdr>
              <w:rPr>
                <w:ins w:id="161" w:author="Brian Rose" w:date="2019-09-13T12:34:00Z"/>
                <w:rFonts w:ascii="Courier New" w:eastAsia="Courier New" w:hAnsi="Courier New" w:cs="Courier New"/>
                <w:sz w:val="18"/>
                <w:szCs w:val="18"/>
              </w:rPr>
            </w:pPr>
            <w:ins w:id="162" w:author="Brian Rose" w:date="2019-09-13T12:34:00Z">
              <w:r>
                <w:rPr>
                  <w:rFonts w:ascii="Courier New" w:eastAsia="Courier New" w:hAnsi="Courier New" w:cs="Courier New"/>
                  <w:sz w:val="18"/>
                  <w:szCs w:val="18"/>
                </w:rPr>
                <w:t xml:space="preserve">  "</w:t>
              </w:r>
              <w:proofErr w:type="gramStart"/>
              <w:r>
                <w:rPr>
                  <w:rFonts w:ascii="Courier New" w:eastAsia="Courier New" w:hAnsi="Courier New" w:cs="Courier New"/>
                  <w:sz w:val="18"/>
                  <w:szCs w:val="18"/>
                </w:rPr>
                <w:t>urn:ietf</w:t>
              </w:r>
              <w:proofErr w:type="gramEnd"/>
              <w:r>
                <w:rPr>
                  <w:rFonts w:ascii="Courier New" w:eastAsia="Courier New" w:hAnsi="Courier New" w:cs="Courier New"/>
                  <w:sz w:val="18"/>
                  <w:szCs w:val="18"/>
                </w:rPr>
                <w:t>:params:fastfed:1.0:authentication:SAML:Basic": {</w:t>
              </w:r>
            </w:ins>
          </w:p>
          <w:p w14:paraId="7483C64D" w14:textId="66DBBEB5" w:rsidR="00CD505A" w:rsidRDefault="00CD505A" w:rsidP="00CD505A">
            <w:pPr>
              <w:widowControl w:val="0"/>
              <w:pBdr>
                <w:top w:val="nil"/>
                <w:left w:val="nil"/>
                <w:bottom w:val="nil"/>
                <w:right w:val="nil"/>
                <w:between w:val="nil"/>
              </w:pBdr>
              <w:rPr>
                <w:ins w:id="163" w:author="Brian Rose" w:date="2019-09-13T12:34:00Z"/>
                <w:rFonts w:ascii="Courier New" w:eastAsia="Courier New" w:hAnsi="Courier New" w:cs="Courier New"/>
                <w:sz w:val="18"/>
                <w:szCs w:val="18"/>
              </w:rPr>
            </w:pPr>
            <w:ins w:id="164" w:author="Brian Rose" w:date="2019-09-13T12:34:00Z">
              <w:r>
                <w:rPr>
                  <w:rFonts w:ascii="Courier New" w:eastAsia="Courier New" w:hAnsi="Courier New" w:cs="Courier New"/>
                  <w:sz w:val="18"/>
                  <w:szCs w:val="18"/>
                </w:rPr>
                <w:t xml:space="preserve">    "</w:t>
              </w:r>
              <w:proofErr w:type="spellStart"/>
              <w:r>
                <w:rPr>
                  <w:rFonts w:ascii="Courier New" w:eastAsia="Courier New" w:hAnsi="Courier New" w:cs="Courier New"/>
                  <w:sz w:val="18"/>
                  <w:szCs w:val="18"/>
                </w:rPr>
                <w:t>scim_base_uri</w:t>
              </w:r>
              <w:proofErr w:type="spellEnd"/>
              <w:r>
                <w:rPr>
                  <w:rFonts w:ascii="Courier New" w:eastAsia="Courier New" w:hAnsi="Courier New" w:cs="Courier New"/>
                  <w:sz w:val="18"/>
                  <w:szCs w:val="18"/>
                </w:rPr>
                <w:t>":</w:t>
              </w:r>
            </w:ins>
          </w:p>
          <w:p w14:paraId="7E5B7B78" w14:textId="7C4586D5" w:rsidR="00CD505A" w:rsidRDefault="00CD505A" w:rsidP="00CD505A">
            <w:pPr>
              <w:widowControl w:val="0"/>
              <w:pBdr>
                <w:top w:val="nil"/>
                <w:left w:val="nil"/>
                <w:bottom w:val="nil"/>
                <w:right w:val="nil"/>
                <w:between w:val="nil"/>
              </w:pBdr>
              <w:rPr>
                <w:ins w:id="165" w:author="Brian Rose" w:date="2019-09-13T12:34:00Z"/>
                <w:rFonts w:ascii="Courier New" w:eastAsia="Courier New" w:hAnsi="Courier New" w:cs="Courier New"/>
                <w:sz w:val="18"/>
                <w:szCs w:val="18"/>
              </w:rPr>
            </w:pPr>
            <w:ins w:id="166" w:author="Brian Rose" w:date="2019-09-13T12:34:00Z">
              <w:r>
                <w:rPr>
                  <w:rFonts w:ascii="Courier New" w:eastAsia="Courier New" w:hAnsi="Courier New" w:cs="Courier New"/>
                  <w:sz w:val="18"/>
                  <w:szCs w:val="18"/>
                </w:rPr>
                <w:lastRenderedPageBreak/>
                <w:t xml:space="preserve">  </w:t>
              </w:r>
              <w:r>
                <w:rPr>
                  <w:rFonts w:ascii="Courier New" w:eastAsia="Courier New" w:hAnsi="Courier New" w:cs="Courier New"/>
                  <w:sz w:val="18"/>
                  <w:szCs w:val="18"/>
                </w:rPr>
                <w:tab/>
                <w:t>"https://prod-aws.serviceprovider.com/</w:t>
              </w:r>
              <w:proofErr w:type="spellStart"/>
              <w:r>
                <w:rPr>
                  <w:rFonts w:ascii="Courier New" w:eastAsia="Courier New" w:hAnsi="Courier New" w:cs="Courier New"/>
                  <w:sz w:val="18"/>
                  <w:szCs w:val="18"/>
                </w:rPr>
                <w:t>scim</w:t>
              </w:r>
              <w:proofErr w:type="spellEnd"/>
              <w:r>
                <w:rPr>
                  <w:rFonts w:ascii="Courier New" w:eastAsia="Courier New" w:hAnsi="Courier New" w:cs="Courier New"/>
                  <w:sz w:val="18"/>
                  <w:szCs w:val="18"/>
                </w:rPr>
                <w:t>",</w:t>
              </w:r>
            </w:ins>
          </w:p>
          <w:p w14:paraId="565283E7" w14:textId="173023C9" w:rsidR="00CD505A" w:rsidRDefault="00CD505A" w:rsidP="00B275E1">
            <w:pPr>
              <w:widowControl w:val="0"/>
              <w:pBdr>
                <w:top w:val="nil"/>
                <w:left w:val="nil"/>
                <w:bottom w:val="nil"/>
                <w:right w:val="nil"/>
                <w:between w:val="nil"/>
              </w:pBdr>
              <w:rPr>
                <w:rFonts w:ascii="Courier New" w:eastAsia="Courier New" w:hAnsi="Courier New" w:cs="Courier New"/>
                <w:sz w:val="18"/>
                <w:szCs w:val="18"/>
              </w:rPr>
            </w:pPr>
            <w:ins w:id="167" w:author="Brian Rose" w:date="2019-09-13T12:34:00Z">
              <w:r>
                <w:rPr>
                  <w:rFonts w:ascii="Courier New" w:eastAsia="Courier New" w:hAnsi="Courier New" w:cs="Courier New"/>
                  <w:sz w:val="18"/>
                  <w:szCs w:val="18"/>
                </w:rPr>
                <w:t xml:space="preserve">  },</w:t>
              </w:r>
            </w:ins>
          </w:p>
          <w:p w14:paraId="5C44DFB4" w14:textId="7777777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proofErr w:type="spellStart"/>
            <w:r>
              <w:rPr>
                <w:rFonts w:ascii="Courier New" w:eastAsia="Courier New" w:hAnsi="Courier New" w:cs="Courier New"/>
                <w:sz w:val="18"/>
                <w:szCs w:val="18"/>
              </w:rPr>
              <w:t>oauth_token</w:t>
            </w:r>
            <w:proofErr w:type="spellEnd"/>
            <w:r>
              <w:rPr>
                <w:rFonts w:ascii="Courier New" w:eastAsia="Courier New" w:hAnsi="Courier New" w:cs="Courier New"/>
                <w:sz w:val="18"/>
                <w:szCs w:val="18"/>
              </w:rPr>
              <w:t>": {</w:t>
            </w:r>
          </w:p>
          <w:p w14:paraId="5946E9B6" w14:textId="7777777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ab/>
              <w:t>"</w:t>
            </w:r>
            <w:proofErr w:type="spellStart"/>
            <w:r>
              <w:rPr>
                <w:rFonts w:ascii="Courier New" w:eastAsia="Courier New" w:hAnsi="Courier New" w:cs="Courier New"/>
                <w:sz w:val="18"/>
                <w:szCs w:val="18"/>
              </w:rPr>
              <w:t>access_token</w:t>
            </w:r>
            <w:proofErr w:type="spellEnd"/>
            <w:r>
              <w:rPr>
                <w:rFonts w:ascii="Courier New" w:eastAsia="Courier New" w:hAnsi="Courier New" w:cs="Courier New"/>
                <w:sz w:val="18"/>
                <w:szCs w:val="18"/>
              </w:rPr>
              <w:t>": "MTQ0NjJkZmQ5OTM2NDE1ZTZjNGZmZjI3",</w:t>
            </w:r>
          </w:p>
          <w:p w14:paraId="1080C57C" w14:textId="7777777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proofErr w:type="spellStart"/>
            <w:r>
              <w:rPr>
                <w:rFonts w:ascii="Courier New" w:eastAsia="Courier New" w:hAnsi="Courier New" w:cs="Courier New"/>
                <w:sz w:val="18"/>
                <w:szCs w:val="18"/>
              </w:rPr>
              <w:t>token_type</w:t>
            </w:r>
            <w:proofErr w:type="spellEnd"/>
            <w:r>
              <w:rPr>
                <w:rFonts w:ascii="Courier New" w:eastAsia="Courier New" w:hAnsi="Courier New" w:cs="Courier New"/>
                <w:sz w:val="18"/>
                <w:szCs w:val="18"/>
              </w:rPr>
              <w:t>": "bearer",</w:t>
            </w:r>
          </w:p>
          <w:p w14:paraId="3724DBC5" w14:textId="7777777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proofErr w:type="spellStart"/>
            <w:r>
              <w:rPr>
                <w:rFonts w:ascii="Courier New" w:eastAsia="Courier New" w:hAnsi="Courier New" w:cs="Courier New"/>
                <w:sz w:val="18"/>
                <w:szCs w:val="18"/>
              </w:rPr>
              <w:t>refresh_token</w:t>
            </w:r>
            <w:proofErr w:type="spellEnd"/>
            <w:r>
              <w:rPr>
                <w:rFonts w:ascii="Courier New" w:eastAsia="Courier New" w:hAnsi="Courier New" w:cs="Courier New"/>
                <w:sz w:val="18"/>
                <w:szCs w:val="18"/>
              </w:rPr>
              <w:t>": "IwOGYzYTlmM2YxOTQ5MGE3YmNmMDFkNTVk",</w:t>
            </w:r>
          </w:p>
          <w:p w14:paraId="1C0FF779" w14:textId="7777777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proofErr w:type="spellStart"/>
            <w:r>
              <w:rPr>
                <w:rFonts w:ascii="Courier New" w:eastAsia="Courier New" w:hAnsi="Courier New" w:cs="Courier New"/>
                <w:sz w:val="18"/>
                <w:szCs w:val="18"/>
              </w:rPr>
              <w:t>expires_in</w:t>
            </w:r>
            <w:proofErr w:type="spellEnd"/>
            <w:r>
              <w:rPr>
                <w:rFonts w:ascii="Courier New" w:eastAsia="Courier New" w:hAnsi="Courier New" w:cs="Courier New"/>
                <w:sz w:val="18"/>
                <w:szCs w:val="18"/>
              </w:rPr>
              <w:t>": 3600</w:t>
            </w:r>
          </w:p>
          <w:p w14:paraId="2B95ADCE" w14:textId="7777777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p>
          <w:p w14:paraId="2839914D" w14:textId="77777777" w:rsidR="00153B25" w:rsidRDefault="00153B25" w:rsidP="00B275E1">
            <w:pPr>
              <w:widowControl w:val="0"/>
              <w:pBdr>
                <w:top w:val="nil"/>
                <w:left w:val="nil"/>
                <w:bottom w:val="nil"/>
                <w:right w:val="nil"/>
                <w:between w:val="nil"/>
              </w:pBdr>
              <w:rPr>
                <w:rFonts w:ascii="Courier New" w:eastAsia="Courier New" w:hAnsi="Courier New" w:cs="Courier New"/>
                <w:sz w:val="18"/>
                <w:szCs w:val="18"/>
              </w:rPr>
            </w:pPr>
            <w:r>
              <w:rPr>
                <w:rFonts w:ascii="Courier New" w:eastAsia="Courier New" w:hAnsi="Courier New" w:cs="Courier New"/>
                <w:sz w:val="18"/>
                <w:szCs w:val="18"/>
              </w:rPr>
              <w:t xml:space="preserve"> }</w:t>
            </w:r>
          </w:p>
        </w:tc>
      </w:tr>
    </w:tbl>
    <w:p w14:paraId="03231B93" w14:textId="74E592B7" w:rsidR="00153B25" w:rsidRDefault="00153B25" w:rsidP="00153B25"/>
    <w:p w14:paraId="263A7F27" w14:textId="012A4474" w:rsidR="00153B25" w:rsidDel="005E1CE4" w:rsidRDefault="00153B25" w:rsidP="005E1CE4">
      <w:pPr>
        <w:rPr>
          <w:del w:id="168" w:author="Brian Rose" w:date="2019-09-16T13:40:00Z"/>
        </w:rPr>
      </w:pPr>
      <w:r>
        <w:t xml:space="preserve">As with </w:t>
      </w:r>
      <w:proofErr w:type="spellStart"/>
      <w:r>
        <w:t>FastFed</w:t>
      </w:r>
      <w:proofErr w:type="spellEnd"/>
      <w:r>
        <w:t xml:space="preserve"> SSO, this will be encoded and signed as a </w:t>
      </w:r>
      <w:r w:rsidR="001F462D">
        <w:t xml:space="preserve">JWT.  </w:t>
      </w:r>
    </w:p>
    <w:p w14:paraId="4D90C1D3" w14:textId="77777777" w:rsidR="005E1CE4" w:rsidRDefault="005E1CE4" w:rsidP="00153B25">
      <w:pPr>
        <w:rPr>
          <w:ins w:id="169" w:author="Brian Rose" w:date="2019-09-16T13:40:00Z"/>
        </w:rPr>
      </w:pPr>
    </w:p>
    <w:p w14:paraId="306E6AAC" w14:textId="77777777" w:rsidR="001F462D" w:rsidRDefault="001F462D">
      <w:pPr>
        <w:pPrChange w:id="170" w:author="Brian Rose" w:date="2019-09-16T13:40:00Z">
          <w:pPr>
            <w:pStyle w:val="Title"/>
          </w:pPr>
        </w:pPrChange>
      </w:pPr>
    </w:p>
    <w:p w14:paraId="4AAD27F5" w14:textId="16FF0DA5" w:rsidR="005B73BA" w:rsidRDefault="001F462D" w:rsidP="001F462D">
      <w:pPr>
        <w:pStyle w:val="Title"/>
      </w:pPr>
      <w:r>
        <w:t>Step 7</w:t>
      </w:r>
    </w:p>
    <w:p w14:paraId="51BB3F84" w14:textId="17809D39" w:rsidR="001F462D" w:rsidRDefault="001F462D" w:rsidP="001F462D"/>
    <w:p w14:paraId="3C1C4742" w14:textId="36BF6F59" w:rsidR="001F462D" w:rsidRDefault="001F462D" w:rsidP="001F462D">
      <w:r>
        <w:t xml:space="preserve">The GP receives the SP’s JWT and verifies it.  Using this information, the GP has enough information to create the governance record for the SP.  Using the OAuth information (or whatever credentials are supported), and the schemas the SP supports, the GP can now provision using the SCIM endpoint. </w:t>
      </w:r>
    </w:p>
    <w:p w14:paraId="691F7C6D" w14:textId="77F54C4B" w:rsidR="001F462D" w:rsidRDefault="001F462D" w:rsidP="001F462D"/>
    <w:p w14:paraId="187CCC44" w14:textId="57D0D6DB" w:rsidR="001F462D" w:rsidRDefault="001F462D" w:rsidP="001F462D">
      <w:r>
        <w:t>Since the SP doesn’t have any concern about whether the GP i</w:t>
      </w:r>
      <w:r w:rsidR="007B5BBF">
        <w:t>s</w:t>
      </w:r>
      <w:r>
        <w:t xml:space="preserve"> now able to govern i</w:t>
      </w:r>
      <w:r w:rsidR="007B5BBF">
        <w:t>t</w:t>
      </w:r>
      <w:r>
        <w:t xml:space="preserve"> successfully, at this point, the process is </w:t>
      </w:r>
      <w:proofErr w:type="gramStart"/>
      <w:r>
        <w:t>completed</w:t>
      </w:r>
      <w:proofErr w:type="gramEnd"/>
      <w:r>
        <w:t xml:space="preserve"> and Alice sees a message indicating so.  She takes a deep breath knowing she saved a significant amount of time and plans on using the time she saved to take up a new hobby, possibly Cricket, but since our story ends here, we may never know.</w:t>
      </w:r>
    </w:p>
    <w:p w14:paraId="4365EAF5" w14:textId="37F3868E" w:rsidR="00135212" w:rsidRDefault="00135212" w:rsidP="001F462D"/>
    <w:p w14:paraId="147DCF5A" w14:textId="39887A66" w:rsidR="00135212" w:rsidRDefault="00135212" w:rsidP="001F462D"/>
    <w:tbl>
      <w:tblPr>
        <w:tblStyle w:val="TableGrid"/>
        <w:tblW w:w="0" w:type="auto"/>
        <w:tblLook w:val="04A0" w:firstRow="1" w:lastRow="0" w:firstColumn="1" w:lastColumn="0" w:noHBand="0" w:noVBand="1"/>
      </w:tblPr>
      <w:tblGrid>
        <w:gridCol w:w="3183"/>
        <w:gridCol w:w="3158"/>
        <w:gridCol w:w="3009"/>
      </w:tblGrid>
      <w:tr w:rsidR="00023544" w14:paraId="473A1FEF" w14:textId="0D1F230B" w:rsidTr="00023544">
        <w:tc>
          <w:tcPr>
            <w:tcW w:w="3183" w:type="dxa"/>
          </w:tcPr>
          <w:p w14:paraId="26D24BA7" w14:textId="1FD5C7E7" w:rsidR="00023544" w:rsidRDefault="00023544" w:rsidP="001F462D">
            <w:r>
              <w:t>Brian Rose</w:t>
            </w:r>
          </w:p>
        </w:tc>
        <w:tc>
          <w:tcPr>
            <w:tcW w:w="3158" w:type="dxa"/>
          </w:tcPr>
          <w:p w14:paraId="6CAD1637" w14:textId="26D7B66A" w:rsidR="00023544" w:rsidRDefault="00023544" w:rsidP="001F462D">
            <w:r>
              <w:t>V1.0</w:t>
            </w:r>
          </w:p>
        </w:tc>
        <w:tc>
          <w:tcPr>
            <w:tcW w:w="3009" w:type="dxa"/>
          </w:tcPr>
          <w:p w14:paraId="7E902719" w14:textId="51404876" w:rsidR="00023544" w:rsidRDefault="00023544" w:rsidP="001F462D">
            <w:r>
              <w:t>09/12/2019</w:t>
            </w:r>
          </w:p>
        </w:tc>
      </w:tr>
      <w:tr w:rsidR="00082AA9" w14:paraId="74E651C8" w14:textId="77777777" w:rsidTr="00023544">
        <w:trPr>
          <w:ins w:id="171" w:author="Brian Rose" w:date="2019-09-16T13:44:00Z"/>
        </w:trPr>
        <w:tc>
          <w:tcPr>
            <w:tcW w:w="3183" w:type="dxa"/>
          </w:tcPr>
          <w:p w14:paraId="2D7A2746" w14:textId="6A4C1FE4" w:rsidR="00082AA9" w:rsidRDefault="00082AA9" w:rsidP="001F462D">
            <w:pPr>
              <w:rPr>
                <w:ins w:id="172" w:author="Brian Rose" w:date="2019-09-16T13:44:00Z"/>
              </w:rPr>
            </w:pPr>
            <w:ins w:id="173" w:author="Brian Rose" w:date="2019-09-16T13:44:00Z">
              <w:r>
                <w:t>Brian Rose</w:t>
              </w:r>
            </w:ins>
          </w:p>
        </w:tc>
        <w:tc>
          <w:tcPr>
            <w:tcW w:w="3158" w:type="dxa"/>
          </w:tcPr>
          <w:p w14:paraId="4241644C" w14:textId="62DC27AF" w:rsidR="00082AA9" w:rsidRDefault="00082AA9" w:rsidP="001F462D">
            <w:pPr>
              <w:rPr>
                <w:ins w:id="174" w:author="Brian Rose" w:date="2019-09-16T13:44:00Z"/>
              </w:rPr>
            </w:pPr>
            <w:ins w:id="175" w:author="Brian Rose" w:date="2019-09-16T13:44:00Z">
              <w:r>
                <w:t>V1.1</w:t>
              </w:r>
            </w:ins>
          </w:p>
        </w:tc>
        <w:tc>
          <w:tcPr>
            <w:tcW w:w="3009" w:type="dxa"/>
          </w:tcPr>
          <w:p w14:paraId="61B19678" w14:textId="2EB1891E" w:rsidR="00082AA9" w:rsidRDefault="00082AA9" w:rsidP="001F462D">
            <w:pPr>
              <w:rPr>
                <w:ins w:id="176" w:author="Brian Rose" w:date="2019-09-16T13:44:00Z"/>
              </w:rPr>
            </w:pPr>
            <w:ins w:id="177" w:author="Brian Rose" w:date="2019-09-16T13:44:00Z">
              <w:r>
                <w:t>09/16/2019</w:t>
              </w:r>
            </w:ins>
          </w:p>
        </w:tc>
      </w:tr>
    </w:tbl>
    <w:p w14:paraId="43CC7891" w14:textId="1F0AAB6F" w:rsidR="00135212" w:rsidRPr="001F462D" w:rsidRDefault="00135212" w:rsidP="001F462D"/>
    <w:sectPr w:rsidR="00135212" w:rsidRPr="001F462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9" w:author="Brian Rose" w:date="2019-09-16T12:55:00Z" w:initials="BR">
    <w:p w14:paraId="040B0265" w14:textId="77777777" w:rsidR="00654931" w:rsidRDefault="00654931" w:rsidP="00654931">
      <w:r>
        <w:rPr>
          <w:rStyle w:val="CommentReference"/>
        </w:rPr>
        <w:annotationRef/>
      </w:r>
      <w:r w:rsidRPr="00654931">
        <w:t xml:space="preserve">The latest working group discussion recently introduced the concept of orchestration.  As a result, there are questions regarding how </w:t>
      </w:r>
      <w:proofErr w:type="spellStart"/>
      <w:r w:rsidRPr="00654931">
        <w:t>FastFed’s</w:t>
      </w:r>
      <w:proofErr w:type="spellEnd"/>
      <w:r w:rsidRPr="00654931">
        <w:t xml:space="preserve"> proposed orchestration would affect this section.</w:t>
      </w:r>
    </w:p>
    <w:p w14:paraId="42894F05" w14:textId="28A95ABE" w:rsidR="00654931" w:rsidRDefault="00654931">
      <w:pPr>
        <w:pStyle w:val="CommentText"/>
      </w:pPr>
    </w:p>
  </w:comment>
  <w:comment w:id="82" w:author="Brian Rose" w:date="2019-09-16T13:04:00Z" w:initials="BR">
    <w:p w14:paraId="037F8E26" w14:textId="77777777" w:rsidR="00D34FA4" w:rsidRDefault="00D34FA4" w:rsidP="00D34FA4">
      <w:r>
        <w:rPr>
          <w:rStyle w:val="CommentReference"/>
        </w:rPr>
        <w:annotationRef/>
      </w:r>
      <w:proofErr w:type="spellStart"/>
      <w:r>
        <w:t>Sailpoint</w:t>
      </w:r>
      <w:proofErr w:type="spellEnd"/>
      <w:r>
        <w:t xml:space="preserve"> doesn’t believe this is valuable because maintenance would be prohibitive.  Every time an application is added to be governed a corresponding entry in the </w:t>
      </w:r>
      <w:proofErr w:type="spellStart"/>
      <w:r>
        <w:t>WebFinger</w:t>
      </w:r>
      <w:proofErr w:type="spellEnd"/>
      <w:r>
        <w:t xml:space="preserve"> metadata would also be required.  </w:t>
      </w:r>
    </w:p>
    <w:p w14:paraId="1698B519" w14:textId="2421C6A1" w:rsidR="00D34FA4" w:rsidRDefault="00D34FA4" w:rsidP="00D34FA4">
      <w:r>
        <w:t xml:space="preserve">Therefore, it seems more reasonable that each SP publish their </w:t>
      </w:r>
      <w:proofErr w:type="spellStart"/>
      <w:r>
        <w:t>FastFed</w:t>
      </w:r>
      <w:proofErr w:type="spellEnd"/>
      <w:r>
        <w:t xml:space="preserve"> metadata at a </w:t>
      </w:r>
      <w:proofErr w:type="spellStart"/>
      <w:proofErr w:type="gramStart"/>
      <w:r>
        <w:t>well known</w:t>
      </w:r>
      <w:proofErr w:type="spellEnd"/>
      <w:proofErr w:type="gramEnd"/>
      <w:r>
        <w:t xml:space="preserve"> endpoint</w:t>
      </w:r>
      <w:r w:rsidR="00780477">
        <w:t xml:space="preserve"> and the GP would attempt to find metadata there or the GP UX would ask for the </w:t>
      </w:r>
      <w:proofErr w:type="spellStart"/>
      <w:r w:rsidR="00780477">
        <w:t>FastFed</w:t>
      </w:r>
      <w:proofErr w:type="spellEnd"/>
      <w:r w:rsidR="00780477">
        <w:t xml:space="preserve"> metadata endpoint </w:t>
      </w:r>
      <w:proofErr w:type="spellStart"/>
      <w:r w:rsidR="00780477">
        <w:t>url</w:t>
      </w:r>
      <w:proofErr w:type="spellEnd"/>
      <w:r w:rsidR="00780477">
        <w:t xml:space="preserve"> to kick off the process.</w:t>
      </w:r>
    </w:p>
  </w:comment>
  <w:comment w:id="149" w:author="Brian Rose" w:date="2019-09-16T13:27:00Z" w:initials="BR">
    <w:p w14:paraId="56170903" w14:textId="2176ADF9" w:rsidR="00D0586B" w:rsidRDefault="00D0586B">
      <w:pPr>
        <w:pStyle w:val="CommentText"/>
      </w:pPr>
      <w:r>
        <w:rPr>
          <w:rStyle w:val="CommentReference"/>
        </w:rPr>
        <w:annotationRef/>
      </w:r>
      <w:r>
        <w:t xml:space="preserve">It would be worth noting that these steps here are very similar to what the Dynamic OAuth standard tries to achieve.  It is worth discussing.  This obviously limits authentication to OAuth.  I am not too familiar with the Dynamic OAuth standard so hopefully someone might be able to help flush this out. </w:t>
      </w:r>
      <w:r w:rsidR="00A40371">
        <w:t xml:space="preserve"> There is also an option for Oauth2 grants using SAML (</w:t>
      </w:r>
      <w:hyperlink r:id="rId1" w:history="1">
        <w:r w:rsidR="00A40371">
          <w:rPr>
            <w:rStyle w:val="Hyperlink"/>
          </w:rPr>
          <w:t>https://tools.ietf.org/html/rfc7522</w:t>
        </w:r>
      </w:hyperlink>
      <w:r w:rsidR="00A40371">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2894F05" w15:done="0"/>
  <w15:commentEx w15:paraId="1698B519" w15:done="0"/>
  <w15:commentEx w15:paraId="561709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894F05" w16cid:durableId="212A04C5"/>
  <w16cid:commentId w16cid:paraId="1698B519" w16cid:durableId="212A06CE"/>
  <w16cid:commentId w16cid:paraId="56170903" w16cid:durableId="212A0C2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43786A"/>
    <w:multiLevelType w:val="hybridMultilevel"/>
    <w:tmpl w:val="783E7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D9203F"/>
    <w:multiLevelType w:val="hybridMultilevel"/>
    <w:tmpl w:val="9C0E3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rian Rose">
    <w15:presenceInfo w15:providerId="AD" w15:userId="S::brian.rose@sailpoint.com::3770ac40-d9d5-412d-b18a-731a5d7604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66B"/>
    <w:rsid w:val="00013A86"/>
    <w:rsid w:val="00023544"/>
    <w:rsid w:val="00036612"/>
    <w:rsid w:val="0004025D"/>
    <w:rsid w:val="00053DD8"/>
    <w:rsid w:val="00067361"/>
    <w:rsid w:val="00082AA9"/>
    <w:rsid w:val="001238BD"/>
    <w:rsid w:val="00135212"/>
    <w:rsid w:val="00153B25"/>
    <w:rsid w:val="001872A1"/>
    <w:rsid w:val="001E4E67"/>
    <w:rsid w:val="001E63BE"/>
    <w:rsid w:val="001F462D"/>
    <w:rsid w:val="002020DF"/>
    <w:rsid w:val="0020383E"/>
    <w:rsid w:val="00240B5A"/>
    <w:rsid w:val="002C1C1A"/>
    <w:rsid w:val="00306E47"/>
    <w:rsid w:val="00341945"/>
    <w:rsid w:val="003F750B"/>
    <w:rsid w:val="00444BBD"/>
    <w:rsid w:val="00447A1A"/>
    <w:rsid w:val="0049029B"/>
    <w:rsid w:val="004C718D"/>
    <w:rsid w:val="004D5577"/>
    <w:rsid w:val="004E0683"/>
    <w:rsid w:val="004F46DF"/>
    <w:rsid w:val="005B73BA"/>
    <w:rsid w:val="005E1CE4"/>
    <w:rsid w:val="005F5BA2"/>
    <w:rsid w:val="00633840"/>
    <w:rsid w:val="00654931"/>
    <w:rsid w:val="006A1A6B"/>
    <w:rsid w:val="006B0023"/>
    <w:rsid w:val="006C0E2A"/>
    <w:rsid w:val="006D04C0"/>
    <w:rsid w:val="007140B5"/>
    <w:rsid w:val="00741454"/>
    <w:rsid w:val="007520A6"/>
    <w:rsid w:val="0076468B"/>
    <w:rsid w:val="00780477"/>
    <w:rsid w:val="007A742E"/>
    <w:rsid w:val="007B1D95"/>
    <w:rsid w:val="007B4BC0"/>
    <w:rsid w:val="007B5BBF"/>
    <w:rsid w:val="0084666B"/>
    <w:rsid w:val="00852658"/>
    <w:rsid w:val="0087308D"/>
    <w:rsid w:val="008E29BF"/>
    <w:rsid w:val="008F15A8"/>
    <w:rsid w:val="008F72A2"/>
    <w:rsid w:val="00916274"/>
    <w:rsid w:val="009241E7"/>
    <w:rsid w:val="009D48FB"/>
    <w:rsid w:val="00A1568D"/>
    <w:rsid w:val="00A23585"/>
    <w:rsid w:val="00A37639"/>
    <w:rsid w:val="00A40371"/>
    <w:rsid w:val="00A9113B"/>
    <w:rsid w:val="00B957C8"/>
    <w:rsid w:val="00BB414F"/>
    <w:rsid w:val="00BC2E1A"/>
    <w:rsid w:val="00BE7C5D"/>
    <w:rsid w:val="00BF513F"/>
    <w:rsid w:val="00C11B44"/>
    <w:rsid w:val="00C11CE7"/>
    <w:rsid w:val="00C17E8D"/>
    <w:rsid w:val="00CA7CF3"/>
    <w:rsid w:val="00CD505A"/>
    <w:rsid w:val="00CF59DC"/>
    <w:rsid w:val="00D0586B"/>
    <w:rsid w:val="00D2488A"/>
    <w:rsid w:val="00D34FA4"/>
    <w:rsid w:val="00DE2750"/>
    <w:rsid w:val="00DF2F01"/>
    <w:rsid w:val="00E16399"/>
    <w:rsid w:val="00E31B4E"/>
    <w:rsid w:val="00E45F34"/>
    <w:rsid w:val="00E55003"/>
    <w:rsid w:val="00E728A8"/>
    <w:rsid w:val="00E86130"/>
    <w:rsid w:val="00EC0D0E"/>
    <w:rsid w:val="00EE7AAF"/>
    <w:rsid w:val="00F80055"/>
    <w:rsid w:val="00F86B8D"/>
    <w:rsid w:val="00FD6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908E4"/>
  <w15:chartTrackingRefBased/>
  <w15:docId w15:val="{CABF4431-D0F1-4AAD-AE3B-D64C50C56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1C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6468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72A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1872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1872A1"/>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E8613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466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4666B"/>
    <w:rPr>
      <w:rFonts w:ascii="Courier New" w:eastAsia="Times New Roman" w:hAnsi="Courier New" w:cs="Courier New"/>
      <w:sz w:val="20"/>
      <w:szCs w:val="20"/>
    </w:rPr>
  </w:style>
  <w:style w:type="character" w:styleId="Hyperlink">
    <w:name w:val="Hyperlink"/>
    <w:basedOn w:val="DefaultParagraphFont"/>
    <w:uiPriority w:val="99"/>
    <w:unhideWhenUsed/>
    <w:rsid w:val="00240B5A"/>
    <w:rPr>
      <w:color w:val="0000FF"/>
      <w:u w:val="single"/>
    </w:rPr>
  </w:style>
  <w:style w:type="character" w:styleId="UnresolvedMention">
    <w:name w:val="Unresolved Mention"/>
    <w:basedOn w:val="DefaultParagraphFont"/>
    <w:uiPriority w:val="99"/>
    <w:semiHidden/>
    <w:unhideWhenUsed/>
    <w:rsid w:val="00B957C8"/>
    <w:rPr>
      <w:color w:val="605E5C"/>
      <w:shd w:val="clear" w:color="auto" w:fill="E1DFDD"/>
    </w:rPr>
  </w:style>
  <w:style w:type="paragraph" w:styleId="BalloonText">
    <w:name w:val="Balloon Text"/>
    <w:basedOn w:val="Normal"/>
    <w:link w:val="BalloonTextChar"/>
    <w:uiPriority w:val="99"/>
    <w:semiHidden/>
    <w:unhideWhenUsed/>
    <w:rsid w:val="00D248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88A"/>
    <w:rPr>
      <w:rFonts w:ascii="Segoe UI" w:hAnsi="Segoe UI" w:cs="Segoe UI"/>
      <w:sz w:val="18"/>
      <w:szCs w:val="18"/>
    </w:rPr>
  </w:style>
  <w:style w:type="character" w:customStyle="1" w:styleId="Heading1Char">
    <w:name w:val="Heading 1 Char"/>
    <w:basedOn w:val="DefaultParagraphFont"/>
    <w:link w:val="Heading1"/>
    <w:uiPriority w:val="9"/>
    <w:rsid w:val="002C1C1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6468B"/>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9D48FB"/>
    <w:pPr>
      <w:ind w:left="720"/>
      <w:contextualSpacing/>
    </w:pPr>
  </w:style>
  <w:style w:type="character" w:customStyle="1" w:styleId="Heading3Char">
    <w:name w:val="Heading 3 Char"/>
    <w:basedOn w:val="DefaultParagraphFont"/>
    <w:link w:val="Heading3"/>
    <w:uiPriority w:val="9"/>
    <w:rsid w:val="001872A1"/>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1872A1"/>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872A1"/>
    <w:rPr>
      <w:rFonts w:asciiTheme="majorHAnsi" w:eastAsiaTheme="majorEastAsia" w:hAnsiTheme="majorHAnsi" w:cstheme="majorBidi"/>
      <w:color w:val="2F5496" w:themeColor="accent1" w:themeShade="BF"/>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Heading6Char">
    <w:name w:val="Heading 6 Char"/>
    <w:basedOn w:val="DefaultParagraphFont"/>
    <w:link w:val="Heading6"/>
    <w:uiPriority w:val="9"/>
    <w:rsid w:val="00E86130"/>
    <w:rPr>
      <w:rFonts w:asciiTheme="majorHAnsi" w:eastAsiaTheme="majorEastAsia" w:hAnsiTheme="majorHAnsi" w:cstheme="majorBidi"/>
      <w:color w:val="1F3763" w:themeColor="accent1" w:themeShade="7F"/>
    </w:rPr>
  </w:style>
  <w:style w:type="paragraph" w:styleId="Title">
    <w:name w:val="Title"/>
    <w:basedOn w:val="Normal"/>
    <w:next w:val="Normal"/>
    <w:link w:val="TitleChar"/>
    <w:uiPriority w:val="10"/>
    <w:qFormat/>
    <w:rsid w:val="00E5500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5003"/>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1352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CD505A"/>
    <w:rPr>
      <w:b/>
      <w:bCs/>
    </w:rPr>
  </w:style>
  <w:style w:type="character" w:customStyle="1" w:styleId="CommentSubjectChar">
    <w:name w:val="Comment Subject Char"/>
    <w:basedOn w:val="CommentTextChar"/>
    <w:link w:val="CommentSubject"/>
    <w:uiPriority w:val="99"/>
    <w:semiHidden/>
    <w:rsid w:val="00CD505A"/>
    <w:rPr>
      <w:b/>
      <w:bCs/>
      <w:sz w:val="20"/>
      <w:szCs w:val="20"/>
    </w:rPr>
  </w:style>
  <w:style w:type="paragraph" w:styleId="Revision">
    <w:name w:val="Revision"/>
    <w:hidden/>
    <w:uiPriority w:val="99"/>
    <w:semiHidden/>
    <w:rsid w:val="007B1D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245994">
      <w:bodyDiv w:val="1"/>
      <w:marLeft w:val="0"/>
      <w:marRight w:val="0"/>
      <w:marTop w:val="0"/>
      <w:marBottom w:val="0"/>
      <w:divBdr>
        <w:top w:val="none" w:sz="0" w:space="0" w:color="auto"/>
        <w:left w:val="none" w:sz="0" w:space="0" w:color="auto"/>
        <w:bottom w:val="none" w:sz="0" w:space="0" w:color="auto"/>
        <w:right w:val="none" w:sz="0" w:space="0" w:color="auto"/>
      </w:divBdr>
    </w:div>
    <w:div w:id="905603178">
      <w:bodyDiv w:val="1"/>
      <w:marLeft w:val="0"/>
      <w:marRight w:val="0"/>
      <w:marTop w:val="0"/>
      <w:marBottom w:val="0"/>
      <w:divBdr>
        <w:top w:val="none" w:sz="0" w:space="0" w:color="auto"/>
        <w:left w:val="none" w:sz="0" w:space="0" w:color="auto"/>
        <w:bottom w:val="none" w:sz="0" w:space="0" w:color="auto"/>
        <w:right w:val="none" w:sz="0" w:space="0" w:color="auto"/>
      </w:divBdr>
    </w:div>
    <w:div w:id="1373648592">
      <w:bodyDiv w:val="1"/>
      <w:marLeft w:val="0"/>
      <w:marRight w:val="0"/>
      <w:marTop w:val="0"/>
      <w:marBottom w:val="0"/>
      <w:divBdr>
        <w:top w:val="none" w:sz="0" w:space="0" w:color="auto"/>
        <w:left w:val="none" w:sz="0" w:space="0" w:color="auto"/>
        <w:bottom w:val="none" w:sz="0" w:space="0" w:color="auto"/>
        <w:right w:val="none" w:sz="0" w:space="0" w:color="auto"/>
      </w:divBdr>
    </w:div>
    <w:div w:id="201676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tools.ietf.org/html/rfc7522"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www.governance.com" TargetMode="External"/><Relationship Id="rId13" Type="http://schemas.openxmlformats.org/officeDocument/2006/relationships/theme" Target="theme/theme1.xml"/><Relationship Id="rId3" Type="http://schemas.openxmlformats.org/officeDocument/2006/relationships/settings" Target="settings.xml"/><Relationship Id="rId7" Type="http://schemas.microsoft.com/office/2016/09/relationships/commentsIds" Target="commentsId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fontTable" Target="fontTable.xml"/><Relationship Id="rId5" Type="http://schemas.openxmlformats.org/officeDocument/2006/relationships/comments" Target="comments.xml"/><Relationship Id="rId10" Type="http://schemas.openxmlformats.org/officeDocument/2006/relationships/hyperlink" Target="mailto:alice@company.com" TargetMode="External"/><Relationship Id="rId4" Type="http://schemas.openxmlformats.org/officeDocument/2006/relationships/webSettings" Target="webSettings.xml"/><Relationship Id="rId9" Type="http://schemas.openxmlformats.org/officeDocument/2006/relationships/hyperlink" Target="http://www.serviceprovid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15044</TotalTime>
  <Pages>11</Pages>
  <Words>2037</Words>
  <Characters>11611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Rose</dc:creator>
  <cp:keywords/>
  <dc:description/>
  <cp:lastModifiedBy>Brian Rose</cp:lastModifiedBy>
  <cp:revision>53</cp:revision>
  <dcterms:created xsi:type="dcterms:W3CDTF">2019-09-04T17:08:00Z</dcterms:created>
  <dcterms:modified xsi:type="dcterms:W3CDTF">2019-09-20T16:37:00Z</dcterms:modified>
</cp:coreProperties>
</file>