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E7AF2C" w14:textId="77777777">
        <w:trPr>
          <w:divId w:val="1292008646"/>
          <w:trHeight w:val="225"/>
          <w:tblCellSpacing w:w="12" w:type="dxa"/>
        </w:trPr>
        <w:tc>
          <w:tcPr>
            <w:tcW w:w="450" w:type="dxa"/>
            <w:shd w:val="clear" w:color="auto" w:fill="990000"/>
            <w:vAlign w:val="center"/>
            <w:hideMark/>
          </w:tcPr>
          <w:bookmarkStart w:id="0" w:name="_GoBack"/>
          <w:bookmarkEnd w:id="0"/>
          <w:p w14:paraId="13285F96" w14:textId="77777777" w:rsidR="00000000" w:rsidRDefault="000A3D53">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05B4AF95" w14:textId="77777777">
        <w:trPr>
          <w:divId w:val="1292008646"/>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5035EB94" w14:textId="77777777">
              <w:trPr>
                <w:tblCellSpacing w:w="6" w:type="dxa"/>
              </w:trPr>
              <w:tc>
                <w:tcPr>
                  <w:tcW w:w="1650" w:type="pct"/>
                  <w:shd w:val="clear" w:color="auto" w:fill="666666"/>
                  <w:hideMark/>
                </w:tcPr>
                <w:p w14:paraId="6937EEDE" w14:textId="77777777" w:rsidR="00000000" w:rsidRDefault="000A3D5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21D3AA38" w14:textId="77777777" w:rsidR="00000000" w:rsidRDefault="000A3D5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6722CCC1" w14:textId="77777777">
              <w:trPr>
                <w:tblCellSpacing w:w="6" w:type="dxa"/>
              </w:trPr>
              <w:tc>
                <w:tcPr>
                  <w:tcW w:w="1650" w:type="pct"/>
                  <w:shd w:val="clear" w:color="auto" w:fill="666666"/>
                  <w:hideMark/>
                </w:tcPr>
                <w:p w14:paraId="3F9B6050" w14:textId="77777777" w:rsidR="00000000" w:rsidRDefault="000A3D5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6CAA4D8" w14:textId="77777777" w:rsidR="00000000" w:rsidRDefault="000A3D5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365FD25C" w14:textId="77777777">
              <w:trPr>
                <w:tblCellSpacing w:w="6" w:type="dxa"/>
              </w:trPr>
              <w:tc>
                <w:tcPr>
                  <w:tcW w:w="1650" w:type="pct"/>
                  <w:shd w:val="clear" w:color="auto" w:fill="666666"/>
                  <w:hideMark/>
                </w:tcPr>
                <w:p w14:paraId="3D160398" w14:textId="77777777" w:rsidR="00000000" w:rsidRDefault="000A3D5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094C540" w14:textId="3C8E5ED8" w:rsidR="00000000" w:rsidRDefault="000A3D53">
                  <w:pPr>
                    <w:spacing w:before="0" w:beforeAutospacing="0" w:after="0" w:afterAutospacing="0"/>
                    <w:rPr>
                      <w:rFonts w:ascii="Arial" w:eastAsia="Times New Roman" w:hAnsi="Arial" w:cs="Arial"/>
                      <w:color w:val="FFFFFF"/>
                      <w:sz w:val="20"/>
                      <w:szCs w:val="20"/>
                    </w:rPr>
                  </w:pPr>
                  <w:del w:id="1" w:author="Author" w:date="2015-08-04T00:22:00Z">
                    <w:r>
                      <w:rPr>
                        <w:rFonts w:ascii="Arial" w:eastAsia="Times New Roman" w:hAnsi="Arial" w:cs="Arial"/>
                        <w:color w:val="FFFFFF"/>
                        <w:sz w:val="20"/>
                        <w:szCs w:val="20"/>
                      </w:rPr>
                      <w:delText>July 24</w:delText>
                    </w:r>
                  </w:del>
                  <w:ins w:id="2" w:author="Author" w:date="2015-08-04T00:22:00Z">
                    <w:r>
                      <w:rPr>
                        <w:rFonts w:ascii="Arial" w:eastAsia="Times New Roman" w:hAnsi="Arial" w:cs="Arial"/>
                        <w:color w:val="FFFFFF"/>
                        <w:sz w:val="20"/>
                        <w:szCs w:val="20"/>
                      </w:rPr>
                      <w:t>August 3</w:t>
                    </w:r>
                  </w:ins>
                  <w:r>
                    <w:rPr>
                      <w:rFonts w:ascii="Arial" w:eastAsia="Times New Roman" w:hAnsi="Arial" w:cs="Arial"/>
                      <w:color w:val="FFFFFF"/>
                      <w:sz w:val="20"/>
                      <w:szCs w:val="20"/>
                    </w:rPr>
                    <w:t>, 2015</w:t>
                  </w:r>
                </w:p>
              </w:tc>
            </w:tr>
          </w:tbl>
          <w:p w14:paraId="1515F069" w14:textId="77777777" w:rsidR="00000000" w:rsidRDefault="000A3D53">
            <w:pPr>
              <w:spacing w:before="0" w:beforeAutospacing="0" w:after="0" w:afterAutospacing="0"/>
              <w:rPr>
                <w:rFonts w:ascii="Verdana" w:eastAsia="Times New Roman" w:hAnsi="Verdana"/>
                <w:color w:val="000000"/>
              </w:rPr>
            </w:pPr>
          </w:p>
        </w:tc>
      </w:tr>
    </w:tbl>
    <w:p w14:paraId="7FC0ACE2" w14:textId="3CD9497A" w:rsidR="00000000" w:rsidRDefault="000A3D53">
      <w:pPr>
        <w:pStyle w:val="Heading1"/>
        <w:divId w:val="1292008646"/>
        <w:rPr>
          <w:rFonts w:eastAsia="Times New Roman"/>
          <w:lang w:val="en"/>
        </w:rPr>
      </w:pPr>
      <w:r>
        <w:rPr>
          <w:rFonts w:eastAsia="Times New Roman"/>
          <w:lang w:val="en"/>
        </w:rPr>
        <w:br/>
        <w:t xml:space="preserve">OpenID Connect HTTP-Based Logout 1.0 - draft </w:t>
      </w:r>
      <w:del w:id="3" w:author="Author" w:date="2015-08-04T00:22:00Z">
        <w:r>
          <w:rPr>
            <w:rFonts w:eastAsia="Times New Roman"/>
            <w:lang w:val="en"/>
          </w:rPr>
          <w:delText>01</w:delText>
        </w:r>
      </w:del>
      <w:ins w:id="4" w:author="Author" w:date="2015-08-04T00:22:00Z">
        <w:r>
          <w:rPr>
            <w:rFonts w:eastAsia="Times New Roman"/>
            <w:lang w:val="en"/>
          </w:rPr>
          <w:t>02</w:t>
        </w:r>
      </w:ins>
    </w:p>
    <w:p w14:paraId="1DB55E6D" w14:textId="77777777" w:rsidR="00000000" w:rsidRDefault="000A3D53">
      <w:pPr>
        <w:pStyle w:val="Heading3"/>
        <w:divId w:val="1292008646"/>
        <w:rPr>
          <w:rFonts w:eastAsia="Times New Roman"/>
          <w:lang w:val="en"/>
        </w:rPr>
      </w:pPr>
      <w:r>
        <w:rPr>
          <w:rFonts w:eastAsia="Times New Roman"/>
          <w:lang w:val="en"/>
        </w:rPr>
        <w:t>Abstract</w:t>
      </w:r>
    </w:p>
    <w:p w14:paraId="51F44CE5"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OpenID Connect 1.0 is a simple identity layer on top of the OAuth 2.0 </w:t>
      </w:r>
      <w:r>
        <w:rPr>
          <w:rFonts w:ascii="Verdana" w:hAnsi="Verdana"/>
          <w:color w:val="000000"/>
          <w:lang w:val="en"/>
        </w:rPr>
        <w:t xml:space="preserve">protocol. It enables Clients to verify the identity of the End-User based on the authentication performed by an Authorization Server, as well as to obtain basic profile information about the End-User in an interoperable and REST-like manner. </w:t>
      </w:r>
    </w:p>
    <w:p w14:paraId="2436CA1B" w14:textId="77777777" w:rsidR="00000000" w:rsidRDefault="000A3D53">
      <w:pPr>
        <w:pStyle w:val="NormalWeb"/>
        <w:divId w:val="1292008646"/>
        <w:rPr>
          <w:rFonts w:ascii="Verdana" w:hAnsi="Verdana"/>
          <w:color w:val="000000"/>
          <w:lang w:val="en"/>
        </w:rPr>
      </w:pPr>
      <w:r>
        <w:rPr>
          <w:rFonts w:ascii="Verdana" w:hAnsi="Verdana"/>
          <w:color w:val="000000"/>
          <w:lang w:val="en"/>
        </w:rPr>
        <w:t>This specific</w:t>
      </w:r>
      <w:r>
        <w:rPr>
          <w:rFonts w:ascii="Verdana" w:hAnsi="Verdana"/>
          <w:color w:val="000000"/>
          <w:lang w:val="en"/>
        </w:rPr>
        <w:t xml:space="preserve">ation defines an HTTP-based logout mechanism that does not need an OpenID Provider iframe on Relying Party pages. Other protocols have used HTTP GETs to RP URLs that clear login state to achieve this. This specification does the same thing. It also reuses </w:t>
      </w:r>
      <w:r>
        <w:rPr>
          <w:rFonts w:ascii="Verdana" w:hAnsi="Verdana"/>
          <w:color w:val="000000"/>
          <w:lang w:val="en"/>
        </w:rPr>
        <w:t xml:space="preserve">the RP-initiated logout functionality specified in Section 5 of OpenID Connect Session Management 1.0 (RP-Initiated Logout). </w:t>
      </w:r>
    </w:p>
    <w:p w14:paraId="64F42A46" w14:textId="77777777" w:rsidR="00000000" w:rsidRDefault="000A3D53">
      <w:pPr>
        <w:spacing w:before="0" w:beforeAutospacing="0" w:after="0" w:afterAutospacing="0"/>
        <w:divId w:val="1292008646"/>
        <w:rPr>
          <w:rFonts w:ascii="Verdana" w:eastAsia="Times New Roman" w:hAnsi="Verdana"/>
          <w:color w:val="000000"/>
          <w:lang w:val="en"/>
        </w:rPr>
      </w:pPr>
      <w:bookmarkStart w:id="5" w:name="toc"/>
      <w:bookmarkEnd w:id="5"/>
    </w:p>
    <w:p w14:paraId="0606AFAD"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gray" stroked="f"/>
        </w:pict>
      </w:r>
    </w:p>
    <w:p w14:paraId="498E3712" w14:textId="77777777" w:rsidR="00000000" w:rsidRDefault="000A3D53">
      <w:pPr>
        <w:pStyle w:val="Heading3"/>
        <w:divId w:val="1292008646"/>
        <w:rPr>
          <w:rFonts w:eastAsia="Times New Roman"/>
          <w:lang w:val="en"/>
        </w:rPr>
      </w:pPr>
      <w:r>
        <w:rPr>
          <w:rFonts w:eastAsia="Times New Roman"/>
          <w:lang w:val="en"/>
        </w:rPr>
        <w:t>Table of Contents</w:t>
      </w:r>
    </w:p>
    <w:p w14:paraId="6FE3825B" w14:textId="76E4B252" w:rsidR="00000000" w:rsidRDefault="000A3D53">
      <w:pPr>
        <w:pStyle w:val="toc"/>
        <w:divId w:val="1292008646"/>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RPLogout" w:history="1">
        <w:r>
          <w:rPr>
            <w:rStyle w:val="Hyperlink"/>
            <w:rFonts w:ascii="Verdana" w:hAnsi="Verdana"/>
            <w:b/>
            <w:bCs/>
            <w:lang w:val="en"/>
          </w:rPr>
          <w:t>2.</w:t>
        </w:r>
        <w:proofErr w:type="gramEnd"/>
      </w:hyperlink>
      <w:r>
        <w:rPr>
          <w:rFonts w:ascii="Verdana" w:hAnsi="Verdana"/>
          <w:color w:val="000000"/>
          <w:lang w:val="en"/>
        </w:rPr>
        <w:t xml:space="preserve">  </w:t>
      </w:r>
      <w:proofErr w:type="gramStart"/>
      <w:r>
        <w:rPr>
          <w:rFonts w:ascii="Verdana" w:hAnsi="Verdana"/>
          <w:color w:val="000000"/>
          <w:lang w:val="en"/>
        </w:rPr>
        <w:t>Relying</w:t>
      </w:r>
      <w:proofErr w:type="gramEnd"/>
      <w:r>
        <w:rPr>
          <w:rFonts w:ascii="Verdana" w:hAnsi="Verdana"/>
          <w:color w:val="000000"/>
          <w:lang w:val="en"/>
        </w:rPr>
        <w:t xml:space="preserve"> Party Logout Functionality</w:t>
      </w:r>
      <w:r>
        <w:rPr>
          <w:rFonts w:ascii="Verdana" w:hAnsi="Verdana"/>
          <w:color w:val="000000"/>
          <w:lang w:val="en"/>
        </w:rPr>
        <w:br/>
      </w:r>
      <w:hyperlink w:anchor="OPLogout" w:history="1">
        <w:r>
          <w:rPr>
            <w:rStyle w:val="Hyperlink"/>
            <w:rFonts w:ascii="Verdana" w:hAnsi="Verdana"/>
            <w:b/>
            <w:bCs/>
            <w:lang w:val="en"/>
          </w:rPr>
          <w:t>3.</w:t>
        </w:r>
      </w:hyperlink>
      <w:r>
        <w:rPr>
          <w:rFonts w:ascii="Verdana" w:hAnsi="Verdana"/>
          <w:color w:val="000000"/>
          <w:lang w:val="en"/>
        </w:rPr>
        <w:t xml:space="preserve">  </w:t>
      </w:r>
      <w:proofErr w:type="gramStart"/>
      <w:r>
        <w:rPr>
          <w:rFonts w:ascii="Verdana" w:hAnsi="Verdana"/>
          <w:color w:val="000000"/>
          <w:lang w:val="en"/>
        </w:rPr>
        <w:t>OpenID Provider Logout Functionality</w:t>
      </w:r>
      <w:r>
        <w:rPr>
          <w:rFonts w:ascii="Verdana" w:hAnsi="Verdana"/>
          <w:color w:val="000000"/>
          <w:lang w:val="en"/>
        </w:rPr>
        <w:br/>
      </w:r>
      <w:hyperlink w:anchor="RPInitiated"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RP-Initiated Logout Functionality</w:t>
      </w:r>
      <w:r>
        <w:rPr>
          <w:rFonts w:ascii="Verdana" w:hAnsi="Verdana"/>
          <w:color w:val="000000"/>
          <w:lang w:val="en"/>
        </w:rPr>
        <w:br/>
      </w:r>
      <w:hyperlink w:anchor="Security"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Securit</w:t>
      </w:r>
      <w:r>
        <w:rPr>
          <w:rFonts w:ascii="Verdana" w:hAnsi="Verdana"/>
          <w:color w:val="000000"/>
          <w:lang w:val="en"/>
        </w:rPr>
        <w:t>y Considerations</w:t>
      </w:r>
      <w:r>
        <w:rPr>
          <w:rFonts w:ascii="Verdana" w:hAnsi="Verdana"/>
          <w:color w:val="000000"/>
          <w:lang w:val="en"/>
        </w:rPr>
        <w:br/>
      </w:r>
      <w:hyperlink w:anchor="IANA"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del w:id="6" w:author="Author" w:date="2015-08-04T00:22: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"rfc.references1"</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7.</w:delText>
        </w:r>
        <w:r>
          <w:rPr>
            <w:rFonts w:ascii="Verdana" w:hAnsi="Verdana"/>
            <w:color w:val="000000"/>
            <w:lang w:val="en"/>
          </w:rPr>
          <w:fldChar w:fldCharType="end"/>
        </w:r>
        <w:r>
          <w:rPr>
            <w:rFonts w:ascii="Verdana" w:hAnsi="Verdana"/>
            <w:color w:val="000000"/>
            <w:lang w:val="en"/>
          </w:rPr>
          <w:delText>  Normative</w:delText>
        </w:r>
      </w:del>
      <w:ins w:id="7" w:author="Author" w:date="2015-08-04T00:22:00Z">
        <w:r>
          <w:rPr>
            <w:rFonts w:ascii="Verdana" w:hAnsi="Verdana"/>
            <w:color w:val="000000"/>
            <w:lang w:val="en"/>
          </w:rP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"ClaimsRegistry"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6.1.</w:t>
        </w:r>
        <w:proofErr w:type="gramEnd"/>
        <w:r>
          <w:rPr>
            <w:rFonts w:ascii="Verdana" w:hAnsi="Verdana"/>
            <w:color w:val="000000"/>
            <w:lang w:val="en"/>
          </w:rPr>
          <w:fldChar w:fldCharType="end"/>
        </w:r>
        <w:r>
          <w:rPr>
            <w:rFonts w:ascii="Verdana" w:hAnsi="Verdana"/>
            <w:color w:val="000000"/>
            <w:lang w:val="en"/>
          </w:rPr>
          <w:t>  JSON Web Token Claims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"ClaimsContents"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6.1.1.</w:t>
        </w:r>
        <w:r>
          <w:rPr>
            <w:rFonts w:ascii="Verdana" w:hAnsi="Verdana"/>
            <w:color w:val="000000"/>
            <w:lang w:val="en"/>
          </w:rPr>
          <w:fldChar w:fldCharType="end"/>
        </w:r>
        <w:r>
          <w:rPr>
            <w:rFonts w:ascii="Verdana" w:hAnsi="Verdana"/>
            <w:color w:val="000000"/>
            <w:lang w:val="en"/>
          </w:rPr>
          <w:t>  Registry Contents</w:t>
        </w:r>
        <w:r>
          <w:rPr>
            <w:rFonts w:ascii="Verdana" w:hAnsi="Verdana"/>
            <w:color w:val="000000"/>
            <w:lang w:val="en"/>
          </w:rPr>
          <w:br/>
        </w:r>
        <w:r>
          <w:rPr>
            <w:rFonts w:ascii="Verdana" w:hAnsi="Verdana"/>
            <w:color w:val="000000"/>
            <w:lang w:val="en"/>
          </w:rPr>
          <w:lastRenderedPageBreak/>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"DynRegRegistrations"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6.2.</w:t>
        </w:r>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OAuth Dynamic Client Registration Metadata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"DynRegContents"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6.2.1.</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"rfc.references1"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"rfc.ref</w:instrText>
        </w:r>
        <w:r>
          <w:rPr>
            <w:rFonts w:ascii="Verdana" w:hAnsi="Verdana"/>
            <w:color w:val="000000"/>
            <w:lang w:val="en"/>
          </w:rPr>
          <w:instrText>erences1"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7.1.</w:t>
        </w:r>
        <w:proofErr w:type="gramEnd"/>
        <w:r>
          <w:rPr>
            <w:rFonts w:ascii="Verdana" w:hAnsi="Verdana"/>
            <w:color w:val="000000"/>
            <w:lang w:val="en"/>
          </w:rPr>
          <w:fldChar w:fldCharType="end"/>
        </w:r>
        <w:r>
          <w:rPr>
            <w:rFonts w:ascii="Verdana" w:hAnsi="Verdana"/>
            <w:color w:val="000000"/>
            <w:lang w:val="en"/>
          </w:rPr>
          <w:t>  Normative References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"rfc.references2"</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7.2.</w:t>
        </w:r>
        <w:r>
          <w:rPr>
            <w:rFonts w:ascii="Verdana" w:hAnsi="Verdana"/>
            <w:color w:val="000000"/>
            <w:lang w:val="en"/>
          </w:rPr>
          <w:fldChar w:fldCharType="end"/>
        </w:r>
        <w:r>
          <w:rPr>
            <w:rFonts w:ascii="Verdana" w:hAnsi="Verdana"/>
            <w:color w:val="000000"/>
            <w:lang w:val="en"/>
          </w:rPr>
          <w:t>  Informative</w:t>
        </w:r>
      </w:ins>
      <w:r>
        <w:rPr>
          <w:rFonts w:ascii="Verdana" w:hAnsi="Verdana"/>
          <w:color w:val="000000"/>
          <w:lang w:val="en"/>
        </w:rPr>
        <w:t xml:space="preser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w:t>
      </w:r>
    </w:p>
    <w:p w14:paraId="060CCE94"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br w:type="textWrapping" w:clear="all"/>
      </w:r>
      <w:bookmarkStart w:id="8" w:name="Introduction"/>
      <w:bookmarkEnd w:id="8"/>
    </w:p>
    <w:p w14:paraId="345DBE6F"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B5BE80E" w14:textId="77777777">
        <w:trPr>
          <w:divId w:val="1292008646"/>
          <w:trHeight w:val="225"/>
          <w:tblCellSpacing w:w="12" w:type="dxa"/>
        </w:trPr>
        <w:tc>
          <w:tcPr>
            <w:tcW w:w="450" w:type="dxa"/>
            <w:shd w:val="clear" w:color="auto" w:fill="990000"/>
            <w:vAlign w:val="center"/>
            <w:hideMark/>
          </w:tcPr>
          <w:p w14:paraId="0B5F8AC9"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FE25347" w14:textId="77777777" w:rsidR="00000000" w:rsidRDefault="000A3D53">
      <w:pPr>
        <w:pStyle w:val="Heading3"/>
        <w:divId w:val="1292008646"/>
        <w:rPr>
          <w:rFonts w:eastAsia="Times New Roman"/>
          <w:lang w:val="en"/>
        </w:rPr>
      </w:pPr>
      <w:bookmarkStart w:id="9" w:name="rfc.section.1"/>
      <w:bookmarkEnd w:id="9"/>
      <w:r>
        <w:rPr>
          <w:rFonts w:eastAsia="Times New Roman"/>
          <w:lang w:val="en"/>
        </w:rPr>
        <w:t>1.  Introduction</w:t>
      </w:r>
    </w:p>
    <w:p w14:paraId="68A19DBD"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Ed.,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protocol. It enables Clients to verify the identity of the End-User based on the authentication performed by an Authorization Server, as well as to obtain basic profile information about the End-User i</w:t>
      </w:r>
      <w:r>
        <w:rPr>
          <w:rFonts w:ascii="Verdana" w:hAnsi="Verdana"/>
          <w:color w:val="000000"/>
          <w:lang w:val="en"/>
        </w:rPr>
        <w:t xml:space="preserve">n an interoperable and REST-like manner. </w:t>
      </w:r>
    </w:p>
    <w:p w14:paraId="1B2D386D" w14:textId="3E99EE4C" w:rsidR="00000000" w:rsidRDefault="000A3D53">
      <w:pPr>
        <w:pStyle w:val="NormalWeb"/>
        <w:divId w:val="1292008646"/>
        <w:rPr>
          <w:rFonts w:ascii="Verdana" w:hAnsi="Verdana"/>
          <w:color w:val="000000"/>
          <w:lang w:val="en"/>
        </w:rPr>
      </w:pPr>
      <w:r>
        <w:rPr>
          <w:rFonts w:ascii="Verdana" w:hAnsi="Verdana"/>
          <w:color w:val="000000"/>
          <w:lang w:val="en"/>
        </w:rPr>
        <w:t xml:space="preserve">This specification defines an HTTP-based logout mechanism that does not need an OpenID Provider iframe on Relying Party pages. Other protocols have used HTTP GETs to RP URLs that clear login state to achieve this. </w:t>
      </w:r>
      <w:r>
        <w:rPr>
          <w:rFonts w:ascii="Verdana" w:hAnsi="Verdana"/>
          <w:color w:val="000000"/>
          <w:lang w:val="en"/>
        </w:rPr>
        <w:t xml:space="preserve">This specification does the same thing. It also reuses the RP-initiated logout functionality specified in Section 5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"OpenID.Session"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Session Management 1.0</w:t>
      </w:r>
      <w:r>
        <w:rPr>
          <w:rStyle w:val="Hyperlink"/>
          <w:rFonts w:ascii="Verdana" w:hAnsi="Verdana"/>
          <w:vanish/>
          <w:u w:val="none"/>
          <w:lang w:val="en"/>
        </w:rPr>
        <w:t xml:space="preserve"> (Sakimura, N., Bradley, J., Jones, M., de Medeiros, B., Mortim</w:t>
      </w:r>
      <w:r>
        <w:rPr>
          <w:rStyle w:val="Hyperlink"/>
          <w:rFonts w:ascii="Verdana" w:hAnsi="Verdana"/>
          <w:vanish/>
          <w:u w:val="none"/>
          <w:lang w:val="en"/>
        </w:rPr>
        <w:t xml:space="preserve">ore, C., and E. Jay, “OpenID Connect Session Management 1.0,” </w:t>
      </w:r>
      <w:del w:id="10" w:author="Author" w:date="2015-08-04T00:22:00Z">
        <w:r>
          <w:rPr>
            <w:rStyle w:val="Hyperlink"/>
            <w:rFonts w:ascii="Verdana" w:hAnsi="Verdana"/>
            <w:vanish/>
            <w:u w:val="none"/>
            <w:lang w:val="en"/>
          </w:rPr>
          <w:delText>March</w:delText>
        </w:r>
      </w:del>
      <w:ins w:id="11" w:author="Author" w:date="2015-08-04T00:22:00Z">
        <w:r>
          <w:rPr>
            <w:rStyle w:val="Hyperlink"/>
            <w:rFonts w:ascii="Verdana" w:hAnsi="Verdana"/>
            <w:vanish/>
            <w:u w:val="none"/>
            <w:lang w:val="en"/>
          </w:rPr>
          <w:t>August</w:t>
        </w:r>
      </w:ins>
      <w:r>
        <w:rPr>
          <w:rStyle w:val="Hyperlink"/>
          <w:rFonts w:ascii="Verdana" w:hAnsi="Verdana"/>
          <w:vanish/>
          <w:u w:val="none"/>
          <w:lang w:val="en"/>
        </w:rPr>
        <w:t> 2015.)</w:t>
      </w:r>
      <w:r>
        <w:rPr>
          <w:rFonts w:ascii="Verdana" w:hAnsi="Verdana"/>
          <w:color w:val="000000"/>
          <w:lang w:val="en"/>
        </w:rPr>
        <w:fldChar w:fldCharType="end"/>
      </w:r>
      <w:r>
        <w:rPr>
          <w:rFonts w:ascii="Verdana" w:hAnsi="Verdana"/>
          <w:color w:val="000000"/>
          <w:lang w:val="en"/>
        </w:rPr>
        <w:t xml:space="preserve"> [</w:t>
      </w:r>
      <w:proofErr w:type="spellStart"/>
      <w:r>
        <w:rPr>
          <w:rFonts w:ascii="Verdana" w:hAnsi="Verdana"/>
          <w:color w:val="000000"/>
          <w:lang w:val="en"/>
        </w:rPr>
        <w:t>OpenID.Session</w:t>
      </w:r>
      <w:proofErr w:type="spellEnd"/>
      <w:r>
        <w:rPr>
          <w:rFonts w:ascii="Verdana" w:hAnsi="Verdana"/>
          <w:color w:val="000000"/>
          <w:lang w:val="en"/>
        </w:rPr>
        <w:t xml:space="preserve">] (RP-Initiated Logout). This specification can be used separately from or in combination with OpenID Connect Session Management 1.0. </w:t>
      </w:r>
    </w:p>
    <w:p w14:paraId="30DA5C21" w14:textId="77777777" w:rsidR="00000000" w:rsidRDefault="000A3D53">
      <w:pPr>
        <w:spacing w:before="0" w:beforeAutospacing="0" w:after="0" w:afterAutospacing="0"/>
        <w:divId w:val="1292008646"/>
        <w:rPr>
          <w:rFonts w:ascii="Verdana" w:eastAsia="Times New Roman" w:hAnsi="Verdana"/>
          <w:color w:val="000000"/>
          <w:lang w:val="en"/>
        </w:rPr>
      </w:pPr>
      <w:bookmarkStart w:id="12" w:name="rnc"/>
      <w:bookmarkEnd w:id="12"/>
    </w:p>
    <w:p w14:paraId="440D301C"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3444B96" w14:textId="77777777">
        <w:trPr>
          <w:divId w:val="1292008646"/>
          <w:trHeight w:val="225"/>
          <w:tblCellSpacing w:w="12" w:type="dxa"/>
        </w:trPr>
        <w:tc>
          <w:tcPr>
            <w:tcW w:w="450" w:type="dxa"/>
            <w:shd w:val="clear" w:color="auto" w:fill="990000"/>
            <w:vAlign w:val="center"/>
            <w:hideMark/>
          </w:tcPr>
          <w:p w14:paraId="48FB7F02"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E14ADDC" w14:textId="77777777" w:rsidR="00000000" w:rsidRDefault="000A3D53">
      <w:pPr>
        <w:pStyle w:val="Heading3"/>
        <w:divId w:val="1292008646"/>
        <w:rPr>
          <w:rFonts w:eastAsia="Times New Roman"/>
          <w:lang w:val="en"/>
        </w:rPr>
      </w:pPr>
      <w:bookmarkStart w:id="13" w:name="rfc.section.1.1"/>
      <w:bookmarkEnd w:id="13"/>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1A5E87D9"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The key words "MUST", "MUST NOT", "REQUIRED", "SHALL", "SHALL NOT", "SHOULD", "SHOULD NOT", "RECOMMENDED", "NOT RECOMMENDED", "MAY", and </w:t>
      </w:r>
      <w:r>
        <w:rPr>
          <w:rFonts w:ascii="Verdana" w:hAnsi="Verdana"/>
          <w:color w:val="000000"/>
          <w:lang w:val="en"/>
        </w:rPr>
        <w:lastRenderedPageBreak/>
        <w:t xml:space="preserve">"OPTIONAL"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378E48C7"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In the .txt version of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688AD5EE" w14:textId="77777777" w:rsidR="00000000" w:rsidRDefault="000A3D53">
      <w:pPr>
        <w:spacing w:before="0" w:beforeAutospacing="0" w:after="0" w:afterAutospacing="0"/>
        <w:divId w:val="1292008646"/>
        <w:rPr>
          <w:rFonts w:ascii="Verdana" w:eastAsia="Times New Roman" w:hAnsi="Verdana"/>
          <w:color w:val="000000"/>
          <w:lang w:val="en"/>
        </w:rPr>
      </w:pPr>
      <w:bookmarkStart w:id="14" w:name="Terminology"/>
      <w:bookmarkEnd w:id="14"/>
    </w:p>
    <w:p w14:paraId="313DEAEC"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5CB7522" w14:textId="77777777">
        <w:trPr>
          <w:divId w:val="1292008646"/>
          <w:trHeight w:val="225"/>
          <w:tblCellSpacing w:w="12" w:type="dxa"/>
        </w:trPr>
        <w:tc>
          <w:tcPr>
            <w:tcW w:w="450" w:type="dxa"/>
            <w:shd w:val="clear" w:color="auto" w:fill="990000"/>
            <w:vAlign w:val="center"/>
            <w:hideMark/>
          </w:tcPr>
          <w:p w14:paraId="2F6A22F2"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9595D50" w14:textId="77777777" w:rsidR="00000000" w:rsidRDefault="000A3D53">
      <w:pPr>
        <w:pStyle w:val="Heading3"/>
        <w:divId w:val="1292008646"/>
        <w:rPr>
          <w:rFonts w:eastAsia="Times New Roman"/>
          <w:lang w:val="en"/>
        </w:rPr>
      </w:pPr>
      <w:bookmarkStart w:id="15" w:name="rfc.section.1.2"/>
      <w:bookmarkEnd w:id="15"/>
      <w:r>
        <w:rPr>
          <w:rFonts w:eastAsia="Times New Roman"/>
          <w:lang w:val="en"/>
        </w:rPr>
        <w:t>1.2.</w:t>
      </w:r>
      <w:proofErr w:type="gramStart"/>
      <w:r>
        <w:rPr>
          <w:rFonts w:eastAsia="Times New Roman"/>
          <w:lang w:val="en"/>
        </w:rPr>
        <w:t>  Terminology</w:t>
      </w:r>
      <w:proofErr w:type="gramEnd"/>
    </w:p>
    <w:p w14:paraId="345D963D" w14:textId="77777777" w:rsidR="00000000" w:rsidRDefault="000A3D53">
      <w:pPr>
        <w:pStyle w:val="NormalWeb"/>
        <w:divId w:val="1292008646"/>
        <w:rPr>
          <w:rFonts w:ascii="Verdana" w:hAnsi="Verdana"/>
          <w:color w:val="000000"/>
          <w:lang w:val="en"/>
        </w:rPr>
      </w:pPr>
      <w:r>
        <w:rPr>
          <w:rFonts w:ascii="Verdana" w:hAnsi="Verdana"/>
          <w:color w:val="000000"/>
          <w:lang w:val="en"/>
        </w:rPr>
        <w:t>This specification uses the terms "Access Token", "Authorization Code", "Authorization Endpoint", "Authorization Grant", "Authorization Server", "Client", "Client Identifier", "Client Secret", "Protected Resource", "Redirection URI", "Refresh Token", "Reso</w:t>
      </w:r>
      <w:r>
        <w:rPr>
          <w:rFonts w:ascii="Verdana" w:hAnsi="Verdana"/>
          <w:color w:val="000000"/>
          <w:lang w:val="en"/>
        </w:rPr>
        <w:t xml:space="preserve">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Ed., “The OAuth 2.0 Authorization Framework,” October 2012.)</w:t>
        </w:r>
      </w:hyperlink>
      <w:r>
        <w:rPr>
          <w:rFonts w:ascii="Verdana" w:hAnsi="Verdana"/>
          <w:color w:val="000000"/>
          <w:lang w:val="en"/>
        </w:rPr>
        <w:t xml:space="preserve"> [RFC6749], the term "User Agent" defined by </w:t>
      </w:r>
      <w:hyperlink w:anchor="RFC7230" w:history="1">
        <w:r>
          <w:rPr>
            <w:rStyle w:val="Hyperlink"/>
            <w:rFonts w:ascii="Verdana" w:hAnsi="Verdana"/>
            <w:u w:val="none"/>
            <w:lang w:val="en"/>
          </w:rPr>
          <w:t>RFC 7230</w:t>
        </w:r>
        <w:r>
          <w:rPr>
            <w:rStyle w:val="Hyperlink"/>
            <w:rFonts w:ascii="Verdana" w:hAnsi="Verdana"/>
            <w:vanish/>
            <w:u w:val="none"/>
            <w:lang w:val="en"/>
          </w:rPr>
          <w:t xml:space="preserve"> (Fielding, R., Ed. and J. Reschke, Ed., “Hypertext Transfer Protocol (HTTP/1.1): Message Syntax and Routing,” June 2014.)</w:t>
        </w:r>
      </w:hyperlink>
      <w:r>
        <w:rPr>
          <w:rFonts w:ascii="Verdana" w:hAnsi="Verdana"/>
          <w:color w:val="000000"/>
          <w:lang w:val="en"/>
        </w:rPr>
        <w:t xml:space="preserve"> [RFC7230], and the terms defined by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w:t>
        </w:r>
        <w:r>
          <w:rPr>
            <w:rStyle w:val="Hyperlink"/>
            <w:rFonts w:ascii="Verdana" w:hAnsi="Verdana"/>
            <w:vanish/>
            <w:u w:val="none"/>
            <w:lang w:val="en"/>
          </w:rPr>
          <w:t>Sakimura, N., Bradley, J., Jones, M., de Medeiros, B., and C. Mortimore, “OpenID Connect Core 1.0,” November 2014.)</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 xml:space="preserve">]. </w:t>
      </w:r>
    </w:p>
    <w:p w14:paraId="05596347"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This specification also defines the following terms: </w:t>
      </w:r>
    </w:p>
    <w:p w14:paraId="51424859" w14:textId="77777777" w:rsidR="00000000" w:rsidRDefault="000A3D53">
      <w:pPr>
        <w:spacing w:before="0" w:beforeAutospacing="0" w:after="0" w:afterAutospacing="0"/>
        <w:divId w:val="738943082"/>
        <w:rPr>
          <w:rFonts w:ascii="Verdana" w:eastAsia="Times New Roman" w:hAnsi="Verdana"/>
          <w:color w:val="000000"/>
          <w:lang w:val="en"/>
        </w:rPr>
      </w:pPr>
      <w:r>
        <w:rPr>
          <w:rFonts w:ascii="Verdana" w:eastAsia="Times New Roman" w:hAnsi="Verdana"/>
          <w:color w:val="000000"/>
          <w:lang w:val="en"/>
        </w:rPr>
        <w:t>Session</w:t>
      </w:r>
    </w:p>
    <w:p w14:paraId="76DE68F4" w14:textId="77777777" w:rsidR="00000000" w:rsidRDefault="000A3D53">
      <w:pPr>
        <w:spacing w:before="0" w:beforeAutospacing="0" w:after="0" w:afterAutospacing="0"/>
        <w:ind w:left="720"/>
        <w:divId w:val="738943082"/>
        <w:rPr>
          <w:rFonts w:ascii="Verdana" w:eastAsia="Times New Roman" w:hAnsi="Verdana"/>
          <w:color w:val="000000"/>
          <w:lang w:val="en"/>
        </w:rPr>
      </w:pPr>
      <w:proofErr w:type="gramStart"/>
      <w:r>
        <w:rPr>
          <w:rFonts w:ascii="Verdana" w:eastAsia="Times New Roman" w:hAnsi="Verdana"/>
          <w:color w:val="000000"/>
          <w:lang w:val="en"/>
        </w:rPr>
        <w:t xml:space="preserve">Continuous period of time during which an End-User accesses a </w:t>
      </w:r>
      <w:r>
        <w:rPr>
          <w:rFonts w:ascii="Verdana" w:eastAsia="Times New Roman" w:hAnsi="Verdana"/>
          <w:color w:val="000000"/>
          <w:lang w:val="en"/>
        </w:rPr>
        <w:t>Relying Party relying on the Authentication of the End-User performed by the OpenID Provider.</w:t>
      </w:r>
      <w:proofErr w:type="gramEnd"/>
      <w:r>
        <w:rPr>
          <w:rFonts w:ascii="Verdana" w:eastAsia="Times New Roman" w:hAnsi="Verdana"/>
          <w:color w:val="000000"/>
          <w:lang w:val="en"/>
        </w:rPr>
        <w:t xml:space="preserve"> </w:t>
      </w:r>
    </w:p>
    <w:p w14:paraId="4D6D44B0" w14:textId="77777777" w:rsidR="00000000" w:rsidRDefault="000A3D53">
      <w:pPr>
        <w:spacing w:before="0" w:beforeAutospacing="0" w:after="0" w:afterAutospacing="0"/>
        <w:divId w:val="738943082"/>
        <w:rPr>
          <w:rFonts w:ascii="Verdana" w:eastAsia="Times New Roman" w:hAnsi="Verdana"/>
          <w:color w:val="000000"/>
          <w:lang w:val="en"/>
        </w:rPr>
      </w:pPr>
      <w:r>
        <w:rPr>
          <w:rFonts w:ascii="Verdana" w:eastAsia="Times New Roman" w:hAnsi="Verdana"/>
          <w:color w:val="000000"/>
          <w:lang w:val="en"/>
        </w:rPr>
        <w:t>Session ID</w:t>
      </w:r>
    </w:p>
    <w:p w14:paraId="73F0EAED" w14:textId="77777777" w:rsidR="00000000" w:rsidRDefault="000A3D53">
      <w:pPr>
        <w:spacing w:before="0" w:beforeAutospacing="0" w:after="0" w:afterAutospacing="0"/>
        <w:ind w:left="720"/>
        <w:divId w:val="738943082"/>
        <w:rPr>
          <w:rFonts w:ascii="Verdana" w:eastAsia="Times New Roman" w:hAnsi="Verdana"/>
          <w:color w:val="000000"/>
          <w:lang w:val="en"/>
        </w:rPr>
      </w:pPr>
      <w:proofErr w:type="gramStart"/>
      <w:r>
        <w:rPr>
          <w:rFonts w:ascii="Verdana" w:eastAsia="Times New Roman" w:hAnsi="Verdana"/>
          <w:color w:val="000000"/>
          <w:lang w:val="en"/>
        </w:rPr>
        <w:t>Identifier for a Session.</w:t>
      </w:r>
      <w:proofErr w:type="gramEnd"/>
      <w:r>
        <w:rPr>
          <w:rFonts w:ascii="Verdana" w:eastAsia="Times New Roman" w:hAnsi="Verdana"/>
          <w:color w:val="000000"/>
          <w:lang w:val="en"/>
        </w:rPr>
        <w:t xml:space="preserve"> </w:t>
      </w:r>
    </w:p>
    <w:p w14:paraId="7C7181E0" w14:textId="77777777" w:rsidR="00000000" w:rsidRDefault="000A3D53">
      <w:pPr>
        <w:pStyle w:val="NormalWeb"/>
        <w:divId w:val="1292008646"/>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w:t>
      </w:r>
      <w:r>
        <w:rPr>
          <w:rFonts w:ascii="Verdana" w:hAnsi="Verdana"/>
          <w:color w:val="000000"/>
          <w:lang w:val="en"/>
        </w:rPr>
        <w:t xml:space="preserve">ing requirements upon implementations. All the capitalized words in the text of this specification, such as "Session", reference these defined terms. Whenever the reader encounters them, their definitions found in this section must be followed. </w:t>
      </w:r>
    </w:p>
    <w:p w14:paraId="29907147" w14:textId="77777777" w:rsidR="00000000" w:rsidRDefault="000A3D53">
      <w:pPr>
        <w:spacing w:before="0" w:beforeAutospacing="0" w:after="0" w:afterAutospacing="0"/>
        <w:divId w:val="1292008646"/>
        <w:rPr>
          <w:rFonts w:ascii="Verdana" w:eastAsia="Times New Roman" w:hAnsi="Verdana"/>
          <w:color w:val="000000"/>
          <w:lang w:val="en"/>
        </w:rPr>
      </w:pPr>
      <w:bookmarkStart w:id="16" w:name="RPLogout"/>
      <w:bookmarkEnd w:id="16"/>
    </w:p>
    <w:p w14:paraId="255670DC"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560B5AE" w14:textId="77777777">
        <w:trPr>
          <w:divId w:val="1292008646"/>
          <w:trHeight w:val="225"/>
          <w:tblCellSpacing w:w="12" w:type="dxa"/>
        </w:trPr>
        <w:tc>
          <w:tcPr>
            <w:tcW w:w="450" w:type="dxa"/>
            <w:shd w:val="clear" w:color="auto" w:fill="990000"/>
            <w:vAlign w:val="center"/>
            <w:hideMark/>
          </w:tcPr>
          <w:p w14:paraId="00346704"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A26BB04" w14:textId="77777777" w:rsidR="00000000" w:rsidRDefault="000A3D53">
      <w:pPr>
        <w:pStyle w:val="Heading3"/>
        <w:divId w:val="1292008646"/>
        <w:rPr>
          <w:rFonts w:eastAsia="Times New Roman"/>
          <w:lang w:val="en"/>
        </w:rPr>
      </w:pPr>
      <w:bookmarkStart w:id="17" w:name="rfc.section.2"/>
      <w:bookmarkEnd w:id="17"/>
      <w:r>
        <w:rPr>
          <w:rFonts w:eastAsia="Times New Roman"/>
          <w:lang w:val="en"/>
        </w:rPr>
        <w:t>2.  Relying Party Logout Functionality</w:t>
      </w:r>
    </w:p>
    <w:p w14:paraId="5AE15268" w14:textId="6975157B" w:rsidR="00000000" w:rsidRDefault="000A3D53">
      <w:pPr>
        <w:pStyle w:val="NormalWeb"/>
        <w:divId w:val="1292008646"/>
        <w:rPr>
          <w:ins w:id="18" w:author="Author" w:date="2015-08-04T00:22:00Z"/>
          <w:rFonts w:ascii="Verdana" w:hAnsi="Verdana"/>
          <w:color w:val="000000"/>
          <w:lang w:val="en"/>
        </w:rPr>
      </w:pPr>
      <w:r>
        <w:rPr>
          <w:rFonts w:ascii="Verdana" w:hAnsi="Verdana"/>
          <w:color w:val="000000"/>
          <w:lang w:val="en"/>
        </w:rPr>
        <w:t xml:space="preserve">RPs supporting HTTP-based logout </w:t>
      </w:r>
      <w:del w:id="19" w:author="Author" w:date="2015-08-04T00:22:00Z">
        <w:r>
          <w:rPr>
            <w:rFonts w:ascii="Verdana" w:hAnsi="Verdana"/>
            <w:color w:val="000000"/>
            <w:lang w:val="en"/>
          </w:rPr>
          <w:delText xml:space="preserve">need to </w:delText>
        </w:r>
      </w:del>
      <w:proofErr w:type="gramStart"/>
      <w:r>
        <w:rPr>
          <w:rFonts w:ascii="Verdana" w:hAnsi="Verdana"/>
          <w:color w:val="000000"/>
          <w:lang w:val="en"/>
        </w:rPr>
        <w:t>register</w:t>
      </w:r>
      <w:proofErr w:type="gramEnd"/>
      <w:r>
        <w:rPr>
          <w:rFonts w:ascii="Verdana" w:hAnsi="Verdana"/>
          <w:color w:val="000000"/>
          <w:lang w:val="en"/>
        </w:rPr>
        <w:t xml:space="preserve"> a logout </w:t>
      </w:r>
      <w:del w:id="20" w:author="Author" w:date="2015-08-04T00:22:00Z">
        <w:r>
          <w:rPr>
            <w:rFonts w:ascii="Verdana" w:hAnsi="Verdana"/>
            <w:color w:val="000000"/>
            <w:lang w:val="en"/>
          </w:rPr>
          <w:delText>URL</w:delText>
        </w:r>
      </w:del>
      <w:ins w:id="21" w:author="Author" w:date="2015-08-04T00:22:00Z">
        <w:r>
          <w:rPr>
            <w:rFonts w:ascii="Verdana" w:hAnsi="Verdana"/>
            <w:color w:val="000000"/>
            <w:lang w:val="en"/>
          </w:rPr>
          <w:t>URI</w:t>
        </w:r>
      </w:ins>
      <w:r>
        <w:rPr>
          <w:rFonts w:ascii="Verdana" w:hAnsi="Verdana"/>
          <w:color w:val="000000"/>
          <w:lang w:val="en"/>
        </w:rPr>
        <w:t xml:space="preserve"> with the OP as part of their client registration. </w:t>
      </w:r>
      <w:moveToRangeStart w:id="22" w:author="Author" w:date="2015-08-04T00:22:00Z" w:name="move426411051"/>
      <w:moveTo w:id="23" w:author="Author" w:date="2015-08-04T00:22:00Z">
        <w:r>
          <w:rPr>
            <w:rFonts w:ascii="Verdana" w:hAnsi="Verdana"/>
            <w:color w:val="000000"/>
            <w:lang w:val="en"/>
          </w:rPr>
          <w:t xml:space="preserve">The domain, port, and scheme of this URL MUST </w:t>
        </w:r>
        <w:proofErr w:type="gramStart"/>
        <w:r>
          <w:rPr>
            <w:rFonts w:ascii="Verdana" w:hAnsi="Verdana"/>
            <w:color w:val="000000"/>
            <w:lang w:val="en"/>
          </w:rPr>
          <w:t>be</w:t>
        </w:r>
        <w:proofErr w:type="gramEnd"/>
        <w:r>
          <w:rPr>
            <w:rFonts w:ascii="Verdana" w:hAnsi="Verdana"/>
            <w:color w:val="000000"/>
            <w:lang w:val="en"/>
          </w:rPr>
          <w:t xml:space="preserve"> the same as that of a registered Redirection URI value. </w:t>
        </w:r>
      </w:moveTo>
      <w:moveToRangeEnd w:id="22"/>
    </w:p>
    <w:p w14:paraId="11234457" w14:textId="77777777" w:rsidR="00000000" w:rsidRDefault="000A3D53">
      <w:pPr>
        <w:pStyle w:val="NormalWeb"/>
        <w:divId w:val="1292008646"/>
        <w:rPr>
          <w:ins w:id="24" w:author="Author" w:date="2015-08-04T00:22:00Z"/>
          <w:rFonts w:ascii="Verdana" w:hAnsi="Verdana"/>
          <w:color w:val="000000"/>
          <w:lang w:val="en"/>
        </w:rPr>
      </w:pPr>
      <w:ins w:id="25" w:author="Author" w:date="2015-08-04T00:22:00Z">
        <w:r>
          <w:rPr>
            <w:rFonts w:ascii="Verdana" w:hAnsi="Verdana"/>
            <w:color w:val="000000"/>
            <w:lang w:val="en"/>
          </w:rPr>
          <w:t>The logout URI MUST be an absolute URI as def</w:t>
        </w:r>
        <w:r>
          <w:rPr>
            <w:rFonts w:ascii="Verdana" w:hAnsi="Verdana"/>
            <w:color w:val="000000"/>
            <w:lang w:val="en"/>
          </w:rPr>
          <w:t xml:space="preserve">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"RFC3986"</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[RFC3986]</w:t>
        </w:r>
        <w:r>
          <w:rPr>
            <w:rStyle w:val="Hyperlink"/>
            <w:rFonts w:ascii="Verdana" w:hAnsi="Verdana"/>
            <w:vanish/>
            <w:u w:val="none"/>
            <w:lang w:val="en"/>
          </w:rPr>
          <w:t xml:space="preserve"> (Berners-Lee, T., Fielding, R., and L. Masinter, “Uniform Resource Identifier (URI): Generic Syntax,” January 2005.)</w:t>
        </w:r>
        <w:r>
          <w:rPr>
            <w:rFonts w:ascii="Verdana" w:hAnsi="Verdana"/>
            <w:color w:val="000000"/>
            <w:lang w:val="en"/>
          </w:rPr>
          <w:fldChar w:fldCharType="end"/>
        </w:r>
        <w:r>
          <w:rPr>
            <w:rFonts w:ascii="Verdana" w:hAnsi="Verdana"/>
            <w:color w:val="000000"/>
            <w:lang w:val="en"/>
          </w:rPr>
          <w:t xml:space="preserve"> Section 4.3. The logout URI MAY include an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formatted quer</w:t>
        </w:r>
        <w:r>
          <w:rPr>
            <w:rFonts w:ascii="Verdana" w:hAnsi="Verdana"/>
            <w:color w:val="000000"/>
            <w:lang w:val="en"/>
          </w:rPr>
          <w:t>y component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"RFC3986"</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[RFC3986]</w:t>
        </w:r>
        <w:r>
          <w:rPr>
            <w:rStyle w:val="Hyperlink"/>
            <w:rFonts w:ascii="Verdana" w:hAnsi="Verdana"/>
            <w:vanish/>
            <w:u w:val="none"/>
            <w:lang w:val="en"/>
          </w:rPr>
          <w:t xml:space="preserve"> (Berners-Lee, T., Fielding, R., and L. Masinter, “Uniform Resource Identifier (URI): Generic Syntax,” January 2005.)</w:t>
        </w:r>
        <w:r>
          <w:rPr>
            <w:rFonts w:ascii="Verdana" w:hAnsi="Verdana"/>
            <w:color w:val="000000"/>
            <w:lang w:val="en"/>
          </w:rPr>
          <w:fldChar w:fldCharType="end"/>
        </w:r>
        <w:r>
          <w:rPr>
            <w:rFonts w:ascii="Verdana" w:hAnsi="Verdana"/>
            <w:color w:val="000000"/>
            <w:lang w:val="en"/>
          </w:rPr>
          <w:t xml:space="preserve"> Section 3.4), which MUST be retained when adding additional query parameters. The logo</w:t>
        </w:r>
        <w:r>
          <w:rPr>
            <w:rFonts w:ascii="Verdana" w:hAnsi="Verdana"/>
            <w:color w:val="000000"/>
            <w:lang w:val="en"/>
          </w:rPr>
          <w:t xml:space="preserve">ut URI MUST NOT include a fragment component. </w:t>
        </w:r>
      </w:ins>
    </w:p>
    <w:p w14:paraId="110167F1" w14:textId="3DFA59A2" w:rsidR="00000000" w:rsidRDefault="000A3D53">
      <w:pPr>
        <w:pStyle w:val="NormalWeb"/>
        <w:divId w:val="1292008646"/>
        <w:rPr>
          <w:rFonts w:ascii="Verdana" w:hAnsi="Verdana"/>
          <w:color w:val="000000"/>
          <w:lang w:val="en"/>
        </w:rPr>
      </w:pPr>
      <w:r>
        <w:rPr>
          <w:rFonts w:ascii="Verdana" w:hAnsi="Verdana"/>
          <w:color w:val="000000"/>
          <w:lang w:val="en"/>
        </w:rPr>
        <w:t xml:space="preserve">The OP renders </w:t>
      </w:r>
      <w:r>
        <w:rPr>
          <w:rStyle w:val="HTMLTypewriter"/>
          <w:lang w:val="en"/>
        </w:rPr>
        <w:t xml:space="preserve">&lt;iframe </w:t>
      </w:r>
      <w:proofErr w:type="spellStart"/>
      <w:r>
        <w:rPr>
          <w:rStyle w:val="HTMLTypewriter"/>
          <w:lang w:val="en"/>
        </w:rPr>
        <w:t>src</w:t>
      </w:r>
      <w:proofErr w:type="spellEnd"/>
      <w:r>
        <w:rPr>
          <w:rStyle w:val="HTMLTypewriter"/>
          <w:lang w:val="en"/>
        </w:rPr>
        <w:t>="</w:t>
      </w:r>
      <w:proofErr w:type="spellStart"/>
      <w:r>
        <w:rPr>
          <w:rStyle w:val="HTMLTypewriter"/>
          <w:lang w:val="en"/>
        </w:rPr>
        <w:t>logout_uri</w:t>
      </w:r>
      <w:proofErr w:type="spellEnd"/>
      <w:r>
        <w:rPr>
          <w:rStyle w:val="HTMLTypewriter"/>
          <w:lang w:val="en"/>
        </w:rPr>
        <w:t>"&gt;</w:t>
      </w:r>
      <w:r>
        <w:rPr>
          <w:rFonts w:ascii="Verdana" w:hAnsi="Verdana"/>
          <w:color w:val="000000"/>
          <w:lang w:val="en"/>
        </w:rPr>
        <w:t xml:space="preserve"> in a page with the registered logout </w:t>
      </w:r>
      <w:del w:id="26" w:author="Author" w:date="2015-08-04T00:22:00Z">
        <w:r>
          <w:rPr>
            <w:rFonts w:ascii="Verdana" w:hAnsi="Verdana"/>
            <w:color w:val="000000"/>
            <w:lang w:val="en"/>
          </w:rPr>
          <w:delText>URL</w:delText>
        </w:r>
      </w:del>
      <w:ins w:id="27" w:author="Author" w:date="2015-08-04T00:22:00Z">
        <w:r>
          <w:rPr>
            <w:rFonts w:ascii="Verdana" w:hAnsi="Verdana"/>
            <w:color w:val="000000"/>
            <w:lang w:val="en"/>
          </w:rPr>
          <w:t>URI</w:t>
        </w:r>
      </w:ins>
      <w:r>
        <w:rPr>
          <w:rFonts w:ascii="Verdana" w:hAnsi="Verdana"/>
          <w:color w:val="000000"/>
          <w:lang w:val="en"/>
        </w:rPr>
        <w:t xml:space="preserve"> as the source to trigger the logout actions by the RP. Upon receiving a request to render the logout </w:t>
      </w:r>
      <w:del w:id="28" w:author="Author" w:date="2015-08-04T00:22:00Z">
        <w:r>
          <w:rPr>
            <w:rFonts w:ascii="Verdana" w:hAnsi="Verdana"/>
            <w:color w:val="000000"/>
            <w:lang w:val="en"/>
          </w:rPr>
          <w:delText>URL</w:delText>
        </w:r>
      </w:del>
      <w:ins w:id="29" w:author="Author" w:date="2015-08-04T00:22:00Z">
        <w:r>
          <w:rPr>
            <w:rFonts w:ascii="Verdana" w:hAnsi="Verdana"/>
            <w:color w:val="000000"/>
            <w:lang w:val="en"/>
          </w:rPr>
          <w:t>URI</w:t>
        </w:r>
      </w:ins>
      <w:r>
        <w:rPr>
          <w:rFonts w:ascii="Verdana" w:hAnsi="Verdana"/>
          <w:color w:val="000000"/>
          <w:lang w:val="en"/>
        </w:rPr>
        <w:t xml:space="preserve"> in an iframe, the RP c</w:t>
      </w:r>
      <w:r>
        <w:rPr>
          <w:rFonts w:ascii="Verdana" w:hAnsi="Verdana"/>
          <w:color w:val="000000"/>
          <w:lang w:val="en"/>
        </w:rPr>
        <w:t xml:space="preserve">lears state associated with the logged-in session, including any cookies and HTML5 local storage. </w:t>
      </w:r>
      <w:moveFromRangeStart w:id="30" w:author="Author" w:date="2015-08-04T00:22:00Z" w:name="move426411051"/>
      <w:moveFrom w:id="31" w:author="Author" w:date="2015-08-04T00:22:00Z">
        <w:r>
          <w:rPr>
            <w:rFonts w:ascii="Verdana" w:hAnsi="Verdana"/>
            <w:color w:val="000000"/>
            <w:lang w:val="en"/>
          </w:rPr>
          <w:t xml:space="preserve">The domain, port, and scheme of this URL MUST be the same as that of a registered Redirection URI value. </w:t>
        </w:r>
      </w:moveFrom>
      <w:moveFromRangeEnd w:id="30"/>
    </w:p>
    <w:p w14:paraId="7DFD5413" w14:textId="77777777" w:rsidR="00000000" w:rsidRDefault="000A3D53">
      <w:pPr>
        <w:pStyle w:val="NormalWeb"/>
        <w:divId w:val="1292008646"/>
        <w:rPr>
          <w:ins w:id="32" w:author="Author" w:date="2015-08-04T00:22:00Z"/>
          <w:rFonts w:ascii="Verdana" w:hAnsi="Verdana"/>
          <w:color w:val="000000"/>
          <w:lang w:val="en"/>
        </w:rPr>
      </w:pPr>
      <w:ins w:id="33" w:author="Author" w:date="2015-08-04T00:22:00Z">
        <w:r>
          <w:rPr>
            <w:rFonts w:ascii="Verdana" w:hAnsi="Verdana"/>
            <w:color w:val="000000"/>
            <w:lang w:val="en"/>
          </w:rPr>
          <w:t xml:space="preserve">The RP's response SHOULD include </w:t>
        </w:r>
        <w:r>
          <w:rPr>
            <w:rStyle w:val="HTMLTypewriter"/>
            <w:lang w:val="en"/>
          </w:rPr>
          <w:t>Cache-Control</w:t>
        </w:r>
        <w:r>
          <w:rPr>
            <w:rFonts w:ascii="Verdana" w:hAnsi="Verdana"/>
            <w:color w:val="000000"/>
            <w:lang w:val="en"/>
          </w:rPr>
          <w:t xml:space="preserve"> directives keeping the response from being cached to prevent cached responses from interfering with future log</w:t>
        </w:r>
        <w:r>
          <w:rPr>
            <w:rFonts w:ascii="Verdana" w:hAnsi="Verdana"/>
            <w:color w:val="000000"/>
            <w:lang w:val="en"/>
          </w:rPr>
          <w:t xml:space="preserve">out requests. It is RECOMMENDED that these directives be used: </w:t>
        </w:r>
      </w:ins>
    </w:p>
    <w:p w14:paraId="7A8F60B3" w14:textId="77777777" w:rsidR="00000000" w:rsidRDefault="000A3D53">
      <w:pPr>
        <w:pStyle w:val="HTMLPreformatted"/>
        <w:divId w:val="1172179401"/>
        <w:rPr>
          <w:ins w:id="34" w:author="Author" w:date="2015-08-04T00:22:00Z"/>
          <w:lang w:val="en"/>
        </w:rPr>
      </w:pPr>
    </w:p>
    <w:p w14:paraId="697DA058" w14:textId="77777777" w:rsidR="00000000" w:rsidRDefault="000A3D53">
      <w:pPr>
        <w:pStyle w:val="HTMLPreformatted"/>
        <w:divId w:val="1172179401"/>
        <w:rPr>
          <w:ins w:id="35" w:author="Author" w:date="2015-08-04T00:22:00Z"/>
          <w:lang w:val="en"/>
        </w:rPr>
      </w:pPr>
      <w:ins w:id="36" w:author="Author" w:date="2015-08-04T00:22:00Z">
        <w:r>
          <w:rPr>
            <w:lang w:val="en"/>
          </w:rPr>
          <w:t xml:space="preserve">  Cache-Control: no-cache, no-store</w:t>
        </w:r>
      </w:ins>
    </w:p>
    <w:p w14:paraId="137D50C6" w14:textId="77777777" w:rsidR="00000000" w:rsidRDefault="000A3D53">
      <w:pPr>
        <w:pStyle w:val="HTMLPreformatted"/>
        <w:divId w:val="1172179401"/>
        <w:rPr>
          <w:ins w:id="37" w:author="Author" w:date="2015-08-04T00:22:00Z"/>
          <w:lang w:val="en"/>
        </w:rPr>
      </w:pPr>
      <w:ins w:id="38" w:author="Author" w:date="2015-08-04T00:22:00Z">
        <w:r>
          <w:rPr>
            <w:lang w:val="en"/>
          </w:rPr>
          <w:t xml:space="preserve">  Pragma: no-cache</w:t>
        </w:r>
      </w:ins>
    </w:p>
    <w:p w14:paraId="4990789F" w14:textId="484D7338" w:rsidR="00000000" w:rsidRDefault="000A3D53">
      <w:pPr>
        <w:pStyle w:val="NormalWeb"/>
        <w:divId w:val="1292008646"/>
        <w:rPr>
          <w:rFonts w:ascii="Verdana" w:hAnsi="Verdana"/>
          <w:color w:val="000000"/>
          <w:lang w:val="en"/>
        </w:rPr>
      </w:pPr>
      <w:r>
        <w:rPr>
          <w:rFonts w:ascii="Verdana" w:hAnsi="Verdana"/>
          <w:color w:val="000000"/>
          <w:lang w:val="en"/>
        </w:rPr>
        <w:t>In the case that the RP is also an OP serving as an identity provider to downstream logged-in sessions, it is desirable for the logout r</w:t>
      </w:r>
      <w:r>
        <w:rPr>
          <w:rFonts w:ascii="Verdana" w:hAnsi="Verdana"/>
          <w:color w:val="000000"/>
          <w:lang w:val="en"/>
        </w:rPr>
        <w:t xml:space="preserve">equest to the RP to likewise trigger downstream logout requests. This is achieved by having the RP serve content in the iframe that contains logout requests to the downstream sessions, which themselves are nested iframes rendering the downstream logout </w:t>
      </w:r>
      <w:del w:id="39" w:author="Author" w:date="2015-08-04T00:22:00Z">
        <w:r>
          <w:rPr>
            <w:rFonts w:ascii="Verdana" w:hAnsi="Verdana"/>
            <w:color w:val="000000"/>
            <w:lang w:val="en"/>
          </w:rPr>
          <w:delText>URLs</w:delText>
        </w:r>
      </w:del>
      <w:ins w:id="40" w:author="Author" w:date="2015-08-04T00:22:00Z">
        <w:r>
          <w:rPr>
            <w:rFonts w:ascii="Verdana" w:hAnsi="Verdana"/>
            <w:color w:val="000000"/>
            <w:lang w:val="en"/>
          </w:rPr>
          <w:t>URI</w:t>
        </w:r>
        <w:r>
          <w:rPr>
            <w:rFonts w:ascii="Verdana" w:hAnsi="Verdana"/>
            <w:color w:val="000000"/>
            <w:lang w:val="en"/>
          </w:rPr>
          <w:t>s</w:t>
        </w:r>
      </w:ins>
      <w:r>
        <w:rPr>
          <w:rFonts w:ascii="Verdana" w:hAnsi="Verdana"/>
          <w:color w:val="000000"/>
          <w:lang w:val="en"/>
        </w:rPr>
        <w:t xml:space="preserve">. </w:t>
      </w:r>
    </w:p>
    <w:p w14:paraId="46704A8C" w14:textId="5E49FD3D" w:rsidR="00000000" w:rsidRDefault="000A3D53">
      <w:pPr>
        <w:pStyle w:val="NormalWeb"/>
        <w:divId w:val="1292008646"/>
        <w:rPr>
          <w:rFonts w:ascii="Verdana" w:hAnsi="Verdana"/>
          <w:color w:val="000000"/>
          <w:lang w:val="en"/>
        </w:rPr>
      </w:pPr>
      <w:r>
        <w:rPr>
          <w:rFonts w:ascii="Verdana" w:hAnsi="Verdana"/>
          <w:color w:val="000000"/>
          <w:lang w:val="en"/>
        </w:rPr>
        <w:lastRenderedPageBreak/>
        <w:t xml:space="preserve">If the RP supports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November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it uses this </w:t>
      </w:r>
      <w:r>
        <w:rPr>
          <w:rFonts w:ascii="Verdana" w:hAnsi="Verdana"/>
          <w:color w:val="000000"/>
          <w:lang w:val="en"/>
        </w:rPr>
        <w:t xml:space="preserve">metadata value to register the logout </w:t>
      </w:r>
      <w:del w:id="41" w:author="Author" w:date="2015-08-04T00:22:00Z">
        <w:r>
          <w:rPr>
            <w:rFonts w:ascii="Verdana" w:hAnsi="Verdana"/>
            <w:color w:val="000000"/>
            <w:lang w:val="en"/>
          </w:rPr>
          <w:delText>URL</w:delText>
        </w:r>
      </w:del>
      <w:ins w:id="42" w:author="Author" w:date="2015-08-04T00:22:00Z">
        <w:r>
          <w:rPr>
            <w:rFonts w:ascii="Verdana" w:hAnsi="Verdana"/>
            <w:color w:val="000000"/>
            <w:lang w:val="en"/>
          </w:rPr>
          <w:t>URI</w:t>
        </w:r>
      </w:ins>
      <w:r>
        <w:rPr>
          <w:rFonts w:ascii="Verdana" w:hAnsi="Verdana"/>
          <w:color w:val="000000"/>
          <w:lang w:val="en"/>
        </w:rPr>
        <w:t xml:space="preserve">: </w:t>
      </w:r>
    </w:p>
    <w:p w14:paraId="5CE8AE15" w14:textId="77777777" w:rsidR="00000000" w:rsidRDefault="000A3D53">
      <w:pPr>
        <w:spacing w:before="0" w:beforeAutospacing="0" w:after="0" w:afterAutospacing="0"/>
        <w:divId w:val="1604413240"/>
        <w:rPr>
          <w:rFonts w:ascii="Verdana" w:eastAsia="Times New Roman" w:hAnsi="Verdana"/>
          <w:color w:val="000000"/>
          <w:lang w:val="en"/>
        </w:rPr>
      </w:pPr>
      <w:proofErr w:type="spellStart"/>
      <w:r>
        <w:rPr>
          <w:rFonts w:ascii="Verdana" w:eastAsia="Times New Roman" w:hAnsi="Verdana"/>
          <w:color w:val="000000"/>
          <w:lang w:val="en"/>
        </w:rPr>
        <w:t>logout_uri</w:t>
      </w:r>
      <w:proofErr w:type="spellEnd"/>
    </w:p>
    <w:p w14:paraId="656B3192" w14:textId="5784FB74" w:rsidR="00000000" w:rsidRDefault="000A3D53">
      <w:pPr>
        <w:spacing w:before="0" w:beforeAutospacing="0" w:after="0" w:afterAutospacing="0"/>
        <w:ind w:left="720"/>
        <w:divId w:val="160441324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RP URL that will cause the RP to log itself out when rendered in an iframe by the OP. A </w:t>
      </w:r>
      <w:proofErr w:type="spellStart"/>
      <w:proofErr w:type="gramStart"/>
      <w:r>
        <w:rPr>
          <w:rStyle w:val="HTMLTypewriter"/>
          <w:lang w:val="en"/>
        </w:rPr>
        <w:t>sid</w:t>
      </w:r>
      <w:proofErr w:type="spellEnd"/>
      <w:proofErr w:type="gramEnd"/>
      <w:r>
        <w:rPr>
          <w:rFonts w:ascii="Verdana" w:eastAsia="Times New Roman" w:hAnsi="Verdana"/>
          <w:color w:val="000000"/>
          <w:lang w:val="en"/>
        </w:rPr>
        <w:t xml:space="preserve"> (</w:t>
      </w:r>
      <w:del w:id="43" w:author="Author" w:date="2015-08-04T00:22:00Z">
        <w:r>
          <w:rPr>
            <w:rFonts w:ascii="Verdana" w:eastAsia="Times New Roman" w:hAnsi="Verdana"/>
            <w:color w:val="000000"/>
            <w:lang w:val="en"/>
          </w:rPr>
          <w:delText>Session</w:delText>
        </w:r>
      </w:del>
      <w:ins w:id="44" w:author="Author" w:date="2015-08-04T00:22:00Z">
        <w:r>
          <w:rPr>
            <w:rFonts w:ascii="Verdana" w:eastAsia="Times New Roman" w:hAnsi="Verdana"/>
            <w:color w:val="000000"/>
            <w:lang w:val="en"/>
          </w:rPr>
          <w:t>session</w:t>
        </w:r>
      </w:ins>
      <w:r>
        <w:rPr>
          <w:rFonts w:ascii="Verdana" w:eastAsia="Times New Roman" w:hAnsi="Verdana"/>
          <w:color w:val="000000"/>
          <w:lang w:val="en"/>
        </w:rPr>
        <w:t xml:space="preserve"> ID) query parameter MAY be included by the OP to enable the RP to validate the request and</w:t>
      </w:r>
      <w:r>
        <w:rPr>
          <w:rFonts w:ascii="Verdana" w:eastAsia="Times New Roman" w:hAnsi="Verdana"/>
          <w:color w:val="000000"/>
          <w:lang w:val="en"/>
        </w:rPr>
        <w:t xml:space="preserve"> to determine which of the potentially multiple sessions is to be logged out. </w:t>
      </w:r>
    </w:p>
    <w:p w14:paraId="5C5994FD"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It SHOULD also register this related metadata value: </w:t>
      </w:r>
    </w:p>
    <w:p w14:paraId="73B59DC6" w14:textId="77777777" w:rsidR="00000000" w:rsidRDefault="000A3D53">
      <w:pPr>
        <w:spacing w:before="0" w:beforeAutospacing="0" w:after="0" w:afterAutospacing="0"/>
        <w:divId w:val="1668440666"/>
        <w:rPr>
          <w:rFonts w:ascii="Verdana" w:eastAsia="Times New Roman" w:hAnsi="Verdana"/>
          <w:color w:val="000000"/>
          <w:lang w:val="en"/>
        </w:rPr>
      </w:pPr>
      <w:proofErr w:type="spellStart"/>
      <w:r>
        <w:rPr>
          <w:rFonts w:ascii="Verdana" w:eastAsia="Times New Roman" w:hAnsi="Verdana"/>
          <w:color w:val="000000"/>
          <w:lang w:val="en"/>
        </w:rPr>
        <w:t>logout_session_required</w:t>
      </w:r>
      <w:proofErr w:type="spellEnd"/>
    </w:p>
    <w:p w14:paraId="1972BC67" w14:textId="23AF795E" w:rsidR="00000000" w:rsidRDefault="000A3D53">
      <w:pPr>
        <w:spacing w:before="0" w:beforeAutospacing="0" w:after="0" w:afterAutospacing="0"/>
        <w:ind w:left="720"/>
        <w:divId w:val="1668440666"/>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Boolean value specifying whether the RP requires that a </w:t>
      </w:r>
      <w:proofErr w:type="spellStart"/>
      <w:proofErr w:type="gramStart"/>
      <w:r>
        <w:rPr>
          <w:rStyle w:val="HTMLTypewriter"/>
          <w:lang w:val="en"/>
        </w:rPr>
        <w:t>sid</w:t>
      </w:r>
      <w:proofErr w:type="spellEnd"/>
      <w:proofErr w:type="gramEnd"/>
      <w:r>
        <w:rPr>
          <w:rFonts w:ascii="Verdana" w:eastAsia="Times New Roman" w:hAnsi="Verdana"/>
          <w:color w:val="000000"/>
          <w:lang w:val="en"/>
        </w:rPr>
        <w:t xml:space="preserve"> (</w:t>
      </w:r>
      <w:del w:id="45" w:author="Author" w:date="2015-08-04T00:22:00Z">
        <w:r>
          <w:rPr>
            <w:rFonts w:ascii="Verdana" w:eastAsia="Times New Roman" w:hAnsi="Verdana"/>
            <w:color w:val="000000"/>
            <w:lang w:val="en"/>
          </w:rPr>
          <w:delText>Session</w:delText>
        </w:r>
      </w:del>
      <w:ins w:id="46" w:author="Author" w:date="2015-08-04T00:22:00Z">
        <w:r>
          <w:rPr>
            <w:rFonts w:ascii="Verdana" w:eastAsia="Times New Roman" w:hAnsi="Verdana"/>
            <w:color w:val="000000"/>
            <w:lang w:val="en"/>
          </w:rPr>
          <w:t>session</w:t>
        </w:r>
      </w:ins>
      <w:r>
        <w:rPr>
          <w:rFonts w:ascii="Verdana" w:eastAsia="Times New Roman" w:hAnsi="Verdana"/>
          <w:color w:val="000000"/>
          <w:lang w:val="en"/>
        </w:rPr>
        <w:t xml:space="preserve"> ID) query parameter </w:t>
      </w:r>
      <w:r>
        <w:rPr>
          <w:rFonts w:ascii="Verdana" w:eastAsia="Times New Roman" w:hAnsi="Verdana"/>
          <w:color w:val="000000"/>
          <w:lang w:val="en"/>
        </w:rPr>
        <w:t xml:space="preserve">be included to identify the RP session at the OP when the </w:t>
      </w:r>
      <w:proofErr w:type="spellStart"/>
      <w:r>
        <w:rPr>
          <w:rStyle w:val="HTMLTypewriter"/>
          <w:lang w:val="en"/>
        </w:rPr>
        <w:t>logout_uri</w:t>
      </w:r>
      <w:proofErr w:type="spellEnd"/>
      <w:r>
        <w:rPr>
          <w:rFonts w:ascii="Verdana" w:eastAsia="Times New Roman" w:hAnsi="Verdana"/>
          <w:color w:val="000000"/>
          <w:lang w:val="en"/>
        </w:rPr>
        <w:t xml:space="preserve"> is used. If omitted, the default value is </w:t>
      </w:r>
      <w:r>
        <w:rPr>
          <w:rStyle w:val="HTMLTypewriter"/>
          <w:lang w:val="en"/>
        </w:rPr>
        <w:t>false</w:t>
      </w:r>
      <w:r>
        <w:rPr>
          <w:rFonts w:ascii="Verdana" w:eastAsia="Times New Roman" w:hAnsi="Verdana"/>
          <w:color w:val="000000"/>
          <w:lang w:val="en"/>
        </w:rPr>
        <w:t xml:space="preserve">. </w:t>
      </w:r>
    </w:p>
    <w:p w14:paraId="61B27E7A" w14:textId="77777777" w:rsidR="00000000" w:rsidRDefault="000A3D53">
      <w:pPr>
        <w:spacing w:before="0" w:beforeAutospacing="0" w:after="0" w:afterAutospacing="0"/>
        <w:divId w:val="1292008646"/>
        <w:rPr>
          <w:rFonts w:ascii="Verdana" w:eastAsia="Times New Roman" w:hAnsi="Verdana"/>
          <w:color w:val="000000"/>
          <w:lang w:val="en"/>
        </w:rPr>
      </w:pPr>
      <w:bookmarkStart w:id="47" w:name="OPLogout"/>
      <w:bookmarkEnd w:id="47"/>
    </w:p>
    <w:p w14:paraId="17AAFDF7"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0C783F" w14:textId="77777777">
        <w:trPr>
          <w:divId w:val="1292008646"/>
          <w:trHeight w:val="225"/>
          <w:tblCellSpacing w:w="12" w:type="dxa"/>
        </w:trPr>
        <w:tc>
          <w:tcPr>
            <w:tcW w:w="450" w:type="dxa"/>
            <w:shd w:val="clear" w:color="auto" w:fill="990000"/>
            <w:vAlign w:val="center"/>
            <w:hideMark/>
          </w:tcPr>
          <w:p w14:paraId="15DDB8EF"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76DF768" w14:textId="77777777" w:rsidR="00000000" w:rsidRDefault="000A3D53">
      <w:pPr>
        <w:pStyle w:val="Heading3"/>
        <w:divId w:val="1292008646"/>
        <w:rPr>
          <w:rFonts w:eastAsia="Times New Roman"/>
          <w:lang w:val="en"/>
        </w:rPr>
      </w:pPr>
      <w:bookmarkStart w:id="48" w:name="rfc.section.3"/>
      <w:bookmarkEnd w:id="48"/>
      <w:r>
        <w:rPr>
          <w:rFonts w:eastAsia="Times New Roman"/>
          <w:lang w:val="en"/>
        </w:rPr>
        <w:t>3.  OpenID Provider Logout Functionality</w:t>
      </w:r>
    </w:p>
    <w:p w14:paraId="30B927A0" w14:textId="499F45F5" w:rsidR="00000000" w:rsidRDefault="000A3D53">
      <w:pPr>
        <w:pStyle w:val="NormalWeb"/>
        <w:divId w:val="1292008646"/>
        <w:rPr>
          <w:rFonts w:ascii="Verdana" w:hAnsi="Verdana"/>
          <w:color w:val="000000"/>
          <w:lang w:val="en"/>
        </w:rPr>
      </w:pPr>
      <w:r>
        <w:rPr>
          <w:rFonts w:ascii="Verdana" w:hAnsi="Verdana"/>
          <w:color w:val="000000"/>
          <w:lang w:val="en"/>
        </w:rPr>
        <w:t>OPs supporting HTTP-based logout need to keep track of the set of logged-in RPs so that they know what RPs t</w:t>
      </w:r>
      <w:r>
        <w:rPr>
          <w:rFonts w:ascii="Verdana" w:hAnsi="Verdana"/>
          <w:color w:val="000000"/>
          <w:lang w:val="en"/>
        </w:rPr>
        <w:t xml:space="preserve">o contact at their logout </w:t>
      </w:r>
      <w:del w:id="49" w:author="Author" w:date="2015-08-04T00:22:00Z">
        <w:r>
          <w:rPr>
            <w:rFonts w:ascii="Verdana" w:hAnsi="Verdana"/>
            <w:color w:val="000000"/>
            <w:lang w:val="en"/>
          </w:rPr>
          <w:delText>URLs</w:delText>
        </w:r>
      </w:del>
      <w:ins w:id="50" w:author="Author" w:date="2015-08-04T00:22:00Z">
        <w:r>
          <w:rPr>
            <w:rFonts w:ascii="Verdana" w:hAnsi="Verdana"/>
            <w:color w:val="000000"/>
            <w:lang w:val="en"/>
          </w:rPr>
          <w:t>URIs</w:t>
        </w:r>
      </w:ins>
      <w:r>
        <w:rPr>
          <w:rFonts w:ascii="Verdana" w:hAnsi="Verdana"/>
          <w:color w:val="000000"/>
          <w:lang w:val="en"/>
        </w:rPr>
        <w:t xml:space="preserve"> to cause them to log out. Some OPs track this state using a "visited sites" cookie. OPs contact them in parallel using a dynamically constructed page with HTML </w:t>
      </w:r>
      <w:r>
        <w:rPr>
          <w:rStyle w:val="HTMLTypewriter"/>
          <w:lang w:val="en"/>
        </w:rPr>
        <w:t xml:space="preserve">&lt;iframe </w:t>
      </w:r>
      <w:proofErr w:type="spellStart"/>
      <w:r>
        <w:rPr>
          <w:rStyle w:val="HTMLTypewriter"/>
          <w:lang w:val="en"/>
        </w:rPr>
        <w:t>src</w:t>
      </w:r>
      <w:proofErr w:type="spellEnd"/>
      <w:r>
        <w:rPr>
          <w:rStyle w:val="HTMLTypewriter"/>
          <w:lang w:val="en"/>
        </w:rPr>
        <w:t>="</w:t>
      </w:r>
      <w:proofErr w:type="spellStart"/>
      <w:r>
        <w:rPr>
          <w:rStyle w:val="HTMLTypewriter"/>
          <w:lang w:val="en"/>
        </w:rPr>
        <w:t>logout_uri</w:t>
      </w:r>
      <w:proofErr w:type="spellEnd"/>
      <w:r>
        <w:rPr>
          <w:rStyle w:val="HTMLTypewriter"/>
          <w:lang w:val="en"/>
        </w:rPr>
        <w:t>"&gt;</w:t>
      </w:r>
      <w:r>
        <w:rPr>
          <w:rFonts w:ascii="Verdana" w:hAnsi="Verdana"/>
          <w:color w:val="000000"/>
          <w:lang w:val="en"/>
        </w:rPr>
        <w:t xml:space="preserve"> tags rendering each logged-in RP's logo</w:t>
      </w:r>
      <w:r>
        <w:rPr>
          <w:rFonts w:ascii="Verdana" w:hAnsi="Verdana"/>
          <w:color w:val="000000"/>
          <w:lang w:val="en"/>
        </w:rPr>
        <w:t xml:space="preserve">ut </w:t>
      </w:r>
      <w:del w:id="51" w:author="Author" w:date="2015-08-04T00:22:00Z">
        <w:r>
          <w:rPr>
            <w:rFonts w:ascii="Verdana" w:hAnsi="Verdana"/>
            <w:color w:val="000000"/>
            <w:lang w:val="en"/>
          </w:rPr>
          <w:delText>URL</w:delText>
        </w:r>
      </w:del>
      <w:ins w:id="52" w:author="Author" w:date="2015-08-04T00:22:00Z">
        <w:r>
          <w:rPr>
            <w:rFonts w:ascii="Verdana" w:hAnsi="Verdana"/>
            <w:color w:val="000000"/>
            <w:lang w:val="en"/>
          </w:rPr>
          <w:t>URI</w:t>
        </w:r>
      </w:ins>
      <w:r>
        <w:rPr>
          <w:rFonts w:ascii="Verdana" w:hAnsi="Verdana"/>
          <w:color w:val="000000"/>
          <w:lang w:val="en"/>
        </w:rPr>
        <w:t xml:space="preserve">. </w:t>
      </w:r>
    </w:p>
    <w:p w14:paraId="4A31EC9B"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If the OP supports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November 2014.)</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w:t>
      </w:r>
      <w:r>
        <w:rPr>
          <w:rFonts w:ascii="Verdana" w:hAnsi="Verdana"/>
          <w:color w:val="000000"/>
          <w:lang w:val="en"/>
        </w:rPr>
        <w:t xml:space="preserve">it uses this metadata value to advertise its support for HTTP-based logout: </w:t>
      </w:r>
    </w:p>
    <w:p w14:paraId="784EDB16" w14:textId="77777777" w:rsidR="00000000" w:rsidRDefault="000A3D53">
      <w:pPr>
        <w:spacing w:before="0" w:beforeAutospacing="0" w:after="0" w:afterAutospacing="0"/>
        <w:divId w:val="771123958"/>
        <w:rPr>
          <w:rFonts w:ascii="Verdana" w:eastAsia="Times New Roman" w:hAnsi="Verdana"/>
          <w:color w:val="000000"/>
          <w:lang w:val="en"/>
        </w:rPr>
      </w:pPr>
      <w:proofErr w:type="spellStart"/>
      <w:r>
        <w:rPr>
          <w:rFonts w:ascii="Verdana" w:eastAsia="Times New Roman" w:hAnsi="Verdana"/>
          <w:color w:val="000000"/>
          <w:lang w:val="en"/>
        </w:rPr>
        <w:t>http_logout_supported</w:t>
      </w:r>
      <w:proofErr w:type="spellEnd"/>
    </w:p>
    <w:p w14:paraId="0437C099" w14:textId="77777777" w:rsidR="00000000" w:rsidRDefault="000A3D53">
      <w:pPr>
        <w:spacing w:before="0" w:beforeAutospacing="0" w:after="0" w:afterAutospacing="0"/>
        <w:ind w:left="720"/>
        <w:divId w:val="77112395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Boolean value specifying whether the OP supports HTTP-based logout, with </w:t>
      </w:r>
      <w:r>
        <w:rPr>
          <w:rStyle w:val="HTMLTypewriter"/>
          <w:lang w:val="en"/>
        </w:rPr>
        <w:t>true</w:t>
      </w:r>
      <w:r>
        <w:rPr>
          <w:rFonts w:ascii="Verdana" w:eastAsia="Times New Roman" w:hAnsi="Verdana"/>
          <w:color w:val="000000"/>
          <w:lang w:val="en"/>
        </w:rPr>
        <w:t xml:space="preserve"> indicating support.</w:t>
      </w:r>
      <w:proofErr w:type="gramEnd"/>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69E46CBF" w14:textId="77777777" w:rsidR="00000000" w:rsidRDefault="000A3D53">
      <w:pPr>
        <w:pStyle w:val="NormalWeb"/>
        <w:divId w:val="1292008646"/>
        <w:rPr>
          <w:rFonts w:ascii="Verdana" w:hAnsi="Verdana"/>
          <w:color w:val="000000"/>
          <w:lang w:val="en"/>
        </w:rPr>
      </w:pPr>
      <w:r>
        <w:rPr>
          <w:rFonts w:ascii="Verdana" w:hAnsi="Verdana"/>
          <w:color w:val="000000"/>
          <w:lang w:val="en"/>
        </w:rPr>
        <w:lastRenderedPageBreak/>
        <w:t>It SHOUL</w:t>
      </w:r>
      <w:r>
        <w:rPr>
          <w:rFonts w:ascii="Verdana" w:hAnsi="Verdana"/>
          <w:color w:val="000000"/>
          <w:lang w:val="en"/>
        </w:rPr>
        <w:t xml:space="preserve">D also register this related metadata value: </w:t>
      </w:r>
    </w:p>
    <w:p w14:paraId="7B2CB9F1" w14:textId="77777777" w:rsidR="00000000" w:rsidRDefault="000A3D53">
      <w:pPr>
        <w:spacing w:before="0" w:beforeAutospacing="0" w:after="0" w:afterAutospacing="0"/>
        <w:divId w:val="90010202"/>
        <w:rPr>
          <w:rFonts w:ascii="Verdana" w:eastAsia="Times New Roman" w:hAnsi="Verdana"/>
          <w:color w:val="000000"/>
          <w:lang w:val="en"/>
        </w:rPr>
      </w:pPr>
      <w:proofErr w:type="spellStart"/>
      <w:r>
        <w:rPr>
          <w:rFonts w:ascii="Verdana" w:eastAsia="Times New Roman" w:hAnsi="Verdana"/>
          <w:color w:val="000000"/>
          <w:lang w:val="en"/>
        </w:rPr>
        <w:t>logout_session_supported</w:t>
      </w:r>
      <w:proofErr w:type="spellEnd"/>
    </w:p>
    <w:p w14:paraId="7DE65B97" w14:textId="7E4B916E" w:rsidR="00000000" w:rsidRDefault="000A3D53">
      <w:pPr>
        <w:spacing w:before="0" w:beforeAutospacing="0" w:after="0" w:afterAutospacing="0"/>
        <w:ind w:left="720"/>
        <w:divId w:val="9001020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Boolean value specifying whether the OP can pass a </w:t>
      </w:r>
      <w:proofErr w:type="spellStart"/>
      <w:proofErr w:type="gramStart"/>
      <w:r>
        <w:rPr>
          <w:rStyle w:val="HTMLTypewriter"/>
          <w:lang w:val="en"/>
        </w:rPr>
        <w:t>sid</w:t>
      </w:r>
      <w:proofErr w:type="spellEnd"/>
      <w:proofErr w:type="gramEnd"/>
      <w:r>
        <w:rPr>
          <w:rFonts w:ascii="Verdana" w:eastAsia="Times New Roman" w:hAnsi="Verdana"/>
          <w:color w:val="000000"/>
          <w:lang w:val="en"/>
        </w:rPr>
        <w:t xml:space="preserve"> (</w:t>
      </w:r>
      <w:del w:id="53" w:author="Author" w:date="2015-08-04T00:22:00Z">
        <w:r>
          <w:rPr>
            <w:rFonts w:ascii="Verdana" w:eastAsia="Times New Roman" w:hAnsi="Verdana"/>
            <w:color w:val="000000"/>
            <w:lang w:val="en"/>
          </w:rPr>
          <w:delText>Session</w:delText>
        </w:r>
      </w:del>
      <w:ins w:id="54" w:author="Author" w:date="2015-08-04T00:22:00Z">
        <w:r>
          <w:rPr>
            <w:rFonts w:ascii="Verdana" w:eastAsia="Times New Roman" w:hAnsi="Verdana"/>
            <w:color w:val="000000"/>
            <w:lang w:val="en"/>
          </w:rPr>
          <w:t>session</w:t>
        </w:r>
      </w:ins>
      <w:r>
        <w:rPr>
          <w:rFonts w:ascii="Verdana" w:eastAsia="Times New Roman" w:hAnsi="Verdana"/>
          <w:color w:val="000000"/>
          <w:lang w:val="en"/>
        </w:rPr>
        <w:t xml:space="preserve"> ID) query parameter to identify the RP session at the OP when the </w:t>
      </w:r>
      <w:proofErr w:type="spellStart"/>
      <w:r>
        <w:rPr>
          <w:rStyle w:val="HTMLTypewriter"/>
          <w:lang w:val="en"/>
        </w:rPr>
        <w:t>logout_uri</w:t>
      </w:r>
      <w:proofErr w:type="spellEnd"/>
      <w:r>
        <w:rPr>
          <w:rFonts w:ascii="Verdana" w:eastAsia="Times New Roman" w:hAnsi="Verdana"/>
          <w:color w:val="000000"/>
          <w:lang w:val="en"/>
        </w:rPr>
        <w:t xml:space="preserve"> is used. If supported, the </w:t>
      </w:r>
      <w:proofErr w:type="spellStart"/>
      <w:proofErr w:type="gramStart"/>
      <w:r>
        <w:rPr>
          <w:rStyle w:val="HTMLTypewriter"/>
          <w:lang w:val="en"/>
        </w:rPr>
        <w:t>sid</w:t>
      </w:r>
      <w:proofErr w:type="spellEnd"/>
      <w:proofErr w:type="gramEnd"/>
      <w:r>
        <w:rPr>
          <w:rFonts w:ascii="Verdana" w:eastAsia="Times New Roman" w:hAnsi="Verdana"/>
          <w:color w:val="000000"/>
          <w:lang w:val="en"/>
        </w:rPr>
        <w:t xml:space="preserve"> cla</w:t>
      </w:r>
      <w:r>
        <w:rPr>
          <w:rFonts w:ascii="Verdana" w:eastAsia="Times New Roman" w:hAnsi="Verdana"/>
          <w:color w:val="000000"/>
          <w:lang w:val="en"/>
        </w:rPr>
        <w:t xml:space="preserve">im is also included in ID Tokens issued by the OP. If omitted, the default value is </w:t>
      </w:r>
      <w:r>
        <w:rPr>
          <w:rStyle w:val="HTMLTypewriter"/>
          <w:lang w:val="en"/>
        </w:rPr>
        <w:t>false</w:t>
      </w:r>
      <w:r>
        <w:rPr>
          <w:rFonts w:ascii="Verdana" w:eastAsia="Times New Roman" w:hAnsi="Verdana"/>
          <w:color w:val="000000"/>
          <w:lang w:val="en"/>
        </w:rPr>
        <w:t xml:space="preserve">. </w:t>
      </w:r>
    </w:p>
    <w:p w14:paraId="0954B89A" w14:textId="779E817C" w:rsidR="00000000" w:rsidRDefault="000A3D53">
      <w:pPr>
        <w:pStyle w:val="NormalWeb"/>
        <w:divId w:val="1292008646"/>
        <w:rPr>
          <w:rFonts w:ascii="Verdana" w:hAnsi="Verdana"/>
          <w:color w:val="000000"/>
          <w:lang w:val="en"/>
        </w:rPr>
      </w:pPr>
      <w:r>
        <w:rPr>
          <w:rFonts w:ascii="Verdana" w:hAnsi="Verdana"/>
          <w:color w:val="000000"/>
          <w:lang w:val="en"/>
        </w:rPr>
        <w:t xml:space="preserve">The </w:t>
      </w:r>
      <w:proofErr w:type="spellStart"/>
      <w:proofErr w:type="gramStart"/>
      <w:r>
        <w:rPr>
          <w:rStyle w:val="HTMLTypewriter"/>
          <w:lang w:val="en"/>
        </w:rPr>
        <w:t>sid</w:t>
      </w:r>
      <w:proofErr w:type="spellEnd"/>
      <w:proofErr w:type="gramEnd"/>
      <w:r>
        <w:rPr>
          <w:rFonts w:ascii="Verdana" w:hAnsi="Verdana"/>
          <w:color w:val="000000"/>
          <w:lang w:val="en"/>
        </w:rPr>
        <w:t xml:space="preserve"> (</w:t>
      </w:r>
      <w:del w:id="55" w:author="Author" w:date="2015-08-04T00:22:00Z">
        <w:r>
          <w:rPr>
            <w:rFonts w:ascii="Verdana" w:hAnsi="Verdana"/>
            <w:color w:val="000000"/>
            <w:lang w:val="en"/>
          </w:rPr>
          <w:delText>Session</w:delText>
        </w:r>
      </w:del>
      <w:ins w:id="56" w:author="Author" w:date="2015-08-04T00:22:00Z">
        <w:r>
          <w:rPr>
            <w:rFonts w:ascii="Verdana" w:hAnsi="Verdana"/>
            <w:color w:val="000000"/>
            <w:lang w:val="en"/>
          </w:rPr>
          <w:t>session</w:t>
        </w:r>
      </w:ins>
      <w:r>
        <w:rPr>
          <w:rFonts w:ascii="Verdana" w:hAnsi="Verdana"/>
          <w:color w:val="000000"/>
          <w:lang w:val="en"/>
        </w:rPr>
        <w:t xml:space="preserve"> ID) </w:t>
      </w:r>
      <w:del w:id="57" w:author="Author" w:date="2015-08-04T00:22:00Z">
        <w:r>
          <w:rPr>
            <w:rFonts w:ascii="Verdana" w:hAnsi="Verdana"/>
            <w:color w:val="000000"/>
            <w:lang w:val="en"/>
          </w:rPr>
          <w:delText>value</w:delText>
        </w:r>
      </w:del>
      <w:ins w:id="58" w:author="Author" w:date="2015-08-04T00:22:00Z">
        <w:r>
          <w:rPr>
            <w:rFonts w:ascii="Verdana" w:hAnsi="Verdana"/>
            <w:color w:val="000000"/>
            <w:lang w:val="en"/>
          </w:rPr>
          <w:t>claim</w:t>
        </w:r>
      </w:ins>
      <w:r>
        <w:rPr>
          <w:rFonts w:ascii="Verdana" w:hAnsi="Verdana"/>
          <w:color w:val="000000"/>
          <w:lang w:val="en"/>
        </w:rPr>
        <w:t xml:space="preserve"> used in ID Tokens and as a </w:t>
      </w:r>
      <w:proofErr w:type="spellStart"/>
      <w:r>
        <w:rPr>
          <w:rStyle w:val="HTMLTypewriter"/>
          <w:lang w:val="en"/>
        </w:rPr>
        <w:t>logout_uri</w:t>
      </w:r>
      <w:proofErr w:type="spellEnd"/>
      <w:r>
        <w:rPr>
          <w:rFonts w:ascii="Verdana" w:hAnsi="Verdana"/>
          <w:color w:val="000000"/>
          <w:lang w:val="en"/>
        </w:rPr>
        <w:t xml:space="preserve"> parameter has the following definition: </w:t>
      </w:r>
    </w:p>
    <w:p w14:paraId="123AB275" w14:textId="16DA6849" w:rsidR="00000000" w:rsidRDefault="000A3D53">
      <w:pPr>
        <w:spacing w:before="0" w:beforeAutospacing="0" w:after="0" w:afterAutospacing="0"/>
        <w:divId w:val="502866628"/>
        <w:rPr>
          <w:rFonts w:ascii="Verdana" w:eastAsia="Times New Roman" w:hAnsi="Verdana"/>
          <w:color w:val="000000"/>
          <w:lang w:val="en"/>
        </w:rPr>
      </w:pPr>
      <w:proofErr w:type="spellStart"/>
      <w:proofErr w:type="gramStart"/>
      <w:r>
        <w:rPr>
          <w:rFonts w:ascii="Verdana" w:eastAsia="Times New Roman" w:hAnsi="Verdana"/>
          <w:color w:val="000000"/>
          <w:lang w:val="en"/>
        </w:rPr>
        <w:t>sid</w:t>
      </w:r>
      <w:proofErr w:type="spellEnd"/>
      <w:proofErr w:type="gramEnd"/>
      <w:r>
        <w:rPr>
          <w:rFonts w:ascii="Verdana" w:eastAsia="Times New Roman" w:hAnsi="Verdana"/>
          <w:color w:val="000000"/>
          <w:lang w:val="en"/>
        </w:rPr>
        <w:t xml:space="preserve"> (</w:t>
      </w:r>
      <w:del w:id="59" w:author="Author" w:date="2015-08-04T00:22:00Z">
        <w:r>
          <w:rPr>
            <w:rFonts w:ascii="Verdana" w:eastAsia="Times New Roman" w:hAnsi="Verdana"/>
            <w:color w:val="000000"/>
            <w:lang w:val="en"/>
          </w:rPr>
          <w:delText>Session</w:delText>
        </w:r>
      </w:del>
      <w:ins w:id="60" w:author="Author" w:date="2015-08-04T00:22:00Z">
        <w:r>
          <w:rPr>
            <w:rFonts w:ascii="Verdana" w:eastAsia="Times New Roman" w:hAnsi="Verdana"/>
            <w:color w:val="000000"/>
            <w:lang w:val="en"/>
          </w:rPr>
          <w:t>session</w:t>
        </w:r>
      </w:ins>
      <w:r>
        <w:rPr>
          <w:rFonts w:ascii="Verdana" w:eastAsia="Times New Roman" w:hAnsi="Verdana"/>
          <w:color w:val="000000"/>
          <w:lang w:val="en"/>
        </w:rPr>
        <w:t xml:space="preserve"> ID)</w:t>
      </w:r>
    </w:p>
    <w:p w14:paraId="70DCE30E" w14:textId="77777777" w:rsidR="00000000" w:rsidRDefault="000A3D53">
      <w:pPr>
        <w:spacing w:before="0" w:beforeAutospacing="0" w:after="0" w:afterAutospacing="0"/>
        <w:ind w:left="720"/>
        <w:divId w:val="50286662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String identifier for a Session</w:t>
      </w:r>
      <w:r>
        <w:rPr>
          <w:rFonts w:ascii="Verdana" w:eastAsia="Times New Roman" w:hAnsi="Verdana"/>
          <w:color w:val="000000"/>
          <w:lang w:val="en"/>
        </w:rPr>
        <w:t xml:space="preserve"> - a pairing of an OP to a User Agent or device for a logged-in End-User.</w:t>
      </w:r>
      <w:proofErr w:type="gramEnd"/>
      <w:r>
        <w:rPr>
          <w:rFonts w:ascii="Verdana" w:eastAsia="Times New Roman" w:hAnsi="Verdana"/>
          <w:color w:val="000000"/>
          <w:lang w:val="en"/>
        </w:rPr>
        <w:t xml:space="preserve"> Its contents are unique to the OP and opaque to the RP. It MUST have sufficient entropy to prevent collisions between Session IDs generated by different OPs and to prevent it from be</w:t>
      </w:r>
      <w:r>
        <w:rPr>
          <w:rFonts w:ascii="Verdana" w:eastAsia="Times New Roman" w:hAnsi="Verdana"/>
          <w:color w:val="000000"/>
          <w:lang w:val="en"/>
        </w:rPr>
        <w:t xml:space="preserve">ing guessed by potential attackers. Its syntax is the same as an OAuth 2.0 Client Identifier. </w:t>
      </w:r>
    </w:p>
    <w:p w14:paraId="64FF84E6" w14:textId="77777777" w:rsidR="00000000" w:rsidRDefault="000A3D53">
      <w:pPr>
        <w:spacing w:before="0" w:beforeAutospacing="0" w:after="0" w:afterAutospacing="0"/>
        <w:divId w:val="1292008646"/>
        <w:rPr>
          <w:rFonts w:ascii="Verdana" w:eastAsia="Times New Roman" w:hAnsi="Verdana"/>
          <w:color w:val="000000"/>
          <w:lang w:val="en"/>
        </w:rPr>
      </w:pPr>
      <w:bookmarkStart w:id="61" w:name="RPInitiated"/>
      <w:bookmarkEnd w:id="61"/>
    </w:p>
    <w:p w14:paraId="399A4C4A"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5D9A81D" w14:textId="77777777">
        <w:trPr>
          <w:divId w:val="1292008646"/>
          <w:trHeight w:val="225"/>
          <w:tblCellSpacing w:w="12" w:type="dxa"/>
        </w:trPr>
        <w:tc>
          <w:tcPr>
            <w:tcW w:w="450" w:type="dxa"/>
            <w:shd w:val="clear" w:color="auto" w:fill="990000"/>
            <w:vAlign w:val="center"/>
            <w:hideMark/>
          </w:tcPr>
          <w:p w14:paraId="6F6D7976"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A13514E" w14:textId="77777777" w:rsidR="00000000" w:rsidRDefault="000A3D53">
      <w:pPr>
        <w:pStyle w:val="Heading3"/>
        <w:divId w:val="1292008646"/>
        <w:rPr>
          <w:rFonts w:eastAsia="Times New Roman"/>
          <w:lang w:val="en"/>
        </w:rPr>
      </w:pPr>
      <w:bookmarkStart w:id="62" w:name="rfc.section.4"/>
      <w:bookmarkEnd w:id="62"/>
      <w:r>
        <w:rPr>
          <w:rFonts w:eastAsia="Times New Roman"/>
          <w:lang w:val="en"/>
        </w:rPr>
        <w:t>4.  RP-Initiated Logout Functionality</w:t>
      </w:r>
    </w:p>
    <w:p w14:paraId="7222DEF8" w14:textId="53DF841F" w:rsidR="00000000" w:rsidRDefault="000A3D53">
      <w:pPr>
        <w:pStyle w:val="NormalWeb"/>
        <w:divId w:val="1292008646"/>
        <w:rPr>
          <w:rFonts w:ascii="Verdana" w:hAnsi="Verdana"/>
          <w:color w:val="000000"/>
          <w:lang w:val="en"/>
        </w:rPr>
      </w:pPr>
      <w:r>
        <w:rPr>
          <w:rFonts w:ascii="Verdana" w:hAnsi="Verdana"/>
          <w:color w:val="000000"/>
          <w:lang w:val="en"/>
        </w:rPr>
        <w:t xml:space="preserve">This specification incorporates the RP-initiated logout functionality specified in Section 5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"OpenID.Session"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Session Management 1.0</w:t>
      </w:r>
      <w:r>
        <w:rPr>
          <w:rStyle w:val="Hyperlink"/>
          <w:rFonts w:ascii="Verdana" w:hAnsi="Verdana"/>
          <w:vanish/>
          <w:u w:val="none"/>
          <w:lang w:val="en"/>
        </w:rPr>
        <w:t xml:space="preserve"> (Sakimura, N., Bradley, J., Jones, M., de Medeiros, B., Mortimore, C., and E. Jay, “OpenID Connect Session Management 1.0,” </w:t>
      </w:r>
      <w:del w:id="63" w:author="Author" w:date="2015-08-04T00:22:00Z">
        <w:r>
          <w:rPr>
            <w:rStyle w:val="Hyperlink"/>
            <w:rFonts w:ascii="Verdana" w:hAnsi="Verdana"/>
            <w:vanish/>
            <w:u w:val="none"/>
            <w:lang w:val="en"/>
          </w:rPr>
          <w:delText>March</w:delText>
        </w:r>
      </w:del>
      <w:ins w:id="64" w:author="Author" w:date="2015-08-04T00:22:00Z">
        <w:r>
          <w:rPr>
            <w:rStyle w:val="Hyperlink"/>
            <w:rFonts w:ascii="Verdana" w:hAnsi="Verdana"/>
            <w:vanish/>
            <w:u w:val="none"/>
            <w:lang w:val="en"/>
          </w:rPr>
          <w:t>August</w:t>
        </w:r>
      </w:ins>
      <w:r>
        <w:rPr>
          <w:rStyle w:val="Hyperlink"/>
          <w:rFonts w:ascii="Verdana" w:hAnsi="Verdana"/>
          <w:vanish/>
          <w:u w:val="none"/>
          <w:lang w:val="en"/>
        </w:rPr>
        <w:t> 2015.)</w:t>
      </w:r>
      <w:r>
        <w:rPr>
          <w:rFonts w:ascii="Verdana" w:hAnsi="Verdana"/>
          <w:color w:val="000000"/>
          <w:lang w:val="en"/>
        </w:rPr>
        <w:fldChar w:fldCharType="end"/>
      </w:r>
      <w:r>
        <w:rPr>
          <w:rFonts w:ascii="Verdana" w:hAnsi="Verdana"/>
          <w:color w:val="000000"/>
          <w:lang w:val="en"/>
        </w:rPr>
        <w:t xml:space="preserve"> [</w:t>
      </w:r>
      <w:proofErr w:type="spellStart"/>
      <w:r>
        <w:rPr>
          <w:rFonts w:ascii="Verdana" w:hAnsi="Verdana"/>
          <w:color w:val="000000"/>
          <w:lang w:val="en"/>
        </w:rPr>
        <w:t>OpenID.Session</w:t>
      </w:r>
      <w:proofErr w:type="spellEnd"/>
      <w:r>
        <w:rPr>
          <w:rFonts w:ascii="Verdana" w:hAnsi="Verdana"/>
          <w:color w:val="000000"/>
          <w:lang w:val="en"/>
        </w:rPr>
        <w:t xml:space="preserve">] by reference. A summary follows. </w:t>
      </w:r>
    </w:p>
    <w:p w14:paraId="3ED0D4CB" w14:textId="77777777" w:rsidR="00000000" w:rsidRDefault="000A3D53">
      <w:pPr>
        <w:pStyle w:val="NormalWeb"/>
        <w:divId w:val="1292008646"/>
        <w:rPr>
          <w:rFonts w:ascii="Verdana" w:hAnsi="Verdana"/>
          <w:color w:val="000000"/>
          <w:lang w:val="en"/>
        </w:rPr>
      </w:pPr>
      <w:r>
        <w:rPr>
          <w:rFonts w:ascii="Verdana" w:hAnsi="Verdana"/>
          <w:color w:val="000000"/>
          <w:lang w:val="en"/>
        </w:rPr>
        <w:t>RPs supporting HTTP-based log</w:t>
      </w:r>
      <w:r>
        <w:rPr>
          <w:rFonts w:ascii="Verdana" w:hAnsi="Verdana"/>
          <w:color w:val="000000"/>
          <w:lang w:val="en"/>
        </w:rPr>
        <w:t xml:space="preserve">out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November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MAY register this metadata va</w:t>
      </w:r>
      <w:r>
        <w:rPr>
          <w:rFonts w:ascii="Verdana" w:hAnsi="Verdana"/>
          <w:color w:val="000000"/>
          <w:lang w:val="en"/>
        </w:rPr>
        <w:t xml:space="preserve">lue: </w:t>
      </w:r>
    </w:p>
    <w:p w14:paraId="6C803D98" w14:textId="77777777" w:rsidR="00000000" w:rsidRDefault="000A3D53">
      <w:pPr>
        <w:spacing w:before="0" w:beforeAutospacing="0" w:after="0" w:afterAutospacing="0"/>
        <w:divId w:val="852690266"/>
        <w:rPr>
          <w:rFonts w:ascii="Verdana" w:eastAsia="Times New Roman" w:hAnsi="Verdana"/>
          <w:color w:val="000000"/>
          <w:lang w:val="en"/>
        </w:rPr>
      </w:pPr>
      <w:proofErr w:type="spellStart"/>
      <w:r>
        <w:rPr>
          <w:rFonts w:ascii="Verdana" w:eastAsia="Times New Roman" w:hAnsi="Verdana"/>
          <w:color w:val="000000"/>
          <w:lang w:val="en"/>
        </w:rPr>
        <w:t>post_logout_redirect_uris</w:t>
      </w:r>
      <w:proofErr w:type="spellEnd"/>
    </w:p>
    <w:p w14:paraId="0EC7E5DC" w14:textId="77777777" w:rsidR="00000000" w:rsidRDefault="000A3D53">
      <w:pPr>
        <w:spacing w:before="0" w:beforeAutospacing="0" w:after="0" w:afterAutospacing="0"/>
        <w:ind w:left="720"/>
        <w:divId w:val="852690266"/>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Array of URLs supplied by the RP to which it MAY request that the End-User's User Agent be redirected using the </w:t>
      </w:r>
      <w:proofErr w:type="spellStart"/>
      <w:r>
        <w:rPr>
          <w:rStyle w:val="HTMLTypewriter"/>
          <w:lang w:val="en"/>
        </w:rPr>
        <w:t>post_logout_redirect_uri</w:t>
      </w:r>
      <w:proofErr w:type="spellEnd"/>
      <w:r>
        <w:rPr>
          <w:rFonts w:ascii="Verdana" w:eastAsia="Times New Roman" w:hAnsi="Verdana"/>
          <w:color w:val="000000"/>
          <w:lang w:val="en"/>
        </w:rPr>
        <w:t xml:space="preserve"> parameter after a logout has been performed. </w:t>
      </w:r>
    </w:p>
    <w:p w14:paraId="25C9E325" w14:textId="77777777" w:rsidR="00000000" w:rsidRDefault="000A3D53">
      <w:pPr>
        <w:pStyle w:val="NormalWeb"/>
        <w:divId w:val="1292008646"/>
        <w:rPr>
          <w:rFonts w:ascii="Verdana" w:hAnsi="Verdana"/>
          <w:color w:val="000000"/>
          <w:lang w:val="en"/>
        </w:rPr>
      </w:pPr>
      <w:r>
        <w:rPr>
          <w:rFonts w:ascii="Verdana" w:hAnsi="Verdana"/>
          <w:color w:val="000000"/>
          <w:lang w:val="en"/>
        </w:rPr>
        <w:lastRenderedPageBreak/>
        <w:t>Post-logout redirection is only</w:t>
      </w:r>
      <w:r>
        <w:rPr>
          <w:rFonts w:ascii="Verdana" w:hAnsi="Verdana"/>
          <w:color w:val="000000"/>
          <w:lang w:val="en"/>
        </w:rPr>
        <w:t xml:space="preserve"> done when the logout is RP-initiated, in which case the redirection target is the </w:t>
      </w:r>
      <w:proofErr w:type="spellStart"/>
      <w:r>
        <w:rPr>
          <w:rStyle w:val="HTMLTypewriter"/>
          <w:lang w:val="en"/>
        </w:rPr>
        <w:t>post_logout_redirect_uri</w:t>
      </w:r>
      <w:proofErr w:type="spellEnd"/>
      <w:r>
        <w:rPr>
          <w:rFonts w:ascii="Verdana" w:hAnsi="Verdana"/>
          <w:color w:val="000000"/>
          <w:lang w:val="en"/>
        </w:rPr>
        <w:t xml:space="preserve"> query parameter value used by the initiating RP; otherwise it is not done. </w:t>
      </w:r>
    </w:p>
    <w:p w14:paraId="4D1BBB16"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OPs supporting HTTP-based logout and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November 2014.)</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MUST provide this discovery value: </w:t>
      </w:r>
    </w:p>
    <w:p w14:paraId="3BE5211F" w14:textId="77777777" w:rsidR="00000000" w:rsidRDefault="000A3D53">
      <w:pPr>
        <w:spacing w:before="0" w:beforeAutospacing="0" w:after="0" w:afterAutospacing="0"/>
        <w:divId w:val="1307122272"/>
        <w:rPr>
          <w:rFonts w:ascii="Verdana" w:eastAsia="Times New Roman" w:hAnsi="Verdana"/>
          <w:color w:val="000000"/>
          <w:lang w:val="en"/>
        </w:rPr>
      </w:pPr>
      <w:proofErr w:type="spellStart"/>
      <w:r>
        <w:rPr>
          <w:rFonts w:ascii="Verdana" w:eastAsia="Times New Roman" w:hAnsi="Verdana"/>
          <w:color w:val="000000"/>
          <w:lang w:val="en"/>
        </w:rPr>
        <w:t>end_session_endpoint</w:t>
      </w:r>
      <w:proofErr w:type="spellEnd"/>
    </w:p>
    <w:p w14:paraId="60346BD7" w14:textId="77777777" w:rsidR="00000000" w:rsidRDefault="000A3D53">
      <w:pPr>
        <w:spacing w:before="0" w:beforeAutospacing="0" w:after="0" w:afterAutospacing="0"/>
        <w:ind w:left="720"/>
        <w:divId w:val="130712227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URL at the OP to which an RP can perfo</w:t>
      </w:r>
      <w:r>
        <w:rPr>
          <w:rFonts w:ascii="Verdana" w:eastAsia="Times New Roman" w:hAnsi="Verdana"/>
          <w:color w:val="000000"/>
          <w:lang w:val="en"/>
        </w:rPr>
        <w:t xml:space="preserve">rm a redirect to request that the End-User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logged out at the OP. </w:t>
      </w:r>
    </w:p>
    <w:p w14:paraId="5619FF2E"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The </w:t>
      </w:r>
      <w:proofErr w:type="spellStart"/>
      <w:r>
        <w:rPr>
          <w:rStyle w:val="HTMLTypewriter"/>
          <w:lang w:val="en"/>
        </w:rPr>
        <w:t>end_session_endpoint</w:t>
      </w:r>
      <w:proofErr w:type="spellEnd"/>
      <w:r>
        <w:rPr>
          <w:rFonts w:ascii="Verdana" w:hAnsi="Verdana"/>
          <w:color w:val="000000"/>
          <w:lang w:val="en"/>
        </w:rPr>
        <w:t xml:space="preserve"> is used in exactly the same manner as specified in Sections 2.1 and 5 of OpenID Connect Session Management, including accepting the same query parameters as defin</w:t>
      </w:r>
      <w:r>
        <w:rPr>
          <w:rFonts w:ascii="Verdana" w:hAnsi="Verdana"/>
          <w:color w:val="000000"/>
          <w:lang w:val="en"/>
        </w:rPr>
        <w:t xml:space="preserve">ed there in Section 5: </w:t>
      </w:r>
      <w:proofErr w:type="spellStart"/>
      <w:r>
        <w:rPr>
          <w:rStyle w:val="HTMLTypewriter"/>
          <w:lang w:val="en"/>
        </w:rPr>
        <w:t>id_token_hint</w:t>
      </w:r>
      <w:proofErr w:type="spellEnd"/>
      <w:r>
        <w:rPr>
          <w:rFonts w:ascii="Verdana" w:hAnsi="Verdana"/>
          <w:color w:val="000000"/>
          <w:lang w:val="en"/>
        </w:rPr>
        <w:t xml:space="preserve">, </w:t>
      </w:r>
      <w:proofErr w:type="spellStart"/>
      <w:r>
        <w:rPr>
          <w:rStyle w:val="HTMLTypewriter"/>
          <w:lang w:val="en"/>
        </w:rPr>
        <w:t>post_logout_redirect_uri</w:t>
      </w:r>
      <w:proofErr w:type="spellEnd"/>
      <w:r>
        <w:rPr>
          <w:rFonts w:ascii="Verdana" w:hAnsi="Verdana"/>
          <w:color w:val="000000"/>
          <w:lang w:val="en"/>
        </w:rPr>
        <w:t xml:space="preserve">, and </w:t>
      </w:r>
      <w:r>
        <w:rPr>
          <w:rStyle w:val="HTMLTypewriter"/>
          <w:lang w:val="en"/>
        </w:rPr>
        <w:t>state</w:t>
      </w:r>
      <w:r>
        <w:rPr>
          <w:rFonts w:ascii="Verdana" w:hAnsi="Verdana"/>
          <w:color w:val="000000"/>
          <w:lang w:val="en"/>
        </w:rPr>
        <w:t xml:space="preserve">. </w:t>
      </w:r>
    </w:p>
    <w:p w14:paraId="3E5F6D04" w14:textId="77777777" w:rsidR="00000000" w:rsidRDefault="000A3D53">
      <w:pPr>
        <w:spacing w:before="0" w:beforeAutospacing="0" w:after="0" w:afterAutospacing="0"/>
        <w:divId w:val="1292008646"/>
        <w:rPr>
          <w:rFonts w:ascii="Verdana" w:eastAsia="Times New Roman" w:hAnsi="Verdana"/>
          <w:color w:val="000000"/>
          <w:lang w:val="en"/>
        </w:rPr>
      </w:pPr>
      <w:bookmarkStart w:id="65" w:name="Security"/>
      <w:bookmarkEnd w:id="65"/>
    </w:p>
    <w:p w14:paraId="6DE5FC1B"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133A61" w14:textId="77777777">
        <w:trPr>
          <w:divId w:val="1292008646"/>
          <w:trHeight w:val="225"/>
          <w:tblCellSpacing w:w="12" w:type="dxa"/>
        </w:trPr>
        <w:tc>
          <w:tcPr>
            <w:tcW w:w="450" w:type="dxa"/>
            <w:shd w:val="clear" w:color="auto" w:fill="990000"/>
            <w:vAlign w:val="center"/>
            <w:hideMark/>
          </w:tcPr>
          <w:p w14:paraId="2B0586DB"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2B36545" w14:textId="77777777" w:rsidR="00000000" w:rsidRDefault="000A3D53">
      <w:pPr>
        <w:pStyle w:val="Heading3"/>
        <w:divId w:val="1292008646"/>
        <w:rPr>
          <w:rFonts w:eastAsia="Times New Roman"/>
          <w:lang w:val="en"/>
        </w:rPr>
      </w:pPr>
      <w:bookmarkStart w:id="66" w:name="rfc.section.5"/>
      <w:bookmarkEnd w:id="66"/>
      <w:r>
        <w:rPr>
          <w:rFonts w:eastAsia="Times New Roman"/>
          <w:lang w:val="en"/>
        </w:rPr>
        <w:t>5.  Security Considerations</w:t>
      </w:r>
    </w:p>
    <w:p w14:paraId="0740CD3B"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Collisions between Session IDs and the guessing of their values by attackers </w:t>
      </w:r>
      <w:r>
        <w:rPr>
          <w:rFonts w:ascii="Verdana" w:hAnsi="Verdana"/>
          <w:color w:val="000000"/>
          <w:lang w:val="en"/>
        </w:rPr>
        <w:t xml:space="preserve">are prevented by including sufficient entropy in Session ID values. </w:t>
      </w:r>
    </w:p>
    <w:p w14:paraId="5C0DF6A5" w14:textId="77777777" w:rsidR="00000000" w:rsidRDefault="000A3D53">
      <w:pPr>
        <w:spacing w:before="0" w:beforeAutospacing="0" w:after="0" w:afterAutospacing="0"/>
        <w:divId w:val="1292008646"/>
        <w:rPr>
          <w:rFonts w:ascii="Verdana" w:eastAsia="Times New Roman" w:hAnsi="Verdana"/>
          <w:color w:val="000000"/>
          <w:lang w:val="en"/>
        </w:rPr>
      </w:pPr>
      <w:bookmarkStart w:id="67" w:name="IANA"/>
      <w:bookmarkEnd w:id="67"/>
    </w:p>
    <w:p w14:paraId="1EBC0A36"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C8E342" w14:textId="77777777">
        <w:trPr>
          <w:divId w:val="1292008646"/>
          <w:trHeight w:val="225"/>
          <w:tblCellSpacing w:w="12" w:type="dxa"/>
        </w:trPr>
        <w:tc>
          <w:tcPr>
            <w:tcW w:w="450" w:type="dxa"/>
            <w:shd w:val="clear" w:color="auto" w:fill="990000"/>
            <w:vAlign w:val="center"/>
            <w:hideMark/>
          </w:tcPr>
          <w:p w14:paraId="2EE06D2B"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FC3569C" w14:textId="77777777" w:rsidR="00000000" w:rsidRDefault="000A3D53">
      <w:pPr>
        <w:pStyle w:val="Heading3"/>
        <w:divId w:val="1292008646"/>
        <w:rPr>
          <w:rFonts w:eastAsia="Times New Roman"/>
          <w:lang w:val="en"/>
        </w:rPr>
      </w:pPr>
      <w:bookmarkStart w:id="68" w:name="rfc.section.6"/>
      <w:bookmarkEnd w:id="68"/>
      <w:r>
        <w:rPr>
          <w:rFonts w:eastAsia="Times New Roman"/>
          <w:lang w:val="en"/>
        </w:rPr>
        <w:t>6.  IANA Considerations</w:t>
      </w:r>
    </w:p>
    <w:p w14:paraId="40DC7DAA" w14:textId="77777777" w:rsidR="00000000" w:rsidRDefault="000A3D53">
      <w:pPr>
        <w:pStyle w:val="NormalWeb"/>
        <w:divId w:val="1692800386"/>
        <w:rPr>
          <w:del w:id="69" w:author="Author" w:date="2015-08-04T00:22:00Z"/>
          <w:rFonts w:ascii="Verdana" w:hAnsi="Verdana"/>
          <w:color w:val="000000"/>
          <w:lang w:val="en"/>
        </w:rPr>
      </w:pPr>
      <w:bookmarkStart w:id="70" w:name="ClaimsRegistry"/>
      <w:bookmarkEnd w:id="70"/>
      <w:del w:id="71" w:author="Author" w:date="2015-08-04T00:22:00Z">
        <w:r>
          <w:rPr>
            <w:rFonts w:ascii="Verdana" w:hAnsi="Verdana"/>
            <w:color w:val="000000"/>
            <w:lang w:val="en"/>
          </w:rPr>
          <w:delText xml:space="preserve">This specification makes no requests of IANA. </w:delText>
        </w:r>
      </w:del>
    </w:p>
    <w:p w14:paraId="23DE6D46" w14:textId="77777777" w:rsidR="00000000" w:rsidRDefault="000A3D53">
      <w:pPr>
        <w:spacing w:before="0" w:beforeAutospacing="0" w:after="0" w:afterAutospacing="0"/>
        <w:divId w:val="1292008646"/>
        <w:rPr>
          <w:rFonts w:ascii="Verdana" w:eastAsia="Times New Roman" w:hAnsi="Verdana"/>
          <w:color w:val="000000"/>
          <w:lang w:val="en"/>
        </w:rPr>
      </w:pPr>
    </w:p>
    <w:p w14:paraId="2712DEAA"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0EDEFBE" w14:textId="77777777">
        <w:trPr>
          <w:divId w:val="1292008646"/>
          <w:trHeight w:val="225"/>
          <w:tblCellSpacing w:w="12" w:type="dxa"/>
        </w:trPr>
        <w:tc>
          <w:tcPr>
            <w:tcW w:w="450" w:type="dxa"/>
            <w:shd w:val="clear" w:color="auto" w:fill="990000"/>
            <w:vAlign w:val="center"/>
            <w:hideMark/>
          </w:tcPr>
          <w:p w14:paraId="19F4D722"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313354D" w14:textId="77777777" w:rsidR="00000000" w:rsidRDefault="000A3D53">
      <w:pPr>
        <w:pStyle w:val="Heading3"/>
        <w:divId w:val="1292008646"/>
        <w:rPr>
          <w:ins w:id="72" w:author="Author" w:date="2015-08-04T00:22:00Z"/>
          <w:rFonts w:eastAsia="Times New Roman"/>
          <w:lang w:val="en"/>
        </w:rPr>
      </w:pPr>
      <w:bookmarkStart w:id="73" w:name="rfc.section.6.1"/>
      <w:bookmarkEnd w:id="73"/>
      <w:ins w:id="74" w:author="Author" w:date="2015-08-04T00:22:00Z">
        <w:r>
          <w:rPr>
            <w:rFonts w:eastAsia="Times New Roman"/>
            <w:lang w:val="en"/>
          </w:rPr>
          <w:t>6.1.</w:t>
        </w:r>
        <w:proofErr w:type="gramStart"/>
        <w:r>
          <w:rPr>
            <w:rFonts w:eastAsia="Times New Roman"/>
            <w:lang w:val="en"/>
          </w:rPr>
          <w:t>  JSON</w:t>
        </w:r>
        <w:proofErr w:type="gramEnd"/>
        <w:r>
          <w:rPr>
            <w:rFonts w:eastAsia="Times New Roman"/>
            <w:lang w:val="en"/>
          </w:rPr>
          <w:t xml:space="preserve"> Web Token Claims Registration</w:t>
        </w:r>
      </w:ins>
    </w:p>
    <w:p w14:paraId="32F08651" w14:textId="77777777" w:rsidR="00000000" w:rsidRDefault="000A3D53">
      <w:pPr>
        <w:pStyle w:val="NormalWeb"/>
        <w:divId w:val="1292008646"/>
        <w:rPr>
          <w:ins w:id="75" w:author="Author" w:date="2015-08-04T00:22:00Z"/>
          <w:rFonts w:ascii="Verdana" w:hAnsi="Verdana"/>
          <w:color w:val="000000"/>
          <w:lang w:val="en"/>
        </w:rPr>
      </w:pPr>
      <w:ins w:id="76" w:author="Author" w:date="2015-08-04T00:22:00Z">
        <w:r>
          <w:rPr>
            <w:rFonts w:ascii="Verdana" w:hAnsi="Verdana"/>
            <w:color w:val="000000"/>
            <w:lang w:val="en"/>
          </w:rPr>
          <w:lastRenderedPageBreak/>
          <w:t xml:space="preserve">This specification registers the following claim in the IANA "JSON Web Token Claims" registry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w:instrText>
        </w:r>
        <w:r>
          <w:rPr>
            <w:rFonts w:ascii="Verdana" w:hAnsi="Verdana"/>
            <w:color w:val="000000"/>
            <w:lang w:val="en"/>
          </w:rPr>
          <w:instrText>l "IANA.JWT.Claims"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w:t>
        </w:r>
        <w:proofErr w:type="spellStart"/>
        <w:r>
          <w:rPr>
            <w:rStyle w:val="Hyperlink"/>
            <w:rFonts w:ascii="Verdana" w:hAnsi="Verdana"/>
            <w:u w:val="none"/>
            <w:lang w:val="en"/>
          </w:rPr>
          <w:t>IANA.JWT.Claims</w:t>
        </w:r>
        <w:proofErr w:type="spellEnd"/>
        <w:r>
          <w:rPr>
            <w:rStyle w:val="Hyperlink"/>
            <w:rFonts w:ascii="Verdana" w:hAnsi="Verdana"/>
            <w:u w:val="none"/>
            <w:lang w:val="en"/>
          </w:rPr>
          <w:t>]</w:t>
        </w:r>
        <w:r>
          <w:rPr>
            <w:rStyle w:val="Hyperlink"/>
            <w:rFonts w:ascii="Verdana" w:hAnsi="Verdana"/>
            <w:vanish/>
            <w:u w:val="none"/>
            <w:lang w:val="en"/>
          </w:rPr>
          <w:t xml:space="preserve"> (IANA, “JSON Web Token Claims,” .)</w:t>
        </w:r>
        <w:r>
          <w:rPr>
            <w:rFonts w:ascii="Verdana" w:hAnsi="Verdana"/>
            <w:color w:val="000000"/>
            <w:lang w:val="en"/>
          </w:rPr>
          <w:fldChar w:fldCharType="end"/>
        </w:r>
        <w:r>
          <w:rPr>
            <w:rFonts w:ascii="Verdana" w:hAnsi="Verdana"/>
            <w:color w:val="000000"/>
            <w:lang w:val="en"/>
          </w:rPr>
          <w:t xml:space="preserve"> established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May 2015.)</w:t>
        </w:r>
        <w:r>
          <w:rPr>
            <w:rFonts w:ascii="Verdana" w:hAnsi="Verdana"/>
            <w:color w:val="000000"/>
            <w:lang w:val="en"/>
          </w:rPr>
          <w:fldChar w:fldCharType="end"/>
        </w:r>
        <w:r>
          <w:rPr>
            <w:rFonts w:ascii="Verdana" w:hAnsi="Verdana"/>
            <w:color w:val="000000"/>
            <w:lang w:val="en"/>
          </w:rPr>
          <w:t xml:space="preserve">. </w:t>
        </w:r>
      </w:ins>
    </w:p>
    <w:p w14:paraId="505DA5DF" w14:textId="77777777" w:rsidR="00000000" w:rsidRDefault="000A3D53">
      <w:pPr>
        <w:spacing w:before="0" w:beforeAutospacing="0" w:after="0" w:afterAutospacing="0"/>
        <w:divId w:val="1292008646"/>
        <w:rPr>
          <w:ins w:id="77" w:author="Author" w:date="2015-08-04T00:22:00Z"/>
          <w:rFonts w:ascii="Verdana" w:eastAsia="Times New Roman" w:hAnsi="Verdana"/>
          <w:color w:val="000000"/>
          <w:lang w:val="en"/>
        </w:rPr>
      </w:pPr>
      <w:bookmarkStart w:id="78" w:name="ClaimsContents"/>
      <w:bookmarkEnd w:id="78"/>
    </w:p>
    <w:p w14:paraId="33B12AB0" w14:textId="77777777" w:rsidR="00000000" w:rsidRDefault="000A3D53">
      <w:pPr>
        <w:spacing w:before="0" w:beforeAutospacing="0" w:after="0" w:afterAutospacing="0"/>
        <w:divId w:val="1292008646"/>
        <w:rPr>
          <w:ins w:id="79" w:author="Author" w:date="2015-08-04T00:22:00Z"/>
          <w:rFonts w:ascii="Verdana" w:eastAsia="Times New Roman" w:hAnsi="Verdana"/>
          <w:color w:val="000000"/>
          <w:lang w:val="en"/>
        </w:rPr>
      </w:pPr>
      <w:ins w:id="80" w:author="Author" w:date="2015-08-04T00:22:00Z">
        <w:r>
          <w:rPr>
            <w:rFonts w:ascii="Verdana" w:eastAsia="Times New Roman" w:hAnsi="Verdana"/>
            <w:color w:val="000000"/>
            <w:lang w:val="en"/>
          </w:rPr>
          <w:pict>
            <v:rect id="_x0000_i1035"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642555" w14:textId="77777777">
        <w:trPr>
          <w:divId w:val="1292008646"/>
          <w:trHeight w:val="225"/>
          <w:tblCellSpacing w:w="12" w:type="dxa"/>
          <w:ins w:id="81" w:author="Author" w:date="2015-08-04T00:22:00Z"/>
        </w:trPr>
        <w:tc>
          <w:tcPr>
            <w:tcW w:w="450" w:type="dxa"/>
            <w:shd w:val="clear" w:color="auto" w:fill="990000"/>
            <w:vAlign w:val="center"/>
            <w:hideMark/>
          </w:tcPr>
          <w:p w14:paraId="2EBF7123" w14:textId="77777777" w:rsidR="00000000" w:rsidRDefault="000A3D53">
            <w:pPr>
              <w:spacing w:before="0" w:beforeAutospacing="0" w:after="0" w:afterAutospacing="0" w:line="225" w:lineRule="atLeast"/>
              <w:jc w:val="center"/>
              <w:rPr>
                <w:ins w:id="82" w:author="Author" w:date="2015-08-04T00:22:00Z"/>
                <w:rFonts w:ascii="Verdana" w:eastAsia="Times New Roman" w:hAnsi="Verdana"/>
                <w:color w:val="FFFFFF"/>
              </w:rPr>
            </w:pPr>
            <w:ins w:id="83" w:author="Author" w:date="2015-08-04T00:22: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79F8EAA4" w14:textId="77777777" w:rsidR="00000000" w:rsidRDefault="000A3D53">
      <w:pPr>
        <w:pStyle w:val="Heading3"/>
        <w:divId w:val="1292008646"/>
        <w:rPr>
          <w:ins w:id="84" w:author="Author" w:date="2015-08-04T00:22:00Z"/>
          <w:rFonts w:eastAsia="Times New Roman"/>
          <w:lang w:val="en"/>
        </w:rPr>
      </w:pPr>
      <w:bookmarkStart w:id="85" w:name="rfc.section.6.1.1"/>
      <w:bookmarkEnd w:id="85"/>
      <w:ins w:id="86" w:author="Author" w:date="2015-08-04T00:22:00Z">
        <w:r>
          <w:rPr>
            <w:rFonts w:eastAsia="Times New Roman"/>
            <w:lang w:val="en"/>
          </w:rPr>
          <w:t>6.1.1.</w:t>
        </w:r>
        <w:proofErr w:type="gramStart"/>
        <w:r>
          <w:rPr>
            <w:rFonts w:eastAsia="Times New Roman"/>
            <w:lang w:val="en"/>
          </w:rPr>
          <w:t>  Registry</w:t>
        </w:r>
        <w:proofErr w:type="gramEnd"/>
        <w:r>
          <w:rPr>
            <w:rFonts w:eastAsia="Times New Roman"/>
            <w:lang w:val="en"/>
          </w:rPr>
          <w:t xml:space="preserve"> Contents</w:t>
        </w:r>
      </w:ins>
    </w:p>
    <w:p w14:paraId="5D4EA1B2" w14:textId="77777777" w:rsidR="00000000" w:rsidRDefault="000A3D53">
      <w:pPr>
        <w:numPr>
          <w:ilvl w:val="0"/>
          <w:numId w:val="1"/>
        </w:numPr>
        <w:ind w:left="1200" w:right="480"/>
        <w:divId w:val="1292008646"/>
        <w:rPr>
          <w:ins w:id="87" w:author="Author" w:date="2015-08-04T00:22:00Z"/>
          <w:rFonts w:ascii="Verdana" w:eastAsia="Times New Roman" w:hAnsi="Verdana"/>
          <w:color w:val="000000"/>
          <w:lang w:val="en"/>
        </w:rPr>
      </w:pPr>
      <w:ins w:id="88" w:author="Author" w:date="2015-08-04T00:22:00Z">
        <w:r>
          <w:rPr>
            <w:rFonts w:ascii="Verdana" w:eastAsia="Times New Roman" w:hAnsi="Verdana"/>
            <w:color w:val="000000"/>
            <w:lang w:val="en"/>
          </w:rPr>
          <w:t xml:space="preserve">Claim Name: </w:t>
        </w:r>
        <w:proofErr w:type="spellStart"/>
        <w:r>
          <w:rPr>
            <w:rStyle w:val="HTMLTypewriter"/>
            <w:lang w:val="en"/>
          </w:rPr>
          <w:t>sid</w:t>
        </w:r>
        <w:proofErr w:type="spellEnd"/>
        <w:r>
          <w:rPr>
            <w:rFonts w:ascii="Verdana" w:eastAsia="Times New Roman" w:hAnsi="Verdana"/>
            <w:color w:val="000000"/>
            <w:lang w:val="en"/>
          </w:rPr>
          <w:t xml:space="preserve"> </w:t>
        </w:r>
      </w:ins>
    </w:p>
    <w:p w14:paraId="2C9E024E" w14:textId="77777777" w:rsidR="00000000" w:rsidRDefault="000A3D53">
      <w:pPr>
        <w:numPr>
          <w:ilvl w:val="0"/>
          <w:numId w:val="1"/>
        </w:numPr>
        <w:ind w:left="1200" w:right="480"/>
        <w:divId w:val="1292008646"/>
        <w:rPr>
          <w:ins w:id="89" w:author="Author" w:date="2015-08-04T00:22:00Z"/>
          <w:rFonts w:ascii="Verdana" w:eastAsia="Times New Roman" w:hAnsi="Verdana"/>
          <w:color w:val="000000"/>
          <w:lang w:val="en"/>
        </w:rPr>
      </w:pPr>
      <w:ins w:id="90" w:author="Author" w:date="2015-08-04T00:22:00Z">
        <w:r>
          <w:rPr>
            <w:rFonts w:ascii="Verdana" w:eastAsia="Times New Roman" w:hAnsi="Verdana"/>
            <w:color w:val="000000"/>
            <w:lang w:val="en"/>
          </w:rPr>
          <w:t xml:space="preserve">Claim Description: Session ID </w:t>
        </w:r>
      </w:ins>
    </w:p>
    <w:p w14:paraId="44CB3F9B" w14:textId="77777777" w:rsidR="00000000" w:rsidRDefault="000A3D53">
      <w:pPr>
        <w:numPr>
          <w:ilvl w:val="0"/>
          <w:numId w:val="1"/>
        </w:numPr>
        <w:ind w:left="1200" w:right="480"/>
        <w:divId w:val="1292008646"/>
        <w:rPr>
          <w:ins w:id="91" w:author="Author" w:date="2015-08-04T00:22:00Z"/>
          <w:rFonts w:ascii="Verdana" w:eastAsia="Times New Roman" w:hAnsi="Verdana"/>
          <w:color w:val="000000"/>
          <w:lang w:val="en"/>
        </w:rPr>
      </w:pPr>
      <w:ins w:id="92" w:author="Author" w:date="2015-08-04T00:22:00Z">
        <w:r>
          <w:rPr>
            <w:rFonts w:ascii="Verdana" w:eastAsia="Times New Roman" w:hAnsi="Verdana"/>
            <w:color w:val="000000"/>
            <w:lang w:val="en"/>
          </w:rPr>
          <w:t xml:space="preserve">Change Controller: OpenID Foundation Artifact Binding Working Group - openid-specs-ab@lists.openid.net </w:t>
        </w:r>
      </w:ins>
    </w:p>
    <w:p w14:paraId="4453EBE9" w14:textId="77777777" w:rsidR="00000000" w:rsidRDefault="000A3D53">
      <w:pPr>
        <w:numPr>
          <w:ilvl w:val="0"/>
          <w:numId w:val="1"/>
        </w:numPr>
        <w:ind w:left="1200" w:right="480"/>
        <w:divId w:val="1292008646"/>
        <w:rPr>
          <w:ins w:id="93" w:author="Author" w:date="2015-08-04T00:22:00Z"/>
          <w:rFonts w:ascii="Verdana" w:eastAsia="Times New Roman" w:hAnsi="Verdana"/>
          <w:color w:val="000000"/>
          <w:lang w:val="en"/>
        </w:rPr>
      </w:pPr>
      <w:ins w:id="94" w:author="Author" w:date="2015-08-04T00:22: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"OPLogout"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3</w:t>
        </w:r>
        <w:r>
          <w:rPr>
            <w:rStyle w:val="Hyperlink"/>
            <w:rFonts w:ascii="Verdana" w:eastAsia="Times New Roman" w:hAnsi="Verdana"/>
            <w:vanish/>
            <w:u w:val="none"/>
            <w:lang w:val="en"/>
          </w:rPr>
          <w:t xml:space="preserve"> (OpenID Provider Logout Functionality)</w:t>
        </w:r>
        <w:r>
          <w:rPr>
            <w:rFonts w:ascii="Verdana" w:eastAsia="Times New Roman" w:hAnsi="Verdana"/>
            <w:color w:val="000000"/>
            <w:lang w:val="en"/>
          </w:rPr>
          <w:fldChar w:fldCharType="end"/>
        </w:r>
        <w:r>
          <w:rPr>
            <w:rFonts w:ascii="Verdana" w:eastAsia="Times New Roman" w:hAnsi="Verdana"/>
            <w:color w:val="000000"/>
            <w:lang w:val="en"/>
          </w:rPr>
          <w:t xml:space="preserve"> of this docu</w:t>
        </w:r>
        <w:r>
          <w:rPr>
            <w:rFonts w:ascii="Verdana" w:eastAsia="Times New Roman" w:hAnsi="Verdana"/>
            <w:color w:val="000000"/>
            <w:lang w:val="en"/>
          </w:rPr>
          <w:t xml:space="preserve">ment </w:t>
        </w:r>
      </w:ins>
    </w:p>
    <w:p w14:paraId="628E11E0" w14:textId="77777777" w:rsidR="00000000" w:rsidRDefault="000A3D53">
      <w:pPr>
        <w:spacing w:before="0" w:beforeAutospacing="0" w:after="0" w:afterAutospacing="0"/>
        <w:divId w:val="1292008646"/>
        <w:rPr>
          <w:ins w:id="95" w:author="Author" w:date="2015-08-04T00:22:00Z"/>
          <w:rFonts w:ascii="Verdana" w:eastAsia="Times New Roman" w:hAnsi="Verdana"/>
          <w:color w:val="000000"/>
          <w:lang w:val="en"/>
        </w:rPr>
      </w:pPr>
      <w:bookmarkStart w:id="96" w:name="DynRegRegistrations"/>
      <w:bookmarkEnd w:id="96"/>
    </w:p>
    <w:p w14:paraId="7F509C1B" w14:textId="77777777" w:rsidR="00000000" w:rsidRDefault="000A3D53">
      <w:pPr>
        <w:spacing w:before="0" w:beforeAutospacing="0" w:after="0" w:afterAutospacing="0"/>
        <w:divId w:val="1292008646"/>
        <w:rPr>
          <w:ins w:id="97" w:author="Author" w:date="2015-08-04T00:22:00Z"/>
          <w:rFonts w:ascii="Verdana" w:eastAsia="Times New Roman" w:hAnsi="Verdana"/>
          <w:color w:val="000000"/>
          <w:lang w:val="en"/>
        </w:rPr>
      </w:pPr>
      <w:ins w:id="98" w:author="Author" w:date="2015-08-04T00:22:00Z">
        <w:r>
          <w:rPr>
            <w:rFonts w:ascii="Verdana" w:eastAsia="Times New Roman" w:hAnsi="Verdana"/>
            <w:color w:val="000000"/>
            <w:lang w:val="en"/>
          </w:rPr>
          <w:pict>
            <v:rect id="_x0000_i1036"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D32D5F" w14:textId="77777777">
        <w:trPr>
          <w:divId w:val="1292008646"/>
          <w:trHeight w:val="225"/>
          <w:tblCellSpacing w:w="12" w:type="dxa"/>
          <w:ins w:id="99" w:author="Author" w:date="2015-08-04T00:22:00Z"/>
        </w:trPr>
        <w:tc>
          <w:tcPr>
            <w:tcW w:w="450" w:type="dxa"/>
            <w:shd w:val="clear" w:color="auto" w:fill="990000"/>
            <w:vAlign w:val="center"/>
            <w:hideMark/>
          </w:tcPr>
          <w:p w14:paraId="5281C0ED" w14:textId="77777777" w:rsidR="00000000" w:rsidRDefault="000A3D53">
            <w:pPr>
              <w:spacing w:before="0" w:beforeAutospacing="0" w:after="0" w:afterAutospacing="0" w:line="225" w:lineRule="atLeast"/>
              <w:jc w:val="center"/>
              <w:rPr>
                <w:ins w:id="100" w:author="Author" w:date="2015-08-04T00:22:00Z"/>
                <w:rFonts w:ascii="Verdana" w:eastAsia="Times New Roman" w:hAnsi="Verdana"/>
                <w:color w:val="FFFFFF"/>
              </w:rPr>
            </w:pPr>
            <w:ins w:id="101" w:author="Author" w:date="2015-08-04T00:22: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7E807737" w14:textId="77777777" w:rsidR="00000000" w:rsidRDefault="000A3D53">
      <w:pPr>
        <w:pStyle w:val="Heading3"/>
        <w:divId w:val="1292008646"/>
        <w:rPr>
          <w:ins w:id="102" w:author="Author" w:date="2015-08-04T00:22:00Z"/>
          <w:rFonts w:eastAsia="Times New Roman"/>
          <w:lang w:val="en"/>
        </w:rPr>
      </w:pPr>
      <w:bookmarkStart w:id="103" w:name="rfc.section.6.2"/>
      <w:bookmarkEnd w:id="103"/>
      <w:ins w:id="104" w:author="Author" w:date="2015-08-04T00:22:00Z">
        <w:r>
          <w:rPr>
            <w:rFonts w:eastAsia="Times New Roman"/>
            <w:lang w:val="en"/>
          </w:rPr>
          <w:t>6.2.</w:t>
        </w:r>
        <w:proofErr w:type="gramStart"/>
        <w:r>
          <w:rPr>
            <w:rFonts w:eastAsia="Times New Roman"/>
            <w:lang w:val="en"/>
          </w:rPr>
          <w:t xml:space="preserve">  </w:t>
        </w:r>
        <w:r>
          <w:rPr>
            <w:rFonts w:eastAsia="Times New Roman"/>
            <w:lang w:val="en"/>
          </w:rPr>
          <w:t>OAuth</w:t>
        </w:r>
        <w:proofErr w:type="gramEnd"/>
        <w:r>
          <w:rPr>
            <w:rFonts w:eastAsia="Times New Roman"/>
            <w:lang w:val="en"/>
          </w:rPr>
          <w:t xml:space="preserve"> Dynamic Client Registration Metadata Registration</w:t>
        </w:r>
      </w:ins>
    </w:p>
    <w:p w14:paraId="216A73CA" w14:textId="77777777" w:rsidR="00000000" w:rsidRDefault="000A3D53">
      <w:pPr>
        <w:pStyle w:val="NormalWeb"/>
        <w:divId w:val="1292008646"/>
        <w:rPr>
          <w:ins w:id="105" w:author="Author" w:date="2015-08-04T00:22:00Z"/>
          <w:rFonts w:ascii="Verdana" w:hAnsi="Verdana"/>
          <w:color w:val="000000"/>
          <w:lang w:val="en"/>
        </w:rPr>
      </w:pPr>
      <w:ins w:id="106" w:author="Author" w:date="2015-08-04T00:22:00Z">
        <w:r>
          <w:rPr>
            <w:rFonts w:ascii="Verdana" w:hAnsi="Verdana"/>
            <w:color w:val="000000"/>
            <w:lang w:val="en"/>
          </w:rPr>
          <w:t xml:space="preserve">This specification registers the following client metadata definitions in the IANA "OAuth Dynamic Client Registration Metadata" registry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"IANA.OAuth.Parameters"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w:t>
        </w:r>
        <w:proofErr w:type="spellStart"/>
        <w:r>
          <w:rPr>
            <w:rStyle w:val="Hyperlink"/>
            <w:rFonts w:ascii="Verdana" w:hAnsi="Verdana"/>
            <w:u w:val="none"/>
            <w:lang w:val="en"/>
          </w:rPr>
          <w:t>IANA.OAuth.Parameters</w:t>
        </w:r>
        <w:proofErr w:type="spellEnd"/>
        <w:r>
          <w:rPr>
            <w:rStyle w:val="Hyperlink"/>
            <w:rFonts w:ascii="Verdana" w:hAnsi="Verdana"/>
            <w:u w:val="none"/>
            <w:lang w:val="en"/>
          </w:rPr>
          <w:t>]</w:t>
        </w:r>
        <w:r>
          <w:rPr>
            <w:rStyle w:val="Hyperlink"/>
            <w:rFonts w:ascii="Verdana" w:hAnsi="Verdana"/>
            <w:vanish/>
            <w:u w:val="none"/>
            <w:lang w:val="en"/>
          </w:rPr>
          <w:t xml:space="preserve"> (IANA, “OAuth Parameters,” .)</w:t>
        </w:r>
        <w:r>
          <w:rPr>
            <w:rFonts w:ascii="Verdana" w:hAnsi="Verdana"/>
            <w:color w:val="000000"/>
            <w:lang w:val="en"/>
          </w:rPr>
          <w:fldChar w:fldCharType="end"/>
        </w:r>
        <w:r>
          <w:rPr>
            <w:rFonts w:ascii="Verdana" w:hAnsi="Verdana"/>
            <w:color w:val="000000"/>
            <w:lang w:val="en"/>
          </w:rPr>
          <w:t xml:space="preserve"> established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"RFC7591"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[RFC7591]</w:t>
        </w:r>
        <w:r>
          <w:rPr>
            <w:rStyle w:val="Hyperlink"/>
            <w:rFonts w:ascii="Verdana" w:hAnsi="Verdana"/>
            <w:vanish/>
            <w:u w:val="none"/>
            <w:lang w:val="en"/>
          </w:rPr>
          <w:t xml:space="preserve"> (Richer, J., Ed., Jones, M., Bradley, J., Machulak, M., and P. Hunt, “OAuth 2.0 Dynamic Client Registration Protocol,” July 2015.)</w:t>
        </w:r>
        <w:r>
          <w:rPr>
            <w:rFonts w:ascii="Verdana" w:hAnsi="Verdana"/>
            <w:color w:val="000000"/>
            <w:lang w:val="en"/>
          </w:rPr>
          <w:fldChar w:fldCharType="end"/>
        </w:r>
        <w:r>
          <w:rPr>
            <w:rFonts w:ascii="Verdana" w:hAnsi="Verdana"/>
            <w:color w:val="000000"/>
            <w:lang w:val="en"/>
          </w:rPr>
          <w:t xml:space="preserve">: </w:t>
        </w:r>
      </w:ins>
    </w:p>
    <w:p w14:paraId="0BE8DB23" w14:textId="77777777" w:rsidR="00000000" w:rsidRDefault="000A3D53">
      <w:pPr>
        <w:spacing w:before="0" w:beforeAutospacing="0" w:after="0" w:afterAutospacing="0"/>
        <w:divId w:val="1292008646"/>
        <w:rPr>
          <w:ins w:id="107" w:author="Author" w:date="2015-08-04T00:22:00Z"/>
          <w:rFonts w:ascii="Verdana" w:eastAsia="Times New Roman" w:hAnsi="Verdana"/>
          <w:color w:val="000000"/>
          <w:lang w:val="en"/>
        </w:rPr>
      </w:pPr>
      <w:bookmarkStart w:id="108" w:name="DynRegContents"/>
      <w:bookmarkEnd w:id="108"/>
    </w:p>
    <w:p w14:paraId="7F2B7D84" w14:textId="77777777" w:rsidR="00000000" w:rsidRDefault="000A3D53">
      <w:pPr>
        <w:spacing w:before="0" w:beforeAutospacing="0" w:after="0" w:afterAutospacing="0"/>
        <w:divId w:val="1292008646"/>
        <w:rPr>
          <w:ins w:id="109" w:author="Author" w:date="2015-08-04T00:22:00Z"/>
          <w:rFonts w:ascii="Verdana" w:eastAsia="Times New Roman" w:hAnsi="Verdana"/>
          <w:color w:val="000000"/>
          <w:lang w:val="en"/>
        </w:rPr>
      </w:pPr>
      <w:ins w:id="110" w:author="Author" w:date="2015-08-04T00:22:00Z">
        <w:r>
          <w:rPr>
            <w:rFonts w:ascii="Verdana" w:eastAsia="Times New Roman" w:hAnsi="Verdana"/>
            <w:color w:val="000000"/>
            <w:lang w:val="en"/>
          </w:rPr>
          <w:pict>
            <v:rect id="_x0000_i1037"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A72E4C8" w14:textId="77777777">
        <w:trPr>
          <w:divId w:val="1292008646"/>
          <w:trHeight w:val="225"/>
          <w:tblCellSpacing w:w="12" w:type="dxa"/>
          <w:ins w:id="111" w:author="Author" w:date="2015-08-04T00:22:00Z"/>
        </w:trPr>
        <w:tc>
          <w:tcPr>
            <w:tcW w:w="450" w:type="dxa"/>
            <w:shd w:val="clear" w:color="auto" w:fill="990000"/>
            <w:vAlign w:val="center"/>
            <w:hideMark/>
          </w:tcPr>
          <w:p w14:paraId="427B2CCF" w14:textId="77777777" w:rsidR="00000000" w:rsidRDefault="000A3D53">
            <w:pPr>
              <w:spacing w:before="0" w:beforeAutospacing="0" w:after="0" w:afterAutospacing="0" w:line="225" w:lineRule="atLeast"/>
              <w:jc w:val="center"/>
              <w:rPr>
                <w:ins w:id="112" w:author="Author" w:date="2015-08-04T00:22:00Z"/>
                <w:rFonts w:ascii="Verdana" w:eastAsia="Times New Roman" w:hAnsi="Verdana"/>
                <w:color w:val="FFFFFF"/>
              </w:rPr>
            </w:pPr>
            <w:ins w:id="113" w:author="Author" w:date="2015-08-04T00:22: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74BF8F7D" w14:textId="77777777" w:rsidR="00000000" w:rsidRDefault="000A3D53">
      <w:pPr>
        <w:pStyle w:val="Heading3"/>
        <w:divId w:val="1292008646"/>
        <w:rPr>
          <w:ins w:id="114" w:author="Author" w:date="2015-08-04T00:22:00Z"/>
          <w:rFonts w:eastAsia="Times New Roman"/>
          <w:lang w:val="en"/>
        </w:rPr>
      </w:pPr>
      <w:bookmarkStart w:id="115" w:name="rfc.section.6.2.1"/>
      <w:bookmarkEnd w:id="115"/>
      <w:ins w:id="116" w:author="Author" w:date="2015-08-04T00:22:00Z">
        <w:r>
          <w:rPr>
            <w:rFonts w:eastAsia="Times New Roman"/>
            <w:lang w:val="en"/>
          </w:rPr>
          <w:t>6.2.1.</w:t>
        </w:r>
        <w:proofErr w:type="gramStart"/>
        <w:r>
          <w:rPr>
            <w:rFonts w:eastAsia="Times New Roman"/>
            <w:lang w:val="en"/>
          </w:rPr>
          <w:t>  Registry</w:t>
        </w:r>
        <w:proofErr w:type="gramEnd"/>
        <w:r>
          <w:rPr>
            <w:rFonts w:eastAsia="Times New Roman"/>
            <w:lang w:val="en"/>
          </w:rPr>
          <w:t xml:space="preserve"> Contents</w:t>
        </w:r>
      </w:ins>
    </w:p>
    <w:p w14:paraId="73F0AF82" w14:textId="77777777" w:rsidR="00000000" w:rsidRDefault="000A3D53">
      <w:pPr>
        <w:numPr>
          <w:ilvl w:val="0"/>
          <w:numId w:val="2"/>
        </w:numPr>
        <w:ind w:left="1200" w:right="480"/>
        <w:divId w:val="1292008646"/>
        <w:rPr>
          <w:ins w:id="117" w:author="Author" w:date="2015-08-04T00:22:00Z"/>
          <w:rFonts w:ascii="Verdana" w:eastAsia="Times New Roman" w:hAnsi="Verdana"/>
          <w:color w:val="000000"/>
          <w:lang w:val="en"/>
        </w:rPr>
      </w:pPr>
      <w:ins w:id="118" w:author="Author" w:date="2015-08-04T00:22:00Z">
        <w:r>
          <w:rPr>
            <w:rFonts w:ascii="Verdana" w:eastAsia="Times New Roman" w:hAnsi="Verdana"/>
            <w:color w:val="000000"/>
            <w:lang w:val="en"/>
          </w:rPr>
          <w:t xml:space="preserve">Client Metadata Name: </w:t>
        </w:r>
        <w:proofErr w:type="spellStart"/>
        <w:r>
          <w:rPr>
            <w:rStyle w:val="HTMLTypewriter"/>
            <w:lang w:val="en"/>
          </w:rPr>
          <w:t>logout_uri</w:t>
        </w:r>
        <w:proofErr w:type="spellEnd"/>
        <w:r>
          <w:rPr>
            <w:rFonts w:ascii="Verdana" w:eastAsia="Times New Roman" w:hAnsi="Verdana"/>
            <w:color w:val="000000"/>
            <w:lang w:val="en"/>
          </w:rPr>
          <w:t xml:space="preserve"> </w:t>
        </w:r>
      </w:ins>
    </w:p>
    <w:p w14:paraId="738A0D3A" w14:textId="77777777" w:rsidR="00000000" w:rsidRDefault="000A3D53">
      <w:pPr>
        <w:numPr>
          <w:ilvl w:val="0"/>
          <w:numId w:val="2"/>
        </w:numPr>
        <w:ind w:left="1200" w:right="480"/>
        <w:divId w:val="1292008646"/>
        <w:rPr>
          <w:ins w:id="119" w:author="Author" w:date="2015-08-04T00:22:00Z"/>
          <w:rFonts w:ascii="Verdana" w:eastAsia="Times New Roman" w:hAnsi="Verdana"/>
          <w:color w:val="000000"/>
          <w:lang w:val="en"/>
        </w:rPr>
      </w:pPr>
      <w:ins w:id="120" w:author="Author" w:date="2015-08-04T00:22:00Z">
        <w:r>
          <w:rPr>
            <w:rFonts w:ascii="Verdana" w:eastAsia="Times New Roman" w:hAnsi="Verdana"/>
            <w:color w:val="000000"/>
            <w:lang w:val="en"/>
          </w:rPr>
          <w:t>Client Metadata Description: RP URL that will cause the RP to log itself out when rendere</w:t>
        </w:r>
        <w:r>
          <w:rPr>
            <w:rFonts w:ascii="Verdana" w:eastAsia="Times New Roman" w:hAnsi="Verdana"/>
            <w:color w:val="000000"/>
            <w:lang w:val="en"/>
          </w:rPr>
          <w:t xml:space="preserve">d in an iframe by the OP </w:t>
        </w:r>
      </w:ins>
    </w:p>
    <w:p w14:paraId="122A65C8" w14:textId="77777777" w:rsidR="00000000" w:rsidRDefault="000A3D53">
      <w:pPr>
        <w:numPr>
          <w:ilvl w:val="0"/>
          <w:numId w:val="2"/>
        </w:numPr>
        <w:ind w:left="1200" w:right="480"/>
        <w:divId w:val="1292008646"/>
        <w:rPr>
          <w:ins w:id="121" w:author="Author" w:date="2015-08-04T00:22:00Z"/>
          <w:rFonts w:ascii="Verdana" w:eastAsia="Times New Roman" w:hAnsi="Verdana"/>
          <w:color w:val="000000"/>
          <w:lang w:val="en"/>
        </w:rPr>
      </w:pPr>
      <w:ins w:id="122" w:author="Author" w:date="2015-08-04T00:22:00Z">
        <w:r>
          <w:rPr>
            <w:rFonts w:ascii="Verdana" w:eastAsia="Times New Roman" w:hAnsi="Verdana"/>
            <w:color w:val="000000"/>
            <w:lang w:val="en"/>
          </w:rPr>
          <w:t xml:space="preserve">Change Controller: OpenID Foundation Artifact Binding Working Group - openid-specs-ab@lists.openid.net </w:t>
        </w:r>
      </w:ins>
    </w:p>
    <w:p w14:paraId="7F8F58EF" w14:textId="77777777" w:rsidR="00000000" w:rsidRDefault="000A3D53">
      <w:pPr>
        <w:numPr>
          <w:ilvl w:val="0"/>
          <w:numId w:val="2"/>
        </w:numPr>
        <w:ind w:left="1200" w:right="480"/>
        <w:divId w:val="1292008646"/>
        <w:rPr>
          <w:ins w:id="123" w:author="Author" w:date="2015-08-04T00:22:00Z"/>
          <w:rFonts w:ascii="Verdana" w:eastAsia="Times New Roman" w:hAnsi="Verdana"/>
          <w:color w:val="000000"/>
          <w:lang w:val="en"/>
        </w:rPr>
      </w:pPr>
      <w:ins w:id="124" w:author="Author" w:date="2015-08-04T00:22: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"RPLogout"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(Relying Party Logout Functionality)</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3953BA44" w14:textId="77777777" w:rsidR="00000000" w:rsidRDefault="000A3D53">
      <w:pPr>
        <w:numPr>
          <w:ilvl w:val="0"/>
          <w:numId w:val="3"/>
        </w:numPr>
        <w:ind w:left="1200" w:right="480"/>
        <w:divId w:val="1292008646"/>
        <w:rPr>
          <w:ins w:id="125" w:author="Author" w:date="2015-08-04T00:22:00Z"/>
          <w:rFonts w:ascii="Verdana" w:eastAsia="Times New Roman" w:hAnsi="Verdana"/>
          <w:color w:val="000000"/>
          <w:lang w:val="en"/>
        </w:rPr>
      </w:pPr>
      <w:ins w:id="126" w:author="Author" w:date="2015-08-04T00:22:00Z">
        <w:r>
          <w:rPr>
            <w:rFonts w:ascii="Verdana" w:eastAsia="Times New Roman" w:hAnsi="Verdana"/>
            <w:color w:val="000000"/>
            <w:lang w:val="en"/>
          </w:rPr>
          <w:t xml:space="preserve">Client Metadata Name: </w:t>
        </w:r>
        <w:proofErr w:type="spellStart"/>
        <w:r>
          <w:rPr>
            <w:rStyle w:val="HTMLTypewriter"/>
            <w:lang w:val="en"/>
          </w:rPr>
          <w:t>logout_session_required</w:t>
        </w:r>
        <w:proofErr w:type="spellEnd"/>
        <w:r>
          <w:rPr>
            <w:rFonts w:ascii="Verdana" w:eastAsia="Times New Roman" w:hAnsi="Verdana"/>
            <w:color w:val="000000"/>
            <w:lang w:val="en"/>
          </w:rPr>
          <w:t xml:space="preserve"> </w:t>
        </w:r>
      </w:ins>
    </w:p>
    <w:p w14:paraId="5C1D9CB1" w14:textId="77777777" w:rsidR="00000000" w:rsidRDefault="000A3D53">
      <w:pPr>
        <w:numPr>
          <w:ilvl w:val="0"/>
          <w:numId w:val="3"/>
        </w:numPr>
        <w:ind w:left="1200" w:right="480"/>
        <w:divId w:val="1292008646"/>
        <w:rPr>
          <w:ins w:id="127" w:author="Author" w:date="2015-08-04T00:22:00Z"/>
          <w:rFonts w:ascii="Verdana" w:eastAsia="Times New Roman" w:hAnsi="Verdana"/>
          <w:color w:val="000000"/>
          <w:lang w:val="en"/>
        </w:rPr>
      </w:pPr>
      <w:ins w:id="128" w:author="Author" w:date="2015-08-04T00:22:00Z">
        <w:r>
          <w:rPr>
            <w:rFonts w:ascii="Verdana" w:eastAsia="Times New Roman" w:hAnsi="Verdana"/>
            <w:color w:val="000000"/>
            <w:lang w:val="en"/>
          </w:rPr>
          <w:lastRenderedPageBreak/>
          <w:t xml:space="preserve">Client Metadata Description: Boolean value specifying whether the RP requires that a </w:t>
        </w:r>
        <w:proofErr w:type="spellStart"/>
        <w:r>
          <w:rPr>
            <w:rStyle w:val="HTMLTypewriter"/>
            <w:lang w:val="en"/>
          </w:rPr>
          <w:t>sid</w:t>
        </w:r>
        <w:proofErr w:type="spellEnd"/>
        <w:r>
          <w:rPr>
            <w:rFonts w:ascii="Verdana" w:eastAsia="Times New Roman" w:hAnsi="Verdana"/>
            <w:color w:val="000000"/>
            <w:lang w:val="en"/>
          </w:rPr>
          <w:t xml:space="preserve"> (session ID) query parameter be included to identify the RP session at the OP when the </w:t>
        </w:r>
        <w:proofErr w:type="spellStart"/>
        <w:r>
          <w:rPr>
            <w:rStyle w:val="HTMLTypewriter"/>
            <w:lang w:val="en"/>
          </w:rPr>
          <w:t>logout_uri</w:t>
        </w:r>
        <w:proofErr w:type="spellEnd"/>
        <w:r>
          <w:rPr>
            <w:rFonts w:ascii="Verdana" w:eastAsia="Times New Roman" w:hAnsi="Verdana"/>
            <w:color w:val="000000"/>
            <w:lang w:val="en"/>
          </w:rPr>
          <w:t xml:space="preserve"> is used </w:t>
        </w:r>
      </w:ins>
    </w:p>
    <w:p w14:paraId="771111E8" w14:textId="77777777" w:rsidR="00000000" w:rsidRDefault="000A3D53">
      <w:pPr>
        <w:numPr>
          <w:ilvl w:val="0"/>
          <w:numId w:val="3"/>
        </w:numPr>
        <w:ind w:left="1200" w:right="480"/>
        <w:divId w:val="1292008646"/>
        <w:rPr>
          <w:ins w:id="129" w:author="Author" w:date="2015-08-04T00:22:00Z"/>
          <w:rFonts w:ascii="Verdana" w:eastAsia="Times New Roman" w:hAnsi="Verdana"/>
          <w:color w:val="000000"/>
          <w:lang w:val="en"/>
        </w:rPr>
      </w:pPr>
      <w:ins w:id="130" w:author="Author" w:date="2015-08-04T00:22:00Z">
        <w:r>
          <w:rPr>
            <w:rFonts w:ascii="Verdana" w:eastAsia="Times New Roman" w:hAnsi="Verdana"/>
            <w:color w:val="000000"/>
            <w:lang w:val="en"/>
          </w:rPr>
          <w:t>Change Contro</w:t>
        </w:r>
        <w:r>
          <w:rPr>
            <w:rFonts w:ascii="Verdana" w:eastAsia="Times New Roman" w:hAnsi="Verdana"/>
            <w:color w:val="000000"/>
            <w:lang w:val="en"/>
          </w:rPr>
          <w:t xml:space="preserve">ller: OpenID Foundation Artifact Binding Working Group - openid-specs-ab@lists.openid.net </w:t>
        </w:r>
      </w:ins>
    </w:p>
    <w:p w14:paraId="64E8E8CA" w14:textId="77777777" w:rsidR="00000000" w:rsidRDefault="000A3D53">
      <w:pPr>
        <w:numPr>
          <w:ilvl w:val="0"/>
          <w:numId w:val="3"/>
        </w:numPr>
        <w:ind w:left="1200" w:right="480"/>
        <w:divId w:val="1292008646"/>
        <w:rPr>
          <w:ins w:id="131" w:author="Author" w:date="2015-08-04T00:22:00Z"/>
          <w:rFonts w:ascii="Verdana" w:eastAsia="Times New Roman" w:hAnsi="Verdana"/>
          <w:color w:val="000000"/>
          <w:lang w:val="en"/>
        </w:rPr>
      </w:pPr>
      <w:ins w:id="132" w:author="Author" w:date="2015-08-04T00:22: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"RPLogout"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(Relying Party Logout Functionality)</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563782CB" w14:textId="77777777" w:rsidR="00000000" w:rsidRDefault="000A3D53">
      <w:pPr>
        <w:spacing w:before="0" w:beforeAutospacing="0" w:after="0" w:afterAutospacing="0"/>
        <w:divId w:val="1292008646"/>
        <w:rPr>
          <w:ins w:id="133" w:author="Author" w:date="2015-08-04T00:22:00Z"/>
          <w:rFonts w:ascii="Verdana" w:eastAsia="Times New Roman" w:hAnsi="Verdana"/>
          <w:color w:val="000000"/>
          <w:lang w:val="en"/>
        </w:rPr>
      </w:pPr>
      <w:bookmarkStart w:id="134" w:name="rfc.references"/>
      <w:bookmarkEnd w:id="134"/>
    </w:p>
    <w:p w14:paraId="2AA197CA" w14:textId="77777777" w:rsidR="00000000" w:rsidRDefault="000A3D53">
      <w:pPr>
        <w:spacing w:before="0" w:beforeAutospacing="0" w:after="0" w:afterAutospacing="0"/>
        <w:divId w:val="1292008646"/>
        <w:rPr>
          <w:ins w:id="135" w:author="Author" w:date="2015-08-04T00:22:00Z"/>
          <w:rFonts w:ascii="Verdana" w:eastAsia="Times New Roman" w:hAnsi="Verdana"/>
          <w:color w:val="000000"/>
          <w:lang w:val="en"/>
        </w:rPr>
      </w:pPr>
      <w:ins w:id="136" w:author="Author" w:date="2015-08-04T00:22:00Z">
        <w:r>
          <w:rPr>
            <w:rFonts w:ascii="Verdana" w:eastAsia="Times New Roman" w:hAnsi="Verdana"/>
            <w:color w:val="000000"/>
            <w:lang w:val="en"/>
          </w:rPr>
          <w:pict>
            <v:rect id="_x0000_i1038"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B951255" w14:textId="77777777">
        <w:trPr>
          <w:divId w:val="1292008646"/>
          <w:trHeight w:val="225"/>
          <w:tblCellSpacing w:w="12" w:type="dxa"/>
          <w:ins w:id="137" w:author="Author" w:date="2015-08-04T00:22:00Z"/>
        </w:trPr>
        <w:tc>
          <w:tcPr>
            <w:tcW w:w="450" w:type="dxa"/>
            <w:shd w:val="clear" w:color="auto" w:fill="990000"/>
            <w:vAlign w:val="center"/>
            <w:hideMark/>
          </w:tcPr>
          <w:p w14:paraId="1448E565" w14:textId="77777777" w:rsidR="00000000" w:rsidRDefault="000A3D53">
            <w:pPr>
              <w:spacing w:before="0" w:beforeAutospacing="0" w:after="0" w:afterAutospacing="0" w:line="225" w:lineRule="atLeast"/>
              <w:jc w:val="center"/>
              <w:rPr>
                <w:ins w:id="138" w:author="Author" w:date="2015-08-04T00:22:00Z"/>
                <w:rFonts w:ascii="Verdana" w:eastAsia="Times New Roman" w:hAnsi="Verdana"/>
                <w:color w:val="FFFFFF"/>
              </w:rPr>
            </w:pPr>
            <w:ins w:id="139" w:author="Author" w:date="2015-08-04T00:22: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30ED1B06" w14:textId="77777777" w:rsidR="00000000" w:rsidRDefault="000A3D53">
      <w:pPr>
        <w:pStyle w:val="Heading3"/>
        <w:divId w:val="1292008646"/>
        <w:rPr>
          <w:ins w:id="140" w:author="Author" w:date="2015-08-04T00:22:00Z"/>
          <w:rFonts w:eastAsia="Times New Roman"/>
          <w:lang w:val="en"/>
        </w:rPr>
      </w:pPr>
      <w:bookmarkStart w:id="141" w:name="rfc.section.7"/>
      <w:bookmarkEnd w:id="141"/>
      <w:r>
        <w:rPr>
          <w:rFonts w:eastAsia="Times New Roman"/>
          <w:lang w:val="en"/>
        </w:rPr>
        <w:t>7. </w:t>
      </w:r>
      <w:ins w:id="142" w:author="Author" w:date="2015-08-04T00:22:00Z">
        <w:r>
          <w:rPr>
            <w:rFonts w:eastAsia="Times New Roman"/>
            <w:lang w:val="en"/>
          </w:rPr>
          <w:t xml:space="preserve"> References</w:t>
        </w:r>
      </w:ins>
    </w:p>
    <w:p w14:paraId="13328E59" w14:textId="77777777" w:rsidR="00000000" w:rsidRDefault="000A3D53">
      <w:pPr>
        <w:spacing w:before="0" w:beforeAutospacing="0" w:after="0" w:afterAutospacing="0"/>
        <w:divId w:val="1292008646"/>
        <w:rPr>
          <w:ins w:id="143" w:author="Author" w:date="2015-08-04T00:22:00Z"/>
          <w:rFonts w:ascii="Verdana" w:eastAsia="Times New Roman" w:hAnsi="Verdana"/>
          <w:color w:val="000000"/>
          <w:lang w:val="en"/>
        </w:rPr>
      </w:pPr>
      <w:bookmarkStart w:id="144" w:name="rfc.references1"/>
      <w:bookmarkEnd w:id="144"/>
    </w:p>
    <w:p w14:paraId="158BA5A8" w14:textId="77777777" w:rsidR="00000000" w:rsidRDefault="000A3D53">
      <w:pPr>
        <w:spacing w:before="0" w:beforeAutospacing="0" w:after="0" w:afterAutospacing="0"/>
        <w:divId w:val="1292008646"/>
        <w:rPr>
          <w:ins w:id="145" w:author="Author" w:date="2015-08-04T00:22:00Z"/>
          <w:rFonts w:ascii="Verdana" w:eastAsia="Times New Roman" w:hAnsi="Verdana"/>
          <w:color w:val="000000"/>
          <w:lang w:val="en"/>
        </w:rPr>
      </w:pPr>
      <w:ins w:id="146" w:author="Author" w:date="2015-08-04T00:22:00Z">
        <w:r>
          <w:rPr>
            <w:rFonts w:ascii="Verdana" w:eastAsia="Times New Roman" w:hAnsi="Verdana"/>
            <w:color w:val="000000"/>
            <w:lang w:val="en"/>
          </w:rPr>
          <w:pict>
            <v:rect id="_x0000_i1039"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561CE0" w14:textId="77777777">
        <w:trPr>
          <w:divId w:val="1292008646"/>
          <w:trHeight w:val="225"/>
          <w:tblCellSpacing w:w="12" w:type="dxa"/>
          <w:ins w:id="147" w:author="Author" w:date="2015-08-04T00:22:00Z"/>
        </w:trPr>
        <w:tc>
          <w:tcPr>
            <w:tcW w:w="450" w:type="dxa"/>
            <w:shd w:val="clear" w:color="auto" w:fill="990000"/>
            <w:vAlign w:val="center"/>
            <w:hideMark/>
          </w:tcPr>
          <w:p w14:paraId="295ECFC9" w14:textId="77777777" w:rsidR="00000000" w:rsidRDefault="000A3D53">
            <w:pPr>
              <w:spacing w:before="0" w:beforeAutospacing="0" w:after="0" w:afterAutospacing="0" w:line="225" w:lineRule="atLeast"/>
              <w:jc w:val="center"/>
              <w:rPr>
                <w:ins w:id="148" w:author="Author" w:date="2015-08-04T00:22:00Z"/>
                <w:rFonts w:ascii="Verdana" w:eastAsia="Times New Roman" w:hAnsi="Verdana"/>
                <w:color w:val="FFFFFF"/>
              </w:rPr>
            </w:pPr>
            <w:ins w:id="149" w:author="Author" w:date="2015-08-04T00:22: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439E8276" w14:textId="77777777" w:rsidR="00000000" w:rsidRDefault="000A3D53">
      <w:pPr>
        <w:pStyle w:val="Heading3"/>
        <w:divId w:val="1292008646"/>
        <w:rPr>
          <w:rFonts w:eastAsia="Times New Roman"/>
          <w:lang w:val="en"/>
        </w:rPr>
      </w:pPr>
      <w:ins w:id="150" w:author="Author" w:date="2015-08-04T00:22:00Z">
        <w:r>
          <w:rPr>
            <w:rFonts w:eastAsia="Times New Roman"/>
            <w:lang w:val="en"/>
          </w:rPr>
          <w:t>7.1. </w:t>
        </w:r>
      </w:ins>
      <w:r>
        <w:rPr>
          <w:rFonts w:eastAsia="Times New Roman"/>
          <w:lang w:val="en"/>
        </w:rPr>
        <w:t>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3027"/>
        <w:gridCol w:w="6329"/>
      </w:tblGrid>
      <w:tr w:rsidR="00000000" w14:paraId="332B5F82" w14:textId="77777777">
        <w:trPr>
          <w:divId w:val="1292008646"/>
          <w:tblCellSpacing w:w="15" w:type="dxa"/>
          <w:ins w:id="151" w:author="Author" w:date="2015-08-04T00:22:00Z"/>
        </w:trPr>
        <w:tc>
          <w:tcPr>
            <w:tcW w:w="0" w:type="auto"/>
            <w:hideMark/>
          </w:tcPr>
          <w:p w14:paraId="32FFAE7A" w14:textId="77777777" w:rsidR="00000000" w:rsidRDefault="000A3D53">
            <w:pPr>
              <w:spacing w:before="0" w:beforeAutospacing="0" w:after="0" w:afterAutospacing="0"/>
              <w:rPr>
                <w:ins w:id="152" w:author="Author" w:date="2015-08-04T00:22:00Z"/>
                <w:rFonts w:ascii="Verdana" w:eastAsia="Times New Roman" w:hAnsi="Verdana"/>
                <w:color w:val="000000"/>
                <w:sz w:val="20"/>
                <w:szCs w:val="20"/>
              </w:rPr>
            </w:pPr>
            <w:bookmarkStart w:id="153" w:name="IANA.JWT.Claims"/>
            <w:ins w:id="154" w:author="Author" w:date="2015-08-04T00:22:00Z">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IANA.JWT.Cl</w:t>
              </w:r>
              <w:r>
                <w:rPr>
                  <w:rFonts w:ascii="Verdana" w:eastAsia="Times New Roman" w:hAnsi="Verdana"/>
                  <w:b/>
                  <w:bCs/>
                  <w:color w:val="000000"/>
                  <w:sz w:val="20"/>
                  <w:szCs w:val="20"/>
                </w:rPr>
                <w:t>aims</w:t>
              </w:r>
              <w:proofErr w:type="spellEnd"/>
              <w:r>
                <w:rPr>
                  <w:rFonts w:ascii="Verdana" w:eastAsia="Times New Roman" w:hAnsi="Verdana"/>
                  <w:b/>
                  <w:bCs/>
                  <w:color w:val="000000"/>
                  <w:sz w:val="20"/>
                  <w:szCs w:val="20"/>
                </w:rPr>
                <w:t>]</w:t>
              </w:r>
              <w:bookmarkEnd w:id="153"/>
            </w:ins>
          </w:p>
        </w:tc>
        <w:tc>
          <w:tcPr>
            <w:tcW w:w="0" w:type="auto"/>
            <w:vAlign w:val="center"/>
            <w:hideMark/>
          </w:tcPr>
          <w:p w14:paraId="15D54E59" w14:textId="77777777" w:rsidR="00000000" w:rsidRDefault="000A3D53">
            <w:pPr>
              <w:spacing w:before="0" w:beforeAutospacing="0" w:after="0" w:afterAutospacing="0"/>
              <w:rPr>
                <w:ins w:id="155" w:author="Author" w:date="2015-08-04T00:22:00Z"/>
                <w:rFonts w:ascii="Verdana" w:eastAsia="Times New Roman" w:hAnsi="Verdana"/>
                <w:color w:val="000000"/>
                <w:sz w:val="20"/>
                <w:szCs w:val="20"/>
              </w:rPr>
            </w:pPr>
            <w:ins w:id="156" w:author="Author" w:date="2015-08-04T00:22:00Z">
              <w:r>
                <w:rPr>
                  <w:rFonts w:ascii="Verdana" w:eastAsia="Times New Roman" w:hAnsi="Verdana"/>
                  <w:color w:val="000000"/>
                  <w:sz w:val="20"/>
                  <w:szCs w:val="20"/>
                </w:rPr>
                <w:t>IANA,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"http://www.iana.org/assignments/jwt"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Claims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574B91D5" w14:textId="77777777">
        <w:trPr>
          <w:divId w:val="1292008646"/>
          <w:tblCellSpacing w:w="15" w:type="dxa"/>
          <w:ins w:id="157" w:author="Author" w:date="2015-08-04T00:22:00Z"/>
        </w:trPr>
        <w:tc>
          <w:tcPr>
            <w:tcW w:w="0" w:type="auto"/>
            <w:hideMark/>
          </w:tcPr>
          <w:p w14:paraId="21FBDA64" w14:textId="77777777" w:rsidR="00000000" w:rsidRDefault="000A3D53">
            <w:pPr>
              <w:spacing w:before="0" w:beforeAutospacing="0" w:after="0" w:afterAutospacing="0"/>
              <w:rPr>
                <w:ins w:id="158" w:author="Author" w:date="2015-08-04T00:22:00Z"/>
                <w:rFonts w:ascii="Verdana" w:eastAsia="Times New Roman" w:hAnsi="Verdana"/>
                <w:color w:val="000000"/>
                <w:sz w:val="20"/>
                <w:szCs w:val="20"/>
              </w:rPr>
            </w:pPr>
            <w:bookmarkStart w:id="159" w:name="IANA.OAuth.Parameters"/>
            <w:ins w:id="160" w:author="Author" w:date="2015-08-04T00:22:00Z">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IANA.OAuth.Parameters</w:t>
              </w:r>
              <w:proofErr w:type="spellEnd"/>
              <w:r>
                <w:rPr>
                  <w:rFonts w:ascii="Verdana" w:eastAsia="Times New Roman" w:hAnsi="Verdana"/>
                  <w:b/>
                  <w:bCs/>
                  <w:color w:val="000000"/>
                  <w:sz w:val="20"/>
                  <w:szCs w:val="20"/>
                </w:rPr>
                <w:t>]</w:t>
              </w:r>
              <w:bookmarkEnd w:id="159"/>
            </w:ins>
          </w:p>
        </w:tc>
        <w:tc>
          <w:tcPr>
            <w:tcW w:w="0" w:type="auto"/>
            <w:vAlign w:val="center"/>
            <w:hideMark/>
          </w:tcPr>
          <w:p w14:paraId="55F5F1D6" w14:textId="77777777" w:rsidR="00000000" w:rsidRDefault="000A3D53">
            <w:pPr>
              <w:spacing w:before="0" w:beforeAutospacing="0" w:after="0" w:afterAutospacing="0"/>
              <w:rPr>
                <w:ins w:id="161" w:author="Author" w:date="2015-08-04T00:22:00Z"/>
                <w:rFonts w:ascii="Verdana" w:eastAsia="Times New Roman" w:hAnsi="Verdana"/>
                <w:color w:val="000000"/>
                <w:sz w:val="20"/>
                <w:szCs w:val="20"/>
              </w:rPr>
            </w:pPr>
            <w:ins w:id="162" w:author="Author" w:date="2015-08-04T00:22:00Z">
              <w:r>
                <w:rPr>
                  <w:rFonts w:ascii="Verdana" w:eastAsia="Times New Roman" w:hAnsi="Verdana"/>
                  <w:color w:val="000000"/>
                  <w:sz w:val="20"/>
                  <w:szCs w:val="20"/>
                </w:rPr>
                <w:t>IANA,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"http://www.iana.org/assignments/oauth-parameters"</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Parameters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371F92D8" w14:textId="77777777">
        <w:trPr>
          <w:divId w:val="1292008646"/>
          <w:tblCellSpacing w:w="15" w:type="dxa"/>
        </w:trPr>
        <w:tc>
          <w:tcPr>
            <w:tcW w:w="0" w:type="auto"/>
            <w:hideMark/>
          </w:tcPr>
          <w:p w14:paraId="09267239" w14:textId="77777777" w:rsidR="00000000" w:rsidRDefault="000A3D53">
            <w:pPr>
              <w:spacing w:before="0" w:beforeAutospacing="0" w:after="0" w:afterAutospacing="0"/>
              <w:rPr>
                <w:rFonts w:ascii="Verdana" w:eastAsia="Times New Roman" w:hAnsi="Verdana"/>
                <w:color w:val="000000"/>
                <w:sz w:val="20"/>
                <w:szCs w:val="20"/>
              </w:rPr>
            </w:pPr>
            <w:bookmarkStart w:id="163" w:name="OpenID.Cor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OpenID.Core</w:t>
            </w:r>
            <w:proofErr w:type="spellEnd"/>
            <w:r>
              <w:rPr>
                <w:rFonts w:ascii="Verdana" w:eastAsia="Times New Roman" w:hAnsi="Verdana"/>
                <w:b/>
                <w:bCs/>
                <w:color w:val="000000"/>
                <w:sz w:val="20"/>
                <w:szCs w:val="20"/>
              </w:rPr>
              <w:t>]</w:t>
            </w:r>
            <w:bookmarkEnd w:id="163"/>
          </w:p>
        </w:tc>
        <w:tc>
          <w:tcPr>
            <w:tcW w:w="0" w:type="auto"/>
            <w:vAlign w:val="center"/>
            <w:hideMark/>
          </w:tcPr>
          <w:p w14:paraId="22F8A005"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6"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November 2014.</w:t>
            </w:r>
          </w:p>
        </w:tc>
      </w:tr>
      <w:tr w:rsidR="00000000" w14:paraId="6BE4D2D9" w14:textId="77777777">
        <w:trPr>
          <w:divId w:val="1292008646"/>
          <w:tblCellSpacing w:w="15" w:type="dxa"/>
        </w:trPr>
        <w:tc>
          <w:tcPr>
            <w:tcW w:w="0" w:type="auto"/>
            <w:hideMark/>
          </w:tcPr>
          <w:p w14:paraId="515136B1" w14:textId="77777777" w:rsidR="00000000" w:rsidRDefault="000A3D53">
            <w:pPr>
              <w:spacing w:before="0" w:beforeAutospacing="0" w:after="0" w:afterAutospacing="0"/>
              <w:rPr>
                <w:rFonts w:ascii="Verdana" w:eastAsia="Times New Roman" w:hAnsi="Verdana"/>
                <w:color w:val="000000"/>
                <w:sz w:val="20"/>
                <w:szCs w:val="20"/>
              </w:rPr>
            </w:pPr>
            <w:bookmarkStart w:id="164"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164"/>
          </w:p>
        </w:tc>
        <w:tc>
          <w:tcPr>
            <w:tcW w:w="0" w:type="auto"/>
            <w:vAlign w:val="center"/>
            <w:hideMark/>
          </w:tcPr>
          <w:p w14:paraId="33AC166B"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w:t>
            </w:r>
            <w:r>
              <w:rPr>
                <w:rFonts w:ascii="Verdana" w:eastAsia="Times New Roman" w:hAnsi="Verdana"/>
                <w:color w:val="000000"/>
                <w:sz w:val="20"/>
                <w:szCs w:val="20"/>
              </w:rPr>
              <w:t>, “</w:t>
            </w:r>
            <w:hyperlink r:id="rId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November 2014.</w:t>
            </w:r>
          </w:p>
        </w:tc>
      </w:tr>
      <w:tr w:rsidR="00000000" w14:paraId="1D12B984" w14:textId="77777777">
        <w:trPr>
          <w:divId w:val="1292008646"/>
          <w:tblCellSpacing w:w="15" w:type="dxa"/>
        </w:trPr>
        <w:tc>
          <w:tcPr>
            <w:tcW w:w="0" w:type="auto"/>
            <w:hideMark/>
          </w:tcPr>
          <w:p w14:paraId="4479AFB7" w14:textId="77777777" w:rsidR="00000000" w:rsidRDefault="000A3D53">
            <w:pPr>
              <w:spacing w:before="0" w:beforeAutospacing="0" w:after="0" w:afterAutospacing="0"/>
              <w:rPr>
                <w:rFonts w:ascii="Verdana" w:eastAsia="Times New Roman" w:hAnsi="Verdana"/>
                <w:color w:val="000000"/>
                <w:sz w:val="20"/>
                <w:szCs w:val="20"/>
              </w:rPr>
            </w:pPr>
            <w:bookmarkStart w:id="165"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165"/>
          </w:p>
        </w:tc>
        <w:tc>
          <w:tcPr>
            <w:tcW w:w="0" w:type="auto"/>
            <w:vAlign w:val="center"/>
            <w:hideMark/>
          </w:tcPr>
          <w:p w14:paraId="0B56D414"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8"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November 2014.</w:t>
            </w:r>
          </w:p>
        </w:tc>
      </w:tr>
      <w:tr w:rsidR="00000000" w14:paraId="06F0D4D1" w14:textId="77777777">
        <w:trPr>
          <w:divId w:val="1292008646"/>
          <w:tblCellSpacing w:w="15" w:type="dxa"/>
        </w:trPr>
        <w:tc>
          <w:tcPr>
            <w:tcW w:w="0" w:type="auto"/>
            <w:hideMark/>
          </w:tcPr>
          <w:p w14:paraId="7263C3E8" w14:textId="77777777" w:rsidR="00000000" w:rsidRDefault="000A3D53">
            <w:pPr>
              <w:spacing w:before="0" w:beforeAutospacing="0" w:after="0" w:afterAutospacing="0"/>
              <w:rPr>
                <w:rFonts w:ascii="Verdana" w:eastAsia="Times New Roman" w:hAnsi="Verdana"/>
                <w:color w:val="000000"/>
                <w:sz w:val="20"/>
                <w:szCs w:val="20"/>
              </w:rPr>
            </w:pPr>
            <w:bookmarkStart w:id="166"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166"/>
          </w:p>
        </w:tc>
        <w:tc>
          <w:tcPr>
            <w:tcW w:w="0" w:type="auto"/>
            <w:vAlign w:val="center"/>
            <w:hideMark/>
          </w:tcPr>
          <w:p w14:paraId="785F9C01" w14:textId="65CDCBE1"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xml:space="preserve">,” </w:t>
            </w:r>
            <w:del w:id="167" w:author="Author" w:date="2015-08-04T00:22:00Z">
              <w:r>
                <w:rPr>
                  <w:rFonts w:ascii="Verdana" w:eastAsia="Times New Roman" w:hAnsi="Verdana"/>
                  <w:color w:val="000000"/>
                  <w:sz w:val="20"/>
                  <w:szCs w:val="20"/>
                </w:rPr>
                <w:delText>March</w:delText>
              </w:r>
            </w:del>
            <w:ins w:id="168" w:author="Author" w:date="2015-08-04T00:22:00Z">
              <w:r>
                <w:rPr>
                  <w:rFonts w:ascii="Verdana" w:eastAsia="Times New Roman" w:hAnsi="Verdana"/>
                  <w:color w:val="000000"/>
                  <w:sz w:val="20"/>
                  <w:szCs w:val="20"/>
                </w:rPr>
                <w:t>August</w:t>
              </w:r>
            </w:ins>
            <w:r>
              <w:rPr>
                <w:rFonts w:ascii="Verdana" w:eastAsia="Times New Roman" w:hAnsi="Verdana"/>
                <w:color w:val="000000"/>
                <w:sz w:val="20"/>
                <w:szCs w:val="20"/>
              </w:rPr>
              <w:t> 2015.</w:t>
            </w:r>
          </w:p>
        </w:tc>
      </w:tr>
      <w:tr w:rsidR="00000000" w14:paraId="481D7068" w14:textId="77777777">
        <w:trPr>
          <w:divId w:val="1292008646"/>
          <w:tblCellSpacing w:w="15" w:type="dxa"/>
        </w:trPr>
        <w:tc>
          <w:tcPr>
            <w:tcW w:w="0" w:type="auto"/>
            <w:hideMark/>
          </w:tcPr>
          <w:p w14:paraId="6021128B" w14:textId="77777777" w:rsidR="00000000" w:rsidRDefault="000A3D53">
            <w:pPr>
              <w:spacing w:before="0" w:beforeAutospacing="0" w:after="0" w:afterAutospacing="0"/>
              <w:rPr>
                <w:rFonts w:ascii="Verdana" w:eastAsia="Times New Roman" w:hAnsi="Verdana"/>
                <w:color w:val="000000"/>
                <w:sz w:val="20"/>
                <w:szCs w:val="20"/>
              </w:rPr>
            </w:pPr>
            <w:bookmarkStart w:id="169" w:name="RFC2119"/>
            <w:r>
              <w:rPr>
                <w:rFonts w:ascii="Verdana" w:eastAsia="Times New Roman" w:hAnsi="Verdana"/>
                <w:b/>
                <w:bCs/>
                <w:color w:val="000000"/>
                <w:sz w:val="20"/>
                <w:szCs w:val="20"/>
              </w:rPr>
              <w:t>[RFC2119]</w:t>
            </w:r>
            <w:bookmarkEnd w:id="169"/>
          </w:p>
        </w:tc>
        <w:tc>
          <w:tcPr>
            <w:tcW w:w="0" w:type="auto"/>
            <w:vAlign w:val="center"/>
            <w:hideMark/>
          </w:tcPr>
          <w:p w14:paraId="6FD1364F"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Bradner, S., “</w:t>
            </w:r>
            <w:hyperlink r:id="rId10"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w:t>
            </w:r>
            <w:r>
              <w:rPr>
                <w:rFonts w:ascii="Verdana" w:eastAsia="Times New Roman" w:hAnsi="Verdana"/>
                <w:color w:val="000000"/>
                <w:sz w:val="20"/>
                <w:szCs w:val="20"/>
              </w:rPr>
              <w:t>” BCP 14, RFC 2119, DOI 10.17487/RFC2119, March 1997.</w:t>
            </w:r>
          </w:p>
        </w:tc>
      </w:tr>
      <w:tr w:rsidR="00000000" w14:paraId="18DD99D7" w14:textId="77777777">
        <w:trPr>
          <w:divId w:val="1292008646"/>
          <w:tblCellSpacing w:w="15" w:type="dxa"/>
          <w:ins w:id="170" w:author="Author" w:date="2015-08-04T00:22:00Z"/>
        </w:trPr>
        <w:tc>
          <w:tcPr>
            <w:tcW w:w="0" w:type="auto"/>
            <w:hideMark/>
          </w:tcPr>
          <w:p w14:paraId="2C6E1B6D" w14:textId="77777777" w:rsidR="00000000" w:rsidRDefault="000A3D53">
            <w:pPr>
              <w:spacing w:before="0" w:beforeAutospacing="0" w:after="0" w:afterAutospacing="0"/>
              <w:rPr>
                <w:ins w:id="171" w:author="Author" w:date="2015-08-04T00:22:00Z"/>
                <w:rFonts w:ascii="Verdana" w:eastAsia="Times New Roman" w:hAnsi="Verdana"/>
                <w:color w:val="000000"/>
                <w:sz w:val="20"/>
                <w:szCs w:val="20"/>
              </w:rPr>
            </w:pPr>
            <w:bookmarkStart w:id="172" w:name="RFC3986"/>
            <w:ins w:id="173" w:author="Author" w:date="2015-08-04T00:22:00Z">
              <w:r>
                <w:rPr>
                  <w:rFonts w:ascii="Verdana" w:eastAsia="Times New Roman" w:hAnsi="Verdana"/>
                  <w:b/>
                  <w:bCs/>
                  <w:color w:val="000000"/>
                  <w:sz w:val="20"/>
                  <w:szCs w:val="20"/>
                </w:rPr>
                <w:t>[RFC3986]</w:t>
              </w:r>
              <w:bookmarkEnd w:id="172"/>
            </w:ins>
          </w:p>
        </w:tc>
        <w:tc>
          <w:tcPr>
            <w:tcW w:w="0" w:type="auto"/>
            <w:vAlign w:val="center"/>
            <w:hideMark/>
          </w:tcPr>
          <w:p w14:paraId="171EEFAE" w14:textId="77777777" w:rsidR="00000000" w:rsidRDefault="000A3D53">
            <w:pPr>
              <w:spacing w:before="0" w:beforeAutospacing="0" w:after="0" w:afterAutospacing="0"/>
              <w:rPr>
                <w:ins w:id="174" w:author="Author" w:date="2015-08-04T00:22:00Z"/>
                <w:rFonts w:ascii="Verdana" w:eastAsia="Times New Roman" w:hAnsi="Verdana"/>
                <w:color w:val="000000"/>
                <w:sz w:val="20"/>
                <w:szCs w:val="20"/>
              </w:rPr>
            </w:pPr>
            <w:ins w:id="175" w:author="Author" w:date="2015-08-04T00:22:00Z">
              <w:r>
                <w:rPr>
                  <w:rFonts w:ascii="Verdana" w:eastAsia="Times New Roman" w:hAnsi="Verdana"/>
                  <w:color w:val="000000"/>
                  <w:sz w:val="20"/>
                  <w:szCs w:val="20"/>
                </w:rPr>
                <w:t>Berners-Lee, T., Fielding, R., and L. Masinter,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"http://www.rfc-editor.org/info/rfc3986"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Uniform Resource Identifier (URI): Generic Syntax</w:t>
              </w:r>
              <w:r>
                <w:rPr>
                  <w:rFonts w:ascii="Verdana" w:eastAsia="Times New Roman" w:hAnsi="Verdana"/>
                  <w:color w:val="000000"/>
                  <w:sz w:val="20"/>
                  <w:szCs w:val="20"/>
                </w:rPr>
                <w:fldChar w:fldCharType="end"/>
              </w:r>
              <w:r>
                <w:rPr>
                  <w:rFonts w:ascii="Verdana" w:eastAsia="Times New Roman" w:hAnsi="Verdana"/>
                  <w:color w:val="000000"/>
                  <w:sz w:val="20"/>
                  <w:szCs w:val="20"/>
                </w:rPr>
                <w:t>,” STD 66, RFC 3986, DOI </w:t>
              </w:r>
              <w:r>
                <w:rPr>
                  <w:rFonts w:ascii="Verdana" w:eastAsia="Times New Roman" w:hAnsi="Verdana"/>
                  <w:color w:val="000000"/>
                  <w:sz w:val="20"/>
                  <w:szCs w:val="20"/>
                </w:rPr>
                <w:t>10.17487/RFC3986, January 2005.</w:t>
              </w:r>
            </w:ins>
          </w:p>
        </w:tc>
      </w:tr>
      <w:tr w:rsidR="00000000" w14:paraId="653B5C71" w14:textId="77777777">
        <w:trPr>
          <w:divId w:val="1292008646"/>
          <w:tblCellSpacing w:w="15" w:type="dxa"/>
        </w:trPr>
        <w:tc>
          <w:tcPr>
            <w:tcW w:w="0" w:type="auto"/>
            <w:hideMark/>
          </w:tcPr>
          <w:p w14:paraId="0863865B" w14:textId="77777777" w:rsidR="00000000" w:rsidRDefault="000A3D53">
            <w:pPr>
              <w:spacing w:before="0" w:beforeAutospacing="0" w:after="0" w:afterAutospacing="0"/>
              <w:rPr>
                <w:rFonts w:ascii="Verdana" w:eastAsia="Times New Roman" w:hAnsi="Verdana"/>
                <w:color w:val="000000"/>
                <w:sz w:val="20"/>
                <w:szCs w:val="20"/>
              </w:rPr>
            </w:pPr>
            <w:bookmarkStart w:id="176" w:name="RFC6749"/>
            <w:r>
              <w:rPr>
                <w:rFonts w:ascii="Verdana" w:eastAsia="Times New Roman" w:hAnsi="Verdana"/>
                <w:b/>
                <w:bCs/>
                <w:color w:val="000000"/>
                <w:sz w:val="20"/>
                <w:szCs w:val="20"/>
              </w:rPr>
              <w:t>[RFC6749]</w:t>
            </w:r>
            <w:bookmarkEnd w:id="176"/>
          </w:p>
        </w:tc>
        <w:tc>
          <w:tcPr>
            <w:tcW w:w="0" w:type="auto"/>
            <w:vAlign w:val="center"/>
            <w:hideMark/>
          </w:tcPr>
          <w:p w14:paraId="6D25FBD7"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Ed., “</w:t>
            </w:r>
            <w:hyperlink r:id="rId11"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DOI 10.17487/RFC6749, October 2012.</w:t>
            </w:r>
          </w:p>
        </w:tc>
      </w:tr>
      <w:tr w:rsidR="00000000" w14:paraId="34EF8ABE" w14:textId="77777777">
        <w:trPr>
          <w:divId w:val="1292008646"/>
          <w:tblCellSpacing w:w="15" w:type="dxa"/>
        </w:trPr>
        <w:tc>
          <w:tcPr>
            <w:tcW w:w="0" w:type="auto"/>
            <w:hideMark/>
          </w:tcPr>
          <w:p w14:paraId="31564620" w14:textId="77777777" w:rsidR="00000000" w:rsidRDefault="000A3D53">
            <w:pPr>
              <w:spacing w:before="0" w:beforeAutospacing="0" w:after="0" w:afterAutospacing="0"/>
              <w:rPr>
                <w:rFonts w:ascii="Verdana" w:eastAsia="Times New Roman" w:hAnsi="Verdana"/>
                <w:color w:val="000000"/>
                <w:sz w:val="20"/>
                <w:szCs w:val="20"/>
              </w:rPr>
            </w:pPr>
            <w:bookmarkStart w:id="177" w:name="RFC7230"/>
            <w:r>
              <w:rPr>
                <w:rFonts w:ascii="Verdana" w:eastAsia="Times New Roman" w:hAnsi="Verdana"/>
                <w:b/>
                <w:bCs/>
                <w:color w:val="000000"/>
                <w:sz w:val="20"/>
                <w:szCs w:val="20"/>
              </w:rPr>
              <w:t>[RFC7230]</w:t>
            </w:r>
            <w:bookmarkEnd w:id="177"/>
          </w:p>
        </w:tc>
        <w:tc>
          <w:tcPr>
            <w:tcW w:w="0" w:type="auto"/>
            <w:vAlign w:val="center"/>
            <w:hideMark/>
          </w:tcPr>
          <w:p w14:paraId="55CD02C1"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Fielding, R., Ed. and J. Reschke, Ed</w:t>
            </w:r>
            <w:r>
              <w:rPr>
                <w:rFonts w:ascii="Verdana" w:eastAsia="Times New Roman" w:hAnsi="Verdana"/>
                <w:color w:val="000000"/>
                <w:sz w:val="20"/>
                <w:szCs w:val="20"/>
              </w:rPr>
              <w:t>., “</w:t>
            </w:r>
            <w:hyperlink r:id="rId12" w:history="1">
              <w:r>
                <w:rPr>
                  <w:rStyle w:val="Hyperlink"/>
                  <w:rFonts w:ascii="Verdana" w:eastAsia="Times New Roman" w:hAnsi="Verdana"/>
                  <w:sz w:val="20"/>
                  <w:szCs w:val="20"/>
                </w:rPr>
                <w:t>Hypertext Transfer Protocol (HTTP/1.1): Message Syntax and Routing</w:t>
              </w:r>
            </w:hyperlink>
            <w:r>
              <w:rPr>
                <w:rFonts w:ascii="Verdana" w:eastAsia="Times New Roman" w:hAnsi="Verdana"/>
                <w:color w:val="000000"/>
                <w:sz w:val="20"/>
                <w:szCs w:val="20"/>
              </w:rPr>
              <w:t>,” RFC 7230, DOI 10.17487/RFC7230, June 2014.</w:t>
            </w:r>
          </w:p>
        </w:tc>
      </w:tr>
    </w:tbl>
    <w:p w14:paraId="64AA72B0" w14:textId="77777777" w:rsidR="00000000" w:rsidRDefault="000A3D53">
      <w:pPr>
        <w:spacing w:before="0" w:beforeAutospacing="0" w:after="0" w:afterAutospacing="0"/>
        <w:divId w:val="1292008646"/>
        <w:rPr>
          <w:rFonts w:ascii="Verdana" w:eastAsia="Times New Roman" w:hAnsi="Verdana"/>
          <w:color w:val="000000"/>
          <w:lang w:val="en"/>
        </w:rPr>
      </w:pPr>
      <w:bookmarkStart w:id="178" w:name="rfc.references2"/>
      <w:bookmarkEnd w:id="178"/>
    </w:p>
    <w:p w14:paraId="79FEB7B4"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501609" w14:textId="77777777">
        <w:trPr>
          <w:divId w:val="1292008646"/>
          <w:trHeight w:val="225"/>
          <w:tblCellSpacing w:w="12" w:type="dxa"/>
        </w:trPr>
        <w:tc>
          <w:tcPr>
            <w:tcW w:w="450" w:type="dxa"/>
            <w:shd w:val="clear" w:color="auto" w:fill="990000"/>
            <w:vAlign w:val="center"/>
            <w:hideMark/>
          </w:tcPr>
          <w:p w14:paraId="3BDA7891"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66A3C6C" w14:textId="77777777" w:rsidR="00000000" w:rsidRDefault="000A3D53">
      <w:pPr>
        <w:pStyle w:val="Heading3"/>
        <w:divId w:val="1292008646"/>
        <w:rPr>
          <w:ins w:id="179" w:author="Author" w:date="2015-08-04T00:22:00Z"/>
          <w:rFonts w:eastAsia="Times New Roman"/>
          <w:lang w:val="en"/>
        </w:rPr>
      </w:pPr>
      <w:ins w:id="180" w:author="Author" w:date="2015-08-04T00:22:00Z">
        <w:r>
          <w:rPr>
            <w:rFonts w:eastAsia="Times New Roman"/>
            <w:lang w:val="en"/>
          </w:rPr>
          <w:t>7.2. Informative References</w:t>
        </w:r>
      </w:ins>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08B55FC5" w14:textId="77777777">
        <w:trPr>
          <w:divId w:val="1292008646"/>
          <w:tblCellSpacing w:w="15" w:type="dxa"/>
          <w:ins w:id="181" w:author="Author" w:date="2015-08-04T00:22:00Z"/>
        </w:trPr>
        <w:tc>
          <w:tcPr>
            <w:tcW w:w="0" w:type="auto"/>
            <w:hideMark/>
          </w:tcPr>
          <w:p w14:paraId="149CDD52" w14:textId="77777777" w:rsidR="00000000" w:rsidRDefault="000A3D53">
            <w:pPr>
              <w:spacing w:before="0" w:beforeAutospacing="0" w:after="0" w:afterAutospacing="0"/>
              <w:rPr>
                <w:ins w:id="182" w:author="Author" w:date="2015-08-04T00:22:00Z"/>
                <w:rFonts w:ascii="Verdana" w:eastAsia="Times New Roman" w:hAnsi="Verdana"/>
                <w:color w:val="000000"/>
                <w:sz w:val="20"/>
                <w:szCs w:val="20"/>
              </w:rPr>
            </w:pPr>
            <w:bookmarkStart w:id="183" w:name="JWT"/>
            <w:ins w:id="184" w:author="Author" w:date="2015-08-04T00:22:00Z">
              <w:r>
                <w:rPr>
                  <w:rFonts w:ascii="Verdana" w:eastAsia="Times New Roman" w:hAnsi="Verdana"/>
                  <w:b/>
                  <w:bCs/>
                  <w:color w:val="000000"/>
                  <w:sz w:val="20"/>
                  <w:szCs w:val="20"/>
                </w:rPr>
                <w:t>[JWT]</w:t>
              </w:r>
              <w:bookmarkEnd w:id="183"/>
            </w:ins>
          </w:p>
        </w:tc>
        <w:tc>
          <w:tcPr>
            <w:tcW w:w="0" w:type="auto"/>
            <w:vAlign w:val="center"/>
            <w:hideMark/>
          </w:tcPr>
          <w:p w14:paraId="60E33D59" w14:textId="77777777" w:rsidR="00000000" w:rsidRDefault="000A3D53">
            <w:pPr>
              <w:spacing w:before="0" w:beforeAutospacing="0" w:after="0" w:afterAutospacing="0"/>
              <w:rPr>
                <w:ins w:id="185" w:author="Author" w:date="2015-08-04T00:22:00Z"/>
                <w:rFonts w:ascii="Verdana" w:eastAsia="Times New Roman" w:hAnsi="Verdana"/>
                <w:color w:val="000000"/>
                <w:sz w:val="20"/>
                <w:szCs w:val="20"/>
              </w:rPr>
            </w:pPr>
            <w:ins w:id="186" w:author="Author" w:date="2015-08-04T00:22:00Z">
              <w:r>
                <w:rPr>
                  <w:rFonts w:ascii="Verdana" w:eastAsia="Times New Roman" w:hAnsi="Verdana"/>
                  <w:color w:val="000000"/>
                  <w:sz w:val="20"/>
                  <w:szCs w:val="20"/>
                </w:rPr>
                <w:t>Jones, M., Bradley, J., and N. Sakimura,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(JWT)</w:t>
              </w:r>
              <w:r>
                <w:rPr>
                  <w:rFonts w:ascii="Verdana" w:eastAsia="Times New Roman" w:hAnsi="Verdana"/>
                  <w:color w:val="000000"/>
                  <w:sz w:val="20"/>
                  <w:szCs w:val="20"/>
                </w:rPr>
                <w:fldChar w:fldCharType="end"/>
              </w:r>
              <w:r>
                <w:rPr>
                  <w:rFonts w:ascii="Verdana" w:eastAsia="Times New Roman" w:hAnsi="Verdana"/>
                  <w:color w:val="000000"/>
                  <w:sz w:val="20"/>
                  <w:szCs w:val="20"/>
                </w:rPr>
                <w:t>,” RFC 7519, DOI </w:t>
              </w:r>
              <w:r>
                <w:rPr>
                  <w:rFonts w:ascii="Verdana" w:eastAsia="Times New Roman" w:hAnsi="Verdana"/>
                  <w:color w:val="000000"/>
                  <w:sz w:val="20"/>
                  <w:szCs w:val="20"/>
                </w:rPr>
                <w:t>10.17487/RFC7519, May 2015.</w:t>
              </w:r>
            </w:ins>
          </w:p>
        </w:tc>
      </w:tr>
      <w:tr w:rsidR="00000000" w14:paraId="60E1EB4D" w14:textId="77777777">
        <w:trPr>
          <w:divId w:val="1292008646"/>
          <w:tblCellSpacing w:w="15" w:type="dxa"/>
          <w:ins w:id="187" w:author="Author" w:date="2015-08-04T00:22:00Z"/>
        </w:trPr>
        <w:tc>
          <w:tcPr>
            <w:tcW w:w="0" w:type="auto"/>
            <w:hideMark/>
          </w:tcPr>
          <w:p w14:paraId="3127B347" w14:textId="77777777" w:rsidR="00000000" w:rsidRDefault="000A3D53">
            <w:pPr>
              <w:spacing w:before="0" w:beforeAutospacing="0" w:after="0" w:afterAutospacing="0"/>
              <w:rPr>
                <w:ins w:id="188" w:author="Author" w:date="2015-08-04T00:22:00Z"/>
                <w:rFonts w:ascii="Verdana" w:eastAsia="Times New Roman" w:hAnsi="Verdana"/>
                <w:color w:val="000000"/>
                <w:sz w:val="20"/>
                <w:szCs w:val="20"/>
              </w:rPr>
            </w:pPr>
            <w:bookmarkStart w:id="189" w:name="RFC7591"/>
            <w:ins w:id="190" w:author="Author" w:date="2015-08-04T00:22:00Z">
              <w:r>
                <w:rPr>
                  <w:rFonts w:ascii="Verdana" w:eastAsia="Times New Roman" w:hAnsi="Verdana"/>
                  <w:b/>
                  <w:bCs/>
                  <w:color w:val="000000"/>
                  <w:sz w:val="20"/>
                  <w:szCs w:val="20"/>
                </w:rPr>
                <w:t>[RFC7591]</w:t>
              </w:r>
              <w:bookmarkEnd w:id="189"/>
            </w:ins>
          </w:p>
        </w:tc>
        <w:tc>
          <w:tcPr>
            <w:tcW w:w="0" w:type="auto"/>
            <w:vAlign w:val="center"/>
            <w:hideMark/>
          </w:tcPr>
          <w:p w14:paraId="5B1572CC" w14:textId="77777777" w:rsidR="00000000" w:rsidRDefault="000A3D53">
            <w:pPr>
              <w:spacing w:before="0" w:beforeAutospacing="0" w:after="0" w:afterAutospacing="0"/>
              <w:rPr>
                <w:ins w:id="191" w:author="Author" w:date="2015-08-04T00:22:00Z"/>
                <w:rFonts w:ascii="Verdana" w:eastAsia="Times New Roman" w:hAnsi="Verdana"/>
                <w:color w:val="000000"/>
                <w:sz w:val="20"/>
                <w:szCs w:val="20"/>
              </w:rPr>
            </w:pPr>
            <w:ins w:id="192" w:author="Author" w:date="2015-08-04T00:22:00Z">
              <w:r>
                <w:rPr>
                  <w:rFonts w:ascii="Verdana" w:eastAsia="Times New Roman" w:hAnsi="Verdana"/>
                  <w:color w:val="000000"/>
                  <w:sz w:val="20"/>
                  <w:szCs w:val="20"/>
                </w:rPr>
                <w:t>Richer, J., Ed., Jones, M., Bradley, J., Machulak, M., and P. Hunt,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"http://www.rfc-editor.org/info/rfc7591"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Dynamic Client Registration Protocol</w:t>
              </w:r>
              <w:r>
                <w:rPr>
                  <w:rFonts w:ascii="Verdana" w:eastAsia="Times New Roman" w:hAnsi="Verdana"/>
                  <w:color w:val="000000"/>
                  <w:sz w:val="20"/>
                  <w:szCs w:val="20"/>
                </w:rPr>
                <w:fldChar w:fldCharType="end"/>
              </w:r>
              <w:r>
                <w:rPr>
                  <w:rFonts w:ascii="Verdana" w:eastAsia="Times New Roman" w:hAnsi="Verdana"/>
                  <w:color w:val="000000"/>
                  <w:sz w:val="20"/>
                  <w:szCs w:val="20"/>
                </w:rPr>
                <w:t>,” RFC 7591, DOI 10.17487/RFC7591, July 201</w:t>
              </w:r>
              <w:r>
                <w:rPr>
                  <w:rFonts w:ascii="Verdana" w:eastAsia="Times New Roman" w:hAnsi="Verdana"/>
                  <w:color w:val="000000"/>
                  <w:sz w:val="20"/>
                  <w:szCs w:val="20"/>
                </w:rPr>
                <w:t>5.</w:t>
              </w:r>
            </w:ins>
          </w:p>
        </w:tc>
      </w:tr>
    </w:tbl>
    <w:p w14:paraId="560CD817" w14:textId="77777777" w:rsidR="00000000" w:rsidRDefault="000A3D53">
      <w:pPr>
        <w:spacing w:before="0" w:beforeAutospacing="0" w:after="0" w:afterAutospacing="0"/>
        <w:divId w:val="1292008646"/>
        <w:rPr>
          <w:ins w:id="193" w:author="Author" w:date="2015-08-04T00:22:00Z"/>
          <w:rFonts w:ascii="Verdana" w:eastAsia="Times New Roman" w:hAnsi="Verdana"/>
          <w:color w:val="000000"/>
          <w:lang w:val="en"/>
        </w:rPr>
      </w:pPr>
      <w:bookmarkStart w:id="194" w:name="Acknowledgements"/>
      <w:bookmarkEnd w:id="194"/>
    </w:p>
    <w:p w14:paraId="45CAD281" w14:textId="77777777" w:rsidR="00000000" w:rsidRDefault="000A3D53">
      <w:pPr>
        <w:spacing w:before="0" w:beforeAutospacing="0" w:after="0" w:afterAutospacing="0"/>
        <w:divId w:val="1292008646"/>
        <w:rPr>
          <w:ins w:id="195" w:author="Author" w:date="2015-08-04T00:22:00Z"/>
          <w:rFonts w:ascii="Verdana" w:eastAsia="Times New Roman" w:hAnsi="Verdana"/>
          <w:color w:val="000000"/>
          <w:lang w:val="en"/>
        </w:rPr>
      </w:pPr>
      <w:ins w:id="196" w:author="Author" w:date="2015-08-04T00:22:00Z">
        <w:r>
          <w:rPr>
            <w:rFonts w:ascii="Verdana" w:eastAsia="Times New Roman" w:hAnsi="Verdana"/>
            <w:color w:val="000000"/>
            <w:lang w:val="en"/>
          </w:rPr>
          <w:pict>
            <v:rect id="_x0000_i1041"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B8833F" w14:textId="77777777">
        <w:trPr>
          <w:divId w:val="1292008646"/>
          <w:trHeight w:val="225"/>
          <w:tblCellSpacing w:w="12" w:type="dxa"/>
          <w:ins w:id="197" w:author="Author" w:date="2015-08-04T00:22:00Z"/>
        </w:trPr>
        <w:tc>
          <w:tcPr>
            <w:tcW w:w="450" w:type="dxa"/>
            <w:shd w:val="clear" w:color="auto" w:fill="990000"/>
            <w:vAlign w:val="center"/>
            <w:hideMark/>
          </w:tcPr>
          <w:p w14:paraId="10FA8B23" w14:textId="77777777" w:rsidR="00000000" w:rsidRDefault="000A3D53">
            <w:pPr>
              <w:spacing w:before="0" w:beforeAutospacing="0" w:after="0" w:afterAutospacing="0" w:line="225" w:lineRule="atLeast"/>
              <w:jc w:val="center"/>
              <w:rPr>
                <w:ins w:id="198" w:author="Author" w:date="2015-08-04T00:22:00Z"/>
                <w:rFonts w:ascii="Verdana" w:eastAsia="Times New Roman" w:hAnsi="Verdana"/>
                <w:color w:val="FFFFFF"/>
              </w:rPr>
            </w:pPr>
            <w:ins w:id="199" w:author="Author" w:date="2015-08-04T00:22: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1F8FF74F" w14:textId="77777777" w:rsidR="00000000" w:rsidRDefault="000A3D53">
      <w:pPr>
        <w:pStyle w:val="Heading3"/>
        <w:divId w:val="1292008646"/>
        <w:rPr>
          <w:rFonts w:eastAsia="Times New Roman"/>
          <w:lang w:val="en"/>
        </w:rPr>
      </w:pPr>
      <w:bookmarkStart w:id="200" w:name="rfc.section.A"/>
      <w:bookmarkEnd w:id="200"/>
      <w:proofErr w:type="gramStart"/>
      <w:r>
        <w:rPr>
          <w:rFonts w:eastAsia="Times New Roman"/>
          <w:lang w:val="en"/>
        </w:rPr>
        <w:t>Appendix A.</w:t>
      </w:r>
      <w:proofErr w:type="gramEnd"/>
      <w:r>
        <w:rPr>
          <w:rFonts w:eastAsia="Times New Roman"/>
          <w:lang w:val="en"/>
        </w:rPr>
        <w:t>  Acknowledgements</w:t>
      </w:r>
    </w:p>
    <w:p w14:paraId="710F4912"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72731A4B" w14:textId="77777777" w:rsidR="00000000" w:rsidRDefault="000A3D53">
      <w:pPr>
        <w:pStyle w:val="NormalWeb"/>
        <w:divId w:val="468980587"/>
        <w:rPr>
          <w:rFonts w:ascii="Verdana" w:hAnsi="Verdana"/>
          <w:color w:val="000000"/>
          <w:lang w:val="en"/>
        </w:rPr>
      </w:pPr>
      <w:r>
        <w:rPr>
          <w:rFonts w:ascii="Verdana" w:hAnsi="Verdana"/>
          <w:color w:val="000000"/>
          <w:lang w:val="en"/>
        </w:rPr>
        <w:t xml:space="preserve">John Bradley (ve7jtb@ve7jtb.com), Ping Identity </w:t>
      </w:r>
    </w:p>
    <w:p w14:paraId="44C49885" w14:textId="77777777" w:rsidR="00000000" w:rsidRDefault="000A3D53">
      <w:pPr>
        <w:pStyle w:val="NormalWeb"/>
        <w:divId w:val="468980587"/>
        <w:rPr>
          <w:rFonts w:ascii="Verdana" w:hAnsi="Verdana"/>
          <w:color w:val="000000"/>
          <w:lang w:val="en"/>
        </w:rPr>
      </w:pPr>
      <w:r>
        <w:rPr>
          <w:rFonts w:ascii="Verdana" w:hAnsi="Verdana"/>
          <w:color w:val="000000"/>
          <w:lang w:val="en"/>
        </w:rPr>
        <w:t xml:space="preserve">Brian Campbell (bcampbell@pingidentity.com), Ping Identity </w:t>
      </w:r>
    </w:p>
    <w:p w14:paraId="451C0819" w14:textId="77777777" w:rsidR="00000000" w:rsidRDefault="000A3D53">
      <w:pPr>
        <w:pStyle w:val="NormalWeb"/>
        <w:divId w:val="468980587"/>
        <w:rPr>
          <w:rFonts w:ascii="Verdana" w:hAnsi="Verdana"/>
          <w:color w:val="000000"/>
          <w:lang w:val="en"/>
        </w:rPr>
      </w:pPr>
      <w:r>
        <w:rPr>
          <w:rFonts w:ascii="Verdana" w:hAnsi="Verdana"/>
          <w:color w:val="000000"/>
          <w:lang w:val="en"/>
        </w:rPr>
        <w:t>Michael B. Jones (mbj@microsoft.com),</w:t>
      </w:r>
      <w:r>
        <w:rPr>
          <w:rFonts w:ascii="Verdana" w:hAnsi="Verdana"/>
          <w:color w:val="000000"/>
          <w:lang w:val="en"/>
        </w:rPr>
        <w:t xml:space="preserve"> Microsoft </w:t>
      </w:r>
    </w:p>
    <w:p w14:paraId="5F6F827E" w14:textId="77777777" w:rsidR="00000000" w:rsidRDefault="000A3D53">
      <w:pPr>
        <w:pStyle w:val="NormalWeb"/>
        <w:divId w:val="468980587"/>
        <w:rPr>
          <w:rFonts w:ascii="Verdana" w:hAnsi="Verdana"/>
          <w:color w:val="000000"/>
          <w:lang w:val="en"/>
        </w:rPr>
      </w:pPr>
      <w:r>
        <w:rPr>
          <w:rFonts w:ascii="Verdana" w:hAnsi="Verdana"/>
          <w:color w:val="000000"/>
          <w:lang w:val="en"/>
        </w:rPr>
        <w:t xml:space="preserve">Torsten Lodderstedt (t.lodderstedt@telekom.de), Deutsche Telekom </w:t>
      </w:r>
    </w:p>
    <w:p w14:paraId="53EE0CB1" w14:textId="77777777" w:rsidR="00000000" w:rsidRDefault="000A3D53">
      <w:pPr>
        <w:spacing w:before="0" w:beforeAutospacing="0" w:after="0" w:afterAutospacing="0"/>
        <w:divId w:val="1292008646"/>
        <w:rPr>
          <w:rFonts w:ascii="Verdana" w:eastAsia="Times New Roman" w:hAnsi="Verdana"/>
          <w:color w:val="000000"/>
          <w:lang w:val="en"/>
        </w:rPr>
      </w:pPr>
      <w:bookmarkStart w:id="201" w:name="Notices"/>
      <w:bookmarkEnd w:id="201"/>
    </w:p>
    <w:p w14:paraId="6E69B1DF"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5ED2E32" w14:textId="77777777">
        <w:trPr>
          <w:divId w:val="1292008646"/>
          <w:trHeight w:val="225"/>
          <w:tblCellSpacing w:w="12" w:type="dxa"/>
        </w:trPr>
        <w:tc>
          <w:tcPr>
            <w:tcW w:w="450" w:type="dxa"/>
            <w:shd w:val="clear" w:color="auto" w:fill="990000"/>
            <w:vAlign w:val="center"/>
            <w:hideMark/>
          </w:tcPr>
          <w:p w14:paraId="67D9B477"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711FC66" w14:textId="77777777" w:rsidR="00000000" w:rsidRDefault="000A3D53">
      <w:pPr>
        <w:pStyle w:val="Heading3"/>
        <w:divId w:val="1292008646"/>
        <w:rPr>
          <w:rFonts w:eastAsia="Times New Roman"/>
          <w:lang w:val="en"/>
        </w:rPr>
      </w:pPr>
      <w:bookmarkStart w:id="202" w:name="rfc.section.B"/>
      <w:bookmarkEnd w:id="202"/>
      <w:proofErr w:type="gramStart"/>
      <w:r>
        <w:rPr>
          <w:rFonts w:eastAsia="Times New Roman"/>
          <w:lang w:val="en"/>
        </w:rPr>
        <w:t>Appendix B.</w:t>
      </w:r>
      <w:proofErr w:type="gramEnd"/>
      <w:r>
        <w:rPr>
          <w:rFonts w:eastAsia="Times New Roman"/>
          <w:lang w:val="en"/>
        </w:rPr>
        <w:t>  Notices</w:t>
      </w:r>
    </w:p>
    <w:p w14:paraId="280C8C6E"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Copyright (c) 2015 The OpenID Foundation. </w:t>
      </w:r>
    </w:p>
    <w:p w14:paraId="0474145B"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t>
      </w:r>
      <w:r>
        <w:rPr>
          <w:rFonts w:ascii="Verdana" w:hAnsi="Verdana"/>
          <w:color w:val="000000"/>
          <w:lang w:val="en"/>
        </w:rPr>
        <w:t>worldwide copyright license to reproduce, prepare derivative works from, distribute,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developing specifications, and (ii) implementing Implementers Drafts and</w:t>
      </w:r>
      <w:r>
        <w:rPr>
          <w:rFonts w:ascii="Verdana" w:hAnsi="Verdana"/>
          <w:color w:val="000000"/>
          <w:lang w:val="en"/>
        </w:rPr>
        <w:t xml:space="preserve"> Final Specifications based on such documents, provided that attribution be made to the OIDF as the source of the material, but that such attribution does not indicate an endorsement by the OIDF. </w:t>
      </w:r>
    </w:p>
    <w:p w14:paraId="743DA9F7" w14:textId="77777777" w:rsidR="00000000" w:rsidRDefault="000A3D53">
      <w:pPr>
        <w:pStyle w:val="NormalWeb"/>
        <w:divId w:val="1292008646"/>
        <w:rPr>
          <w:rFonts w:ascii="Verdana" w:hAnsi="Verdana"/>
          <w:color w:val="000000"/>
          <w:lang w:val="en"/>
        </w:rPr>
      </w:pPr>
      <w:r>
        <w:rPr>
          <w:rFonts w:ascii="Verdana" w:hAnsi="Verdana"/>
          <w:color w:val="000000"/>
          <w:lang w:val="en"/>
        </w:rPr>
        <w:lastRenderedPageBreak/>
        <w:t>The technology described in this specification was made ava</w:t>
      </w:r>
      <w:r>
        <w:rPr>
          <w:rFonts w:ascii="Verdana" w:hAnsi="Verdana"/>
          <w:color w:val="000000"/>
          <w:lang w:val="en"/>
        </w:rPr>
        <w:t>ilable from contributions from various sources, including members of the OpenID Foundation and others. Although the OpenID Foundation has taken steps to help ensure that the technology is available for distribution, it takes no position regarding the valid</w:t>
      </w:r>
      <w:r>
        <w:rPr>
          <w:rFonts w:ascii="Verdana" w:hAnsi="Verdana"/>
          <w:color w:val="000000"/>
          <w:lang w:val="en"/>
        </w:rPr>
        <w:t xml:space="preserve">ity or scope of any intellectual property or other rights that might be claimed to pertain to the implementation or use of the technology described in this specification or the extent to which any license under such rights might or might not be available; </w:t>
      </w:r>
      <w:r>
        <w:rPr>
          <w:rFonts w:ascii="Verdana" w:hAnsi="Verdana"/>
          <w:color w:val="000000"/>
          <w:lang w:val="en"/>
        </w:rPr>
        <w:t>neither does it represent that it has made any independent effort to identify any such rights. The OpenID Foundation and the contributors to this specification make no (and hereby expressly disclaim any) warranties (express, implied, or otherwise), includi</w:t>
      </w:r>
      <w:r>
        <w:rPr>
          <w:rFonts w:ascii="Verdana" w:hAnsi="Verdana"/>
          <w:color w:val="000000"/>
          <w:lang w:val="en"/>
        </w:rPr>
        <w:t>ng implied warranties of merchantability, non-infringement, fitness for a particular purpose, or title, related to this specification, and the entire risk as to implementing this specification is assumed by the implementer. The OpenID Intellectual Property</w:t>
      </w:r>
      <w:r>
        <w:rPr>
          <w:rFonts w:ascii="Verdana" w:hAnsi="Verdana"/>
          <w:color w:val="000000"/>
          <w:lang w:val="en"/>
        </w:rPr>
        <w:t xml:space="preserve"> Rights policy requires contributors to offer a patent promise not to assert certain patent claims against other contributors and against implementers. The OpenID Foundation invites any interested party to bring to its attention any copyrights, patents, pa</w:t>
      </w:r>
      <w:r>
        <w:rPr>
          <w:rFonts w:ascii="Verdana" w:hAnsi="Verdana"/>
          <w:color w:val="000000"/>
          <w:lang w:val="en"/>
        </w:rPr>
        <w:t xml:space="preserve">tent applications, or other proprietary rights that may cover technology that may be required to practice this specification. </w:t>
      </w:r>
    </w:p>
    <w:p w14:paraId="7CAE70CC" w14:textId="77777777" w:rsidR="00000000" w:rsidRDefault="000A3D53">
      <w:pPr>
        <w:spacing w:before="0" w:beforeAutospacing="0" w:after="0" w:afterAutospacing="0"/>
        <w:divId w:val="1292008646"/>
        <w:rPr>
          <w:rFonts w:ascii="Verdana" w:eastAsia="Times New Roman" w:hAnsi="Verdana"/>
          <w:color w:val="000000"/>
          <w:lang w:val="en"/>
        </w:rPr>
      </w:pPr>
      <w:bookmarkStart w:id="203" w:name="History"/>
      <w:bookmarkEnd w:id="203"/>
    </w:p>
    <w:p w14:paraId="4B2A3CEB"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2DCC56F" w14:textId="77777777">
        <w:trPr>
          <w:divId w:val="1292008646"/>
          <w:trHeight w:val="225"/>
          <w:tblCellSpacing w:w="12" w:type="dxa"/>
        </w:trPr>
        <w:tc>
          <w:tcPr>
            <w:tcW w:w="450" w:type="dxa"/>
            <w:shd w:val="clear" w:color="auto" w:fill="990000"/>
            <w:vAlign w:val="center"/>
            <w:hideMark/>
          </w:tcPr>
          <w:p w14:paraId="2E6FD21F"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A8EE274" w14:textId="77777777" w:rsidR="00000000" w:rsidRDefault="000A3D53">
      <w:pPr>
        <w:pStyle w:val="Heading3"/>
        <w:divId w:val="1292008646"/>
        <w:rPr>
          <w:rFonts w:eastAsia="Times New Roman"/>
          <w:lang w:val="en"/>
        </w:rPr>
      </w:pPr>
      <w:bookmarkStart w:id="204" w:name="rfc.section.C"/>
      <w:bookmarkEnd w:id="204"/>
      <w:proofErr w:type="gramStart"/>
      <w:r>
        <w:rPr>
          <w:rFonts w:eastAsia="Times New Roman"/>
          <w:lang w:val="en"/>
        </w:rPr>
        <w:t>Appendix C.</w:t>
      </w:r>
      <w:proofErr w:type="gramEnd"/>
      <w:r>
        <w:rPr>
          <w:rFonts w:eastAsia="Times New Roman"/>
          <w:lang w:val="en"/>
        </w:rPr>
        <w:t>  Document History</w:t>
      </w:r>
    </w:p>
    <w:p w14:paraId="16925FA6" w14:textId="77777777" w:rsidR="00000000" w:rsidRDefault="000A3D53">
      <w:pPr>
        <w:pStyle w:val="NormalWeb"/>
        <w:divId w:val="1292008646"/>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14:paraId="086C1F2D" w14:textId="77777777" w:rsidR="00000000" w:rsidRDefault="000A3D53">
      <w:pPr>
        <w:pStyle w:val="NormalWeb"/>
        <w:divId w:val="1292008646"/>
        <w:rPr>
          <w:ins w:id="205" w:author="Author" w:date="2015-08-04T00:22:00Z"/>
          <w:rFonts w:ascii="Verdana" w:hAnsi="Verdana"/>
          <w:color w:val="000000"/>
          <w:lang w:val="en"/>
        </w:rPr>
      </w:pPr>
      <w:r>
        <w:rPr>
          <w:rFonts w:ascii="Verdana" w:hAnsi="Verdana"/>
          <w:color w:val="000000"/>
          <w:lang w:val="en"/>
        </w:rPr>
        <w:t>-</w:t>
      </w:r>
      <w:ins w:id="206" w:author="Author" w:date="2015-08-04T00:22:00Z">
        <w:r>
          <w:rPr>
            <w:rFonts w:ascii="Verdana" w:hAnsi="Verdana"/>
            <w:color w:val="000000"/>
            <w:lang w:val="en"/>
          </w:rPr>
          <w:t xml:space="preserve">02 </w:t>
        </w:r>
      </w:ins>
    </w:p>
    <w:p w14:paraId="36F4B9D8" w14:textId="77777777" w:rsidR="00000000" w:rsidRDefault="000A3D53">
      <w:pPr>
        <w:numPr>
          <w:ilvl w:val="0"/>
          <w:numId w:val="4"/>
        </w:numPr>
        <w:ind w:left="1200" w:right="480"/>
        <w:divId w:val="1292008646"/>
        <w:rPr>
          <w:ins w:id="207" w:author="Author" w:date="2015-08-04T00:22:00Z"/>
          <w:rFonts w:ascii="Verdana" w:eastAsia="Times New Roman" w:hAnsi="Verdana"/>
          <w:color w:val="000000"/>
          <w:lang w:val="en"/>
        </w:rPr>
      </w:pPr>
      <w:ins w:id="208" w:author="Author" w:date="2015-08-04T00:22:00Z">
        <w:r>
          <w:rPr>
            <w:rFonts w:ascii="Verdana" w:eastAsia="Times New Roman" w:hAnsi="Verdana"/>
            <w:color w:val="000000"/>
            <w:lang w:val="en"/>
          </w:rPr>
          <w:t xml:space="preserve">Tracked terminology changes made in the referenced IETF specs since errata set 1. </w:t>
        </w:r>
      </w:ins>
    </w:p>
    <w:p w14:paraId="658A6BA8" w14:textId="77777777" w:rsidR="00000000" w:rsidRDefault="000A3D53">
      <w:pPr>
        <w:numPr>
          <w:ilvl w:val="0"/>
          <w:numId w:val="4"/>
        </w:numPr>
        <w:ind w:left="1200" w:right="480"/>
        <w:divId w:val="1292008646"/>
        <w:rPr>
          <w:ins w:id="209" w:author="Author" w:date="2015-08-04T00:22:00Z"/>
          <w:rFonts w:ascii="Verdana" w:eastAsia="Times New Roman" w:hAnsi="Verdana"/>
          <w:color w:val="000000"/>
          <w:lang w:val="en"/>
        </w:rPr>
      </w:pPr>
      <w:ins w:id="210" w:author="Author" w:date="2015-08-04T00:22:00Z">
        <w:r>
          <w:rPr>
            <w:rFonts w:ascii="Verdana" w:eastAsia="Times New Roman" w:hAnsi="Verdana"/>
            <w:color w:val="000000"/>
            <w:lang w:val="en"/>
          </w:rPr>
          <w:t xml:space="preserve">Registered the </w:t>
        </w:r>
        <w:proofErr w:type="spellStart"/>
        <w:proofErr w:type="gramStart"/>
        <w:r>
          <w:rPr>
            <w:rStyle w:val="HTMLTypewriter"/>
            <w:lang w:val="en"/>
          </w:rPr>
          <w:t>sid</w:t>
        </w:r>
        <w:proofErr w:type="spellEnd"/>
        <w:proofErr w:type="gramEnd"/>
        <w:r>
          <w:rPr>
            <w:rFonts w:ascii="Verdana" w:eastAsia="Times New Roman" w:hAnsi="Verdana"/>
            <w:color w:val="000000"/>
            <w:lang w:val="en"/>
          </w:rPr>
          <w:t xml:space="preserve"> (session ID) claim. </w:t>
        </w:r>
      </w:ins>
    </w:p>
    <w:p w14:paraId="0A510438" w14:textId="77777777" w:rsidR="00000000" w:rsidRDefault="000A3D53">
      <w:pPr>
        <w:numPr>
          <w:ilvl w:val="0"/>
          <w:numId w:val="4"/>
        </w:numPr>
        <w:ind w:left="1200" w:right="480"/>
        <w:divId w:val="1292008646"/>
        <w:rPr>
          <w:ins w:id="211" w:author="Author" w:date="2015-08-04T00:22:00Z"/>
          <w:rFonts w:ascii="Verdana" w:eastAsia="Times New Roman" w:hAnsi="Verdana"/>
          <w:color w:val="000000"/>
          <w:lang w:val="en"/>
        </w:rPr>
      </w:pPr>
      <w:ins w:id="212" w:author="Author" w:date="2015-08-04T00:22:00Z">
        <w:r>
          <w:rPr>
            <w:rFonts w:ascii="Verdana" w:eastAsia="Times New Roman" w:hAnsi="Verdana"/>
            <w:color w:val="000000"/>
            <w:lang w:val="en"/>
          </w:rPr>
          <w:t xml:space="preserve">Registered the </w:t>
        </w:r>
        <w:proofErr w:type="spellStart"/>
        <w:r>
          <w:rPr>
            <w:rStyle w:val="HTMLTypewriter"/>
            <w:lang w:val="en"/>
          </w:rPr>
          <w:t>logout_uri</w:t>
        </w:r>
        <w:proofErr w:type="spellEnd"/>
        <w:r>
          <w:rPr>
            <w:rFonts w:ascii="Verdana" w:eastAsia="Times New Roman" w:hAnsi="Verdana"/>
            <w:color w:val="000000"/>
            <w:lang w:val="en"/>
          </w:rPr>
          <w:t xml:space="preserve"> and </w:t>
        </w:r>
        <w:proofErr w:type="spellStart"/>
        <w:r>
          <w:rPr>
            <w:rStyle w:val="HTMLTypewriter"/>
            <w:lang w:val="en"/>
          </w:rPr>
          <w:t>logout_session_required</w:t>
        </w:r>
        <w:proofErr w:type="spellEnd"/>
        <w:r>
          <w:rPr>
            <w:rFonts w:ascii="Verdana" w:eastAsia="Times New Roman" w:hAnsi="Verdana"/>
            <w:color w:val="000000"/>
            <w:lang w:val="en"/>
          </w:rPr>
          <w:t xml:space="preserve"> client metadata values. </w:t>
        </w:r>
      </w:ins>
    </w:p>
    <w:p w14:paraId="611B994E" w14:textId="77777777" w:rsidR="00000000" w:rsidRDefault="000A3D53">
      <w:pPr>
        <w:numPr>
          <w:ilvl w:val="0"/>
          <w:numId w:val="4"/>
        </w:numPr>
        <w:ind w:left="1200" w:right="480"/>
        <w:divId w:val="1292008646"/>
        <w:rPr>
          <w:ins w:id="213" w:author="Author" w:date="2015-08-04T00:22:00Z"/>
          <w:rFonts w:ascii="Verdana" w:eastAsia="Times New Roman" w:hAnsi="Verdana"/>
          <w:color w:val="000000"/>
          <w:lang w:val="en"/>
        </w:rPr>
      </w:pPr>
      <w:ins w:id="214" w:author="Author" w:date="2015-08-04T00:22:00Z">
        <w:r>
          <w:rPr>
            <w:rFonts w:ascii="Verdana" w:eastAsia="Times New Roman" w:hAnsi="Verdana"/>
            <w:color w:val="000000"/>
            <w:lang w:val="en"/>
          </w:rPr>
          <w:t xml:space="preserve">Stated that the RP's logout response SHOULD include </w:t>
        </w:r>
        <w:r>
          <w:rPr>
            <w:rStyle w:val="HTMLTypewriter"/>
            <w:lang w:val="en"/>
          </w:rPr>
          <w:t>Cache-Control</w:t>
        </w:r>
        <w:r>
          <w:rPr>
            <w:rFonts w:ascii="Verdana" w:eastAsia="Times New Roman" w:hAnsi="Verdana"/>
            <w:color w:val="000000"/>
            <w:lang w:val="en"/>
          </w:rPr>
          <w:t xml:space="preserve"> directives keeping the response from being cached. </w:t>
        </w:r>
      </w:ins>
    </w:p>
    <w:p w14:paraId="7AD531AE" w14:textId="77777777" w:rsidR="00000000" w:rsidRDefault="000A3D53">
      <w:pPr>
        <w:numPr>
          <w:ilvl w:val="0"/>
          <w:numId w:val="4"/>
        </w:numPr>
        <w:ind w:left="1200" w:right="480"/>
        <w:divId w:val="1292008646"/>
        <w:rPr>
          <w:ins w:id="215" w:author="Author" w:date="2015-08-04T00:22:00Z"/>
          <w:rFonts w:ascii="Verdana" w:eastAsia="Times New Roman" w:hAnsi="Verdana"/>
          <w:color w:val="000000"/>
          <w:lang w:val="en"/>
        </w:rPr>
      </w:pPr>
      <w:ins w:id="216" w:author="Author" w:date="2015-08-04T00:22:00Z">
        <w:r>
          <w:rPr>
            <w:rFonts w:ascii="Verdana" w:eastAsia="Times New Roman" w:hAnsi="Verdana"/>
            <w:color w:val="000000"/>
            <w:lang w:val="en"/>
          </w:rPr>
          <w:lastRenderedPageBreak/>
          <w:t xml:space="preserve">Added syntax requirements for logout URIs. </w:t>
        </w:r>
      </w:ins>
    </w:p>
    <w:p w14:paraId="5FDFD313" w14:textId="77777777" w:rsidR="00000000" w:rsidRDefault="000A3D53">
      <w:pPr>
        <w:pStyle w:val="NormalWeb"/>
        <w:divId w:val="1292008646"/>
        <w:rPr>
          <w:rFonts w:ascii="Verdana" w:hAnsi="Verdana"/>
          <w:color w:val="000000"/>
          <w:lang w:val="en"/>
        </w:rPr>
      </w:pPr>
      <w:ins w:id="217" w:author="Author" w:date="2015-08-04T00:22:00Z">
        <w:r>
          <w:rPr>
            <w:rFonts w:ascii="Verdana" w:hAnsi="Verdana"/>
            <w:color w:val="000000"/>
            <w:lang w:val="en"/>
          </w:rPr>
          <w:t>-</w:t>
        </w:r>
      </w:ins>
      <w:r>
        <w:rPr>
          <w:rFonts w:ascii="Verdana" w:hAnsi="Verdana"/>
          <w:color w:val="000000"/>
          <w:lang w:val="en"/>
        </w:rPr>
        <w:t xml:space="preserve">01 </w:t>
      </w:r>
    </w:p>
    <w:p w14:paraId="28B16B47" w14:textId="77777777" w:rsidR="00000000" w:rsidRDefault="000A3D53">
      <w:pPr>
        <w:numPr>
          <w:ilvl w:val="0"/>
          <w:numId w:val="5"/>
        </w:numPr>
        <w:ind w:left="1200" w:right="480"/>
        <w:divId w:val="1292008646"/>
        <w:rPr>
          <w:rFonts w:ascii="Verdana" w:eastAsia="Times New Roman" w:hAnsi="Verdana"/>
          <w:color w:val="000000"/>
          <w:lang w:val="en"/>
        </w:rPr>
      </w:pPr>
      <w:r>
        <w:rPr>
          <w:rFonts w:ascii="Verdana" w:eastAsia="Times New Roman" w:hAnsi="Verdana"/>
          <w:color w:val="000000"/>
          <w:lang w:val="en"/>
        </w:rPr>
        <w:t xml:space="preserve">Simplified to always use iframes, rather than a combination of images and iframes. </w:t>
      </w:r>
    </w:p>
    <w:p w14:paraId="396D416F" w14:textId="77777777" w:rsidR="00000000" w:rsidRDefault="000A3D53">
      <w:pPr>
        <w:pStyle w:val="NormalWeb"/>
        <w:divId w:val="1292008646"/>
        <w:rPr>
          <w:rFonts w:ascii="Verdana" w:hAnsi="Verdana"/>
          <w:color w:val="000000"/>
          <w:lang w:val="en"/>
        </w:rPr>
      </w:pPr>
      <w:r>
        <w:rPr>
          <w:rFonts w:ascii="Verdana" w:hAnsi="Verdana"/>
          <w:color w:val="000000"/>
          <w:lang w:val="en"/>
        </w:rPr>
        <w:t xml:space="preserve">-00 </w:t>
      </w:r>
    </w:p>
    <w:p w14:paraId="2F741378" w14:textId="77777777" w:rsidR="00000000" w:rsidRDefault="000A3D53">
      <w:pPr>
        <w:numPr>
          <w:ilvl w:val="0"/>
          <w:numId w:val="6"/>
        </w:numPr>
        <w:ind w:left="1200" w:right="480"/>
        <w:divId w:val="1292008646"/>
        <w:rPr>
          <w:rFonts w:ascii="Verdana" w:eastAsia="Times New Roman" w:hAnsi="Verdana"/>
          <w:color w:val="000000"/>
          <w:lang w:val="en"/>
        </w:rPr>
      </w:pPr>
      <w:r>
        <w:rPr>
          <w:rFonts w:ascii="Verdana" w:eastAsia="Times New Roman" w:hAnsi="Verdana"/>
          <w:color w:val="000000"/>
          <w:lang w:val="en"/>
        </w:rPr>
        <w:t xml:space="preserve">Wrote the initial version based on the proposal circulated as a Word doc. </w:t>
      </w:r>
    </w:p>
    <w:p w14:paraId="131BBBC3" w14:textId="77777777" w:rsidR="00000000" w:rsidRDefault="000A3D53">
      <w:pPr>
        <w:spacing w:before="0" w:beforeAutospacing="0" w:after="0" w:afterAutospacing="0"/>
        <w:divId w:val="1292008646"/>
        <w:rPr>
          <w:rFonts w:ascii="Verdana" w:eastAsia="Times New Roman" w:hAnsi="Verdana"/>
          <w:color w:val="000000"/>
          <w:lang w:val="en"/>
        </w:rPr>
      </w:pPr>
      <w:bookmarkStart w:id="218" w:name="rfc.authors"/>
      <w:bookmarkEnd w:id="218"/>
    </w:p>
    <w:p w14:paraId="29FEE129" w14:textId="77777777" w:rsidR="00000000" w:rsidRDefault="000A3D53">
      <w:pPr>
        <w:spacing w:before="0" w:beforeAutospacing="0" w:after="0" w:afterAutospacing="0"/>
        <w:divId w:val="1292008646"/>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6BCCFF1" w14:textId="77777777">
        <w:trPr>
          <w:divId w:val="1292008646"/>
          <w:trHeight w:val="225"/>
          <w:tblCellSpacing w:w="12" w:type="dxa"/>
        </w:trPr>
        <w:tc>
          <w:tcPr>
            <w:tcW w:w="450" w:type="dxa"/>
            <w:shd w:val="clear" w:color="auto" w:fill="990000"/>
            <w:vAlign w:val="center"/>
            <w:hideMark/>
          </w:tcPr>
          <w:p w14:paraId="3210BA03" w14:textId="77777777" w:rsidR="00000000" w:rsidRDefault="000A3D5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4823BFF" w14:textId="77777777" w:rsidR="00000000" w:rsidRDefault="000A3D53">
      <w:pPr>
        <w:pStyle w:val="Heading3"/>
        <w:divId w:val="1292008646"/>
        <w:rPr>
          <w:rFonts w:eastAsia="Times New Roman"/>
          <w:lang w:val="en"/>
        </w:rPr>
      </w:pPr>
      <w:r>
        <w:rPr>
          <w:rFonts w:eastAsia="Times New Roman"/>
          <w:lang w:val="en"/>
        </w:rPr>
        <w:t>Author's Address</w:t>
      </w:r>
    </w:p>
    <w:tbl>
      <w:tblPr>
        <w:tblW w:w="4950" w:type="pct"/>
        <w:tblCellSpacing w:w="0" w:type="dxa"/>
        <w:tblCellMar>
          <w:left w:w="0" w:type="dxa"/>
          <w:right w:w="0" w:type="dxa"/>
        </w:tblCellMar>
        <w:tblLook w:val="04A0" w:firstRow="1" w:lastRow="0" w:firstColumn="1" w:lastColumn="0" w:noHBand="0" w:noVBand="1"/>
      </w:tblPr>
      <w:tblGrid>
        <w:gridCol w:w="3628"/>
        <w:gridCol w:w="5638"/>
      </w:tblGrid>
      <w:tr w:rsidR="00000000" w14:paraId="554FCF34" w14:textId="77777777">
        <w:trPr>
          <w:divId w:val="1292008646"/>
          <w:tblCellSpacing w:w="0" w:type="dxa"/>
        </w:trPr>
        <w:tc>
          <w:tcPr>
            <w:tcW w:w="0" w:type="auto"/>
            <w:vAlign w:val="center"/>
            <w:hideMark/>
          </w:tcPr>
          <w:p w14:paraId="2344919C"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892DDB3"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60FAD062" w14:textId="77777777">
        <w:trPr>
          <w:divId w:val="1292008646"/>
          <w:tblCellSpacing w:w="0" w:type="dxa"/>
        </w:trPr>
        <w:tc>
          <w:tcPr>
            <w:tcW w:w="0" w:type="auto"/>
            <w:vAlign w:val="center"/>
            <w:hideMark/>
          </w:tcPr>
          <w:p w14:paraId="71CCDA0D"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AD60E98" w14:textId="77777777" w:rsidR="00000000" w:rsidRDefault="000A3D5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0A356B6F" w14:textId="77777777">
        <w:trPr>
          <w:divId w:val="1292008646"/>
          <w:tblCellSpacing w:w="0" w:type="dxa"/>
        </w:trPr>
        <w:tc>
          <w:tcPr>
            <w:tcW w:w="0" w:type="auto"/>
            <w:vAlign w:val="center"/>
            <w:hideMark/>
          </w:tcPr>
          <w:p w14:paraId="11192069" w14:textId="77777777" w:rsidR="00000000" w:rsidRDefault="000A3D5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BFD29B3" w14:textId="77777777" w:rsidR="00000000" w:rsidRDefault="000A3D53">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mbj@microsoft.com</w:t>
              </w:r>
            </w:hyperlink>
          </w:p>
        </w:tc>
      </w:tr>
      <w:tr w:rsidR="00000000" w14:paraId="693BCCEA" w14:textId="77777777">
        <w:trPr>
          <w:divId w:val="1292008646"/>
          <w:tblCellSpacing w:w="0" w:type="dxa"/>
        </w:trPr>
        <w:tc>
          <w:tcPr>
            <w:tcW w:w="0" w:type="auto"/>
            <w:vAlign w:val="center"/>
            <w:hideMark/>
          </w:tcPr>
          <w:p w14:paraId="3E6725AA" w14:textId="77777777" w:rsidR="00000000" w:rsidRDefault="000A3D5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161CC845" w14:textId="77777777" w:rsidR="00000000" w:rsidRDefault="000A3D53">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http://self-issued.info/</w:t>
              </w:r>
            </w:hyperlink>
          </w:p>
        </w:tc>
      </w:tr>
    </w:tbl>
    <w:p w14:paraId="363122A5" w14:textId="77777777" w:rsidR="000A3D53" w:rsidRDefault="000A3D53">
      <w:pPr>
        <w:spacing w:before="0" w:beforeAutospacing="0" w:after="0" w:afterAutospacing="0"/>
        <w:divId w:val="1292008646"/>
        <w:rPr>
          <w:rFonts w:eastAsia="Times New Roman"/>
        </w:rPr>
      </w:pPr>
    </w:p>
    <w:sectPr w:rsidR="000A3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56B8F"/>
    <w:multiLevelType w:val="multilevel"/>
    <w:tmpl w:val="50A6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633AD4"/>
    <w:multiLevelType w:val="multilevel"/>
    <w:tmpl w:val="4224D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340396"/>
    <w:multiLevelType w:val="multilevel"/>
    <w:tmpl w:val="8F6CA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B77B58"/>
    <w:multiLevelType w:val="multilevel"/>
    <w:tmpl w:val="8826A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D60556"/>
    <w:multiLevelType w:val="multilevel"/>
    <w:tmpl w:val="AD029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C86907"/>
    <w:multiLevelType w:val="multilevel"/>
    <w:tmpl w:val="ECDC5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A3D53"/>
    <w:rsid w:val="000A3D53"/>
    <w:rsid w:val="004E6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0A3D53"/>
    <w:rPr>
      <w:rFonts w:eastAsiaTheme="minorEastAsia"/>
      <w:sz w:val="24"/>
      <w:szCs w:val="24"/>
    </w:rPr>
  </w:style>
  <w:style w:type="paragraph" w:styleId="BalloonText">
    <w:name w:val="Balloon Text"/>
    <w:basedOn w:val="Normal"/>
    <w:link w:val="BalloonTextChar"/>
    <w:uiPriority w:val="99"/>
    <w:semiHidden/>
    <w:unhideWhenUsed/>
    <w:rsid w:val="000A3D5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D5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0A3D53"/>
    <w:rPr>
      <w:rFonts w:eastAsiaTheme="minorEastAsia"/>
      <w:sz w:val="24"/>
      <w:szCs w:val="24"/>
    </w:rPr>
  </w:style>
  <w:style w:type="paragraph" w:styleId="BalloonText">
    <w:name w:val="Balloon Text"/>
    <w:basedOn w:val="Normal"/>
    <w:link w:val="BalloonTextChar"/>
    <w:uiPriority w:val="99"/>
    <w:semiHidden/>
    <w:unhideWhenUsed/>
    <w:rsid w:val="000A3D5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D5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00864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738943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179401">
          <w:marLeft w:val="720"/>
          <w:marRight w:val="0"/>
          <w:marTop w:val="0"/>
          <w:marBottom w:val="0"/>
          <w:divBdr>
            <w:top w:val="none" w:sz="0" w:space="0" w:color="auto"/>
            <w:left w:val="none" w:sz="0" w:space="0" w:color="auto"/>
            <w:bottom w:val="none" w:sz="0" w:space="0" w:color="auto"/>
            <w:right w:val="none" w:sz="0" w:space="0" w:color="auto"/>
          </w:divBdr>
        </w:div>
        <w:div w:id="16044132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8440666">
          <w:blockQuote w:val="1"/>
          <w:marLeft w:val="720"/>
          <w:marRight w:val="720"/>
          <w:marTop w:val="100"/>
          <w:marBottom w:val="100"/>
          <w:divBdr>
            <w:top w:val="none" w:sz="0" w:space="0" w:color="auto"/>
            <w:left w:val="none" w:sz="0" w:space="0" w:color="auto"/>
            <w:bottom w:val="none" w:sz="0" w:space="0" w:color="auto"/>
            <w:right w:val="none" w:sz="0" w:space="0" w:color="auto"/>
          </w:divBdr>
        </w:div>
        <w:div w:id="771123958">
          <w:blockQuote w:val="1"/>
          <w:marLeft w:val="720"/>
          <w:marRight w:val="720"/>
          <w:marTop w:val="100"/>
          <w:marBottom w:val="100"/>
          <w:divBdr>
            <w:top w:val="none" w:sz="0" w:space="0" w:color="auto"/>
            <w:left w:val="none" w:sz="0" w:space="0" w:color="auto"/>
            <w:bottom w:val="none" w:sz="0" w:space="0" w:color="auto"/>
            <w:right w:val="none" w:sz="0" w:space="0" w:color="auto"/>
          </w:divBdr>
        </w:div>
        <w:div w:id="90010202">
          <w:blockQuote w:val="1"/>
          <w:marLeft w:val="720"/>
          <w:marRight w:val="720"/>
          <w:marTop w:val="100"/>
          <w:marBottom w:val="100"/>
          <w:divBdr>
            <w:top w:val="none" w:sz="0" w:space="0" w:color="auto"/>
            <w:left w:val="none" w:sz="0" w:space="0" w:color="auto"/>
            <w:bottom w:val="none" w:sz="0" w:space="0" w:color="auto"/>
            <w:right w:val="none" w:sz="0" w:space="0" w:color="auto"/>
          </w:divBdr>
        </w:div>
        <w:div w:id="502866628">
          <w:blockQuote w:val="1"/>
          <w:marLeft w:val="720"/>
          <w:marRight w:val="720"/>
          <w:marTop w:val="100"/>
          <w:marBottom w:val="100"/>
          <w:divBdr>
            <w:top w:val="none" w:sz="0" w:space="0" w:color="auto"/>
            <w:left w:val="none" w:sz="0" w:space="0" w:color="auto"/>
            <w:bottom w:val="none" w:sz="0" w:space="0" w:color="auto"/>
            <w:right w:val="none" w:sz="0" w:space="0" w:color="auto"/>
          </w:divBdr>
        </w:div>
        <w:div w:id="852690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122272">
          <w:blockQuote w:val="1"/>
          <w:marLeft w:val="720"/>
          <w:marRight w:val="720"/>
          <w:marTop w:val="100"/>
          <w:marBottom w:val="100"/>
          <w:divBdr>
            <w:top w:val="none" w:sz="0" w:space="0" w:color="auto"/>
            <w:left w:val="none" w:sz="0" w:space="0" w:color="auto"/>
            <w:bottom w:val="none" w:sz="0" w:space="0" w:color="auto"/>
            <w:right w:val="none" w:sz="0" w:space="0" w:color="auto"/>
          </w:divBdr>
        </w:div>
        <w:div w:id="468980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connect-registration-1_0.html" TargetMode="External"/><Relationship Id="rId13" Type="http://schemas.openxmlformats.org/officeDocument/2006/relationships/hyperlink" Target="mailto:mbj@microsoft.com" TargetMode="External"/><Relationship Id="rId3" Type="http://schemas.microsoft.com/office/2007/relationships/stylesWithEffects" Target="stylesWithEffects.xml"/><Relationship Id="rId7" Type="http://schemas.openxmlformats.org/officeDocument/2006/relationships/hyperlink" Target="http://openid.net/specs/openid-connect-discovery-1_0.html" TargetMode="External"/><Relationship Id="rId12" Type="http://schemas.openxmlformats.org/officeDocument/2006/relationships/hyperlink" Target="http://www.rfc-editor.org/info/rfc723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penid.net/specs/openid-connect-core-1_0.html" TargetMode="External"/><Relationship Id="rId11" Type="http://schemas.openxmlformats.org/officeDocument/2006/relationships/hyperlink" Target="http://www.rfc-editor.org/info/rfc674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fc-editor.org/info/rfc2119" TargetMode="External"/><Relationship Id="rId4" Type="http://schemas.openxmlformats.org/officeDocument/2006/relationships/settings" Target="settings.xml"/><Relationship Id="rId9" Type="http://schemas.openxmlformats.org/officeDocument/2006/relationships/hyperlink" Target="http://openid.net/specs/openid-connect-session-1_0.html" TargetMode="External"/><Relationship Id="rId14" Type="http://schemas.openxmlformats.org/officeDocument/2006/relationships/hyperlink" Target="http://self-issued.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3064</Words>
  <Characters>17467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Draft: OpenID Connect HTTP-Based Logout 1.0 - draft 02</vt:lpstr>
    </vt:vector>
  </TitlesOfParts>
  <Company>Microsoft Corporation</Company>
  <LinksUpToDate>false</LinksUpToDate>
  <CharactersWithSpaces>20491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HTTP-Based Logout 1.0 - draft 02</dc:title>
  <dc:creator>Mike Jones</dc:creator>
  <cp:lastModifiedBy>Mike Jones</cp:lastModifiedBy>
  <cp:revision>1</cp:revision>
  <dcterms:created xsi:type="dcterms:W3CDTF">2015-08-04T07:22:00Z</dcterms:created>
  <dcterms:modified xsi:type="dcterms:W3CDTF">2015-08-04T07:22:00Z</dcterms:modified>
</cp:coreProperties>
</file>