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C3DE32B" w14:textId="77777777">
        <w:trPr>
          <w:divId w:val="2097706427"/>
          <w:trHeight w:val="225"/>
          <w:tblCellSpacing w:w="12" w:type="dxa"/>
        </w:trPr>
        <w:tc>
          <w:tcPr>
            <w:tcW w:w="450" w:type="dxa"/>
            <w:shd w:val="clear" w:color="auto" w:fill="990000"/>
            <w:vAlign w:val="center"/>
            <w:hideMark/>
          </w:tcPr>
          <w:bookmarkStart w:id="0" w:name="_GoBack"/>
          <w:bookmarkEnd w:id="0"/>
          <w:p w14:paraId="2BE00573" w14:textId="77777777" w:rsidR="00000000" w:rsidRDefault="00FA5868">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4763EA38" w14:textId="77777777">
        <w:trPr>
          <w:divId w:val="2097706427"/>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1411C370" w14:textId="77777777">
              <w:trPr>
                <w:tblCellSpacing w:w="6" w:type="dxa"/>
              </w:trPr>
              <w:tc>
                <w:tcPr>
                  <w:tcW w:w="1650" w:type="pct"/>
                  <w:shd w:val="clear" w:color="auto" w:fill="666666"/>
                  <w:hideMark/>
                </w:tcPr>
                <w:p w14:paraId="7D40D304"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3AEC3DF5"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06E6B6C7" w14:textId="77777777">
              <w:trPr>
                <w:tblCellSpacing w:w="6" w:type="dxa"/>
              </w:trPr>
              <w:tc>
                <w:tcPr>
                  <w:tcW w:w="1650" w:type="pct"/>
                  <w:shd w:val="clear" w:color="auto" w:fill="666666"/>
                  <w:hideMark/>
                </w:tcPr>
                <w:p w14:paraId="08835497"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150E179"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Agarwal</w:t>
                  </w:r>
                </w:p>
              </w:tc>
            </w:tr>
            <w:tr w:rsidR="00000000" w14:paraId="4025C21C" w14:textId="77777777">
              <w:trPr>
                <w:tblCellSpacing w:w="6" w:type="dxa"/>
              </w:trPr>
              <w:tc>
                <w:tcPr>
                  <w:tcW w:w="1650" w:type="pct"/>
                  <w:shd w:val="clear" w:color="auto" w:fill="666666"/>
                  <w:hideMark/>
                </w:tcPr>
                <w:p w14:paraId="5BFE9F46"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23115FF"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654C8FFF" w14:textId="77777777">
              <w:trPr>
                <w:tblCellSpacing w:w="6" w:type="dxa"/>
              </w:trPr>
              <w:tc>
                <w:tcPr>
                  <w:tcW w:w="1650" w:type="pct"/>
                  <w:shd w:val="clear" w:color="auto" w:fill="666666"/>
                  <w:hideMark/>
                </w:tcPr>
                <w:p w14:paraId="03948A49"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489CB63"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38151F73" w14:textId="77777777">
              <w:trPr>
                <w:tblCellSpacing w:w="6" w:type="dxa"/>
              </w:trPr>
              <w:tc>
                <w:tcPr>
                  <w:tcW w:w="1650" w:type="pct"/>
                  <w:shd w:val="clear" w:color="auto" w:fill="666666"/>
                  <w:hideMark/>
                </w:tcPr>
                <w:p w14:paraId="453D0D37"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230E02E"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603FBEC9" w14:textId="77777777">
              <w:trPr>
                <w:tblCellSpacing w:w="6" w:type="dxa"/>
              </w:trPr>
              <w:tc>
                <w:tcPr>
                  <w:tcW w:w="1650" w:type="pct"/>
                  <w:shd w:val="clear" w:color="auto" w:fill="666666"/>
                  <w:hideMark/>
                </w:tcPr>
                <w:p w14:paraId="1D645758"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D779945"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4EEF95DE" w14:textId="77777777">
              <w:trPr>
                <w:tblCellSpacing w:w="6" w:type="dxa"/>
              </w:trPr>
              <w:tc>
                <w:tcPr>
                  <w:tcW w:w="1650" w:type="pct"/>
                  <w:shd w:val="clear" w:color="auto" w:fill="666666"/>
                  <w:hideMark/>
                </w:tcPr>
                <w:p w14:paraId="0887133E"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0F9EC6B"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67AE8D3A" w14:textId="77777777">
              <w:trPr>
                <w:tblCellSpacing w:w="6" w:type="dxa"/>
              </w:trPr>
              <w:tc>
                <w:tcPr>
                  <w:tcW w:w="1650" w:type="pct"/>
                  <w:shd w:val="clear" w:color="auto" w:fill="666666"/>
                  <w:hideMark/>
                </w:tcPr>
                <w:p w14:paraId="58554D0C"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B79B8AC"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532AD5CB" w14:textId="77777777">
              <w:trPr>
                <w:tblCellSpacing w:w="6" w:type="dxa"/>
              </w:trPr>
              <w:tc>
                <w:tcPr>
                  <w:tcW w:w="1650" w:type="pct"/>
                  <w:shd w:val="clear" w:color="auto" w:fill="666666"/>
                  <w:hideMark/>
                </w:tcPr>
                <w:p w14:paraId="2E6CD5BE"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050B48A"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585CA372" w14:textId="77777777">
              <w:trPr>
                <w:tblCellSpacing w:w="6" w:type="dxa"/>
              </w:trPr>
              <w:tc>
                <w:tcPr>
                  <w:tcW w:w="1650" w:type="pct"/>
                  <w:shd w:val="clear" w:color="auto" w:fill="666666"/>
                  <w:hideMark/>
                </w:tcPr>
                <w:p w14:paraId="2D58A769" w14:textId="77777777" w:rsidR="00000000" w:rsidRDefault="00FA586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D1B38BE" w14:textId="3567A0B1" w:rsidR="00000000" w:rsidRDefault="00FA5868">
                  <w:pPr>
                    <w:spacing w:before="0" w:beforeAutospacing="0" w:after="0" w:afterAutospacing="0"/>
                    <w:rPr>
                      <w:rFonts w:ascii="Arial" w:eastAsia="Times New Roman" w:hAnsi="Arial" w:cs="Arial"/>
                      <w:color w:val="FFFFFF"/>
                      <w:sz w:val="20"/>
                      <w:szCs w:val="20"/>
                    </w:rPr>
                  </w:pPr>
                  <w:del w:id="1" w:author="Author" w:date="2015-08-04T00:20:00Z">
                    <w:r>
                      <w:rPr>
                        <w:rFonts w:ascii="Arial" w:eastAsia="Times New Roman" w:hAnsi="Arial" w:cs="Arial"/>
                        <w:color w:val="FFFFFF"/>
                        <w:sz w:val="20"/>
                        <w:szCs w:val="20"/>
                      </w:rPr>
                      <w:delText>July 24</w:delText>
                    </w:r>
                  </w:del>
                  <w:ins w:id="2" w:author="Author" w:date="2015-08-04T00:20:00Z">
                    <w:r>
                      <w:rPr>
                        <w:rFonts w:ascii="Arial" w:eastAsia="Times New Roman" w:hAnsi="Arial" w:cs="Arial"/>
                        <w:color w:val="FFFFFF"/>
                        <w:sz w:val="20"/>
                        <w:szCs w:val="20"/>
                      </w:rPr>
                      <w:t>August 3</w:t>
                    </w:r>
                  </w:ins>
                  <w:r>
                    <w:rPr>
                      <w:rFonts w:ascii="Arial" w:eastAsia="Times New Roman" w:hAnsi="Arial" w:cs="Arial"/>
                      <w:color w:val="FFFFFF"/>
                      <w:sz w:val="20"/>
                      <w:szCs w:val="20"/>
                    </w:rPr>
                    <w:t>, 2015</w:t>
                  </w:r>
                </w:p>
              </w:tc>
            </w:tr>
          </w:tbl>
          <w:p w14:paraId="74F71EC2" w14:textId="77777777" w:rsidR="00000000" w:rsidRDefault="00FA5868">
            <w:pPr>
              <w:spacing w:before="0" w:beforeAutospacing="0" w:after="0" w:afterAutospacing="0"/>
              <w:rPr>
                <w:rFonts w:ascii="Verdana" w:eastAsia="Times New Roman" w:hAnsi="Verdana"/>
                <w:color w:val="000000"/>
              </w:rPr>
            </w:pPr>
          </w:p>
        </w:tc>
      </w:tr>
    </w:tbl>
    <w:p w14:paraId="5F1D35D7" w14:textId="638C7281" w:rsidR="00000000" w:rsidRDefault="00FA5868">
      <w:pPr>
        <w:pStyle w:val="Heading1"/>
        <w:divId w:val="2097706427"/>
        <w:rPr>
          <w:rFonts w:eastAsia="Times New Roman"/>
          <w:lang w:val="en"/>
        </w:rPr>
      </w:pPr>
      <w:r>
        <w:rPr>
          <w:rFonts w:eastAsia="Times New Roman"/>
          <w:lang w:val="en"/>
        </w:rPr>
        <w:br/>
        <w:t xml:space="preserve">OpenID Connect </w:t>
      </w:r>
      <w:r>
        <w:rPr>
          <w:rFonts w:eastAsia="Times New Roman"/>
          <w:lang w:val="en"/>
        </w:rPr>
        <w:t xml:space="preserve">Session Management 1.0 - draft </w:t>
      </w:r>
      <w:del w:id="3" w:author="Author" w:date="2015-08-04T00:20:00Z">
        <w:r>
          <w:rPr>
            <w:rFonts w:eastAsia="Times New Roman"/>
            <w:lang w:val="en"/>
          </w:rPr>
          <w:delText>24</w:delText>
        </w:r>
      </w:del>
      <w:ins w:id="4" w:author="Author" w:date="2015-08-04T00:20:00Z">
        <w:r>
          <w:rPr>
            <w:rFonts w:eastAsia="Times New Roman"/>
            <w:lang w:val="en"/>
          </w:rPr>
          <w:t>25</w:t>
        </w:r>
      </w:ins>
    </w:p>
    <w:p w14:paraId="7EA76E97" w14:textId="77777777" w:rsidR="00000000" w:rsidRDefault="00FA5868">
      <w:pPr>
        <w:pStyle w:val="Heading3"/>
        <w:divId w:val="2097706427"/>
        <w:rPr>
          <w:rFonts w:eastAsia="Times New Roman"/>
          <w:lang w:val="en"/>
        </w:rPr>
      </w:pPr>
      <w:r>
        <w:rPr>
          <w:rFonts w:eastAsia="Times New Roman"/>
          <w:lang w:val="en"/>
        </w:rPr>
        <w:t>Abstract</w:t>
      </w:r>
    </w:p>
    <w:p w14:paraId="784A8FDD"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5F7DF89C" w14:textId="77777777" w:rsidR="00000000" w:rsidRDefault="00FA5868">
      <w:pPr>
        <w:pStyle w:val="NormalWeb"/>
        <w:divId w:val="2097706427"/>
        <w:rPr>
          <w:rFonts w:ascii="Verdana" w:hAnsi="Verdana"/>
          <w:color w:val="000000"/>
          <w:lang w:val="en"/>
        </w:rPr>
      </w:pPr>
      <w:r>
        <w:rPr>
          <w:rFonts w:ascii="Verdana" w:hAnsi="Verdana"/>
          <w:color w:val="000000"/>
          <w:lang w:val="en"/>
        </w:rPr>
        <w:t>This document describes how to manage sessions for OpenID Connect, including when to lo</w:t>
      </w:r>
      <w:r>
        <w:rPr>
          <w:rFonts w:ascii="Verdana" w:hAnsi="Verdana"/>
          <w:color w:val="000000"/>
          <w:lang w:val="en"/>
        </w:rPr>
        <w:t xml:space="preserve">g out the End-User. </w:t>
      </w:r>
    </w:p>
    <w:p w14:paraId="7EB76517" w14:textId="77777777" w:rsidR="00000000" w:rsidRDefault="00FA5868">
      <w:pPr>
        <w:spacing w:before="0" w:beforeAutospacing="0" w:after="0" w:afterAutospacing="0"/>
        <w:divId w:val="2097706427"/>
        <w:rPr>
          <w:rFonts w:ascii="Verdana" w:eastAsia="Times New Roman" w:hAnsi="Verdana"/>
          <w:color w:val="000000"/>
          <w:lang w:val="en"/>
        </w:rPr>
      </w:pPr>
      <w:bookmarkStart w:id="5" w:name="toc"/>
      <w:bookmarkEnd w:id="5"/>
    </w:p>
    <w:p w14:paraId="5CAE1D30"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gray" stroked="f"/>
        </w:pict>
      </w:r>
    </w:p>
    <w:p w14:paraId="1EA2A19E" w14:textId="77777777" w:rsidR="00000000" w:rsidRDefault="00FA5868">
      <w:pPr>
        <w:pStyle w:val="Heading3"/>
        <w:divId w:val="2097706427"/>
        <w:rPr>
          <w:rFonts w:eastAsia="Times New Roman"/>
          <w:lang w:val="en"/>
        </w:rPr>
      </w:pPr>
      <w:r>
        <w:rPr>
          <w:rFonts w:eastAsia="Times New Roman"/>
          <w:lang w:val="en"/>
        </w:rPr>
        <w:t>Table of Contents</w:t>
      </w:r>
    </w:p>
    <w:p w14:paraId="601EE271" w14:textId="77777777" w:rsidR="00000000" w:rsidRDefault="00FA5868">
      <w:pPr>
        <w:pStyle w:val="toc"/>
        <w:divId w:val="2097706427"/>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EndpointDiscovery" w:history="1">
        <w:r>
          <w:rPr>
            <w:rStyle w:val="Hyperlink"/>
            <w:rFonts w:ascii="Verdana" w:hAnsi="Verdana"/>
            <w:b/>
            <w:bCs/>
            <w:lang w:val="en"/>
          </w:rPr>
          <w:t>2.</w:t>
        </w:r>
        <w:proofErr w:type="gramEnd"/>
      </w:hyperlink>
      <w:r>
        <w:rPr>
          <w:rFonts w:ascii="Verdana" w:hAnsi="Verdana"/>
          <w:color w:val="000000"/>
          <w:lang w:val="en"/>
        </w:rPr>
        <w:t xml:space="preserve">  </w:t>
      </w:r>
      <w:proofErr w:type="gramStart"/>
      <w:r>
        <w:rPr>
          <w:rFonts w:ascii="Verdana" w:hAnsi="Verdana"/>
          <w:color w:val="000000"/>
          <w:lang w:val="en"/>
        </w:rPr>
        <w:t>Endpoint Discovery</w:t>
      </w:r>
      <w:r>
        <w:rPr>
          <w:rFonts w:ascii="Verdana" w:hAnsi="Verdana"/>
          <w:color w:val="000000"/>
          <w:lang w:val="en"/>
        </w:rPr>
        <w:br/>
        <w:t>    </w:t>
      </w:r>
      <w:hyperlink w:anchor="OPMetadata" w:history="1">
        <w:r>
          <w:rPr>
            <w:rStyle w:val="Hyperlink"/>
            <w:rFonts w:ascii="Verdana" w:hAnsi="Verdana"/>
            <w:b/>
            <w:bCs/>
            <w:lang w:val="en"/>
          </w:rPr>
          <w:t>2.1.</w:t>
        </w:r>
        <w:proofErr w:type="gramEnd"/>
      </w:hyperlink>
      <w:r>
        <w:rPr>
          <w:rFonts w:ascii="Verdana" w:hAnsi="Verdana"/>
          <w:color w:val="000000"/>
          <w:lang w:val="en"/>
        </w:rPr>
        <w:t xml:space="preserve">  </w:t>
      </w:r>
      <w:proofErr w:type="gramStart"/>
      <w:r>
        <w:rPr>
          <w:rFonts w:ascii="Verdana" w:hAnsi="Verdana"/>
          <w:color w:val="000000"/>
          <w:lang w:val="en"/>
        </w:rPr>
        <w:t>OpenID Provider Discovery Metadata</w:t>
      </w:r>
      <w:r>
        <w:rPr>
          <w:rFonts w:ascii="Verdana" w:hAnsi="Verdana"/>
          <w:color w:val="000000"/>
          <w:lang w:val="en"/>
        </w:rPr>
        <w:br/>
      </w:r>
      <w:hyperlink w:anchor="CreatingUpdatingSessions" w:history="1">
        <w:r>
          <w:rPr>
            <w:rStyle w:val="Hyperlink"/>
            <w:rFonts w:ascii="Verdana" w:hAnsi="Verdana"/>
            <w:b/>
            <w:bCs/>
            <w:lang w:val="en"/>
          </w:rPr>
          <w:t>3.</w:t>
        </w:r>
        <w:proofErr w:type="gramEnd"/>
      </w:hyperlink>
      <w:r>
        <w:rPr>
          <w:rFonts w:ascii="Verdana" w:hAnsi="Verdana"/>
          <w:color w:val="000000"/>
          <w:lang w:val="en"/>
        </w:rPr>
        <w:t xml:space="preserve">  </w:t>
      </w:r>
      <w:proofErr w:type="gramStart"/>
      <w:r>
        <w:rPr>
          <w:rFonts w:ascii="Verdana" w:hAnsi="Verdana"/>
          <w:color w:val="000000"/>
          <w:lang w:val="en"/>
        </w:rPr>
        <w:t>Creating and Updating Sessions</w:t>
      </w:r>
      <w:r>
        <w:rPr>
          <w:rFonts w:ascii="Verdana" w:hAnsi="Verdana"/>
          <w:color w:val="000000"/>
          <w:lang w:val="en"/>
        </w:rPr>
        <w:br/>
      </w:r>
      <w:hyperlink w:anchor="ChangeNotification"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Session Status Change Notification</w:t>
      </w:r>
      <w:r>
        <w:rPr>
          <w:rFonts w:ascii="Verdana" w:hAnsi="Verdana"/>
          <w:color w:val="000000"/>
          <w:lang w:val="en"/>
        </w:rPr>
        <w:br/>
        <w:t>    </w:t>
      </w:r>
      <w:hyperlink w:anchor="RPiframe" w:history="1">
        <w:r>
          <w:rPr>
            <w:rStyle w:val="Hyperlink"/>
            <w:rFonts w:ascii="Verdana" w:hAnsi="Verdana"/>
            <w:b/>
            <w:bCs/>
            <w:lang w:val="en"/>
          </w:rPr>
          <w:t>4.1.</w:t>
        </w:r>
        <w:proofErr w:type="gramEnd"/>
      </w:hyperlink>
      <w:r>
        <w:rPr>
          <w:rFonts w:ascii="Verdana" w:hAnsi="Verdana"/>
          <w:color w:val="000000"/>
          <w:lang w:val="en"/>
        </w:rPr>
        <w:t xml:space="preserve">  </w:t>
      </w:r>
      <w:proofErr w:type="gramStart"/>
      <w:r>
        <w:rPr>
          <w:rFonts w:ascii="Verdana" w:hAnsi="Verdana"/>
          <w:color w:val="000000"/>
          <w:lang w:val="en"/>
        </w:rPr>
        <w:t>RP iframe</w:t>
      </w:r>
      <w:r>
        <w:rPr>
          <w:rFonts w:ascii="Verdana" w:hAnsi="Verdana"/>
          <w:color w:val="000000"/>
          <w:lang w:val="en"/>
        </w:rPr>
        <w:br/>
        <w:t>    </w:t>
      </w:r>
      <w:hyperlink w:anchor="OPiframe" w:history="1">
        <w:r>
          <w:rPr>
            <w:rStyle w:val="Hyperlink"/>
            <w:rFonts w:ascii="Verdana" w:hAnsi="Verdana"/>
            <w:b/>
            <w:bCs/>
            <w:lang w:val="en"/>
          </w:rPr>
          <w:t>4.2.</w:t>
        </w:r>
        <w:proofErr w:type="gramEnd"/>
      </w:hyperlink>
      <w:r>
        <w:rPr>
          <w:rFonts w:ascii="Verdana" w:hAnsi="Verdana"/>
          <w:color w:val="000000"/>
          <w:lang w:val="en"/>
        </w:rPr>
        <w:t xml:space="preserve">  </w:t>
      </w:r>
      <w:proofErr w:type="gramStart"/>
      <w:r>
        <w:rPr>
          <w:rFonts w:ascii="Verdana" w:hAnsi="Verdana"/>
          <w:color w:val="000000"/>
          <w:lang w:val="en"/>
        </w:rPr>
        <w:t>OP iframe</w:t>
      </w:r>
      <w:r>
        <w:rPr>
          <w:rFonts w:ascii="Verdana" w:hAnsi="Verdana"/>
          <w:color w:val="000000"/>
          <w:lang w:val="en"/>
        </w:rPr>
        <w:br/>
      </w:r>
      <w:hyperlink w:anchor="RPLogout"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RP-Initiated Logout</w:t>
      </w:r>
      <w:r>
        <w:rPr>
          <w:rFonts w:ascii="Verdana" w:hAnsi="Verdana"/>
          <w:color w:val="000000"/>
          <w:lang w:val="en"/>
        </w:rPr>
        <w:br/>
        <w:t>    </w:t>
      </w:r>
      <w:hyperlink w:anchor="RedirectionAfterLogout" w:history="1">
        <w:r>
          <w:rPr>
            <w:rStyle w:val="Hyperlink"/>
            <w:rFonts w:ascii="Verdana" w:hAnsi="Verdana"/>
            <w:b/>
            <w:bCs/>
            <w:lang w:val="en"/>
          </w:rPr>
          <w:t>5.1.</w:t>
        </w:r>
        <w:proofErr w:type="gramEnd"/>
      </w:hyperlink>
      <w:r>
        <w:rPr>
          <w:rFonts w:ascii="Verdana" w:hAnsi="Verdana"/>
          <w:color w:val="000000"/>
          <w:lang w:val="en"/>
        </w:rPr>
        <w:t xml:space="preserve">  Redirection to RP </w:t>
      </w:r>
      <w:proofErr w:type="gramStart"/>
      <w:r>
        <w:rPr>
          <w:rFonts w:ascii="Verdana" w:hAnsi="Verdana"/>
          <w:color w:val="000000"/>
          <w:lang w:val="en"/>
        </w:rPr>
        <w:t>After</w:t>
      </w:r>
      <w:proofErr w:type="gramEnd"/>
      <w:r>
        <w:rPr>
          <w:rFonts w:ascii="Verdana" w:hAnsi="Verdana"/>
          <w:color w:val="000000"/>
          <w:lang w:val="en"/>
        </w:rPr>
        <w:t xml:space="preserve"> Logout</w:t>
      </w:r>
      <w:r>
        <w:rPr>
          <w:rFonts w:ascii="Verdana" w:hAnsi="Verdana"/>
          <w:color w:val="000000"/>
          <w:lang w:val="en"/>
        </w:rPr>
        <w:br/>
        <w:t>        </w:t>
      </w:r>
      <w:hyperlink w:anchor="ClientMetadata" w:history="1">
        <w:r>
          <w:rPr>
            <w:rStyle w:val="Hyperlink"/>
            <w:rFonts w:ascii="Verdana" w:hAnsi="Verdana"/>
            <w:b/>
            <w:bCs/>
            <w:lang w:val="en"/>
          </w:rPr>
          <w:t>5.1.1.</w:t>
        </w:r>
      </w:hyperlink>
      <w:r>
        <w:rPr>
          <w:rFonts w:ascii="Verdana" w:hAnsi="Verdana"/>
          <w:color w:val="000000"/>
          <w:lang w:val="en"/>
        </w:rPr>
        <w:t xml:space="preserve">  </w:t>
      </w:r>
      <w:proofErr w:type="gramStart"/>
      <w:r>
        <w:rPr>
          <w:rFonts w:ascii="Verdana" w:hAnsi="Verdana"/>
          <w:color w:val="000000"/>
          <w:lang w:val="en"/>
        </w:rPr>
        <w:t>Client Registration</w:t>
      </w:r>
      <w:r>
        <w:rPr>
          <w:rFonts w:ascii="Verdana" w:hAnsi="Verdana"/>
          <w:color w:val="000000"/>
          <w:lang w:val="en"/>
        </w:rPr>
        <w:t xml:space="preserve"> Metadata</w:t>
      </w:r>
      <w:r>
        <w:rPr>
          <w:rFonts w:ascii="Verdana" w:hAnsi="Verdana"/>
          <w:color w:val="000000"/>
          <w:lang w:val="en"/>
        </w:rPr>
        <w:br/>
      </w:r>
      <w:hyperlink w:anchor="Validation"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Validation</w:t>
      </w:r>
      <w:r>
        <w:rPr>
          <w:rFonts w:ascii="Verdana" w:hAnsi="Verdana"/>
          <w:color w:val="000000"/>
          <w:lang w:val="en"/>
        </w:rPr>
        <w:br/>
      </w:r>
      <w:hyperlink w:anchor="ImplementationConsiderations" w:history="1">
        <w:r>
          <w:rPr>
            <w:rStyle w:val="Hyperlink"/>
            <w:rFonts w:ascii="Verdana" w:hAnsi="Verdana"/>
            <w:b/>
            <w:bCs/>
            <w:lang w:val="en"/>
          </w:rPr>
          <w:t>7.</w:t>
        </w:r>
        <w:proofErr w:type="gramEnd"/>
      </w:hyperlink>
      <w:r>
        <w:rPr>
          <w:rFonts w:ascii="Verdana" w:hAnsi="Verdana"/>
          <w:color w:val="000000"/>
          <w:lang w:val="en"/>
        </w:rPr>
        <w:t xml:space="preserve">  </w:t>
      </w:r>
      <w:proofErr w:type="gramStart"/>
      <w:r>
        <w:rPr>
          <w:rFonts w:ascii="Verdana" w:hAnsi="Verdana"/>
          <w:color w:val="000000"/>
          <w:lang w:val="en"/>
        </w:rPr>
        <w:t>Implementation Considerations</w:t>
      </w:r>
      <w:r>
        <w:rPr>
          <w:rFonts w:ascii="Verdana" w:hAnsi="Verdana"/>
          <w:color w:val="000000"/>
          <w:lang w:val="en"/>
        </w:rPr>
        <w:br/>
      </w:r>
      <w:hyperlink w:anchor="Security" w:history="1">
        <w:r>
          <w:rPr>
            <w:rStyle w:val="Hyperlink"/>
            <w:rFonts w:ascii="Verdana" w:hAnsi="Verdana"/>
            <w:b/>
            <w:bCs/>
            <w:lang w:val="en"/>
          </w:rPr>
          <w:t>8.</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r>
      <w:hyperlink w:anchor="IANA" w:history="1">
        <w:r>
          <w:rPr>
            <w:rStyle w:val="Hyperlink"/>
            <w:rFonts w:ascii="Verdana" w:hAnsi="Verdana"/>
            <w:b/>
            <w:bCs/>
            <w:lang w:val="en"/>
          </w:rPr>
          <w:t>9.</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t>   </w:t>
      </w:r>
      <w:r>
        <w:rPr>
          <w:rFonts w:ascii="Verdana" w:hAnsi="Verdana"/>
          <w:color w:val="000000"/>
          <w:lang w:val="en"/>
        </w:rPr>
        <w:t> </w:t>
      </w:r>
      <w:hyperlink w:anchor="OAuthParams" w:history="1">
        <w:r>
          <w:rPr>
            <w:rStyle w:val="Hyperlink"/>
            <w:rFonts w:ascii="Verdana" w:hAnsi="Verdana"/>
            <w:b/>
            <w:bCs/>
            <w:lang w:val="en"/>
          </w:rPr>
          <w:t>9.1.</w:t>
        </w:r>
        <w:proofErr w:type="gramEnd"/>
      </w:hyperlink>
      <w:r>
        <w:rPr>
          <w:rFonts w:ascii="Verdana" w:hAnsi="Verdana"/>
          <w:color w:val="000000"/>
          <w:lang w:val="en"/>
        </w:rPr>
        <w:t xml:space="preserve">  </w:t>
      </w:r>
      <w:proofErr w:type="gramStart"/>
      <w:r>
        <w:rPr>
          <w:rFonts w:ascii="Verdana" w:hAnsi="Verdana"/>
          <w:color w:val="000000"/>
          <w:lang w:val="en"/>
        </w:rPr>
        <w:t>OAuth Parameters Registry</w:t>
      </w:r>
      <w:r>
        <w:rPr>
          <w:rFonts w:ascii="Verdana" w:hAnsi="Verdana"/>
          <w:color w:val="000000"/>
          <w:lang w:val="en"/>
        </w:rPr>
        <w:br/>
        <w:t>        </w:t>
      </w:r>
      <w:hyperlink w:anchor="ParametersContents" w:history="1">
        <w:r>
          <w:rPr>
            <w:rStyle w:val="Hyperlink"/>
            <w:rFonts w:ascii="Verdana" w:hAnsi="Verdana"/>
            <w:b/>
            <w:bCs/>
            <w:lang w:val="en"/>
          </w:rPr>
          <w:t>9.1.1.</w:t>
        </w:r>
        <w:proofErr w:type="gramEnd"/>
      </w:hyperlink>
      <w:r>
        <w:rPr>
          <w:rFonts w:ascii="Verdana" w:hAnsi="Verdana"/>
          <w:color w:val="000000"/>
          <w:lang w:val="en"/>
        </w:rPr>
        <w:t>  Registry Contents</w:t>
      </w:r>
      <w:r>
        <w:rPr>
          <w:rFonts w:ascii="Verdana" w:hAnsi="Verdana"/>
          <w:color w:val="000000"/>
          <w:lang w:val="en"/>
        </w:rPr>
        <w:br/>
      </w:r>
      <w:ins w:id="6" w:author="Author" w:date="2015-08-04T00:20:00Z">
        <w:r>
          <w:rPr>
            <w:rFonts w:ascii="Verdana" w:hAnsi="Verdana"/>
            <w:color w:val="000000"/>
            <w:lang w:val="en"/>
          </w:rP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"DynRegRegistrations"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9.2.</w:t>
        </w:r>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OAuth Dynamic Client Registration Metadata Registration</w:t>
        </w:r>
        <w:r>
          <w:rPr>
            <w:rFonts w:ascii="Verdana" w:hAnsi="Verdana"/>
            <w:color w:val="000000"/>
            <w:lang w:val="en"/>
          </w:rPr>
          <w:br/>
          <w:t>      </w:t>
        </w:r>
        <w:r>
          <w:rPr>
            <w:rFonts w:ascii="Verdana" w:hAnsi="Verdana"/>
            <w:color w:val="000000"/>
            <w:lang w:val="en"/>
          </w:rP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"DynRegContents"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9.2.1.</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Registry Contents</w:t>
        </w:r>
        <w:r>
          <w:rPr>
            <w:rFonts w:ascii="Verdana" w:hAnsi="Verdana"/>
            <w:color w:val="000000"/>
            <w:lang w:val="en"/>
          </w:rPr>
          <w:br/>
        </w:r>
      </w:ins>
      <w:hyperlink w:anchor="rfc.references1" w:history="1">
        <w:r>
          <w:rPr>
            <w:rStyle w:val="Hyperlink"/>
            <w:rFonts w:ascii="Verdana" w:hAnsi="Verdana"/>
            <w:b/>
            <w:bCs/>
            <w:lang w:val="en"/>
          </w:rPr>
          <w:t>10.</w:t>
        </w:r>
        <w:proofErr w:type="gramEnd"/>
      </w:hyperlink>
      <w:r>
        <w:rPr>
          <w:rFonts w:ascii="Verdana" w:hAnsi="Verdana"/>
          <w:color w:val="000000"/>
          <w:lang w:val="en"/>
        </w:rPr>
        <w:t xml:space="preserve">  </w:t>
      </w:r>
      <w:proofErr w:type="gramStart"/>
      <w:ins w:id="7" w:author="Author" w:date="2015-08-04T00:20:00Z">
        <w:r>
          <w:rPr>
            <w:rFonts w:ascii="Verdana" w:hAnsi="Verdana"/>
            <w:color w:val="000000"/>
            <w:lang w:val="en"/>
          </w:rPr>
          <w:t>References</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"rfc.references1"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10.1.</w:t>
        </w:r>
        <w:proofErr w:type="gramEnd"/>
        <w:r>
          <w:rPr>
            <w:rFonts w:ascii="Verdana" w:hAnsi="Verdana"/>
            <w:color w:val="000000"/>
            <w:lang w:val="en"/>
          </w:rPr>
          <w:fldChar w:fldCharType="end"/>
        </w:r>
        <w:r>
          <w:rPr>
            <w:rFonts w:ascii="Verdana" w:hAnsi="Verdana"/>
            <w:color w:val="000000"/>
            <w:lang w:val="en"/>
          </w:rPr>
          <w:t xml:space="preserve">  </w:t>
        </w:r>
      </w:ins>
      <w:r>
        <w:rPr>
          <w:rFonts w:ascii="Verdana" w:hAnsi="Verdana"/>
          <w:color w:val="000000"/>
          <w:lang w:val="en"/>
        </w:rPr>
        <w:t>Normative References</w:t>
      </w:r>
      <w:r>
        <w:rPr>
          <w:rFonts w:ascii="Verdana" w:hAnsi="Verdana"/>
          <w:color w:val="000000"/>
          <w:lang w:val="en"/>
        </w:rPr>
        <w:br/>
      </w:r>
      <w:ins w:id="8" w:author="Author" w:date="2015-08-04T00:20:00Z">
        <w:r>
          <w:rPr>
            <w:rFonts w:ascii="Verdana" w:hAnsi="Verdana"/>
            <w:color w:val="000000"/>
            <w:lang w:val="en"/>
          </w:rP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"rfc.references2"</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10.2.</w:t>
        </w:r>
        <w:r>
          <w:rPr>
            <w:rFonts w:ascii="Verdana" w:hAnsi="Verdana"/>
            <w:color w:val="000000"/>
            <w:lang w:val="en"/>
          </w:rPr>
          <w:fldChar w:fldCharType="end"/>
        </w:r>
        <w:r>
          <w:rPr>
            <w:rFonts w:ascii="Verdana" w:hAnsi="Verdana"/>
            <w:color w:val="000000"/>
            <w:lang w:val="en"/>
          </w:rPr>
          <w:t xml:space="preserve">  </w:t>
        </w:r>
        <w:r>
          <w:rPr>
            <w:rFonts w:ascii="Verdana" w:hAnsi="Verdana"/>
            <w:color w:val="000000"/>
            <w:lang w:val="en"/>
          </w:rPr>
          <w:t>Informative References</w:t>
        </w:r>
        <w:r>
          <w:rPr>
            <w:rFonts w:ascii="Verdana" w:hAnsi="Verdana"/>
            <w:color w:val="000000"/>
            <w:lang w:val="en"/>
          </w:rPr>
          <w:br/>
        </w:r>
      </w:ins>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w:t>
      </w:r>
      <w:r>
        <w:rPr>
          <w:rFonts w:ascii="Verdana" w:hAnsi="Verdana"/>
          <w:color w:val="000000"/>
          <w:lang w:val="en"/>
        </w:rPr>
        <w:t>es</w:t>
      </w:r>
    </w:p>
    <w:p w14:paraId="1BE20429"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br w:type="textWrapping" w:clear="all"/>
      </w:r>
      <w:bookmarkStart w:id="9" w:name="Introduction"/>
      <w:bookmarkEnd w:id="9"/>
    </w:p>
    <w:p w14:paraId="48C65D14"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51FE415" w14:textId="77777777">
        <w:trPr>
          <w:divId w:val="2097706427"/>
          <w:trHeight w:val="225"/>
          <w:tblCellSpacing w:w="12" w:type="dxa"/>
        </w:trPr>
        <w:tc>
          <w:tcPr>
            <w:tcW w:w="450" w:type="dxa"/>
            <w:shd w:val="clear" w:color="auto" w:fill="990000"/>
            <w:vAlign w:val="center"/>
            <w:hideMark/>
          </w:tcPr>
          <w:p w14:paraId="7CEDAD57"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37DCEAB" w14:textId="77777777" w:rsidR="00000000" w:rsidRDefault="00FA5868">
      <w:pPr>
        <w:pStyle w:val="Heading3"/>
        <w:divId w:val="2097706427"/>
        <w:rPr>
          <w:rFonts w:eastAsia="Times New Roman"/>
          <w:lang w:val="en"/>
        </w:rPr>
      </w:pPr>
      <w:bookmarkStart w:id="10" w:name="rfc.section.1"/>
      <w:bookmarkEnd w:id="10"/>
      <w:r>
        <w:rPr>
          <w:rFonts w:eastAsia="Times New Roman"/>
          <w:lang w:val="en"/>
        </w:rPr>
        <w:t>1.  Introduction</w:t>
      </w:r>
    </w:p>
    <w:p w14:paraId="3C6E7C8B"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Ed., “The OAuth 2.0 Authorization Framework,” October 2012.)</w:t>
        </w:r>
      </w:hyperlink>
      <w:r>
        <w:rPr>
          <w:rFonts w:ascii="Verdana" w:hAnsi="Verdana"/>
          <w:color w:val="000000"/>
          <w:lang w:val="en"/>
        </w:rPr>
        <w:t xml:space="preserve"> protocol. It enables Clients to verify the identity of the End-User based</w:t>
      </w:r>
      <w:r>
        <w:rPr>
          <w:rFonts w:ascii="Verdana" w:hAnsi="Verdana"/>
          <w:color w:val="000000"/>
          <w:lang w:val="en"/>
        </w:rPr>
        <w:t xml:space="preserve"> on the authentication performed by an Authorization Server, as well as to obtain basic profile information about the End-User in an interoperable and REST-like manner. </w:t>
      </w:r>
    </w:p>
    <w:p w14:paraId="75ACB516"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This specification complements the </w:t>
      </w:r>
      <w:hyperlink w:anchor="OpenID.Core" w:history="1">
        <w:r>
          <w:rPr>
            <w:rStyle w:val="Hyperlink"/>
            <w:rFonts w:ascii="Verdana" w:hAnsi="Verdana"/>
            <w:u w:val="none"/>
            <w:lang w:val="en"/>
          </w:rPr>
          <w:t>OpenID Connect Co</w:t>
        </w:r>
        <w:r>
          <w:rPr>
            <w:rStyle w:val="Hyperlink"/>
            <w:rFonts w:ascii="Verdana" w:hAnsi="Verdana"/>
            <w:u w:val="none"/>
            <w:lang w:val="en"/>
          </w:rPr>
          <w:t>re 1.0</w:t>
        </w:r>
        <w:r>
          <w:rPr>
            <w:rStyle w:val="Hyperlink"/>
            <w:rFonts w:ascii="Verdana" w:hAnsi="Verdana"/>
            <w:vanish/>
            <w:u w:val="none"/>
            <w:lang w:val="en"/>
          </w:rPr>
          <w:t xml:space="preserve"> (Sakimura, N., Bradley, J., Jones, M., de Medeiros, B., and C. Mortimore, “OpenID Connect Core 1.0,” November 2014.)</w:t>
        </w:r>
      </w:hyperlink>
      <w:r>
        <w:rPr>
          <w:rFonts w:ascii="Verdana" w:hAnsi="Verdana"/>
          <w:color w:val="000000"/>
          <w:lang w:val="en"/>
        </w:rPr>
        <w:t xml:space="preserve"> [OpenID.Core] specification by defining how to monitor the End-User's login status at the OpenID Provider on an ongoing basis so tha</w:t>
      </w:r>
      <w:r>
        <w:rPr>
          <w:rFonts w:ascii="Verdana" w:hAnsi="Verdana"/>
          <w:color w:val="000000"/>
          <w:lang w:val="en"/>
        </w:rPr>
        <w:t xml:space="preserve">t the Relying Party can log out an End-User who has logged out of the OpenID Provider. </w:t>
      </w:r>
    </w:p>
    <w:p w14:paraId="7DAC0FF7" w14:textId="77777777" w:rsidR="00000000" w:rsidRDefault="00FA5868">
      <w:pPr>
        <w:spacing w:before="0" w:beforeAutospacing="0" w:after="0" w:afterAutospacing="0"/>
        <w:divId w:val="2097706427"/>
        <w:rPr>
          <w:rFonts w:ascii="Verdana" w:eastAsia="Times New Roman" w:hAnsi="Verdana"/>
          <w:color w:val="000000"/>
          <w:lang w:val="en"/>
        </w:rPr>
      </w:pPr>
      <w:bookmarkStart w:id="11" w:name="rnc"/>
      <w:bookmarkEnd w:id="11"/>
    </w:p>
    <w:p w14:paraId="4CED640D"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71904F3" w14:textId="77777777">
        <w:trPr>
          <w:divId w:val="2097706427"/>
          <w:trHeight w:val="225"/>
          <w:tblCellSpacing w:w="12" w:type="dxa"/>
        </w:trPr>
        <w:tc>
          <w:tcPr>
            <w:tcW w:w="450" w:type="dxa"/>
            <w:shd w:val="clear" w:color="auto" w:fill="990000"/>
            <w:vAlign w:val="center"/>
            <w:hideMark/>
          </w:tcPr>
          <w:p w14:paraId="4A242129"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5DFBD10" w14:textId="77777777" w:rsidR="00000000" w:rsidRDefault="00FA5868">
      <w:pPr>
        <w:pStyle w:val="Heading3"/>
        <w:divId w:val="2097706427"/>
        <w:rPr>
          <w:rFonts w:eastAsia="Times New Roman"/>
          <w:lang w:val="en"/>
        </w:rPr>
      </w:pPr>
      <w:bookmarkStart w:id="12" w:name="rfc.section.1.1"/>
      <w:bookmarkEnd w:id="12"/>
      <w:r>
        <w:rPr>
          <w:rFonts w:eastAsia="Times New Roman"/>
          <w:lang w:val="en"/>
        </w:rPr>
        <w:lastRenderedPageBreak/>
        <w:t>1.1.</w:t>
      </w:r>
      <w:proofErr w:type="gramStart"/>
      <w:r>
        <w:rPr>
          <w:rFonts w:eastAsia="Times New Roman"/>
          <w:lang w:val="en"/>
        </w:rPr>
        <w:t>  Requirements</w:t>
      </w:r>
      <w:proofErr w:type="gramEnd"/>
      <w:r>
        <w:rPr>
          <w:rFonts w:eastAsia="Times New Roman"/>
          <w:lang w:val="en"/>
        </w:rPr>
        <w:t xml:space="preserve"> Notation and Conventions</w:t>
      </w:r>
    </w:p>
    <w:p w14:paraId="3364E009" w14:textId="77777777" w:rsidR="00000000" w:rsidRDefault="00FA5868">
      <w:pPr>
        <w:pStyle w:val="NormalWeb"/>
        <w:divId w:val="2097706427"/>
        <w:rPr>
          <w:rFonts w:ascii="Verdana" w:hAnsi="Verdana"/>
          <w:color w:val="000000"/>
          <w:lang w:val="en"/>
        </w:rPr>
      </w:pPr>
      <w:r>
        <w:rPr>
          <w:rFonts w:ascii="Verdana" w:hAnsi="Verdana"/>
          <w:color w:val="000000"/>
          <w:lang w:val="en"/>
        </w:rPr>
        <w:t>The key words "MUST", "MUST NOT", "REQUIRED", "SHALL", "SHALL NOT", "SHOULD", "SHOULD NOT", "RECOMMENDED"</w:t>
      </w:r>
      <w:r>
        <w:rPr>
          <w:rFonts w:ascii="Verdana" w:hAnsi="Verdana"/>
          <w:color w:val="000000"/>
          <w:lang w:val="en"/>
        </w:rPr>
        <w:t xml:space="preserve">,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3FF38F36"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In the .txt version of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In the HTML version of this document, values to be take</w:t>
      </w:r>
      <w:r>
        <w:rPr>
          <w:rFonts w:ascii="Verdana" w:hAnsi="Verdana"/>
          <w:color w:val="000000"/>
          <w:lang w:val="en"/>
        </w:rPr>
        <w:t xml:space="preserve">n literally are indicated by the use of </w:t>
      </w:r>
      <w:r>
        <w:rPr>
          <w:rStyle w:val="HTMLTypewriter"/>
          <w:lang w:val="en"/>
        </w:rPr>
        <w:t>this fixed-width font</w:t>
      </w:r>
      <w:r>
        <w:rPr>
          <w:rFonts w:ascii="Verdana" w:hAnsi="Verdana"/>
          <w:color w:val="000000"/>
          <w:lang w:val="en"/>
        </w:rPr>
        <w:t xml:space="preserve">. </w:t>
      </w:r>
    </w:p>
    <w:p w14:paraId="7DC9F191" w14:textId="77777777" w:rsidR="00000000" w:rsidRDefault="00FA5868">
      <w:pPr>
        <w:spacing w:before="0" w:beforeAutospacing="0" w:after="0" w:afterAutospacing="0"/>
        <w:divId w:val="2097706427"/>
        <w:rPr>
          <w:rFonts w:ascii="Verdana" w:eastAsia="Times New Roman" w:hAnsi="Verdana"/>
          <w:color w:val="000000"/>
          <w:lang w:val="en"/>
        </w:rPr>
      </w:pPr>
      <w:bookmarkStart w:id="13" w:name="Terminology"/>
      <w:bookmarkEnd w:id="13"/>
    </w:p>
    <w:p w14:paraId="4745378B"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36CD3E" w14:textId="77777777">
        <w:trPr>
          <w:divId w:val="2097706427"/>
          <w:trHeight w:val="225"/>
          <w:tblCellSpacing w:w="12" w:type="dxa"/>
        </w:trPr>
        <w:tc>
          <w:tcPr>
            <w:tcW w:w="450" w:type="dxa"/>
            <w:shd w:val="clear" w:color="auto" w:fill="990000"/>
            <w:vAlign w:val="center"/>
            <w:hideMark/>
          </w:tcPr>
          <w:p w14:paraId="4570B0AE"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46C88AF" w14:textId="77777777" w:rsidR="00000000" w:rsidRDefault="00FA5868">
      <w:pPr>
        <w:pStyle w:val="Heading3"/>
        <w:divId w:val="2097706427"/>
        <w:rPr>
          <w:rFonts w:eastAsia="Times New Roman"/>
          <w:lang w:val="en"/>
        </w:rPr>
      </w:pPr>
      <w:bookmarkStart w:id="14" w:name="rfc.section.1.2"/>
      <w:bookmarkEnd w:id="14"/>
      <w:r>
        <w:rPr>
          <w:rFonts w:eastAsia="Times New Roman"/>
          <w:lang w:val="en"/>
        </w:rPr>
        <w:t>1.2.</w:t>
      </w:r>
      <w:proofErr w:type="gramStart"/>
      <w:r>
        <w:rPr>
          <w:rFonts w:eastAsia="Times New Roman"/>
          <w:lang w:val="en"/>
        </w:rPr>
        <w:t>  Terminology</w:t>
      </w:r>
      <w:proofErr w:type="gramEnd"/>
    </w:p>
    <w:p w14:paraId="12C46E27"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This specification uses the terms "Access Token", "Authorization Code", "Authorization Endpoint", "Authorization Grant", "Authorization Server", "Client", "Client Identifier", "Client Secret", </w:t>
      </w:r>
      <w:r>
        <w:rPr>
          <w:rFonts w:ascii="Verdana" w:hAnsi="Verdana"/>
          <w:color w:val="000000"/>
          <w:lang w:val="en"/>
        </w:rPr>
        <w:t xml:space="preserve">"Protected Resource", "Redirection URI", "Refresh Token", "Resource Owner", "Resource Server", "Response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Ed., “The OAuth 2.0 Authorization Framework,” October 2012.)</w:t>
        </w:r>
      </w:hyperlink>
      <w:r>
        <w:rPr>
          <w:rFonts w:ascii="Verdana" w:hAnsi="Verdana"/>
          <w:color w:val="000000"/>
          <w:lang w:val="en"/>
        </w:rPr>
        <w:t xml:space="preserve"> [RFC6749], the term "User Agent" defined by </w:t>
      </w:r>
      <w:hyperlink w:anchor="RFC7230" w:history="1">
        <w:r>
          <w:rPr>
            <w:rStyle w:val="Hyperlink"/>
            <w:rFonts w:ascii="Verdana" w:hAnsi="Verdana"/>
            <w:u w:val="none"/>
            <w:lang w:val="en"/>
          </w:rPr>
          <w:t>RFC 7230</w:t>
        </w:r>
        <w:r>
          <w:rPr>
            <w:rStyle w:val="Hyperlink"/>
            <w:rFonts w:ascii="Verdana" w:hAnsi="Verdana"/>
            <w:vanish/>
            <w:u w:val="none"/>
            <w:lang w:val="en"/>
          </w:rPr>
          <w:t xml:space="preserve"> (Fielding, R., Ed. and J. Reschke, Ed., “Hypertext Transfer Protocol (HTTP/1.1): Message Syntax and Routing,” June 2014.)</w:t>
        </w:r>
      </w:hyperlink>
      <w:r>
        <w:rPr>
          <w:rFonts w:ascii="Verdana" w:hAnsi="Verdana"/>
          <w:color w:val="000000"/>
          <w:lang w:val="en"/>
        </w:rPr>
        <w:t xml:space="preserve"> [RFC7230], and the terms defined by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November 2014.)</w:t>
        </w:r>
      </w:hyperlink>
      <w:r>
        <w:rPr>
          <w:rFonts w:ascii="Verdana" w:hAnsi="Verdana"/>
          <w:color w:val="000000"/>
          <w:lang w:val="en"/>
        </w:rPr>
        <w:t xml:space="preserve"> [OpenID.Core]. </w:t>
      </w:r>
    </w:p>
    <w:p w14:paraId="14C29A13"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This specification also defines the following term: </w:t>
      </w:r>
    </w:p>
    <w:p w14:paraId="089D7E75" w14:textId="77777777" w:rsidR="00000000" w:rsidRDefault="00FA5868">
      <w:pPr>
        <w:spacing w:before="0" w:beforeAutospacing="0" w:after="0" w:afterAutospacing="0"/>
        <w:divId w:val="1837183737"/>
        <w:rPr>
          <w:rFonts w:ascii="Verdana" w:eastAsia="Times New Roman" w:hAnsi="Verdana"/>
          <w:color w:val="000000"/>
          <w:lang w:val="en"/>
        </w:rPr>
      </w:pPr>
      <w:r>
        <w:rPr>
          <w:rFonts w:ascii="Verdana" w:eastAsia="Times New Roman" w:hAnsi="Verdana"/>
          <w:color w:val="000000"/>
          <w:lang w:val="en"/>
        </w:rPr>
        <w:t>Session</w:t>
      </w:r>
    </w:p>
    <w:p w14:paraId="1D0900C9" w14:textId="77777777" w:rsidR="00000000" w:rsidRDefault="00FA5868">
      <w:pPr>
        <w:spacing w:before="0" w:beforeAutospacing="0" w:after="0" w:afterAutospacing="0"/>
        <w:ind w:left="720"/>
        <w:divId w:val="1837183737"/>
        <w:rPr>
          <w:rFonts w:ascii="Verdana" w:eastAsia="Times New Roman" w:hAnsi="Verdana"/>
          <w:color w:val="000000"/>
          <w:lang w:val="en"/>
        </w:rPr>
      </w:pPr>
      <w:proofErr w:type="gramStart"/>
      <w:r>
        <w:rPr>
          <w:rFonts w:ascii="Verdana" w:eastAsia="Times New Roman" w:hAnsi="Verdana"/>
          <w:color w:val="000000"/>
          <w:lang w:val="en"/>
        </w:rPr>
        <w:t xml:space="preserve">Continuous period </w:t>
      </w:r>
      <w:r>
        <w:rPr>
          <w:rFonts w:ascii="Verdana" w:eastAsia="Times New Roman" w:hAnsi="Verdana"/>
          <w:color w:val="000000"/>
          <w:lang w:val="en"/>
        </w:rPr>
        <w:t>of time during which an End-User accesses a Relying Party relying on the Authentication of the End-User performed by the OpenID Provider.</w:t>
      </w:r>
      <w:proofErr w:type="gramEnd"/>
      <w:r>
        <w:rPr>
          <w:rFonts w:ascii="Verdana" w:eastAsia="Times New Roman" w:hAnsi="Verdana"/>
          <w:color w:val="000000"/>
          <w:lang w:val="en"/>
        </w:rPr>
        <w:t xml:space="preserve"> </w:t>
      </w:r>
    </w:p>
    <w:p w14:paraId="7D6FCDEC" w14:textId="77777777" w:rsidR="00000000" w:rsidRDefault="00FA5868">
      <w:pPr>
        <w:pStyle w:val="NormalWeb"/>
        <w:divId w:val="2097706427"/>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w:t>
      </w:r>
      <w:r>
        <w:rPr>
          <w:rFonts w:ascii="Verdana" w:hAnsi="Verdana"/>
          <w:color w:val="000000"/>
          <w:lang w:val="en"/>
        </w:rPr>
        <w:t xml:space="preserve"> imposing requirements upon implementations. All the capitalized words in the text of this specification, such as "Session", reference these defined terms. Whenever the </w:t>
      </w:r>
      <w:r>
        <w:rPr>
          <w:rFonts w:ascii="Verdana" w:hAnsi="Verdana"/>
          <w:color w:val="000000"/>
          <w:lang w:val="en"/>
        </w:rPr>
        <w:lastRenderedPageBreak/>
        <w:t xml:space="preserve">reader encounters them, their definitions found in this section must be followed. </w:t>
      </w:r>
    </w:p>
    <w:p w14:paraId="453BCBB3" w14:textId="77777777" w:rsidR="00000000" w:rsidRDefault="00FA5868">
      <w:pPr>
        <w:spacing w:before="0" w:beforeAutospacing="0" w:after="0" w:afterAutospacing="0"/>
        <w:divId w:val="2097706427"/>
        <w:rPr>
          <w:rFonts w:ascii="Verdana" w:eastAsia="Times New Roman" w:hAnsi="Verdana"/>
          <w:color w:val="000000"/>
          <w:lang w:val="en"/>
        </w:rPr>
      </w:pPr>
      <w:bookmarkStart w:id="15" w:name="EndpointDiscovery"/>
      <w:bookmarkEnd w:id="15"/>
    </w:p>
    <w:p w14:paraId="22025A56"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7A359C3" w14:textId="77777777">
        <w:trPr>
          <w:divId w:val="2097706427"/>
          <w:trHeight w:val="225"/>
          <w:tblCellSpacing w:w="12" w:type="dxa"/>
        </w:trPr>
        <w:tc>
          <w:tcPr>
            <w:tcW w:w="450" w:type="dxa"/>
            <w:shd w:val="clear" w:color="auto" w:fill="990000"/>
            <w:vAlign w:val="center"/>
            <w:hideMark/>
          </w:tcPr>
          <w:p w14:paraId="4F505395"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0B7777D" w14:textId="77777777" w:rsidR="00000000" w:rsidRDefault="00FA5868">
      <w:pPr>
        <w:pStyle w:val="Heading3"/>
        <w:divId w:val="2097706427"/>
        <w:rPr>
          <w:rFonts w:eastAsia="Times New Roman"/>
          <w:lang w:val="en"/>
        </w:rPr>
      </w:pPr>
      <w:bookmarkStart w:id="16" w:name="rfc.section.2"/>
      <w:bookmarkEnd w:id="16"/>
      <w:r>
        <w:rPr>
          <w:rFonts w:eastAsia="Times New Roman"/>
          <w:lang w:val="en"/>
        </w:rPr>
        <w:t>2.  Endpoint Discovery</w:t>
      </w:r>
    </w:p>
    <w:p w14:paraId="096FD49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To support OpenID Connect session management, the RP needs to obtain the session management related endpoint URLs. These URLs are normally obtained via the OP's Discovery response, as described in </w:t>
      </w:r>
      <w:hyperlink w:anchor="OpenID.Discovery" w:history="1">
        <w:r>
          <w:rPr>
            <w:rStyle w:val="Hyperlink"/>
            <w:rFonts w:ascii="Verdana" w:hAnsi="Verdana"/>
            <w:u w:val="none"/>
            <w:lang w:val="en"/>
          </w:rPr>
          <w:t>OpenID Connect Disco</w:t>
        </w:r>
        <w:r>
          <w:rPr>
            <w:rStyle w:val="Hyperlink"/>
            <w:rFonts w:ascii="Verdana" w:hAnsi="Verdana"/>
            <w:u w:val="none"/>
            <w:lang w:val="en"/>
          </w:rPr>
          <w:t>very 1.0</w:t>
        </w:r>
        <w:r>
          <w:rPr>
            <w:rStyle w:val="Hyperlink"/>
            <w:rFonts w:ascii="Verdana" w:hAnsi="Verdana"/>
            <w:vanish/>
            <w:u w:val="none"/>
            <w:lang w:val="en"/>
          </w:rPr>
          <w:t xml:space="preserve"> (Sakimura, N., Bradley, J., Jones, M., and E. Jay, “OpenID Connect Discovery 1.0,” November 2014.)</w:t>
        </w:r>
      </w:hyperlink>
      <w:r>
        <w:rPr>
          <w:rFonts w:ascii="Verdana" w:hAnsi="Verdana"/>
          <w:color w:val="000000"/>
          <w:lang w:val="en"/>
        </w:rPr>
        <w:t xml:space="preserve"> [OpenID.Discovery], or MAY be learned via other mechanisms. </w:t>
      </w:r>
    </w:p>
    <w:p w14:paraId="223BB16C" w14:textId="77777777" w:rsidR="00000000" w:rsidRDefault="00FA5868">
      <w:pPr>
        <w:spacing w:before="0" w:beforeAutospacing="0" w:after="0" w:afterAutospacing="0"/>
        <w:divId w:val="2097706427"/>
        <w:rPr>
          <w:rFonts w:ascii="Verdana" w:eastAsia="Times New Roman" w:hAnsi="Verdana"/>
          <w:color w:val="000000"/>
          <w:lang w:val="en"/>
        </w:rPr>
      </w:pPr>
      <w:bookmarkStart w:id="17" w:name="OPMetadata"/>
      <w:bookmarkEnd w:id="17"/>
    </w:p>
    <w:p w14:paraId="67124CC8"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9D7DE59" w14:textId="77777777">
        <w:trPr>
          <w:divId w:val="2097706427"/>
          <w:trHeight w:val="225"/>
          <w:tblCellSpacing w:w="12" w:type="dxa"/>
        </w:trPr>
        <w:tc>
          <w:tcPr>
            <w:tcW w:w="450" w:type="dxa"/>
            <w:shd w:val="clear" w:color="auto" w:fill="990000"/>
            <w:vAlign w:val="center"/>
            <w:hideMark/>
          </w:tcPr>
          <w:p w14:paraId="4418789C"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979E8D3" w14:textId="77777777" w:rsidR="00000000" w:rsidRDefault="00FA5868">
      <w:pPr>
        <w:pStyle w:val="Heading3"/>
        <w:divId w:val="2097706427"/>
        <w:rPr>
          <w:rFonts w:eastAsia="Times New Roman"/>
          <w:lang w:val="en"/>
        </w:rPr>
      </w:pPr>
      <w:bookmarkStart w:id="18" w:name="rfc.section.2.1"/>
      <w:bookmarkEnd w:id="18"/>
      <w:r>
        <w:rPr>
          <w:rFonts w:eastAsia="Times New Roman"/>
          <w:lang w:val="en"/>
        </w:rPr>
        <w:t>2.1.</w:t>
      </w:r>
      <w:proofErr w:type="gramStart"/>
      <w:r>
        <w:rPr>
          <w:rFonts w:eastAsia="Times New Roman"/>
          <w:lang w:val="en"/>
        </w:rPr>
        <w:t>  OpenID</w:t>
      </w:r>
      <w:proofErr w:type="gramEnd"/>
      <w:r>
        <w:rPr>
          <w:rFonts w:eastAsia="Times New Roman"/>
          <w:lang w:val="en"/>
        </w:rPr>
        <w:t xml:space="preserve"> Provider Discovery Metadata</w:t>
      </w:r>
    </w:p>
    <w:p w14:paraId="04E5E775" w14:textId="77777777" w:rsidR="00000000" w:rsidRDefault="00FA5868">
      <w:pPr>
        <w:pStyle w:val="NormalWeb"/>
        <w:divId w:val="2097706427"/>
        <w:rPr>
          <w:rFonts w:ascii="Verdana" w:hAnsi="Verdana"/>
          <w:color w:val="000000"/>
          <w:lang w:val="en"/>
        </w:rPr>
      </w:pPr>
      <w:r>
        <w:rPr>
          <w:rFonts w:ascii="Verdana" w:hAnsi="Verdana"/>
          <w:color w:val="000000"/>
          <w:lang w:val="en"/>
        </w:rPr>
        <w:t>These OpenID Provider Metadata parameters MUST be included in the Server</w:t>
      </w:r>
      <w:r>
        <w:rPr>
          <w:rFonts w:ascii="Verdana" w:hAnsi="Verdana"/>
          <w:color w:val="000000"/>
          <w:lang w:val="en"/>
        </w:rPr>
        <w:t xml:space="preserve">'s discovery responses when Session Management and Discovery are supported: </w:t>
      </w:r>
    </w:p>
    <w:p w14:paraId="02ED3033" w14:textId="77777777" w:rsidR="00000000" w:rsidRDefault="00FA5868">
      <w:pPr>
        <w:spacing w:before="0" w:beforeAutospacing="0" w:after="0" w:afterAutospacing="0"/>
        <w:divId w:val="88893972"/>
        <w:rPr>
          <w:rFonts w:ascii="Verdana" w:eastAsia="Times New Roman" w:hAnsi="Verdana"/>
          <w:color w:val="000000"/>
          <w:lang w:val="en"/>
        </w:rPr>
      </w:pPr>
      <w:r>
        <w:rPr>
          <w:rFonts w:ascii="Verdana" w:eastAsia="Times New Roman" w:hAnsi="Verdana"/>
          <w:color w:val="000000"/>
          <w:lang w:val="en"/>
        </w:rPr>
        <w:t>check_session_iframe</w:t>
      </w:r>
    </w:p>
    <w:p w14:paraId="605ECCF2" w14:textId="77777777" w:rsidR="00000000" w:rsidRDefault="00FA5868">
      <w:pPr>
        <w:spacing w:before="0" w:beforeAutospacing="0" w:after="0" w:afterAutospacing="0"/>
        <w:ind w:left="720"/>
        <w:divId w:val="8889397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URL of an OP iframe that supports cross-origin communications for session state information with the RP Client, using the HTML5 postMessage API. The</w:t>
      </w:r>
      <w:r>
        <w:rPr>
          <w:rFonts w:ascii="Verdana" w:eastAsia="Times New Roman" w:hAnsi="Verdana"/>
          <w:color w:val="000000"/>
          <w:lang w:val="en"/>
        </w:rPr>
        <w:t xml:space="preserve"> page is loaded from an invisible iframe embedded in an RP page so that it can run in the OP's security context. It accepts postMessage requests from the relevant RP iframe and uses postMessage to post back the login status of the End-User at the OP. </w:t>
      </w:r>
    </w:p>
    <w:p w14:paraId="2FE95781" w14:textId="77777777" w:rsidR="00000000" w:rsidRDefault="00FA5868">
      <w:pPr>
        <w:spacing w:before="0" w:beforeAutospacing="0" w:after="0" w:afterAutospacing="0"/>
        <w:divId w:val="88893972"/>
        <w:rPr>
          <w:rFonts w:ascii="Verdana" w:eastAsia="Times New Roman" w:hAnsi="Verdana"/>
          <w:color w:val="000000"/>
          <w:lang w:val="en"/>
        </w:rPr>
      </w:pPr>
      <w:r>
        <w:rPr>
          <w:rFonts w:ascii="Verdana" w:eastAsia="Times New Roman" w:hAnsi="Verdana"/>
          <w:color w:val="000000"/>
          <w:lang w:val="en"/>
        </w:rPr>
        <w:t>end_</w:t>
      </w:r>
      <w:r>
        <w:rPr>
          <w:rFonts w:ascii="Verdana" w:eastAsia="Times New Roman" w:hAnsi="Verdana"/>
          <w:color w:val="000000"/>
          <w:lang w:val="en"/>
        </w:rPr>
        <w:t>session_endpoint</w:t>
      </w:r>
    </w:p>
    <w:p w14:paraId="25CEB673" w14:textId="77777777" w:rsidR="00000000" w:rsidRDefault="00FA5868">
      <w:pPr>
        <w:spacing w:before="0" w:beforeAutospacing="0" w:after="0" w:afterAutospacing="0"/>
        <w:ind w:left="720"/>
        <w:divId w:val="8889397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URL at the OP to which an RP can perform a redirect to request that the End-User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logged out at the OP. </w:t>
      </w:r>
    </w:p>
    <w:p w14:paraId="063A114E" w14:textId="77777777" w:rsidR="00000000" w:rsidRDefault="00FA5868">
      <w:pPr>
        <w:spacing w:before="0" w:beforeAutospacing="0" w:after="0" w:afterAutospacing="0"/>
        <w:divId w:val="2097706427"/>
        <w:rPr>
          <w:rFonts w:ascii="Verdana" w:eastAsia="Times New Roman" w:hAnsi="Verdana"/>
          <w:color w:val="000000"/>
          <w:lang w:val="en"/>
        </w:rPr>
      </w:pPr>
      <w:bookmarkStart w:id="19" w:name="CreatingUpdatingSessions"/>
      <w:bookmarkEnd w:id="19"/>
    </w:p>
    <w:p w14:paraId="7CB6814C"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A5630E4" w14:textId="77777777">
        <w:trPr>
          <w:divId w:val="2097706427"/>
          <w:trHeight w:val="225"/>
          <w:tblCellSpacing w:w="12" w:type="dxa"/>
        </w:trPr>
        <w:tc>
          <w:tcPr>
            <w:tcW w:w="450" w:type="dxa"/>
            <w:shd w:val="clear" w:color="auto" w:fill="990000"/>
            <w:vAlign w:val="center"/>
            <w:hideMark/>
          </w:tcPr>
          <w:p w14:paraId="008B4802"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79E9590" w14:textId="77777777" w:rsidR="00000000" w:rsidRDefault="00FA5868">
      <w:pPr>
        <w:pStyle w:val="Heading3"/>
        <w:divId w:val="2097706427"/>
        <w:rPr>
          <w:rFonts w:eastAsia="Times New Roman"/>
          <w:lang w:val="en"/>
        </w:rPr>
      </w:pPr>
      <w:bookmarkStart w:id="20" w:name="rfc.section.3"/>
      <w:bookmarkEnd w:id="20"/>
      <w:r>
        <w:rPr>
          <w:rFonts w:eastAsia="Times New Roman"/>
          <w:lang w:val="en"/>
        </w:rPr>
        <w:lastRenderedPageBreak/>
        <w:t>3.  Creating and Updating Sessions</w:t>
      </w:r>
    </w:p>
    <w:p w14:paraId="79DC888E"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In OpenID Connect, the session at the RP typically starts when the RP </w:t>
      </w:r>
      <w:r>
        <w:rPr>
          <w:rFonts w:ascii="Verdana" w:hAnsi="Verdana"/>
          <w:color w:val="000000"/>
          <w:lang w:val="en"/>
        </w:rPr>
        <w:t xml:space="preserve">validates the End-User's ID Token. Refer to the OpenID Connect Core 1.0 </w:t>
      </w:r>
      <w:hyperlink w:anchor="OpenID.Core" w:history="1">
        <w:r>
          <w:rPr>
            <w:rStyle w:val="Hyperlink"/>
            <w:rFonts w:ascii="Verdana" w:hAnsi="Verdana"/>
            <w:u w:val="none"/>
            <w:lang w:val="en"/>
          </w:rPr>
          <w:t>[OpenID.Core]</w:t>
        </w:r>
        <w:r>
          <w:rPr>
            <w:rStyle w:val="Hyperlink"/>
            <w:rFonts w:ascii="Verdana" w:hAnsi="Verdana"/>
            <w:vanish/>
            <w:u w:val="none"/>
            <w:lang w:val="en"/>
          </w:rPr>
          <w:t xml:space="preserve"> (Sakimura, N., Bradley, J., Jones, M., de Medeiros, B., and C. Mortimore, “OpenID Connect Core 1.0,” November 2014.)</w:t>
        </w:r>
      </w:hyperlink>
      <w:r>
        <w:rPr>
          <w:rFonts w:ascii="Verdana" w:hAnsi="Verdana"/>
          <w:color w:val="000000"/>
          <w:lang w:val="en"/>
        </w:rPr>
        <w:t xml:space="preserve"> </w:t>
      </w:r>
      <w:r>
        <w:rPr>
          <w:rFonts w:ascii="Verdana" w:hAnsi="Verdana"/>
          <w:color w:val="000000"/>
          <w:lang w:val="en"/>
        </w:rPr>
        <w:t xml:space="preserve">specification to find out how to obtain an ID Token and validate it. When the OP supports session management, it MUST also return the Session State as an additional </w:t>
      </w:r>
      <w:r>
        <w:rPr>
          <w:rStyle w:val="HTMLTypewriter"/>
          <w:lang w:val="en"/>
        </w:rPr>
        <w:t>session_state</w:t>
      </w:r>
      <w:r>
        <w:rPr>
          <w:rFonts w:ascii="Verdana" w:hAnsi="Verdana"/>
          <w:color w:val="000000"/>
          <w:lang w:val="en"/>
        </w:rPr>
        <w:t xml:space="preserve"> parameter in the Authentication Response. The OpenID Connect Authentication R</w:t>
      </w:r>
      <w:r>
        <w:rPr>
          <w:rFonts w:ascii="Verdana" w:hAnsi="Verdana"/>
          <w:color w:val="000000"/>
          <w:lang w:val="en"/>
        </w:rPr>
        <w:t xml:space="preserve">esponse is specified in Section 3.1.2.5 of OpenID Connect Core 1.0. </w:t>
      </w:r>
    </w:p>
    <w:p w14:paraId="1C6FA83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This parameter is: </w:t>
      </w:r>
    </w:p>
    <w:p w14:paraId="0295571F" w14:textId="77777777" w:rsidR="00000000" w:rsidRDefault="00FA5868">
      <w:pPr>
        <w:spacing w:before="0" w:beforeAutospacing="0" w:after="0" w:afterAutospacing="0"/>
        <w:divId w:val="2107119411"/>
        <w:rPr>
          <w:rFonts w:ascii="Verdana" w:eastAsia="Times New Roman" w:hAnsi="Verdana"/>
          <w:color w:val="000000"/>
          <w:lang w:val="en"/>
        </w:rPr>
      </w:pPr>
      <w:r>
        <w:rPr>
          <w:rFonts w:ascii="Verdana" w:eastAsia="Times New Roman" w:hAnsi="Verdana"/>
          <w:color w:val="000000"/>
          <w:lang w:val="en"/>
        </w:rPr>
        <w:t>session_state</w:t>
      </w:r>
    </w:p>
    <w:p w14:paraId="363BED85" w14:textId="1E11A54B" w:rsidR="00000000" w:rsidRDefault="00FA5868">
      <w:pPr>
        <w:spacing w:before="0" w:beforeAutospacing="0" w:after="0" w:afterAutospacing="0"/>
        <w:ind w:left="720"/>
        <w:divId w:val="2107119411"/>
        <w:rPr>
          <w:rFonts w:ascii="Verdana" w:eastAsia="Times New Roman" w:hAnsi="Verdana"/>
          <w:color w:val="000000"/>
          <w:lang w:val="en"/>
        </w:rPr>
      </w:pPr>
      <w:proofErr w:type="gramStart"/>
      <w:r>
        <w:rPr>
          <w:rFonts w:ascii="Verdana" w:eastAsia="Times New Roman" w:hAnsi="Verdana"/>
          <w:color w:val="000000"/>
          <w:lang w:val="en"/>
        </w:rPr>
        <w:t>Session State.</w:t>
      </w:r>
      <w:proofErr w:type="gramEnd"/>
      <w:r>
        <w:rPr>
          <w:rFonts w:ascii="Verdana" w:eastAsia="Times New Roman" w:hAnsi="Verdana"/>
          <w:color w:val="000000"/>
          <w:lang w:val="en"/>
        </w:rPr>
        <w:t xml:space="preserve"> </w:t>
      </w:r>
      <w:del w:id="21" w:author="Author" w:date="2015-08-04T00:20:00Z">
        <w:r>
          <w:rPr>
            <w:rFonts w:ascii="Verdana" w:eastAsia="Times New Roman" w:hAnsi="Verdana"/>
            <w:color w:val="000000"/>
            <w:lang w:val="en"/>
          </w:rPr>
          <w:delText>JSON</w:delText>
        </w:r>
      </w:del>
      <w:proofErr w:type="gramStart"/>
      <w:ins w:id="22" w:author="Author" w:date="2015-08-04T00:20:00Z">
        <w:r>
          <w:rPr>
            <w:rFonts w:ascii="Verdana" w:eastAsia="Times New Roman" w:hAnsi="Verdana"/>
            <w:color w:val="000000"/>
            <w:lang w:val="en"/>
          </w:rPr>
          <w:t xml:space="preserve">JSON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"RFC7159"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[RFC7159]</w:t>
        </w:r>
        <w:r>
          <w:rPr>
            <w:rStyle w:val="Hyperlink"/>
            <w:rFonts w:ascii="Verdana" w:eastAsia="Times New Roman" w:hAnsi="Verdana"/>
            <w:vanish/>
            <w:u w:val="none"/>
            <w:lang w:val="en"/>
          </w:rPr>
          <w:t xml:space="preserve"> (Bray, T., Ed., “The JavaScript Object Notation (JSON) Data Interchange Format,” March 2014.)</w:t>
        </w:r>
        <w:r>
          <w:rPr>
            <w:rFonts w:ascii="Verdana" w:eastAsia="Times New Roman" w:hAnsi="Verdana"/>
            <w:color w:val="000000"/>
            <w:lang w:val="en"/>
          </w:rPr>
          <w:fldChar w:fldCharType="end"/>
        </w:r>
      </w:ins>
      <w:r>
        <w:rPr>
          <w:rFonts w:ascii="Verdana" w:eastAsia="Times New Roman" w:hAnsi="Verdana"/>
          <w:color w:val="000000"/>
          <w:lang w:val="en"/>
        </w:rPr>
        <w:t xml:space="preserve"> string that represents the End-User's login state at the OP.</w:t>
      </w:r>
      <w:proofErr w:type="gramEnd"/>
      <w:r>
        <w:rPr>
          <w:rFonts w:ascii="Verdana" w:eastAsia="Times New Roman" w:hAnsi="Verdana"/>
          <w:color w:val="000000"/>
          <w:lang w:val="en"/>
        </w:rPr>
        <w:t xml:space="preserve"> It MUST NOT contain the space (" ") character. This value is opaque to the RP. This is REQUIRED if session management is supported. </w:t>
      </w:r>
    </w:p>
    <w:p w14:paraId="3413D612" w14:textId="77777777" w:rsidR="00000000" w:rsidRDefault="00FA5868">
      <w:pPr>
        <w:pStyle w:val="NormalWeb"/>
        <w:divId w:val="2097706427"/>
        <w:rPr>
          <w:rFonts w:ascii="Verdana" w:hAnsi="Verdana"/>
          <w:color w:val="000000"/>
          <w:lang w:val="en"/>
        </w:rPr>
      </w:pPr>
      <w:r>
        <w:rPr>
          <w:rFonts w:ascii="Verdana" w:hAnsi="Verdana"/>
          <w:color w:val="000000"/>
          <w:lang w:val="en"/>
        </w:rPr>
        <w:t>The Session State value is initially calculated on the server</w:t>
      </w:r>
      <w:r>
        <w:rPr>
          <w:rFonts w:ascii="Verdana" w:hAnsi="Verdana"/>
          <w:color w:val="000000"/>
          <w:lang w:val="en"/>
        </w:rPr>
        <w:t xml:space="preserve">. The same Session State value is also recalculated by the OP iframe in the browser client. The generation of suitable Session State values is specified in </w:t>
      </w:r>
      <w:hyperlink w:anchor="OPiframe" w:history="1">
        <w:r>
          <w:rPr>
            <w:rStyle w:val="Hyperlink"/>
            <w:rFonts w:ascii="Verdana" w:hAnsi="Verdana"/>
            <w:u w:val="none"/>
            <w:lang w:val="en"/>
          </w:rPr>
          <w:t>Section 4.2</w:t>
        </w:r>
        <w:r>
          <w:rPr>
            <w:rStyle w:val="Hyperlink"/>
            <w:rFonts w:ascii="Verdana" w:hAnsi="Verdana"/>
            <w:vanish/>
            <w:u w:val="none"/>
            <w:lang w:val="en"/>
          </w:rPr>
          <w:t xml:space="preserve"> (OP iframe)</w:t>
        </w:r>
      </w:hyperlink>
      <w:r>
        <w:rPr>
          <w:rFonts w:ascii="Verdana" w:hAnsi="Verdana"/>
          <w:color w:val="000000"/>
          <w:lang w:val="en"/>
        </w:rPr>
        <w:t xml:space="preserve">, and is based on a salted cryptographic hash </w:t>
      </w:r>
      <w:r>
        <w:rPr>
          <w:rFonts w:ascii="Verdana" w:hAnsi="Verdana"/>
          <w:color w:val="000000"/>
          <w:lang w:val="en"/>
        </w:rPr>
        <w:t xml:space="preserve">of Client ID, origin URL, and OP browser state. For the origin URL, the server can use the origin URL of the Authentication Response, following the algorithm specified in Section 4 of </w:t>
      </w:r>
      <w:hyperlink w:anchor="RFC6454" w:history="1">
        <w:r>
          <w:rPr>
            <w:rStyle w:val="Hyperlink"/>
            <w:rFonts w:ascii="Verdana" w:hAnsi="Verdana"/>
            <w:u w:val="none"/>
            <w:lang w:val="en"/>
          </w:rPr>
          <w:t>RFC 6454</w:t>
        </w:r>
        <w:r>
          <w:rPr>
            <w:rStyle w:val="Hyperlink"/>
            <w:rFonts w:ascii="Verdana" w:hAnsi="Verdana"/>
            <w:vanish/>
            <w:u w:val="none"/>
            <w:lang w:val="en"/>
          </w:rPr>
          <w:t xml:space="preserve"> (Barth, A., “The Web Origin Conce</w:t>
        </w:r>
        <w:r>
          <w:rPr>
            <w:rStyle w:val="Hyperlink"/>
            <w:rFonts w:ascii="Verdana" w:hAnsi="Verdana"/>
            <w:vanish/>
            <w:u w:val="none"/>
            <w:lang w:val="en"/>
          </w:rPr>
          <w:t>pt,” December 2011.)</w:t>
        </w:r>
      </w:hyperlink>
      <w:r>
        <w:rPr>
          <w:rFonts w:ascii="Verdana" w:hAnsi="Verdana"/>
          <w:color w:val="000000"/>
          <w:lang w:val="en"/>
        </w:rPr>
        <w:t xml:space="preserve"> [RFC6454]. </w:t>
      </w:r>
    </w:p>
    <w:p w14:paraId="78083758" w14:textId="77777777" w:rsidR="00000000" w:rsidRDefault="00FA5868">
      <w:pPr>
        <w:spacing w:before="0" w:beforeAutospacing="0" w:after="0" w:afterAutospacing="0"/>
        <w:divId w:val="2097706427"/>
        <w:rPr>
          <w:rFonts w:ascii="Verdana" w:eastAsia="Times New Roman" w:hAnsi="Verdana"/>
          <w:color w:val="000000"/>
          <w:lang w:val="en"/>
        </w:rPr>
      </w:pPr>
      <w:bookmarkStart w:id="23" w:name="ChangeNotification"/>
      <w:bookmarkEnd w:id="23"/>
    </w:p>
    <w:p w14:paraId="6E401DC2"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CADE411" w14:textId="77777777">
        <w:trPr>
          <w:divId w:val="2097706427"/>
          <w:trHeight w:val="225"/>
          <w:tblCellSpacing w:w="12" w:type="dxa"/>
        </w:trPr>
        <w:tc>
          <w:tcPr>
            <w:tcW w:w="450" w:type="dxa"/>
            <w:shd w:val="clear" w:color="auto" w:fill="990000"/>
            <w:vAlign w:val="center"/>
            <w:hideMark/>
          </w:tcPr>
          <w:p w14:paraId="2CC27FCF"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6133F08" w14:textId="77777777" w:rsidR="00000000" w:rsidRDefault="00FA5868">
      <w:pPr>
        <w:pStyle w:val="Heading3"/>
        <w:divId w:val="2097706427"/>
        <w:rPr>
          <w:rFonts w:eastAsia="Times New Roman"/>
          <w:lang w:val="en"/>
        </w:rPr>
      </w:pPr>
      <w:bookmarkStart w:id="24" w:name="rfc.section.4"/>
      <w:bookmarkEnd w:id="24"/>
      <w:r>
        <w:rPr>
          <w:rFonts w:eastAsia="Times New Roman"/>
          <w:lang w:val="en"/>
        </w:rPr>
        <w:t>4.  Session Status Change Notification</w:t>
      </w:r>
    </w:p>
    <w:p w14:paraId="5B661475" w14:textId="77777777" w:rsidR="00000000" w:rsidRDefault="00FA5868">
      <w:pPr>
        <w:pStyle w:val="NormalWeb"/>
        <w:divId w:val="2097706427"/>
        <w:rPr>
          <w:rFonts w:ascii="Verdana" w:hAnsi="Verdana"/>
          <w:color w:val="000000"/>
          <w:lang w:val="en"/>
        </w:rPr>
      </w:pPr>
      <w:r>
        <w:rPr>
          <w:rFonts w:ascii="Verdana" w:hAnsi="Verdana"/>
          <w:color w:val="000000"/>
          <w:lang w:val="en"/>
        </w:rPr>
        <w:t>An ID Token typically comes with an expiration date. The RP MAY rely on it to expire the RP session. However, it is entirely possible that the End</w:t>
      </w:r>
      <w:r>
        <w:rPr>
          <w:rFonts w:ascii="Verdana" w:hAnsi="Verdana"/>
          <w:color w:val="000000"/>
          <w:lang w:val="en"/>
        </w:rPr>
        <w:t xml:space="preserve">-User might have logged out of the OP before the expiration date. Therefore, it is highly desirable to be able to find out the login status of the End-User at the OP. </w:t>
      </w:r>
    </w:p>
    <w:p w14:paraId="762BC4C3" w14:textId="77777777" w:rsidR="00000000" w:rsidRDefault="00FA5868">
      <w:pPr>
        <w:pStyle w:val="NormalWeb"/>
        <w:divId w:val="2097706427"/>
        <w:rPr>
          <w:rFonts w:ascii="Verdana" w:hAnsi="Verdana"/>
          <w:color w:val="000000"/>
          <w:lang w:val="en"/>
        </w:rPr>
      </w:pPr>
      <w:r>
        <w:rPr>
          <w:rFonts w:ascii="Verdana" w:hAnsi="Verdana"/>
          <w:color w:val="000000"/>
          <w:lang w:val="en"/>
        </w:rPr>
        <w:lastRenderedPageBreak/>
        <w:t xml:space="preserve">To do so, it is possible to repeat the Authentication Request with </w:t>
      </w:r>
      <w:r>
        <w:rPr>
          <w:rStyle w:val="HTMLTypewriter"/>
          <w:lang w:val="en"/>
        </w:rPr>
        <w:t>prompt=none</w:t>
      </w:r>
      <w:r>
        <w:rPr>
          <w:rFonts w:ascii="Verdana" w:hAnsi="Verdana"/>
          <w:color w:val="000000"/>
          <w:lang w:val="en"/>
        </w:rPr>
        <w:t>. However,</w:t>
      </w:r>
      <w:r>
        <w:rPr>
          <w:rFonts w:ascii="Verdana" w:hAnsi="Verdana"/>
          <w:color w:val="000000"/>
          <w:lang w:val="en"/>
        </w:rPr>
        <w:t xml:space="preserve"> this causes network traffic and this is problematic on the mobile devices that are becoming increasingly popular. Therefore, once the session is established with the Authentication Request and Response, it is desirable to be able to check the login status</w:t>
      </w:r>
      <w:r>
        <w:rPr>
          <w:rFonts w:ascii="Verdana" w:hAnsi="Verdana"/>
          <w:color w:val="000000"/>
          <w:lang w:val="en"/>
        </w:rPr>
        <w:t xml:space="preserve"> at the OP without causing network traffic by polling a hidden OP iframe from an RP iframe with an origin restricted postMessage as follows. </w:t>
      </w:r>
    </w:p>
    <w:p w14:paraId="08285B23" w14:textId="77777777" w:rsidR="00000000" w:rsidRDefault="00FA5868">
      <w:pPr>
        <w:spacing w:before="0" w:beforeAutospacing="0" w:after="0" w:afterAutospacing="0"/>
        <w:divId w:val="2097706427"/>
        <w:rPr>
          <w:rFonts w:ascii="Verdana" w:eastAsia="Times New Roman" w:hAnsi="Verdana"/>
          <w:color w:val="000000"/>
          <w:lang w:val="en"/>
        </w:rPr>
      </w:pPr>
      <w:bookmarkStart w:id="25" w:name="RPiframe"/>
      <w:bookmarkEnd w:id="25"/>
    </w:p>
    <w:p w14:paraId="0F3D0F95"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3FA145A" w14:textId="77777777">
        <w:trPr>
          <w:divId w:val="2097706427"/>
          <w:trHeight w:val="225"/>
          <w:tblCellSpacing w:w="12" w:type="dxa"/>
        </w:trPr>
        <w:tc>
          <w:tcPr>
            <w:tcW w:w="450" w:type="dxa"/>
            <w:shd w:val="clear" w:color="auto" w:fill="990000"/>
            <w:vAlign w:val="center"/>
            <w:hideMark/>
          </w:tcPr>
          <w:p w14:paraId="348B6DA5"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BEBB07E" w14:textId="77777777" w:rsidR="00000000" w:rsidRDefault="00FA5868">
      <w:pPr>
        <w:pStyle w:val="Heading3"/>
        <w:divId w:val="2097706427"/>
        <w:rPr>
          <w:rFonts w:eastAsia="Times New Roman"/>
          <w:lang w:val="en"/>
        </w:rPr>
      </w:pPr>
      <w:bookmarkStart w:id="26" w:name="rfc.section.4.1"/>
      <w:bookmarkEnd w:id="26"/>
      <w:r>
        <w:rPr>
          <w:rFonts w:eastAsia="Times New Roman"/>
          <w:lang w:val="en"/>
        </w:rPr>
        <w:t>4.1.</w:t>
      </w:r>
      <w:proofErr w:type="gramStart"/>
      <w:r>
        <w:rPr>
          <w:rFonts w:eastAsia="Times New Roman"/>
          <w:lang w:val="en"/>
        </w:rPr>
        <w:t>  RP</w:t>
      </w:r>
      <w:proofErr w:type="gramEnd"/>
      <w:r>
        <w:rPr>
          <w:rFonts w:eastAsia="Times New Roman"/>
          <w:lang w:val="en"/>
        </w:rPr>
        <w:t xml:space="preserve"> iframe</w:t>
      </w:r>
    </w:p>
    <w:p w14:paraId="6BDE858C"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RP loads an invisible iframe from itself. This iframe MUST know the ID of the OP iframe, as described in </w:t>
      </w:r>
      <w:hyperlink w:anchor="OPiframe" w:history="1">
        <w:r>
          <w:rPr>
            <w:rStyle w:val="Hyperlink"/>
            <w:rFonts w:ascii="Verdana" w:hAnsi="Verdana"/>
            <w:u w:val="none"/>
            <w:lang w:val="en"/>
          </w:rPr>
          <w:t>Section 4.2</w:t>
        </w:r>
        <w:r>
          <w:rPr>
            <w:rStyle w:val="Hyperlink"/>
            <w:rFonts w:ascii="Verdana" w:hAnsi="Verdana"/>
            <w:vanish/>
            <w:u w:val="none"/>
            <w:lang w:val="en"/>
          </w:rPr>
          <w:t xml:space="preserve"> (OP iframe)</w:t>
        </w:r>
      </w:hyperlink>
      <w:r>
        <w:rPr>
          <w:rFonts w:ascii="Verdana" w:hAnsi="Verdana"/>
          <w:color w:val="000000"/>
          <w:lang w:val="en"/>
        </w:rPr>
        <w:t>, so t</w:t>
      </w:r>
      <w:r>
        <w:rPr>
          <w:rFonts w:ascii="Verdana" w:hAnsi="Verdana"/>
          <w:color w:val="000000"/>
          <w:lang w:val="en"/>
        </w:rPr>
        <w:t xml:space="preserve">hat it can postMessage to the OP iframe. </w:t>
      </w:r>
    </w:p>
    <w:p w14:paraId="52B63967"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RP iframe polls the OP iframe with postMessage at an interval suitable for the RP application. With each postMessage, it sends the session state defined in </w:t>
      </w:r>
      <w:hyperlink w:anchor="OPiframe" w:history="1">
        <w:r>
          <w:rPr>
            <w:rStyle w:val="Hyperlink"/>
            <w:rFonts w:ascii="Verdana" w:hAnsi="Verdana"/>
            <w:u w:val="none"/>
            <w:lang w:val="en"/>
          </w:rPr>
          <w:t>Section 4.2</w:t>
        </w:r>
        <w:r>
          <w:rPr>
            <w:rStyle w:val="Hyperlink"/>
            <w:rFonts w:ascii="Verdana" w:hAnsi="Verdana"/>
            <w:vanish/>
            <w:u w:val="none"/>
            <w:lang w:val="en"/>
          </w:rPr>
          <w:t xml:space="preserve"> (OP iframe)</w:t>
        </w:r>
      </w:hyperlink>
      <w:r>
        <w:rPr>
          <w:rFonts w:ascii="Verdana" w:hAnsi="Verdana"/>
          <w:color w:val="000000"/>
          <w:lang w:val="en"/>
        </w:rPr>
        <w:t xml:space="preserve">. </w:t>
      </w:r>
    </w:p>
    <w:p w14:paraId="33C513B0"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postMessage from the RP iframe delivers the following concatenation as the data: </w:t>
      </w:r>
    </w:p>
    <w:p w14:paraId="2A9116AA" w14:textId="77777777" w:rsidR="00000000" w:rsidRDefault="00FA5868">
      <w:pPr>
        <w:numPr>
          <w:ilvl w:val="0"/>
          <w:numId w:val="1"/>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Client ID + " " + Session State </w:t>
      </w:r>
    </w:p>
    <w:p w14:paraId="1B1F356D"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It also has to be able to receive the postMessage back from the OP iframe. The received data will either be </w:t>
      </w:r>
      <w:r>
        <w:rPr>
          <w:rStyle w:val="HTMLTypewriter"/>
          <w:lang w:val="en"/>
        </w:rPr>
        <w:t>changed</w:t>
      </w:r>
      <w:r>
        <w:rPr>
          <w:rFonts w:ascii="Verdana" w:hAnsi="Verdana"/>
          <w:color w:val="000000"/>
          <w:lang w:val="en"/>
        </w:rPr>
        <w:t xml:space="preserve"> or </w:t>
      </w:r>
      <w:r>
        <w:rPr>
          <w:rStyle w:val="HTMLTypewriter"/>
          <w:lang w:val="en"/>
        </w:rPr>
        <w:t>unchanged</w:t>
      </w:r>
      <w:r>
        <w:rPr>
          <w:rFonts w:ascii="Verdana" w:hAnsi="Verdana"/>
          <w:color w:val="000000"/>
          <w:lang w:val="en"/>
        </w:rPr>
        <w:t xml:space="preserve"> unles</w:t>
      </w:r>
      <w:r>
        <w:rPr>
          <w:rFonts w:ascii="Verdana" w:hAnsi="Verdana"/>
          <w:color w:val="000000"/>
          <w:lang w:val="en"/>
        </w:rPr>
        <w:t xml:space="preserve">s the syntax of the message sent was determined by the OP to be malformed, in which case the received data will be </w:t>
      </w:r>
      <w:r>
        <w:rPr>
          <w:rStyle w:val="HTMLTypewriter"/>
          <w:lang w:val="en"/>
        </w:rPr>
        <w:t>error</w:t>
      </w:r>
      <w:r>
        <w:rPr>
          <w:rFonts w:ascii="Verdana" w:hAnsi="Verdana"/>
          <w:color w:val="000000"/>
          <w:lang w:val="en"/>
        </w:rPr>
        <w:t xml:space="preserve">. Upon receipt of </w:t>
      </w:r>
      <w:r>
        <w:rPr>
          <w:rStyle w:val="HTMLTypewriter"/>
          <w:lang w:val="en"/>
        </w:rPr>
        <w:t>changed</w:t>
      </w:r>
      <w:r>
        <w:rPr>
          <w:rFonts w:ascii="Verdana" w:hAnsi="Verdana"/>
          <w:color w:val="000000"/>
          <w:lang w:val="en"/>
        </w:rPr>
        <w:t xml:space="preserve">, the RP MUST perform re-authentication with </w:t>
      </w:r>
      <w:r>
        <w:rPr>
          <w:rStyle w:val="HTMLTypewriter"/>
          <w:lang w:val="en"/>
        </w:rPr>
        <w:t>prompt=none</w:t>
      </w:r>
      <w:r>
        <w:rPr>
          <w:rFonts w:ascii="Verdana" w:hAnsi="Verdana"/>
          <w:color w:val="000000"/>
          <w:lang w:val="en"/>
        </w:rPr>
        <w:t xml:space="preserve"> to obtain the current session state at the OP. Upon re</w:t>
      </w:r>
      <w:r>
        <w:rPr>
          <w:rFonts w:ascii="Verdana" w:hAnsi="Verdana"/>
          <w:color w:val="000000"/>
          <w:lang w:val="en"/>
        </w:rPr>
        <w:t xml:space="preserve">ceipt of </w:t>
      </w:r>
      <w:r>
        <w:rPr>
          <w:rStyle w:val="HTMLTypewriter"/>
          <w:lang w:val="en"/>
        </w:rPr>
        <w:t>error</w:t>
      </w:r>
      <w:r>
        <w:rPr>
          <w:rFonts w:ascii="Verdana" w:hAnsi="Verdana"/>
          <w:color w:val="000000"/>
          <w:lang w:val="en"/>
        </w:rPr>
        <w:t xml:space="preserve">, the RP MUST NOT perform re-authentication with </w:t>
      </w:r>
      <w:r>
        <w:rPr>
          <w:rStyle w:val="HTMLTypewriter"/>
          <w:lang w:val="en"/>
        </w:rPr>
        <w:t>prompt=none</w:t>
      </w:r>
      <w:r>
        <w:rPr>
          <w:rFonts w:ascii="Verdana" w:hAnsi="Verdana"/>
          <w:color w:val="000000"/>
          <w:lang w:val="en"/>
        </w:rPr>
        <w:t xml:space="preserve">, so as to not cause potential infinite loops that generate network traffic to the OP. </w:t>
      </w:r>
    </w:p>
    <w:p w14:paraId="17515CE2"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Following is non-normative example pseudo-code for the RP iframe: </w:t>
      </w:r>
    </w:p>
    <w:p w14:paraId="27650C1D" w14:textId="77777777" w:rsidR="00000000" w:rsidRDefault="00FA5868">
      <w:pPr>
        <w:pStyle w:val="HTMLPreformatted"/>
        <w:divId w:val="1843275525"/>
        <w:rPr>
          <w:lang w:val="en"/>
        </w:rPr>
      </w:pPr>
    </w:p>
    <w:p w14:paraId="6A8E8F59" w14:textId="77777777" w:rsidR="00000000" w:rsidRDefault="00FA5868">
      <w:pPr>
        <w:pStyle w:val="HTMLPreformatted"/>
        <w:divId w:val="1843275525"/>
        <w:rPr>
          <w:lang w:val="en"/>
        </w:rPr>
      </w:pPr>
      <w:r>
        <w:rPr>
          <w:lang w:val="en"/>
        </w:rPr>
        <w:t xml:space="preserve">  </w:t>
      </w:r>
      <w:proofErr w:type="gramStart"/>
      <w:r>
        <w:rPr>
          <w:lang w:val="en"/>
        </w:rPr>
        <w:t>var</w:t>
      </w:r>
      <w:proofErr w:type="gramEnd"/>
      <w:r>
        <w:rPr>
          <w:lang w:val="en"/>
        </w:rPr>
        <w:t xml:space="preserve"> stat = "unchanged";</w:t>
      </w:r>
    </w:p>
    <w:p w14:paraId="7A1E28DD" w14:textId="77777777" w:rsidR="00000000" w:rsidRDefault="00FA5868">
      <w:pPr>
        <w:pStyle w:val="HTMLPreformatted"/>
        <w:divId w:val="1843275525"/>
        <w:rPr>
          <w:lang w:val="en"/>
        </w:rPr>
      </w:pPr>
      <w:r>
        <w:rPr>
          <w:lang w:val="en"/>
        </w:rPr>
        <w:t xml:space="preserve">  </w:t>
      </w:r>
      <w:proofErr w:type="gramStart"/>
      <w:r>
        <w:rPr>
          <w:lang w:val="en"/>
        </w:rPr>
        <w:t>var</w:t>
      </w:r>
      <w:proofErr w:type="gramEnd"/>
      <w:r>
        <w:rPr>
          <w:lang w:val="en"/>
        </w:rPr>
        <w:t xml:space="preserve"> mes = client_id + " " + session_state;</w:t>
      </w:r>
    </w:p>
    <w:p w14:paraId="721296D3" w14:textId="77777777" w:rsidR="00000000" w:rsidRDefault="00FA5868">
      <w:pPr>
        <w:pStyle w:val="HTMLPreformatted"/>
        <w:divId w:val="1843275525"/>
        <w:rPr>
          <w:lang w:val="en"/>
        </w:rPr>
      </w:pPr>
    </w:p>
    <w:p w14:paraId="4E31161C" w14:textId="77777777" w:rsidR="00000000" w:rsidRDefault="00FA5868">
      <w:pPr>
        <w:pStyle w:val="HTMLPreformatted"/>
        <w:divId w:val="1843275525"/>
        <w:rPr>
          <w:lang w:val="en"/>
        </w:rPr>
      </w:pPr>
      <w:r>
        <w:rPr>
          <w:lang w:val="en"/>
        </w:rPr>
        <w:t xml:space="preserve">  </w:t>
      </w:r>
      <w:proofErr w:type="gramStart"/>
      <w:r>
        <w:rPr>
          <w:lang w:val="en"/>
        </w:rPr>
        <w:t>function</w:t>
      </w:r>
      <w:proofErr w:type="gramEnd"/>
      <w:r>
        <w:rPr>
          <w:lang w:val="en"/>
        </w:rPr>
        <w:t xml:space="preserve"> check_session()</w:t>
      </w:r>
    </w:p>
    <w:p w14:paraId="4C2A1AF2" w14:textId="77777777" w:rsidR="00000000" w:rsidRDefault="00FA5868">
      <w:pPr>
        <w:pStyle w:val="HTMLPreformatted"/>
        <w:divId w:val="1843275525"/>
        <w:rPr>
          <w:lang w:val="en"/>
        </w:rPr>
      </w:pPr>
      <w:r>
        <w:rPr>
          <w:lang w:val="en"/>
        </w:rPr>
        <w:t xml:space="preserve">  {</w:t>
      </w:r>
    </w:p>
    <w:p w14:paraId="0658898A" w14:textId="25FEED56" w:rsidR="00000000" w:rsidRDefault="00FA5868">
      <w:pPr>
        <w:pStyle w:val="HTMLPreformatted"/>
        <w:divId w:val="1843275525"/>
        <w:rPr>
          <w:lang w:val="en"/>
        </w:rPr>
      </w:pPr>
      <w:r>
        <w:rPr>
          <w:lang w:val="en"/>
        </w:rPr>
        <w:t xml:space="preserve">    </w:t>
      </w:r>
      <w:proofErr w:type="gramStart"/>
      <w:r>
        <w:rPr>
          <w:lang w:val="en"/>
        </w:rPr>
        <w:t>var</w:t>
      </w:r>
      <w:proofErr w:type="gramEnd"/>
      <w:r>
        <w:rPr>
          <w:lang w:val="en"/>
        </w:rPr>
        <w:t xml:space="preserve"> targetOrigin  = "</w:t>
      </w:r>
      <w:del w:id="27" w:author="Author" w:date="2015-08-04T00:20:00Z">
        <w:r>
          <w:rPr>
            <w:lang w:val="en"/>
          </w:rPr>
          <w:delText>http</w:delText>
        </w:r>
      </w:del>
      <w:ins w:id="28" w:author="Author" w:date="2015-08-04T00:20:00Z">
        <w:r>
          <w:rPr>
            <w:lang w:val="en"/>
          </w:rPr>
          <w:t>https</w:t>
        </w:r>
      </w:ins>
      <w:r>
        <w:rPr>
          <w:lang w:val="en"/>
        </w:rPr>
        <w:t>://server.example.com";</w:t>
      </w:r>
    </w:p>
    <w:p w14:paraId="0DA11B86" w14:textId="77777777" w:rsidR="00000000" w:rsidRDefault="00FA5868">
      <w:pPr>
        <w:pStyle w:val="HTMLPreformatted"/>
        <w:divId w:val="1843275525"/>
        <w:rPr>
          <w:lang w:val="en"/>
        </w:rPr>
      </w:pPr>
      <w:r>
        <w:rPr>
          <w:lang w:val="en"/>
        </w:rPr>
        <w:t xml:space="preserve">    </w:t>
      </w:r>
      <w:proofErr w:type="gramStart"/>
      <w:r>
        <w:rPr>
          <w:lang w:val="en"/>
        </w:rPr>
        <w:t>var</w:t>
      </w:r>
      <w:proofErr w:type="gramEnd"/>
      <w:r>
        <w:rPr>
          <w:lang w:val="en"/>
        </w:rPr>
        <w:t xml:space="preserve"> win = window.parent.document.getElementById("op").</w:t>
      </w:r>
    </w:p>
    <w:p w14:paraId="78A9937B" w14:textId="77777777" w:rsidR="00000000" w:rsidRDefault="00FA5868">
      <w:pPr>
        <w:pStyle w:val="HTMLPreformatted"/>
        <w:divId w:val="1843275525"/>
        <w:rPr>
          <w:lang w:val="en"/>
        </w:rPr>
      </w:pPr>
      <w:r>
        <w:rPr>
          <w:lang w:val="en"/>
        </w:rPr>
        <w:t xml:space="preserve">                </w:t>
      </w:r>
      <w:proofErr w:type="gramStart"/>
      <w:r>
        <w:rPr>
          <w:lang w:val="en"/>
        </w:rPr>
        <w:t>contentWindow</w:t>
      </w:r>
      <w:proofErr w:type="gramEnd"/>
      <w:r>
        <w:rPr>
          <w:lang w:val="en"/>
        </w:rPr>
        <w:t>;</w:t>
      </w:r>
    </w:p>
    <w:p w14:paraId="1C8BD18B" w14:textId="77777777" w:rsidR="00000000" w:rsidRDefault="00FA5868">
      <w:pPr>
        <w:pStyle w:val="HTMLPreformatted"/>
        <w:divId w:val="1843275525"/>
        <w:rPr>
          <w:lang w:val="en"/>
        </w:rPr>
      </w:pPr>
      <w:r>
        <w:rPr>
          <w:lang w:val="en"/>
        </w:rPr>
        <w:t xml:space="preserve">    </w:t>
      </w:r>
      <w:proofErr w:type="gramStart"/>
      <w:r>
        <w:rPr>
          <w:lang w:val="en"/>
        </w:rPr>
        <w:t>win.postMessage(</w:t>
      </w:r>
      <w:proofErr w:type="gramEnd"/>
      <w:r>
        <w:rPr>
          <w:lang w:val="en"/>
        </w:rPr>
        <w:t xml:space="preserve"> mes, targetOrigin);</w:t>
      </w:r>
    </w:p>
    <w:p w14:paraId="3AF27EB7" w14:textId="77777777" w:rsidR="00000000" w:rsidRDefault="00FA5868">
      <w:pPr>
        <w:pStyle w:val="HTMLPreformatted"/>
        <w:divId w:val="1843275525"/>
        <w:rPr>
          <w:lang w:val="en"/>
        </w:rPr>
      </w:pPr>
      <w:r>
        <w:rPr>
          <w:lang w:val="en"/>
        </w:rPr>
        <w:t xml:space="preserve">  }</w:t>
      </w:r>
    </w:p>
    <w:p w14:paraId="03F3F552" w14:textId="77777777" w:rsidR="00000000" w:rsidRDefault="00FA5868">
      <w:pPr>
        <w:pStyle w:val="HTMLPreformatted"/>
        <w:divId w:val="1843275525"/>
        <w:rPr>
          <w:lang w:val="en"/>
        </w:rPr>
      </w:pPr>
    </w:p>
    <w:p w14:paraId="4116FF2A" w14:textId="77777777" w:rsidR="00000000" w:rsidRDefault="00FA5868">
      <w:pPr>
        <w:pStyle w:val="HTMLPreformatted"/>
        <w:divId w:val="1843275525"/>
        <w:rPr>
          <w:lang w:val="en"/>
        </w:rPr>
      </w:pPr>
      <w:r>
        <w:rPr>
          <w:lang w:val="en"/>
        </w:rPr>
        <w:t xml:space="preserve">  </w:t>
      </w:r>
      <w:proofErr w:type="gramStart"/>
      <w:r>
        <w:rPr>
          <w:lang w:val="en"/>
        </w:rPr>
        <w:t>function</w:t>
      </w:r>
      <w:proofErr w:type="gramEnd"/>
      <w:r>
        <w:rPr>
          <w:lang w:val="en"/>
        </w:rPr>
        <w:t xml:space="preserve"> setTimer()</w:t>
      </w:r>
    </w:p>
    <w:p w14:paraId="2A47C6D3" w14:textId="77777777" w:rsidR="00000000" w:rsidRDefault="00FA5868">
      <w:pPr>
        <w:pStyle w:val="HTMLPreformatted"/>
        <w:divId w:val="1843275525"/>
        <w:rPr>
          <w:lang w:val="en"/>
        </w:rPr>
      </w:pPr>
      <w:r>
        <w:rPr>
          <w:lang w:val="en"/>
        </w:rPr>
        <w:t xml:space="preserve">  {</w:t>
      </w:r>
    </w:p>
    <w:p w14:paraId="1EA35AF4" w14:textId="77777777" w:rsidR="00000000" w:rsidRDefault="00FA5868">
      <w:pPr>
        <w:pStyle w:val="HTMLPreformatted"/>
        <w:divId w:val="1843275525"/>
        <w:rPr>
          <w:lang w:val="en"/>
        </w:rPr>
      </w:pPr>
      <w:r>
        <w:rPr>
          <w:lang w:val="en"/>
        </w:rPr>
        <w:t xml:space="preserve">    check_</w:t>
      </w:r>
      <w:proofErr w:type="gramStart"/>
      <w:r>
        <w:rPr>
          <w:lang w:val="en"/>
        </w:rPr>
        <w:t>session(</w:t>
      </w:r>
      <w:proofErr w:type="gramEnd"/>
      <w:r>
        <w:rPr>
          <w:lang w:val="en"/>
        </w:rPr>
        <w:t>);</w:t>
      </w:r>
    </w:p>
    <w:p w14:paraId="7BE5155C" w14:textId="77777777" w:rsidR="00000000" w:rsidRDefault="00FA5868">
      <w:pPr>
        <w:pStyle w:val="HTMLPreformatted"/>
        <w:divId w:val="1843275525"/>
        <w:rPr>
          <w:lang w:val="en"/>
        </w:rPr>
      </w:pPr>
      <w:r>
        <w:rPr>
          <w:lang w:val="en"/>
        </w:rPr>
        <w:t xml:space="preserve">    </w:t>
      </w:r>
      <w:proofErr w:type="gramStart"/>
      <w:r>
        <w:rPr>
          <w:lang w:val="en"/>
        </w:rPr>
        <w:t>timerID</w:t>
      </w:r>
      <w:proofErr w:type="gramEnd"/>
      <w:r>
        <w:rPr>
          <w:lang w:val="en"/>
        </w:rPr>
        <w:t xml:space="preserve"> = setInterval("check_session()",3*1000);</w:t>
      </w:r>
    </w:p>
    <w:p w14:paraId="1E7158A5" w14:textId="77777777" w:rsidR="00000000" w:rsidRDefault="00FA5868">
      <w:pPr>
        <w:pStyle w:val="HTMLPreformatted"/>
        <w:divId w:val="1843275525"/>
        <w:rPr>
          <w:lang w:val="en"/>
        </w:rPr>
      </w:pPr>
      <w:r>
        <w:rPr>
          <w:lang w:val="en"/>
        </w:rPr>
        <w:t xml:space="preserve">  }</w:t>
      </w:r>
    </w:p>
    <w:p w14:paraId="7D626CE8" w14:textId="77777777" w:rsidR="00000000" w:rsidRDefault="00FA5868">
      <w:pPr>
        <w:pStyle w:val="HTMLPreformatted"/>
        <w:divId w:val="1843275525"/>
        <w:rPr>
          <w:lang w:val="en"/>
        </w:rPr>
      </w:pPr>
    </w:p>
    <w:p w14:paraId="43F8FE9C" w14:textId="77777777" w:rsidR="00000000" w:rsidRDefault="00FA5868">
      <w:pPr>
        <w:pStyle w:val="HTMLPreformatted"/>
        <w:divId w:val="1843275525"/>
        <w:rPr>
          <w:lang w:val="en"/>
        </w:rPr>
      </w:pPr>
      <w:r>
        <w:rPr>
          <w:lang w:val="en"/>
        </w:rPr>
        <w:t xml:space="preserve">  </w:t>
      </w:r>
      <w:proofErr w:type="gramStart"/>
      <w:r>
        <w:rPr>
          <w:lang w:val="en"/>
        </w:rPr>
        <w:t>window.addEventListener(</w:t>
      </w:r>
      <w:proofErr w:type="gramEnd"/>
      <w:r>
        <w:rPr>
          <w:lang w:val="en"/>
        </w:rPr>
        <w:t>"message", receiveMessage, false);</w:t>
      </w:r>
    </w:p>
    <w:p w14:paraId="424C89F4" w14:textId="77777777" w:rsidR="00000000" w:rsidRDefault="00FA5868">
      <w:pPr>
        <w:pStyle w:val="HTMLPreformatted"/>
        <w:divId w:val="1843275525"/>
        <w:rPr>
          <w:lang w:val="en"/>
        </w:rPr>
      </w:pPr>
    </w:p>
    <w:p w14:paraId="0D5522F8" w14:textId="77777777" w:rsidR="00000000" w:rsidRDefault="00FA5868">
      <w:pPr>
        <w:pStyle w:val="HTMLPreformatted"/>
        <w:divId w:val="1843275525"/>
        <w:rPr>
          <w:lang w:val="en"/>
        </w:rPr>
      </w:pPr>
      <w:r>
        <w:rPr>
          <w:lang w:val="en"/>
        </w:rPr>
        <w:t xml:space="preserve">  </w:t>
      </w:r>
      <w:proofErr w:type="gramStart"/>
      <w:r>
        <w:rPr>
          <w:lang w:val="en"/>
        </w:rPr>
        <w:t>function</w:t>
      </w:r>
      <w:proofErr w:type="gramEnd"/>
      <w:r>
        <w:rPr>
          <w:lang w:val="en"/>
        </w:rPr>
        <w:t xml:space="preserve"> receiveMessage(e)</w:t>
      </w:r>
    </w:p>
    <w:p w14:paraId="162B48F5" w14:textId="77777777" w:rsidR="00000000" w:rsidRDefault="00FA5868">
      <w:pPr>
        <w:pStyle w:val="HTMLPreformatted"/>
        <w:divId w:val="1843275525"/>
        <w:rPr>
          <w:lang w:val="en"/>
        </w:rPr>
      </w:pPr>
      <w:r>
        <w:rPr>
          <w:lang w:val="en"/>
        </w:rPr>
        <w:t xml:space="preserve">  {</w:t>
      </w:r>
    </w:p>
    <w:p w14:paraId="159A8FB6" w14:textId="3FE3D3D5" w:rsidR="00000000" w:rsidRDefault="00FA5868">
      <w:pPr>
        <w:pStyle w:val="HTMLPreformatted"/>
        <w:divId w:val="1843275525"/>
        <w:rPr>
          <w:lang w:val="en"/>
        </w:rPr>
      </w:pPr>
      <w:r>
        <w:rPr>
          <w:lang w:val="en"/>
        </w:rPr>
        <w:t xml:space="preserve">    </w:t>
      </w:r>
      <w:proofErr w:type="gramStart"/>
      <w:r>
        <w:rPr>
          <w:lang w:val="en"/>
        </w:rPr>
        <w:t>var</w:t>
      </w:r>
      <w:proofErr w:type="gramEnd"/>
      <w:r>
        <w:rPr>
          <w:lang w:val="en"/>
        </w:rPr>
        <w:t xml:space="preserve"> target</w:t>
      </w:r>
      <w:r>
        <w:rPr>
          <w:lang w:val="en"/>
        </w:rPr>
        <w:t>Origin  = "</w:t>
      </w:r>
      <w:del w:id="29" w:author="Author" w:date="2015-08-04T00:20:00Z">
        <w:r>
          <w:rPr>
            <w:lang w:val="en"/>
          </w:rPr>
          <w:delText>http</w:delText>
        </w:r>
      </w:del>
      <w:ins w:id="30" w:author="Author" w:date="2015-08-04T00:20:00Z">
        <w:r>
          <w:rPr>
            <w:lang w:val="en"/>
          </w:rPr>
          <w:t>https</w:t>
        </w:r>
      </w:ins>
      <w:r>
        <w:rPr>
          <w:lang w:val="en"/>
        </w:rPr>
        <w:t>://server.example.com";</w:t>
      </w:r>
    </w:p>
    <w:p w14:paraId="6587EF23" w14:textId="77777777" w:rsidR="00000000" w:rsidRDefault="00FA5868">
      <w:pPr>
        <w:pStyle w:val="HTMLPreformatted"/>
        <w:divId w:val="1843275525"/>
        <w:rPr>
          <w:lang w:val="en"/>
        </w:rPr>
      </w:pPr>
      <w:r>
        <w:rPr>
          <w:lang w:val="en"/>
        </w:rPr>
        <w:t xml:space="preserve">    </w:t>
      </w:r>
      <w:proofErr w:type="gramStart"/>
      <w:r>
        <w:rPr>
          <w:lang w:val="en"/>
        </w:rPr>
        <w:t>if</w:t>
      </w:r>
      <w:proofErr w:type="gramEnd"/>
      <w:r>
        <w:rPr>
          <w:lang w:val="en"/>
        </w:rPr>
        <w:t xml:space="preserve"> (e.origin !== targetOrigin ) {return;}</w:t>
      </w:r>
    </w:p>
    <w:p w14:paraId="2AEE107F" w14:textId="77777777" w:rsidR="00000000" w:rsidRDefault="00FA5868">
      <w:pPr>
        <w:pStyle w:val="HTMLPreformatted"/>
        <w:divId w:val="1843275525"/>
        <w:rPr>
          <w:lang w:val="en"/>
        </w:rPr>
      </w:pPr>
      <w:r>
        <w:rPr>
          <w:lang w:val="en"/>
        </w:rPr>
        <w:t xml:space="preserve">    </w:t>
      </w:r>
      <w:proofErr w:type="gramStart"/>
      <w:r>
        <w:rPr>
          <w:lang w:val="en"/>
        </w:rPr>
        <w:t>stat</w:t>
      </w:r>
      <w:proofErr w:type="gramEnd"/>
      <w:r>
        <w:rPr>
          <w:lang w:val="en"/>
        </w:rPr>
        <w:t xml:space="preserve"> = e.data;</w:t>
      </w:r>
    </w:p>
    <w:p w14:paraId="09FB9881" w14:textId="77777777" w:rsidR="00000000" w:rsidRDefault="00FA5868">
      <w:pPr>
        <w:pStyle w:val="HTMLPreformatted"/>
        <w:divId w:val="1843275525"/>
        <w:rPr>
          <w:lang w:val="en"/>
        </w:rPr>
      </w:pPr>
    </w:p>
    <w:p w14:paraId="14164177" w14:textId="77777777" w:rsidR="00000000" w:rsidRDefault="00FA5868">
      <w:pPr>
        <w:pStyle w:val="HTMLPreformatted"/>
        <w:divId w:val="1843275525"/>
        <w:rPr>
          <w:lang w:val="en"/>
        </w:rPr>
      </w:pPr>
      <w:r>
        <w:rPr>
          <w:lang w:val="en"/>
        </w:rPr>
        <w:t xml:space="preserve">    </w:t>
      </w:r>
      <w:proofErr w:type="gramStart"/>
      <w:r>
        <w:rPr>
          <w:lang w:val="en"/>
        </w:rPr>
        <w:t>if</w:t>
      </w:r>
      <w:proofErr w:type="gramEnd"/>
      <w:r>
        <w:rPr>
          <w:lang w:val="en"/>
        </w:rPr>
        <w:t xml:space="preserve"> stat == "changed" then take the actions below...</w:t>
      </w:r>
    </w:p>
    <w:p w14:paraId="34DA3957" w14:textId="77777777" w:rsidR="00000000" w:rsidRDefault="00FA5868">
      <w:pPr>
        <w:pStyle w:val="HTMLPreformatted"/>
        <w:divId w:val="1843275525"/>
        <w:rPr>
          <w:lang w:val="en"/>
        </w:rPr>
      </w:pPr>
      <w:r>
        <w:rPr>
          <w:lang w:val="en"/>
        </w:rPr>
        <w:t xml:space="preserve">  }</w:t>
      </w:r>
    </w:p>
    <w:p w14:paraId="32D6808B"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When the RP detects a session state change, it SHOULD first try a </w:t>
      </w:r>
      <w:r>
        <w:rPr>
          <w:rStyle w:val="HTMLTypewriter"/>
          <w:lang w:val="en"/>
        </w:rPr>
        <w:t>prompt=none</w:t>
      </w:r>
      <w:r>
        <w:rPr>
          <w:rFonts w:ascii="Verdana" w:hAnsi="Verdana"/>
          <w:color w:val="000000"/>
          <w:lang w:val="en"/>
        </w:rPr>
        <w:t xml:space="preserve"> request with</w:t>
      </w:r>
      <w:r>
        <w:rPr>
          <w:rFonts w:ascii="Verdana" w:hAnsi="Verdana"/>
          <w:color w:val="000000"/>
          <w:lang w:val="en"/>
        </w:rPr>
        <w:t xml:space="preserve">in an iframe to obtain a new ID Token and session state, sending the old ID Token as the </w:t>
      </w:r>
      <w:r>
        <w:rPr>
          <w:rStyle w:val="HTMLTypewriter"/>
          <w:lang w:val="en"/>
        </w:rPr>
        <w:t>id_token_hint</w:t>
      </w:r>
      <w:r>
        <w:rPr>
          <w:rFonts w:ascii="Verdana" w:hAnsi="Verdana"/>
          <w:color w:val="000000"/>
          <w:lang w:val="en"/>
        </w:rPr>
        <w:t>. If the RP receives an ID token for the same End-User, it SHOULD simply update the value of the session state. If it doesn't receive an ID token or recei</w:t>
      </w:r>
      <w:r>
        <w:rPr>
          <w:rFonts w:ascii="Verdana" w:hAnsi="Verdana"/>
          <w:color w:val="000000"/>
          <w:lang w:val="en"/>
        </w:rPr>
        <w:t xml:space="preserve">ves an ID token for another End-User, then it needs to handle this case as a logout for the original End-User. </w:t>
      </w:r>
    </w:p>
    <w:p w14:paraId="6A0E2857"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Note that the session state is origin bound. Session state SHOULD be returned upon an authentication failure. </w:t>
      </w:r>
    </w:p>
    <w:p w14:paraId="3C2E7543" w14:textId="77777777" w:rsidR="00000000" w:rsidRDefault="00FA5868">
      <w:pPr>
        <w:spacing w:before="0" w:beforeAutospacing="0" w:after="0" w:afterAutospacing="0"/>
        <w:divId w:val="2097706427"/>
        <w:rPr>
          <w:rFonts w:ascii="Verdana" w:eastAsia="Times New Roman" w:hAnsi="Verdana"/>
          <w:color w:val="000000"/>
          <w:lang w:val="en"/>
        </w:rPr>
      </w:pPr>
      <w:bookmarkStart w:id="31" w:name="OPiframe"/>
      <w:bookmarkEnd w:id="31"/>
    </w:p>
    <w:p w14:paraId="5D555525"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E096F63" w14:textId="77777777">
        <w:trPr>
          <w:divId w:val="2097706427"/>
          <w:trHeight w:val="225"/>
          <w:tblCellSpacing w:w="12" w:type="dxa"/>
        </w:trPr>
        <w:tc>
          <w:tcPr>
            <w:tcW w:w="450" w:type="dxa"/>
            <w:shd w:val="clear" w:color="auto" w:fill="990000"/>
            <w:vAlign w:val="center"/>
            <w:hideMark/>
          </w:tcPr>
          <w:p w14:paraId="2DB0430F"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B031A1C" w14:textId="77777777" w:rsidR="00000000" w:rsidRDefault="00FA5868">
      <w:pPr>
        <w:pStyle w:val="Heading3"/>
        <w:divId w:val="2097706427"/>
        <w:rPr>
          <w:rFonts w:eastAsia="Times New Roman"/>
          <w:lang w:val="en"/>
        </w:rPr>
      </w:pPr>
      <w:bookmarkStart w:id="32" w:name="rfc.section.4.2"/>
      <w:bookmarkEnd w:id="32"/>
      <w:r>
        <w:rPr>
          <w:rFonts w:eastAsia="Times New Roman"/>
          <w:lang w:val="en"/>
        </w:rPr>
        <w:t>4.2.</w:t>
      </w:r>
      <w:proofErr w:type="gramStart"/>
      <w:r>
        <w:rPr>
          <w:rFonts w:eastAsia="Times New Roman"/>
          <w:lang w:val="en"/>
        </w:rPr>
        <w:t>  OP</w:t>
      </w:r>
      <w:proofErr w:type="gramEnd"/>
      <w:r>
        <w:rPr>
          <w:rFonts w:eastAsia="Times New Roman"/>
          <w:lang w:val="en"/>
        </w:rPr>
        <w:t xml:space="preserve"> iframe</w:t>
      </w:r>
    </w:p>
    <w:p w14:paraId="310D624A"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RP also loads an invisible OP iframe into itself from the OP's </w:t>
      </w:r>
      <w:r>
        <w:rPr>
          <w:rStyle w:val="HTMLTypewriter"/>
          <w:lang w:val="en"/>
        </w:rPr>
        <w:t>check_session_iframe</w:t>
      </w:r>
      <w:r>
        <w:rPr>
          <w:rFonts w:ascii="Verdana" w:hAnsi="Verdana"/>
          <w:color w:val="000000"/>
          <w:lang w:val="en"/>
        </w:rPr>
        <w:t xml:space="preserve">. </w:t>
      </w:r>
    </w:p>
    <w:p w14:paraId="69807A9C"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RP MUST assign an </w:t>
      </w:r>
      <w:r>
        <w:rPr>
          <w:rStyle w:val="HTMLTypewriter"/>
          <w:lang w:val="en"/>
        </w:rPr>
        <w:t>id</w:t>
      </w:r>
      <w:r>
        <w:rPr>
          <w:rFonts w:ascii="Verdana" w:hAnsi="Verdana"/>
          <w:color w:val="000000"/>
          <w:lang w:val="en"/>
        </w:rPr>
        <w:t xml:space="preserve"> attribute to the iframe so that it can address it, as described above. </w:t>
      </w:r>
    </w:p>
    <w:p w14:paraId="00ECA8B0" w14:textId="77777777" w:rsidR="00000000" w:rsidRDefault="00FA5868">
      <w:pPr>
        <w:pStyle w:val="NormalWeb"/>
        <w:divId w:val="2097706427"/>
        <w:rPr>
          <w:rFonts w:ascii="Verdana" w:hAnsi="Verdana"/>
          <w:color w:val="000000"/>
          <w:lang w:val="en"/>
        </w:rPr>
      </w:pPr>
      <w:r>
        <w:rPr>
          <w:rFonts w:ascii="Verdana" w:hAnsi="Verdana"/>
          <w:color w:val="000000"/>
          <w:lang w:val="en"/>
        </w:rPr>
        <w:t>The OP iframe MUST enforce that the caller has the same origin as its</w:t>
      </w:r>
      <w:r>
        <w:rPr>
          <w:rFonts w:ascii="Verdana" w:hAnsi="Verdana"/>
          <w:color w:val="000000"/>
          <w:lang w:val="en"/>
        </w:rPr>
        <w:t xml:space="preserve"> parent frame. It MUST reject postMessage requests from any other source origin. </w:t>
      </w:r>
    </w:p>
    <w:p w14:paraId="12101EA3"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As specified in </w:t>
      </w:r>
      <w:hyperlink w:anchor="RPiframe" w:history="1">
        <w:r>
          <w:rPr>
            <w:rStyle w:val="Hyperlink"/>
            <w:rFonts w:ascii="Verdana" w:hAnsi="Verdana"/>
            <w:u w:val="none"/>
            <w:lang w:val="en"/>
          </w:rPr>
          <w:t>Section 4.1</w:t>
        </w:r>
        <w:r>
          <w:rPr>
            <w:rStyle w:val="Hyperlink"/>
            <w:rFonts w:ascii="Verdana" w:hAnsi="Verdana"/>
            <w:vanish/>
            <w:u w:val="none"/>
            <w:lang w:val="en"/>
          </w:rPr>
          <w:t xml:space="preserve"> (RP iframe)</w:t>
        </w:r>
      </w:hyperlink>
      <w:r>
        <w:rPr>
          <w:rFonts w:ascii="Verdana" w:hAnsi="Verdana"/>
          <w:color w:val="000000"/>
          <w:lang w:val="en"/>
        </w:rPr>
        <w:t xml:space="preserve">, the postMessage from the RP iframe delivers the following concatenation as the data: </w:t>
      </w:r>
    </w:p>
    <w:p w14:paraId="0F741DA0" w14:textId="77777777" w:rsidR="00000000" w:rsidRDefault="00FA5868">
      <w:pPr>
        <w:numPr>
          <w:ilvl w:val="0"/>
          <w:numId w:val="2"/>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Client ID + " " </w:t>
      </w:r>
      <w:r>
        <w:rPr>
          <w:rFonts w:ascii="Verdana" w:eastAsia="Times New Roman" w:hAnsi="Verdana"/>
          <w:color w:val="000000"/>
          <w:lang w:val="en"/>
        </w:rPr>
        <w:t xml:space="preserve">+ Session State </w:t>
      </w:r>
    </w:p>
    <w:p w14:paraId="74A129E6"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OP iframe has access to Browser state at the OP (in a cookie or in HTML5 storage) that it uses to calculate and compare with the OP session state that was passed by the RP. </w:t>
      </w:r>
    </w:p>
    <w:p w14:paraId="65D14989" w14:textId="77777777" w:rsidR="00000000" w:rsidRDefault="00FA5868">
      <w:pPr>
        <w:pStyle w:val="NormalWeb"/>
        <w:divId w:val="2097706427"/>
        <w:rPr>
          <w:rFonts w:ascii="Verdana" w:hAnsi="Verdana"/>
          <w:color w:val="000000"/>
          <w:lang w:val="en"/>
        </w:rPr>
      </w:pPr>
      <w:r>
        <w:rPr>
          <w:rFonts w:ascii="Verdana" w:hAnsi="Verdana"/>
          <w:color w:val="000000"/>
          <w:lang w:val="en"/>
        </w:rPr>
        <w:t>The OP iframe MUST recalculate it from the previously obtaine</w:t>
      </w:r>
      <w:r>
        <w:rPr>
          <w:rFonts w:ascii="Verdana" w:hAnsi="Verdana"/>
          <w:color w:val="000000"/>
          <w:lang w:val="en"/>
        </w:rPr>
        <w:t>d Client ID, the source origin URL (from the postMessage), and the current OP Browser state. If the postMessage received is syntactically malformed in such a way that the posted Client ID and origin URL cannot be determined or are syntactically invalid, th</w:t>
      </w:r>
      <w:r>
        <w:rPr>
          <w:rFonts w:ascii="Verdana" w:hAnsi="Verdana"/>
          <w:color w:val="000000"/>
          <w:lang w:val="en"/>
        </w:rPr>
        <w:t xml:space="preserve">en the OP iframe SHOULD postMessage the string </w:t>
      </w:r>
      <w:r>
        <w:rPr>
          <w:rStyle w:val="HTMLTypewriter"/>
          <w:lang w:val="en"/>
        </w:rPr>
        <w:t>error</w:t>
      </w:r>
      <w:r>
        <w:rPr>
          <w:rFonts w:ascii="Verdana" w:hAnsi="Verdana"/>
          <w:color w:val="000000"/>
          <w:lang w:val="en"/>
        </w:rPr>
        <w:t xml:space="preserve"> back to the source. If the received value and the calculated value do not match, then the OP iframe MUST postMessage the string </w:t>
      </w:r>
      <w:r>
        <w:rPr>
          <w:rStyle w:val="HTMLTypewriter"/>
          <w:lang w:val="en"/>
        </w:rPr>
        <w:t>changed</w:t>
      </w:r>
      <w:r>
        <w:rPr>
          <w:rFonts w:ascii="Verdana" w:hAnsi="Verdana"/>
          <w:color w:val="000000"/>
          <w:lang w:val="en"/>
        </w:rPr>
        <w:t xml:space="preserve"> back to the source. If it matched, then it MUST postMessage the str</w:t>
      </w:r>
      <w:r>
        <w:rPr>
          <w:rFonts w:ascii="Verdana" w:hAnsi="Verdana"/>
          <w:color w:val="000000"/>
          <w:lang w:val="en"/>
        </w:rPr>
        <w:t xml:space="preserve">ing </w:t>
      </w:r>
      <w:r>
        <w:rPr>
          <w:rStyle w:val="HTMLTypewriter"/>
          <w:lang w:val="en"/>
        </w:rPr>
        <w:t>unchanged</w:t>
      </w:r>
      <w:r>
        <w:rPr>
          <w:rFonts w:ascii="Verdana" w:hAnsi="Verdana"/>
          <w:color w:val="000000"/>
          <w:lang w:val="en"/>
        </w:rPr>
        <w:t xml:space="preserve">. </w:t>
      </w:r>
    </w:p>
    <w:p w14:paraId="28FF014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Following is non-normative example pseudo-code for the OP iframe: </w:t>
      </w:r>
    </w:p>
    <w:p w14:paraId="59E1124D" w14:textId="77777777" w:rsidR="00000000" w:rsidRDefault="00FA5868">
      <w:pPr>
        <w:pStyle w:val="HTMLPreformatted"/>
        <w:divId w:val="680664375"/>
        <w:rPr>
          <w:lang w:val="en"/>
        </w:rPr>
      </w:pPr>
    </w:p>
    <w:p w14:paraId="2A880A70" w14:textId="77777777" w:rsidR="00000000" w:rsidRDefault="00FA5868">
      <w:pPr>
        <w:pStyle w:val="HTMLPreformatted"/>
        <w:divId w:val="680664375"/>
        <w:rPr>
          <w:lang w:val="en"/>
        </w:rPr>
      </w:pPr>
      <w:r>
        <w:rPr>
          <w:lang w:val="en"/>
        </w:rPr>
        <w:t xml:space="preserve">  </w:t>
      </w:r>
      <w:proofErr w:type="gramStart"/>
      <w:r>
        <w:rPr>
          <w:lang w:val="en"/>
        </w:rPr>
        <w:t>window.addEventListener(</w:t>
      </w:r>
      <w:proofErr w:type="gramEnd"/>
      <w:r>
        <w:rPr>
          <w:lang w:val="en"/>
        </w:rPr>
        <w:t>"message", receiveMessage, false);</w:t>
      </w:r>
    </w:p>
    <w:p w14:paraId="400524D5" w14:textId="77777777" w:rsidR="00000000" w:rsidRDefault="00FA5868">
      <w:pPr>
        <w:pStyle w:val="HTMLPreformatted"/>
        <w:divId w:val="680664375"/>
        <w:rPr>
          <w:lang w:val="en"/>
        </w:rPr>
      </w:pPr>
    </w:p>
    <w:p w14:paraId="2062D76C" w14:textId="77777777" w:rsidR="00000000" w:rsidRDefault="00FA5868">
      <w:pPr>
        <w:pStyle w:val="HTMLPreformatted"/>
        <w:divId w:val="680664375"/>
        <w:rPr>
          <w:lang w:val="en"/>
        </w:rPr>
      </w:pPr>
      <w:r>
        <w:rPr>
          <w:lang w:val="en"/>
        </w:rPr>
        <w:t xml:space="preserve">  </w:t>
      </w:r>
      <w:proofErr w:type="gramStart"/>
      <w:r>
        <w:rPr>
          <w:lang w:val="en"/>
        </w:rPr>
        <w:t>function</w:t>
      </w:r>
      <w:proofErr w:type="gramEnd"/>
      <w:r>
        <w:rPr>
          <w:lang w:val="en"/>
        </w:rPr>
        <w:t xml:space="preserve"> receiveMessage(e){ // e.data has client_id and session_state</w:t>
      </w:r>
    </w:p>
    <w:p w14:paraId="0AEF0E1F" w14:textId="77777777" w:rsidR="00000000" w:rsidRDefault="00FA5868">
      <w:pPr>
        <w:pStyle w:val="HTMLPreformatted"/>
        <w:divId w:val="680664375"/>
        <w:rPr>
          <w:lang w:val="en"/>
        </w:rPr>
      </w:pPr>
    </w:p>
    <w:p w14:paraId="0FFD8478" w14:textId="77777777" w:rsidR="00000000" w:rsidRDefault="00FA5868">
      <w:pPr>
        <w:pStyle w:val="HTMLPreformatted"/>
        <w:divId w:val="680664375"/>
        <w:rPr>
          <w:lang w:val="en"/>
        </w:rPr>
      </w:pPr>
      <w:r>
        <w:rPr>
          <w:lang w:val="en"/>
        </w:rPr>
        <w:t xml:space="preserve">    // </w:t>
      </w:r>
      <w:proofErr w:type="gramStart"/>
      <w:r>
        <w:rPr>
          <w:lang w:val="en"/>
        </w:rPr>
        <w:t>Validate</w:t>
      </w:r>
      <w:proofErr w:type="gramEnd"/>
      <w:r>
        <w:rPr>
          <w:lang w:val="en"/>
        </w:rPr>
        <w:t xml:space="preserve"> message origin</w:t>
      </w:r>
    </w:p>
    <w:p w14:paraId="0BCFB4D5" w14:textId="77777777" w:rsidR="00000000" w:rsidRDefault="00FA5868">
      <w:pPr>
        <w:pStyle w:val="HTMLPreformatted"/>
        <w:divId w:val="680664375"/>
        <w:rPr>
          <w:lang w:val="en"/>
        </w:rPr>
      </w:pPr>
      <w:r>
        <w:rPr>
          <w:lang w:val="en"/>
        </w:rPr>
        <w:t xml:space="preserve">    </w:t>
      </w:r>
      <w:proofErr w:type="gramStart"/>
      <w:r>
        <w:rPr>
          <w:lang w:val="en"/>
        </w:rPr>
        <w:t>va</w:t>
      </w:r>
      <w:r>
        <w:rPr>
          <w:lang w:val="en"/>
        </w:rPr>
        <w:t>r</w:t>
      </w:r>
      <w:proofErr w:type="gramEnd"/>
      <w:r>
        <w:rPr>
          <w:lang w:val="en"/>
        </w:rPr>
        <w:t xml:space="preserve"> client_id = e.data.split(' ')[0];</w:t>
      </w:r>
    </w:p>
    <w:p w14:paraId="3A58FC90" w14:textId="77777777" w:rsidR="00000000" w:rsidRDefault="00FA5868">
      <w:pPr>
        <w:pStyle w:val="HTMLPreformatted"/>
        <w:divId w:val="680664375"/>
        <w:rPr>
          <w:lang w:val="en"/>
        </w:rPr>
      </w:pPr>
      <w:r>
        <w:rPr>
          <w:lang w:val="en"/>
        </w:rPr>
        <w:t xml:space="preserve">    </w:t>
      </w:r>
      <w:proofErr w:type="gramStart"/>
      <w:r>
        <w:rPr>
          <w:lang w:val="en"/>
        </w:rPr>
        <w:t>var</w:t>
      </w:r>
      <w:proofErr w:type="gramEnd"/>
      <w:r>
        <w:rPr>
          <w:lang w:val="en"/>
        </w:rPr>
        <w:t xml:space="preserve"> session_state = e.data.split(' ')[1];</w:t>
      </w:r>
    </w:p>
    <w:p w14:paraId="02DDE819" w14:textId="77777777" w:rsidR="00000000" w:rsidRDefault="00FA5868">
      <w:pPr>
        <w:pStyle w:val="HTMLPreformatted"/>
        <w:divId w:val="680664375"/>
        <w:rPr>
          <w:lang w:val="en"/>
        </w:rPr>
      </w:pPr>
      <w:r>
        <w:rPr>
          <w:lang w:val="en"/>
        </w:rPr>
        <w:t xml:space="preserve">    </w:t>
      </w:r>
      <w:proofErr w:type="gramStart"/>
      <w:r>
        <w:rPr>
          <w:lang w:val="en"/>
        </w:rPr>
        <w:t>var</w:t>
      </w:r>
      <w:proofErr w:type="gramEnd"/>
      <w:r>
        <w:rPr>
          <w:lang w:val="en"/>
        </w:rPr>
        <w:t xml:space="preserve"> salt = session_state.split('.')[1];</w:t>
      </w:r>
    </w:p>
    <w:p w14:paraId="161DBB03" w14:textId="77777777" w:rsidR="00000000" w:rsidRDefault="00FA5868">
      <w:pPr>
        <w:pStyle w:val="HTMLPreformatted"/>
        <w:divId w:val="680664375"/>
        <w:rPr>
          <w:lang w:val="en"/>
        </w:rPr>
      </w:pPr>
    </w:p>
    <w:p w14:paraId="0D9C10DA" w14:textId="77777777" w:rsidR="00000000" w:rsidRDefault="00FA5868">
      <w:pPr>
        <w:pStyle w:val="HTMLPreformatted"/>
        <w:divId w:val="680664375"/>
        <w:rPr>
          <w:lang w:val="en"/>
        </w:rPr>
      </w:pPr>
      <w:r>
        <w:rPr>
          <w:lang w:val="en"/>
        </w:rPr>
        <w:t xml:space="preserve">    // if message syntactically invalid</w:t>
      </w:r>
    </w:p>
    <w:p w14:paraId="373F2C80" w14:textId="77777777" w:rsidR="00000000" w:rsidRDefault="00FA5868">
      <w:pPr>
        <w:pStyle w:val="HTMLPreformatted"/>
        <w:divId w:val="680664375"/>
        <w:rPr>
          <w:lang w:val="en"/>
        </w:rPr>
      </w:pPr>
      <w:r>
        <w:rPr>
          <w:lang w:val="en"/>
        </w:rPr>
        <w:t xml:space="preserve">    //     </w:t>
      </w:r>
      <w:proofErr w:type="gramStart"/>
      <w:r>
        <w:rPr>
          <w:lang w:val="en"/>
        </w:rPr>
        <w:t>postMessage(</w:t>
      </w:r>
      <w:proofErr w:type="gramEnd"/>
      <w:r>
        <w:rPr>
          <w:lang w:val="en"/>
        </w:rPr>
        <w:t>'error', e.origin) and return</w:t>
      </w:r>
    </w:p>
    <w:p w14:paraId="0D9AF1E9" w14:textId="77777777" w:rsidR="00000000" w:rsidRDefault="00FA5868">
      <w:pPr>
        <w:pStyle w:val="HTMLPreformatted"/>
        <w:divId w:val="680664375"/>
        <w:rPr>
          <w:lang w:val="en"/>
        </w:rPr>
      </w:pPr>
    </w:p>
    <w:p w14:paraId="0C3F2F18" w14:textId="77777777" w:rsidR="00000000" w:rsidRDefault="00FA5868">
      <w:pPr>
        <w:pStyle w:val="HTMLPreformatted"/>
        <w:divId w:val="680664375"/>
        <w:rPr>
          <w:lang w:val="en"/>
        </w:rPr>
      </w:pPr>
      <w:r>
        <w:rPr>
          <w:lang w:val="en"/>
        </w:rPr>
        <w:t xml:space="preserve">    </w:t>
      </w:r>
      <w:r>
        <w:rPr>
          <w:lang w:val="en"/>
        </w:rPr>
        <w:t>// get_op_browser_</w:t>
      </w:r>
      <w:proofErr w:type="gramStart"/>
      <w:r>
        <w:rPr>
          <w:lang w:val="en"/>
        </w:rPr>
        <w:t>state(</w:t>
      </w:r>
      <w:proofErr w:type="gramEnd"/>
      <w:r>
        <w:rPr>
          <w:lang w:val="en"/>
        </w:rPr>
        <w:t>) is an OP defined function</w:t>
      </w:r>
    </w:p>
    <w:p w14:paraId="6EFE6F14" w14:textId="77777777" w:rsidR="00000000" w:rsidRDefault="00FA5868">
      <w:pPr>
        <w:pStyle w:val="HTMLPreformatted"/>
        <w:divId w:val="680664375"/>
        <w:rPr>
          <w:lang w:val="en"/>
        </w:rPr>
      </w:pPr>
      <w:r>
        <w:rPr>
          <w:lang w:val="en"/>
        </w:rPr>
        <w:t xml:space="preserve">    // that returns the browser's login status at the OP.</w:t>
      </w:r>
    </w:p>
    <w:p w14:paraId="31F8376C" w14:textId="77777777" w:rsidR="00000000" w:rsidRDefault="00FA5868">
      <w:pPr>
        <w:pStyle w:val="HTMLPreformatted"/>
        <w:divId w:val="680664375"/>
        <w:rPr>
          <w:lang w:val="en"/>
        </w:rPr>
      </w:pPr>
      <w:r>
        <w:rPr>
          <w:lang w:val="en"/>
        </w:rPr>
        <w:t xml:space="preserve">    // How it is done is entirely up to the OP.</w:t>
      </w:r>
    </w:p>
    <w:p w14:paraId="1A72E5F4" w14:textId="77777777" w:rsidR="00000000" w:rsidRDefault="00FA5868">
      <w:pPr>
        <w:pStyle w:val="HTMLPreformatted"/>
        <w:divId w:val="680664375"/>
        <w:rPr>
          <w:lang w:val="en"/>
        </w:rPr>
      </w:pPr>
      <w:r>
        <w:rPr>
          <w:lang w:val="en"/>
        </w:rPr>
        <w:t xml:space="preserve">    </w:t>
      </w:r>
      <w:proofErr w:type="gramStart"/>
      <w:r>
        <w:rPr>
          <w:lang w:val="en"/>
        </w:rPr>
        <w:t>var</w:t>
      </w:r>
      <w:proofErr w:type="gramEnd"/>
      <w:r>
        <w:rPr>
          <w:lang w:val="en"/>
        </w:rPr>
        <w:t xml:space="preserve"> opbs = get_op_browser_state();</w:t>
      </w:r>
    </w:p>
    <w:p w14:paraId="44EC9290" w14:textId="77777777" w:rsidR="00000000" w:rsidRDefault="00FA5868">
      <w:pPr>
        <w:pStyle w:val="HTMLPreformatted"/>
        <w:divId w:val="680664375"/>
        <w:rPr>
          <w:lang w:val="en"/>
        </w:rPr>
      </w:pPr>
    </w:p>
    <w:p w14:paraId="42BF7EBF" w14:textId="77777777" w:rsidR="00000000" w:rsidRDefault="00FA5868">
      <w:pPr>
        <w:pStyle w:val="HTMLPreformatted"/>
        <w:divId w:val="680664375"/>
        <w:rPr>
          <w:lang w:val="en"/>
        </w:rPr>
      </w:pPr>
      <w:r>
        <w:rPr>
          <w:lang w:val="en"/>
        </w:rPr>
        <w:t xml:space="preserve">    // Here, the session_state is calculated in this parti</w:t>
      </w:r>
      <w:r>
        <w:rPr>
          <w:lang w:val="en"/>
        </w:rPr>
        <w:t>cular way,</w:t>
      </w:r>
    </w:p>
    <w:p w14:paraId="476E3676" w14:textId="77777777" w:rsidR="00000000" w:rsidRDefault="00FA5868">
      <w:pPr>
        <w:pStyle w:val="HTMLPreformatted"/>
        <w:divId w:val="680664375"/>
        <w:rPr>
          <w:lang w:val="en"/>
        </w:rPr>
      </w:pPr>
      <w:r>
        <w:rPr>
          <w:lang w:val="en"/>
        </w:rPr>
        <w:t xml:space="preserve">    // but it is entirely up to the OP how to do it under the</w:t>
      </w:r>
    </w:p>
    <w:p w14:paraId="6A2C14DF" w14:textId="77777777" w:rsidR="00000000" w:rsidRDefault="00FA5868">
      <w:pPr>
        <w:pStyle w:val="HTMLPreformatted"/>
        <w:divId w:val="680664375"/>
        <w:rPr>
          <w:lang w:val="en"/>
        </w:rPr>
      </w:pPr>
      <w:r>
        <w:rPr>
          <w:lang w:val="en"/>
        </w:rPr>
        <w:t xml:space="preserve">    // requirements defined in this specification.</w:t>
      </w:r>
    </w:p>
    <w:p w14:paraId="38299E35" w14:textId="77777777" w:rsidR="00000000" w:rsidRDefault="00FA5868">
      <w:pPr>
        <w:pStyle w:val="HTMLPreformatted"/>
        <w:divId w:val="680664375"/>
        <w:rPr>
          <w:lang w:val="en"/>
        </w:rPr>
      </w:pPr>
      <w:r>
        <w:rPr>
          <w:lang w:val="en"/>
        </w:rPr>
        <w:t xml:space="preserve">    </w:t>
      </w:r>
      <w:proofErr w:type="gramStart"/>
      <w:r>
        <w:rPr>
          <w:lang w:val="en"/>
        </w:rPr>
        <w:t>var</w:t>
      </w:r>
      <w:proofErr w:type="gramEnd"/>
      <w:r>
        <w:rPr>
          <w:lang w:val="en"/>
        </w:rPr>
        <w:t xml:space="preserve"> ss = CryptoJS.SHA256(client_id + ' ' + e.origin + ' ' +</w:t>
      </w:r>
    </w:p>
    <w:p w14:paraId="2FA72003" w14:textId="77777777" w:rsidR="00000000" w:rsidRDefault="00FA5868">
      <w:pPr>
        <w:pStyle w:val="HTMLPreformatted"/>
        <w:divId w:val="680664375"/>
        <w:rPr>
          <w:lang w:val="en"/>
        </w:rPr>
      </w:pPr>
      <w:r>
        <w:rPr>
          <w:lang w:val="en"/>
        </w:rPr>
        <w:t xml:space="preserve">      </w:t>
      </w:r>
      <w:proofErr w:type="gramStart"/>
      <w:r>
        <w:rPr>
          <w:lang w:val="en"/>
        </w:rPr>
        <w:t>opbs</w:t>
      </w:r>
      <w:proofErr w:type="gramEnd"/>
      <w:r>
        <w:rPr>
          <w:lang w:val="en"/>
        </w:rPr>
        <w:t xml:space="preserve"> + ' ' + salt) + "." + </w:t>
      </w:r>
      <w:proofErr w:type="gramStart"/>
      <w:r>
        <w:rPr>
          <w:lang w:val="en"/>
        </w:rPr>
        <w:t>salt</w:t>
      </w:r>
      <w:proofErr w:type="gramEnd"/>
      <w:r>
        <w:rPr>
          <w:lang w:val="en"/>
        </w:rPr>
        <w:t>;</w:t>
      </w:r>
    </w:p>
    <w:p w14:paraId="3983D4E1" w14:textId="77777777" w:rsidR="00000000" w:rsidRDefault="00FA5868">
      <w:pPr>
        <w:pStyle w:val="HTMLPreformatted"/>
        <w:divId w:val="680664375"/>
        <w:rPr>
          <w:lang w:val="en"/>
        </w:rPr>
      </w:pPr>
    </w:p>
    <w:p w14:paraId="118A81A6" w14:textId="77777777" w:rsidR="00000000" w:rsidRDefault="00FA5868">
      <w:pPr>
        <w:pStyle w:val="HTMLPreformatted"/>
        <w:divId w:val="680664375"/>
        <w:rPr>
          <w:lang w:val="en"/>
        </w:rPr>
      </w:pPr>
      <w:r>
        <w:rPr>
          <w:lang w:val="en"/>
        </w:rPr>
        <w:t xml:space="preserve">    </w:t>
      </w:r>
      <w:proofErr w:type="gramStart"/>
      <w:r>
        <w:rPr>
          <w:lang w:val="en"/>
        </w:rPr>
        <w:t>var</w:t>
      </w:r>
      <w:proofErr w:type="gramEnd"/>
      <w:r>
        <w:rPr>
          <w:lang w:val="en"/>
        </w:rPr>
        <w:t xml:space="preserve"> stat = '';</w:t>
      </w:r>
    </w:p>
    <w:p w14:paraId="099C82D7" w14:textId="77777777" w:rsidR="00000000" w:rsidRDefault="00FA5868">
      <w:pPr>
        <w:pStyle w:val="HTMLPreformatted"/>
        <w:divId w:val="680664375"/>
        <w:rPr>
          <w:lang w:val="en"/>
        </w:rPr>
      </w:pPr>
      <w:r>
        <w:rPr>
          <w:lang w:val="en"/>
        </w:rPr>
        <w:t xml:space="preserve">    </w:t>
      </w:r>
      <w:proofErr w:type="gramStart"/>
      <w:r>
        <w:rPr>
          <w:lang w:val="en"/>
        </w:rPr>
        <w:t>if</w:t>
      </w:r>
      <w:proofErr w:type="gramEnd"/>
      <w:r>
        <w:rPr>
          <w:lang w:val="en"/>
        </w:rPr>
        <w:t xml:space="preserve"> (s</w:t>
      </w:r>
      <w:r>
        <w:rPr>
          <w:lang w:val="en"/>
        </w:rPr>
        <w:t>ession_state == ss) {</w:t>
      </w:r>
    </w:p>
    <w:p w14:paraId="54543B29" w14:textId="77777777" w:rsidR="00000000" w:rsidRDefault="00FA5868">
      <w:pPr>
        <w:pStyle w:val="HTMLPreformatted"/>
        <w:divId w:val="680664375"/>
        <w:rPr>
          <w:lang w:val="en"/>
        </w:rPr>
      </w:pPr>
      <w:r>
        <w:rPr>
          <w:lang w:val="en"/>
        </w:rPr>
        <w:t xml:space="preserve">      </w:t>
      </w:r>
      <w:proofErr w:type="gramStart"/>
      <w:r>
        <w:rPr>
          <w:lang w:val="en"/>
        </w:rPr>
        <w:t>stat</w:t>
      </w:r>
      <w:proofErr w:type="gramEnd"/>
      <w:r>
        <w:rPr>
          <w:lang w:val="en"/>
        </w:rPr>
        <w:t xml:space="preserve"> = 'unchanged';</w:t>
      </w:r>
    </w:p>
    <w:p w14:paraId="3E6E718E" w14:textId="77777777" w:rsidR="00000000" w:rsidRDefault="00FA5868">
      <w:pPr>
        <w:pStyle w:val="HTMLPreformatted"/>
        <w:divId w:val="680664375"/>
        <w:rPr>
          <w:lang w:val="en"/>
        </w:rPr>
      </w:pPr>
      <w:r>
        <w:rPr>
          <w:lang w:val="en"/>
        </w:rPr>
        <w:t xml:space="preserve">    } else {</w:t>
      </w:r>
    </w:p>
    <w:p w14:paraId="2E073060" w14:textId="77777777" w:rsidR="00000000" w:rsidRDefault="00FA5868">
      <w:pPr>
        <w:pStyle w:val="HTMLPreformatted"/>
        <w:divId w:val="680664375"/>
        <w:rPr>
          <w:lang w:val="en"/>
        </w:rPr>
      </w:pPr>
      <w:r>
        <w:rPr>
          <w:lang w:val="en"/>
        </w:rPr>
        <w:t xml:space="preserve">      </w:t>
      </w:r>
      <w:proofErr w:type="gramStart"/>
      <w:r>
        <w:rPr>
          <w:lang w:val="en"/>
        </w:rPr>
        <w:t>stat</w:t>
      </w:r>
      <w:proofErr w:type="gramEnd"/>
      <w:r>
        <w:rPr>
          <w:lang w:val="en"/>
        </w:rPr>
        <w:t xml:space="preserve"> = 'changed';</w:t>
      </w:r>
    </w:p>
    <w:p w14:paraId="64D799E8" w14:textId="77777777" w:rsidR="00000000" w:rsidRDefault="00FA5868">
      <w:pPr>
        <w:pStyle w:val="HTMLPreformatted"/>
        <w:divId w:val="680664375"/>
        <w:rPr>
          <w:lang w:val="en"/>
        </w:rPr>
      </w:pPr>
      <w:r>
        <w:rPr>
          <w:lang w:val="en"/>
        </w:rPr>
        <w:t xml:space="preserve">    }</w:t>
      </w:r>
    </w:p>
    <w:p w14:paraId="3E383A9D" w14:textId="77777777" w:rsidR="00000000" w:rsidRDefault="00FA5868">
      <w:pPr>
        <w:pStyle w:val="HTMLPreformatted"/>
        <w:divId w:val="680664375"/>
        <w:rPr>
          <w:lang w:val="en"/>
        </w:rPr>
      </w:pPr>
    </w:p>
    <w:p w14:paraId="0E2D7101" w14:textId="77777777" w:rsidR="00000000" w:rsidRDefault="00FA5868">
      <w:pPr>
        <w:pStyle w:val="HTMLPreformatted"/>
        <w:divId w:val="680664375"/>
        <w:rPr>
          <w:lang w:val="en"/>
        </w:rPr>
      </w:pPr>
      <w:r>
        <w:rPr>
          <w:lang w:val="en"/>
        </w:rPr>
        <w:t xml:space="preserve">    </w:t>
      </w:r>
      <w:proofErr w:type="gramStart"/>
      <w:r>
        <w:rPr>
          <w:lang w:val="en"/>
        </w:rPr>
        <w:t>e.source.postMessage(</w:t>
      </w:r>
      <w:proofErr w:type="gramEnd"/>
      <w:r>
        <w:rPr>
          <w:lang w:val="en"/>
        </w:rPr>
        <w:t>stat, e.origin);</w:t>
      </w:r>
    </w:p>
    <w:p w14:paraId="0054F049" w14:textId="77777777" w:rsidR="00000000" w:rsidRDefault="00FA5868">
      <w:pPr>
        <w:pStyle w:val="HTMLPreformatted"/>
        <w:divId w:val="680664375"/>
        <w:rPr>
          <w:lang w:val="en"/>
        </w:rPr>
      </w:pPr>
      <w:r>
        <w:rPr>
          <w:lang w:val="en"/>
        </w:rPr>
        <w:t xml:space="preserve">  };</w:t>
      </w:r>
    </w:p>
    <w:p w14:paraId="5592C77B" w14:textId="77777777" w:rsidR="00000000" w:rsidRDefault="00FA5868">
      <w:pPr>
        <w:pStyle w:val="NormalWeb"/>
        <w:divId w:val="2097706427"/>
        <w:rPr>
          <w:rFonts w:ascii="Verdana" w:hAnsi="Verdana"/>
          <w:color w:val="000000"/>
          <w:lang w:val="en"/>
        </w:rPr>
      </w:pPr>
      <w:r>
        <w:rPr>
          <w:rFonts w:ascii="Verdana" w:hAnsi="Verdana"/>
          <w:color w:val="000000"/>
          <w:lang w:val="en"/>
        </w:rPr>
        <w:t>The OP browser state is typically going to be stored in a cookie or HTML5 local storage. It is origin bound to the Au</w:t>
      </w:r>
      <w:r>
        <w:rPr>
          <w:rFonts w:ascii="Verdana" w:hAnsi="Verdana"/>
          <w:color w:val="000000"/>
          <w:lang w:val="en"/>
        </w:rPr>
        <w:t>thorization Server. It captures meaningful events such as logins, logouts, change of user, change of authentication status for Clients being used by the End-User, etc. Thus, the OP SHOULD update the value of the browser state in response to such meaningful</w:t>
      </w:r>
      <w:r>
        <w:rPr>
          <w:rFonts w:ascii="Verdana" w:hAnsi="Verdana"/>
          <w:color w:val="000000"/>
          <w:lang w:val="en"/>
        </w:rPr>
        <w:t xml:space="preserve"> events. As a result, the next call to check_</w:t>
      </w:r>
      <w:proofErr w:type="gramStart"/>
      <w:r>
        <w:rPr>
          <w:rFonts w:ascii="Verdana" w:hAnsi="Verdana"/>
          <w:color w:val="000000"/>
          <w:lang w:val="en"/>
        </w:rPr>
        <w:t>session(</w:t>
      </w:r>
      <w:proofErr w:type="gramEnd"/>
      <w:r>
        <w:rPr>
          <w:rFonts w:ascii="Verdana" w:hAnsi="Verdana"/>
          <w:color w:val="000000"/>
          <w:lang w:val="en"/>
        </w:rPr>
        <w:t xml:space="preserve">) after such an event will return the </w:t>
      </w:r>
      <w:r>
        <w:rPr>
          <w:rFonts w:ascii="Verdana" w:hAnsi="Verdana"/>
          <w:color w:val="000000"/>
          <w:lang w:val="en"/>
        </w:rPr>
        <w:lastRenderedPageBreak/>
        <w:t xml:space="preserve">value </w:t>
      </w:r>
      <w:r>
        <w:rPr>
          <w:rStyle w:val="HTMLTypewriter"/>
          <w:lang w:val="en"/>
        </w:rPr>
        <w:t>changed</w:t>
      </w:r>
      <w:r>
        <w:rPr>
          <w:rFonts w:ascii="Verdana" w:hAnsi="Verdana"/>
          <w:color w:val="000000"/>
          <w:lang w:val="en"/>
        </w:rPr>
        <w:t>. It is RECOMMENDED that the OP not update the browser state too frequently in the absence of meaningful events so as to spare excessive network traffic</w:t>
      </w:r>
      <w:r>
        <w:rPr>
          <w:rFonts w:ascii="Verdana" w:hAnsi="Verdana"/>
          <w:color w:val="000000"/>
          <w:lang w:val="en"/>
        </w:rPr>
        <w:t xml:space="preserve"> at the Client in response to spurious </w:t>
      </w:r>
      <w:r>
        <w:rPr>
          <w:rStyle w:val="HTMLTypewriter"/>
          <w:lang w:val="en"/>
        </w:rPr>
        <w:t>changed</w:t>
      </w:r>
      <w:r>
        <w:rPr>
          <w:rFonts w:ascii="Verdana" w:hAnsi="Verdana"/>
          <w:color w:val="000000"/>
          <w:lang w:val="en"/>
        </w:rPr>
        <w:t xml:space="preserve"> events. </w:t>
      </w:r>
    </w:p>
    <w:p w14:paraId="7AFBA4E7" w14:textId="77777777" w:rsidR="00000000" w:rsidRDefault="00FA5868">
      <w:pPr>
        <w:pStyle w:val="NormalWeb"/>
        <w:divId w:val="2097706427"/>
        <w:rPr>
          <w:rFonts w:ascii="Verdana" w:hAnsi="Verdana"/>
          <w:color w:val="000000"/>
          <w:lang w:val="en"/>
        </w:rPr>
      </w:pPr>
      <w:r>
        <w:rPr>
          <w:rFonts w:ascii="Verdana" w:hAnsi="Verdana"/>
          <w:color w:val="000000"/>
          <w:lang w:val="en"/>
        </w:rPr>
        <w:t>The computation of the session state returned in response to unsuccessful Authentication Requests SHOULD, in addition to the browser state, incorporate sufficient randomness in the form of a salt so a</w:t>
      </w:r>
      <w:r>
        <w:rPr>
          <w:rFonts w:ascii="Verdana" w:hAnsi="Verdana"/>
          <w:color w:val="000000"/>
          <w:lang w:val="en"/>
        </w:rPr>
        <w:t xml:space="preserve">s to prevent identification of an End-User across successive calls to the OP's Authorization Endpoint. </w:t>
      </w:r>
    </w:p>
    <w:p w14:paraId="22F23DBC" w14:textId="77777777" w:rsidR="00000000" w:rsidRDefault="00FA5868">
      <w:pPr>
        <w:pStyle w:val="NormalWeb"/>
        <w:divId w:val="2097706427"/>
        <w:rPr>
          <w:rFonts w:ascii="Verdana" w:hAnsi="Verdana"/>
          <w:color w:val="000000"/>
          <w:lang w:val="en"/>
        </w:rPr>
      </w:pPr>
      <w:r>
        <w:rPr>
          <w:rFonts w:ascii="Verdana" w:hAnsi="Verdana"/>
          <w:color w:val="000000"/>
          <w:lang w:val="en"/>
        </w:rPr>
        <w:t>In the case of an authorized Client (successful Authentication Response), the OP SHOULD change the value of the session state returned to the Client und</w:t>
      </w:r>
      <w:r>
        <w:rPr>
          <w:rFonts w:ascii="Verdana" w:hAnsi="Verdana"/>
          <w:color w:val="000000"/>
          <w:lang w:val="en"/>
        </w:rPr>
        <w:t xml:space="preserve">er one of the following events: </w:t>
      </w:r>
    </w:p>
    <w:p w14:paraId="42372CE3" w14:textId="77777777" w:rsidR="00000000" w:rsidRDefault="00FA5868">
      <w:pPr>
        <w:numPr>
          <w:ilvl w:val="0"/>
          <w:numId w:val="3"/>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The set of users authenticated to the browser changes (login, logout, session add). </w:t>
      </w:r>
    </w:p>
    <w:p w14:paraId="59C1E744" w14:textId="77777777" w:rsidR="00000000" w:rsidRDefault="00FA5868">
      <w:pPr>
        <w:numPr>
          <w:ilvl w:val="0"/>
          <w:numId w:val="3"/>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The authentication status of Clients being used by the End-User changes. </w:t>
      </w:r>
    </w:p>
    <w:p w14:paraId="7ED1FDA2"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In addition, the browser state used to verify the session state </w:t>
      </w:r>
      <w:r>
        <w:rPr>
          <w:rFonts w:ascii="Verdana" w:hAnsi="Verdana"/>
          <w:color w:val="000000"/>
          <w:lang w:val="en"/>
        </w:rPr>
        <w:t>SHOULD change with such events. Calls to check_</w:t>
      </w:r>
      <w:proofErr w:type="gramStart"/>
      <w:r>
        <w:rPr>
          <w:rFonts w:ascii="Verdana" w:hAnsi="Verdana"/>
          <w:color w:val="000000"/>
          <w:lang w:val="en"/>
        </w:rPr>
        <w:t>session(</w:t>
      </w:r>
      <w:proofErr w:type="gramEnd"/>
      <w:r>
        <w:rPr>
          <w:rFonts w:ascii="Verdana" w:hAnsi="Verdana"/>
          <w:color w:val="000000"/>
          <w:lang w:val="en"/>
        </w:rPr>
        <w:t xml:space="preserve">) will return </w:t>
      </w:r>
      <w:r>
        <w:rPr>
          <w:rStyle w:val="HTMLTypewriter"/>
          <w:lang w:val="en"/>
        </w:rPr>
        <w:t>changed</w:t>
      </w:r>
      <w:r>
        <w:rPr>
          <w:rFonts w:ascii="Verdana" w:hAnsi="Verdana"/>
          <w:color w:val="000000"/>
          <w:lang w:val="en"/>
        </w:rPr>
        <w:t xml:space="preserve"> against earlier versions of session state after such events. It is RECOMMENDED that the browser state SHOULD NOT vary too frequently in the absence of such events to minimize netw</w:t>
      </w:r>
      <w:r>
        <w:rPr>
          <w:rFonts w:ascii="Verdana" w:hAnsi="Verdana"/>
          <w:color w:val="000000"/>
          <w:lang w:val="en"/>
        </w:rPr>
        <w:t xml:space="preserve">ork traffic caused by the Client's response to </w:t>
      </w:r>
      <w:r>
        <w:rPr>
          <w:rStyle w:val="HTMLTypewriter"/>
          <w:lang w:val="en"/>
        </w:rPr>
        <w:t>changed</w:t>
      </w:r>
      <w:r>
        <w:rPr>
          <w:rFonts w:ascii="Verdana" w:hAnsi="Verdana"/>
          <w:color w:val="000000"/>
          <w:lang w:val="en"/>
        </w:rPr>
        <w:t xml:space="preserve"> notifications. </w:t>
      </w:r>
    </w:p>
    <w:p w14:paraId="58FC1933" w14:textId="77777777" w:rsidR="00000000" w:rsidRDefault="00FA5868">
      <w:pPr>
        <w:pStyle w:val="NormalWeb"/>
        <w:divId w:val="2097706427"/>
        <w:rPr>
          <w:rFonts w:ascii="Verdana" w:hAnsi="Verdana"/>
          <w:color w:val="000000"/>
          <w:lang w:val="en"/>
        </w:rPr>
      </w:pPr>
      <w:r>
        <w:rPr>
          <w:rFonts w:ascii="Verdana" w:hAnsi="Verdana"/>
          <w:color w:val="000000"/>
          <w:lang w:val="en"/>
        </w:rPr>
        <w:t>In the case of an unsuccessful Authentication Request, the value of the session state returned SHOULD vary with each request. However, the browser session state need not change unless a</w:t>
      </w:r>
      <w:r>
        <w:rPr>
          <w:rFonts w:ascii="Verdana" w:hAnsi="Verdana"/>
          <w:color w:val="000000"/>
          <w:lang w:val="en"/>
        </w:rPr>
        <w:t xml:space="preserve"> meaningful event happens. In particular, many values of session state can be simultaneously valid, for instance by the introduction of random salt in the session states issued in response to unsuccessful Authentication Requests. </w:t>
      </w:r>
    </w:p>
    <w:p w14:paraId="5A5FA233" w14:textId="77777777" w:rsidR="00000000" w:rsidRDefault="00FA5868">
      <w:pPr>
        <w:pStyle w:val="NormalWeb"/>
        <w:divId w:val="2097706427"/>
        <w:rPr>
          <w:rFonts w:ascii="Verdana" w:hAnsi="Verdana"/>
          <w:color w:val="000000"/>
          <w:lang w:val="en"/>
        </w:rPr>
      </w:pPr>
      <w:r>
        <w:rPr>
          <w:rFonts w:ascii="Verdana" w:hAnsi="Verdana"/>
          <w:color w:val="000000"/>
          <w:lang w:val="en"/>
        </w:rPr>
        <w:t>If a cookie is used to ma</w:t>
      </w:r>
      <w:r>
        <w:rPr>
          <w:rFonts w:ascii="Verdana" w:hAnsi="Verdana"/>
          <w:color w:val="000000"/>
          <w:lang w:val="en"/>
        </w:rPr>
        <w:t xml:space="preserve">intain the OP browser state, the HttpOnly flag likely can't be set for this cookie, because it needs to be accessed from JavaScript. Therefore, information that can be used for identifying the user should not be put into the cookie, as it could be read by </w:t>
      </w:r>
      <w:r>
        <w:rPr>
          <w:rFonts w:ascii="Verdana" w:hAnsi="Verdana"/>
          <w:color w:val="000000"/>
          <w:lang w:val="en"/>
        </w:rPr>
        <w:t xml:space="preserve">unrelated JavaScript. </w:t>
      </w:r>
    </w:p>
    <w:p w14:paraId="21DE7537" w14:textId="77777777" w:rsidR="00000000" w:rsidRDefault="00FA5868">
      <w:pPr>
        <w:pStyle w:val="NormalWeb"/>
        <w:divId w:val="2097706427"/>
        <w:rPr>
          <w:rFonts w:ascii="Verdana" w:hAnsi="Verdana"/>
          <w:color w:val="000000"/>
          <w:lang w:val="en"/>
        </w:rPr>
      </w:pPr>
      <w:r>
        <w:rPr>
          <w:rFonts w:ascii="Verdana" w:hAnsi="Verdana"/>
          <w:color w:val="000000"/>
          <w:lang w:val="en"/>
        </w:rPr>
        <w:lastRenderedPageBreak/>
        <w:t xml:space="preserve">In some implementations, </w:t>
      </w:r>
      <w:r>
        <w:rPr>
          <w:rStyle w:val="HTMLTypewriter"/>
          <w:lang w:val="en"/>
        </w:rPr>
        <w:t>changed</w:t>
      </w:r>
      <w:r>
        <w:rPr>
          <w:rFonts w:ascii="Verdana" w:hAnsi="Verdana"/>
          <w:color w:val="000000"/>
          <w:lang w:val="en"/>
        </w:rPr>
        <w:t xml:space="preserve"> notifications will occur only when changes to the End-User's session occur, whereas in other implementations, they might also occur as a result of changes to other sessions between the User Agent and </w:t>
      </w:r>
      <w:r>
        <w:rPr>
          <w:rFonts w:ascii="Verdana" w:hAnsi="Verdana"/>
          <w:color w:val="000000"/>
          <w:lang w:val="en"/>
        </w:rPr>
        <w:t xml:space="preserve">the OP. RPs need to be prepared for either eventuality, silently handling any false positives that might occur. </w:t>
      </w:r>
    </w:p>
    <w:p w14:paraId="6E438E07" w14:textId="77777777" w:rsidR="00000000" w:rsidRDefault="00FA5868">
      <w:pPr>
        <w:spacing w:before="0" w:beforeAutospacing="0" w:after="0" w:afterAutospacing="0"/>
        <w:divId w:val="2097706427"/>
        <w:rPr>
          <w:rFonts w:ascii="Verdana" w:eastAsia="Times New Roman" w:hAnsi="Verdana"/>
          <w:color w:val="000000"/>
          <w:lang w:val="en"/>
        </w:rPr>
      </w:pPr>
      <w:bookmarkStart w:id="33" w:name="RPLogout"/>
      <w:bookmarkEnd w:id="33"/>
    </w:p>
    <w:p w14:paraId="30AC9496"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F0C2A81" w14:textId="77777777">
        <w:trPr>
          <w:divId w:val="2097706427"/>
          <w:trHeight w:val="225"/>
          <w:tblCellSpacing w:w="12" w:type="dxa"/>
        </w:trPr>
        <w:tc>
          <w:tcPr>
            <w:tcW w:w="450" w:type="dxa"/>
            <w:shd w:val="clear" w:color="auto" w:fill="990000"/>
            <w:vAlign w:val="center"/>
            <w:hideMark/>
          </w:tcPr>
          <w:p w14:paraId="67CD0380"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0C76B02" w14:textId="77777777" w:rsidR="00000000" w:rsidRDefault="00FA5868">
      <w:pPr>
        <w:pStyle w:val="Heading3"/>
        <w:divId w:val="2097706427"/>
        <w:rPr>
          <w:rFonts w:eastAsia="Times New Roman"/>
          <w:lang w:val="en"/>
        </w:rPr>
      </w:pPr>
      <w:bookmarkStart w:id="34" w:name="rfc.section.5"/>
      <w:bookmarkEnd w:id="34"/>
      <w:r>
        <w:rPr>
          <w:rFonts w:eastAsia="Times New Roman"/>
          <w:lang w:val="en"/>
        </w:rPr>
        <w:t>5.  RP-Initiated Logout</w:t>
      </w:r>
    </w:p>
    <w:p w14:paraId="0D6104E5"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An RP can notify the OP that the End-User has logged out of the site, and might want to log out of the OP as well. In this </w:t>
      </w:r>
      <w:r>
        <w:rPr>
          <w:rFonts w:ascii="Verdana" w:hAnsi="Verdana"/>
          <w:color w:val="000000"/>
          <w:lang w:val="en"/>
        </w:rPr>
        <w:t xml:space="preserve">case, the RP, after having logged the End-User out of the RP, redirects the End-User's User Agent to the OP's logout endpoint URL. This URL is normally obtained via the </w:t>
      </w:r>
      <w:r>
        <w:rPr>
          <w:rStyle w:val="HTMLTypewriter"/>
          <w:lang w:val="en"/>
        </w:rPr>
        <w:t>end_session_endpoint</w:t>
      </w:r>
      <w:r>
        <w:rPr>
          <w:rFonts w:ascii="Verdana" w:hAnsi="Verdana"/>
          <w:color w:val="000000"/>
          <w:lang w:val="en"/>
        </w:rPr>
        <w:t xml:space="preserve"> element of the OP's Discovery response, or may be learned via othe</w:t>
      </w:r>
      <w:r>
        <w:rPr>
          <w:rFonts w:ascii="Verdana" w:hAnsi="Verdana"/>
          <w:color w:val="000000"/>
          <w:lang w:val="en"/>
        </w:rPr>
        <w:t xml:space="preserve">r mechanisms. </w:t>
      </w:r>
    </w:p>
    <w:p w14:paraId="5E057E83"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This specification also defines the following parameters that are passed as query parameters in the logout request: </w:t>
      </w:r>
    </w:p>
    <w:p w14:paraId="13D33FB5" w14:textId="77777777" w:rsidR="00000000" w:rsidRDefault="00FA5868">
      <w:pPr>
        <w:spacing w:before="0" w:beforeAutospacing="0" w:after="0" w:afterAutospacing="0"/>
        <w:divId w:val="687483580"/>
        <w:rPr>
          <w:rFonts w:ascii="Verdana" w:eastAsia="Times New Roman" w:hAnsi="Verdana"/>
          <w:color w:val="000000"/>
          <w:lang w:val="en"/>
        </w:rPr>
      </w:pPr>
      <w:r>
        <w:rPr>
          <w:rFonts w:ascii="Verdana" w:eastAsia="Times New Roman" w:hAnsi="Verdana"/>
          <w:color w:val="000000"/>
          <w:lang w:val="en"/>
        </w:rPr>
        <w:t>id_token_hint</w:t>
      </w:r>
    </w:p>
    <w:p w14:paraId="2A3FCD9C" w14:textId="77777777" w:rsidR="00000000" w:rsidRDefault="00FA5868">
      <w:pPr>
        <w:spacing w:before="0" w:beforeAutospacing="0" w:after="0" w:afterAutospacing="0"/>
        <w:ind w:left="720"/>
        <w:divId w:val="687483580"/>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Previously issued ID Token passed to the logout endpoint as a hint about the End-User's current a</w:t>
      </w:r>
      <w:r>
        <w:rPr>
          <w:rFonts w:ascii="Verdana" w:eastAsia="Times New Roman" w:hAnsi="Verdana"/>
          <w:color w:val="000000"/>
          <w:lang w:val="en"/>
        </w:rPr>
        <w:t xml:space="preserve">uthenticated session with the Client. This is used as an indication of the identity of the End-User that the RP is requesting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logged out by the OP. The OP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6CBF9EC1" w14:textId="77777777" w:rsidR="00000000" w:rsidRDefault="00FA5868">
      <w:pPr>
        <w:spacing w:before="0" w:beforeAutospacing="0" w:after="0" w:afterAutospacing="0"/>
        <w:divId w:val="687483580"/>
        <w:rPr>
          <w:rFonts w:ascii="Verdana" w:eastAsia="Times New Roman" w:hAnsi="Verdana"/>
          <w:color w:val="000000"/>
          <w:lang w:val="en"/>
        </w:rPr>
      </w:pPr>
      <w:r>
        <w:rPr>
          <w:rFonts w:ascii="Verdana" w:eastAsia="Times New Roman" w:hAnsi="Verdana"/>
          <w:color w:val="000000"/>
          <w:lang w:val="en"/>
        </w:rPr>
        <w:t>post_logout_redirect_uri</w:t>
      </w:r>
    </w:p>
    <w:p w14:paraId="0E3A3E17" w14:textId="77777777" w:rsidR="00000000" w:rsidRDefault="00FA5868">
      <w:pPr>
        <w:spacing w:before="0" w:beforeAutospacing="0" w:after="0" w:afterAutospacing="0"/>
        <w:ind w:left="720"/>
        <w:divId w:val="68748358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to which the RP is requesting that the End-User's User Agent be redirected after a logout has been performed. The value MUST have been previously registered with the OP, either using the </w:t>
      </w:r>
      <w:r>
        <w:rPr>
          <w:rStyle w:val="HTMLTypewriter"/>
          <w:lang w:val="en"/>
        </w:rPr>
        <w:t>post_logout_redirect_uris</w:t>
      </w:r>
      <w:r>
        <w:rPr>
          <w:rFonts w:ascii="Verdana" w:eastAsia="Times New Roman" w:hAnsi="Verdana"/>
          <w:color w:val="000000"/>
          <w:lang w:val="en"/>
        </w:rPr>
        <w:t xml:space="preserve"> Regi</w:t>
      </w:r>
      <w:r>
        <w:rPr>
          <w:rFonts w:ascii="Verdana" w:eastAsia="Times New Roman" w:hAnsi="Verdana"/>
          <w:color w:val="000000"/>
          <w:lang w:val="en"/>
        </w:rPr>
        <w:t xml:space="preserve">stration parameter or via another mechanism. If supplied, the OP SHOULD honor this request following the logout. </w:t>
      </w:r>
    </w:p>
    <w:p w14:paraId="6B6CA217" w14:textId="77777777" w:rsidR="00000000" w:rsidRDefault="00FA5868">
      <w:pPr>
        <w:spacing w:before="0" w:beforeAutospacing="0" w:after="0" w:afterAutospacing="0"/>
        <w:divId w:val="687483580"/>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14:paraId="41932CDD" w14:textId="77777777" w:rsidR="00000000" w:rsidRDefault="00FA5868">
      <w:pPr>
        <w:spacing w:before="0" w:beforeAutospacing="0" w:after="0" w:afterAutospacing="0"/>
        <w:ind w:left="720"/>
        <w:divId w:val="687483580"/>
        <w:rPr>
          <w:rFonts w:ascii="Verdana" w:eastAsia="Times New Roman" w:hAnsi="Verdana"/>
          <w:color w:val="000000"/>
          <w:lang w:val="en"/>
        </w:rPr>
      </w:pPr>
      <w:proofErr w:type="gramStart"/>
      <w:r>
        <w:rPr>
          <w:rFonts w:ascii="Verdana" w:eastAsia="Times New Roman" w:hAnsi="Verdana"/>
          <w:color w:val="000000"/>
          <w:lang w:val="en"/>
        </w:rPr>
        <w:lastRenderedPageBreak/>
        <w:t>OPTIONAL.</w:t>
      </w:r>
      <w:proofErr w:type="gramEnd"/>
      <w:r>
        <w:rPr>
          <w:rFonts w:ascii="Verdana" w:eastAsia="Times New Roman" w:hAnsi="Verdana"/>
          <w:color w:val="000000"/>
          <w:lang w:val="en"/>
        </w:rPr>
        <w:t xml:space="preserve"> Opaque value used by the RP to maintain state between the logout request and the callback to the endpoint specified by the </w:t>
      </w:r>
      <w:r>
        <w:rPr>
          <w:rStyle w:val="HTMLTypewriter"/>
          <w:lang w:val="en"/>
        </w:rPr>
        <w:t>pos</w:t>
      </w:r>
      <w:r>
        <w:rPr>
          <w:rStyle w:val="HTMLTypewriter"/>
          <w:lang w:val="en"/>
        </w:rPr>
        <w:t>t_logout_redirect_uri</w:t>
      </w:r>
      <w:r>
        <w:rPr>
          <w:rFonts w:ascii="Verdana" w:eastAsia="Times New Roman" w:hAnsi="Verdana"/>
          <w:color w:val="000000"/>
          <w:lang w:val="en"/>
        </w:rPr>
        <w:t xml:space="preserve"> query parameter. If included in the logout request, the OP passes this value back to the RP using the </w:t>
      </w:r>
      <w:r>
        <w:rPr>
          <w:rStyle w:val="HTMLTypewriter"/>
          <w:lang w:val="en"/>
        </w:rPr>
        <w:t>state</w:t>
      </w:r>
      <w:r>
        <w:rPr>
          <w:rFonts w:ascii="Verdana" w:eastAsia="Times New Roman" w:hAnsi="Verdana"/>
          <w:color w:val="000000"/>
          <w:lang w:val="en"/>
        </w:rPr>
        <w:t xml:space="preserve"> query parameter when redirecting the User Agent back to the RP. </w:t>
      </w:r>
    </w:p>
    <w:p w14:paraId="462CF253" w14:textId="77777777" w:rsidR="00000000" w:rsidRDefault="00FA5868">
      <w:pPr>
        <w:pStyle w:val="NormalWeb"/>
        <w:divId w:val="2097706427"/>
        <w:rPr>
          <w:rFonts w:ascii="Verdana" w:hAnsi="Verdana"/>
          <w:color w:val="000000"/>
          <w:lang w:val="en"/>
        </w:rPr>
      </w:pPr>
      <w:r>
        <w:rPr>
          <w:rFonts w:ascii="Verdana" w:hAnsi="Verdana"/>
          <w:color w:val="000000"/>
          <w:lang w:val="en"/>
        </w:rPr>
        <w:t>At the logout endpoint, the OP SHOULD ask the End-User whethe</w:t>
      </w:r>
      <w:r>
        <w:rPr>
          <w:rFonts w:ascii="Verdana" w:hAnsi="Verdana"/>
          <w:color w:val="000000"/>
          <w:lang w:val="en"/>
        </w:rPr>
        <w:t xml:space="preserve">r he wants to log out of the OP as well. If the End-User says "yes", then the OP MUST log out the End-User. </w:t>
      </w:r>
    </w:p>
    <w:p w14:paraId="45594467" w14:textId="77777777" w:rsidR="00000000" w:rsidRDefault="00FA5868">
      <w:pPr>
        <w:spacing w:before="0" w:beforeAutospacing="0" w:after="0" w:afterAutospacing="0"/>
        <w:divId w:val="2097706427"/>
        <w:rPr>
          <w:rFonts w:ascii="Verdana" w:eastAsia="Times New Roman" w:hAnsi="Verdana"/>
          <w:color w:val="000000"/>
          <w:lang w:val="en"/>
        </w:rPr>
      </w:pPr>
      <w:bookmarkStart w:id="35" w:name="RedirectionAfterLogout"/>
      <w:bookmarkEnd w:id="35"/>
    </w:p>
    <w:p w14:paraId="0CA1ECA0"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2C4BF7" w14:textId="77777777">
        <w:trPr>
          <w:divId w:val="2097706427"/>
          <w:trHeight w:val="225"/>
          <w:tblCellSpacing w:w="12" w:type="dxa"/>
        </w:trPr>
        <w:tc>
          <w:tcPr>
            <w:tcW w:w="450" w:type="dxa"/>
            <w:shd w:val="clear" w:color="auto" w:fill="990000"/>
            <w:vAlign w:val="center"/>
            <w:hideMark/>
          </w:tcPr>
          <w:p w14:paraId="3AFF7B5C"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C6B30E1" w14:textId="77777777" w:rsidR="00000000" w:rsidRDefault="00FA5868">
      <w:pPr>
        <w:pStyle w:val="Heading3"/>
        <w:divId w:val="2097706427"/>
        <w:rPr>
          <w:rFonts w:eastAsia="Times New Roman"/>
          <w:lang w:val="en"/>
        </w:rPr>
      </w:pPr>
      <w:bookmarkStart w:id="36" w:name="rfc.section.5.1"/>
      <w:bookmarkEnd w:id="36"/>
      <w:r>
        <w:rPr>
          <w:rFonts w:eastAsia="Times New Roman"/>
          <w:lang w:val="en"/>
        </w:rPr>
        <w:t>5.1.</w:t>
      </w:r>
      <w:proofErr w:type="gramStart"/>
      <w:r>
        <w:rPr>
          <w:rFonts w:eastAsia="Times New Roman"/>
          <w:lang w:val="en"/>
        </w:rPr>
        <w:t>  Redirection</w:t>
      </w:r>
      <w:proofErr w:type="gramEnd"/>
      <w:r>
        <w:rPr>
          <w:rFonts w:eastAsia="Times New Roman"/>
          <w:lang w:val="en"/>
        </w:rPr>
        <w:t xml:space="preserve"> to RP After Logout</w:t>
      </w:r>
    </w:p>
    <w:p w14:paraId="573EDBAA"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In some cases, the RP will request that the End-User's User Agent to be redirected back to the RP after a logout has been performed. </w:t>
      </w:r>
      <w:r>
        <w:rPr>
          <w:rFonts w:ascii="Verdana" w:hAnsi="Verdana"/>
          <w:color w:val="000000"/>
          <w:lang w:val="en"/>
        </w:rPr>
        <w:t xml:space="preserve">Post-logout redirection is only done when the logout is RP-initiated, in which case the redirection target is the </w:t>
      </w:r>
      <w:r>
        <w:rPr>
          <w:rStyle w:val="HTMLTypewriter"/>
          <w:lang w:val="en"/>
        </w:rPr>
        <w:t>post_logout_redirect_uri</w:t>
      </w:r>
      <w:r>
        <w:rPr>
          <w:rFonts w:ascii="Verdana" w:hAnsi="Verdana"/>
          <w:color w:val="000000"/>
          <w:lang w:val="en"/>
        </w:rPr>
        <w:t xml:space="preserve"> query parameter value used by the initiating RP; otherwise it is not done. This specification defines this Dynamic Re</w:t>
      </w:r>
      <w:r>
        <w:rPr>
          <w:rFonts w:ascii="Verdana" w:hAnsi="Verdana"/>
          <w:color w:val="000000"/>
          <w:lang w:val="en"/>
        </w:rPr>
        <w:t xml:space="preserve">gistration parameter for this purpose, per Section 2.1 of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November 2014.)</w:t>
        </w:r>
      </w:hyperlink>
      <w:r>
        <w:rPr>
          <w:rFonts w:ascii="Verdana" w:hAnsi="Verdana"/>
          <w:color w:val="000000"/>
          <w:lang w:val="en"/>
        </w:rPr>
        <w:t xml:space="preserve"> [</w:t>
      </w:r>
      <w:r>
        <w:rPr>
          <w:rFonts w:ascii="Verdana" w:hAnsi="Verdana"/>
          <w:color w:val="000000"/>
          <w:lang w:val="en"/>
        </w:rPr>
        <w:t xml:space="preserve">OpenID.Registration]. </w:t>
      </w:r>
    </w:p>
    <w:p w14:paraId="217DDDE1" w14:textId="77777777" w:rsidR="00000000" w:rsidRDefault="00FA5868">
      <w:pPr>
        <w:spacing w:before="0" w:beforeAutospacing="0" w:after="0" w:afterAutospacing="0"/>
        <w:divId w:val="2097706427"/>
        <w:rPr>
          <w:rFonts w:ascii="Verdana" w:eastAsia="Times New Roman" w:hAnsi="Verdana"/>
          <w:color w:val="000000"/>
          <w:lang w:val="en"/>
        </w:rPr>
      </w:pPr>
      <w:bookmarkStart w:id="37" w:name="ClientMetadata"/>
      <w:bookmarkEnd w:id="37"/>
    </w:p>
    <w:p w14:paraId="74B5C166"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FD73D0" w14:textId="77777777">
        <w:trPr>
          <w:divId w:val="2097706427"/>
          <w:trHeight w:val="225"/>
          <w:tblCellSpacing w:w="12" w:type="dxa"/>
        </w:trPr>
        <w:tc>
          <w:tcPr>
            <w:tcW w:w="450" w:type="dxa"/>
            <w:shd w:val="clear" w:color="auto" w:fill="990000"/>
            <w:vAlign w:val="center"/>
            <w:hideMark/>
          </w:tcPr>
          <w:p w14:paraId="7BC95CE3"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450DC6F" w14:textId="77777777" w:rsidR="00000000" w:rsidRDefault="00FA5868">
      <w:pPr>
        <w:pStyle w:val="Heading3"/>
        <w:divId w:val="2097706427"/>
        <w:rPr>
          <w:rFonts w:eastAsia="Times New Roman"/>
          <w:lang w:val="en"/>
        </w:rPr>
      </w:pPr>
      <w:bookmarkStart w:id="38" w:name="rfc.section.5.1.1"/>
      <w:bookmarkEnd w:id="38"/>
      <w:r>
        <w:rPr>
          <w:rFonts w:eastAsia="Times New Roman"/>
          <w:lang w:val="en"/>
        </w:rPr>
        <w:t>5.1.1.</w:t>
      </w:r>
      <w:proofErr w:type="gramStart"/>
      <w:r>
        <w:rPr>
          <w:rFonts w:eastAsia="Times New Roman"/>
          <w:lang w:val="en"/>
        </w:rPr>
        <w:t xml:space="preserve">  </w:t>
      </w:r>
      <w:r>
        <w:rPr>
          <w:rFonts w:eastAsia="Times New Roman"/>
          <w:lang w:val="en"/>
        </w:rPr>
        <w:t>Client</w:t>
      </w:r>
      <w:proofErr w:type="gramEnd"/>
      <w:r>
        <w:rPr>
          <w:rFonts w:eastAsia="Times New Roman"/>
          <w:lang w:val="en"/>
        </w:rPr>
        <w:t xml:space="preserve"> Registration Metadata</w:t>
      </w:r>
    </w:p>
    <w:p w14:paraId="5D25817D"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This Client Metadata parameter MAY be included in the Client's Registration information when Session Management and Dynamic Registration are supported: </w:t>
      </w:r>
    </w:p>
    <w:p w14:paraId="02E5794C" w14:textId="77777777" w:rsidR="00000000" w:rsidRDefault="00FA5868">
      <w:pPr>
        <w:spacing w:before="0" w:beforeAutospacing="0" w:after="0" w:afterAutospacing="0"/>
        <w:divId w:val="1584603816"/>
        <w:rPr>
          <w:rFonts w:ascii="Verdana" w:eastAsia="Times New Roman" w:hAnsi="Verdana"/>
          <w:color w:val="000000"/>
          <w:lang w:val="en"/>
        </w:rPr>
      </w:pPr>
      <w:r>
        <w:rPr>
          <w:rFonts w:ascii="Verdana" w:eastAsia="Times New Roman" w:hAnsi="Verdana"/>
          <w:color w:val="000000"/>
          <w:lang w:val="en"/>
        </w:rPr>
        <w:t>post_logout_redirect_uris</w:t>
      </w:r>
    </w:p>
    <w:p w14:paraId="386B06C4" w14:textId="77777777" w:rsidR="00000000" w:rsidRDefault="00FA5868">
      <w:pPr>
        <w:spacing w:before="0" w:beforeAutospacing="0" w:after="0" w:afterAutospacing="0"/>
        <w:ind w:left="720"/>
        <w:divId w:val="1584603816"/>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Array of URLs supplied by the RP to wh</w:t>
      </w:r>
      <w:r>
        <w:rPr>
          <w:rFonts w:ascii="Verdana" w:eastAsia="Times New Roman" w:hAnsi="Verdana"/>
          <w:color w:val="000000"/>
          <w:lang w:val="en"/>
        </w:rPr>
        <w:t xml:space="preserve">ich it MAY request that the End-User's User Agent be redirected using the </w:t>
      </w:r>
      <w:r>
        <w:rPr>
          <w:rStyle w:val="HTMLTypewriter"/>
          <w:lang w:val="en"/>
        </w:rPr>
        <w:lastRenderedPageBreak/>
        <w:t>post_logout_redirect_uri</w:t>
      </w:r>
      <w:r>
        <w:rPr>
          <w:rFonts w:ascii="Verdana" w:eastAsia="Times New Roman" w:hAnsi="Verdana"/>
          <w:color w:val="000000"/>
          <w:lang w:val="en"/>
        </w:rPr>
        <w:t xml:space="preserve"> parameter after a logout has been performed. </w:t>
      </w:r>
    </w:p>
    <w:p w14:paraId="7CEF62D8" w14:textId="77777777" w:rsidR="00000000" w:rsidRDefault="00FA5868">
      <w:pPr>
        <w:spacing w:before="0" w:beforeAutospacing="0" w:after="0" w:afterAutospacing="0"/>
        <w:divId w:val="2097706427"/>
        <w:rPr>
          <w:rFonts w:ascii="Verdana" w:eastAsia="Times New Roman" w:hAnsi="Verdana"/>
          <w:color w:val="000000"/>
          <w:lang w:val="en"/>
        </w:rPr>
      </w:pPr>
      <w:bookmarkStart w:id="39" w:name="Validation"/>
      <w:bookmarkEnd w:id="39"/>
    </w:p>
    <w:p w14:paraId="06B000EB"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72E27C4" w14:textId="77777777">
        <w:trPr>
          <w:divId w:val="2097706427"/>
          <w:trHeight w:val="225"/>
          <w:tblCellSpacing w:w="12" w:type="dxa"/>
        </w:trPr>
        <w:tc>
          <w:tcPr>
            <w:tcW w:w="450" w:type="dxa"/>
            <w:shd w:val="clear" w:color="auto" w:fill="990000"/>
            <w:vAlign w:val="center"/>
            <w:hideMark/>
          </w:tcPr>
          <w:p w14:paraId="291FE202"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0B85727" w14:textId="77777777" w:rsidR="00000000" w:rsidRDefault="00FA5868">
      <w:pPr>
        <w:pStyle w:val="Heading3"/>
        <w:divId w:val="2097706427"/>
        <w:rPr>
          <w:rFonts w:eastAsia="Times New Roman"/>
          <w:lang w:val="en"/>
        </w:rPr>
      </w:pPr>
      <w:bookmarkStart w:id="40" w:name="rfc.section.6"/>
      <w:bookmarkEnd w:id="40"/>
      <w:r>
        <w:rPr>
          <w:rFonts w:eastAsia="Times New Roman"/>
          <w:lang w:val="en"/>
        </w:rPr>
        <w:t>6.  Validation</w:t>
      </w:r>
    </w:p>
    <w:p w14:paraId="4AF461E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If any of the validation procedures defined in this specification fail, any operations requiring </w:t>
      </w:r>
      <w:r>
        <w:rPr>
          <w:rFonts w:ascii="Verdana" w:hAnsi="Verdana"/>
          <w:color w:val="000000"/>
          <w:lang w:val="en"/>
        </w:rPr>
        <w:t xml:space="preserve">the information that failed to correctly validate MUST be aborted and the information that failed to validate MUST NOT be used. </w:t>
      </w:r>
    </w:p>
    <w:p w14:paraId="1C5D1352" w14:textId="77777777" w:rsidR="00000000" w:rsidRDefault="00FA5868">
      <w:pPr>
        <w:spacing w:before="0" w:beforeAutospacing="0" w:after="0" w:afterAutospacing="0"/>
        <w:divId w:val="2097706427"/>
        <w:rPr>
          <w:rFonts w:ascii="Verdana" w:eastAsia="Times New Roman" w:hAnsi="Verdana"/>
          <w:color w:val="000000"/>
          <w:lang w:val="en"/>
        </w:rPr>
      </w:pPr>
      <w:bookmarkStart w:id="41" w:name="ImplementationConsiderations"/>
      <w:bookmarkEnd w:id="41"/>
    </w:p>
    <w:p w14:paraId="39BAE4F1"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74DB348" w14:textId="77777777">
        <w:trPr>
          <w:divId w:val="2097706427"/>
          <w:trHeight w:val="225"/>
          <w:tblCellSpacing w:w="12" w:type="dxa"/>
        </w:trPr>
        <w:tc>
          <w:tcPr>
            <w:tcW w:w="450" w:type="dxa"/>
            <w:shd w:val="clear" w:color="auto" w:fill="990000"/>
            <w:vAlign w:val="center"/>
            <w:hideMark/>
          </w:tcPr>
          <w:p w14:paraId="51EDB536"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AE3A2C0" w14:textId="77777777" w:rsidR="00000000" w:rsidRDefault="00FA5868">
      <w:pPr>
        <w:pStyle w:val="Heading3"/>
        <w:divId w:val="2097706427"/>
        <w:rPr>
          <w:rFonts w:eastAsia="Times New Roman"/>
          <w:lang w:val="en"/>
        </w:rPr>
      </w:pPr>
      <w:bookmarkStart w:id="42" w:name="rfc.section.7"/>
      <w:bookmarkEnd w:id="42"/>
      <w:r>
        <w:rPr>
          <w:rFonts w:eastAsia="Times New Roman"/>
          <w:lang w:val="en"/>
        </w:rPr>
        <w:t>7.  Implementation Considerations</w:t>
      </w:r>
    </w:p>
    <w:p w14:paraId="39E7988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This specification defines features used by both Relying Parties and OpenID Providers that choose to implement Session Management. </w:t>
      </w:r>
      <w:r>
        <w:rPr>
          <w:rFonts w:ascii="Verdana" w:hAnsi="Verdana"/>
          <w:color w:val="000000"/>
          <w:lang w:val="en"/>
        </w:rPr>
        <w:t>All of these Relying Parties and OpenID Providers MUST implement the features that are listed in this specification as being "REQUIRED" or are described with a "MUST". No other implementation considerations for implementations of Session Management are def</w:t>
      </w:r>
      <w:r>
        <w:rPr>
          <w:rFonts w:ascii="Verdana" w:hAnsi="Verdana"/>
          <w:color w:val="000000"/>
          <w:lang w:val="en"/>
        </w:rPr>
        <w:t xml:space="preserve">ined by this specification. </w:t>
      </w:r>
    </w:p>
    <w:p w14:paraId="04D3921F" w14:textId="77777777" w:rsidR="00000000" w:rsidRDefault="00FA5868">
      <w:pPr>
        <w:spacing w:before="0" w:beforeAutospacing="0" w:after="0" w:afterAutospacing="0"/>
        <w:divId w:val="2097706427"/>
        <w:rPr>
          <w:rFonts w:ascii="Verdana" w:eastAsia="Times New Roman" w:hAnsi="Verdana"/>
          <w:color w:val="000000"/>
          <w:lang w:val="en"/>
        </w:rPr>
      </w:pPr>
      <w:bookmarkStart w:id="43" w:name="Security"/>
      <w:bookmarkEnd w:id="43"/>
    </w:p>
    <w:p w14:paraId="43995447"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015C75E" w14:textId="77777777">
        <w:trPr>
          <w:divId w:val="2097706427"/>
          <w:trHeight w:val="225"/>
          <w:tblCellSpacing w:w="12" w:type="dxa"/>
        </w:trPr>
        <w:tc>
          <w:tcPr>
            <w:tcW w:w="450" w:type="dxa"/>
            <w:shd w:val="clear" w:color="auto" w:fill="990000"/>
            <w:vAlign w:val="center"/>
            <w:hideMark/>
          </w:tcPr>
          <w:p w14:paraId="6C42F74A"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E8E5A28" w14:textId="77777777" w:rsidR="00000000" w:rsidRDefault="00FA5868">
      <w:pPr>
        <w:pStyle w:val="Heading3"/>
        <w:divId w:val="2097706427"/>
        <w:rPr>
          <w:rFonts w:eastAsia="Times New Roman"/>
          <w:lang w:val="en"/>
        </w:rPr>
      </w:pPr>
      <w:bookmarkStart w:id="44" w:name="rfc.section.8"/>
      <w:bookmarkEnd w:id="44"/>
      <w:r>
        <w:rPr>
          <w:rFonts w:eastAsia="Times New Roman"/>
          <w:lang w:val="en"/>
        </w:rPr>
        <w:t xml:space="preserve">8.  </w:t>
      </w:r>
      <w:r>
        <w:rPr>
          <w:rFonts w:eastAsia="Times New Roman"/>
          <w:lang w:val="en"/>
        </w:rPr>
        <w:t>Security Considerations</w:t>
      </w:r>
    </w:p>
    <w:p w14:paraId="762597C8"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OP iframe MUST enforce that the caller has the same origin as its parent frame. It MUST reject postMessage requests from any other source origin, to prevent cross-site scripting attacks. </w:t>
      </w:r>
    </w:p>
    <w:p w14:paraId="1B3CB90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w:t>
      </w:r>
      <w:r>
        <w:rPr>
          <w:rStyle w:val="HTMLTypewriter"/>
          <w:lang w:val="en"/>
        </w:rPr>
        <w:t>id_token_hint</w:t>
      </w:r>
      <w:r>
        <w:rPr>
          <w:rFonts w:ascii="Verdana" w:hAnsi="Verdana"/>
          <w:color w:val="000000"/>
          <w:lang w:val="en"/>
        </w:rPr>
        <w:t xml:space="preserve"> parameter to a logout </w:t>
      </w:r>
      <w:r>
        <w:rPr>
          <w:rFonts w:ascii="Verdana" w:hAnsi="Verdana"/>
          <w:color w:val="000000"/>
          <w:lang w:val="en"/>
        </w:rPr>
        <w:t xml:space="preserve">request can be used to determine which RP initiated the logout request. Logout requests without a valid </w:t>
      </w:r>
      <w:r>
        <w:rPr>
          <w:rStyle w:val="HTMLTypewriter"/>
          <w:lang w:val="en"/>
        </w:rPr>
        <w:t>id_token_hint</w:t>
      </w:r>
      <w:r>
        <w:rPr>
          <w:rFonts w:ascii="Verdana" w:hAnsi="Verdana"/>
          <w:color w:val="000000"/>
          <w:lang w:val="en"/>
        </w:rPr>
        <w:t xml:space="preserve"> value are a potential means of denial of service; therefore, OPs may </w:t>
      </w:r>
      <w:r>
        <w:rPr>
          <w:rFonts w:ascii="Verdana" w:hAnsi="Verdana"/>
          <w:color w:val="000000"/>
          <w:lang w:val="en"/>
        </w:rPr>
        <w:lastRenderedPageBreak/>
        <w:t xml:space="preserve">want to require explicit user confirmation before acting upon them. </w:t>
      </w:r>
    </w:p>
    <w:p w14:paraId="03935EF9" w14:textId="77777777" w:rsidR="00000000" w:rsidRDefault="00FA5868">
      <w:pPr>
        <w:spacing w:before="0" w:beforeAutospacing="0" w:after="0" w:afterAutospacing="0"/>
        <w:divId w:val="2097706427"/>
        <w:rPr>
          <w:rFonts w:ascii="Verdana" w:eastAsia="Times New Roman" w:hAnsi="Verdana"/>
          <w:color w:val="000000"/>
          <w:lang w:val="en"/>
        </w:rPr>
      </w:pPr>
      <w:bookmarkStart w:id="45" w:name="IANA"/>
      <w:bookmarkEnd w:id="45"/>
    </w:p>
    <w:p w14:paraId="47AF1B9F"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E19EB69" w14:textId="77777777">
        <w:trPr>
          <w:divId w:val="2097706427"/>
          <w:trHeight w:val="225"/>
          <w:tblCellSpacing w:w="12" w:type="dxa"/>
        </w:trPr>
        <w:tc>
          <w:tcPr>
            <w:tcW w:w="450" w:type="dxa"/>
            <w:shd w:val="clear" w:color="auto" w:fill="990000"/>
            <w:vAlign w:val="center"/>
            <w:hideMark/>
          </w:tcPr>
          <w:p w14:paraId="23C38033"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368EE8A" w14:textId="77777777" w:rsidR="00000000" w:rsidRDefault="00FA5868">
      <w:pPr>
        <w:pStyle w:val="Heading3"/>
        <w:divId w:val="2097706427"/>
        <w:rPr>
          <w:rFonts w:eastAsia="Times New Roman"/>
          <w:lang w:val="en"/>
        </w:rPr>
      </w:pPr>
      <w:bookmarkStart w:id="46" w:name="rfc.section.9"/>
      <w:bookmarkEnd w:id="46"/>
      <w:r>
        <w:rPr>
          <w:rFonts w:eastAsia="Times New Roman"/>
          <w:lang w:val="en"/>
        </w:rPr>
        <w:t>9.  IANA Considerations</w:t>
      </w:r>
    </w:p>
    <w:p w14:paraId="4B940457" w14:textId="77777777" w:rsidR="00000000" w:rsidRDefault="00FA5868">
      <w:pPr>
        <w:spacing w:before="0" w:beforeAutospacing="0" w:after="0" w:afterAutospacing="0"/>
        <w:divId w:val="2097706427"/>
        <w:rPr>
          <w:rFonts w:ascii="Verdana" w:eastAsia="Times New Roman" w:hAnsi="Verdana"/>
          <w:color w:val="000000"/>
          <w:lang w:val="en"/>
        </w:rPr>
      </w:pPr>
      <w:bookmarkStart w:id="47" w:name="OAuthParams"/>
      <w:bookmarkEnd w:id="47"/>
    </w:p>
    <w:p w14:paraId="08776024"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70D5AB4" w14:textId="77777777">
        <w:trPr>
          <w:divId w:val="2097706427"/>
          <w:trHeight w:val="225"/>
          <w:tblCellSpacing w:w="12" w:type="dxa"/>
        </w:trPr>
        <w:tc>
          <w:tcPr>
            <w:tcW w:w="450" w:type="dxa"/>
            <w:shd w:val="clear" w:color="auto" w:fill="990000"/>
            <w:vAlign w:val="center"/>
            <w:hideMark/>
          </w:tcPr>
          <w:p w14:paraId="66AFF315"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65D5859" w14:textId="77777777" w:rsidR="00000000" w:rsidRDefault="00FA5868">
      <w:pPr>
        <w:pStyle w:val="Heading3"/>
        <w:divId w:val="2097706427"/>
        <w:rPr>
          <w:rFonts w:eastAsia="Times New Roman"/>
          <w:lang w:val="en"/>
        </w:rPr>
      </w:pPr>
      <w:bookmarkStart w:id="48" w:name="rfc.section.9.1"/>
      <w:bookmarkEnd w:id="48"/>
      <w:r>
        <w:rPr>
          <w:rFonts w:eastAsia="Times New Roman"/>
          <w:lang w:val="en"/>
        </w:rPr>
        <w:t>9.1.</w:t>
      </w:r>
      <w:proofErr w:type="gramStart"/>
      <w:r>
        <w:rPr>
          <w:rFonts w:eastAsia="Times New Roman"/>
          <w:lang w:val="en"/>
        </w:rPr>
        <w:t>  OAuth</w:t>
      </w:r>
      <w:proofErr w:type="gramEnd"/>
      <w:r>
        <w:rPr>
          <w:rFonts w:eastAsia="Times New Roman"/>
          <w:lang w:val="en"/>
        </w:rPr>
        <w:t xml:space="preserve"> Parameters Registry</w:t>
      </w:r>
    </w:p>
    <w:p w14:paraId="66132792" w14:textId="6B2FBBA4" w:rsidR="00000000" w:rsidRDefault="00FA5868">
      <w:pPr>
        <w:pStyle w:val="NormalWeb"/>
        <w:divId w:val="2097706427"/>
        <w:rPr>
          <w:rFonts w:ascii="Verdana" w:hAnsi="Verdana"/>
          <w:color w:val="000000"/>
          <w:lang w:val="en"/>
        </w:rPr>
      </w:pPr>
      <w:r>
        <w:rPr>
          <w:rFonts w:ascii="Verdana" w:hAnsi="Verdana"/>
          <w:color w:val="000000"/>
          <w:lang w:val="en"/>
        </w:rPr>
        <w:t xml:space="preserve">This specification registers the following </w:t>
      </w:r>
      <w:del w:id="49" w:author="Author" w:date="2015-08-04T00:20:00Z">
        <w:r>
          <w:rPr>
            <w:rFonts w:ascii="Verdana" w:hAnsi="Verdana"/>
            <w:color w:val="000000"/>
            <w:lang w:val="en"/>
          </w:rPr>
          <w:delText>parameters</w:delText>
        </w:r>
      </w:del>
      <w:ins w:id="50" w:author="Author" w:date="2015-08-04T00:20:00Z">
        <w:r>
          <w:rPr>
            <w:rFonts w:ascii="Verdana" w:hAnsi="Verdana"/>
            <w:color w:val="000000"/>
            <w:lang w:val="en"/>
          </w:rPr>
          <w:t>parameter</w:t>
        </w:r>
      </w:ins>
      <w:r>
        <w:rPr>
          <w:rFonts w:ascii="Verdana" w:hAnsi="Verdana"/>
          <w:color w:val="000000"/>
          <w:lang w:val="en"/>
        </w:rPr>
        <w:t xml:space="preserve"> in the IANA </w:t>
      </w:r>
      <w:ins w:id="51" w:author="Author" w:date="2015-08-04T00:20:00Z">
        <w:r>
          <w:rPr>
            <w:rFonts w:ascii="Verdana" w:hAnsi="Verdana"/>
            <w:color w:val="000000"/>
            <w:lang w:val="en"/>
          </w:rPr>
          <w:t>"</w:t>
        </w:r>
      </w:ins>
      <w:r>
        <w:rPr>
          <w:rFonts w:ascii="Verdana" w:hAnsi="Verdana"/>
          <w:color w:val="000000"/>
          <w:lang w:val="en"/>
        </w:rPr>
        <w:t>OAuth Parameters</w:t>
      </w:r>
      <w:ins w:id="52" w:author="Author" w:date="2015-08-04T00:20:00Z">
        <w:r>
          <w:rPr>
            <w:rFonts w:ascii="Verdana" w:hAnsi="Verdana"/>
            <w:color w:val="000000"/>
            <w:lang w:val="en"/>
          </w:rPr>
          <w:t>"</w:t>
        </w:r>
      </w:ins>
      <w:r>
        <w:rPr>
          <w:rFonts w:ascii="Verdana" w:hAnsi="Verdana"/>
          <w:color w:val="000000"/>
          <w:lang w:val="en"/>
        </w:rPr>
        <w:t xml:space="preserve"> registry </w:t>
      </w:r>
      <w:del w:id="53" w:author="Author" w:date="2015-08-04T00:20:00Z">
        <w:r>
          <w:rPr>
            <w:rFonts w:ascii="Verdana" w:hAnsi="Verdana"/>
            <w:color w:val="000000"/>
            <w:lang w:val="en"/>
          </w:rPr>
          <w:delText>defined in</w:delText>
        </w:r>
      </w:del>
      <w:ins w:id="54" w:author="Author" w:date="2015-08-04T00:20: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"IANA.OAuth.Parameters"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[IANA.OAuth.Parameters]</w:t>
        </w:r>
        <w:r>
          <w:rPr>
            <w:rStyle w:val="Hyperlink"/>
            <w:rFonts w:ascii="Verdana" w:hAnsi="Verdana"/>
            <w:vanish/>
            <w:u w:val="none"/>
            <w:lang w:val="en"/>
          </w:rPr>
          <w:t xml:space="preserve"> (IANA, “OAuth Parameters,” .)</w:t>
        </w:r>
        <w:r>
          <w:rPr>
            <w:rFonts w:ascii="Verdana" w:hAnsi="Verdana"/>
            <w:color w:val="000000"/>
            <w:lang w:val="en"/>
          </w:rPr>
          <w:fldChar w:fldCharType="end"/>
        </w:r>
        <w:r>
          <w:rPr>
            <w:rFonts w:ascii="Verdana" w:hAnsi="Verdana"/>
            <w:color w:val="000000"/>
            <w:lang w:val="en"/>
          </w:rPr>
          <w:t xml:space="preserve"> established by</w:t>
        </w:r>
      </w:ins>
      <w:r>
        <w:rPr>
          <w:rFonts w:ascii="Verdana" w:hAnsi="Verdana"/>
          <w:color w:val="000000"/>
          <w:lang w:val="en"/>
        </w:rPr>
        <w:t xml:space="preserve">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w:t>
        </w:r>
        <w:r>
          <w:rPr>
            <w:rStyle w:val="Hyperlink"/>
            <w:rFonts w:ascii="Verdana" w:hAnsi="Verdana"/>
            <w:vanish/>
            <w:u w:val="none"/>
            <w:lang w:val="en"/>
          </w:rPr>
          <w:t xml:space="preserve"> Ed., “The OAuth 2.0 Authorization Framework,” October 2012.)</w:t>
        </w:r>
      </w:hyperlink>
      <w:r>
        <w:rPr>
          <w:rFonts w:ascii="Verdana" w:hAnsi="Verdana"/>
          <w:color w:val="000000"/>
          <w:lang w:val="en"/>
        </w:rPr>
        <w:t xml:space="preserve"> [RFC6749]. </w:t>
      </w:r>
    </w:p>
    <w:p w14:paraId="07E1F2B2" w14:textId="77777777" w:rsidR="00000000" w:rsidRDefault="00FA5868">
      <w:pPr>
        <w:spacing w:before="0" w:beforeAutospacing="0" w:after="0" w:afterAutospacing="0"/>
        <w:divId w:val="2097706427"/>
        <w:rPr>
          <w:rFonts w:ascii="Verdana" w:eastAsia="Times New Roman" w:hAnsi="Verdana"/>
          <w:color w:val="000000"/>
          <w:lang w:val="en"/>
        </w:rPr>
      </w:pPr>
      <w:bookmarkStart w:id="55" w:name="ParametersContents"/>
      <w:bookmarkEnd w:id="55"/>
    </w:p>
    <w:p w14:paraId="0228444D"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19B13AC" w14:textId="77777777">
        <w:trPr>
          <w:divId w:val="2097706427"/>
          <w:trHeight w:val="225"/>
          <w:tblCellSpacing w:w="12" w:type="dxa"/>
        </w:trPr>
        <w:tc>
          <w:tcPr>
            <w:tcW w:w="450" w:type="dxa"/>
            <w:shd w:val="clear" w:color="auto" w:fill="990000"/>
            <w:vAlign w:val="center"/>
            <w:hideMark/>
          </w:tcPr>
          <w:p w14:paraId="5DD0E2D6"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54E757E" w14:textId="77777777" w:rsidR="00000000" w:rsidRDefault="00FA5868">
      <w:pPr>
        <w:pStyle w:val="Heading3"/>
        <w:divId w:val="2097706427"/>
        <w:rPr>
          <w:rFonts w:eastAsia="Times New Roman"/>
          <w:lang w:val="en"/>
        </w:rPr>
      </w:pPr>
      <w:bookmarkStart w:id="56" w:name="rfc.section.9.1.1"/>
      <w:bookmarkEnd w:id="56"/>
      <w:r>
        <w:rPr>
          <w:rFonts w:eastAsia="Times New Roman"/>
          <w:lang w:val="en"/>
        </w:rPr>
        <w:t>9.1.1.</w:t>
      </w:r>
      <w:proofErr w:type="gramStart"/>
      <w:r>
        <w:rPr>
          <w:rFonts w:eastAsia="Times New Roman"/>
          <w:lang w:val="en"/>
        </w:rPr>
        <w:t>  Registry</w:t>
      </w:r>
      <w:proofErr w:type="gramEnd"/>
      <w:r>
        <w:rPr>
          <w:rFonts w:eastAsia="Times New Roman"/>
          <w:lang w:val="en"/>
        </w:rPr>
        <w:t xml:space="preserve"> Contents</w:t>
      </w:r>
    </w:p>
    <w:p w14:paraId="4DFE2B9A" w14:textId="77777777" w:rsidR="00000000" w:rsidRDefault="00FA5868">
      <w:pPr>
        <w:numPr>
          <w:ilvl w:val="0"/>
          <w:numId w:val="4"/>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session_state</w:t>
      </w:r>
      <w:r>
        <w:rPr>
          <w:rFonts w:ascii="Verdana" w:eastAsia="Times New Roman" w:hAnsi="Verdana"/>
          <w:color w:val="000000"/>
          <w:lang w:val="en"/>
        </w:rPr>
        <w:t xml:space="preserve"> </w:t>
      </w:r>
    </w:p>
    <w:p w14:paraId="2ADBA211" w14:textId="77777777" w:rsidR="00000000" w:rsidRDefault="00FA5868">
      <w:pPr>
        <w:numPr>
          <w:ilvl w:val="0"/>
          <w:numId w:val="4"/>
        </w:numPr>
        <w:ind w:left="1200" w:right="480"/>
        <w:divId w:val="2097706427"/>
        <w:rPr>
          <w:rFonts w:ascii="Verdana" w:eastAsia="Times New Roman" w:hAnsi="Verdana"/>
          <w:color w:val="000000"/>
          <w:lang w:val="en"/>
        </w:rPr>
      </w:pPr>
      <w:r>
        <w:rPr>
          <w:rFonts w:ascii="Verdana" w:eastAsia="Times New Roman" w:hAnsi="Verdana"/>
          <w:color w:val="000000"/>
          <w:lang w:val="en"/>
        </w:rPr>
        <w:t>Parameter usage location: Authorization Response, Access</w:t>
      </w:r>
      <w:r>
        <w:rPr>
          <w:rFonts w:ascii="Verdana" w:eastAsia="Times New Roman" w:hAnsi="Verdana"/>
          <w:color w:val="000000"/>
          <w:lang w:val="en"/>
        </w:rPr>
        <w:t xml:space="preserve"> Token Response </w:t>
      </w:r>
    </w:p>
    <w:p w14:paraId="46E527F6" w14:textId="77777777" w:rsidR="00000000" w:rsidRDefault="00FA5868">
      <w:pPr>
        <w:numPr>
          <w:ilvl w:val="0"/>
          <w:numId w:val="4"/>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03AF4A3" w14:textId="77777777" w:rsidR="00000000" w:rsidRDefault="00FA5868">
      <w:pPr>
        <w:numPr>
          <w:ilvl w:val="0"/>
          <w:numId w:val="4"/>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reatingUpdatingSessions" w:history="1">
        <w:r>
          <w:rPr>
            <w:rStyle w:val="Hyperlink"/>
            <w:rFonts w:ascii="Verdana" w:eastAsia="Times New Roman" w:hAnsi="Verdana"/>
            <w:u w:val="none"/>
            <w:lang w:val="en"/>
          </w:rPr>
          <w:t>Section 3</w:t>
        </w:r>
        <w:r>
          <w:rPr>
            <w:rStyle w:val="Hyperlink"/>
            <w:rFonts w:ascii="Verdana" w:eastAsia="Times New Roman" w:hAnsi="Verdana"/>
            <w:vanish/>
            <w:u w:val="none"/>
            <w:lang w:val="en"/>
          </w:rPr>
          <w:t xml:space="preserve"> (Creating and Updating Sessions)</w:t>
        </w:r>
      </w:hyperlink>
      <w:r>
        <w:rPr>
          <w:rFonts w:ascii="Verdana" w:eastAsia="Times New Roman" w:hAnsi="Verdana"/>
          <w:color w:val="000000"/>
          <w:lang w:val="en"/>
        </w:rPr>
        <w:t xml:space="preserve"> of this document </w:t>
      </w:r>
    </w:p>
    <w:p w14:paraId="50C7FD1C" w14:textId="77777777" w:rsidR="00000000" w:rsidRDefault="00FA5868">
      <w:pPr>
        <w:numPr>
          <w:ilvl w:val="0"/>
          <w:numId w:val="4"/>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Related information: None </w:t>
      </w:r>
    </w:p>
    <w:p w14:paraId="23460A98" w14:textId="77777777" w:rsidR="00000000" w:rsidRDefault="00FA5868">
      <w:pPr>
        <w:spacing w:before="0" w:beforeAutospacing="0" w:after="0" w:afterAutospacing="0"/>
        <w:divId w:val="2097706427"/>
        <w:rPr>
          <w:rFonts w:ascii="Verdana" w:eastAsia="Times New Roman" w:hAnsi="Verdana"/>
          <w:color w:val="000000"/>
          <w:lang w:val="en"/>
        </w:rPr>
      </w:pPr>
      <w:bookmarkStart w:id="57" w:name="DynRegRegistrations"/>
      <w:bookmarkEnd w:id="57"/>
    </w:p>
    <w:p w14:paraId="51112084"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948970D" w14:textId="77777777">
        <w:trPr>
          <w:divId w:val="2097706427"/>
          <w:trHeight w:val="225"/>
          <w:tblCellSpacing w:w="12" w:type="dxa"/>
        </w:trPr>
        <w:tc>
          <w:tcPr>
            <w:tcW w:w="450" w:type="dxa"/>
            <w:shd w:val="clear" w:color="auto" w:fill="990000"/>
            <w:vAlign w:val="center"/>
            <w:hideMark/>
          </w:tcPr>
          <w:p w14:paraId="191943BE"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0D7D56A" w14:textId="77777777" w:rsidR="00000000" w:rsidRDefault="00FA5868">
      <w:pPr>
        <w:pStyle w:val="Heading3"/>
        <w:divId w:val="2097706427"/>
        <w:rPr>
          <w:ins w:id="58" w:author="Author" w:date="2015-08-04T00:20:00Z"/>
          <w:rFonts w:eastAsia="Times New Roman"/>
          <w:lang w:val="en"/>
        </w:rPr>
      </w:pPr>
      <w:bookmarkStart w:id="59" w:name="rfc.section.9.2"/>
      <w:bookmarkEnd w:id="59"/>
      <w:ins w:id="60" w:author="Author" w:date="2015-08-04T00:20:00Z">
        <w:r>
          <w:rPr>
            <w:rFonts w:eastAsia="Times New Roman"/>
            <w:lang w:val="en"/>
          </w:rPr>
          <w:t>9.2.</w:t>
        </w:r>
        <w:proofErr w:type="gramStart"/>
        <w:r>
          <w:rPr>
            <w:rFonts w:eastAsia="Times New Roman"/>
            <w:lang w:val="en"/>
          </w:rPr>
          <w:t xml:space="preserve">  </w:t>
        </w:r>
        <w:r>
          <w:rPr>
            <w:rFonts w:eastAsia="Times New Roman"/>
            <w:lang w:val="en"/>
          </w:rPr>
          <w:t>OAuth</w:t>
        </w:r>
        <w:proofErr w:type="gramEnd"/>
        <w:r>
          <w:rPr>
            <w:rFonts w:eastAsia="Times New Roman"/>
            <w:lang w:val="en"/>
          </w:rPr>
          <w:t xml:space="preserve"> Dynamic Client Registration Metadata Registration</w:t>
        </w:r>
      </w:ins>
    </w:p>
    <w:p w14:paraId="232341EA" w14:textId="77777777" w:rsidR="00000000" w:rsidRDefault="00FA5868">
      <w:pPr>
        <w:pStyle w:val="NormalWeb"/>
        <w:divId w:val="2097706427"/>
        <w:rPr>
          <w:ins w:id="61" w:author="Author" w:date="2015-08-04T00:20:00Z"/>
          <w:rFonts w:ascii="Verdana" w:hAnsi="Verdana"/>
          <w:color w:val="000000"/>
          <w:lang w:val="en"/>
        </w:rPr>
      </w:pPr>
      <w:ins w:id="62" w:author="Author" w:date="2015-08-04T00:20:00Z">
        <w:r>
          <w:rPr>
            <w:rFonts w:ascii="Verdana" w:hAnsi="Verdana"/>
            <w:color w:val="000000"/>
            <w:lang w:val="en"/>
          </w:rPr>
          <w:t xml:space="preserve">This specification registers the following client metadata definition in the IANA "OAuth Dynamic Client Registration Metadata" registry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"IANA.OAuth.Parameters"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[IANA.OAuth.Paramete</w:t>
        </w:r>
        <w:r>
          <w:rPr>
            <w:rStyle w:val="Hyperlink"/>
            <w:rFonts w:ascii="Verdana" w:hAnsi="Verdana"/>
            <w:u w:val="none"/>
            <w:lang w:val="en"/>
          </w:rPr>
          <w:t>rs]</w:t>
        </w:r>
        <w:r>
          <w:rPr>
            <w:rStyle w:val="Hyperlink"/>
            <w:rFonts w:ascii="Verdana" w:hAnsi="Verdana"/>
            <w:vanish/>
            <w:u w:val="none"/>
            <w:lang w:val="en"/>
          </w:rPr>
          <w:t xml:space="preserve"> (IANA, “OAuth Parameters,” .)</w:t>
        </w:r>
        <w:r>
          <w:rPr>
            <w:rFonts w:ascii="Verdana" w:hAnsi="Verdana"/>
            <w:color w:val="000000"/>
            <w:lang w:val="en"/>
          </w:rPr>
          <w:fldChar w:fldCharType="end"/>
        </w:r>
        <w:r>
          <w:rPr>
            <w:rFonts w:ascii="Verdana" w:hAnsi="Verdana"/>
            <w:color w:val="000000"/>
            <w:lang w:val="en"/>
          </w:rPr>
          <w:t xml:space="preserve"> established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"RFC7591"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[RFC7591]</w:t>
        </w:r>
        <w:r>
          <w:rPr>
            <w:rStyle w:val="Hyperlink"/>
            <w:rFonts w:ascii="Verdana" w:hAnsi="Verdana"/>
            <w:vanish/>
            <w:u w:val="none"/>
            <w:lang w:val="en"/>
          </w:rPr>
          <w:t xml:space="preserve"> (Richer, J., Ed., Jones, M., Bradley, J., Machulak, M., and P. Hunt, “OAuth 2.0 Dynamic Client Registration Protocol,” July 2015.)</w:t>
        </w:r>
        <w:r>
          <w:rPr>
            <w:rFonts w:ascii="Verdana" w:hAnsi="Verdana"/>
            <w:color w:val="000000"/>
            <w:lang w:val="en"/>
          </w:rPr>
          <w:fldChar w:fldCharType="end"/>
        </w:r>
        <w:r>
          <w:rPr>
            <w:rFonts w:ascii="Verdana" w:hAnsi="Verdana"/>
            <w:color w:val="000000"/>
            <w:lang w:val="en"/>
          </w:rPr>
          <w:t xml:space="preserve">: </w:t>
        </w:r>
      </w:ins>
    </w:p>
    <w:p w14:paraId="1AA471F8" w14:textId="77777777" w:rsidR="00000000" w:rsidRDefault="00FA5868">
      <w:pPr>
        <w:spacing w:before="0" w:beforeAutospacing="0" w:after="0" w:afterAutospacing="0"/>
        <w:divId w:val="2097706427"/>
        <w:rPr>
          <w:ins w:id="63" w:author="Author" w:date="2015-08-04T00:20:00Z"/>
          <w:rFonts w:ascii="Verdana" w:eastAsia="Times New Roman" w:hAnsi="Verdana"/>
          <w:color w:val="000000"/>
          <w:lang w:val="en"/>
        </w:rPr>
      </w:pPr>
      <w:bookmarkStart w:id="64" w:name="DynRegContents"/>
      <w:bookmarkEnd w:id="64"/>
    </w:p>
    <w:p w14:paraId="31B50745" w14:textId="77777777" w:rsidR="00000000" w:rsidRDefault="00FA5868">
      <w:pPr>
        <w:spacing w:before="0" w:beforeAutospacing="0" w:after="0" w:afterAutospacing="0"/>
        <w:divId w:val="2097706427"/>
        <w:rPr>
          <w:ins w:id="65" w:author="Author" w:date="2015-08-04T00:20:00Z"/>
          <w:rFonts w:ascii="Verdana" w:eastAsia="Times New Roman" w:hAnsi="Verdana"/>
          <w:color w:val="000000"/>
          <w:lang w:val="en"/>
        </w:rPr>
      </w:pPr>
      <w:ins w:id="66" w:author="Author" w:date="2015-08-04T00:20:00Z">
        <w:r>
          <w:rPr>
            <w:rFonts w:ascii="Verdana" w:eastAsia="Times New Roman" w:hAnsi="Verdana"/>
            <w:color w:val="000000"/>
            <w:lang w:val="en"/>
          </w:rPr>
          <w:pict>
            <v:rect id="_x0000_i1045"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654EFA1" w14:textId="77777777">
        <w:trPr>
          <w:divId w:val="2097706427"/>
          <w:trHeight w:val="225"/>
          <w:tblCellSpacing w:w="12" w:type="dxa"/>
          <w:ins w:id="67" w:author="Author" w:date="2015-08-04T00:20:00Z"/>
        </w:trPr>
        <w:tc>
          <w:tcPr>
            <w:tcW w:w="450" w:type="dxa"/>
            <w:shd w:val="clear" w:color="auto" w:fill="990000"/>
            <w:vAlign w:val="center"/>
            <w:hideMark/>
          </w:tcPr>
          <w:p w14:paraId="08E4A32F" w14:textId="77777777" w:rsidR="00000000" w:rsidRDefault="00FA5868">
            <w:pPr>
              <w:spacing w:before="0" w:beforeAutospacing="0" w:after="0" w:afterAutospacing="0" w:line="225" w:lineRule="atLeast"/>
              <w:jc w:val="center"/>
              <w:rPr>
                <w:ins w:id="68" w:author="Author" w:date="2015-08-04T00:20:00Z"/>
                <w:rFonts w:ascii="Verdana" w:eastAsia="Times New Roman" w:hAnsi="Verdana"/>
                <w:color w:val="FFFFFF"/>
              </w:rPr>
            </w:pPr>
            <w:ins w:id="69" w:author="Author" w:date="2015-08-04T00:2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4379DE1D" w14:textId="77777777" w:rsidR="00000000" w:rsidRDefault="00FA5868">
      <w:pPr>
        <w:pStyle w:val="Heading3"/>
        <w:divId w:val="2097706427"/>
        <w:rPr>
          <w:ins w:id="70" w:author="Author" w:date="2015-08-04T00:20:00Z"/>
          <w:rFonts w:eastAsia="Times New Roman"/>
          <w:lang w:val="en"/>
        </w:rPr>
      </w:pPr>
      <w:bookmarkStart w:id="71" w:name="rfc.section.9.2.1"/>
      <w:bookmarkEnd w:id="71"/>
      <w:ins w:id="72" w:author="Author" w:date="2015-08-04T00:20:00Z">
        <w:r>
          <w:rPr>
            <w:rFonts w:eastAsia="Times New Roman"/>
            <w:lang w:val="en"/>
          </w:rPr>
          <w:t>9.2.1.</w:t>
        </w:r>
        <w:proofErr w:type="gramStart"/>
        <w:r>
          <w:rPr>
            <w:rFonts w:eastAsia="Times New Roman"/>
            <w:lang w:val="en"/>
          </w:rPr>
          <w:t>  Registry</w:t>
        </w:r>
        <w:proofErr w:type="gramEnd"/>
        <w:r>
          <w:rPr>
            <w:rFonts w:eastAsia="Times New Roman"/>
            <w:lang w:val="en"/>
          </w:rPr>
          <w:t xml:space="preserve"> Contents</w:t>
        </w:r>
      </w:ins>
    </w:p>
    <w:p w14:paraId="354AC438" w14:textId="77777777" w:rsidR="00000000" w:rsidRDefault="00FA5868">
      <w:pPr>
        <w:numPr>
          <w:ilvl w:val="0"/>
          <w:numId w:val="5"/>
        </w:numPr>
        <w:ind w:left="1200" w:right="480"/>
        <w:divId w:val="2097706427"/>
        <w:rPr>
          <w:ins w:id="73" w:author="Author" w:date="2015-08-04T00:20:00Z"/>
          <w:rFonts w:ascii="Verdana" w:eastAsia="Times New Roman" w:hAnsi="Verdana"/>
          <w:color w:val="000000"/>
          <w:lang w:val="en"/>
        </w:rPr>
      </w:pPr>
      <w:ins w:id="74" w:author="Author" w:date="2015-08-04T00:20:00Z">
        <w:r>
          <w:rPr>
            <w:rFonts w:ascii="Verdana" w:eastAsia="Times New Roman" w:hAnsi="Verdana"/>
            <w:color w:val="000000"/>
            <w:lang w:val="en"/>
          </w:rPr>
          <w:t xml:space="preserve">Client Metadata Name: </w:t>
        </w:r>
        <w:r>
          <w:rPr>
            <w:rStyle w:val="HTMLTypewriter"/>
            <w:lang w:val="en"/>
          </w:rPr>
          <w:t>post_logout_redirect_uris</w:t>
        </w:r>
        <w:r>
          <w:rPr>
            <w:rFonts w:ascii="Verdana" w:eastAsia="Times New Roman" w:hAnsi="Verdana"/>
            <w:color w:val="000000"/>
            <w:lang w:val="en"/>
          </w:rPr>
          <w:t xml:space="preserve"> </w:t>
        </w:r>
      </w:ins>
    </w:p>
    <w:p w14:paraId="10566F57" w14:textId="77777777" w:rsidR="00000000" w:rsidRDefault="00FA5868">
      <w:pPr>
        <w:numPr>
          <w:ilvl w:val="0"/>
          <w:numId w:val="5"/>
        </w:numPr>
        <w:ind w:left="1200" w:right="480"/>
        <w:divId w:val="2097706427"/>
        <w:rPr>
          <w:ins w:id="75" w:author="Author" w:date="2015-08-04T00:20:00Z"/>
          <w:rFonts w:ascii="Verdana" w:eastAsia="Times New Roman" w:hAnsi="Verdana"/>
          <w:color w:val="000000"/>
          <w:lang w:val="en"/>
        </w:rPr>
      </w:pPr>
      <w:ins w:id="76" w:author="Author" w:date="2015-08-04T00:20:00Z">
        <w:r>
          <w:rPr>
            <w:rFonts w:ascii="Verdana" w:eastAsia="Times New Roman" w:hAnsi="Verdana"/>
            <w:color w:val="000000"/>
            <w:lang w:val="en"/>
          </w:rPr>
          <w:t xml:space="preserve">Client Metadata Description: Array of URLs supplied by the RP to which it MAY request that the End-User's User Agent be redirected using the </w:t>
        </w:r>
        <w:r>
          <w:rPr>
            <w:rStyle w:val="HTMLTypewriter"/>
            <w:lang w:val="en"/>
          </w:rPr>
          <w:t>post_logout_redirect_uri</w:t>
        </w:r>
        <w:r>
          <w:rPr>
            <w:rFonts w:ascii="Verdana" w:eastAsia="Times New Roman" w:hAnsi="Verdana"/>
            <w:color w:val="000000"/>
            <w:lang w:val="en"/>
          </w:rPr>
          <w:t xml:space="preserve"> parameter after a logout has been performed </w:t>
        </w:r>
      </w:ins>
    </w:p>
    <w:p w14:paraId="5EFA0BA9" w14:textId="77777777" w:rsidR="00000000" w:rsidRDefault="00FA5868">
      <w:pPr>
        <w:numPr>
          <w:ilvl w:val="0"/>
          <w:numId w:val="5"/>
        </w:numPr>
        <w:ind w:left="1200" w:right="480"/>
        <w:divId w:val="2097706427"/>
        <w:rPr>
          <w:ins w:id="77" w:author="Author" w:date="2015-08-04T00:20:00Z"/>
          <w:rFonts w:ascii="Verdana" w:eastAsia="Times New Roman" w:hAnsi="Verdana"/>
          <w:color w:val="000000"/>
          <w:lang w:val="en"/>
        </w:rPr>
      </w:pPr>
      <w:ins w:id="78" w:author="Author" w:date="2015-08-04T00:20:00Z">
        <w:r>
          <w:rPr>
            <w:rFonts w:ascii="Verdana" w:eastAsia="Times New Roman" w:hAnsi="Verdana"/>
            <w:color w:val="000000"/>
            <w:lang w:val="en"/>
          </w:rPr>
          <w:t xml:space="preserve">Change Controller: OpenID Foundation Artifact Binding Working Group - openid-specs-ab@lists.openid.net </w:t>
        </w:r>
      </w:ins>
    </w:p>
    <w:p w14:paraId="399E2EEF" w14:textId="77777777" w:rsidR="00000000" w:rsidRDefault="00FA5868">
      <w:pPr>
        <w:numPr>
          <w:ilvl w:val="0"/>
          <w:numId w:val="5"/>
        </w:numPr>
        <w:ind w:left="1200" w:right="480"/>
        <w:divId w:val="2097706427"/>
        <w:rPr>
          <w:ins w:id="79" w:author="Author" w:date="2015-08-04T00:20:00Z"/>
          <w:rFonts w:ascii="Verdana" w:eastAsia="Times New Roman" w:hAnsi="Verdana"/>
          <w:color w:val="000000"/>
          <w:lang w:val="en"/>
        </w:rPr>
      </w:pPr>
      <w:ins w:id="80" w:author="Author" w:date="2015-08-04T00:2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5.1.1</w:t>
        </w:r>
        <w:r>
          <w:rPr>
            <w:rStyle w:val="Hyperlink"/>
            <w:rFonts w:ascii="Verdana" w:eastAsia="Times New Roman" w:hAnsi="Verdana"/>
            <w:vanish/>
            <w:u w:val="none"/>
            <w:lang w:val="en"/>
          </w:rPr>
          <w:t xml:space="preserve"> (Client Registration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047B46D1" w14:textId="77777777" w:rsidR="00000000" w:rsidRDefault="00FA5868">
      <w:pPr>
        <w:spacing w:before="0" w:beforeAutospacing="0" w:after="0" w:afterAutospacing="0"/>
        <w:divId w:val="2097706427"/>
        <w:rPr>
          <w:ins w:id="81" w:author="Author" w:date="2015-08-04T00:20:00Z"/>
          <w:rFonts w:ascii="Verdana" w:eastAsia="Times New Roman" w:hAnsi="Verdana"/>
          <w:color w:val="000000"/>
          <w:lang w:val="en"/>
        </w:rPr>
      </w:pPr>
      <w:bookmarkStart w:id="82" w:name="rfc.references"/>
      <w:bookmarkEnd w:id="82"/>
    </w:p>
    <w:p w14:paraId="0858780D" w14:textId="77777777" w:rsidR="00000000" w:rsidRDefault="00FA5868">
      <w:pPr>
        <w:spacing w:before="0" w:beforeAutospacing="0" w:after="0" w:afterAutospacing="0"/>
        <w:divId w:val="2097706427"/>
        <w:rPr>
          <w:ins w:id="83" w:author="Author" w:date="2015-08-04T00:20:00Z"/>
          <w:rFonts w:ascii="Verdana" w:eastAsia="Times New Roman" w:hAnsi="Verdana"/>
          <w:color w:val="000000"/>
          <w:lang w:val="en"/>
        </w:rPr>
      </w:pPr>
      <w:ins w:id="84" w:author="Author" w:date="2015-08-04T00:20:00Z">
        <w:r>
          <w:rPr>
            <w:rFonts w:ascii="Verdana" w:eastAsia="Times New Roman" w:hAnsi="Verdana"/>
            <w:color w:val="000000"/>
            <w:lang w:val="en"/>
          </w:rPr>
          <w:pict>
            <v:rect id="_x0000_i1046"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260D8F8" w14:textId="77777777">
        <w:trPr>
          <w:divId w:val="2097706427"/>
          <w:trHeight w:val="225"/>
          <w:tblCellSpacing w:w="12" w:type="dxa"/>
          <w:ins w:id="85" w:author="Author" w:date="2015-08-04T00:20:00Z"/>
        </w:trPr>
        <w:tc>
          <w:tcPr>
            <w:tcW w:w="450" w:type="dxa"/>
            <w:shd w:val="clear" w:color="auto" w:fill="990000"/>
            <w:vAlign w:val="center"/>
            <w:hideMark/>
          </w:tcPr>
          <w:p w14:paraId="45024012" w14:textId="77777777" w:rsidR="00000000" w:rsidRDefault="00FA5868">
            <w:pPr>
              <w:spacing w:before="0" w:beforeAutospacing="0" w:after="0" w:afterAutospacing="0" w:line="225" w:lineRule="atLeast"/>
              <w:jc w:val="center"/>
              <w:rPr>
                <w:ins w:id="86" w:author="Author" w:date="2015-08-04T00:20:00Z"/>
                <w:rFonts w:ascii="Verdana" w:eastAsia="Times New Roman" w:hAnsi="Verdana"/>
                <w:color w:val="FFFFFF"/>
              </w:rPr>
            </w:pPr>
            <w:ins w:id="87" w:author="Author" w:date="2015-08-04T00:2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5870612F" w14:textId="77777777" w:rsidR="00000000" w:rsidRDefault="00FA5868">
      <w:pPr>
        <w:pStyle w:val="Heading3"/>
        <w:divId w:val="2097706427"/>
        <w:rPr>
          <w:ins w:id="88" w:author="Author" w:date="2015-08-04T00:20:00Z"/>
          <w:rFonts w:eastAsia="Times New Roman"/>
          <w:lang w:val="en"/>
        </w:rPr>
      </w:pPr>
      <w:bookmarkStart w:id="89" w:name="rfc.section.10"/>
      <w:bookmarkEnd w:id="89"/>
      <w:r>
        <w:rPr>
          <w:rFonts w:eastAsia="Times New Roman"/>
          <w:lang w:val="en"/>
        </w:rPr>
        <w:t>10. </w:t>
      </w:r>
      <w:ins w:id="90" w:author="Author" w:date="2015-08-04T00:20:00Z">
        <w:r>
          <w:rPr>
            <w:rFonts w:eastAsia="Times New Roman"/>
            <w:lang w:val="en"/>
          </w:rPr>
          <w:t xml:space="preserve"> References</w:t>
        </w:r>
      </w:ins>
    </w:p>
    <w:p w14:paraId="6A4D1FAA" w14:textId="77777777" w:rsidR="00000000" w:rsidRDefault="00FA5868">
      <w:pPr>
        <w:spacing w:before="0" w:beforeAutospacing="0" w:after="0" w:afterAutospacing="0"/>
        <w:divId w:val="2097706427"/>
        <w:rPr>
          <w:ins w:id="91" w:author="Author" w:date="2015-08-04T00:20:00Z"/>
          <w:rFonts w:ascii="Verdana" w:eastAsia="Times New Roman" w:hAnsi="Verdana"/>
          <w:color w:val="000000"/>
          <w:lang w:val="en"/>
        </w:rPr>
      </w:pPr>
      <w:bookmarkStart w:id="92" w:name="rfc.references1"/>
      <w:bookmarkEnd w:id="92"/>
    </w:p>
    <w:p w14:paraId="2BC4BA90" w14:textId="77777777" w:rsidR="00000000" w:rsidRDefault="00FA5868">
      <w:pPr>
        <w:spacing w:before="0" w:beforeAutospacing="0" w:after="0" w:afterAutospacing="0"/>
        <w:divId w:val="2097706427"/>
        <w:rPr>
          <w:ins w:id="93" w:author="Author" w:date="2015-08-04T00:20:00Z"/>
          <w:rFonts w:ascii="Verdana" w:eastAsia="Times New Roman" w:hAnsi="Verdana"/>
          <w:color w:val="000000"/>
          <w:lang w:val="en"/>
        </w:rPr>
      </w:pPr>
      <w:ins w:id="94" w:author="Author" w:date="2015-08-04T00:20:00Z">
        <w:r>
          <w:rPr>
            <w:rFonts w:ascii="Verdana" w:eastAsia="Times New Roman" w:hAnsi="Verdana"/>
            <w:color w:val="000000"/>
            <w:lang w:val="en"/>
          </w:rPr>
          <w:pict>
            <v:rect id="_x0000_i1047"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38B4B85" w14:textId="77777777">
        <w:trPr>
          <w:divId w:val="2097706427"/>
          <w:trHeight w:val="225"/>
          <w:tblCellSpacing w:w="12" w:type="dxa"/>
          <w:ins w:id="95" w:author="Author" w:date="2015-08-04T00:20:00Z"/>
        </w:trPr>
        <w:tc>
          <w:tcPr>
            <w:tcW w:w="450" w:type="dxa"/>
            <w:shd w:val="clear" w:color="auto" w:fill="990000"/>
            <w:vAlign w:val="center"/>
            <w:hideMark/>
          </w:tcPr>
          <w:p w14:paraId="3535FF2E" w14:textId="77777777" w:rsidR="00000000" w:rsidRDefault="00FA5868">
            <w:pPr>
              <w:spacing w:before="0" w:beforeAutospacing="0" w:after="0" w:afterAutospacing="0" w:line="225" w:lineRule="atLeast"/>
              <w:jc w:val="center"/>
              <w:rPr>
                <w:ins w:id="96" w:author="Author" w:date="2015-08-04T00:20:00Z"/>
                <w:rFonts w:ascii="Verdana" w:eastAsia="Times New Roman" w:hAnsi="Verdana"/>
                <w:color w:val="FFFFFF"/>
              </w:rPr>
            </w:pPr>
            <w:ins w:id="97" w:author="Author" w:date="2015-08-04T00:2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41DD15EB" w14:textId="77777777" w:rsidR="00000000" w:rsidRDefault="00FA5868">
      <w:pPr>
        <w:pStyle w:val="Heading3"/>
        <w:divId w:val="2097706427"/>
        <w:rPr>
          <w:rFonts w:eastAsia="Times New Roman"/>
          <w:lang w:val="en"/>
        </w:rPr>
      </w:pPr>
      <w:ins w:id="98" w:author="Author" w:date="2015-08-04T00:20:00Z">
        <w:r>
          <w:rPr>
            <w:rFonts w:eastAsia="Times New Roman"/>
            <w:lang w:val="en"/>
          </w:rPr>
          <w:t>10.1. </w:t>
        </w:r>
      </w:ins>
      <w:r>
        <w:rPr>
          <w:rFonts w:eastAsia="Times New Roman"/>
          <w:lang w:val="en"/>
        </w:rPr>
        <w:t>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3027"/>
        <w:gridCol w:w="6329"/>
      </w:tblGrid>
      <w:tr w:rsidR="00000000" w14:paraId="1CC75754" w14:textId="77777777">
        <w:trPr>
          <w:divId w:val="2097706427"/>
          <w:tblCellSpacing w:w="15" w:type="dxa"/>
          <w:ins w:id="99" w:author="Author" w:date="2015-08-04T00:20:00Z"/>
        </w:trPr>
        <w:tc>
          <w:tcPr>
            <w:tcW w:w="0" w:type="auto"/>
            <w:hideMark/>
          </w:tcPr>
          <w:p w14:paraId="599EA1BA" w14:textId="77777777" w:rsidR="00000000" w:rsidRDefault="00FA5868">
            <w:pPr>
              <w:spacing w:before="0" w:beforeAutospacing="0" w:after="0" w:afterAutospacing="0"/>
              <w:rPr>
                <w:ins w:id="100" w:author="Author" w:date="2015-08-04T00:20:00Z"/>
                <w:rFonts w:ascii="Verdana" w:eastAsia="Times New Roman" w:hAnsi="Verdana"/>
                <w:color w:val="000000"/>
                <w:sz w:val="20"/>
                <w:szCs w:val="20"/>
              </w:rPr>
            </w:pPr>
            <w:bookmarkStart w:id="101" w:name="IANA.OAuth.Parameters"/>
            <w:ins w:id="102" w:author="Author" w:date="2015-08-04T00:20:00Z">
              <w:r>
                <w:rPr>
                  <w:rFonts w:ascii="Verdana" w:eastAsia="Times New Roman" w:hAnsi="Verdana"/>
                  <w:b/>
                  <w:bCs/>
                  <w:color w:val="000000"/>
                  <w:sz w:val="20"/>
                  <w:szCs w:val="20"/>
                </w:rPr>
                <w:t>[IANA.OAuth.Parameters]</w:t>
              </w:r>
              <w:bookmarkEnd w:id="101"/>
            </w:ins>
          </w:p>
        </w:tc>
        <w:tc>
          <w:tcPr>
            <w:tcW w:w="0" w:type="auto"/>
            <w:vAlign w:val="center"/>
            <w:hideMark/>
          </w:tcPr>
          <w:p w14:paraId="35AF2FBE" w14:textId="77777777" w:rsidR="00000000" w:rsidRDefault="00FA5868">
            <w:pPr>
              <w:spacing w:before="0" w:beforeAutospacing="0" w:after="0" w:afterAutospacing="0"/>
              <w:rPr>
                <w:ins w:id="103" w:author="Author" w:date="2015-08-04T00:20:00Z"/>
                <w:rFonts w:ascii="Verdana" w:eastAsia="Times New Roman" w:hAnsi="Verdana"/>
                <w:color w:val="000000"/>
                <w:sz w:val="20"/>
                <w:szCs w:val="20"/>
              </w:rPr>
            </w:pPr>
            <w:ins w:id="104" w:author="Author" w:date="2015-08-04T00:20:00Z">
              <w:r>
                <w:rPr>
                  <w:rFonts w:ascii="Verdana" w:eastAsia="Times New Roman" w:hAnsi="Verdana"/>
                  <w:color w:val="000000"/>
                  <w:sz w:val="20"/>
                  <w:szCs w:val="20"/>
                </w:rPr>
                <w:t>IANA,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"http://www.iana.org/assignments/oauth-parameters"</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Parameters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7EF91994" w14:textId="77777777">
        <w:trPr>
          <w:divId w:val="2097706427"/>
          <w:tblCellSpacing w:w="15" w:type="dxa"/>
        </w:trPr>
        <w:tc>
          <w:tcPr>
            <w:tcW w:w="0" w:type="auto"/>
            <w:hideMark/>
          </w:tcPr>
          <w:p w14:paraId="266DFA0C" w14:textId="77777777" w:rsidR="00000000" w:rsidRDefault="00FA5868">
            <w:pPr>
              <w:spacing w:before="0" w:beforeAutospacing="0" w:after="0" w:afterAutospacing="0"/>
              <w:rPr>
                <w:rFonts w:ascii="Verdana" w:eastAsia="Times New Roman" w:hAnsi="Verdana"/>
                <w:color w:val="000000"/>
                <w:sz w:val="20"/>
                <w:szCs w:val="20"/>
              </w:rPr>
            </w:pPr>
            <w:bookmarkStart w:id="105" w:name="OpenID.Core"/>
            <w:r>
              <w:rPr>
                <w:rFonts w:ascii="Verdana" w:eastAsia="Times New Roman" w:hAnsi="Verdana"/>
                <w:b/>
                <w:bCs/>
                <w:color w:val="000000"/>
                <w:sz w:val="20"/>
                <w:szCs w:val="20"/>
              </w:rPr>
              <w:t>[OpenID.Core]</w:t>
            </w:r>
            <w:bookmarkEnd w:id="105"/>
          </w:p>
        </w:tc>
        <w:tc>
          <w:tcPr>
            <w:tcW w:w="0" w:type="auto"/>
            <w:vAlign w:val="center"/>
            <w:hideMark/>
          </w:tcPr>
          <w:p w14:paraId="641E719A"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6"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November 2014.</w:t>
            </w:r>
          </w:p>
        </w:tc>
      </w:tr>
      <w:tr w:rsidR="00000000" w14:paraId="4029CCBC" w14:textId="77777777">
        <w:trPr>
          <w:divId w:val="2097706427"/>
          <w:tblCellSpacing w:w="15" w:type="dxa"/>
        </w:trPr>
        <w:tc>
          <w:tcPr>
            <w:tcW w:w="0" w:type="auto"/>
            <w:hideMark/>
          </w:tcPr>
          <w:p w14:paraId="35572D8A" w14:textId="77777777" w:rsidR="00000000" w:rsidRDefault="00FA5868">
            <w:pPr>
              <w:spacing w:before="0" w:beforeAutospacing="0" w:after="0" w:afterAutospacing="0"/>
              <w:rPr>
                <w:rFonts w:ascii="Verdana" w:eastAsia="Times New Roman" w:hAnsi="Verdana"/>
                <w:color w:val="000000"/>
                <w:sz w:val="20"/>
                <w:szCs w:val="20"/>
              </w:rPr>
            </w:pPr>
            <w:bookmarkStart w:id="106" w:name="OpenID.Discovery"/>
            <w:r>
              <w:rPr>
                <w:rFonts w:ascii="Verdana" w:eastAsia="Times New Roman" w:hAnsi="Verdana"/>
                <w:b/>
                <w:bCs/>
                <w:color w:val="000000"/>
                <w:sz w:val="20"/>
                <w:szCs w:val="20"/>
              </w:rPr>
              <w:t>[OpenID.Discovery]</w:t>
            </w:r>
            <w:bookmarkEnd w:id="106"/>
          </w:p>
        </w:tc>
        <w:tc>
          <w:tcPr>
            <w:tcW w:w="0" w:type="auto"/>
            <w:vAlign w:val="center"/>
            <w:hideMark/>
          </w:tcPr>
          <w:p w14:paraId="6C7ADAD3"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7"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November 2014.</w:t>
            </w:r>
          </w:p>
        </w:tc>
      </w:tr>
      <w:tr w:rsidR="00000000" w14:paraId="75452CB9" w14:textId="77777777">
        <w:trPr>
          <w:divId w:val="2097706427"/>
          <w:tblCellSpacing w:w="15" w:type="dxa"/>
        </w:trPr>
        <w:tc>
          <w:tcPr>
            <w:tcW w:w="0" w:type="auto"/>
            <w:hideMark/>
          </w:tcPr>
          <w:p w14:paraId="1EA01A59" w14:textId="77777777" w:rsidR="00000000" w:rsidRDefault="00FA5868">
            <w:pPr>
              <w:spacing w:before="0" w:beforeAutospacing="0" w:after="0" w:afterAutospacing="0"/>
              <w:rPr>
                <w:rFonts w:ascii="Verdana" w:eastAsia="Times New Roman" w:hAnsi="Verdana"/>
                <w:color w:val="000000"/>
                <w:sz w:val="20"/>
                <w:szCs w:val="20"/>
              </w:rPr>
            </w:pPr>
            <w:bookmarkStart w:id="107" w:name="OpenID.Registration"/>
            <w:r>
              <w:rPr>
                <w:rFonts w:ascii="Verdana" w:eastAsia="Times New Roman" w:hAnsi="Verdana"/>
                <w:b/>
                <w:bCs/>
                <w:color w:val="000000"/>
                <w:sz w:val="20"/>
                <w:szCs w:val="20"/>
              </w:rPr>
              <w:t>[OpenID.Registration]</w:t>
            </w:r>
            <w:bookmarkEnd w:id="107"/>
          </w:p>
        </w:tc>
        <w:tc>
          <w:tcPr>
            <w:tcW w:w="0" w:type="auto"/>
            <w:vAlign w:val="center"/>
            <w:hideMark/>
          </w:tcPr>
          <w:p w14:paraId="7F1F77D5"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8"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November 2014.</w:t>
            </w:r>
          </w:p>
        </w:tc>
      </w:tr>
      <w:tr w:rsidR="00000000" w14:paraId="6C355EF9" w14:textId="77777777">
        <w:trPr>
          <w:divId w:val="2097706427"/>
          <w:tblCellSpacing w:w="15" w:type="dxa"/>
        </w:trPr>
        <w:tc>
          <w:tcPr>
            <w:tcW w:w="0" w:type="auto"/>
            <w:hideMark/>
          </w:tcPr>
          <w:p w14:paraId="79D1A945" w14:textId="77777777" w:rsidR="00000000" w:rsidRDefault="00FA5868">
            <w:pPr>
              <w:spacing w:before="0" w:beforeAutospacing="0" w:after="0" w:afterAutospacing="0"/>
              <w:rPr>
                <w:rFonts w:ascii="Verdana" w:eastAsia="Times New Roman" w:hAnsi="Verdana"/>
                <w:color w:val="000000"/>
                <w:sz w:val="20"/>
                <w:szCs w:val="20"/>
              </w:rPr>
            </w:pPr>
            <w:bookmarkStart w:id="108" w:name="RFC2119"/>
            <w:r>
              <w:rPr>
                <w:rFonts w:ascii="Verdana" w:eastAsia="Times New Roman" w:hAnsi="Verdana"/>
                <w:b/>
                <w:bCs/>
                <w:color w:val="000000"/>
                <w:sz w:val="20"/>
                <w:szCs w:val="20"/>
              </w:rPr>
              <w:t>[RFC2119]</w:t>
            </w:r>
            <w:bookmarkEnd w:id="108"/>
          </w:p>
        </w:tc>
        <w:tc>
          <w:tcPr>
            <w:tcW w:w="0" w:type="auto"/>
            <w:vAlign w:val="center"/>
            <w:hideMark/>
          </w:tcPr>
          <w:p w14:paraId="7B57A3D7"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Bradner, S., “</w:t>
            </w:r>
            <w:hyperlink r:id="rId9" w:history="1">
              <w:r>
                <w:rPr>
                  <w:rStyle w:val="Hyperlink"/>
                  <w:rFonts w:ascii="Verdana" w:eastAsia="Times New Roman" w:hAnsi="Verdana"/>
                  <w:sz w:val="20"/>
                  <w:szCs w:val="20"/>
                </w:rPr>
                <w:t>Key words for use in RFCs to Indicate Requireme</w:t>
              </w:r>
              <w:r>
                <w:rPr>
                  <w:rStyle w:val="Hyperlink"/>
                  <w:rFonts w:ascii="Verdana" w:eastAsia="Times New Roman" w:hAnsi="Verdana"/>
                  <w:sz w:val="20"/>
                  <w:szCs w:val="20"/>
                </w:rPr>
                <w:t>nt Levels</w:t>
              </w:r>
            </w:hyperlink>
            <w:r>
              <w:rPr>
                <w:rFonts w:ascii="Verdana" w:eastAsia="Times New Roman" w:hAnsi="Verdana"/>
                <w:color w:val="000000"/>
                <w:sz w:val="20"/>
                <w:szCs w:val="20"/>
              </w:rPr>
              <w:t>,” BCP 14, RFC 2119, DOI 10.17487/RFC2119, March 1997.</w:t>
            </w:r>
          </w:p>
        </w:tc>
      </w:tr>
      <w:tr w:rsidR="00000000" w14:paraId="43981DB4" w14:textId="77777777">
        <w:trPr>
          <w:divId w:val="2097706427"/>
          <w:tblCellSpacing w:w="15" w:type="dxa"/>
        </w:trPr>
        <w:tc>
          <w:tcPr>
            <w:tcW w:w="0" w:type="auto"/>
            <w:hideMark/>
          </w:tcPr>
          <w:p w14:paraId="568957A3" w14:textId="77777777" w:rsidR="00000000" w:rsidRDefault="00FA5868">
            <w:pPr>
              <w:spacing w:before="0" w:beforeAutospacing="0" w:after="0" w:afterAutospacing="0"/>
              <w:rPr>
                <w:rFonts w:ascii="Verdana" w:eastAsia="Times New Roman" w:hAnsi="Verdana"/>
                <w:color w:val="000000"/>
                <w:sz w:val="20"/>
                <w:szCs w:val="20"/>
              </w:rPr>
            </w:pPr>
            <w:bookmarkStart w:id="109" w:name="RFC6454"/>
            <w:r>
              <w:rPr>
                <w:rFonts w:ascii="Verdana" w:eastAsia="Times New Roman" w:hAnsi="Verdana"/>
                <w:b/>
                <w:bCs/>
                <w:color w:val="000000"/>
                <w:sz w:val="20"/>
                <w:szCs w:val="20"/>
              </w:rPr>
              <w:t>[RFC6454]</w:t>
            </w:r>
            <w:bookmarkEnd w:id="109"/>
          </w:p>
        </w:tc>
        <w:tc>
          <w:tcPr>
            <w:tcW w:w="0" w:type="auto"/>
            <w:vAlign w:val="center"/>
            <w:hideMark/>
          </w:tcPr>
          <w:p w14:paraId="6DF3F8AE"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Barth, A., “</w:t>
            </w:r>
            <w:hyperlink r:id="rId10" w:history="1">
              <w:r>
                <w:rPr>
                  <w:rStyle w:val="Hyperlink"/>
                  <w:rFonts w:ascii="Verdana" w:eastAsia="Times New Roman" w:hAnsi="Verdana"/>
                  <w:sz w:val="20"/>
                  <w:szCs w:val="20"/>
                </w:rPr>
                <w:t>The Web Origin Concept</w:t>
              </w:r>
            </w:hyperlink>
            <w:r>
              <w:rPr>
                <w:rFonts w:ascii="Verdana" w:eastAsia="Times New Roman" w:hAnsi="Verdana"/>
                <w:color w:val="000000"/>
                <w:sz w:val="20"/>
                <w:szCs w:val="20"/>
              </w:rPr>
              <w:t>,” RFC 6454, DOI 10.17487/RFC6454, December 2011.</w:t>
            </w:r>
          </w:p>
        </w:tc>
      </w:tr>
      <w:tr w:rsidR="00000000" w14:paraId="6EE18F90" w14:textId="77777777">
        <w:trPr>
          <w:divId w:val="2097706427"/>
          <w:tblCellSpacing w:w="15" w:type="dxa"/>
        </w:trPr>
        <w:tc>
          <w:tcPr>
            <w:tcW w:w="0" w:type="auto"/>
            <w:hideMark/>
          </w:tcPr>
          <w:p w14:paraId="3DB84AD9" w14:textId="77777777" w:rsidR="00000000" w:rsidRDefault="00FA5868">
            <w:pPr>
              <w:spacing w:before="0" w:beforeAutospacing="0" w:after="0" w:afterAutospacing="0"/>
              <w:rPr>
                <w:rFonts w:ascii="Verdana" w:eastAsia="Times New Roman" w:hAnsi="Verdana"/>
                <w:color w:val="000000"/>
                <w:sz w:val="20"/>
                <w:szCs w:val="20"/>
              </w:rPr>
            </w:pPr>
            <w:bookmarkStart w:id="110" w:name="RFC6749"/>
            <w:r>
              <w:rPr>
                <w:rFonts w:ascii="Verdana" w:eastAsia="Times New Roman" w:hAnsi="Verdana"/>
                <w:b/>
                <w:bCs/>
                <w:color w:val="000000"/>
                <w:sz w:val="20"/>
                <w:szCs w:val="20"/>
              </w:rPr>
              <w:t>[RFC6749]</w:t>
            </w:r>
            <w:bookmarkEnd w:id="110"/>
          </w:p>
        </w:tc>
        <w:tc>
          <w:tcPr>
            <w:tcW w:w="0" w:type="auto"/>
            <w:vAlign w:val="center"/>
            <w:hideMark/>
          </w:tcPr>
          <w:p w14:paraId="621C331B"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Ed., “</w:t>
            </w:r>
            <w:hyperlink r:id="rId11"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DOI 10.17487/RFC6749, October 2012.</w:t>
            </w:r>
          </w:p>
        </w:tc>
      </w:tr>
      <w:tr w:rsidR="00000000" w14:paraId="73320954" w14:textId="77777777">
        <w:trPr>
          <w:divId w:val="2097706427"/>
          <w:tblCellSpacing w:w="15" w:type="dxa"/>
          <w:ins w:id="111" w:author="Author" w:date="2015-08-04T00:20:00Z"/>
        </w:trPr>
        <w:tc>
          <w:tcPr>
            <w:tcW w:w="0" w:type="auto"/>
            <w:hideMark/>
          </w:tcPr>
          <w:p w14:paraId="5E4D71B6" w14:textId="77777777" w:rsidR="00000000" w:rsidRDefault="00FA5868">
            <w:pPr>
              <w:spacing w:before="0" w:beforeAutospacing="0" w:after="0" w:afterAutospacing="0"/>
              <w:rPr>
                <w:ins w:id="112" w:author="Author" w:date="2015-08-04T00:20:00Z"/>
                <w:rFonts w:ascii="Verdana" w:eastAsia="Times New Roman" w:hAnsi="Verdana"/>
                <w:color w:val="000000"/>
                <w:sz w:val="20"/>
                <w:szCs w:val="20"/>
              </w:rPr>
            </w:pPr>
            <w:bookmarkStart w:id="113" w:name="RFC7159"/>
            <w:ins w:id="114" w:author="Author" w:date="2015-08-04T00:20:00Z">
              <w:r>
                <w:rPr>
                  <w:rFonts w:ascii="Verdana" w:eastAsia="Times New Roman" w:hAnsi="Verdana"/>
                  <w:b/>
                  <w:bCs/>
                  <w:color w:val="000000"/>
                  <w:sz w:val="20"/>
                  <w:szCs w:val="20"/>
                </w:rPr>
                <w:t>[RFC7159]</w:t>
              </w:r>
              <w:bookmarkEnd w:id="113"/>
            </w:ins>
          </w:p>
        </w:tc>
        <w:tc>
          <w:tcPr>
            <w:tcW w:w="0" w:type="auto"/>
            <w:vAlign w:val="center"/>
            <w:hideMark/>
          </w:tcPr>
          <w:p w14:paraId="5C102A42" w14:textId="77777777" w:rsidR="00000000" w:rsidRDefault="00FA5868">
            <w:pPr>
              <w:spacing w:before="0" w:beforeAutospacing="0" w:after="0" w:afterAutospacing="0"/>
              <w:rPr>
                <w:ins w:id="115" w:author="Author" w:date="2015-08-04T00:20:00Z"/>
                <w:rFonts w:ascii="Verdana" w:eastAsia="Times New Roman" w:hAnsi="Verdana"/>
                <w:color w:val="000000"/>
                <w:sz w:val="20"/>
                <w:szCs w:val="20"/>
              </w:rPr>
            </w:pPr>
            <w:ins w:id="116" w:author="Author" w:date="2015-08-04T00:20:00Z">
              <w:r>
                <w:rPr>
                  <w:rFonts w:ascii="Verdana" w:eastAsia="Times New Roman" w:hAnsi="Verdana"/>
                  <w:color w:val="000000"/>
                  <w:sz w:val="20"/>
                  <w:szCs w:val="20"/>
                </w:rPr>
                <w:t>Bray, T.,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"http://www.rfc-editor.org/info/rfc7159"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JavaScript Object Notation (JSON) Data Interchange Format</w:t>
              </w:r>
              <w:r>
                <w:rPr>
                  <w:rFonts w:ascii="Verdana" w:eastAsia="Times New Roman" w:hAnsi="Verdana"/>
                  <w:color w:val="000000"/>
                  <w:sz w:val="20"/>
                  <w:szCs w:val="20"/>
                </w:rPr>
                <w:fldChar w:fldCharType="end"/>
              </w:r>
              <w:r>
                <w:rPr>
                  <w:rFonts w:ascii="Verdana" w:eastAsia="Times New Roman" w:hAnsi="Verdana"/>
                  <w:color w:val="000000"/>
                  <w:sz w:val="20"/>
                  <w:szCs w:val="20"/>
                </w:rPr>
                <w:t xml:space="preserve">,” RFC 7159, </w:t>
              </w:r>
              <w:r>
                <w:rPr>
                  <w:rFonts w:ascii="Verdana" w:eastAsia="Times New Roman" w:hAnsi="Verdana"/>
                  <w:color w:val="000000"/>
                  <w:sz w:val="20"/>
                  <w:szCs w:val="20"/>
                </w:rPr>
                <w:lastRenderedPageBreak/>
                <w:t>DOI 10.17487/RFC7159, March 2014.</w:t>
              </w:r>
            </w:ins>
          </w:p>
        </w:tc>
      </w:tr>
      <w:tr w:rsidR="00000000" w14:paraId="6E242C4D" w14:textId="77777777">
        <w:trPr>
          <w:divId w:val="2097706427"/>
          <w:tblCellSpacing w:w="15" w:type="dxa"/>
        </w:trPr>
        <w:tc>
          <w:tcPr>
            <w:tcW w:w="0" w:type="auto"/>
            <w:hideMark/>
          </w:tcPr>
          <w:p w14:paraId="619CD62C" w14:textId="77777777" w:rsidR="00000000" w:rsidRDefault="00FA5868">
            <w:pPr>
              <w:spacing w:before="0" w:beforeAutospacing="0" w:after="0" w:afterAutospacing="0"/>
              <w:rPr>
                <w:rFonts w:ascii="Verdana" w:eastAsia="Times New Roman" w:hAnsi="Verdana"/>
                <w:color w:val="000000"/>
                <w:sz w:val="20"/>
                <w:szCs w:val="20"/>
              </w:rPr>
            </w:pPr>
            <w:bookmarkStart w:id="117" w:name="RFC7230"/>
            <w:r>
              <w:rPr>
                <w:rFonts w:ascii="Verdana" w:eastAsia="Times New Roman" w:hAnsi="Verdana"/>
                <w:b/>
                <w:bCs/>
                <w:color w:val="000000"/>
                <w:sz w:val="20"/>
                <w:szCs w:val="20"/>
              </w:rPr>
              <w:lastRenderedPageBreak/>
              <w:t>[RFC7230]</w:t>
            </w:r>
            <w:bookmarkEnd w:id="117"/>
          </w:p>
        </w:tc>
        <w:tc>
          <w:tcPr>
            <w:tcW w:w="0" w:type="auto"/>
            <w:vAlign w:val="center"/>
            <w:hideMark/>
          </w:tcPr>
          <w:p w14:paraId="58D13D29"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Fielding, R., Ed. and J. Reschke, Ed., “</w:t>
            </w:r>
            <w:hyperlink r:id="rId12" w:history="1">
              <w:r>
                <w:rPr>
                  <w:rStyle w:val="Hyperlink"/>
                  <w:rFonts w:ascii="Verdana" w:eastAsia="Times New Roman" w:hAnsi="Verdana"/>
                  <w:sz w:val="20"/>
                  <w:szCs w:val="20"/>
                </w:rPr>
                <w:t>Hypertext Transfer Protocol (HTTP/1.1)</w:t>
              </w:r>
              <w:r>
                <w:rPr>
                  <w:rStyle w:val="Hyperlink"/>
                  <w:rFonts w:ascii="Verdana" w:eastAsia="Times New Roman" w:hAnsi="Verdana"/>
                  <w:sz w:val="20"/>
                  <w:szCs w:val="20"/>
                </w:rPr>
                <w:t>: Message Syntax and Routing</w:t>
              </w:r>
            </w:hyperlink>
            <w:r>
              <w:rPr>
                <w:rFonts w:ascii="Verdana" w:eastAsia="Times New Roman" w:hAnsi="Verdana"/>
                <w:color w:val="000000"/>
                <w:sz w:val="20"/>
                <w:szCs w:val="20"/>
              </w:rPr>
              <w:t>,” RFC 7230, DOI 10.17487/RFC7230, June 2014.</w:t>
            </w:r>
          </w:p>
        </w:tc>
      </w:tr>
    </w:tbl>
    <w:p w14:paraId="7CC48114" w14:textId="77777777" w:rsidR="00000000" w:rsidRDefault="00FA5868">
      <w:pPr>
        <w:spacing w:before="0" w:beforeAutospacing="0" w:after="0" w:afterAutospacing="0"/>
        <w:divId w:val="2097706427"/>
        <w:rPr>
          <w:ins w:id="118" w:author="Author" w:date="2015-08-04T00:20:00Z"/>
          <w:rFonts w:ascii="Verdana" w:eastAsia="Times New Roman" w:hAnsi="Verdana"/>
          <w:color w:val="000000"/>
          <w:lang w:val="en"/>
        </w:rPr>
      </w:pPr>
      <w:bookmarkStart w:id="119" w:name="rfc.references2"/>
      <w:bookmarkEnd w:id="119"/>
    </w:p>
    <w:p w14:paraId="1998C6E4" w14:textId="77777777" w:rsidR="00000000" w:rsidRDefault="00FA5868">
      <w:pPr>
        <w:spacing w:before="0" w:beforeAutospacing="0" w:after="0" w:afterAutospacing="0"/>
        <w:divId w:val="2097706427"/>
        <w:rPr>
          <w:ins w:id="120" w:author="Author" w:date="2015-08-04T00:20:00Z"/>
          <w:rFonts w:ascii="Verdana" w:eastAsia="Times New Roman" w:hAnsi="Verdana"/>
          <w:color w:val="000000"/>
          <w:lang w:val="en"/>
        </w:rPr>
      </w:pPr>
      <w:ins w:id="121" w:author="Author" w:date="2015-08-04T00:20:00Z">
        <w:r>
          <w:rPr>
            <w:rFonts w:ascii="Verdana" w:eastAsia="Times New Roman" w:hAnsi="Verdana"/>
            <w:color w:val="000000"/>
            <w:lang w:val="en"/>
          </w:rPr>
          <w:pict>
            <v:rect id="_x0000_i1048"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F1FE75" w14:textId="77777777">
        <w:trPr>
          <w:divId w:val="2097706427"/>
          <w:trHeight w:val="225"/>
          <w:tblCellSpacing w:w="12" w:type="dxa"/>
          <w:ins w:id="122" w:author="Author" w:date="2015-08-04T00:20:00Z"/>
        </w:trPr>
        <w:tc>
          <w:tcPr>
            <w:tcW w:w="450" w:type="dxa"/>
            <w:shd w:val="clear" w:color="auto" w:fill="990000"/>
            <w:vAlign w:val="center"/>
            <w:hideMark/>
          </w:tcPr>
          <w:p w14:paraId="1512DE97" w14:textId="77777777" w:rsidR="00000000" w:rsidRDefault="00FA5868">
            <w:pPr>
              <w:spacing w:before="0" w:beforeAutospacing="0" w:after="0" w:afterAutospacing="0" w:line="225" w:lineRule="atLeast"/>
              <w:jc w:val="center"/>
              <w:rPr>
                <w:ins w:id="123" w:author="Author" w:date="2015-08-04T00:20:00Z"/>
                <w:rFonts w:ascii="Verdana" w:eastAsia="Times New Roman" w:hAnsi="Verdana"/>
                <w:color w:val="FFFFFF"/>
              </w:rPr>
            </w:pPr>
            <w:ins w:id="124" w:author="Author" w:date="2015-08-04T00:2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51BB7970" w14:textId="77777777" w:rsidR="00000000" w:rsidRDefault="00FA5868">
      <w:pPr>
        <w:pStyle w:val="Heading3"/>
        <w:divId w:val="2097706427"/>
        <w:rPr>
          <w:ins w:id="125" w:author="Author" w:date="2015-08-04T00:20:00Z"/>
          <w:rFonts w:eastAsia="Times New Roman"/>
          <w:lang w:val="en"/>
        </w:rPr>
      </w:pPr>
      <w:ins w:id="126" w:author="Author" w:date="2015-08-04T00:20:00Z">
        <w:r>
          <w:rPr>
            <w:rFonts w:eastAsia="Times New Roman"/>
            <w:lang w:val="en"/>
          </w:rPr>
          <w:t>10.2. Informative References</w:t>
        </w:r>
      </w:ins>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000000" w14:paraId="5A482663" w14:textId="77777777">
        <w:trPr>
          <w:divId w:val="2097706427"/>
          <w:tblCellSpacing w:w="15" w:type="dxa"/>
          <w:ins w:id="127" w:author="Author" w:date="2015-08-04T00:20:00Z"/>
        </w:trPr>
        <w:tc>
          <w:tcPr>
            <w:tcW w:w="0" w:type="auto"/>
            <w:hideMark/>
          </w:tcPr>
          <w:p w14:paraId="202E9A9A" w14:textId="77777777" w:rsidR="00000000" w:rsidRDefault="00FA5868">
            <w:pPr>
              <w:spacing w:before="0" w:beforeAutospacing="0" w:after="0" w:afterAutospacing="0"/>
              <w:rPr>
                <w:ins w:id="128" w:author="Author" w:date="2015-08-04T00:20:00Z"/>
                <w:rFonts w:ascii="Verdana" w:eastAsia="Times New Roman" w:hAnsi="Verdana"/>
                <w:color w:val="000000"/>
                <w:sz w:val="20"/>
                <w:szCs w:val="20"/>
              </w:rPr>
            </w:pPr>
            <w:bookmarkStart w:id="129" w:name="RFC7591"/>
            <w:ins w:id="130" w:author="Author" w:date="2015-08-04T00:20:00Z">
              <w:r>
                <w:rPr>
                  <w:rFonts w:ascii="Verdana" w:eastAsia="Times New Roman" w:hAnsi="Verdana"/>
                  <w:b/>
                  <w:bCs/>
                  <w:color w:val="000000"/>
                  <w:sz w:val="20"/>
                  <w:szCs w:val="20"/>
                </w:rPr>
                <w:t>[RFC7591]</w:t>
              </w:r>
              <w:bookmarkEnd w:id="129"/>
            </w:ins>
          </w:p>
        </w:tc>
        <w:tc>
          <w:tcPr>
            <w:tcW w:w="0" w:type="auto"/>
            <w:vAlign w:val="center"/>
            <w:hideMark/>
          </w:tcPr>
          <w:p w14:paraId="36EDC26A" w14:textId="77777777" w:rsidR="00000000" w:rsidRDefault="00FA5868">
            <w:pPr>
              <w:spacing w:before="0" w:beforeAutospacing="0" w:after="0" w:afterAutospacing="0"/>
              <w:rPr>
                <w:ins w:id="131" w:author="Author" w:date="2015-08-04T00:20:00Z"/>
                <w:rFonts w:ascii="Verdana" w:eastAsia="Times New Roman" w:hAnsi="Verdana"/>
                <w:color w:val="000000"/>
                <w:sz w:val="20"/>
                <w:szCs w:val="20"/>
              </w:rPr>
            </w:pPr>
            <w:ins w:id="132" w:author="Author" w:date="2015-08-04T00:20:00Z">
              <w:r>
                <w:rPr>
                  <w:rFonts w:ascii="Verdana" w:eastAsia="Times New Roman" w:hAnsi="Verdana"/>
                  <w:color w:val="000000"/>
                  <w:sz w:val="20"/>
                  <w:szCs w:val="20"/>
                </w:rPr>
                <w:t>Richer, J., Ed., Jones, M., Bradley, J., Machulak, M., and P. Hunt,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"http://www.rfc-editor.org/info/rfc7591"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2.0 Dynamic Client Registration Protocol</w:t>
              </w:r>
              <w:r>
                <w:rPr>
                  <w:rFonts w:ascii="Verdana" w:eastAsia="Times New Roman" w:hAnsi="Verdana"/>
                  <w:color w:val="000000"/>
                  <w:sz w:val="20"/>
                  <w:szCs w:val="20"/>
                </w:rPr>
                <w:fldChar w:fldCharType="end"/>
              </w:r>
              <w:r>
                <w:rPr>
                  <w:rFonts w:ascii="Verdana" w:eastAsia="Times New Roman" w:hAnsi="Verdana"/>
                  <w:color w:val="000000"/>
                  <w:sz w:val="20"/>
                  <w:szCs w:val="20"/>
                </w:rPr>
                <w:t>,” RFC </w:t>
              </w:r>
              <w:r>
                <w:rPr>
                  <w:rFonts w:ascii="Verdana" w:eastAsia="Times New Roman" w:hAnsi="Verdana"/>
                  <w:color w:val="000000"/>
                  <w:sz w:val="20"/>
                  <w:szCs w:val="20"/>
                </w:rPr>
                <w:t>7591, DOI 10.17487/RFC7591, July 2015.</w:t>
              </w:r>
            </w:ins>
          </w:p>
        </w:tc>
      </w:tr>
    </w:tbl>
    <w:p w14:paraId="1CF5818E" w14:textId="77777777" w:rsidR="00000000" w:rsidRDefault="00FA5868">
      <w:pPr>
        <w:spacing w:before="0" w:beforeAutospacing="0" w:after="0" w:afterAutospacing="0"/>
        <w:divId w:val="2097706427"/>
        <w:rPr>
          <w:rFonts w:ascii="Verdana" w:eastAsia="Times New Roman" w:hAnsi="Verdana"/>
          <w:color w:val="000000"/>
          <w:lang w:val="en"/>
        </w:rPr>
      </w:pPr>
      <w:bookmarkStart w:id="133" w:name="Acknowledgements"/>
      <w:bookmarkEnd w:id="133"/>
    </w:p>
    <w:p w14:paraId="1177D30B"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EF34AC3" w14:textId="77777777">
        <w:trPr>
          <w:divId w:val="2097706427"/>
          <w:trHeight w:val="225"/>
          <w:tblCellSpacing w:w="12" w:type="dxa"/>
        </w:trPr>
        <w:tc>
          <w:tcPr>
            <w:tcW w:w="450" w:type="dxa"/>
            <w:shd w:val="clear" w:color="auto" w:fill="990000"/>
            <w:vAlign w:val="center"/>
            <w:hideMark/>
          </w:tcPr>
          <w:p w14:paraId="3CE81826"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687F654" w14:textId="77777777" w:rsidR="00000000" w:rsidRDefault="00FA5868">
      <w:pPr>
        <w:pStyle w:val="Heading3"/>
        <w:divId w:val="2097706427"/>
        <w:rPr>
          <w:rFonts w:eastAsia="Times New Roman"/>
          <w:lang w:val="en"/>
        </w:rPr>
      </w:pPr>
      <w:bookmarkStart w:id="134" w:name="rfc.section.A"/>
      <w:bookmarkEnd w:id="134"/>
      <w:proofErr w:type="gramStart"/>
      <w:r>
        <w:rPr>
          <w:rFonts w:eastAsia="Times New Roman"/>
          <w:lang w:val="en"/>
        </w:rPr>
        <w:t>Appendix A.</w:t>
      </w:r>
      <w:proofErr w:type="gramEnd"/>
      <w:r>
        <w:rPr>
          <w:rFonts w:eastAsia="Times New Roman"/>
          <w:lang w:val="en"/>
        </w:rPr>
        <w:t>  Acknowledgements</w:t>
      </w:r>
    </w:p>
    <w:p w14:paraId="6901C60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OpenID Community would like to thank the following people for their contributions to this specification: </w:t>
      </w:r>
    </w:p>
    <w:p w14:paraId="04173917" w14:textId="77777777" w:rsidR="00000000" w:rsidRDefault="00FA5868">
      <w:pPr>
        <w:pStyle w:val="NormalWeb"/>
        <w:divId w:val="427117835"/>
        <w:rPr>
          <w:rFonts w:ascii="Verdana" w:hAnsi="Verdana"/>
          <w:color w:val="000000"/>
          <w:lang w:val="en"/>
        </w:rPr>
      </w:pPr>
      <w:r>
        <w:rPr>
          <w:rFonts w:ascii="Verdana" w:hAnsi="Verdana"/>
          <w:color w:val="000000"/>
          <w:lang w:val="en"/>
        </w:rPr>
        <w:t>Naveen Ag</w:t>
      </w:r>
      <w:r>
        <w:rPr>
          <w:rFonts w:ascii="Verdana" w:hAnsi="Verdana"/>
          <w:color w:val="000000"/>
          <w:lang w:val="en"/>
        </w:rPr>
        <w:t xml:space="preserve">arwal (naa@google.com), Google </w:t>
      </w:r>
    </w:p>
    <w:p w14:paraId="09F5D777"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Amanda Anganes (aanganes@mitre.org), MITRE </w:t>
      </w:r>
    </w:p>
    <w:p w14:paraId="375794DF"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John Bradley (ve7jtb@ve7jtb.com), Ping Identity </w:t>
      </w:r>
    </w:p>
    <w:p w14:paraId="35F70209"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Breno de Medeiros (breno@google.com), Google </w:t>
      </w:r>
    </w:p>
    <w:p w14:paraId="6015D0A2"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George Fletcher (george.fletcher@corp.aol.com), AOL </w:t>
      </w:r>
    </w:p>
    <w:p w14:paraId="3FF1CDFD"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Edmund Jay (ejay@mgi1.com), Illumila </w:t>
      </w:r>
    </w:p>
    <w:p w14:paraId="3A783568"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Michael B. Jones (mbj@microsoft.com), Microsoft </w:t>
      </w:r>
    </w:p>
    <w:p w14:paraId="30A5B019"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Todd Lainhart (lainhart@us.ibm.com), IBM </w:t>
      </w:r>
    </w:p>
    <w:p w14:paraId="5F617656"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Torsten Lodderstedt (t.lodderstedt@telekom.de), Deutsche Telekom </w:t>
      </w:r>
    </w:p>
    <w:p w14:paraId="3905B77B"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Anthony Nadalin (tonynad@microsoft.com), Microsoft </w:t>
      </w:r>
    </w:p>
    <w:p w14:paraId="2B5CB54A" w14:textId="77777777" w:rsidR="00000000" w:rsidRDefault="00FA5868">
      <w:pPr>
        <w:pStyle w:val="NormalWeb"/>
        <w:divId w:val="427117835"/>
        <w:rPr>
          <w:rFonts w:ascii="Verdana" w:hAnsi="Verdana"/>
          <w:color w:val="000000"/>
          <w:lang w:val="en"/>
        </w:rPr>
      </w:pPr>
      <w:r>
        <w:rPr>
          <w:rFonts w:ascii="Verdana" w:hAnsi="Verdana"/>
          <w:color w:val="000000"/>
          <w:lang w:val="en"/>
        </w:rPr>
        <w:lastRenderedPageBreak/>
        <w:t>Axel Nenn</w:t>
      </w:r>
      <w:r>
        <w:rPr>
          <w:rFonts w:ascii="Verdana" w:hAnsi="Verdana"/>
          <w:color w:val="000000"/>
          <w:lang w:val="en"/>
        </w:rPr>
        <w:t xml:space="preserve">ker (axel.nennker@telekom.de), Deutsche Telekom </w:t>
      </w:r>
    </w:p>
    <w:p w14:paraId="1EA395ED"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Justin Richer (jricher@mitre.org), MITRE </w:t>
      </w:r>
    </w:p>
    <w:p w14:paraId="04BB67DD" w14:textId="77777777" w:rsidR="00000000" w:rsidRDefault="00FA5868">
      <w:pPr>
        <w:pStyle w:val="NormalWeb"/>
        <w:divId w:val="427117835"/>
        <w:rPr>
          <w:rFonts w:ascii="Verdana" w:hAnsi="Verdana"/>
          <w:color w:val="000000"/>
          <w:lang w:val="en"/>
        </w:rPr>
      </w:pPr>
      <w:r>
        <w:rPr>
          <w:rFonts w:ascii="Verdana" w:hAnsi="Verdana"/>
          <w:color w:val="000000"/>
          <w:lang w:val="en"/>
        </w:rPr>
        <w:t xml:space="preserve">Nat Sakimura (n-sakimura@nri.co.jp), Nomura Research Institute, Ltd. </w:t>
      </w:r>
    </w:p>
    <w:p w14:paraId="248C36B2" w14:textId="77777777" w:rsidR="00000000" w:rsidRDefault="00FA5868">
      <w:pPr>
        <w:spacing w:before="0" w:beforeAutospacing="0" w:after="0" w:afterAutospacing="0"/>
        <w:divId w:val="2097706427"/>
        <w:rPr>
          <w:rFonts w:ascii="Verdana" w:eastAsia="Times New Roman" w:hAnsi="Verdana"/>
          <w:color w:val="000000"/>
          <w:lang w:val="en"/>
        </w:rPr>
      </w:pPr>
      <w:bookmarkStart w:id="135" w:name="Notices"/>
      <w:bookmarkEnd w:id="135"/>
    </w:p>
    <w:p w14:paraId="321B00FD"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F662FC" w14:textId="77777777">
        <w:trPr>
          <w:divId w:val="2097706427"/>
          <w:trHeight w:val="225"/>
          <w:tblCellSpacing w:w="12" w:type="dxa"/>
        </w:trPr>
        <w:tc>
          <w:tcPr>
            <w:tcW w:w="450" w:type="dxa"/>
            <w:shd w:val="clear" w:color="auto" w:fill="990000"/>
            <w:vAlign w:val="center"/>
            <w:hideMark/>
          </w:tcPr>
          <w:p w14:paraId="5101B7D6"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C403A03" w14:textId="77777777" w:rsidR="00000000" w:rsidRDefault="00FA5868">
      <w:pPr>
        <w:pStyle w:val="Heading3"/>
        <w:divId w:val="2097706427"/>
        <w:rPr>
          <w:rFonts w:eastAsia="Times New Roman"/>
          <w:lang w:val="en"/>
        </w:rPr>
      </w:pPr>
      <w:bookmarkStart w:id="136" w:name="rfc.section.B"/>
      <w:bookmarkEnd w:id="136"/>
      <w:proofErr w:type="gramStart"/>
      <w:r>
        <w:rPr>
          <w:rFonts w:eastAsia="Times New Roman"/>
          <w:lang w:val="en"/>
        </w:rPr>
        <w:t>Appendix B.</w:t>
      </w:r>
      <w:proofErr w:type="gramEnd"/>
      <w:r>
        <w:rPr>
          <w:rFonts w:eastAsia="Times New Roman"/>
          <w:lang w:val="en"/>
        </w:rPr>
        <w:t>  Notices</w:t>
      </w:r>
    </w:p>
    <w:p w14:paraId="16FE3E1D"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Copyright (c) 2015 The OpenID Foundation. </w:t>
      </w:r>
    </w:p>
    <w:p w14:paraId="32A19AC7"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The OpenID Foundation (OIDF) grants to any Contributor, developer, </w:t>
      </w:r>
      <w:r>
        <w:rPr>
          <w:rFonts w:ascii="Verdana" w:hAnsi="Verdana"/>
          <w:color w:val="000000"/>
          <w:lang w:val="en"/>
        </w:rPr>
        <w:t>implementer, or other interested party a non-exclusive, royalty free, worldwide copyright license to reproduce, prepare derivative works from, distribute, perform and display, this Implementers Draft or Final Specification solely for the purposes of (i) de</w:t>
      </w:r>
      <w:r>
        <w:rPr>
          <w:rFonts w:ascii="Verdana" w:hAnsi="Verdana"/>
          <w:color w:val="000000"/>
          <w:lang w:val="en"/>
        </w:rPr>
        <w:t xml:space="preserve">veloping specifications, and (ii) implementing Implementers Drafts and Final Specifications based on such documents, provided that attribution be made to the OIDF as the source of the material, but that such attribution does not indicate an endorsement by </w:t>
      </w:r>
      <w:r>
        <w:rPr>
          <w:rFonts w:ascii="Verdana" w:hAnsi="Verdana"/>
          <w:color w:val="000000"/>
          <w:lang w:val="en"/>
        </w:rPr>
        <w:t xml:space="preserve">the OIDF. </w:t>
      </w:r>
    </w:p>
    <w:p w14:paraId="7CBB9FA1" w14:textId="77777777" w:rsidR="00000000" w:rsidRDefault="00FA5868">
      <w:pPr>
        <w:pStyle w:val="NormalWeb"/>
        <w:divId w:val="2097706427"/>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OpenID Foundation has taken steps to help ensure that the technology i</w:t>
      </w:r>
      <w:r>
        <w:rPr>
          <w:rFonts w:ascii="Verdana" w:hAnsi="Verdana"/>
          <w:color w:val="000000"/>
          <w:lang w:val="en"/>
        </w:rPr>
        <w:t>s available for distribution, it takes no position regarding the validity or scope of any intellectual property or other rights that might be claimed to pertain to the implementation or use of the technology described in this specification or the extent to</w:t>
      </w:r>
      <w:r>
        <w:rPr>
          <w:rFonts w:ascii="Verdana" w:hAnsi="Verdana"/>
          <w:color w:val="000000"/>
          <w:lang w:val="en"/>
        </w:rPr>
        <w:t xml:space="preserve"> which any license under such rights might or might not be available; neither does it represent that it has made any independent effort to identify any such rights. The OpenID Foundation and the contributors to this specification make no (and hereby expres</w:t>
      </w:r>
      <w:r>
        <w:rPr>
          <w:rFonts w:ascii="Verdana" w:hAnsi="Verdana"/>
          <w:color w:val="000000"/>
          <w:lang w:val="en"/>
        </w:rPr>
        <w:t xml:space="preserve">sly disclaim any) warranties (express, implied, or otherwise), including implied warranties of merchantability, non-infringement, fitness for a particular purpose, or title, related to this </w:t>
      </w:r>
      <w:r>
        <w:rPr>
          <w:rFonts w:ascii="Verdana" w:hAnsi="Verdana"/>
          <w:color w:val="000000"/>
          <w:lang w:val="en"/>
        </w:rPr>
        <w:lastRenderedPageBreak/>
        <w:t>specification, and the entire risk as to implementing this specifi</w:t>
      </w:r>
      <w:r>
        <w:rPr>
          <w:rFonts w:ascii="Verdana" w:hAnsi="Verdana"/>
          <w:color w:val="000000"/>
          <w:lang w:val="en"/>
        </w:rPr>
        <w:t xml:space="preserve">cation is assumed by the implementer. The OpenID Intellectual Property Rights policy requires contributors to offer a patent promise not to assert certain patent claims against other contributors and against implementers. The OpenID Foundation invites any </w:t>
      </w:r>
      <w:r>
        <w:rPr>
          <w:rFonts w:ascii="Verdana" w:hAnsi="Verdana"/>
          <w:color w:val="000000"/>
          <w:lang w:val="en"/>
        </w:rPr>
        <w:t xml:space="preserve">interested party to bring to its attention any copyrights, patents, patent applications, or other proprietary rights that may cover technology that may be required to practice this specification. </w:t>
      </w:r>
    </w:p>
    <w:p w14:paraId="44E7CD70" w14:textId="77777777" w:rsidR="00000000" w:rsidRDefault="00FA5868">
      <w:pPr>
        <w:spacing w:before="0" w:beforeAutospacing="0" w:after="0" w:afterAutospacing="0"/>
        <w:divId w:val="2097706427"/>
        <w:rPr>
          <w:rFonts w:ascii="Verdana" w:eastAsia="Times New Roman" w:hAnsi="Verdana"/>
          <w:color w:val="000000"/>
          <w:lang w:val="en"/>
        </w:rPr>
      </w:pPr>
      <w:bookmarkStart w:id="137" w:name="History"/>
      <w:bookmarkEnd w:id="137"/>
    </w:p>
    <w:p w14:paraId="0BC11563"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BF0E9D5" w14:textId="77777777">
        <w:trPr>
          <w:divId w:val="2097706427"/>
          <w:trHeight w:val="225"/>
          <w:tblCellSpacing w:w="12" w:type="dxa"/>
        </w:trPr>
        <w:tc>
          <w:tcPr>
            <w:tcW w:w="450" w:type="dxa"/>
            <w:shd w:val="clear" w:color="auto" w:fill="990000"/>
            <w:vAlign w:val="center"/>
            <w:hideMark/>
          </w:tcPr>
          <w:p w14:paraId="095E2653"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4478C9C" w14:textId="77777777" w:rsidR="00000000" w:rsidRDefault="00FA5868">
      <w:pPr>
        <w:pStyle w:val="Heading3"/>
        <w:divId w:val="2097706427"/>
        <w:rPr>
          <w:rFonts w:eastAsia="Times New Roman"/>
          <w:lang w:val="en"/>
        </w:rPr>
      </w:pPr>
      <w:bookmarkStart w:id="138" w:name="rfc.section.C"/>
      <w:bookmarkEnd w:id="138"/>
      <w:proofErr w:type="gramStart"/>
      <w:r>
        <w:rPr>
          <w:rFonts w:eastAsia="Times New Roman"/>
          <w:lang w:val="en"/>
        </w:rPr>
        <w:t>Appendix C.</w:t>
      </w:r>
      <w:proofErr w:type="gramEnd"/>
      <w:r>
        <w:rPr>
          <w:rFonts w:eastAsia="Times New Roman"/>
          <w:lang w:val="en"/>
        </w:rPr>
        <w:t>  Document History</w:t>
      </w:r>
    </w:p>
    <w:p w14:paraId="27EA1CA8" w14:textId="77777777" w:rsidR="00000000" w:rsidRDefault="00FA5868">
      <w:pPr>
        <w:pStyle w:val="NormalWeb"/>
        <w:divId w:val="2097706427"/>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14:paraId="5B5A26A8" w14:textId="213E6BEE" w:rsidR="00000000" w:rsidRDefault="00FA5868">
      <w:pPr>
        <w:pStyle w:val="NormalWeb"/>
        <w:divId w:val="2097706427"/>
        <w:rPr>
          <w:ins w:id="139" w:author="Author" w:date="2015-08-04T00:20:00Z"/>
          <w:rFonts w:ascii="Verdana" w:hAnsi="Verdana"/>
          <w:color w:val="000000"/>
          <w:lang w:val="en"/>
        </w:rPr>
      </w:pPr>
      <w:r>
        <w:rPr>
          <w:rFonts w:ascii="Verdana" w:hAnsi="Verdana"/>
          <w:color w:val="000000"/>
          <w:lang w:val="en"/>
        </w:rPr>
        <w:t>-</w:t>
      </w:r>
      <w:del w:id="140" w:author="Author" w:date="2015-08-04T00:20:00Z">
        <w:r>
          <w:rPr>
            <w:rFonts w:ascii="Verdana" w:hAnsi="Verdana"/>
            <w:color w:val="000000"/>
            <w:lang w:val="en"/>
          </w:rPr>
          <w:delText>23</w:delText>
        </w:r>
      </w:del>
      <w:ins w:id="141" w:author="Author" w:date="2015-08-04T00:20:00Z">
        <w:r>
          <w:rPr>
            <w:rFonts w:ascii="Verdana" w:hAnsi="Verdana"/>
            <w:color w:val="000000"/>
            <w:lang w:val="en"/>
          </w:rPr>
          <w:t xml:space="preserve">25 </w:t>
        </w:r>
      </w:ins>
    </w:p>
    <w:p w14:paraId="2C89DBC4" w14:textId="77777777" w:rsidR="00000000" w:rsidRDefault="00FA5868">
      <w:pPr>
        <w:numPr>
          <w:ilvl w:val="0"/>
          <w:numId w:val="6"/>
        </w:numPr>
        <w:ind w:left="1200" w:right="480"/>
        <w:divId w:val="2097706427"/>
        <w:rPr>
          <w:ins w:id="142" w:author="Author" w:date="2015-08-04T00:20:00Z"/>
          <w:rFonts w:ascii="Verdana" w:eastAsia="Times New Roman" w:hAnsi="Verdana"/>
          <w:color w:val="000000"/>
          <w:lang w:val="en"/>
        </w:rPr>
      </w:pPr>
      <w:ins w:id="143" w:author="Author" w:date="2015-08-04T00:20:00Z">
        <w:r>
          <w:rPr>
            <w:rFonts w:ascii="Verdana" w:eastAsia="Times New Roman" w:hAnsi="Verdana"/>
            <w:color w:val="000000"/>
            <w:lang w:val="en"/>
          </w:rPr>
          <w:t>Changed instances of http://server.example.com to https://server</w:t>
        </w:r>
        <w:r>
          <w:rPr>
            <w:rFonts w:ascii="Verdana" w:eastAsia="Times New Roman" w:hAnsi="Verdana"/>
            <w:color w:val="000000"/>
            <w:lang w:val="en"/>
          </w:rPr>
          <w:t xml:space="preserve">.example.com. </w:t>
        </w:r>
      </w:ins>
    </w:p>
    <w:p w14:paraId="3FC0B4C9" w14:textId="77777777" w:rsidR="00000000" w:rsidRDefault="00FA5868">
      <w:pPr>
        <w:numPr>
          <w:ilvl w:val="0"/>
          <w:numId w:val="6"/>
        </w:numPr>
        <w:ind w:left="1200" w:right="480"/>
        <w:divId w:val="2097706427"/>
        <w:rPr>
          <w:ins w:id="144" w:author="Author" w:date="2015-08-04T00:20:00Z"/>
          <w:rFonts w:ascii="Verdana" w:eastAsia="Times New Roman" w:hAnsi="Verdana"/>
          <w:color w:val="000000"/>
          <w:lang w:val="en"/>
        </w:rPr>
      </w:pPr>
      <w:ins w:id="145" w:author="Author" w:date="2015-08-04T00:20:00Z">
        <w:r>
          <w:rPr>
            <w:rFonts w:ascii="Verdana" w:eastAsia="Times New Roman" w:hAnsi="Verdana"/>
            <w:color w:val="000000"/>
            <w:lang w:val="en"/>
          </w:rPr>
          <w:t xml:space="preserve">Tracked terminology changes made in the referenced IETF specs since errata set 1. </w:t>
        </w:r>
      </w:ins>
    </w:p>
    <w:p w14:paraId="5EE460E7" w14:textId="77777777" w:rsidR="00000000" w:rsidRDefault="00FA5868">
      <w:pPr>
        <w:numPr>
          <w:ilvl w:val="0"/>
          <w:numId w:val="6"/>
        </w:numPr>
        <w:ind w:left="1200" w:right="480"/>
        <w:divId w:val="2097706427"/>
        <w:rPr>
          <w:ins w:id="146" w:author="Author" w:date="2015-08-04T00:20:00Z"/>
          <w:rFonts w:ascii="Verdana" w:eastAsia="Times New Roman" w:hAnsi="Verdana"/>
          <w:color w:val="000000"/>
          <w:lang w:val="en"/>
        </w:rPr>
      </w:pPr>
      <w:ins w:id="147" w:author="Author" w:date="2015-08-04T00:20:00Z">
        <w:r>
          <w:rPr>
            <w:rFonts w:ascii="Verdana" w:eastAsia="Times New Roman" w:hAnsi="Verdana"/>
            <w:color w:val="000000"/>
            <w:lang w:val="en"/>
          </w:rPr>
          <w:t xml:space="preserve">Registered the </w:t>
        </w:r>
        <w:r>
          <w:rPr>
            <w:rStyle w:val="HTMLTypewriter"/>
            <w:lang w:val="en"/>
          </w:rPr>
          <w:t>post_logout_redirect_uris</w:t>
        </w:r>
        <w:r>
          <w:rPr>
            <w:rFonts w:ascii="Verdana" w:eastAsia="Times New Roman" w:hAnsi="Verdana"/>
            <w:color w:val="000000"/>
            <w:lang w:val="en"/>
          </w:rPr>
          <w:t xml:space="preserve"> client metadata value. </w:t>
        </w:r>
      </w:ins>
    </w:p>
    <w:p w14:paraId="7A666E9B" w14:textId="77777777" w:rsidR="00000000" w:rsidRDefault="00FA5868">
      <w:pPr>
        <w:pStyle w:val="NormalWeb"/>
        <w:divId w:val="2097706427"/>
        <w:rPr>
          <w:rFonts w:ascii="Verdana" w:hAnsi="Verdana"/>
          <w:color w:val="000000"/>
          <w:lang w:val="en"/>
        </w:rPr>
      </w:pPr>
      <w:ins w:id="148" w:author="Author" w:date="2015-08-04T00:20:00Z">
        <w:r>
          <w:rPr>
            <w:rFonts w:ascii="Verdana" w:hAnsi="Verdana"/>
            <w:color w:val="000000"/>
            <w:lang w:val="en"/>
          </w:rPr>
          <w:t>-24</w:t>
        </w:r>
      </w:ins>
      <w:r>
        <w:rPr>
          <w:rFonts w:ascii="Verdana" w:hAnsi="Verdana"/>
          <w:color w:val="000000"/>
          <w:lang w:val="en"/>
        </w:rPr>
        <w:t xml:space="preserve"> </w:t>
      </w:r>
    </w:p>
    <w:p w14:paraId="46AE37B4" w14:textId="77777777" w:rsidR="00000000" w:rsidRDefault="00FA5868">
      <w:pPr>
        <w:numPr>
          <w:ilvl w:val="0"/>
          <w:numId w:val="7"/>
        </w:numPr>
        <w:ind w:left="1200" w:right="480"/>
        <w:divId w:val="2097706427"/>
        <w:rPr>
          <w:rFonts w:ascii="Verdana" w:eastAsia="Times New Roman" w:hAnsi="Verdana"/>
          <w:color w:val="000000"/>
          <w:lang w:val="en"/>
        </w:rPr>
      </w:pPr>
      <w:r>
        <w:rPr>
          <w:rFonts w:ascii="Verdana" w:eastAsia="Times New Roman" w:hAnsi="Verdana"/>
          <w:color w:val="000000"/>
          <w:lang w:val="en"/>
        </w:rPr>
        <w:t>Stated that post-logout redirection is only done when the logout is RP-initiated and tha</w:t>
      </w:r>
      <w:r>
        <w:rPr>
          <w:rFonts w:ascii="Verdana" w:eastAsia="Times New Roman" w:hAnsi="Verdana"/>
          <w:color w:val="000000"/>
          <w:lang w:val="en"/>
        </w:rPr>
        <w:t xml:space="preserve">t otherwise it is not done. </w:t>
      </w:r>
    </w:p>
    <w:p w14:paraId="249BD6EC" w14:textId="77777777" w:rsidR="00000000" w:rsidRDefault="00FA5868">
      <w:pPr>
        <w:numPr>
          <w:ilvl w:val="0"/>
          <w:numId w:val="7"/>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#967 - Errors in the Javascript example for the OP iframe </w:t>
      </w:r>
    </w:p>
    <w:p w14:paraId="0990F01B"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-23 </w:t>
      </w:r>
    </w:p>
    <w:p w14:paraId="18580385" w14:textId="77777777" w:rsidR="00000000" w:rsidRDefault="00FA5868">
      <w:pPr>
        <w:numPr>
          <w:ilvl w:val="0"/>
          <w:numId w:val="8"/>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issue #915 - Computation of OP session_state in the </w:t>
      </w:r>
      <w:proofErr w:type="gramStart"/>
      <w:r>
        <w:rPr>
          <w:rFonts w:ascii="Verdana" w:eastAsia="Times New Roman" w:hAnsi="Verdana"/>
          <w:color w:val="000000"/>
          <w:lang w:val="en"/>
        </w:rPr>
        <w:t>IdP</w:t>
      </w:r>
      <w:proofErr w:type="gramEnd"/>
      <w:r>
        <w:rPr>
          <w:rFonts w:ascii="Verdana" w:eastAsia="Times New Roman" w:hAnsi="Verdana"/>
          <w:color w:val="000000"/>
          <w:lang w:val="en"/>
        </w:rPr>
        <w:t xml:space="preserve"> requires origin URI. </w:t>
      </w:r>
    </w:p>
    <w:p w14:paraId="038BB247" w14:textId="77777777" w:rsidR="00000000" w:rsidRDefault="00FA5868">
      <w:pPr>
        <w:numPr>
          <w:ilvl w:val="0"/>
          <w:numId w:val="8"/>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Updated the RFC 2616 reference to RFC 7230. </w:t>
      </w:r>
    </w:p>
    <w:p w14:paraId="214300AC"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-22 </w:t>
      </w:r>
    </w:p>
    <w:p w14:paraId="227D86C6" w14:textId="77777777" w:rsidR="00000000" w:rsidRDefault="00FA5868">
      <w:pPr>
        <w:numPr>
          <w:ilvl w:val="0"/>
          <w:numId w:val="9"/>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Referenced specification versions incorporating errata set 1. </w:t>
      </w:r>
    </w:p>
    <w:p w14:paraId="44A82DED" w14:textId="77777777" w:rsidR="00000000" w:rsidRDefault="00FA5868">
      <w:pPr>
        <w:pStyle w:val="NormalWeb"/>
        <w:divId w:val="2097706427"/>
        <w:rPr>
          <w:rFonts w:ascii="Verdana" w:hAnsi="Verdana"/>
          <w:color w:val="000000"/>
          <w:lang w:val="en"/>
        </w:rPr>
      </w:pPr>
      <w:r>
        <w:rPr>
          <w:rFonts w:ascii="Verdana" w:hAnsi="Verdana"/>
          <w:color w:val="000000"/>
          <w:lang w:val="en"/>
        </w:rPr>
        <w:lastRenderedPageBreak/>
        <w:t xml:space="preserve">-21 </w:t>
      </w:r>
    </w:p>
    <w:p w14:paraId="02F6A854" w14:textId="77777777" w:rsidR="00000000" w:rsidRDefault="00FA5868">
      <w:pPr>
        <w:numPr>
          <w:ilvl w:val="0"/>
          <w:numId w:val="10"/>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Updated dates for specs containing errata updates. </w:t>
      </w:r>
    </w:p>
    <w:p w14:paraId="4BA46014" w14:textId="77777777" w:rsidR="00000000" w:rsidRDefault="00FA5868">
      <w:pPr>
        <w:numPr>
          <w:ilvl w:val="0"/>
          <w:numId w:val="10"/>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#930 - Added "error" return from OP iframe to respond to syntactically invalid postMessage values received. </w:t>
      </w:r>
    </w:p>
    <w:p w14:paraId="7C06B6A2" w14:textId="77777777" w:rsidR="00000000" w:rsidRDefault="00FA5868">
      <w:pPr>
        <w:numPr>
          <w:ilvl w:val="0"/>
          <w:numId w:val="10"/>
        </w:numPr>
        <w:ind w:left="1200" w:right="480"/>
        <w:divId w:val="2097706427"/>
        <w:rPr>
          <w:rFonts w:ascii="Verdana" w:eastAsia="Times New Roman" w:hAnsi="Verdana"/>
          <w:color w:val="000000"/>
          <w:lang w:val="en"/>
        </w:rPr>
      </w:pPr>
      <w:r>
        <w:rPr>
          <w:rFonts w:ascii="Verdana" w:eastAsia="Times New Roman" w:hAnsi="Verdana"/>
          <w:color w:val="000000"/>
          <w:lang w:val="en"/>
        </w:rPr>
        <w:t>Fixed #954 - Added "N</w:t>
      </w:r>
      <w:r>
        <w:rPr>
          <w:rFonts w:ascii="Verdana" w:eastAsia="Times New Roman" w:hAnsi="Verdana"/>
          <w:color w:val="000000"/>
          <w:lang w:val="en"/>
        </w:rPr>
        <w:t xml:space="preserve">OT RECOMMENDED" to the list of RFC 2119 terms. </w:t>
      </w:r>
    </w:p>
    <w:p w14:paraId="28994DC1"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-20 </w:t>
      </w:r>
    </w:p>
    <w:p w14:paraId="1C48A3FB" w14:textId="77777777" w:rsidR="00000000" w:rsidRDefault="00FA5868">
      <w:pPr>
        <w:numPr>
          <w:ilvl w:val="0"/>
          <w:numId w:val="11"/>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#917 - Session state must not contain the space character. </w:t>
      </w:r>
    </w:p>
    <w:p w14:paraId="29C796DF" w14:textId="77777777" w:rsidR="00000000" w:rsidRDefault="00FA5868">
      <w:pPr>
        <w:numPr>
          <w:ilvl w:val="0"/>
          <w:numId w:val="11"/>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#927 - Added "state" parameter to RP-initiated logout messages. </w:t>
      </w:r>
    </w:p>
    <w:p w14:paraId="68F3B5D0"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-19 </w:t>
      </w:r>
    </w:p>
    <w:p w14:paraId="6892CD5E" w14:textId="77777777" w:rsidR="00000000" w:rsidRDefault="00FA5868">
      <w:pPr>
        <w:numPr>
          <w:ilvl w:val="0"/>
          <w:numId w:val="12"/>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Updated dates for final OpenID Connect specifications. </w:t>
      </w:r>
    </w:p>
    <w:p w14:paraId="62DD8310"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-18 </w:t>
      </w:r>
    </w:p>
    <w:p w14:paraId="66F9D693" w14:textId="77777777" w:rsidR="00000000" w:rsidRDefault="00FA5868">
      <w:pPr>
        <w:numPr>
          <w:ilvl w:val="0"/>
          <w:numId w:val="13"/>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Described that logout requests without a valid </w:t>
      </w:r>
      <w:r>
        <w:rPr>
          <w:rStyle w:val="HTMLTypewriter"/>
          <w:lang w:val="en"/>
        </w:rPr>
        <w:t>id_token_hint</w:t>
      </w:r>
      <w:r>
        <w:rPr>
          <w:rFonts w:ascii="Verdana" w:eastAsia="Times New Roman" w:hAnsi="Verdana"/>
          <w:color w:val="000000"/>
          <w:lang w:val="en"/>
        </w:rPr>
        <w:t xml:space="preserve"> are a potential means of denial of service. </w:t>
      </w:r>
    </w:p>
    <w:p w14:paraId="19A9B67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-17 </w:t>
      </w:r>
    </w:p>
    <w:p w14:paraId="1EC9F71B" w14:textId="77777777" w:rsidR="00000000" w:rsidRDefault="00FA5868">
      <w:pPr>
        <w:numPr>
          <w:ilvl w:val="0"/>
          <w:numId w:val="14"/>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#883 - Moved the RP iframe description ahead of the OP iframe description. </w:t>
      </w:r>
    </w:p>
    <w:p w14:paraId="451994A9" w14:textId="77777777" w:rsidR="00000000" w:rsidRDefault="00FA5868">
      <w:pPr>
        <w:numPr>
          <w:ilvl w:val="0"/>
          <w:numId w:val="14"/>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#873 - Clarified that the HttpOnly flag can't be set for cookies used to maintain OP browser state. </w:t>
      </w:r>
    </w:p>
    <w:p w14:paraId="0168E6AC"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-16 </w:t>
      </w:r>
    </w:p>
    <w:p w14:paraId="30660EB4" w14:textId="77777777" w:rsidR="00000000" w:rsidRDefault="00FA5868">
      <w:pPr>
        <w:numPr>
          <w:ilvl w:val="0"/>
          <w:numId w:val="15"/>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Replaced uses of the OpenID Connect Messages and OpenID Connect Standard specifications with OpenID Connect Core. </w:t>
      </w:r>
    </w:p>
    <w:p w14:paraId="564EEE66" w14:textId="77777777" w:rsidR="00000000" w:rsidRDefault="00FA5868">
      <w:pPr>
        <w:numPr>
          <w:ilvl w:val="0"/>
          <w:numId w:val="15"/>
        </w:numPr>
        <w:ind w:left="1200" w:right="480"/>
        <w:divId w:val="2097706427"/>
        <w:rPr>
          <w:rFonts w:ascii="Verdana" w:eastAsia="Times New Roman" w:hAnsi="Verdana"/>
          <w:color w:val="000000"/>
          <w:lang w:val="en"/>
        </w:rPr>
      </w:pPr>
      <w:r>
        <w:rPr>
          <w:rFonts w:ascii="Verdana" w:eastAsia="Times New Roman" w:hAnsi="Verdana"/>
          <w:color w:val="000000"/>
          <w:lang w:val="en"/>
        </w:rPr>
        <w:t>Added section headings for Di</w:t>
      </w:r>
      <w:r>
        <w:rPr>
          <w:rFonts w:ascii="Verdana" w:eastAsia="Times New Roman" w:hAnsi="Verdana"/>
          <w:color w:val="000000"/>
          <w:lang w:val="en"/>
        </w:rPr>
        <w:t xml:space="preserve">scovery and Registration parameters defined for use when Session Management is supported. </w:t>
      </w:r>
    </w:p>
    <w:p w14:paraId="2D1CB0AF"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-15 </w:t>
      </w:r>
    </w:p>
    <w:p w14:paraId="40B301D7" w14:textId="77777777" w:rsidR="00000000" w:rsidRDefault="00FA5868">
      <w:pPr>
        <w:numPr>
          <w:ilvl w:val="0"/>
          <w:numId w:val="16"/>
        </w:numPr>
        <w:ind w:left="1200" w:right="480"/>
        <w:divId w:val="2097706427"/>
        <w:rPr>
          <w:rFonts w:ascii="Verdana" w:eastAsia="Times New Roman" w:hAnsi="Verdana"/>
          <w:color w:val="000000"/>
          <w:lang w:val="en"/>
        </w:rPr>
      </w:pPr>
      <w:r>
        <w:rPr>
          <w:rFonts w:ascii="Verdana" w:eastAsia="Times New Roman" w:hAnsi="Verdana"/>
          <w:color w:val="000000"/>
          <w:lang w:val="en"/>
        </w:rPr>
        <w:lastRenderedPageBreak/>
        <w:t xml:space="preserve">Fixed #842 - Made </w:t>
      </w:r>
      <w:r>
        <w:rPr>
          <w:rStyle w:val="HTMLTypewriter"/>
          <w:lang w:val="en"/>
        </w:rPr>
        <w:t>post_logout_redirect_uri</w:t>
      </w:r>
      <w:r>
        <w:rPr>
          <w:rFonts w:ascii="Verdana" w:eastAsia="Times New Roman" w:hAnsi="Verdana"/>
          <w:color w:val="000000"/>
          <w:lang w:val="en"/>
        </w:rPr>
        <w:t xml:space="preserve"> treatment parallel to </w:t>
      </w:r>
      <w:r>
        <w:rPr>
          <w:rStyle w:val="HTMLTypewriter"/>
          <w:lang w:val="en"/>
        </w:rPr>
        <w:t>redirect_uri</w:t>
      </w:r>
      <w:r>
        <w:rPr>
          <w:rFonts w:ascii="Verdana" w:eastAsia="Times New Roman" w:hAnsi="Verdana"/>
          <w:color w:val="000000"/>
          <w:lang w:val="en"/>
        </w:rPr>
        <w:t xml:space="preserve">. </w:t>
      </w:r>
    </w:p>
    <w:p w14:paraId="2E5A6DE6" w14:textId="77777777" w:rsidR="00000000" w:rsidRDefault="00FA5868">
      <w:pPr>
        <w:numPr>
          <w:ilvl w:val="0"/>
          <w:numId w:val="16"/>
        </w:numPr>
        <w:ind w:left="1200" w:right="480"/>
        <w:divId w:val="2097706427"/>
        <w:rPr>
          <w:rFonts w:ascii="Verdana" w:eastAsia="Times New Roman" w:hAnsi="Verdana"/>
          <w:color w:val="000000"/>
          <w:lang w:val="en"/>
        </w:rPr>
      </w:pPr>
      <w:r>
        <w:rPr>
          <w:rFonts w:ascii="Verdana" w:eastAsia="Times New Roman" w:hAnsi="Verdana"/>
          <w:color w:val="000000"/>
          <w:lang w:val="en"/>
        </w:rPr>
        <w:t>Fixed #859 - Added IMPORTANT NOTE TO READERS about the terminology definitions b</w:t>
      </w:r>
      <w:r>
        <w:rPr>
          <w:rFonts w:ascii="Verdana" w:eastAsia="Times New Roman" w:hAnsi="Verdana"/>
          <w:color w:val="000000"/>
          <w:lang w:val="en"/>
        </w:rPr>
        <w:t xml:space="preserve">eing a normative part of the specification. </w:t>
      </w:r>
    </w:p>
    <w:p w14:paraId="5E36CD65"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-14 </w:t>
      </w:r>
    </w:p>
    <w:p w14:paraId="77728869" w14:textId="77777777" w:rsidR="00000000" w:rsidRDefault="00FA5868">
      <w:pPr>
        <w:numPr>
          <w:ilvl w:val="0"/>
          <w:numId w:val="17"/>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Clarified RP-initiated logout description. </w:t>
      </w:r>
    </w:p>
    <w:p w14:paraId="7FE8137C" w14:textId="77777777" w:rsidR="00000000" w:rsidRDefault="00FA5868">
      <w:pPr>
        <w:numPr>
          <w:ilvl w:val="0"/>
          <w:numId w:val="17"/>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Added an </w:t>
      </w:r>
      <w:r>
        <w:rPr>
          <w:rStyle w:val="HTMLTypewriter"/>
          <w:lang w:val="en"/>
        </w:rPr>
        <w:t>id_token_hint</w:t>
      </w:r>
      <w:r>
        <w:rPr>
          <w:rFonts w:ascii="Verdana" w:eastAsia="Times New Roman" w:hAnsi="Verdana"/>
          <w:color w:val="000000"/>
          <w:lang w:val="en"/>
        </w:rPr>
        <w:t xml:space="preserve"> parameter to logout requests. </w:t>
      </w:r>
    </w:p>
    <w:p w14:paraId="0540791B" w14:textId="77777777" w:rsidR="00000000" w:rsidRDefault="00FA5868">
      <w:pPr>
        <w:numPr>
          <w:ilvl w:val="0"/>
          <w:numId w:val="17"/>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Stated that RPs should gracefully any false positive </w:t>
      </w:r>
      <w:r>
        <w:rPr>
          <w:rStyle w:val="HTMLTypewriter"/>
          <w:lang w:val="en"/>
        </w:rPr>
        <w:t>changed</w:t>
      </w:r>
      <w:r>
        <w:rPr>
          <w:rFonts w:ascii="Verdana" w:eastAsia="Times New Roman" w:hAnsi="Verdana"/>
          <w:color w:val="000000"/>
          <w:lang w:val="en"/>
        </w:rPr>
        <w:t xml:space="preserve"> notifications that may occur. </w:t>
      </w:r>
    </w:p>
    <w:p w14:paraId="1572BA6E"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-13 </w:t>
      </w:r>
    </w:p>
    <w:p w14:paraId="6D66DB96" w14:textId="77777777" w:rsidR="00000000" w:rsidRDefault="00FA5868">
      <w:pPr>
        <w:numPr>
          <w:ilvl w:val="0"/>
          <w:numId w:val="18"/>
        </w:numPr>
        <w:ind w:left="1200" w:right="480"/>
        <w:divId w:val="2097706427"/>
        <w:rPr>
          <w:rFonts w:ascii="Verdana" w:eastAsia="Times New Roman" w:hAnsi="Verdana"/>
          <w:color w:val="000000"/>
          <w:lang w:val="en"/>
        </w:rPr>
      </w:pPr>
      <w:r>
        <w:rPr>
          <w:rFonts w:ascii="Verdana" w:eastAsia="Times New Roman" w:hAnsi="Verdana"/>
          <w:color w:val="000000"/>
          <w:lang w:val="en"/>
        </w:rPr>
        <w:t>Added OpenI</w:t>
      </w:r>
      <w:r>
        <w:rPr>
          <w:rFonts w:ascii="Verdana" w:eastAsia="Times New Roman" w:hAnsi="Verdana"/>
          <w:color w:val="000000"/>
          <w:lang w:val="en"/>
        </w:rPr>
        <w:t xml:space="preserve">D Connect Working Group declaration to the document metadata. </w:t>
      </w:r>
    </w:p>
    <w:p w14:paraId="1E02EA3A"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-12 </w:t>
      </w:r>
    </w:p>
    <w:p w14:paraId="70E079BA" w14:textId="77777777" w:rsidR="00000000" w:rsidRDefault="00FA5868">
      <w:pPr>
        <w:numPr>
          <w:ilvl w:val="0"/>
          <w:numId w:val="19"/>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#364 - Term "Session" not defined. </w:t>
      </w:r>
    </w:p>
    <w:p w14:paraId="6EAAB96C" w14:textId="77777777" w:rsidR="00000000" w:rsidRDefault="00FA5868">
      <w:pPr>
        <w:numPr>
          <w:ilvl w:val="0"/>
          <w:numId w:val="19"/>
        </w:numPr>
        <w:ind w:left="1200" w:right="480"/>
        <w:divId w:val="2097706427"/>
        <w:rPr>
          <w:rFonts w:ascii="Verdana" w:eastAsia="Times New Roman" w:hAnsi="Verdana"/>
          <w:color w:val="000000"/>
          <w:lang w:val="en"/>
        </w:rPr>
      </w:pPr>
      <w:r>
        <w:rPr>
          <w:rFonts w:ascii="Verdana" w:eastAsia="Times New Roman" w:hAnsi="Verdana"/>
          <w:color w:val="000000"/>
          <w:lang w:val="en"/>
        </w:rPr>
        <w:t>State that when any validations fail, any operations requiring the information that failed to correctly validate MUST be aborted and the informati</w:t>
      </w:r>
      <w:r>
        <w:rPr>
          <w:rFonts w:ascii="Verdana" w:eastAsia="Times New Roman" w:hAnsi="Verdana"/>
          <w:color w:val="000000"/>
          <w:lang w:val="en"/>
        </w:rPr>
        <w:t xml:space="preserve">on that failed to validate MUST NOT be used. </w:t>
      </w:r>
    </w:p>
    <w:p w14:paraId="269850CF" w14:textId="77777777" w:rsidR="00000000" w:rsidRDefault="00FA5868">
      <w:pPr>
        <w:numPr>
          <w:ilvl w:val="0"/>
          <w:numId w:val="19"/>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#779 - Parameters missing from IANA Considerations. </w:t>
      </w:r>
    </w:p>
    <w:p w14:paraId="3C60D051" w14:textId="77777777" w:rsidR="00000000" w:rsidRDefault="00FA5868">
      <w:pPr>
        <w:numPr>
          <w:ilvl w:val="0"/>
          <w:numId w:val="19"/>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#782 - Changed uses of "_url" in identifiers to "_uri". </w:t>
      </w:r>
    </w:p>
    <w:p w14:paraId="69249953"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-11 </w:t>
      </w:r>
    </w:p>
    <w:p w14:paraId="3C1B068E" w14:textId="77777777" w:rsidR="00000000" w:rsidRDefault="00FA5868">
      <w:pPr>
        <w:numPr>
          <w:ilvl w:val="0"/>
          <w:numId w:val="20"/>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Applied changes from October 24, 2012 editing session at the </w:t>
      </w:r>
      <w:r>
        <w:rPr>
          <w:rFonts w:ascii="Verdana" w:eastAsia="Times New Roman" w:hAnsi="Verdana"/>
          <w:color w:val="000000"/>
          <w:lang w:val="en"/>
        </w:rPr>
        <w:t xml:space="preserve">Internet Identity Workshop (IIW). This separates the session state from the ID Token, adding the new </w:t>
      </w:r>
      <w:r>
        <w:rPr>
          <w:rStyle w:val="HTMLTypewriter"/>
          <w:lang w:val="en"/>
        </w:rPr>
        <w:t>session_state</w:t>
      </w:r>
      <w:r>
        <w:rPr>
          <w:rFonts w:ascii="Verdana" w:eastAsia="Times New Roman" w:hAnsi="Verdana"/>
          <w:color w:val="000000"/>
          <w:lang w:val="en"/>
        </w:rPr>
        <w:t xml:space="preserve"> parameter to the authorization response. These identifiers also changed: </w:t>
      </w:r>
      <w:r>
        <w:rPr>
          <w:rStyle w:val="HTMLTypewriter"/>
          <w:lang w:val="en"/>
        </w:rPr>
        <w:t>check_session_endpoint</w:t>
      </w:r>
      <w:r>
        <w:rPr>
          <w:rFonts w:ascii="Verdana" w:eastAsia="Times New Roman" w:hAnsi="Verdana"/>
          <w:color w:val="000000"/>
          <w:lang w:val="en"/>
        </w:rPr>
        <w:t xml:space="preserve"> to </w:t>
      </w:r>
      <w:r>
        <w:rPr>
          <w:rStyle w:val="HTMLTypewriter"/>
          <w:lang w:val="en"/>
        </w:rPr>
        <w:t>check_session_iframe_url</w:t>
      </w:r>
      <w:r>
        <w:rPr>
          <w:rFonts w:ascii="Verdana" w:eastAsia="Times New Roman" w:hAnsi="Verdana"/>
          <w:color w:val="000000"/>
          <w:lang w:val="en"/>
        </w:rPr>
        <w:t xml:space="preserve"> and </w:t>
      </w:r>
      <w:r>
        <w:rPr>
          <w:rStyle w:val="HTMLTypewriter"/>
          <w:lang w:val="en"/>
        </w:rPr>
        <w:t>end_session_e</w:t>
      </w:r>
      <w:r>
        <w:rPr>
          <w:rStyle w:val="HTMLTypewriter"/>
          <w:lang w:val="en"/>
        </w:rPr>
        <w:t>ndpoint</w:t>
      </w:r>
      <w:r>
        <w:rPr>
          <w:rFonts w:ascii="Verdana" w:eastAsia="Times New Roman" w:hAnsi="Verdana"/>
          <w:color w:val="000000"/>
          <w:lang w:val="en"/>
        </w:rPr>
        <w:t xml:space="preserve"> to </w:t>
      </w:r>
      <w:r>
        <w:rPr>
          <w:rStyle w:val="HTMLTypewriter"/>
          <w:lang w:val="en"/>
        </w:rPr>
        <w:t>end_session_endpoint_url</w:t>
      </w:r>
      <w:r>
        <w:rPr>
          <w:rFonts w:ascii="Verdana" w:eastAsia="Times New Roman" w:hAnsi="Verdana"/>
          <w:color w:val="000000"/>
          <w:lang w:val="en"/>
        </w:rPr>
        <w:t xml:space="preserve">. </w:t>
      </w:r>
    </w:p>
    <w:p w14:paraId="73D743A9" w14:textId="77777777" w:rsidR="00000000" w:rsidRDefault="00FA5868">
      <w:pPr>
        <w:numPr>
          <w:ilvl w:val="0"/>
          <w:numId w:val="20"/>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#605 - op_logout_url description. </w:t>
      </w:r>
    </w:p>
    <w:p w14:paraId="244B8E93" w14:textId="77777777" w:rsidR="00000000" w:rsidRDefault="00FA5868">
      <w:pPr>
        <w:numPr>
          <w:ilvl w:val="0"/>
          <w:numId w:val="20"/>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Added Implementation Considerations section. </w:t>
      </w:r>
    </w:p>
    <w:p w14:paraId="01A971B3" w14:textId="77777777" w:rsidR="00000000" w:rsidRDefault="00FA5868">
      <w:pPr>
        <w:numPr>
          <w:ilvl w:val="0"/>
          <w:numId w:val="20"/>
        </w:numPr>
        <w:ind w:left="1200" w:right="480"/>
        <w:divId w:val="2097706427"/>
        <w:rPr>
          <w:rFonts w:ascii="Verdana" w:eastAsia="Times New Roman" w:hAnsi="Verdana"/>
          <w:color w:val="000000"/>
          <w:lang w:val="en"/>
        </w:rPr>
      </w:pPr>
      <w:r>
        <w:rPr>
          <w:rFonts w:ascii="Verdana" w:eastAsia="Times New Roman" w:hAnsi="Verdana"/>
          <w:color w:val="000000"/>
          <w:lang w:val="en"/>
        </w:rPr>
        <w:lastRenderedPageBreak/>
        <w:t xml:space="preserve">Fixed #698 - Inconsistent use of articles. </w:t>
      </w:r>
    </w:p>
    <w:p w14:paraId="5C7BA0C4" w14:textId="77777777" w:rsidR="00000000" w:rsidRDefault="00FA5868">
      <w:pPr>
        <w:numPr>
          <w:ilvl w:val="0"/>
          <w:numId w:val="20"/>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Naming consistency changes. Renamed </w:t>
      </w:r>
      <w:r>
        <w:rPr>
          <w:rStyle w:val="HTMLTypewriter"/>
          <w:lang w:val="en"/>
        </w:rPr>
        <w:t>check_session_iframe_url</w:t>
      </w:r>
      <w:r>
        <w:rPr>
          <w:rFonts w:ascii="Verdana" w:eastAsia="Times New Roman" w:hAnsi="Verdana"/>
          <w:color w:val="000000"/>
          <w:lang w:val="en"/>
        </w:rPr>
        <w:t xml:space="preserve"> to </w:t>
      </w:r>
      <w:r>
        <w:rPr>
          <w:rStyle w:val="HTMLTypewriter"/>
          <w:lang w:val="en"/>
        </w:rPr>
        <w:t>check_session_iframe</w:t>
      </w:r>
      <w:r>
        <w:rPr>
          <w:rFonts w:ascii="Verdana" w:eastAsia="Times New Roman" w:hAnsi="Verdana"/>
          <w:color w:val="000000"/>
          <w:lang w:val="en"/>
        </w:rPr>
        <w:t xml:space="preserve"> an</w:t>
      </w:r>
      <w:r>
        <w:rPr>
          <w:rFonts w:ascii="Verdana" w:eastAsia="Times New Roman" w:hAnsi="Verdana"/>
          <w:color w:val="000000"/>
          <w:lang w:val="en"/>
        </w:rPr>
        <w:t xml:space="preserve">d </w:t>
      </w:r>
      <w:r>
        <w:rPr>
          <w:rStyle w:val="HTMLTypewriter"/>
          <w:lang w:val="en"/>
        </w:rPr>
        <w:t>end_session_endpoint_url</w:t>
      </w:r>
      <w:r>
        <w:rPr>
          <w:rFonts w:ascii="Verdana" w:eastAsia="Times New Roman" w:hAnsi="Verdana"/>
          <w:color w:val="000000"/>
          <w:lang w:val="en"/>
        </w:rPr>
        <w:t xml:space="preserve"> back to </w:t>
      </w:r>
      <w:r>
        <w:rPr>
          <w:rStyle w:val="HTMLTypewriter"/>
          <w:lang w:val="en"/>
        </w:rPr>
        <w:t>end_session_endpoint</w:t>
      </w:r>
      <w:r>
        <w:rPr>
          <w:rFonts w:ascii="Verdana" w:eastAsia="Times New Roman" w:hAnsi="Verdana"/>
          <w:color w:val="000000"/>
          <w:lang w:val="en"/>
        </w:rPr>
        <w:t xml:space="preserve">. </w:t>
      </w:r>
    </w:p>
    <w:p w14:paraId="0DD356A6"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-10 </w:t>
      </w:r>
    </w:p>
    <w:p w14:paraId="7FAFDC44" w14:textId="77777777" w:rsidR="00000000" w:rsidRDefault="00FA5868">
      <w:pPr>
        <w:numPr>
          <w:ilvl w:val="0"/>
          <w:numId w:val="21"/>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Fixed #689 - Track JWT change that allows JWTs to have multiple audiences. </w:t>
      </w:r>
    </w:p>
    <w:p w14:paraId="18A2253A"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-09 </w:t>
      </w:r>
    </w:p>
    <w:p w14:paraId="1F7AD39A" w14:textId="77777777" w:rsidR="00000000" w:rsidRDefault="00FA5868">
      <w:pPr>
        <w:numPr>
          <w:ilvl w:val="0"/>
          <w:numId w:val="22"/>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Changed </w:t>
      </w:r>
      <w:r>
        <w:rPr>
          <w:rStyle w:val="HTMLTypewriter"/>
          <w:lang w:val="en"/>
        </w:rPr>
        <w:t>user_hint</w:t>
      </w:r>
      <w:r>
        <w:rPr>
          <w:rFonts w:ascii="Verdana" w:eastAsia="Times New Roman" w:hAnsi="Verdana"/>
          <w:color w:val="000000"/>
          <w:lang w:val="en"/>
        </w:rPr>
        <w:t xml:space="preserve"> to </w:t>
      </w:r>
      <w:r>
        <w:rPr>
          <w:rStyle w:val="HTMLTypewriter"/>
          <w:lang w:val="en"/>
        </w:rPr>
        <w:t>id_token_hint</w:t>
      </w:r>
      <w:r>
        <w:rPr>
          <w:rFonts w:ascii="Verdana" w:eastAsia="Times New Roman" w:hAnsi="Verdana"/>
          <w:color w:val="000000"/>
          <w:lang w:val="en"/>
        </w:rPr>
        <w:t xml:space="preserve"> for consistency with Messages. </w:t>
      </w:r>
    </w:p>
    <w:p w14:paraId="461470E5" w14:textId="77777777" w:rsidR="00000000" w:rsidRDefault="00FA5868">
      <w:pPr>
        <w:numPr>
          <w:ilvl w:val="0"/>
          <w:numId w:val="22"/>
        </w:numPr>
        <w:ind w:left="1200" w:right="480"/>
        <w:divId w:val="2097706427"/>
        <w:rPr>
          <w:rFonts w:ascii="Verdana" w:eastAsia="Times New Roman" w:hAnsi="Verdana"/>
          <w:color w:val="000000"/>
          <w:lang w:val="en"/>
        </w:rPr>
      </w:pPr>
      <w:r>
        <w:rPr>
          <w:rFonts w:ascii="Verdana" w:eastAsia="Times New Roman" w:hAnsi="Verdana"/>
          <w:color w:val="000000"/>
          <w:lang w:val="en"/>
        </w:rPr>
        <w:t>Fixed #666 - JWS signature validation vs. ver</w:t>
      </w:r>
      <w:r>
        <w:rPr>
          <w:rFonts w:ascii="Verdana" w:eastAsia="Times New Roman" w:hAnsi="Verdana"/>
          <w:color w:val="000000"/>
          <w:lang w:val="en"/>
        </w:rPr>
        <w:t xml:space="preserve">ification. </w:t>
      </w:r>
    </w:p>
    <w:p w14:paraId="193BD2A4" w14:textId="77777777" w:rsidR="00000000" w:rsidRDefault="00FA5868">
      <w:pPr>
        <w:numPr>
          <w:ilvl w:val="0"/>
          <w:numId w:val="22"/>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Referenced OAuth 2.0 RFC -- RFC 6749. </w:t>
      </w:r>
    </w:p>
    <w:p w14:paraId="270CA210"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-08 </w:t>
      </w:r>
    </w:p>
    <w:p w14:paraId="2AB21A67" w14:textId="77777777" w:rsidR="00000000" w:rsidRDefault="00FA5868">
      <w:pPr>
        <w:numPr>
          <w:ilvl w:val="0"/>
          <w:numId w:val="23"/>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Complete rewrite based on the decisions made at the May 5, 2012 face to face working group meeting. </w:t>
      </w:r>
    </w:p>
    <w:p w14:paraId="0DABAC0D"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-07 </w:t>
      </w:r>
    </w:p>
    <w:p w14:paraId="0DF41EE8" w14:textId="77777777" w:rsidR="00000000" w:rsidRDefault="00FA5868">
      <w:pPr>
        <w:numPr>
          <w:ilvl w:val="0"/>
          <w:numId w:val="24"/>
        </w:numPr>
        <w:ind w:left="1200" w:right="480"/>
        <w:divId w:val="2097706427"/>
        <w:rPr>
          <w:rFonts w:ascii="Verdana" w:eastAsia="Times New Roman" w:hAnsi="Verdana"/>
          <w:color w:val="000000"/>
          <w:lang w:val="en"/>
        </w:rPr>
      </w:pPr>
      <w:r>
        <w:rPr>
          <w:rFonts w:ascii="Verdana" w:eastAsia="Times New Roman" w:hAnsi="Verdana"/>
          <w:color w:val="000000"/>
          <w:lang w:val="en"/>
        </w:rPr>
        <w:t>Added warning about the significant revisions planned to session management to the abstract an</w:t>
      </w:r>
      <w:r>
        <w:rPr>
          <w:rFonts w:ascii="Verdana" w:eastAsia="Times New Roman" w:hAnsi="Verdana"/>
          <w:color w:val="000000"/>
          <w:lang w:val="en"/>
        </w:rPr>
        <w:t xml:space="preserve">d introduction. </w:t>
      </w:r>
    </w:p>
    <w:p w14:paraId="695255E3" w14:textId="77777777" w:rsidR="00000000" w:rsidRDefault="00FA5868">
      <w:pPr>
        <w:numPr>
          <w:ilvl w:val="0"/>
          <w:numId w:val="24"/>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Changed client.example.com to client.example.org, per issue #251 </w:t>
      </w:r>
    </w:p>
    <w:p w14:paraId="16B5DABB" w14:textId="77777777" w:rsidR="00000000" w:rsidRDefault="00FA5868">
      <w:pPr>
        <w:numPr>
          <w:ilvl w:val="0"/>
          <w:numId w:val="24"/>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Listed author of ISO29115 as "International Telecommunication Union and International Organization for Standardization", per issue #589 </w:t>
      </w:r>
    </w:p>
    <w:p w14:paraId="5994F5AC" w14:textId="77777777" w:rsidR="00000000" w:rsidRDefault="00FA5868">
      <w:pPr>
        <w:numPr>
          <w:ilvl w:val="0"/>
          <w:numId w:val="24"/>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Use standards track version of JSON </w:t>
      </w:r>
      <w:r>
        <w:rPr>
          <w:rFonts w:ascii="Verdana" w:eastAsia="Times New Roman" w:hAnsi="Verdana"/>
          <w:color w:val="000000"/>
          <w:lang w:val="en"/>
        </w:rPr>
        <w:t xml:space="preserve">Web Token spec (draft-ietf-oauth-json-web-token) </w:t>
      </w:r>
    </w:p>
    <w:p w14:paraId="42A1BB1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-06 </w:t>
      </w:r>
    </w:p>
    <w:p w14:paraId="51939256" w14:textId="77777777" w:rsidR="00000000" w:rsidRDefault="00FA5868">
      <w:pPr>
        <w:numPr>
          <w:ilvl w:val="0"/>
          <w:numId w:val="25"/>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Updated Notices </w:t>
      </w:r>
    </w:p>
    <w:p w14:paraId="2561C86F" w14:textId="77777777" w:rsidR="00000000" w:rsidRDefault="00FA5868">
      <w:pPr>
        <w:numPr>
          <w:ilvl w:val="0"/>
          <w:numId w:val="25"/>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Updated References </w:t>
      </w:r>
    </w:p>
    <w:p w14:paraId="3352FFF9"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-05 </w:t>
      </w:r>
    </w:p>
    <w:p w14:paraId="1232CF66" w14:textId="77777777" w:rsidR="00000000" w:rsidRDefault="00FA5868">
      <w:pPr>
        <w:numPr>
          <w:ilvl w:val="0"/>
          <w:numId w:val="26"/>
        </w:numPr>
        <w:ind w:left="1200" w:right="480"/>
        <w:divId w:val="2097706427"/>
        <w:rPr>
          <w:rFonts w:ascii="Verdana" w:eastAsia="Times New Roman" w:hAnsi="Verdana"/>
          <w:color w:val="000000"/>
          <w:lang w:val="en"/>
        </w:rPr>
      </w:pPr>
      <w:r>
        <w:rPr>
          <w:rFonts w:ascii="Verdana" w:eastAsia="Times New Roman" w:hAnsi="Verdana"/>
          <w:color w:val="000000"/>
          <w:lang w:val="en"/>
        </w:rPr>
        <w:lastRenderedPageBreak/>
        <w:t xml:space="preserve">Removed Check Session Endpoint </w:t>
      </w:r>
    </w:p>
    <w:p w14:paraId="424B2AA9" w14:textId="77777777" w:rsidR="00000000" w:rsidRDefault="00FA5868">
      <w:pPr>
        <w:numPr>
          <w:ilvl w:val="0"/>
          <w:numId w:val="26"/>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Updated ID Token claims to reflect changes in Messages </w:t>
      </w:r>
    </w:p>
    <w:p w14:paraId="58B06E7C"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-04 </w:t>
      </w:r>
    </w:p>
    <w:p w14:paraId="038B63C4" w14:textId="77777777" w:rsidR="00000000" w:rsidRDefault="00FA5868">
      <w:pPr>
        <w:numPr>
          <w:ilvl w:val="0"/>
          <w:numId w:val="27"/>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w:t>
      </w:r>
      <w:r>
        <w:rPr>
          <w:rFonts w:ascii="Verdana" w:eastAsia="Times New Roman" w:hAnsi="Verdana"/>
          <w:color w:val="000000"/>
          <w:lang w:val="en"/>
        </w:rPr>
        <w:t xml:space="preserve">replacing "Core" and "Framework" with "Messages" and "Standard". </w:t>
      </w:r>
    </w:p>
    <w:p w14:paraId="157F0C14" w14:textId="77777777" w:rsidR="00000000" w:rsidRDefault="00FA5868">
      <w:pPr>
        <w:numPr>
          <w:ilvl w:val="0"/>
          <w:numId w:val="27"/>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14:paraId="45FF25BF"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-03 </w:t>
      </w:r>
    </w:p>
    <w:p w14:paraId="6857D8FD" w14:textId="77777777" w:rsidR="00000000" w:rsidRDefault="00FA5868">
      <w:pPr>
        <w:numPr>
          <w:ilvl w:val="0"/>
          <w:numId w:val="28"/>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Corrected examples. </w:t>
      </w:r>
    </w:p>
    <w:p w14:paraId="0D2C627E"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-02 </w:t>
      </w:r>
    </w:p>
    <w:p w14:paraId="7ACB238F" w14:textId="77777777" w:rsidR="00000000" w:rsidRDefault="00FA5868">
      <w:pPr>
        <w:numPr>
          <w:ilvl w:val="0"/>
          <w:numId w:val="29"/>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Johnny Bufu and discussed on the 7-Jul-11 working group call. </w:t>
      </w:r>
    </w:p>
    <w:p w14:paraId="5E201018"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-01 </w:t>
      </w:r>
    </w:p>
    <w:p w14:paraId="0F165F2F" w14:textId="77777777" w:rsidR="00000000" w:rsidRDefault="00FA5868">
      <w:pPr>
        <w:numPr>
          <w:ilvl w:val="0"/>
          <w:numId w:val="30"/>
        </w:numPr>
        <w:ind w:left="1200" w:right="480"/>
        <w:divId w:val="2097706427"/>
        <w:rPr>
          <w:rFonts w:ascii="Verdana" w:eastAsia="Times New Roman" w:hAnsi="Verdana"/>
          <w:color w:val="000000"/>
          <w:lang w:val="en"/>
        </w:rPr>
      </w:pPr>
      <w:r>
        <w:rPr>
          <w:rFonts w:ascii="Verdana" w:eastAsia="Times New Roman" w:hAnsi="Verdana"/>
          <w:color w:val="000000"/>
          <w:lang w:val="en"/>
        </w:rPr>
        <w:t>Consistency and</w:t>
      </w:r>
      <w:r>
        <w:rPr>
          <w:rFonts w:ascii="Verdana" w:eastAsia="Times New Roman" w:hAnsi="Verdana"/>
          <w:color w:val="000000"/>
          <w:lang w:val="en"/>
        </w:rPr>
        <w:t xml:space="preserve"> cleanup pass, including removing unused references. </w:t>
      </w:r>
    </w:p>
    <w:p w14:paraId="684E4837" w14:textId="77777777" w:rsidR="00000000" w:rsidRDefault="00FA5868">
      <w:pPr>
        <w:pStyle w:val="NormalWeb"/>
        <w:divId w:val="2097706427"/>
        <w:rPr>
          <w:rFonts w:ascii="Verdana" w:hAnsi="Verdana"/>
          <w:color w:val="000000"/>
          <w:lang w:val="en"/>
        </w:rPr>
      </w:pPr>
      <w:r>
        <w:rPr>
          <w:rFonts w:ascii="Verdana" w:hAnsi="Verdana"/>
          <w:color w:val="000000"/>
          <w:lang w:val="en"/>
        </w:rPr>
        <w:t xml:space="preserve">-00 </w:t>
      </w:r>
    </w:p>
    <w:p w14:paraId="1E356463" w14:textId="77777777" w:rsidR="00000000" w:rsidRDefault="00FA5868">
      <w:pPr>
        <w:numPr>
          <w:ilvl w:val="0"/>
          <w:numId w:val="31"/>
        </w:numPr>
        <w:ind w:left="1200" w:right="480"/>
        <w:divId w:val="2097706427"/>
        <w:rPr>
          <w:rFonts w:ascii="Verdana" w:eastAsia="Times New Roman" w:hAnsi="Verdana"/>
          <w:color w:val="000000"/>
          <w:lang w:val="en"/>
        </w:rPr>
      </w:pPr>
      <w:r>
        <w:rPr>
          <w:rFonts w:ascii="Verdana" w:eastAsia="Times New Roman" w:hAnsi="Verdana"/>
          <w:color w:val="000000"/>
          <w:lang w:val="en"/>
        </w:rPr>
        <w:t xml:space="preserve">Split from core when all optional features were removed. </w:t>
      </w:r>
    </w:p>
    <w:p w14:paraId="0158EDDB" w14:textId="77777777" w:rsidR="00000000" w:rsidRDefault="00FA5868">
      <w:pPr>
        <w:spacing w:before="0" w:beforeAutospacing="0" w:after="0" w:afterAutospacing="0"/>
        <w:divId w:val="2097706427"/>
        <w:rPr>
          <w:rFonts w:ascii="Verdana" w:eastAsia="Times New Roman" w:hAnsi="Verdana"/>
          <w:color w:val="000000"/>
          <w:lang w:val="en"/>
        </w:rPr>
      </w:pPr>
      <w:bookmarkStart w:id="149" w:name="rfc.authors"/>
      <w:bookmarkEnd w:id="149"/>
    </w:p>
    <w:p w14:paraId="4BA98D66" w14:textId="77777777" w:rsidR="00000000" w:rsidRDefault="00FA5868">
      <w:pPr>
        <w:spacing w:before="0" w:beforeAutospacing="0" w:after="0" w:afterAutospacing="0"/>
        <w:divId w:val="2097706427"/>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557EAD" w14:textId="77777777">
        <w:trPr>
          <w:divId w:val="2097706427"/>
          <w:trHeight w:val="225"/>
          <w:tblCellSpacing w:w="12" w:type="dxa"/>
        </w:trPr>
        <w:tc>
          <w:tcPr>
            <w:tcW w:w="450" w:type="dxa"/>
            <w:shd w:val="clear" w:color="auto" w:fill="990000"/>
            <w:vAlign w:val="center"/>
            <w:hideMark/>
          </w:tcPr>
          <w:p w14:paraId="42A26DA7" w14:textId="77777777" w:rsidR="00000000" w:rsidRDefault="00FA5868">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6E998FA" w14:textId="77777777" w:rsidR="00000000" w:rsidRDefault="00FA5868">
      <w:pPr>
        <w:pStyle w:val="Heading3"/>
        <w:divId w:val="2097706427"/>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4EE0462E" w14:textId="77777777">
        <w:trPr>
          <w:divId w:val="2097706427"/>
          <w:tblCellSpacing w:w="0" w:type="dxa"/>
        </w:trPr>
        <w:tc>
          <w:tcPr>
            <w:tcW w:w="0" w:type="auto"/>
            <w:vAlign w:val="center"/>
            <w:hideMark/>
          </w:tcPr>
          <w:p w14:paraId="6A9E7879"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C80A900"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341221AC" w14:textId="77777777">
        <w:trPr>
          <w:divId w:val="2097706427"/>
          <w:tblCellSpacing w:w="0" w:type="dxa"/>
        </w:trPr>
        <w:tc>
          <w:tcPr>
            <w:tcW w:w="0" w:type="auto"/>
            <w:vAlign w:val="center"/>
            <w:hideMark/>
          </w:tcPr>
          <w:p w14:paraId="0CF1431B"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EA827F8"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2A6C6A61" w14:textId="77777777">
        <w:trPr>
          <w:divId w:val="2097706427"/>
          <w:tblCellSpacing w:w="0" w:type="dxa"/>
        </w:trPr>
        <w:tc>
          <w:tcPr>
            <w:tcW w:w="0" w:type="auto"/>
            <w:vAlign w:val="center"/>
            <w:hideMark/>
          </w:tcPr>
          <w:p w14:paraId="36A28F63"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563A2E2" w14:textId="77777777" w:rsidR="00000000" w:rsidRDefault="00FA5868">
            <w:pPr>
              <w:spacing w:before="0" w:beforeAutospacing="0" w:after="0" w:afterAutospacing="0"/>
              <w:rPr>
                <w:rFonts w:ascii="Verdana" w:eastAsia="Times New Roman" w:hAnsi="Verdana"/>
                <w:color w:val="000000"/>
                <w:sz w:val="20"/>
                <w:szCs w:val="20"/>
              </w:rPr>
            </w:pPr>
            <w:hyperlink r:id="rId13" w:history="1">
              <w:r>
                <w:rPr>
                  <w:rStyle w:val="Hyperlink"/>
                  <w:rFonts w:ascii="Verdana" w:eastAsia="Times New Roman" w:hAnsi="Verdana"/>
                  <w:sz w:val="20"/>
                  <w:szCs w:val="20"/>
                </w:rPr>
                <w:t>breno@google.com</w:t>
              </w:r>
            </w:hyperlink>
          </w:p>
        </w:tc>
      </w:tr>
      <w:tr w:rsidR="00000000" w14:paraId="448DF23F" w14:textId="77777777">
        <w:trPr>
          <w:divId w:val="2097706427"/>
          <w:tblCellSpacing w:w="0" w:type="dxa"/>
        </w:trPr>
        <w:tc>
          <w:tcPr>
            <w:tcW w:w="0" w:type="auto"/>
            <w:vAlign w:val="center"/>
            <w:hideMark/>
          </w:tcPr>
          <w:p w14:paraId="1C39E082"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7366A9D3" w14:textId="77777777" w:rsidR="00000000" w:rsidRDefault="00FA5868">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http://stackoverflow.com/users/311376/breno</w:t>
              </w:r>
            </w:hyperlink>
          </w:p>
        </w:tc>
      </w:tr>
      <w:tr w:rsidR="00000000" w14:paraId="0A69C73B" w14:textId="77777777">
        <w:trPr>
          <w:divId w:val="2097706427"/>
          <w:tblCellSpacing w:w="0" w:type="dxa"/>
        </w:trPr>
        <w:tc>
          <w:tcPr>
            <w:tcW w:w="0" w:type="auto"/>
            <w:vAlign w:val="center"/>
            <w:hideMark/>
          </w:tcPr>
          <w:p w14:paraId="149338A0" w14:textId="77777777" w:rsidR="00000000" w:rsidRDefault="00FA586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EF00E84" w14:textId="77777777" w:rsidR="00000000" w:rsidRDefault="00FA586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7D45E3A" w14:textId="77777777">
        <w:trPr>
          <w:divId w:val="2097706427"/>
          <w:tblCellSpacing w:w="0" w:type="dxa"/>
        </w:trPr>
        <w:tc>
          <w:tcPr>
            <w:tcW w:w="0" w:type="auto"/>
            <w:vAlign w:val="center"/>
            <w:hideMark/>
          </w:tcPr>
          <w:p w14:paraId="170CDDDB"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3A7CF9B"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Naveen Agarwal</w:t>
            </w:r>
          </w:p>
        </w:tc>
      </w:tr>
      <w:tr w:rsidR="00000000" w14:paraId="290ACDCC" w14:textId="77777777">
        <w:trPr>
          <w:divId w:val="2097706427"/>
          <w:tblCellSpacing w:w="0" w:type="dxa"/>
        </w:trPr>
        <w:tc>
          <w:tcPr>
            <w:tcW w:w="0" w:type="auto"/>
            <w:vAlign w:val="center"/>
            <w:hideMark/>
          </w:tcPr>
          <w:p w14:paraId="692FA6A4"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418DE08"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6D120A87" w14:textId="77777777">
        <w:trPr>
          <w:divId w:val="2097706427"/>
          <w:tblCellSpacing w:w="0" w:type="dxa"/>
        </w:trPr>
        <w:tc>
          <w:tcPr>
            <w:tcW w:w="0" w:type="auto"/>
            <w:vAlign w:val="center"/>
            <w:hideMark/>
          </w:tcPr>
          <w:p w14:paraId="1E85CC60"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DFE3A5F" w14:textId="77777777" w:rsidR="00000000" w:rsidRDefault="00FA5868">
            <w:pPr>
              <w:spacing w:before="0" w:beforeAutospacing="0" w:after="0" w:afterAutospacing="0"/>
              <w:rPr>
                <w:rFonts w:ascii="Verdana" w:eastAsia="Times New Roman" w:hAnsi="Verdana"/>
                <w:color w:val="000000"/>
                <w:sz w:val="20"/>
                <w:szCs w:val="20"/>
              </w:rPr>
            </w:pPr>
            <w:hyperlink r:id="rId15" w:history="1">
              <w:r>
                <w:rPr>
                  <w:rStyle w:val="Hyperlink"/>
                  <w:rFonts w:ascii="Verdana" w:eastAsia="Times New Roman" w:hAnsi="Verdana"/>
                  <w:sz w:val="20"/>
                  <w:szCs w:val="20"/>
                </w:rPr>
                <w:t>naa@google.com</w:t>
              </w:r>
            </w:hyperlink>
          </w:p>
        </w:tc>
      </w:tr>
      <w:tr w:rsidR="00000000" w14:paraId="0097A4A9" w14:textId="77777777">
        <w:trPr>
          <w:divId w:val="2097706427"/>
          <w:tblCellSpacing w:w="0" w:type="dxa"/>
        </w:trPr>
        <w:tc>
          <w:tcPr>
            <w:tcW w:w="0" w:type="auto"/>
            <w:vAlign w:val="center"/>
            <w:hideMark/>
          </w:tcPr>
          <w:p w14:paraId="682AC9D6"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4C8E0D0E" w14:textId="77777777" w:rsidR="00000000" w:rsidRDefault="00FA5868">
            <w:pPr>
              <w:spacing w:before="0" w:beforeAutospacing="0" w:after="0" w:afterAutospacing="0"/>
              <w:rPr>
                <w:rFonts w:ascii="Verdana" w:eastAsia="Times New Roman" w:hAnsi="Verdana"/>
                <w:color w:val="000000"/>
                <w:sz w:val="20"/>
                <w:szCs w:val="20"/>
              </w:rPr>
            </w:pPr>
            <w:hyperlink r:id="rId16" w:history="1">
              <w:r>
                <w:rPr>
                  <w:rStyle w:val="Hyperlink"/>
                  <w:rFonts w:ascii="Verdana" w:eastAsia="Times New Roman" w:hAnsi="Verdana"/>
                  <w:sz w:val="20"/>
                  <w:szCs w:val="20"/>
                </w:rPr>
                <w:t>http://www.linkedin.com/in/nvnagr</w:t>
              </w:r>
            </w:hyperlink>
          </w:p>
        </w:tc>
      </w:tr>
      <w:tr w:rsidR="00000000" w14:paraId="67E16706" w14:textId="77777777">
        <w:trPr>
          <w:divId w:val="2097706427"/>
          <w:tblCellSpacing w:w="0" w:type="dxa"/>
        </w:trPr>
        <w:tc>
          <w:tcPr>
            <w:tcW w:w="0" w:type="auto"/>
            <w:vAlign w:val="center"/>
            <w:hideMark/>
          </w:tcPr>
          <w:p w14:paraId="5494A150" w14:textId="77777777" w:rsidR="00000000" w:rsidRDefault="00FA586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4FD6390" w14:textId="77777777" w:rsidR="00000000" w:rsidRDefault="00FA586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7A33826E" w14:textId="77777777">
        <w:trPr>
          <w:divId w:val="2097706427"/>
          <w:tblCellSpacing w:w="0" w:type="dxa"/>
        </w:trPr>
        <w:tc>
          <w:tcPr>
            <w:tcW w:w="0" w:type="auto"/>
            <w:vAlign w:val="center"/>
            <w:hideMark/>
          </w:tcPr>
          <w:p w14:paraId="4D3A379B"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lastRenderedPageBreak/>
              <w:t> </w:t>
            </w:r>
          </w:p>
        </w:tc>
        <w:tc>
          <w:tcPr>
            <w:tcW w:w="0" w:type="auto"/>
            <w:vAlign w:val="center"/>
            <w:hideMark/>
          </w:tcPr>
          <w:p w14:paraId="4D741AC3"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194F5CEB" w14:textId="77777777">
        <w:trPr>
          <w:divId w:val="2097706427"/>
          <w:tblCellSpacing w:w="0" w:type="dxa"/>
        </w:trPr>
        <w:tc>
          <w:tcPr>
            <w:tcW w:w="0" w:type="auto"/>
            <w:vAlign w:val="center"/>
            <w:hideMark/>
          </w:tcPr>
          <w:p w14:paraId="251F9CC4"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8CDC6C5"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209FD89B" w14:textId="77777777">
        <w:trPr>
          <w:divId w:val="2097706427"/>
          <w:tblCellSpacing w:w="0" w:type="dxa"/>
        </w:trPr>
        <w:tc>
          <w:tcPr>
            <w:tcW w:w="0" w:type="auto"/>
            <w:vAlign w:val="center"/>
            <w:hideMark/>
          </w:tcPr>
          <w:p w14:paraId="14AC65B0"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4C5BAE6" w14:textId="77777777" w:rsidR="00000000" w:rsidRDefault="00FA5868">
            <w:pPr>
              <w:spacing w:before="0" w:beforeAutospacing="0" w:after="0" w:afterAutospacing="0"/>
              <w:rPr>
                <w:rFonts w:ascii="Verdana" w:eastAsia="Times New Roman" w:hAnsi="Verdana"/>
                <w:color w:val="000000"/>
                <w:sz w:val="20"/>
                <w:szCs w:val="20"/>
              </w:rPr>
            </w:pPr>
            <w:hyperlink r:id="rId17" w:history="1">
              <w:r>
                <w:rPr>
                  <w:rStyle w:val="Hyperlink"/>
                  <w:rFonts w:ascii="Verdana" w:eastAsia="Times New Roman" w:hAnsi="Verdana"/>
                  <w:sz w:val="20"/>
                  <w:szCs w:val="20"/>
                </w:rPr>
                <w:t>n-sakimura@nri.co.jp</w:t>
              </w:r>
            </w:hyperlink>
          </w:p>
        </w:tc>
      </w:tr>
      <w:tr w:rsidR="00000000" w14:paraId="30457760" w14:textId="77777777">
        <w:trPr>
          <w:divId w:val="2097706427"/>
          <w:tblCellSpacing w:w="0" w:type="dxa"/>
        </w:trPr>
        <w:tc>
          <w:tcPr>
            <w:tcW w:w="0" w:type="auto"/>
            <w:vAlign w:val="center"/>
            <w:hideMark/>
          </w:tcPr>
          <w:p w14:paraId="2F457DFD"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17FF17EC" w14:textId="77777777" w:rsidR="00000000" w:rsidRDefault="00FA5868">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http://nat.sakimura.org/</w:t>
              </w:r>
            </w:hyperlink>
          </w:p>
        </w:tc>
      </w:tr>
      <w:tr w:rsidR="00000000" w14:paraId="27FF36DE" w14:textId="77777777">
        <w:trPr>
          <w:divId w:val="2097706427"/>
          <w:tblCellSpacing w:w="0" w:type="dxa"/>
        </w:trPr>
        <w:tc>
          <w:tcPr>
            <w:tcW w:w="0" w:type="auto"/>
            <w:vAlign w:val="center"/>
            <w:hideMark/>
          </w:tcPr>
          <w:p w14:paraId="74017204" w14:textId="77777777" w:rsidR="00000000" w:rsidRDefault="00FA586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68002FA" w14:textId="77777777" w:rsidR="00000000" w:rsidRDefault="00FA586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BEEBA6D" w14:textId="77777777">
        <w:trPr>
          <w:divId w:val="2097706427"/>
          <w:tblCellSpacing w:w="0" w:type="dxa"/>
        </w:trPr>
        <w:tc>
          <w:tcPr>
            <w:tcW w:w="0" w:type="auto"/>
            <w:vAlign w:val="center"/>
            <w:hideMark/>
          </w:tcPr>
          <w:p w14:paraId="04E8BAD8"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F549BED"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62B0EAAD" w14:textId="77777777">
        <w:trPr>
          <w:divId w:val="2097706427"/>
          <w:tblCellSpacing w:w="0" w:type="dxa"/>
        </w:trPr>
        <w:tc>
          <w:tcPr>
            <w:tcW w:w="0" w:type="auto"/>
            <w:vAlign w:val="center"/>
            <w:hideMark/>
          </w:tcPr>
          <w:p w14:paraId="3072ADA8"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A7CD981"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3E524A64" w14:textId="77777777">
        <w:trPr>
          <w:divId w:val="2097706427"/>
          <w:tblCellSpacing w:w="0" w:type="dxa"/>
        </w:trPr>
        <w:tc>
          <w:tcPr>
            <w:tcW w:w="0" w:type="auto"/>
            <w:vAlign w:val="center"/>
            <w:hideMark/>
          </w:tcPr>
          <w:p w14:paraId="3827CD42"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9FA31B8" w14:textId="77777777" w:rsidR="00000000" w:rsidRDefault="00FA5868">
            <w:pPr>
              <w:spacing w:before="0" w:beforeAutospacing="0" w:after="0" w:afterAutospacing="0"/>
              <w:rPr>
                <w:rFonts w:ascii="Verdana" w:eastAsia="Times New Roman" w:hAnsi="Verdana"/>
                <w:color w:val="000000"/>
                <w:sz w:val="20"/>
                <w:szCs w:val="20"/>
              </w:rPr>
            </w:pPr>
            <w:hyperlink r:id="rId19" w:history="1">
              <w:r>
                <w:rPr>
                  <w:rStyle w:val="Hyperlink"/>
                  <w:rFonts w:ascii="Verdana" w:eastAsia="Times New Roman" w:hAnsi="Verdana"/>
                  <w:sz w:val="20"/>
                  <w:szCs w:val="20"/>
                </w:rPr>
                <w:t>ve7jtb@ve7jtb.com</w:t>
              </w:r>
            </w:hyperlink>
          </w:p>
        </w:tc>
      </w:tr>
      <w:tr w:rsidR="00000000" w14:paraId="698FF13C" w14:textId="77777777">
        <w:trPr>
          <w:divId w:val="2097706427"/>
          <w:tblCellSpacing w:w="0" w:type="dxa"/>
        </w:trPr>
        <w:tc>
          <w:tcPr>
            <w:tcW w:w="0" w:type="auto"/>
            <w:vAlign w:val="center"/>
            <w:hideMark/>
          </w:tcPr>
          <w:p w14:paraId="75FCC367"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7CE147E4" w14:textId="77777777" w:rsidR="00000000" w:rsidRDefault="00FA5868">
            <w:pPr>
              <w:spacing w:before="0" w:beforeAutospacing="0" w:after="0" w:afterAutospacing="0"/>
              <w:rPr>
                <w:rFonts w:ascii="Verdana" w:eastAsia="Times New Roman" w:hAnsi="Verdana"/>
                <w:color w:val="000000"/>
                <w:sz w:val="20"/>
                <w:szCs w:val="20"/>
              </w:rPr>
            </w:pPr>
            <w:hyperlink r:id="rId20" w:history="1">
              <w:r>
                <w:rPr>
                  <w:rStyle w:val="Hyperlink"/>
                  <w:rFonts w:ascii="Verdana" w:eastAsia="Times New Roman" w:hAnsi="Verdana"/>
                  <w:sz w:val="20"/>
                  <w:szCs w:val="20"/>
                </w:rPr>
                <w:t>http://www.thread-safe.com/</w:t>
              </w:r>
            </w:hyperlink>
          </w:p>
        </w:tc>
      </w:tr>
      <w:tr w:rsidR="00000000" w14:paraId="21FDA6AC" w14:textId="77777777">
        <w:trPr>
          <w:divId w:val="2097706427"/>
          <w:tblCellSpacing w:w="0" w:type="dxa"/>
        </w:trPr>
        <w:tc>
          <w:tcPr>
            <w:tcW w:w="0" w:type="auto"/>
            <w:vAlign w:val="center"/>
            <w:hideMark/>
          </w:tcPr>
          <w:p w14:paraId="52266AEE" w14:textId="77777777" w:rsidR="00000000" w:rsidRDefault="00FA586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6E10806" w14:textId="77777777" w:rsidR="00000000" w:rsidRDefault="00FA586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826C80D" w14:textId="77777777">
        <w:trPr>
          <w:divId w:val="2097706427"/>
          <w:tblCellSpacing w:w="0" w:type="dxa"/>
        </w:trPr>
        <w:tc>
          <w:tcPr>
            <w:tcW w:w="0" w:type="auto"/>
            <w:vAlign w:val="center"/>
            <w:hideMark/>
          </w:tcPr>
          <w:p w14:paraId="1AEFDBD2"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ED0B7C4"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353FFDF4" w14:textId="77777777">
        <w:trPr>
          <w:divId w:val="2097706427"/>
          <w:tblCellSpacing w:w="0" w:type="dxa"/>
        </w:trPr>
        <w:tc>
          <w:tcPr>
            <w:tcW w:w="0" w:type="auto"/>
            <w:vAlign w:val="center"/>
            <w:hideMark/>
          </w:tcPr>
          <w:p w14:paraId="72D55923"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DC97950" w14:textId="77777777" w:rsidR="00000000" w:rsidRDefault="00FA586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24856074" w14:textId="77777777">
        <w:trPr>
          <w:divId w:val="2097706427"/>
          <w:tblCellSpacing w:w="0" w:type="dxa"/>
        </w:trPr>
        <w:tc>
          <w:tcPr>
            <w:tcW w:w="0" w:type="auto"/>
            <w:vAlign w:val="center"/>
            <w:hideMark/>
          </w:tcPr>
          <w:p w14:paraId="72FE5846"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28D5F15" w14:textId="77777777" w:rsidR="00000000" w:rsidRDefault="00FA5868">
            <w:pPr>
              <w:spacing w:before="0" w:beforeAutospacing="0" w:after="0" w:afterAutospacing="0"/>
              <w:rPr>
                <w:rFonts w:ascii="Verdana" w:eastAsia="Times New Roman" w:hAnsi="Verdana"/>
                <w:color w:val="000000"/>
                <w:sz w:val="20"/>
                <w:szCs w:val="20"/>
              </w:rPr>
            </w:pPr>
            <w:hyperlink r:id="rId21" w:history="1">
              <w:r>
                <w:rPr>
                  <w:rStyle w:val="Hyperlink"/>
                  <w:rFonts w:ascii="Verdana" w:eastAsia="Times New Roman" w:hAnsi="Verdana"/>
                  <w:sz w:val="20"/>
                  <w:szCs w:val="20"/>
                </w:rPr>
                <w:t>mbj@microsoft.com</w:t>
              </w:r>
            </w:hyperlink>
          </w:p>
        </w:tc>
      </w:tr>
      <w:tr w:rsidR="00000000" w14:paraId="2A484BE4" w14:textId="77777777">
        <w:trPr>
          <w:divId w:val="2097706427"/>
          <w:tblCellSpacing w:w="0" w:type="dxa"/>
        </w:trPr>
        <w:tc>
          <w:tcPr>
            <w:tcW w:w="0" w:type="auto"/>
            <w:vAlign w:val="center"/>
            <w:hideMark/>
          </w:tcPr>
          <w:p w14:paraId="2BD201FB" w14:textId="77777777" w:rsidR="00000000" w:rsidRDefault="00FA586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32A2CABC" w14:textId="77777777" w:rsidR="00000000" w:rsidRDefault="00FA5868">
            <w:pPr>
              <w:spacing w:before="0" w:beforeAutospacing="0" w:after="0" w:afterAutospacing="0"/>
              <w:rPr>
                <w:rFonts w:ascii="Verdana" w:eastAsia="Times New Roman" w:hAnsi="Verdana"/>
                <w:color w:val="000000"/>
                <w:sz w:val="20"/>
                <w:szCs w:val="20"/>
              </w:rPr>
            </w:pPr>
            <w:hyperlink r:id="rId22" w:history="1">
              <w:r>
                <w:rPr>
                  <w:rStyle w:val="Hyperlink"/>
                  <w:rFonts w:ascii="Verdana" w:eastAsia="Times New Roman" w:hAnsi="Verdana"/>
                  <w:sz w:val="20"/>
                  <w:szCs w:val="20"/>
                </w:rPr>
                <w:t>http://self-issued.info/</w:t>
              </w:r>
            </w:hyperlink>
          </w:p>
        </w:tc>
      </w:tr>
    </w:tbl>
    <w:p w14:paraId="32942925" w14:textId="77777777" w:rsidR="00FA5868" w:rsidRDefault="00FA5868">
      <w:pPr>
        <w:spacing w:before="0" w:beforeAutospacing="0" w:after="0" w:afterAutospacing="0"/>
        <w:divId w:val="2097706427"/>
        <w:rPr>
          <w:rFonts w:eastAsia="Times New Roman"/>
        </w:rPr>
      </w:pPr>
    </w:p>
    <w:sectPr w:rsidR="00FA58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54E3D"/>
    <w:multiLevelType w:val="multilevel"/>
    <w:tmpl w:val="6C98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A34104"/>
    <w:multiLevelType w:val="multilevel"/>
    <w:tmpl w:val="D53A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C62F7"/>
    <w:multiLevelType w:val="multilevel"/>
    <w:tmpl w:val="EE2C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FB6A93"/>
    <w:multiLevelType w:val="multilevel"/>
    <w:tmpl w:val="B0262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CC542B"/>
    <w:multiLevelType w:val="multilevel"/>
    <w:tmpl w:val="8B608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0B0279"/>
    <w:multiLevelType w:val="multilevel"/>
    <w:tmpl w:val="1D1E8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5C64C5"/>
    <w:multiLevelType w:val="multilevel"/>
    <w:tmpl w:val="3A48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6633CB"/>
    <w:multiLevelType w:val="multilevel"/>
    <w:tmpl w:val="5B8A1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6E4EB8"/>
    <w:multiLevelType w:val="multilevel"/>
    <w:tmpl w:val="643E0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8947C6"/>
    <w:multiLevelType w:val="multilevel"/>
    <w:tmpl w:val="8C343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CB1169"/>
    <w:multiLevelType w:val="multilevel"/>
    <w:tmpl w:val="18189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857D52"/>
    <w:multiLevelType w:val="multilevel"/>
    <w:tmpl w:val="2B026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DE75A4"/>
    <w:multiLevelType w:val="multilevel"/>
    <w:tmpl w:val="D7428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A41643"/>
    <w:multiLevelType w:val="multilevel"/>
    <w:tmpl w:val="78F6E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1F3656"/>
    <w:multiLevelType w:val="multilevel"/>
    <w:tmpl w:val="63681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2C72C0"/>
    <w:multiLevelType w:val="multilevel"/>
    <w:tmpl w:val="0D7C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C13B34"/>
    <w:multiLevelType w:val="multilevel"/>
    <w:tmpl w:val="F19E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336169"/>
    <w:multiLevelType w:val="multilevel"/>
    <w:tmpl w:val="9820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934A0B"/>
    <w:multiLevelType w:val="multilevel"/>
    <w:tmpl w:val="A9A81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414E51"/>
    <w:multiLevelType w:val="multilevel"/>
    <w:tmpl w:val="7A78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3910CC"/>
    <w:multiLevelType w:val="multilevel"/>
    <w:tmpl w:val="2786A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7C19EB"/>
    <w:multiLevelType w:val="multilevel"/>
    <w:tmpl w:val="F5DC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207D03"/>
    <w:multiLevelType w:val="multilevel"/>
    <w:tmpl w:val="60B8D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EB6C32"/>
    <w:multiLevelType w:val="multilevel"/>
    <w:tmpl w:val="344CC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3167E34"/>
    <w:multiLevelType w:val="multilevel"/>
    <w:tmpl w:val="AFE2F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0677BE4"/>
    <w:multiLevelType w:val="multilevel"/>
    <w:tmpl w:val="5450E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3C34277"/>
    <w:multiLevelType w:val="multilevel"/>
    <w:tmpl w:val="3D38F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6944D0F"/>
    <w:multiLevelType w:val="multilevel"/>
    <w:tmpl w:val="0D0C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EC1295"/>
    <w:multiLevelType w:val="multilevel"/>
    <w:tmpl w:val="1E563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FC4654"/>
    <w:multiLevelType w:val="multilevel"/>
    <w:tmpl w:val="98D80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A6662FF"/>
    <w:multiLevelType w:val="multilevel"/>
    <w:tmpl w:val="4690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0"/>
  </w:num>
  <w:num w:numId="3">
    <w:abstractNumId w:val="24"/>
  </w:num>
  <w:num w:numId="4">
    <w:abstractNumId w:val="10"/>
  </w:num>
  <w:num w:numId="5">
    <w:abstractNumId w:val="7"/>
  </w:num>
  <w:num w:numId="6">
    <w:abstractNumId w:val="9"/>
  </w:num>
  <w:num w:numId="7">
    <w:abstractNumId w:val="6"/>
  </w:num>
  <w:num w:numId="8">
    <w:abstractNumId w:val="3"/>
  </w:num>
  <w:num w:numId="9">
    <w:abstractNumId w:val="1"/>
  </w:num>
  <w:num w:numId="10">
    <w:abstractNumId w:val="16"/>
  </w:num>
  <w:num w:numId="11">
    <w:abstractNumId w:val="25"/>
  </w:num>
  <w:num w:numId="12">
    <w:abstractNumId w:val="5"/>
  </w:num>
  <w:num w:numId="13">
    <w:abstractNumId w:val="17"/>
  </w:num>
  <w:num w:numId="14">
    <w:abstractNumId w:val="27"/>
  </w:num>
  <w:num w:numId="15">
    <w:abstractNumId w:val="23"/>
  </w:num>
  <w:num w:numId="16">
    <w:abstractNumId w:val="26"/>
  </w:num>
  <w:num w:numId="17">
    <w:abstractNumId w:val="8"/>
  </w:num>
  <w:num w:numId="18">
    <w:abstractNumId w:val="28"/>
  </w:num>
  <w:num w:numId="19">
    <w:abstractNumId w:val="0"/>
  </w:num>
  <w:num w:numId="20">
    <w:abstractNumId w:val="2"/>
  </w:num>
  <w:num w:numId="21">
    <w:abstractNumId w:val="14"/>
  </w:num>
  <w:num w:numId="22">
    <w:abstractNumId w:val="20"/>
  </w:num>
  <w:num w:numId="23">
    <w:abstractNumId w:val="19"/>
  </w:num>
  <w:num w:numId="24">
    <w:abstractNumId w:val="12"/>
  </w:num>
  <w:num w:numId="25">
    <w:abstractNumId w:val="13"/>
  </w:num>
  <w:num w:numId="26">
    <w:abstractNumId w:val="21"/>
  </w:num>
  <w:num w:numId="27">
    <w:abstractNumId w:val="18"/>
  </w:num>
  <w:num w:numId="28">
    <w:abstractNumId w:val="29"/>
  </w:num>
  <w:num w:numId="29">
    <w:abstractNumId w:val="4"/>
  </w:num>
  <w:num w:numId="30">
    <w:abstractNumId w:val="15"/>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FA5868"/>
    <w:rsid w:val="001E5993"/>
    <w:rsid w:val="00FA5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FA5868"/>
    <w:rPr>
      <w:rFonts w:eastAsiaTheme="minorEastAsia"/>
      <w:sz w:val="24"/>
      <w:szCs w:val="24"/>
    </w:rPr>
  </w:style>
  <w:style w:type="paragraph" w:styleId="BalloonText">
    <w:name w:val="Balloon Text"/>
    <w:basedOn w:val="Normal"/>
    <w:link w:val="BalloonTextChar"/>
    <w:uiPriority w:val="99"/>
    <w:semiHidden/>
    <w:unhideWhenUsed/>
    <w:rsid w:val="00FA586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868"/>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FA5868"/>
    <w:rPr>
      <w:rFonts w:eastAsiaTheme="minorEastAsia"/>
      <w:sz w:val="24"/>
      <w:szCs w:val="24"/>
    </w:rPr>
  </w:style>
  <w:style w:type="paragraph" w:styleId="BalloonText">
    <w:name w:val="Balloon Text"/>
    <w:basedOn w:val="Normal"/>
    <w:link w:val="BalloonTextChar"/>
    <w:uiPriority w:val="99"/>
    <w:semiHidden/>
    <w:unhideWhenUsed/>
    <w:rsid w:val="00FA586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86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70642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837183737">
          <w:blockQuote w:val="1"/>
          <w:marLeft w:val="720"/>
          <w:marRight w:val="720"/>
          <w:marTop w:val="100"/>
          <w:marBottom w:val="100"/>
          <w:divBdr>
            <w:top w:val="none" w:sz="0" w:space="0" w:color="auto"/>
            <w:left w:val="none" w:sz="0" w:space="0" w:color="auto"/>
            <w:bottom w:val="none" w:sz="0" w:space="0" w:color="auto"/>
            <w:right w:val="none" w:sz="0" w:space="0" w:color="auto"/>
          </w:divBdr>
        </w:div>
        <w:div w:id="888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7119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275525">
          <w:marLeft w:val="720"/>
          <w:marRight w:val="0"/>
          <w:marTop w:val="0"/>
          <w:marBottom w:val="0"/>
          <w:divBdr>
            <w:top w:val="none" w:sz="0" w:space="0" w:color="auto"/>
            <w:left w:val="none" w:sz="0" w:space="0" w:color="auto"/>
            <w:bottom w:val="none" w:sz="0" w:space="0" w:color="auto"/>
            <w:right w:val="none" w:sz="0" w:space="0" w:color="auto"/>
          </w:divBdr>
        </w:div>
        <w:div w:id="680664375">
          <w:marLeft w:val="720"/>
          <w:marRight w:val="0"/>
          <w:marTop w:val="0"/>
          <w:marBottom w:val="0"/>
          <w:divBdr>
            <w:top w:val="none" w:sz="0" w:space="0" w:color="auto"/>
            <w:left w:val="none" w:sz="0" w:space="0" w:color="auto"/>
            <w:bottom w:val="none" w:sz="0" w:space="0" w:color="auto"/>
            <w:right w:val="none" w:sz="0" w:space="0" w:color="auto"/>
          </w:divBdr>
        </w:div>
        <w:div w:id="6874835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603816">
          <w:blockQuote w:val="1"/>
          <w:marLeft w:val="720"/>
          <w:marRight w:val="720"/>
          <w:marTop w:val="100"/>
          <w:marBottom w:val="100"/>
          <w:divBdr>
            <w:top w:val="none" w:sz="0" w:space="0" w:color="auto"/>
            <w:left w:val="none" w:sz="0" w:space="0" w:color="auto"/>
            <w:bottom w:val="none" w:sz="0" w:space="0" w:color="auto"/>
            <w:right w:val="none" w:sz="0" w:space="0" w:color="auto"/>
          </w:divBdr>
        </w:div>
        <w:div w:id="4271178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id.net/specs/openid-connect-registration-1_0.html" TargetMode="External"/><Relationship Id="rId13" Type="http://schemas.openxmlformats.org/officeDocument/2006/relationships/hyperlink" Target="mailto:breno@google.com" TargetMode="External"/><Relationship Id="rId18" Type="http://schemas.openxmlformats.org/officeDocument/2006/relationships/hyperlink" Target="http://nat.sakimura.org/" TargetMode="External"/><Relationship Id="rId3" Type="http://schemas.microsoft.com/office/2007/relationships/stylesWithEffects" Target="stylesWithEffects.xml"/><Relationship Id="rId21" Type="http://schemas.openxmlformats.org/officeDocument/2006/relationships/hyperlink" Target="mailto:mbj@microsoft.com" TargetMode="External"/><Relationship Id="rId7" Type="http://schemas.openxmlformats.org/officeDocument/2006/relationships/hyperlink" Target="http://openid.net/specs/openid-connect-discovery-1_0.html" TargetMode="External"/><Relationship Id="rId12" Type="http://schemas.openxmlformats.org/officeDocument/2006/relationships/hyperlink" Target="http://www.rfc-editor.org/info/rfc7230" TargetMode="External"/><Relationship Id="rId17" Type="http://schemas.openxmlformats.org/officeDocument/2006/relationships/hyperlink" Target="mailto:n-sakimura@nri.co.jp" TargetMode="External"/><Relationship Id="rId2" Type="http://schemas.openxmlformats.org/officeDocument/2006/relationships/styles" Target="styles.xml"/><Relationship Id="rId16" Type="http://schemas.openxmlformats.org/officeDocument/2006/relationships/hyperlink" Target="http://www.linkedin.com/in/nvnagr" TargetMode="External"/><Relationship Id="rId20" Type="http://schemas.openxmlformats.org/officeDocument/2006/relationships/hyperlink" Target="http://www.thread-safe.com/" TargetMode="External"/><Relationship Id="rId1" Type="http://schemas.openxmlformats.org/officeDocument/2006/relationships/numbering" Target="numbering.xml"/><Relationship Id="rId6" Type="http://schemas.openxmlformats.org/officeDocument/2006/relationships/hyperlink" Target="http://openid.net/specs/openid-connect-core-1_0.html" TargetMode="External"/><Relationship Id="rId11" Type="http://schemas.openxmlformats.org/officeDocument/2006/relationships/hyperlink" Target="http://www.rfc-editor.org/info/rfc674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naa@google.com" TargetMode="External"/><Relationship Id="rId23" Type="http://schemas.openxmlformats.org/officeDocument/2006/relationships/fontTable" Target="fontTable.xml"/><Relationship Id="rId10" Type="http://schemas.openxmlformats.org/officeDocument/2006/relationships/hyperlink" Target="http://www.rfc-editor.org/info/rfc6454" TargetMode="External"/><Relationship Id="rId19" Type="http://schemas.openxmlformats.org/officeDocument/2006/relationships/hyperlink" Target="mailto:ve7jtb@ve7jtb.com" TargetMode="External"/><Relationship Id="rId4" Type="http://schemas.openxmlformats.org/officeDocument/2006/relationships/settings" Target="settings.xml"/><Relationship Id="rId9" Type="http://schemas.openxmlformats.org/officeDocument/2006/relationships/hyperlink" Target="http://www.rfc-editor.org/info/rfc2119" TargetMode="External"/><Relationship Id="rId14" Type="http://schemas.openxmlformats.org/officeDocument/2006/relationships/hyperlink" Target="http://stackoverflow.com/users/311376/breno" TargetMode="External"/><Relationship Id="rId22" Type="http://schemas.openxmlformats.org/officeDocument/2006/relationships/hyperlink" Target="http://self-issued.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5094</Words>
  <Characters>29036</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Draft: OpenID Connect Session Management 1.0 - draft 25</vt:lpstr>
    </vt:vector>
  </TitlesOfParts>
  <Company>Microsoft Corporation</Company>
  <LinksUpToDate>false</LinksUpToDate>
  <CharactersWithSpaces>34062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Session Management 1.0 - draft 25</dc:title>
  <dc:creator>Mike Jones</dc:creator>
  <cp:lastModifiedBy>Mike Jones</cp:lastModifiedBy>
  <cp:revision>1</cp:revision>
  <dcterms:created xsi:type="dcterms:W3CDTF">2015-08-04T07:20:00Z</dcterms:created>
  <dcterms:modified xsi:type="dcterms:W3CDTF">2015-08-04T07:20:00Z</dcterms:modified>
</cp:coreProperties>
</file>