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D371F97" w14:textId="77777777">
        <w:trPr>
          <w:divId w:val="1881235819"/>
          <w:trHeight w:val="225"/>
          <w:tblCellSpacing w:w="12" w:type="dxa"/>
        </w:trPr>
        <w:tc>
          <w:tcPr>
            <w:tcW w:w="450" w:type="dxa"/>
            <w:shd w:val="clear" w:color="auto" w:fill="990000"/>
            <w:vAlign w:val="center"/>
            <w:hideMark/>
          </w:tcPr>
          <w:bookmarkStart w:id="0" w:name="_GoBack"/>
          <w:bookmarkEnd w:id="0"/>
          <w:p w14:paraId="3676235B" w14:textId="77777777" w:rsidR="00000000" w:rsidRDefault="00DE28C3">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781D5F85" w14:textId="77777777">
        <w:trPr>
          <w:divId w:val="1881235819"/>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14:paraId="2998E817" w14:textId="77777777">
              <w:trPr>
                <w:tblCellSpacing w:w="6" w:type="dxa"/>
              </w:trPr>
              <w:tc>
                <w:tcPr>
                  <w:tcW w:w="1650" w:type="pct"/>
                  <w:shd w:val="clear" w:color="auto" w:fill="666666"/>
                  <w:hideMark/>
                </w:tcPr>
                <w:p w14:paraId="76C3D345"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518D022A"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2DD5B76C" w14:textId="77777777">
              <w:trPr>
                <w:tblCellSpacing w:w="6" w:type="dxa"/>
              </w:trPr>
              <w:tc>
                <w:tcPr>
                  <w:tcW w:w="1650" w:type="pct"/>
                  <w:shd w:val="clear" w:color="auto" w:fill="666666"/>
                  <w:hideMark/>
                </w:tcPr>
                <w:p w14:paraId="6A0C843C"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D39CF61"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76BC3438" w14:textId="77777777">
              <w:trPr>
                <w:tblCellSpacing w:w="6" w:type="dxa"/>
              </w:trPr>
              <w:tc>
                <w:tcPr>
                  <w:tcW w:w="1650" w:type="pct"/>
                  <w:shd w:val="clear" w:color="auto" w:fill="666666"/>
                  <w:hideMark/>
                </w:tcPr>
                <w:p w14:paraId="7AEA7562"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FA637ED"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0B14F4F0" w14:textId="77777777">
              <w:trPr>
                <w:tblCellSpacing w:w="6" w:type="dxa"/>
              </w:trPr>
              <w:tc>
                <w:tcPr>
                  <w:tcW w:w="1650" w:type="pct"/>
                  <w:shd w:val="clear" w:color="auto" w:fill="666666"/>
                  <w:hideMark/>
                </w:tcPr>
                <w:p w14:paraId="2D2C403B"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5A8E2E4"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2B72EC00" w14:textId="77777777">
              <w:trPr>
                <w:tblCellSpacing w:w="6" w:type="dxa"/>
              </w:trPr>
              <w:tc>
                <w:tcPr>
                  <w:tcW w:w="1650" w:type="pct"/>
                  <w:shd w:val="clear" w:color="auto" w:fill="666666"/>
                  <w:hideMark/>
                </w:tcPr>
                <w:p w14:paraId="3E053FD4"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A6E7B09"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507EE0FD" w14:textId="77777777">
              <w:trPr>
                <w:tblCellSpacing w:w="6" w:type="dxa"/>
              </w:trPr>
              <w:tc>
                <w:tcPr>
                  <w:tcW w:w="1650" w:type="pct"/>
                  <w:shd w:val="clear" w:color="auto" w:fill="666666"/>
                  <w:hideMark/>
                </w:tcPr>
                <w:p w14:paraId="72D48CC5"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F295A6D"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044D4193" w14:textId="77777777">
              <w:trPr>
                <w:tblCellSpacing w:w="6" w:type="dxa"/>
              </w:trPr>
              <w:tc>
                <w:tcPr>
                  <w:tcW w:w="1650" w:type="pct"/>
                  <w:shd w:val="clear" w:color="auto" w:fill="666666"/>
                  <w:hideMark/>
                </w:tcPr>
                <w:p w14:paraId="2E8A1823"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2CCC279"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000000" w14:paraId="1F87D58D" w14:textId="77777777">
              <w:trPr>
                <w:tblCellSpacing w:w="6" w:type="dxa"/>
              </w:trPr>
              <w:tc>
                <w:tcPr>
                  <w:tcW w:w="1650" w:type="pct"/>
                  <w:shd w:val="clear" w:color="auto" w:fill="666666"/>
                  <w:hideMark/>
                </w:tcPr>
                <w:p w14:paraId="22D95EED"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81B6F41"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14:paraId="3870074B" w14:textId="77777777">
              <w:trPr>
                <w:tblCellSpacing w:w="6" w:type="dxa"/>
              </w:trPr>
              <w:tc>
                <w:tcPr>
                  <w:tcW w:w="1650" w:type="pct"/>
                  <w:shd w:val="clear" w:color="auto" w:fill="666666"/>
                  <w:hideMark/>
                </w:tcPr>
                <w:p w14:paraId="391839E5"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171DE74"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000000" w14:paraId="37842C5F" w14:textId="77777777">
              <w:trPr>
                <w:tblCellSpacing w:w="6" w:type="dxa"/>
              </w:trPr>
              <w:tc>
                <w:tcPr>
                  <w:tcW w:w="1650" w:type="pct"/>
                  <w:shd w:val="clear" w:color="auto" w:fill="666666"/>
                  <w:hideMark/>
                </w:tcPr>
                <w:p w14:paraId="3CD4AB87"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5C5275E"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000000" w14:paraId="38871996" w14:textId="77777777">
              <w:trPr>
                <w:tblCellSpacing w:w="6" w:type="dxa"/>
              </w:trPr>
              <w:tc>
                <w:tcPr>
                  <w:tcW w:w="1650" w:type="pct"/>
                  <w:shd w:val="clear" w:color="auto" w:fill="666666"/>
                  <w:hideMark/>
                </w:tcPr>
                <w:p w14:paraId="64A70F94" w14:textId="77777777" w:rsidR="00000000" w:rsidRDefault="00DE28C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80D7D26" w14:textId="363316CF" w:rsidR="00000000" w:rsidRDefault="00DE28C3">
                  <w:pPr>
                    <w:spacing w:before="0" w:beforeAutospacing="0" w:after="0" w:afterAutospacing="0"/>
                    <w:rPr>
                      <w:rFonts w:ascii="Arial" w:eastAsia="Times New Roman" w:hAnsi="Arial" w:cs="Arial"/>
                      <w:color w:val="FFFFFF"/>
                      <w:sz w:val="20"/>
                      <w:szCs w:val="20"/>
                    </w:rPr>
                  </w:pPr>
                  <w:del w:id="1" w:author="Author" w:date="2015-08-04T00:14:00Z">
                    <w:r>
                      <w:rPr>
                        <w:rFonts w:ascii="Arial" w:eastAsia="Times New Roman" w:hAnsi="Arial" w:cs="Arial"/>
                        <w:color w:val="FFFFFF"/>
                        <w:sz w:val="20"/>
                        <w:szCs w:val="20"/>
                      </w:rPr>
                      <w:delText>November 8, 2014</w:delText>
                    </w:r>
                  </w:del>
                  <w:ins w:id="2" w:author="Author" w:date="2015-08-04T00:14:00Z">
                    <w:r>
                      <w:rPr>
                        <w:rFonts w:ascii="Arial" w:eastAsia="Times New Roman" w:hAnsi="Arial" w:cs="Arial"/>
                        <w:color w:val="FFFFFF"/>
                        <w:sz w:val="20"/>
                        <w:szCs w:val="20"/>
                      </w:rPr>
                      <w:t>August 3, 2015</w:t>
                    </w:r>
                  </w:ins>
                </w:p>
              </w:tc>
            </w:tr>
          </w:tbl>
          <w:p w14:paraId="31ED4FDB" w14:textId="77777777" w:rsidR="00000000" w:rsidRDefault="00DE28C3">
            <w:pPr>
              <w:spacing w:before="0" w:beforeAutospacing="0" w:after="0" w:afterAutospacing="0"/>
              <w:rPr>
                <w:rFonts w:ascii="Verdana" w:eastAsia="Times New Roman" w:hAnsi="Verdana"/>
                <w:color w:val="000000"/>
              </w:rPr>
            </w:pPr>
          </w:p>
        </w:tc>
      </w:tr>
    </w:tbl>
    <w:p w14:paraId="19E65ECA" w14:textId="60FECE47" w:rsidR="00000000" w:rsidRDefault="00DE28C3">
      <w:pPr>
        <w:pStyle w:val="Heading1"/>
        <w:divId w:val="1881235819"/>
        <w:rPr>
          <w:rFonts w:eastAsia="Times New Roman"/>
          <w:lang w:val="en"/>
        </w:rPr>
      </w:pPr>
      <w:r>
        <w:rPr>
          <w:rFonts w:eastAsia="Times New Roman"/>
          <w:lang w:val="en"/>
        </w:rPr>
        <w:br/>
        <w:t>OpenID Connect</w:t>
      </w:r>
      <w:r>
        <w:rPr>
          <w:rFonts w:eastAsia="Times New Roman"/>
          <w:lang w:val="en"/>
        </w:rPr>
        <w:t xml:space="preserve"> Basic Client Implementer's Guide 1.0 - draft </w:t>
      </w:r>
      <w:del w:id="3" w:author="Author" w:date="2015-08-04T00:14:00Z">
        <w:r>
          <w:rPr>
            <w:rFonts w:eastAsia="Times New Roman"/>
            <w:lang w:val="en"/>
          </w:rPr>
          <w:delText>36</w:delText>
        </w:r>
      </w:del>
      <w:ins w:id="4" w:author="Author" w:date="2015-08-04T00:14:00Z">
        <w:r>
          <w:rPr>
            <w:rFonts w:eastAsia="Times New Roman"/>
            <w:lang w:val="en"/>
          </w:rPr>
          <w:t>37</w:t>
        </w:r>
      </w:ins>
    </w:p>
    <w:p w14:paraId="35CF2D65" w14:textId="77777777" w:rsidR="00000000" w:rsidRDefault="00DE28C3">
      <w:pPr>
        <w:pStyle w:val="Heading3"/>
        <w:divId w:val="1881235819"/>
        <w:rPr>
          <w:rFonts w:eastAsia="Times New Roman"/>
          <w:lang w:val="en"/>
        </w:rPr>
      </w:pPr>
      <w:r>
        <w:rPr>
          <w:rFonts w:eastAsia="Times New Roman"/>
          <w:lang w:val="en"/>
        </w:rPr>
        <w:t>Abstract</w:t>
      </w:r>
    </w:p>
    <w:p w14:paraId="680D5681"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OpenID Connect 1.0 is a simple identity layer on top of the OAuth 2.0 protocol. It enables Clients to verify the identity of the End-User based </w:t>
      </w:r>
      <w:r>
        <w:rPr>
          <w:rFonts w:ascii="Verdana" w:hAnsi="Verdana"/>
          <w:color w:val="000000"/>
          <w:lang w:val="en"/>
        </w:rPr>
        <w:t xml:space="preserve">on the authentication performed by an Authorization Server, as well as to obtain basic profile information about the End-User in an interoperable and REST-like manner. </w:t>
      </w:r>
    </w:p>
    <w:p w14:paraId="62BC7265" w14:textId="77777777" w:rsidR="00000000" w:rsidRDefault="00DE28C3">
      <w:pPr>
        <w:pStyle w:val="NormalWeb"/>
        <w:divId w:val="1881235819"/>
        <w:rPr>
          <w:rFonts w:ascii="Verdana" w:hAnsi="Verdana"/>
          <w:color w:val="000000"/>
          <w:lang w:val="en"/>
        </w:rPr>
      </w:pPr>
      <w:r>
        <w:rPr>
          <w:rFonts w:ascii="Verdana" w:hAnsi="Verdana"/>
          <w:color w:val="000000"/>
          <w:lang w:val="en"/>
        </w:rPr>
        <w:t>This OpenID Connect Basic Client Implementer's Guide 1.0 contains a subset of the OpenI</w:t>
      </w:r>
      <w:r>
        <w:rPr>
          <w:rFonts w:ascii="Verdana" w:hAnsi="Verdana"/>
          <w:color w:val="000000"/>
          <w:lang w:val="en"/>
        </w:rPr>
        <w:t>D Connect Core 1.0 specification that is designed to be easy to read and implement for basic Web-based Relying Parties using the OAuth Authorization Code Flow. This document intentionally duplicates content from the Core specification to provide a self-con</w:t>
      </w:r>
      <w:r>
        <w:rPr>
          <w:rFonts w:ascii="Verdana" w:hAnsi="Verdana"/>
          <w:color w:val="000000"/>
          <w:lang w:val="en"/>
        </w:rPr>
        <w:t xml:space="preserve">tained implementer's guide for basic Web-based Relying Parties using the OAuth Authorization Code Flow. </w:t>
      </w:r>
    </w:p>
    <w:p w14:paraId="727D7D3B"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OpenID Providers and non-Web-based applications should instead consult the Core specification. </w:t>
      </w:r>
    </w:p>
    <w:p w14:paraId="533A39E4" w14:textId="77777777" w:rsidR="00000000" w:rsidRDefault="00DE28C3">
      <w:pPr>
        <w:spacing w:before="0" w:beforeAutospacing="0" w:after="0" w:afterAutospacing="0"/>
        <w:divId w:val="1881235819"/>
        <w:rPr>
          <w:rFonts w:ascii="Verdana" w:eastAsia="Times New Roman" w:hAnsi="Verdana"/>
          <w:color w:val="000000"/>
          <w:lang w:val="en"/>
        </w:rPr>
      </w:pPr>
      <w:bookmarkStart w:id="5" w:name="toc"/>
      <w:bookmarkEnd w:id="5"/>
    </w:p>
    <w:p w14:paraId="7BCBCA99"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gray" stroked="f"/>
        </w:pict>
      </w:r>
    </w:p>
    <w:p w14:paraId="54284990" w14:textId="77777777" w:rsidR="00000000" w:rsidRDefault="00DE28C3">
      <w:pPr>
        <w:pStyle w:val="Heading3"/>
        <w:divId w:val="1881235819"/>
        <w:rPr>
          <w:rFonts w:eastAsia="Times New Roman"/>
          <w:lang w:val="en"/>
        </w:rPr>
      </w:pPr>
      <w:r>
        <w:rPr>
          <w:rFonts w:eastAsia="Times New Roman"/>
          <w:lang w:val="en"/>
        </w:rPr>
        <w:t>Table of Contents</w:t>
      </w:r>
    </w:p>
    <w:p w14:paraId="289B0E6D" w14:textId="77777777" w:rsidR="00000000" w:rsidRDefault="00DE28C3">
      <w:pPr>
        <w:pStyle w:val="toc"/>
        <w:divId w:val="1881235819"/>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xml:space="preserve">  </w:t>
      </w:r>
      <w:r>
        <w:rPr>
          <w:rFonts w:ascii="Verdana" w:hAnsi="Verdana"/>
          <w:color w:val="000000"/>
          <w:lang w:val="en"/>
        </w:rPr>
        <w:t>Requirements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t>    </w:t>
      </w:r>
      <w:hyperlink w:anchor="Overview" w:history="1">
        <w:r>
          <w:rPr>
            <w:rStyle w:val="Hyperlink"/>
            <w:rFonts w:ascii="Verdana" w:hAnsi="Verdana"/>
            <w:b/>
            <w:bCs/>
            <w:lang w:val="en"/>
          </w:rPr>
          <w:t>1.3.</w:t>
        </w:r>
      </w:hyperlink>
      <w:r>
        <w:rPr>
          <w:rFonts w:ascii="Verdana" w:hAnsi="Verdana"/>
          <w:color w:val="000000"/>
          <w:lang w:val="en"/>
        </w:rPr>
        <w:t>  Overview</w:t>
      </w:r>
      <w:r>
        <w:rPr>
          <w:rFonts w:ascii="Verdana" w:hAnsi="Verdana"/>
          <w:color w:val="000000"/>
          <w:lang w:val="en"/>
        </w:rPr>
        <w:br/>
      </w:r>
      <w:hyperlink w:anchor="ProtocolElements" w:history="1">
        <w:r>
          <w:rPr>
            <w:rStyle w:val="Hyperlink"/>
            <w:rFonts w:ascii="Verdana" w:hAnsi="Verdana"/>
            <w:b/>
            <w:bCs/>
            <w:lang w:val="en"/>
          </w:rPr>
          <w:t>2.</w:t>
        </w:r>
      </w:hyperlink>
      <w:r>
        <w:rPr>
          <w:rFonts w:ascii="Verdana" w:hAnsi="Verdana"/>
          <w:color w:val="000000"/>
          <w:lang w:val="en"/>
        </w:rPr>
        <w:t>  Protocol Elements</w:t>
      </w:r>
      <w:r>
        <w:rPr>
          <w:rFonts w:ascii="Verdana" w:hAnsi="Verdana"/>
          <w:color w:val="000000"/>
          <w:lang w:val="en"/>
        </w:rPr>
        <w:br/>
        <w:t>    </w:t>
      </w:r>
      <w:hyperlink w:anchor="CodeFlow" w:history="1">
        <w:r>
          <w:rPr>
            <w:rStyle w:val="Hyperlink"/>
            <w:rFonts w:ascii="Verdana" w:hAnsi="Verdana"/>
            <w:b/>
            <w:bCs/>
            <w:lang w:val="en"/>
          </w:rPr>
          <w:t>2.1.</w:t>
        </w:r>
      </w:hyperlink>
      <w:r>
        <w:rPr>
          <w:rFonts w:ascii="Verdana" w:hAnsi="Verdana"/>
          <w:color w:val="000000"/>
          <w:lang w:val="en"/>
        </w:rPr>
        <w:t>  Code Flow</w:t>
      </w:r>
      <w:r>
        <w:rPr>
          <w:rFonts w:ascii="Verdana" w:hAnsi="Verdana"/>
          <w:color w:val="000000"/>
          <w:lang w:val="en"/>
        </w:rPr>
        <w:br/>
      </w:r>
      <w:r>
        <w:rPr>
          <w:rFonts w:ascii="Verdana" w:hAnsi="Verdana"/>
          <w:color w:val="000000"/>
          <w:lang w:val="en"/>
        </w:rPr>
        <w:t>        </w:t>
      </w:r>
      <w:hyperlink w:anchor="AuthenticationRequest" w:history="1">
        <w:r>
          <w:rPr>
            <w:rStyle w:val="Hyperlink"/>
            <w:rFonts w:ascii="Verdana" w:hAnsi="Verdana"/>
            <w:b/>
            <w:bCs/>
            <w:lang w:val="en"/>
          </w:rPr>
          <w:t>2.1.1.</w:t>
        </w:r>
      </w:hyperlink>
      <w:r>
        <w:rPr>
          <w:rFonts w:ascii="Verdana" w:hAnsi="Verdana"/>
          <w:color w:val="000000"/>
          <w:lang w:val="en"/>
        </w:rPr>
        <w:t>  Client Prepares Authentication Request</w:t>
      </w:r>
      <w:r>
        <w:rPr>
          <w:rFonts w:ascii="Verdana" w:hAnsi="Verdana"/>
          <w:color w:val="000000"/>
          <w:lang w:val="en"/>
        </w:rPr>
        <w:br/>
        <w:t>            </w:t>
      </w:r>
      <w:hyperlink w:anchor="RequestParameters" w:history="1">
        <w:r>
          <w:rPr>
            <w:rStyle w:val="Hyperlink"/>
            <w:rFonts w:ascii="Verdana" w:hAnsi="Verdana"/>
            <w:b/>
            <w:bCs/>
            <w:lang w:val="en"/>
          </w:rPr>
          <w:t>2.1.1.1.</w:t>
        </w:r>
      </w:hyperlink>
      <w:r>
        <w:rPr>
          <w:rFonts w:ascii="Verdana" w:hAnsi="Verdana"/>
          <w:color w:val="000000"/>
          <w:lang w:val="en"/>
        </w:rPr>
        <w:t>  Request Parameters</w:t>
      </w:r>
      <w:r>
        <w:rPr>
          <w:rFonts w:ascii="Verdana" w:hAnsi="Verdana"/>
          <w:color w:val="000000"/>
          <w:lang w:val="en"/>
        </w:rPr>
        <w:br/>
        <w:t>        </w:t>
      </w:r>
      <w:hyperlink w:anchor="CodeRequest" w:history="1">
        <w:r>
          <w:rPr>
            <w:rStyle w:val="Hyperlink"/>
            <w:rFonts w:ascii="Verdana" w:hAnsi="Verdana"/>
            <w:b/>
            <w:bCs/>
            <w:lang w:val="en"/>
          </w:rPr>
          <w:t>2.1.2.</w:t>
        </w:r>
      </w:hyperlink>
      <w:r>
        <w:rPr>
          <w:rFonts w:ascii="Verdana" w:hAnsi="Verdana"/>
          <w:color w:val="000000"/>
          <w:lang w:val="en"/>
        </w:rPr>
        <w:t>  Client Sends Request to Au</w:t>
      </w:r>
      <w:r>
        <w:rPr>
          <w:rFonts w:ascii="Verdana" w:hAnsi="Verdana"/>
          <w:color w:val="000000"/>
          <w:lang w:val="en"/>
        </w:rPr>
        <w:t>thorization Server</w:t>
      </w:r>
      <w:r>
        <w:rPr>
          <w:rFonts w:ascii="Verdana" w:hAnsi="Verdana"/>
          <w:color w:val="000000"/>
          <w:lang w:val="en"/>
        </w:rPr>
        <w:br/>
        <w:t>        </w:t>
      </w:r>
      <w:hyperlink w:anchor="Authenticates" w:history="1">
        <w:r>
          <w:rPr>
            <w:rStyle w:val="Hyperlink"/>
            <w:rFonts w:ascii="Verdana" w:hAnsi="Verdana"/>
            <w:b/>
            <w:bCs/>
            <w:lang w:val="en"/>
          </w:rPr>
          <w:t>2.1.3.</w:t>
        </w:r>
      </w:hyperlink>
      <w:r>
        <w:rPr>
          <w:rFonts w:ascii="Verdana" w:hAnsi="Verdana"/>
          <w:color w:val="000000"/>
          <w:lang w:val="en"/>
        </w:rPr>
        <w:t>  Authorization Server Authenticates End-User</w:t>
      </w:r>
      <w:r>
        <w:rPr>
          <w:rFonts w:ascii="Verdana" w:hAnsi="Verdana"/>
          <w:color w:val="000000"/>
          <w:lang w:val="en"/>
        </w:rPr>
        <w:br/>
        <w:t>        </w:t>
      </w:r>
      <w:hyperlink w:anchor="Consent" w:history="1">
        <w:r>
          <w:rPr>
            <w:rStyle w:val="Hyperlink"/>
            <w:rFonts w:ascii="Verdana" w:hAnsi="Verdana"/>
            <w:b/>
            <w:bCs/>
            <w:lang w:val="en"/>
          </w:rPr>
          <w:t>2.1.4.</w:t>
        </w:r>
      </w:hyperlink>
      <w:r>
        <w:rPr>
          <w:rFonts w:ascii="Verdana" w:hAnsi="Verdana"/>
          <w:color w:val="000000"/>
          <w:lang w:val="en"/>
        </w:rPr>
        <w:t>  Authorization Server Obtains End-User Consent/Authorization</w:t>
      </w:r>
      <w:r>
        <w:rPr>
          <w:rFonts w:ascii="Verdana" w:hAnsi="Verdana"/>
          <w:color w:val="000000"/>
          <w:lang w:val="en"/>
        </w:rPr>
        <w:br/>
        <w:t>        </w:t>
      </w:r>
      <w:hyperlink w:anchor="CodeResponse" w:history="1">
        <w:r>
          <w:rPr>
            <w:rStyle w:val="Hyperlink"/>
            <w:rFonts w:ascii="Verdana" w:hAnsi="Verdana"/>
            <w:b/>
            <w:bCs/>
            <w:lang w:val="en"/>
          </w:rPr>
          <w:t>2.1.5.</w:t>
        </w:r>
      </w:hyperlink>
      <w:r>
        <w:rPr>
          <w:rFonts w:ascii="Verdana" w:hAnsi="Verdana"/>
          <w:color w:val="000000"/>
          <w:lang w:val="en"/>
        </w:rPr>
        <w:t>  Authorization Server Sends End-User Back to Client</w:t>
      </w:r>
      <w:r>
        <w:rPr>
          <w:rFonts w:ascii="Verdana" w:hAnsi="Verdana"/>
          <w:color w:val="000000"/>
          <w:lang w:val="en"/>
        </w:rPr>
        <w:br/>
        <w:t>            </w:t>
      </w:r>
      <w:hyperlink w:anchor="CodeOK" w:history="1">
        <w:r>
          <w:rPr>
            <w:rStyle w:val="Hyperlink"/>
            <w:rFonts w:ascii="Verdana" w:hAnsi="Verdana"/>
            <w:b/>
            <w:bCs/>
            <w:lang w:val="en"/>
          </w:rPr>
          <w:t>2.1.5.1.</w:t>
        </w:r>
      </w:hyperlink>
      <w:r>
        <w:rPr>
          <w:rFonts w:ascii="Verdana" w:hAnsi="Verdana"/>
          <w:color w:val="000000"/>
          <w:lang w:val="en"/>
        </w:rPr>
        <w:t>  End-User Grants Authorization</w:t>
      </w:r>
      <w:r>
        <w:rPr>
          <w:rFonts w:ascii="Verdana" w:hAnsi="Verdana"/>
          <w:color w:val="000000"/>
          <w:lang w:val="en"/>
        </w:rPr>
        <w:br/>
        <w:t>            </w:t>
      </w:r>
      <w:hyperlink w:anchor="CodeAuthzError" w:history="1">
        <w:r>
          <w:rPr>
            <w:rStyle w:val="Hyperlink"/>
            <w:rFonts w:ascii="Verdana" w:hAnsi="Verdana"/>
            <w:b/>
            <w:bCs/>
            <w:lang w:val="en"/>
          </w:rPr>
          <w:t>2.1.5.2.</w:t>
        </w:r>
      </w:hyperlink>
      <w:r>
        <w:rPr>
          <w:rFonts w:ascii="Verdana" w:hAnsi="Verdana"/>
          <w:color w:val="000000"/>
          <w:lang w:val="en"/>
        </w:rPr>
        <w:t>  End-User Denies Authorization or Invalid Request</w:t>
      </w:r>
      <w:r>
        <w:rPr>
          <w:rFonts w:ascii="Verdana" w:hAnsi="Verdana"/>
          <w:color w:val="000000"/>
          <w:lang w:val="en"/>
        </w:rPr>
        <w:br/>
      </w:r>
      <w:r>
        <w:rPr>
          <w:rFonts w:ascii="Verdana" w:hAnsi="Verdana"/>
          <w:color w:val="000000"/>
          <w:lang w:val="en"/>
        </w:rPr>
        <w:t>        </w:t>
      </w:r>
      <w:hyperlink w:anchor="ObtainingTokens" w:history="1">
        <w:r>
          <w:rPr>
            <w:rStyle w:val="Hyperlink"/>
            <w:rFonts w:ascii="Verdana" w:hAnsi="Verdana"/>
            <w:b/>
            <w:bCs/>
            <w:lang w:val="en"/>
          </w:rPr>
          <w:t>2.1.6.</w:t>
        </w:r>
      </w:hyperlink>
      <w:r>
        <w:rPr>
          <w:rFonts w:ascii="Verdana" w:hAnsi="Verdana"/>
          <w:color w:val="000000"/>
          <w:lang w:val="en"/>
        </w:rPr>
        <w:t>  Client Obtains ID Token and Access Token</w:t>
      </w:r>
      <w:r>
        <w:rPr>
          <w:rFonts w:ascii="Verdana" w:hAnsi="Verdana"/>
          <w:color w:val="000000"/>
          <w:lang w:val="en"/>
        </w:rPr>
        <w:br/>
        <w:t>            </w:t>
      </w:r>
      <w:hyperlink w:anchor="TokenRequest" w:history="1">
        <w:r>
          <w:rPr>
            <w:rStyle w:val="Hyperlink"/>
            <w:rFonts w:ascii="Verdana" w:hAnsi="Verdana"/>
            <w:b/>
            <w:bCs/>
            <w:lang w:val="en"/>
          </w:rPr>
          <w:t>2.1.6.1.</w:t>
        </w:r>
      </w:hyperlink>
      <w:r>
        <w:rPr>
          <w:rFonts w:ascii="Verdana" w:hAnsi="Verdana"/>
          <w:color w:val="000000"/>
          <w:lang w:val="en"/>
        </w:rPr>
        <w:t>  Client Sends Code</w:t>
      </w:r>
      <w:r>
        <w:rPr>
          <w:rFonts w:ascii="Verdana" w:hAnsi="Verdana"/>
          <w:color w:val="000000"/>
          <w:lang w:val="en"/>
        </w:rPr>
        <w:br/>
        <w:t>            </w:t>
      </w:r>
      <w:hyperlink w:anchor="TokenOK" w:history="1">
        <w:r>
          <w:rPr>
            <w:rStyle w:val="Hyperlink"/>
            <w:rFonts w:ascii="Verdana" w:hAnsi="Verdana"/>
            <w:b/>
            <w:bCs/>
            <w:lang w:val="en"/>
          </w:rPr>
          <w:t>2.1.6.2.</w:t>
        </w:r>
      </w:hyperlink>
      <w:r>
        <w:rPr>
          <w:rFonts w:ascii="Verdana" w:hAnsi="Verdana"/>
          <w:color w:val="000000"/>
          <w:lang w:val="en"/>
        </w:rPr>
        <w:t>  Client Receives Tokens</w:t>
      </w:r>
      <w:r>
        <w:rPr>
          <w:rFonts w:ascii="Verdana" w:hAnsi="Verdana"/>
          <w:color w:val="000000"/>
          <w:lang w:val="en"/>
        </w:rPr>
        <w:br/>
        <w:t>    </w:t>
      </w:r>
      <w:hyperlink w:anchor="IDToken" w:history="1">
        <w:r>
          <w:rPr>
            <w:rStyle w:val="Hyperlink"/>
            <w:rFonts w:ascii="Verdana" w:hAnsi="Verdana"/>
            <w:b/>
            <w:bCs/>
            <w:lang w:val="en"/>
          </w:rPr>
          <w:t>2.2.</w:t>
        </w:r>
      </w:hyperlink>
      <w:r>
        <w:rPr>
          <w:rFonts w:ascii="Verdana" w:hAnsi="Verdana"/>
          <w:color w:val="000000"/>
          <w:lang w:val="en"/>
        </w:rPr>
        <w:t>  ID Token</w:t>
      </w:r>
      <w:r>
        <w:rPr>
          <w:rFonts w:ascii="Verdana" w:hAnsi="Verdana"/>
          <w:color w:val="000000"/>
          <w:lang w:val="en"/>
        </w:rPr>
        <w:br/>
        <w:t>        </w:t>
      </w:r>
      <w:hyperlink w:anchor="IDTokenValidation" w:history="1">
        <w:r>
          <w:rPr>
            <w:rStyle w:val="Hyperlink"/>
            <w:rFonts w:ascii="Verdana" w:hAnsi="Verdana"/>
            <w:b/>
            <w:bCs/>
            <w:lang w:val="en"/>
          </w:rPr>
          <w:t>2.2.1.</w:t>
        </w:r>
      </w:hyperlink>
      <w:r>
        <w:rPr>
          <w:rFonts w:ascii="Verdana" w:hAnsi="Verdana"/>
          <w:color w:val="000000"/>
          <w:lang w:val="en"/>
        </w:rPr>
        <w:t>  ID Token Validation</w:t>
      </w:r>
      <w:r>
        <w:rPr>
          <w:rFonts w:ascii="Verdana" w:hAnsi="Verdana"/>
          <w:color w:val="000000"/>
          <w:lang w:val="en"/>
        </w:rPr>
        <w:br/>
        <w:t>    </w:t>
      </w:r>
      <w:hyperlink w:anchor="UserInfo" w:history="1">
        <w:r>
          <w:rPr>
            <w:rStyle w:val="Hyperlink"/>
            <w:rFonts w:ascii="Verdana" w:hAnsi="Verdana"/>
            <w:b/>
            <w:bCs/>
            <w:lang w:val="en"/>
          </w:rPr>
          <w:t>2.3.</w:t>
        </w:r>
      </w:hyperlink>
      <w:r>
        <w:rPr>
          <w:rFonts w:ascii="Verdana" w:hAnsi="Verdana"/>
          <w:color w:val="000000"/>
          <w:lang w:val="en"/>
        </w:rPr>
        <w:t>  UserInfo Endpoint</w:t>
      </w:r>
      <w:r>
        <w:rPr>
          <w:rFonts w:ascii="Verdana" w:hAnsi="Verdana"/>
          <w:color w:val="000000"/>
          <w:lang w:val="en"/>
        </w:rPr>
        <w:br/>
        <w:t>        </w:t>
      </w:r>
      <w:hyperlink w:anchor="UserInfoRequest" w:history="1">
        <w:r>
          <w:rPr>
            <w:rStyle w:val="Hyperlink"/>
            <w:rFonts w:ascii="Verdana" w:hAnsi="Verdana"/>
            <w:b/>
            <w:bCs/>
            <w:lang w:val="en"/>
          </w:rPr>
          <w:t>2.3.1.</w:t>
        </w:r>
      </w:hyperlink>
      <w:r>
        <w:rPr>
          <w:rFonts w:ascii="Verdana" w:hAnsi="Verdana"/>
          <w:color w:val="000000"/>
          <w:lang w:val="en"/>
        </w:rPr>
        <w:t>  UserInfo Request</w:t>
      </w:r>
      <w:r>
        <w:rPr>
          <w:rFonts w:ascii="Verdana" w:hAnsi="Verdana"/>
          <w:color w:val="000000"/>
          <w:lang w:val="en"/>
        </w:rPr>
        <w:br/>
        <w:t>        </w:t>
      </w:r>
      <w:hyperlink w:anchor="UserInfoResponse" w:history="1">
        <w:r>
          <w:rPr>
            <w:rStyle w:val="Hyperlink"/>
            <w:rFonts w:ascii="Verdana" w:hAnsi="Verdana"/>
            <w:b/>
            <w:bCs/>
            <w:lang w:val="en"/>
          </w:rPr>
          <w:t>2.3.2.</w:t>
        </w:r>
      </w:hyperlink>
      <w:r>
        <w:rPr>
          <w:rFonts w:ascii="Verdana" w:hAnsi="Verdana"/>
          <w:color w:val="000000"/>
          <w:lang w:val="en"/>
        </w:rPr>
        <w:t>  Successful UserInfo Response</w:t>
      </w:r>
      <w:r>
        <w:rPr>
          <w:rFonts w:ascii="Verdana" w:hAnsi="Verdana"/>
          <w:color w:val="000000"/>
          <w:lang w:val="en"/>
        </w:rPr>
        <w:br/>
        <w:t>        </w:t>
      </w:r>
      <w:hyperlink w:anchor="UserInfoErrorResponse" w:history="1">
        <w:r>
          <w:rPr>
            <w:rStyle w:val="Hyperlink"/>
            <w:rFonts w:ascii="Verdana" w:hAnsi="Verdana"/>
            <w:b/>
            <w:bCs/>
            <w:lang w:val="en"/>
          </w:rPr>
          <w:t>2.3.3.</w:t>
        </w:r>
      </w:hyperlink>
      <w:r>
        <w:rPr>
          <w:rFonts w:ascii="Verdana" w:hAnsi="Verdana"/>
          <w:color w:val="000000"/>
          <w:lang w:val="en"/>
        </w:rPr>
        <w:t>  UserInfo Error Response</w:t>
      </w:r>
      <w:r>
        <w:rPr>
          <w:rFonts w:ascii="Verdana" w:hAnsi="Verdana"/>
          <w:color w:val="000000"/>
          <w:lang w:val="en"/>
        </w:rPr>
        <w:br/>
        <w:t>    </w:t>
      </w:r>
      <w:hyperlink w:anchor="Scopes" w:history="1">
        <w:r>
          <w:rPr>
            <w:rStyle w:val="Hyperlink"/>
            <w:rFonts w:ascii="Verdana" w:hAnsi="Verdana"/>
            <w:b/>
            <w:bCs/>
            <w:lang w:val="en"/>
          </w:rPr>
          <w:t>2.4.</w:t>
        </w:r>
      </w:hyperlink>
      <w:r>
        <w:rPr>
          <w:rFonts w:ascii="Verdana" w:hAnsi="Verdana"/>
          <w:color w:val="000000"/>
          <w:lang w:val="en"/>
        </w:rPr>
        <w:t>  Scope Values</w:t>
      </w:r>
      <w:r>
        <w:rPr>
          <w:rFonts w:ascii="Verdana" w:hAnsi="Verdana"/>
          <w:color w:val="000000"/>
          <w:lang w:val="en"/>
        </w:rPr>
        <w:br/>
        <w:t>    </w:t>
      </w:r>
      <w:hyperlink w:anchor="StandardClaims" w:history="1">
        <w:r>
          <w:rPr>
            <w:rStyle w:val="Hyperlink"/>
            <w:rFonts w:ascii="Verdana" w:hAnsi="Verdana"/>
            <w:b/>
            <w:bCs/>
            <w:lang w:val="en"/>
          </w:rPr>
          <w:t>2.5</w:t>
        </w:r>
        <w:r>
          <w:rPr>
            <w:rStyle w:val="Hyperlink"/>
            <w:rFonts w:ascii="Verdana" w:hAnsi="Verdana"/>
            <w:b/>
            <w:bCs/>
            <w:lang w:val="en"/>
          </w:rPr>
          <w:t>.</w:t>
        </w:r>
      </w:hyperlink>
      <w:r>
        <w:rPr>
          <w:rFonts w:ascii="Verdana" w:hAnsi="Verdana"/>
          <w:color w:val="000000"/>
          <w:lang w:val="en"/>
        </w:rPr>
        <w:t>  Standard Claims</w:t>
      </w:r>
      <w:r>
        <w:rPr>
          <w:rFonts w:ascii="Verdana" w:hAnsi="Verdana"/>
          <w:color w:val="000000"/>
          <w:lang w:val="en"/>
        </w:rPr>
        <w:br/>
        <w:t>        </w:t>
      </w:r>
      <w:hyperlink w:anchor="AddressClaim" w:history="1">
        <w:r>
          <w:rPr>
            <w:rStyle w:val="Hyperlink"/>
            <w:rFonts w:ascii="Verdana" w:hAnsi="Verdana"/>
            <w:b/>
            <w:bCs/>
            <w:lang w:val="en"/>
          </w:rPr>
          <w:t>2.5.1.</w:t>
        </w:r>
      </w:hyperlink>
      <w:r>
        <w:rPr>
          <w:rFonts w:ascii="Verdana" w:hAnsi="Verdana"/>
          <w:color w:val="000000"/>
          <w:lang w:val="en"/>
        </w:rPr>
        <w:t>  Address Claim</w:t>
      </w:r>
      <w:r>
        <w:rPr>
          <w:rFonts w:ascii="Verdana" w:hAnsi="Verdana"/>
          <w:color w:val="000000"/>
          <w:lang w:val="en"/>
        </w:rPr>
        <w:br/>
        <w:t>        </w:t>
      </w:r>
      <w:hyperlink w:anchor="ClaimsLanguagesAndScripts" w:history="1">
        <w:r>
          <w:rPr>
            <w:rStyle w:val="Hyperlink"/>
            <w:rFonts w:ascii="Verdana" w:hAnsi="Verdana"/>
            <w:b/>
            <w:bCs/>
            <w:lang w:val="en"/>
          </w:rPr>
          <w:t>2.5.2.</w:t>
        </w:r>
      </w:hyperlink>
      <w:r>
        <w:rPr>
          <w:rFonts w:ascii="Verdana" w:hAnsi="Verdana"/>
          <w:color w:val="000000"/>
          <w:lang w:val="en"/>
        </w:rPr>
        <w:t>  Claims Languages and Scripts</w:t>
      </w:r>
      <w:r>
        <w:rPr>
          <w:rFonts w:ascii="Verdana" w:hAnsi="Verdana"/>
          <w:color w:val="000000"/>
          <w:lang w:val="en"/>
        </w:rPr>
        <w:br/>
        <w:t>        </w:t>
      </w:r>
      <w:hyperlink w:anchor="ClaimStability" w:history="1">
        <w:r>
          <w:rPr>
            <w:rStyle w:val="Hyperlink"/>
            <w:rFonts w:ascii="Verdana" w:hAnsi="Verdana"/>
            <w:b/>
            <w:bCs/>
            <w:lang w:val="en"/>
          </w:rPr>
          <w:t>2.5.3.</w:t>
        </w:r>
      </w:hyperlink>
      <w:r>
        <w:rPr>
          <w:rFonts w:ascii="Verdana" w:hAnsi="Verdana"/>
          <w:color w:val="000000"/>
          <w:lang w:val="en"/>
        </w:rPr>
        <w:t>  Claim Stability and Unique</w:t>
      </w:r>
      <w:r>
        <w:rPr>
          <w:rFonts w:ascii="Verdana" w:hAnsi="Verdana"/>
          <w:color w:val="000000"/>
          <w:lang w:val="en"/>
        </w:rPr>
        <w:t>ness</w:t>
      </w:r>
      <w:r>
        <w:rPr>
          <w:rFonts w:ascii="Verdana" w:hAnsi="Verdana"/>
          <w:color w:val="000000"/>
          <w:lang w:val="en"/>
        </w:rPr>
        <w:br/>
      </w:r>
      <w:hyperlink w:anchor="Serializations" w:history="1">
        <w:r>
          <w:rPr>
            <w:rStyle w:val="Hyperlink"/>
            <w:rFonts w:ascii="Verdana" w:hAnsi="Verdana"/>
            <w:b/>
            <w:bCs/>
            <w:lang w:val="en"/>
          </w:rPr>
          <w:t>3.</w:t>
        </w:r>
      </w:hyperlink>
      <w:r>
        <w:rPr>
          <w:rFonts w:ascii="Verdana" w:hAnsi="Verdana"/>
          <w:color w:val="000000"/>
          <w:lang w:val="en"/>
        </w:rPr>
        <w:t>  Serializations</w:t>
      </w:r>
      <w:r>
        <w:rPr>
          <w:rFonts w:ascii="Verdana" w:hAnsi="Verdana"/>
          <w:color w:val="000000"/>
          <w:lang w:val="en"/>
        </w:rPr>
        <w:br/>
        <w:t>    </w:t>
      </w:r>
      <w:hyperlink w:anchor="QuerySerialization" w:history="1">
        <w:r>
          <w:rPr>
            <w:rStyle w:val="Hyperlink"/>
            <w:rFonts w:ascii="Verdana" w:hAnsi="Verdana"/>
            <w:b/>
            <w:bCs/>
            <w:lang w:val="en"/>
          </w:rPr>
          <w:t>3.1.</w:t>
        </w:r>
      </w:hyperlink>
      <w:r>
        <w:rPr>
          <w:rFonts w:ascii="Verdana" w:hAnsi="Verdana"/>
          <w:color w:val="000000"/>
          <w:lang w:val="en"/>
        </w:rPr>
        <w:t>  Query String Serialization</w:t>
      </w:r>
      <w:r>
        <w:rPr>
          <w:rFonts w:ascii="Verdana" w:hAnsi="Verdana"/>
          <w:color w:val="000000"/>
          <w:lang w:val="en"/>
        </w:rPr>
        <w:br/>
        <w:t>    </w:t>
      </w:r>
      <w:hyperlink w:anchor="FormSerialization" w:history="1">
        <w:r>
          <w:rPr>
            <w:rStyle w:val="Hyperlink"/>
            <w:rFonts w:ascii="Verdana" w:hAnsi="Verdana"/>
            <w:b/>
            <w:bCs/>
            <w:lang w:val="en"/>
          </w:rPr>
          <w:t>3.2.</w:t>
        </w:r>
      </w:hyperlink>
      <w:r>
        <w:rPr>
          <w:rFonts w:ascii="Verdana" w:hAnsi="Verdana"/>
          <w:color w:val="000000"/>
          <w:lang w:val="en"/>
        </w:rPr>
        <w:t>  Form Serialization</w:t>
      </w:r>
      <w:r>
        <w:rPr>
          <w:rFonts w:ascii="Verdana" w:hAnsi="Verdana"/>
          <w:color w:val="000000"/>
          <w:lang w:val="en"/>
        </w:rPr>
        <w:br/>
      </w:r>
      <w:hyperlink w:anchor="StringOps" w:history="1">
        <w:r>
          <w:rPr>
            <w:rStyle w:val="Hyperlink"/>
            <w:rFonts w:ascii="Verdana" w:hAnsi="Verdana"/>
            <w:b/>
            <w:bCs/>
            <w:lang w:val="en"/>
          </w:rPr>
          <w:t>4.</w:t>
        </w:r>
      </w:hyperlink>
      <w:r>
        <w:rPr>
          <w:rFonts w:ascii="Verdana" w:hAnsi="Verdana"/>
          <w:color w:val="000000"/>
          <w:lang w:val="en"/>
        </w:rPr>
        <w:t>  String Opera</w:t>
      </w:r>
      <w:r>
        <w:rPr>
          <w:rFonts w:ascii="Verdana" w:hAnsi="Verdana"/>
          <w:color w:val="000000"/>
          <w:lang w:val="en"/>
        </w:rPr>
        <w:t>tions</w:t>
      </w:r>
      <w:r>
        <w:rPr>
          <w:rFonts w:ascii="Verdana" w:hAnsi="Verdana"/>
          <w:color w:val="000000"/>
          <w:lang w:val="en"/>
        </w:rPr>
        <w:br/>
      </w:r>
      <w:hyperlink w:anchor="TLS" w:history="1">
        <w:r>
          <w:rPr>
            <w:rStyle w:val="Hyperlink"/>
            <w:rFonts w:ascii="Verdana" w:hAnsi="Verdana"/>
            <w:b/>
            <w:bCs/>
            <w:lang w:val="en"/>
          </w:rPr>
          <w:t>5.</w:t>
        </w:r>
      </w:hyperlink>
      <w:r>
        <w:rPr>
          <w:rFonts w:ascii="Verdana" w:hAnsi="Verdana"/>
          <w:color w:val="000000"/>
          <w:lang w:val="en"/>
        </w:rPr>
        <w:t>  TLS Version</w:t>
      </w:r>
      <w:r>
        <w:rPr>
          <w:rFonts w:ascii="Verdana" w:hAnsi="Verdana"/>
          <w:color w:val="000000"/>
          <w:lang w:val="en"/>
        </w:rPr>
        <w:br/>
      </w:r>
      <w:hyperlink w:anchor="ImplementationConsiderations" w:history="1">
        <w:r>
          <w:rPr>
            <w:rStyle w:val="Hyperlink"/>
            <w:rFonts w:ascii="Verdana" w:hAnsi="Verdana"/>
            <w:b/>
            <w:bCs/>
            <w:lang w:val="en"/>
          </w:rPr>
          <w:t>6.</w:t>
        </w:r>
      </w:hyperlink>
      <w:r>
        <w:rPr>
          <w:rFonts w:ascii="Verdana" w:hAnsi="Verdana"/>
          <w:color w:val="000000"/>
          <w:lang w:val="en"/>
        </w:rPr>
        <w:t>  Implementation Considerations</w:t>
      </w:r>
      <w:r>
        <w:rPr>
          <w:rFonts w:ascii="Verdana" w:hAnsi="Verdana"/>
          <w:color w:val="000000"/>
          <w:lang w:val="en"/>
        </w:rPr>
        <w:br/>
        <w:t>    </w:t>
      </w:r>
      <w:hyperlink w:anchor="DiscoReg" w:history="1">
        <w:r>
          <w:rPr>
            <w:rStyle w:val="Hyperlink"/>
            <w:rFonts w:ascii="Verdana" w:hAnsi="Verdana"/>
            <w:b/>
            <w:bCs/>
            <w:lang w:val="en"/>
          </w:rPr>
          <w:t>6.1.</w:t>
        </w:r>
      </w:hyperlink>
      <w:r>
        <w:rPr>
          <w:rFonts w:ascii="Verdana" w:hAnsi="Verdana"/>
          <w:color w:val="000000"/>
          <w:lang w:val="en"/>
        </w:rPr>
        <w:t>  Discovery and Registration</w:t>
      </w:r>
      <w:r>
        <w:rPr>
          <w:rFonts w:ascii="Verdana" w:hAnsi="Verdana"/>
          <w:color w:val="000000"/>
          <w:lang w:val="en"/>
        </w:rPr>
        <w:br/>
      </w:r>
      <w:hyperlink w:anchor="Security" w:history="1">
        <w:r>
          <w:rPr>
            <w:rStyle w:val="Hyperlink"/>
            <w:rFonts w:ascii="Verdana" w:hAnsi="Verdana"/>
            <w:b/>
            <w:bCs/>
            <w:lang w:val="en"/>
          </w:rPr>
          <w:t>7.</w:t>
        </w:r>
      </w:hyperlink>
      <w:r>
        <w:rPr>
          <w:rFonts w:ascii="Verdana" w:hAnsi="Verdana"/>
          <w:color w:val="000000"/>
          <w:lang w:val="en"/>
        </w:rPr>
        <w:t xml:space="preserve">  </w:t>
      </w:r>
      <w:r>
        <w:rPr>
          <w:rFonts w:ascii="Verdana" w:hAnsi="Verdana"/>
          <w:color w:val="000000"/>
          <w:lang w:val="en"/>
        </w:rPr>
        <w:t>Security Considerations</w:t>
      </w:r>
      <w:r>
        <w:rPr>
          <w:rFonts w:ascii="Verdana" w:hAnsi="Verdana"/>
          <w:color w:val="000000"/>
          <w:lang w:val="en"/>
        </w:rPr>
        <w:br/>
        <w:t>    </w:t>
      </w:r>
      <w:hyperlink w:anchor="TLSRequirements" w:history="1">
        <w:r>
          <w:rPr>
            <w:rStyle w:val="Hyperlink"/>
            <w:rFonts w:ascii="Verdana" w:hAnsi="Verdana"/>
            <w:b/>
            <w:bCs/>
            <w:lang w:val="en"/>
          </w:rPr>
          <w:t>7.1.</w:t>
        </w:r>
      </w:hyperlink>
      <w:r>
        <w:rPr>
          <w:rFonts w:ascii="Verdana" w:hAnsi="Verdana"/>
          <w:color w:val="000000"/>
          <w:lang w:val="en"/>
        </w:rPr>
        <w:t>  TLS Requirements</w:t>
      </w:r>
      <w:r>
        <w:rPr>
          <w:rFonts w:ascii="Verdana" w:hAnsi="Verdana"/>
          <w:color w:val="000000"/>
          <w:lang w:val="en"/>
        </w:rPr>
        <w:br/>
      </w:r>
      <w:hyperlink w:anchor="Privacy" w:history="1">
        <w:r>
          <w:rPr>
            <w:rStyle w:val="Hyperlink"/>
            <w:rFonts w:ascii="Verdana" w:hAnsi="Verdana"/>
            <w:b/>
            <w:bCs/>
            <w:lang w:val="en"/>
          </w:rPr>
          <w:t>8.</w:t>
        </w:r>
      </w:hyperlink>
      <w:r>
        <w:rPr>
          <w:rFonts w:ascii="Verdana" w:hAnsi="Verdana"/>
          <w:color w:val="000000"/>
          <w:lang w:val="en"/>
        </w:rPr>
        <w:t>  Privacy Considerations</w:t>
      </w:r>
      <w:r>
        <w:rPr>
          <w:rFonts w:ascii="Verdana" w:hAnsi="Verdana"/>
          <w:color w:val="000000"/>
          <w:lang w:val="en"/>
        </w:rPr>
        <w:br/>
      </w:r>
      <w:r>
        <w:rPr>
          <w:rFonts w:ascii="Verdana" w:hAnsi="Verdana"/>
          <w:color w:val="000000"/>
          <w:lang w:val="en"/>
        </w:rPr>
        <w:lastRenderedPageBreak/>
        <w:t>    </w:t>
      </w:r>
      <w:hyperlink w:anchor="PII" w:history="1">
        <w:r>
          <w:rPr>
            <w:rStyle w:val="Hyperlink"/>
            <w:rFonts w:ascii="Verdana" w:hAnsi="Verdana"/>
            <w:b/>
            <w:bCs/>
            <w:lang w:val="en"/>
          </w:rPr>
          <w:t>8.1.</w:t>
        </w:r>
      </w:hyperlink>
      <w:r>
        <w:rPr>
          <w:rFonts w:ascii="Verdana" w:hAnsi="Verdana"/>
          <w:color w:val="000000"/>
          <w:lang w:val="en"/>
        </w:rPr>
        <w:t>  Personally Identifiable Information</w:t>
      </w:r>
      <w:r>
        <w:rPr>
          <w:rFonts w:ascii="Verdana" w:hAnsi="Verdana"/>
          <w:color w:val="000000"/>
          <w:lang w:val="en"/>
        </w:rPr>
        <w:br/>
        <w:t>    </w:t>
      </w:r>
      <w:hyperlink w:anchor="AccessMonitoring" w:history="1">
        <w:r>
          <w:rPr>
            <w:rStyle w:val="Hyperlink"/>
            <w:rFonts w:ascii="Verdana" w:hAnsi="Verdana"/>
            <w:b/>
            <w:bCs/>
            <w:lang w:val="en"/>
          </w:rPr>
          <w:t>8.2.</w:t>
        </w:r>
      </w:hyperlink>
      <w:r>
        <w:rPr>
          <w:rFonts w:ascii="Verdana" w:hAnsi="Verdana"/>
          <w:color w:val="000000"/>
          <w:lang w:val="en"/>
        </w:rPr>
        <w:t>  Data Access Monitoring</w:t>
      </w:r>
      <w:r>
        <w:rPr>
          <w:rFonts w:ascii="Verdana" w:hAnsi="Verdana"/>
          <w:color w:val="000000"/>
          <w:lang w:val="en"/>
        </w:rPr>
        <w:br/>
        <w:t>    </w:t>
      </w:r>
      <w:hyperlink w:anchor="Correlation" w:history="1">
        <w:r>
          <w:rPr>
            <w:rStyle w:val="Hyperlink"/>
            <w:rFonts w:ascii="Verdana" w:hAnsi="Verdana"/>
            <w:b/>
            <w:bCs/>
            <w:lang w:val="en"/>
          </w:rPr>
          <w:t>8.3.</w:t>
        </w:r>
      </w:hyperlink>
      <w:r>
        <w:rPr>
          <w:rFonts w:ascii="Verdana" w:hAnsi="Verdana"/>
          <w:color w:val="000000"/>
          <w:lang w:val="en"/>
        </w:rPr>
        <w:t>  Correlation</w:t>
      </w:r>
      <w:r>
        <w:rPr>
          <w:rFonts w:ascii="Verdana" w:hAnsi="Verdana"/>
          <w:color w:val="000000"/>
          <w:lang w:val="en"/>
        </w:rPr>
        <w:br/>
        <w:t>    </w:t>
      </w:r>
      <w:hyperlink w:anchor="OfflineAccessPrivacy" w:history="1">
        <w:r>
          <w:rPr>
            <w:rStyle w:val="Hyperlink"/>
            <w:rFonts w:ascii="Verdana" w:hAnsi="Verdana"/>
            <w:b/>
            <w:bCs/>
            <w:lang w:val="en"/>
          </w:rPr>
          <w:t>8.4.</w:t>
        </w:r>
      </w:hyperlink>
      <w:r>
        <w:rPr>
          <w:rFonts w:ascii="Verdana" w:hAnsi="Verdana"/>
          <w:color w:val="000000"/>
          <w:lang w:val="en"/>
        </w:rPr>
        <w:t>  Offline Access</w:t>
      </w:r>
      <w:r>
        <w:rPr>
          <w:rFonts w:ascii="Verdana" w:hAnsi="Verdana"/>
          <w:color w:val="000000"/>
          <w:lang w:val="en"/>
        </w:rPr>
        <w:br/>
      </w:r>
      <w:hyperlink w:anchor="IANA" w:history="1">
        <w:r>
          <w:rPr>
            <w:rStyle w:val="Hyperlink"/>
            <w:rFonts w:ascii="Verdana" w:hAnsi="Verdana"/>
            <w:b/>
            <w:bCs/>
            <w:lang w:val="en"/>
          </w:rPr>
          <w:t>9.</w:t>
        </w:r>
      </w:hyperlink>
      <w:r>
        <w:rPr>
          <w:rFonts w:ascii="Verdana" w:hAnsi="Verdana"/>
          <w:color w:val="000000"/>
          <w:lang w:val="en"/>
        </w:rPr>
        <w:t>  IANA Considerations</w:t>
      </w:r>
      <w:r>
        <w:rPr>
          <w:rFonts w:ascii="Verdana" w:hAnsi="Verdana"/>
          <w:color w:val="000000"/>
          <w:lang w:val="en"/>
        </w:rPr>
        <w:br/>
      </w:r>
      <w:hyperlink w:anchor="rfc.references1" w:history="1">
        <w:r>
          <w:rPr>
            <w:rStyle w:val="Hyperlink"/>
            <w:rFonts w:ascii="Verdana" w:hAnsi="Verdana"/>
            <w:b/>
            <w:bCs/>
            <w:lang w:val="en"/>
          </w:rPr>
          <w:t>10.</w:t>
        </w:r>
      </w:hyperlink>
      <w:r>
        <w:rPr>
          <w:rFonts w:ascii="Verdana" w:hAnsi="Verdana"/>
          <w:color w:val="000000"/>
          <w:lang w:val="en"/>
        </w:rPr>
        <w:t>  Refe</w:t>
      </w:r>
      <w:r>
        <w:rPr>
          <w:rFonts w:ascii="Verdana" w:hAnsi="Verdana"/>
          <w:color w:val="000000"/>
          <w:lang w:val="en"/>
        </w:rPr>
        <w:t>rences</w:t>
      </w:r>
      <w:r>
        <w:rPr>
          <w:rFonts w:ascii="Verdana" w:hAnsi="Verdana"/>
          <w:color w:val="000000"/>
          <w:lang w:val="en"/>
        </w:rPr>
        <w:br/>
        <w:t>    </w:t>
      </w:r>
      <w:hyperlink w:anchor="rfc.references1" w:history="1">
        <w:r>
          <w:rPr>
            <w:rStyle w:val="Hyperlink"/>
            <w:rFonts w:ascii="Verdana" w:hAnsi="Verdana"/>
            <w:b/>
            <w:bCs/>
            <w:lang w:val="en"/>
          </w:rPr>
          <w:t>10.1.</w:t>
        </w:r>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10.2.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w:t>
        </w:r>
        <w:r>
          <w:rPr>
            <w:rStyle w:val="Hyperlink"/>
            <w:rFonts w:ascii="Verdana" w:hAnsi="Verdana"/>
            <w:b/>
            <w:bCs/>
            <w:lang w:val="en"/>
          </w:rPr>
          <w:t> B.</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C.</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14:paraId="5F8541C3"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br w:type="textWrapping" w:clear="all"/>
      </w:r>
      <w:bookmarkStart w:id="6" w:name="Introduction"/>
      <w:bookmarkEnd w:id="6"/>
    </w:p>
    <w:p w14:paraId="1638D1B3"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BBBBCDB" w14:textId="77777777">
        <w:trPr>
          <w:divId w:val="1881235819"/>
          <w:trHeight w:val="225"/>
          <w:tblCellSpacing w:w="12" w:type="dxa"/>
        </w:trPr>
        <w:tc>
          <w:tcPr>
            <w:tcW w:w="450" w:type="dxa"/>
            <w:shd w:val="clear" w:color="auto" w:fill="990000"/>
            <w:vAlign w:val="center"/>
            <w:hideMark/>
          </w:tcPr>
          <w:p w14:paraId="1CD17D2C"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C48D60E" w14:textId="77777777" w:rsidR="00000000" w:rsidRDefault="00DE28C3">
      <w:pPr>
        <w:pStyle w:val="Heading3"/>
        <w:divId w:val="1881235819"/>
        <w:rPr>
          <w:rFonts w:eastAsia="Times New Roman"/>
          <w:lang w:val="en"/>
        </w:rPr>
      </w:pPr>
      <w:bookmarkStart w:id="7" w:name="rfc.section.1"/>
      <w:bookmarkEnd w:id="7"/>
      <w:r>
        <w:rPr>
          <w:rFonts w:eastAsia="Times New Roman"/>
          <w:lang w:val="en"/>
        </w:rPr>
        <w:t>1.  Introduction</w:t>
      </w:r>
    </w:p>
    <w:p w14:paraId="7148AF46" w14:textId="2A3C53C9" w:rsidR="00000000" w:rsidRDefault="00DE28C3">
      <w:pPr>
        <w:pStyle w:val="NormalWeb"/>
        <w:divId w:val="1881235819"/>
        <w:rPr>
          <w:rFonts w:ascii="Verdana" w:hAnsi="Verdana"/>
          <w:color w:val="000000"/>
          <w:lang w:val="en"/>
        </w:rPr>
      </w:pPr>
      <w:r>
        <w:rPr>
          <w:rFonts w:ascii="Verdana" w:hAnsi="Verdana"/>
          <w:color w:val="000000"/>
          <w:lang w:val="en"/>
        </w:rPr>
        <w:t>This OpenID Connect Basi</w:t>
      </w:r>
      <w:r>
        <w:rPr>
          <w:rFonts w:ascii="Verdana" w:hAnsi="Verdana"/>
          <w:color w:val="000000"/>
          <w:lang w:val="en"/>
        </w:rPr>
        <w:t xml:space="preserve">c Client Implementer's Guide 1.0 contains a subset of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"OpenID.Core"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Core 1.0</w:t>
      </w:r>
      <w:r>
        <w:rPr>
          <w:rStyle w:val="Hyperlink"/>
          <w:rFonts w:ascii="Verdana" w:hAnsi="Verdana"/>
          <w:vanish/>
          <w:u w:val="none"/>
          <w:lang w:val="en"/>
        </w:rPr>
        <w:t xml:space="preserve"> (Sakimura, N., Bradley, J., Jones, M., de Medeiros, B., and C. Mortimore, “OpenID Connect Core 1.0,” </w:t>
      </w:r>
      <w:del w:id="8" w:author="Author" w:date="2015-08-04T00:14:00Z">
        <w:r>
          <w:rPr>
            <w:rStyle w:val="Hyperlink"/>
            <w:rFonts w:ascii="Verdana" w:hAnsi="Verdana"/>
            <w:vanish/>
            <w:u w:val="none"/>
            <w:lang w:val="en"/>
          </w:rPr>
          <w:delText>November 2014</w:delText>
        </w:r>
      </w:del>
      <w:ins w:id="9" w:author="Author" w:date="2015-08-04T00:14: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w:t>
      </w:r>
      <w:r>
        <w:rPr>
          <w:rFonts w:ascii="Verdana" w:hAnsi="Verdana"/>
          <w:color w:val="000000"/>
          <w:lang w:val="en"/>
        </w:rPr>
        <w:t xml:space="preserve">[OpenID.Core] specification that is designed to be easy to read and implement for basic Web-based Relying Parties using the OAuth 2.0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[RFC6749]</w:t>
      </w:r>
      <w:r>
        <w:rPr>
          <w:rStyle w:val="Hyperlink"/>
          <w:rFonts w:ascii="Verdana" w:hAnsi="Verdana"/>
          <w:vanish/>
          <w:u w:val="none"/>
          <w:lang w:val="en"/>
        </w:rPr>
        <w:t xml:space="preserve"> (Hardt, D., </w:t>
      </w:r>
      <w:ins w:id="10" w:author="Author" w:date="2015-08-04T00:14: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Authoriza</w:t>
      </w:r>
      <w:r>
        <w:rPr>
          <w:rFonts w:ascii="Verdana" w:hAnsi="Verdana"/>
          <w:color w:val="000000"/>
          <w:lang w:val="en"/>
        </w:rPr>
        <w:t>tion Code Flow. This document intentionally duplicates content from the Core specification to provide a self-contained implementer's guide for basic Web-based Relying Parties using the OAuth Authorization Code Flow. Should there be any conflicts between th</w:t>
      </w:r>
      <w:r>
        <w:rPr>
          <w:rFonts w:ascii="Verdana" w:hAnsi="Verdana"/>
          <w:color w:val="000000"/>
          <w:lang w:val="en"/>
        </w:rPr>
        <w:t xml:space="preserve">e contents of this implementer's guide and the OpenID Connect Core specification, the latter takes precedence. </w:t>
      </w:r>
    </w:p>
    <w:p w14:paraId="0C79089E" w14:textId="6766FF43" w:rsidR="00000000" w:rsidRDefault="00DE28C3">
      <w:pPr>
        <w:pStyle w:val="NormalWeb"/>
        <w:divId w:val="1881235819"/>
        <w:rPr>
          <w:rFonts w:ascii="Verdana" w:hAnsi="Verdana"/>
          <w:color w:val="000000"/>
          <w:lang w:val="en"/>
        </w:rPr>
      </w:pPr>
      <w:r>
        <w:rPr>
          <w:rFonts w:ascii="Verdana" w:hAnsi="Verdana"/>
          <w:color w:val="000000"/>
          <w:lang w:val="en"/>
        </w:rPr>
        <w:t xml:space="preserve">See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"OpenID.Implicit"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Implicit Client Implementer's Guide 1.0</w:t>
      </w:r>
      <w:r>
        <w:rPr>
          <w:rStyle w:val="Hyperlink"/>
          <w:rFonts w:ascii="Verdana" w:hAnsi="Verdana"/>
          <w:vanish/>
          <w:u w:val="none"/>
          <w:lang w:val="en"/>
        </w:rPr>
        <w:t xml:space="preserve"> (Sakimura, N., Bradley, J., Jones, M., de M</w:t>
      </w:r>
      <w:r>
        <w:rPr>
          <w:rStyle w:val="Hyperlink"/>
          <w:rFonts w:ascii="Verdana" w:hAnsi="Verdana"/>
          <w:vanish/>
          <w:u w:val="none"/>
          <w:lang w:val="en"/>
        </w:rPr>
        <w:t xml:space="preserve">edeiros, B., and C. Mortimore, “OpenID Connect Implicit Client Implementer's Guide 1.0,” </w:t>
      </w:r>
      <w:del w:id="11" w:author="Author" w:date="2015-08-04T00:14:00Z">
        <w:r>
          <w:rPr>
            <w:rStyle w:val="Hyperlink"/>
            <w:rFonts w:ascii="Verdana" w:hAnsi="Verdana"/>
            <w:vanish/>
            <w:u w:val="none"/>
            <w:lang w:val="en"/>
          </w:rPr>
          <w:delText>November 2014</w:delText>
        </w:r>
      </w:del>
      <w:ins w:id="12" w:author="Author" w:date="2015-08-04T00:14:00Z">
        <w:r>
          <w:rPr>
            <w:rStyle w:val="Hyperlink"/>
            <w:rFonts w:ascii="Verdana" w:hAnsi="Verdana"/>
            <w:vanish/>
            <w:u w:val="none"/>
            <w:lang w:val="en"/>
          </w:rPr>
          <w:t>July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[OpenID.Implicit] for a related guide for basic Web-based Relying Parties using the OAuth Implicit Flow. OpenID Providers and non-Web-based applications sh</w:t>
      </w:r>
      <w:r>
        <w:rPr>
          <w:rFonts w:ascii="Verdana" w:hAnsi="Verdana"/>
          <w:color w:val="000000"/>
          <w:lang w:val="en"/>
        </w:rPr>
        <w:t xml:space="preserve">ould instead consult the Core specification. This guide omits implementation and security considerations for OpenID Providers and non-Web-based applications. </w:t>
      </w:r>
    </w:p>
    <w:p w14:paraId="1A4C565D"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As background,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 Authorization Framework</w:t>
      </w:r>
      <w:r>
        <w:rPr>
          <w:rStyle w:val="Hyperlink"/>
          <w:rFonts w:ascii="Verdana" w:hAnsi="Verdana"/>
          <w:vanish/>
          <w:u w:val="none"/>
          <w:lang w:val="en"/>
        </w:rPr>
        <w:t xml:space="preserve"> (Hardt, D., </w:t>
      </w:r>
      <w:ins w:id="13" w:author="Author" w:date="2015-08-04T00:14:00Z">
        <w:r>
          <w:rPr>
            <w:rStyle w:val="Hyperlink"/>
            <w:rFonts w:ascii="Verdana" w:hAnsi="Verdana"/>
            <w:vanish/>
            <w:u w:val="none"/>
            <w:lang w:val="en"/>
          </w:rPr>
          <w:t>Ed</w:t>
        </w:r>
        <w:r>
          <w:rPr>
            <w:rStyle w:val="Hyperlink"/>
            <w:rFonts w:ascii="Verdana" w:hAnsi="Verdana"/>
            <w:vanish/>
            <w:u w:val="none"/>
            <w:lang w:val="en"/>
          </w:rPr>
          <w:t xml:space="preserve">.,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and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specification</w:t>
      </w:r>
      <w:r>
        <w:rPr>
          <w:rFonts w:ascii="Verdana" w:hAnsi="Verdana"/>
          <w:color w:val="000000"/>
          <w:lang w:val="en"/>
        </w:rPr>
        <w:t xml:space="preserve">s provide a general framework for </w:t>
      </w:r>
      <w:r>
        <w:rPr>
          <w:rFonts w:ascii="Verdana" w:hAnsi="Verdana"/>
          <w:color w:val="000000"/>
          <w:lang w:val="en"/>
        </w:rPr>
        <w:lastRenderedPageBreak/>
        <w:t>third-party applications to obtain and use limited access to HTTP resources. They define mechanisms to obtain and use Access Tokens to access resources but do not define standard methods to provide identity information. No</w:t>
      </w:r>
      <w:r>
        <w:rPr>
          <w:rFonts w:ascii="Verdana" w:hAnsi="Verdana"/>
          <w:color w:val="000000"/>
          <w:lang w:val="en"/>
        </w:rPr>
        <w:t xml:space="preserve">tably, without profiling OAuth 2.0, it is incapable of providing information about the authentication of an End-User. Readers are expected to be familiar with these specifications. </w:t>
      </w:r>
    </w:p>
    <w:p w14:paraId="7D99F3C4"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OpenID Connect implements authentication as an extension to the OAuth 2.0 </w:t>
      </w:r>
      <w:r>
        <w:rPr>
          <w:rFonts w:ascii="Verdana" w:hAnsi="Verdana"/>
          <w:color w:val="000000"/>
          <w:lang w:val="en"/>
        </w:rPr>
        <w:t xml:space="preserve">authorization process. Use of this extension is requested by Clients by including the </w:t>
      </w:r>
      <w:r>
        <w:rPr>
          <w:rStyle w:val="HTMLTypewriter"/>
          <w:lang w:val="en"/>
        </w:rPr>
        <w:t>openid</w:t>
      </w:r>
      <w:r>
        <w:rPr>
          <w:rFonts w:ascii="Verdana" w:hAnsi="Verdana"/>
          <w:color w:val="000000"/>
          <w:lang w:val="en"/>
        </w:rPr>
        <w:t xml:space="preserve"> scope value in the Authorization Request. An Authorization Request using these extensions is called an Authentication Request. </w:t>
      </w:r>
    </w:p>
    <w:p w14:paraId="16299912" w14:textId="755BA4D9" w:rsidR="00000000" w:rsidRDefault="00DE28C3">
      <w:pPr>
        <w:pStyle w:val="NormalWeb"/>
        <w:divId w:val="1881235819"/>
        <w:rPr>
          <w:rFonts w:ascii="Verdana" w:hAnsi="Verdana"/>
          <w:color w:val="000000"/>
          <w:lang w:val="en"/>
        </w:rPr>
      </w:pPr>
      <w:r>
        <w:rPr>
          <w:rFonts w:ascii="Verdana" w:hAnsi="Verdana"/>
          <w:color w:val="000000"/>
          <w:lang w:val="en"/>
        </w:rPr>
        <w:t xml:space="preserve">Information about the authentication performed is returned in a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w:t>
      </w:r>
      <w:del w:id="14" w:author="Author" w:date="2015-08-04T00:14:00Z">
        <w:r>
          <w:rPr>
            <w:rStyle w:val="Hyperlink"/>
            <w:rFonts w:ascii="Verdana" w:hAnsi="Verdana"/>
            <w:vanish/>
            <w:u w:val="none"/>
            <w:lang w:val="en"/>
          </w:rPr>
          <w:delText>July 2014</w:delText>
        </w:r>
      </w:del>
      <w:ins w:id="15" w:author="Author" w:date="2015-08-04T00:14: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called an ID Token (see </w:t>
      </w:r>
      <w:hyperlink w:anchor="IDToken" w:history="1">
        <w:r>
          <w:rPr>
            <w:rStyle w:val="Hyperlink"/>
            <w:rFonts w:ascii="Verdana" w:hAnsi="Verdana"/>
            <w:u w:val="none"/>
            <w:lang w:val="en"/>
          </w:rPr>
          <w:t>Section </w:t>
        </w:r>
        <w:r>
          <w:rPr>
            <w:rStyle w:val="Hyperlink"/>
            <w:rFonts w:ascii="Verdana" w:hAnsi="Verdana"/>
            <w:u w:val="none"/>
            <w:lang w:val="en"/>
          </w:rPr>
          <w:t>2.2</w:t>
        </w:r>
        <w:r>
          <w:rPr>
            <w:rStyle w:val="Hyperlink"/>
            <w:rFonts w:ascii="Verdana" w:hAnsi="Verdana"/>
            <w:vanish/>
            <w:u w:val="none"/>
            <w:lang w:val="en"/>
          </w:rPr>
          <w:t xml:space="preserve"> (ID Token)</w:t>
        </w:r>
      </w:hyperlink>
      <w:r>
        <w:rPr>
          <w:rFonts w:ascii="Verdana" w:hAnsi="Verdana"/>
          <w:color w:val="000000"/>
          <w:lang w:val="en"/>
        </w:rPr>
        <w:t xml:space="preserve">). OAuth 2.0 Authentication Servers implementing OpenID Connect are also referred to as OpenID Providers (OPs). OAuth 2.0 Clients using OpenID Connect are also referred to as Relying Parties (RPs). </w:t>
      </w:r>
    </w:p>
    <w:p w14:paraId="54E20C8C" w14:textId="57D00E2B" w:rsidR="00000000" w:rsidRDefault="00DE28C3">
      <w:pPr>
        <w:pStyle w:val="NormalWeb"/>
        <w:divId w:val="1881235819"/>
        <w:rPr>
          <w:rFonts w:ascii="Verdana" w:hAnsi="Verdana"/>
          <w:color w:val="000000"/>
          <w:lang w:val="en"/>
        </w:rPr>
      </w:pPr>
      <w:r>
        <w:rPr>
          <w:rFonts w:ascii="Verdana" w:hAnsi="Verdana"/>
          <w:color w:val="000000"/>
          <w:lang w:val="en"/>
        </w:rPr>
        <w:t>This document assumes that the Relying Part</w:t>
      </w:r>
      <w:r>
        <w:rPr>
          <w:rFonts w:ascii="Verdana" w:hAnsi="Verdana"/>
          <w:color w:val="000000"/>
          <w:lang w:val="en"/>
        </w:rPr>
        <w:t xml:space="preserve">y has already obtained configuration information about the OpenID Provider, including its Authorization Endpoint and Token Endpoint locations. This information is normally obtained via Discovery, as described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"OpenID.Discovery"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w:t>
      </w:r>
      <w:r>
        <w:rPr>
          <w:rStyle w:val="Hyperlink"/>
          <w:rFonts w:ascii="Verdana" w:hAnsi="Verdana"/>
          <w:u w:val="none"/>
          <w:lang w:val="en"/>
        </w:rPr>
        <w:t>D Connect Discovery 1.0</w:t>
      </w:r>
      <w:r>
        <w:rPr>
          <w:rStyle w:val="Hyperlink"/>
          <w:rFonts w:ascii="Verdana" w:hAnsi="Verdana"/>
          <w:vanish/>
          <w:u w:val="none"/>
          <w:lang w:val="en"/>
        </w:rPr>
        <w:t xml:space="preserve"> (Sakimura, N., Bradley, J., Jones, M., and E. Jay, “OpenID Connect Discovery 1.0,” </w:t>
      </w:r>
      <w:del w:id="16" w:author="Author" w:date="2015-08-04T00:14:00Z">
        <w:r>
          <w:rPr>
            <w:rStyle w:val="Hyperlink"/>
            <w:rFonts w:ascii="Verdana" w:hAnsi="Verdana"/>
            <w:vanish/>
            <w:u w:val="none"/>
            <w:lang w:val="en"/>
          </w:rPr>
          <w:delText>November 2014</w:delText>
        </w:r>
      </w:del>
      <w:ins w:id="17" w:author="Author" w:date="2015-08-04T00:14: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[OpenID.Discovery], or may be obtained via other mechanisms. </w:t>
      </w:r>
    </w:p>
    <w:p w14:paraId="7F083BDC" w14:textId="63BC72B1" w:rsidR="00000000" w:rsidRDefault="00DE28C3">
      <w:pPr>
        <w:pStyle w:val="NormalWeb"/>
        <w:divId w:val="1881235819"/>
        <w:rPr>
          <w:rFonts w:ascii="Verdana" w:hAnsi="Verdana"/>
          <w:color w:val="000000"/>
          <w:lang w:val="en"/>
        </w:rPr>
      </w:pPr>
      <w:r>
        <w:rPr>
          <w:rFonts w:ascii="Verdana" w:hAnsi="Verdana"/>
          <w:color w:val="000000"/>
          <w:lang w:val="en"/>
        </w:rPr>
        <w:t>Likewise, this document assumes that the Relying Party has already obtain</w:t>
      </w:r>
      <w:r>
        <w:rPr>
          <w:rFonts w:ascii="Verdana" w:hAnsi="Verdana"/>
          <w:color w:val="000000"/>
          <w:lang w:val="en"/>
        </w:rPr>
        <w:t xml:space="preserve">ed sufficient credentials and provided information needed to use the OpenID Provider. This is normally done via Dynamic Registration, as described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w:t>
      </w:r>
      <w:r>
        <w:rPr>
          <w:rStyle w:val="Hyperlink"/>
          <w:rFonts w:ascii="Verdana" w:hAnsi="Verdana"/>
          <w:vanish/>
          <w:u w:val="none"/>
          <w:lang w:val="en"/>
        </w:rPr>
        <w:t xml:space="preserve">adley, J., and M. Jones, “OpenID Connect Dynamic Client Registration 1.0,” </w:t>
      </w:r>
      <w:del w:id="18" w:author="Author" w:date="2015-08-04T00:14:00Z">
        <w:r>
          <w:rPr>
            <w:rStyle w:val="Hyperlink"/>
            <w:rFonts w:ascii="Verdana" w:hAnsi="Verdana"/>
            <w:vanish/>
            <w:u w:val="none"/>
            <w:lang w:val="en"/>
          </w:rPr>
          <w:delText>November 2014</w:delText>
        </w:r>
      </w:del>
      <w:ins w:id="19" w:author="Author" w:date="2015-08-04T00:14: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[OpenID.Registration], or may be obtained via other mechanisms. </w:t>
      </w:r>
    </w:p>
    <w:p w14:paraId="79ED616D" w14:textId="77777777" w:rsidR="00000000" w:rsidRDefault="00DE28C3">
      <w:pPr>
        <w:spacing w:before="0" w:beforeAutospacing="0" w:after="0" w:afterAutospacing="0"/>
        <w:divId w:val="1881235819"/>
        <w:rPr>
          <w:rFonts w:ascii="Verdana" w:eastAsia="Times New Roman" w:hAnsi="Verdana"/>
          <w:color w:val="000000"/>
          <w:lang w:val="en"/>
        </w:rPr>
      </w:pPr>
      <w:bookmarkStart w:id="20" w:name="rnc"/>
      <w:bookmarkEnd w:id="20"/>
    </w:p>
    <w:p w14:paraId="22BF9234"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362B994" w14:textId="77777777">
        <w:trPr>
          <w:divId w:val="1881235819"/>
          <w:trHeight w:val="225"/>
          <w:tblCellSpacing w:w="12" w:type="dxa"/>
        </w:trPr>
        <w:tc>
          <w:tcPr>
            <w:tcW w:w="450" w:type="dxa"/>
            <w:shd w:val="clear" w:color="auto" w:fill="990000"/>
            <w:vAlign w:val="center"/>
            <w:hideMark/>
          </w:tcPr>
          <w:p w14:paraId="2A589541"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D7629E0" w14:textId="77777777" w:rsidR="00000000" w:rsidRDefault="00DE28C3">
      <w:pPr>
        <w:pStyle w:val="Heading3"/>
        <w:divId w:val="1881235819"/>
        <w:rPr>
          <w:rFonts w:eastAsia="Times New Roman"/>
          <w:lang w:val="en"/>
        </w:rPr>
      </w:pPr>
      <w:bookmarkStart w:id="21" w:name="rfc.section.1.1"/>
      <w:bookmarkEnd w:id="21"/>
      <w:r>
        <w:rPr>
          <w:rFonts w:eastAsia="Times New Roman"/>
          <w:lang w:val="en"/>
        </w:rPr>
        <w:t>1.1.  Requirements Notation and Conventions</w:t>
      </w:r>
    </w:p>
    <w:p w14:paraId="59313850" w14:textId="77777777" w:rsidR="00000000" w:rsidRDefault="00DE28C3">
      <w:pPr>
        <w:pStyle w:val="NormalWeb"/>
        <w:divId w:val="1881235819"/>
        <w:rPr>
          <w:rFonts w:ascii="Verdana" w:hAnsi="Verdana"/>
          <w:color w:val="000000"/>
          <w:lang w:val="en"/>
        </w:rPr>
      </w:pPr>
      <w:r>
        <w:rPr>
          <w:rFonts w:ascii="Verdana" w:hAnsi="Verdana"/>
          <w:color w:val="000000"/>
          <w:lang w:val="en"/>
        </w:rPr>
        <w:lastRenderedPageBreak/>
        <w:t>The key words "MUST", "MUST NOT", "REQUIRED", "SHALL", "SHALL NOT", "SHOULD", "SHOULD NOT", "RECOMMENDED"</w:t>
      </w:r>
      <w:r>
        <w:rPr>
          <w:rFonts w:ascii="Verdana" w:hAnsi="Verdana"/>
          <w:color w:val="000000"/>
          <w:lang w:val="en"/>
        </w:rPr>
        <w:t xml:space="preserve">, "NOT RECOMMENDED", "MAY", and "OPTIONAL" in this document are to be interpreted as described in </w:t>
      </w:r>
      <w:hyperlink w:anchor="RFC2119" w:history="1">
        <w:r>
          <w:rPr>
            <w:rStyle w:val="Hyperlink"/>
            <w:rFonts w:ascii="Verdana" w:hAnsi="Verdana"/>
            <w:u w:val="none"/>
            <w:lang w:val="en"/>
          </w:rPr>
          <w:t>[RFC2119]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w:t>
      </w:r>
    </w:p>
    <w:p w14:paraId="504A28E8" w14:textId="77777777" w:rsidR="00000000" w:rsidRDefault="00DE28C3">
      <w:pPr>
        <w:pStyle w:val="NormalWeb"/>
        <w:divId w:val="1881235819"/>
        <w:rPr>
          <w:rFonts w:ascii="Verdana" w:hAnsi="Verdana"/>
          <w:color w:val="000000"/>
          <w:lang w:val="en"/>
        </w:rPr>
      </w:pPr>
      <w:r>
        <w:rPr>
          <w:rFonts w:ascii="Verdana" w:hAnsi="Verdana"/>
          <w:color w:val="000000"/>
          <w:lang w:val="en"/>
        </w:rPr>
        <w:t>In the .txt version of this document, values are quoted to indicate that they are to be taken literally. When using these values in protocol messages, the quotes MUST NOT be used as part of the value. In the HTML version of this document, values to be take</w:t>
      </w:r>
      <w:r>
        <w:rPr>
          <w:rFonts w:ascii="Verdana" w:hAnsi="Verdana"/>
          <w:color w:val="000000"/>
          <w:lang w:val="en"/>
        </w:rPr>
        <w:t xml:space="preserve">n literally are indicated by the use of </w:t>
      </w:r>
      <w:r>
        <w:rPr>
          <w:rStyle w:val="HTMLTypewriter"/>
          <w:lang w:val="en"/>
        </w:rPr>
        <w:t>this fixed-width font</w:t>
      </w:r>
      <w:r>
        <w:rPr>
          <w:rFonts w:ascii="Verdana" w:hAnsi="Verdana"/>
          <w:color w:val="000000"/>
          <w:lang w:val="en"/>
        </w:rPr>
        <w:t xml:space="preserve">. </w:t>
      </w:r>
    </w:p>
    <w:p w14:paraId="48102FF0" w14:textId="4F88DFCB" w:rsidR="00000000" w:rsidRDefault="00DE28C3">
      <w:pPr>
        <w:pStyle w:val="NormalWeb"/>
        <w:divId w:val="1881235819"/>
        <w:rPr>
          <w:rFonts w:ascii="Verdana" w:hAnsi="Verdana"/>
          <w:color w:val="000000"/>
          <w:lang w:val="en"/>
        </w:rPr>
      </w:pPr>
      <w:r>
        <w:rPr>
          <w:rFonts w:ascii="Verdana" w:hAnsi="Verdana"/>
          <w:color w:val="000000"/>
          <w:lang w:val="en"/>
        </w:rPr>
        <w:t xml:space="preserve">All uses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w:t>
      </w:r>
      <w:del w:id="22" w:author="Author" w:date="2015-08-04T00:14:00Z">
        <w:r>
          <w:rPr>
            <w:rStyle w:val="Hyperlink"/>
            <w:rFonts w:ascii="Verdana" w:hAnsi="Verdana"/>
            <w:vanish/>
            <w:u w:val="none"/>
            <w:lang w:val="en"/>
          </w:rPr>
          <w:delText>July 2014</w:delText>
        </w:r>
      </w:del>
      <w:ins w:id="23" w:author="Author" w:date="2015-08-04T00:14: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data structures in this document utilize t</w:t>
      </w:r>
      <w:r>
        <w:rPr>
          <w:rFonts w:ascii="Verdana" w:hAnsi="Verdana"/>
          <w:color w:val="000000"/>
          <w:lang w:val="en"/>
        </w:rPr>
        <w:t xml:space="preserve">he JWS Compact Serialization; the JWS JSON Serialization is not used. </w:t>
      </w:r>
    </w:p>
    <w:p w14:paraId="300BD3FE" w14:textId="77777777" w:rsidR="00000000" w:rsidRDefault="00DE28C3">
      <w:pPr>
        <w:pStyle w:val="NormalWeb"/>
        <w:divId w:val="1881235819"/>
        <w:rPr>
          <w:rFonts w:ascii="Verdana" w:hAnsi="Verdana"/>
          <w:color w:val="000000"/>
          <w:lang w:val="en"/>
        </w:rPr>
      </w:pPr>
      <w:r>
        <w:rPr>
          <w:rFonts w:ascii="Verdana" w:hAnsi="Verdana"/>
          <w:color w:val="000000"/>
          <w:lang w:val="en"/>
        </w:rPr>
        <w:t>When the RFC 2119 language applies to the behavior of OpenID Providers, it is in this document for explanatory value to help Client implementers understand the expected behavior of Open</w:t>
      </w:r>
      <w:r>
        <w:rPr>
          <w:rFonts w:ascii="Verdana" w:hAnsi="Verdana"/>
          <w:color w:val="000000"/>
          <w:lang w:val="en"/>
        </w:rPr>
        <w:t xml:space="preserve">ID Providers. </w:t>
      </w:r>
    </w:p>
    <w:p w14:paraId="50D08DE4" w14:textId="77777777" w:rsidR="00000000" w:rsidRDefault="00DE28C3">
      <w:pPr>
        <w:spacing w:before="0" w:beforeAutospacing="0" w:after="0" w:afterAutospacing="0"/>
        <w:divId w:val="1881235819"/>
        <w:rPr>
          <w:rFonts w:ascii="Verdana" w:eastAsia="Times New Roman" w:hAnsi="Verdana"/>
          <w:color w:val="000000"/>
          <w:lang w:val="en"/>
        </w:rPr>
      </w:pPr>
      <w:bookmarkStart w:id="24" w:name="Terminology"/>
      <w:bookmarkEnd w:id="24"/>
    </w:p>
    <w:p w14:paraId="6BE03CC4"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4B44073" w14:textId="77777777">
        <w:trPr>
          <w:divId w:val="1881235819"/>
          <w:trHeight w:val="225"/>
          <w:tblCellSpacing w:w="12" w:type="dxa"/>
        </w:trPr>
        <w:tc>
          <w:tcPr>
            <w:tcW w:w="450" w:type="dxa"/>
            <w:shd w:val="clear" w:color="auto" w:fill="990000"/>
            <w:vAlign w:val="center"/>
            <w:hideMark/>
          </w:tcPr>
          <w:p w14:paraId="14881C59"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2194582" w14:textId="77777777" w:rsidR="00000000" w:rsidRDefault="00DE28C3">
      <w:pPr>
        <w:pStyle w:val="Heading3"/>
        <w:divId w:val="1881235819"/>
        <w:rPr>
          <w:rFonts w:eastAsia="Times New Roman"/>
          <w:lang w:val="en"/>
        </w:rPr>
      </w:pPr>
      <w:bookmarkStart w:id="25" w:name="rfc.section.1.2"/>
      <w:bookmarkEnd w:id="25"/>
      <w:r>
        <w:rPr>
          <w:rFonts w:eastAsia="Times New Roman"/>
          <w:lang w:val="en"/>
        </w:rPr>
        <w:t>1.2.  Terminology</w:t>
      </w:r>
    </w:p>
    <w:p w14:paraId="2E8C5BE0" w14:textId="4697D8E7" w:rsidR="00000000" w:rsidRDefault="00DE28C3">
      <w:pPr>
        <w:pStyle w:val="NormalWeb"/>
        <w:divId w:val="1881235819"/>
        <w:rPr>
          <w:rFonts w:ascii="Verdana" w:hAnsi="Verdana"/>
          <w:color w:val="000000"/>
          <w:lang w:val="en"/>
        </w:rPr>
      </w:pPr>
      <w:r>
        <w:rPr>
          <w:rFonts w:ascii="Verdana" w:hAnsi="Verdana"/>
          <w:color w:val="000000"/>
          <w:lang w:val="en"/>
        </w:rPr>
        <w:t>This document uses the terms "Access Token", "Authorization Code", "Authorization Endpoint", "Authorization Grant", "Authorization Server", "Client", "Client Authentication", "Client Identifier", "Client Secret", "Grant Type", "Protected Resource", "Redire</w:t>
      </w:r>
      <w:r>
        <w:rPr>
          <w:rFonts w:ascii="Verdana" w:hAnsi="Verdana"/>
          <w:color w:val="000000"/>
          <w:lang w:val="en"/>
        </w:rPr>
        <w:t xml:space="preserve">ction URI", "Refresh Token", "Resource Owner", "Resource Server", "Response Type", and "Token Endpoint"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26" w:author="Author" w:date="2015-08-04T00:14: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the terms "Claim </w:t>
      </w:r>
      <w:r>
        <w:rPr>
          <w:rFonts w:ascii="Verdana" w:hAnsi="Verdana"/>
          <w:color w:val="000000"/>
          <w:lang w:val="en"/>
        </w:rPr>
        <w:t xml:space="preserve">Name", "Claim Value", "JSON Web Token (JWT)", and "JWT Claims Set"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w:t>
      </w:r>
      <w:del w:id="27" w:author="Author" w:date="2015-08-04T00:14:00Z">
        <w:r>
          <w:rPr>
            <w:rStyle w:val="Hyperlink"/>
            <w:rFonts w:ascii="Verdana" w:hAnsi="Verdana"/>
            <w:vanish/>
            <w:u w:val="none"/>
            <w:lang w:val="en"/>
          </w:rPr>
          <w:delText>July 2014</w:delText>
        </w:r>
      </w:del>
      <w:ins w:id="28" w:author="Author" w:date="2015-08-04T00:14: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the terms "Header Parameter" and "JOSE Header" </w:t>
      </w:r>
      <w:r>
        <w:rPr>
          <w:rFonts w:ascii="Verdana" w:hAnsi="Verdana"/>
          <w:color w:val="000000"/>
          <w:lang w:val="en"/>
        </w:rPr>
        <w:t xml:space="preserve">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Signature (JWS)</w:t>
      </w:r>
      <w:r>
        <w:rPr>
          <w:rStyle w:val="Hyperlink"/>
          <w:rFonts w:ascii="Verdana" w:hAnsi="Verdana"/>
          <w:vanish/>
          <w:u w:val="none"/>
          <w:lang w:val="en"/>
        </w:rPr>
        <w:t xml:space="preserve"> (Jones, M., Bradley, J., and N. Sakimura, “JSON Web Signature (JWS),” </w:t>
      </w:r>
      <w:del w:id="29" w:author="Author" w:date="2015-08-04T00:14:00Z">
        <w:r>
          <w:rPr>
            <w:rStyle w:val="Hyperlink"/>
            <w:rFonts w:ascii="Verdana" w:hAnsi="Verdana"/>
            <w:vanish/>
            <w:u w:val="none"/>
            <w:lang w:val="en"/>
          </w:rPr>
          <w:delText>July 2014</w:delText>
        </w:r>
      </w:del>
      <w:ins w:id="30" w:author="Author" w:date="2015-08-04T00:14: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and the term "User Agent" defined by </w:t>
      </w:r>
      <w:del w:id="31" w:author="Author" w:date="2015-08-04T00:14: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"RFC2616"</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u w:val="none"/>
            <w:lang w:val="en"/>
          </w:rPr>
          <w:delText>RFC 2616</w:delText>
        </w:r>
        <w:r>
          <w:rPr>
            <w:rStyle w:val="Hyperlink"/>
            <w:rFonts w:ascii="Verdana" w:hAnsi="Verdana"/>
            <w:vanish/>
            <w:u w:val="none"/>
            <w:lang w:val="en"/>
          </w:rPr>
          <w:delText xml:space="preserve"> (Fielding, R., Gettys, J., Mogul,</w:delText>
        </w:r>
        <w:r>
          <w:rPr>
            <w:rStyle w:val="Hyperlink"/>
            <w:rFonts w:ascii="Verdana" w:hAnsi="Verdana"/>
            <w:vanish/>
            <w:u w:val="none"/>
            <w:lang w:val="en"/>
          </w:rPr>
          <w:delText xml:space="preserve"> J., Frystyk, H., Masinter, L., Leach, P., and T. Berners-Lee, “Hypertext Transfer Protocol -- HTTP/1.1,” June 1999.)</w:delText>
        </w:r>
        <w:r>
          <w:rPr>
            <w:rFonts w:ascii="Verdana" w:hAnsi="Verdana"/>
            <w:color w:val="000000"/>
            <w:lang w:val="en"/>
          </w:rPr>
          <w:fldChar w:fldCharType="end"/>
        </w:r>
        <w:r>
          <w:rPr>
            <w:rFonts w:ascii="Verdana" w:hAnsi="Verdana"/>
            <w:color w:val="000000"/>
            <w:lang w:val="en"/>
          </w:rPr>
          <w:delText xml:space="preserve"> [RFC2616</w:delText>
        </w:r>
      </w:del>
      <w:ins w:id="32" w:author="Author" w:date="2015-08-04T00:14: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"RFC7230"</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 7230</w:t>
        </w:r>
        <w:r>
          <w:rPr>
            <w:rStyle w:val="Hyperlink"/>
            <w:rFonts w:ascii="Verdana" w:hAnsi="Verdana"/>
            <w:vanish/>
            <w:u w:val="none"/>
            <w:lang w:val="en"/>
          </w:rPr>
          <w:t xml:space="preserve"> (Fielding, R., Ed. and J. Resc</w:t>
        </w:r>
        <w:r>
          <w:rPr>
            <w:rStyle w:val="Hyperlink"/>
            <w:rFonts w:ascii="Verdana" w:hAnsi="Verdana"/>
            <w:vanish/>
            <w:u w:val="none"/>
            <w:lang w:val="en"/>
          </w:rPr>
          <w:t>hke, Ed., “Hypertext Transfer Protocol (HTTP/1.1): Message Syntax and Routing,” June 2014.)</w:t>
        </w:r>
        <w:r>
          <w:rPr>
            <w:rFonts w:ascii="Verdana" w:hAnsi="Verdana"/>
            <w:color w:val="000000"/>
            <w:lang w:val="en"/>
          </w:rPr>
          <w:fldChar w:fldCharType="end"/>
        </w:r>
        <w:r>
          <w:rPr>
            <w:rFonts w:ascii="Verdana" w:hAnsi="Verdana"/>
            <w:color w:val="000000"/>
            <w:lang w:val="en"/>
          </w:rPr>
          <w:t xml:space="preserve"> [RFC7230</w:t>
        </w:r>
      </w:ins>
      <w:r>
        <w:rPr>
          <w:rFonts w:ascii="Verdana" w:hAnsi="Verdana"/>
          <w:color w:val="000000"/>
          <w:lang w:val="en"/>
        </w:rPr>
        <w:t xml:space="preserve">]. </w:t>
      </w:r>
    </w:p>
    <w:p w14:paraId="59AD7D6F"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This document also defines the following terms: </w:t>
      </w:r>
    </w:p>
    <w:p w14:paraId="6FB1FC17"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lastRenderedPageBreak/>
        <w:t>Authentication</w:t>
      </w:r>
    </w:p>
    <w:p w14:paraId="1A20E65C"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 xml:space="preserve">Process used to achieve sufficient confidence in the binding between the Entity and the </w:t>
      </w:r>
      <w:r>
        <w:rPr>
          <w:rFonts w:ascii="Verdana" w:eastAsia="Times New Roman" w:hAnsi="Verdana"/>
          <w:color w:val="000000"/>
          <w:lang w:val="en"/>
        </w:rPr>
        <w:t xml:space="preserve">presented Identity. </w:t>
      </w:r>
    </w:p>
    <w:p w14:paraId="7B320F64"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Authentication Request</w:t>
      </w:r>
    </w:p>
    <w:p w14:paraId="4A856377"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OAuth 2.0 Authorization Request using extension parameters and scopes defined by OpenID Connect to request that the End-User be authenticated by the Authorization Server, which is an OpenID Connect Provider, to t</w:t>
      </w:r>
      <w:r>
        <w:rPr>
          <w:rFonts w:ascii="Verdana" w:eastAsia="Times New Roman" w:hAnsi="Verdana"/>
          <w:color w:val="000000"/>
          <w:lang w:val="en"/>
        </w:rPr>
        <w:t xml:space="preserve">he Client, which is an OpenID Connect Relying Party. </w:t>
      </w:r>
    </w:p>
    <w:p w14:paraId="7A45BAE5"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Claim</w:t>
      </w:r>
    </w:p>
    <w:p w14:paraId="601FEE42"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 xml:space="preserve">Piece of information asserted about an Entity. </w:t>
      </w:r>
    </w:p>
    <w:p w14:paraId="4404389C"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Claims Provider</w:t>
      </w:r>
    </w:p>
    <w:p w14:paraId="70FCA251"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 xml:space="preserve">Server that can return Claims about an Entity. </w:t>
      </w:r>
    </w:p>
    <w:p w14:paraId="26EC01FA"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End-User</w:t>
      </w:r>
    </w:p>
    <w:p w14:paraId="471493BC"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 xml:space="preserve">Human participant. </w:t>
      </w:r>
    </w:p>
    <w:p w14:paraId="7B746ACF"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Entity</w:t>
      </w:r>
    </w:p>
    <w:p w14:paraId="3C328D65"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Something that has a separate and distinct exist</w:t>
      </w:r>
      <w:r>
        <w:rPr>
          <w:rFonts w:ascii="Verdana" w:eastAsia="Times New Roman" w:hAnsi="Verdana"/>
          <w:color w:val="000000"/>
          <w:lang w:val="en"/>
        </w:rPr>
        <w:t xml:space="preserve">ence and that can be identified in a context. An End-User is one example of an Entity. </w:t>
      </w:r>
    </w:p>
    <w:p w14:paraId="7A6741D1"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ID Token</w:t>
      </w:r>
    </w:p>
    <w:p w14:paraId="6654DEDE" w14:textId="4A68F3BA"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JSON Web Token (JWT)</w:t>
      </w:r>
      <w:r>
        <w:rPr>
          <w:rStyle w:val="Hyperlink"/>
          <w:rFonts w:ascii="Verdana" w:eastAsia="Times New Roman" w:hAnsi="Verdana"/>
          <w:vanish/>
          <w:u w:val="none"/>
          <w:lang w:val="en"/>
        </w:rPr>
        <w:t xml:space="preserve"> (Jones, M., Bradley, J., and N. Sakimura, “JSON Web Token (JWT),” </w:t>
      </w:r>
      <w:del w:id="33" w:author="Author" w:date="2015-08-04T00:14:00Z">
        <w:r>
          <w:rPr>
            <w:rStyle w:val="Hyperlink"/>
            <w:rFonts w:ascii="Verdana" w:eastAsia="Times New Roman" w:hAnsi="Verdana"/>
            <w:vanish/>
            <w:u w:val="none"/>
            <w:lang w:val="en"/>
          </w:rPr>
          <w:delText>July 2014</w:delText>
        </w:r>
      </w:del>
      <w:ins w:id="34" w:author="Author" w:date="2015-08-04T00:14: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w:t>
      </w:r>
      <w:r>
        <w:rPr>
          <w:rFonts w:ascii="Verdana" w:eastAsia="Times New Roman" w:hAnsi="Verdana"/>
          <w:color w:val="000000"/>
          <w:lang w:val="en"/>
        </w:rPr>
        <w:t xml:space="preserve">[JWT] that contains Claims about the Authentication event. It MAY contain other Claims. </w:t>
      </w:r>
    </w:p>
    <w:p w14:paraId="60F6D2B9"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Identifier</w:t>
      </w:r>
    </w:p>
    <w:p w14:paraId="77FEE882"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 xml:space="preserve">Value that uniquely characterizes an Entity in a specific context. </w:t>
      </w:r>
    </w:p>
    <w:p w14:paraId="092AB33F"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Issuer</w:t>
      </w:r>
    </w:p>
    <w:p w14:paraId="462B40A4"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 xml:space="preserve">Entity that issues a set of Claims. </w:t>
      </w:r>
    </w:p>
    <w:p w14:paraId="045BBBBB"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Issuer Identifier</w:t>
      </w:r>
    </w:p>
    <w:p w14:paraId="4E3DBAD7"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Verifiable Identifier for an Issuer. An Issuer Identifier is a case</w:t>
      </w:r>
      <w:ins w:id="35" w:author="Author" w:date="2015-08-04T00:14:00Z">
        <w:r>
          <w:rPr>
            <w:rFonts w:ascii="Verdana" w:eastAsia="Times New Roman" w:hAnsi="Verdana"/>
            <w:color w:val="000000"/>
            <w:lang w:val="en"/>
          </w:rPr>
          <w:t>-</w:t>
        </w:r>
      </w:ins>
      <w:r>
        <w:rPr>
          <w:rFonts w:ascii="Verdana" w:eastAsia="Times New Roman" w:hAnsi="Verdana"/>
          <w:color w:val="000000"/>
          <w:lang w:val="en"/>
        </w:rPr>
        <w:t xml:space="preserve">sensitive URL using the </w:t>
      </w:r>
      <w:r>
        <w:rPr>
          <w:rStyle w:val="HTMLTypewriter"/>
          <w:lang w:val="en"/>
        </w:rPr>
        <w:t>https</w:t>
      </w:r>
      <w:r>
        <w:rPr>
          <w:rFonts w:ascii="Verdana" w:eastAsia="Times New Roman" w:hAnsi="Verdana"/>
          <w:color w:val="000000"/>
          <w:lang w:val="en"/>
        </w:rPr>
        <w:t xml:space="preserve"> scheme that contains scheme, host, and optionally, port number and path components and no query or fragment components. </w:t>
      </w:r>
    </w:p>
    <w:p w14:paraId="3135B601"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OpenID Provider (OP)</w:t>
      </w:r>
    </w:p>
    <w:p w14:paraId="74940D6A"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OAuth 2.0 Author</w:t>
      </w:r>
      <w:r>
        <w:rPr>
          <w:rFonts w:ascii="Verdana" w:eastAsia="Times New Roman" w:hAnsi="Verdana"/>
          <w:color w:val="000000"/>
          <w:lang w:val="en"/>
        </w:rPr>
        <w:t xml:space="preserve">ization Server that is capable of Authenticating the End-User and providing Claims to a Relying Party about the Authentication event and the End-User. </w:t>
      </w:r>
    </w:p>
    <w:p w14:paraId="6ED39F87"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Pairwise Pseudonymous Identifier (PPID)</w:t>
      </w:r>
    </w:p>
    <w:p w14:paraId="479C0031"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lastRenderedPageBreak/>
        <w:t>Identifier that identifies the Entity to a Relying Party that ca</w:t>
      </w:r>
      <w:r>
        <w:rPr>
          <w:rFonts w:ascii="Verdana" w:eastAsia="Times New Roman" w:hAnsi="Verdana"/>
          <w:color w:val="000000"/>
          <w:lang w:val="en"/>
        </w:rPr>
        <w:t xml:space="preserve">nnot be correlated with the Entity's PPID at another Relying Party. </w:t>
      </w:r>
    </w:p>
    <w:p w14:paraId="46C04545"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Personally Identifiable Information (PII)</w:t>
      </w:r>
    </w:p>
    <w:p w14:paraId="592E505E"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Information that (a) can be used to identify the natural person to whom such information relates, or (b) is or might be directly or indirectly li</w:t>
      </w:r>
      <w:r>
        <w:rPr>
          <w:rFonts w:ascii="Verdana" w:eastAsia="Times New Roman" w:hAnsi="Verdana"/>
          <w:color w:val="000000"/>
          <w:lang w:val="en"/>
        </w:rPr>
        <w:t xml:space="preserve">nked to a natural person to whom such information relates. </w:t>
      </w:r>
    </w:p>
    <w:p w14:paraId="60CDF9FE"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Relying Party (RP)</w:t>
      </w:r>
    </w:p>
    <w:p w14:paraId="58FC68ED"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 xml:space="preserve">OAuth 2.0 Client application requiring End-User Authentication and Claims from an OpenID Provider. </w:t>
      </w:r>
    </w:p>
    <w:p w14:paraId="66523C43"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Subject Identifier</w:t>
      </w:r>
    </w:p>
    <w:p w14:paraId="7BDED351"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 xml:space="preserve">Locally unique and never reassigned identifier within the </w:t>
      </w:r>
      <w:r>
        <w:rPr>
          <w:rFonts w:ascii="Verdana" w:eastAsia="Times New Roman" w:hAnsi="Verdana"/>
          <w:color w:val="000000"/>
          <w:lang w:val="en"/>
        </w:rPr>
        <w:t xml:space="preserve">Issuer for the End-User, which is intended to be consumed by the Client. </w:t>
      </w:r>
    </w:p>
    <w:p w14:paraId="2E5DC9BB"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UserInfo Endpoint</w:t>
      </w:r>
    </w:p>
    <w:p w14:paraId="5F10D5C9"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Protected Resource that, when presented with an Access Token by the Client, returns authorized information about the End-User represented by the corresponding Autho</w:t>
      </w:r>
      <w:r>
        <w:rPr>
          <w:rFonts w:ascii="Verdana" w:eastAsia="Times New Roman" w:hAnsi="Verdana"/>
          <w:color w:val="000000"/>
          <w:lang w:val="en"/>
        </w:rPr>
        <w:t xml:space="preserve">rization Grant. </w:t>
      </w:r>
    </w:p>
    <w:p w14:paraId="23E66B78"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Validation</w:t>
      </w:r>
    </w:p>
    <w:p w14:paraId="59B5A033"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 xml:space="preserve">Process intended to establish the soundness or correctness of a construct. </w:t>
      </w:r>
    </w:p>
    <w:p w14:paraId="27CFBAEA"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Verification</w:t>
      </w:r>
    </w:p>
    <w:p w14:paraId="67427C8C"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 xml:space="preserve">Process intended to test or prove the truth or accuracy of a fact or value. </w:t>
      </w:r>
    </w:p>
    <w:p w14:paraId="7CB0E305" w14:textId="77777777" w:rsidR="00000000" w:rsidRDefault="00DE28C3">
      <w:pPr>
        <w:spacing w:before="0" w:beforeAutospacing="0" w:after="0" w:afterAutospacing="0"/>
        <w:divId w:val="493424232"/>
        <w:rPr>
          <w:rFonts w:ascii="Verdana" w:eastAsia="Times New Roman" w:hAnsi="Verdana"/>
          <w:color w:val="000000"/>
          <w:lang w:val="en"/>
        </w:rPr>
      </w:pPr>
      <w:r>
        <w:rPr>
          <w:rFonts w:ascii="Verdana" w:eastAsia="Times New Roman" w:hAnsi="Verdana"/>
          <w:color w:val="000000"/>
          <w:lang w:val="en"/>
        </w:rPr>
        <w:t>Voluntary Claim</w:t>
      </w:r>
    </w:p>
    <w:p w14:paraId="290220B1" w14:textId="77777777" w:rsidR="00000000" w:rsidRDefault="00DE28C3">
      <w:pPr>
        <w:spacing w:before="0" w:beforeAutospacing="0" w:after="0" w:afterAutospacing="0"/>
        <w:ind w:left="720"/>
        <w:divId w:val="493424232"/>
        <w:rPr>
          <w:rFonts w:ascii="Verdana" w:eastAsia="Times New Roman" w:hAnsi="Verdana"/>
          <w:color w:val="000000"/>
          <w:lang w:val="en"/>
        </w:rPr>
      </w:pPr>
      <w:r>
        <w:rPr>
          <w:rFonts w:ascii="Verdana" w:eastAsia="Times New Roman" w:hAnsi="Verdana"/>
          <w:color w:val="000000"/>
          <w:lang w:val="en"/>
        </w:rPr>
        <w:t xml:space="preserve">Claim specified by the Client as being useful </w:t>
      </w:r>
      <w:r>
        <w:rPr>
          <w:rFonts w:ascii="Verdana" w:eastAsia="Times New Roman" w:hAnsi="Verdana"/>
          <w:color w:val="000000"/>
          <w:lang w:val="en"/>
        </w:rPr>
        <w:t xml:space="preserve">but not Essential for the specific task requested by the End-User. </w:t>
      </w:r>
    </w:p>
    <w:p w14:paraId="51ACF31A" w14:textId="77777777" w:rsidR="00000000" w:rsidRDefault="00DE28C3">
      <w:pPr>
        <w:pStyle w:val="NormalWeb"/>
        <w:divId w:val="1881235819"/>
        <w:rPr>
          <w:rFonts w:ascii="Verdana" w:hAnsi="Verdana"/>
          <w:color w:val="000000"/>
          <w:lang w:val="en"/>
        </w:rPr>
      </w:pPr>
      <w:r>
        <w:rPr>
          <w:rFonts w:ascii="Verdana" w:hAnsi="Verdana"/>
          <w:color w:val="000000"/>
          <w:lang w:val="en"/>
        </w:rPr>
        <w:t>IMPORTANT NOTE TO READERS: The terminology definitions in this section are a normative portion of this document, imposing requirements upon implementations. All the capitalized words in th</w:t>
      </w:r>
      <w:r>
        <w:rPr>
          <w:rFonts w:ascii="Verdana" w:hAnsi="Verdana"/>
          <w:color w:val="000000"/>
          <w:lang w:val="en"/>
        </w:rPr>
        <w:t xml:space="preserve">e text of this document, such as "Issuer Identifier", reference these defined terms. Whenever the reader encounters them, their definitions found in this section must be followed. </w:t>
      </w:r>
    </w:p>
    <w:p w14:paraId="72F70D40" w14:textId="77777777" w:rsidR="00000000" w:rsidRDefault="00DE28C3">
      <w:pPr>
        <w:spacing w:before="0" w:beforeAutospacing="0" w:after="0" w:afterAutospacing="0"/>
        <w:divId w:val="1881235819"/>
        <w:rPr>
          <w:rFonts w:ascii="Verdana" w:eastAsia="Times New Roman" w:hAnsi="Verdana"/>
          <w:color w:val="000000"/>
          <w:lang w:val="en"/>
        </w:rPr>
      </w:pPr>
      <w:bookmarkStart w:id="36" w:name="Overview"/>
      <w:bookmarkEnd w:id="36"/>
    </w:p>
    <w:p w14:paraId="0AC4442B"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ED065C1" w14:textId="77777777">
        <w:trPr>
          <w:divId w:val="1881235819"/>
          <w:trHeight w:val="225"/>
          <w:tblCellSpacing w:w="12" w:type="dxa"/>
        </w:trPr>
        <w:tc>
          <w:tcPr>
            <w:tcW w:w="450" w:type="dxa"/>
            <w:shd w:val="clear" w:color="auto" w:fill="990000"/>
            <w:vAlign w:val="center"/>
            <w:hideMark/>
          </w:tcPr>
          <w:p w14:paraId="2677D919"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BDC7680" w14:textId="77777777" w:rsidR="00000000" w:rsidRDefault="00DE28C3">
      <w:pPr>
        <w:pStyle w:val="Heading3"/>
        <w:divId w:val="1881235819"/>
        <w:rPr>
          <w:rFonts w:eastAsia="Times New Roman"/>
          <w:lang w:val="en"/>
        </w:rPr>
      </w:pPr>
      <w:bookmarkStart w:id="37" w:name="rfc.section.1.3"/>
      <w:bookmarkEnd w:id="37"/>
      <w:r>
        <w:rPr>
          <w:rFonts w:eastAsia="Times New Roman"/>
          <w:lang w:val="en"/>
        </w:rPr>
        <w:t>1.3.  Overview</w:t>
      </w:r>
    </w:p>
    <w:p w14:paraId="53BB0116"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OpenID Connect protocol, in abstract, follows the following steps. </w:t>
      </w:r>
    </w:p>
    <w:p w14:paraId="48259B1C" w14:textId="77777777" w:rsidR="00000000" w:rsidRDefault="00DE28C3">
      <w:pPr>
        <w:numPr>
          <w:ilvl w:val="0"/>
          <w:numId w:val="1"/>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The RP (Client) sends a request to the OpenID Provider (OP). </w:t>
      </w:r>
    </w:p>
    <w:p w14:paraId="65BC4D26" w14:textId="77777777" w:rsidR="00000000" w:rsidRDefault="00DE28C3">
      <w:pPr>
        <w:numPr>
          <w:ilvl w:val="0"/>
          <w:numId w:val="1"/>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The OP authenticates the End-User and obtains authorization. </w:t>
      </w:r>
    </w:p>
    <w:p w14:paraId="03E88BB1" w14:textId="77777777" w:rsidR="00000000" w:rsidRDefault="00DE28C3">
      <w:pPr>
        <w:numPr>
          <w:ilvl w:val="0"/>
          <w:numId w:val="1"/>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The OP responds with an ID Token and usually an Access Token. </w:t>
      </w:r>
    </w:p>
    <w:p w14:paraId="0B43B376" w14:textId="77777777" w:rsidR="00000000" w:rsidRDefault="00DE28C3">
      <w:pPr>
        <w:numPr>
          <w:ilvl w:val="0"/>
          <w:numId w:val="1"/>
        </w:numPr>
        <w:ind w:left="1200" w:right="480"/>
        <w:divId w:val="1881235819"/>
        <w:rPr>
          <w:rFonts w:ascii="Verdana" w:eastAsia="Times New Roman" w:hAnsi="Verdana"/>
          <w:color w:val="000000"/>
          <w:lang w:val="en"/>
        </w:rPr>
      </w:pPr>
      <w:r>
        <w:rPr>
          <w:rFonts w:ascii="Verdana" w:eastAsia="Times New Roman" w:hAnsi="Verdana"/>
          <w:color w:val="000000"/>
          <w:lang w:val="en"/>
        </w:rPr>
        <w:t>The RP can send a request with the Access Token to the UserInfo Endpo</w:t>
      </w:r>
      <w:r>
        <w:rPr>
          <w:rFonts w:ascii="Verdana" w:eastAsia="Times New Roman" w:hAnsi="Verdana"/>
          <w:color w:val="000000"/>
          <w:lang w:val="en"/>
        </w:rPr>
        <w:t xml:space="preserve">int. </w:t>
      </w:r>
    </w:p>
    <w:p w14:paraId="3F486526" w14:textId="77777777" w:rsidR="00000000" w:rsidRDefault="00DE28C3">
      <w:pPr>
        <w:numPr>
          <w:ilvl w:val="0"/>
          <w:numId w:val="1"/>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The UserInfo Endpoint returns Claims about the End-User. </w:t>
      </w:r>
    </w:p>
    <w:p w14:paraId="575D2DE2"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These steps are illustrated in the following diagram: </w:t>
      </w:r>
    </w:p>
    <w:p w14:paraId="2CB61118" w14:textId="77777777" w:rsidR="00000000" w:rsidRDefault="00DE28C3">
      <w:pPr>
        <w:pStyle w:val="HTMLPreformatted"/>
        <w:divId w:val="1576670823"/>
        <w:rPr>
          <w:lang w:val="en"/>
        </w:rPr>
      </w:pPr>
    </w:p>
    <w:p w14:paraId="5FBA7EF6" w14:textId="77777777" w:rsidR="00000000" w:rsidRDefault="00DE28C3">
      <w:pPr>
        <w:pStyle w:val="HTMLPreformatted"/>
        <w:divId w:val="1576670823"/>
        <w:rPr>
          <w:lang w:val="en"/>
        </w:rPr>
      </w:pPr>
      <w:r>
        <w:rPr>
          <w:lang w:val="en"/>
        </w:rPr>
        <w:t>+--------+                                   +--------+</w:t>
      </w:r>
    </w:p>
    <w:p w14:paraId="10A59AE2" w14:textId="77777777" w:rsidR="00000000" w:rsidRDefault="00DE28C3">
      <w:pPr>
        <w:pStyle w:val="HTMLPreformatted"/>
        <w:divId w:val="1576670823"/>
        <w:rPr>
          <w:lang w:val="en"/>
        </w:rPr>
      </w:pPr>
      <w:r>
        <w:rPr>
          <w:lang w:val="en"/>
        </w:rPr>
        <w:t>|        |                                   |        |</w:t>
      </w:r>
    </w:p>
    <w:p w14:paraId="3C3378B7" w14:textId="77777777" w:rsidR="00000000" w:rsidRDefault="00DE28C3">
      <w:pPr>
        <w:pStyle w:val="HTMLPreformatted"/>
        <w:divId w:val="1576670823"/>
        <w:rPr>
          <w:lang w:val="en"/>
        </w:rPr>
      </w:pPr>
      <w:r>
        <w:rPr>
          <w:lang w:val="en"/>
        </w:rPr>
        <w:t>|        |---------(1) A</w:t>
      </w:r>
      <w:r>
        <w:rPr>
          <w:lang w:val="en"/>
        </w:rPr>
        <w:t>uthN Request--------&gt;|        |</w:t>
      </w:r>
    </w:p>
    <w:p w14:paraId="1DAAC931" w14:textId="77777777" w:rsidR="00000000" w:rsidRDefault="00DE28C3">
      <w:pPr>
        <w:pStyle w:val="HTMLPreformatted"/>
        <w:divId w:val="1576670823"/>
        <w:rPr>
          <w:lang w:val="en"/>
        </w:rPr>
      </w:pPr>
      <w:r>
        <w:rPr>
          <w:lang w:val="en"/>
        </w:rPr>
        <w:t>|        |                                   |        |</w:t>
      </w:r>
    </w:p>
    <w:p w14:paraId="3BF525EE" w14:textId="77777777" w:rsidR="00000000" w:rsidRDefault="00DE28C3">
      <w:pPr>
        <w:pStyle w:val="HTMLPreformatted"/>
        <w:divId w:val="1576670823"/>
        <w:rPr>
          <w:lang w:val="en"/>
        </w:rPr>
      </w:pPr>
      <w:r>
        <w:rPr>
          <w:lang w:val="en"/>
        </w:rPr>
        <w:t>|        |  +--------+                       |        |</w:t>
      </w:r>
    </w:p>
    <w:p w14:paraId="46BD0017" w14:textId="77777777" w:rsidR="00000000" w:rsidRDefault="00DE28C3">
      <w:pPr>
        <w:pStyle w:val="HTMLPreformatted"/>
        <w:divId w:val="1576670823"/>
        <w:rPr>
          <w:lang w:val="en"/>
        </w:rPr>
      </w:pPr>
      <w:r>
        <w:rPr>
          <w:lang w:val="en"/>
        </w:rPr>
        <w:t>|        |  |        |                       |        |</w:t>
      </w:r>
    </w:p>
    <w:p w14:paraId="5BB94A05" w14:textId="77777777" w:rsidR="00000000" w:rsidRDefault="00DE28C3">
      <w:pPr>
        <w:pStyle w:val="HTMLPreformatted"/>
        <w:divId w:val="1576670823"/>
        <w:rPr>
          <w:lang w:val="en"/>
        </w:rPr>
      </w:pPr>
      <w:r>
        <w:rPr>
          <w:lang w:val="en"/>
        </w:rPr>
        <w:t>|        |  |  End-  |&lt;--(2) AuthN &amp; AuthZ--&gt;|        |</w:t>
      </w:r>
    </w:p>
    <w:p w14:paraId="6E598F95" w14:textId="77777777" w:rsidR="00000000" w:rsidRDefault="00DE28C3">
      <w:pPr>
        <w:pStyle w:val="HTMLPreformatted"/>
        <w:divId w:val="1576670823"/>
        <w:rPr>
          <w:lang w:val="en"/>
        </w:rPr>
      </w:pPr>
      <w:r>
        <w:rPr>
          <w:lang w:val="en"/>
        </w:rPr>
        <w:t>|        |  |  User  |                       |        |</w:t>
      </w:r>
    </w:p>
    <w:p w14:paraId="7CE64B4D" w14:textId="77777777" w:rsidR="00000000" w:rsidRDefault="00DE28C3">
      <w:pPr>
        <w:pStyle w:val="HTMLPreformatted"/>
        <w:divId w:val="1576670823"/>
        <w:rPr>
          <w:lang w:val="en"/>
        </w:rPr>
      </w:pPr>
      <w:r>
        <w:rPr>
          <w:lang w:val="en"/>
        </w:rPr>
        <w:t>|   RP   |  |        |                       |   OP   |</w:t>
      </w:r>
    </w:p>
    <w:p w14:paraId="29E3B2B3" w14:textId="77777777" w:rsidR="00000000" w:rsidRDefault="00DE28C3">
      <w:pPr>
        <w:pStyle w:val="HTMLPreformatted"/>
        <w:divId w:val="1576670823"/>
        <w:rPr>
          <w:lang w:val="en"/>
        </w:rPr>
      </w:pPr>
      <w:r>
        <w:rPr>
          <w:lang w:val="en"/>
        </w:rPr>
        <w:t>|        |  +--------+                       |        |</w:t>
      </w:r>
    </w:p>
    <w:p w14:paraId="1F4B3BE5" w14:textId="77777777" w:rsidR="00000000" w:rsidRDefault="00DE28C3">
      <w:pPr>
        <w:pStyle w:val="HTMLPreformatted"/>
        <w:divId w:val="1576670823"/>
        <w:rPr>
          <w:lang w:val="en"/>
        </w:rPr>
      </w:pPr>
      <w:r>
        <w:rPr>
          <w:lang w:val="en"/>
        </w:rPr>
        <w:t>|        |                                   |        |</w:t>
      </w:r>
    </w:p>
    <w:p w14:paraId="244582E1" w14:textId="77777777" w:rsidR="00000000" w:rsidRDefault="00DE28C3">
      <w:pPr>
        <w:pStyle w:val="HTMLPreformatted"/>
        <w:divId w:val="1576670823"/>
        <w:rPr>
          <w:lang w:val="en"/>
        </w:rPr>
      </w:pPr>
      <w:r>
        <w:rPr>
          <w:lang w:val="en"/>
        </w:rPr>
        <w:t>|        |&lt;</w:t>
      </w:r>
      <w:r>
        <w:rPr>
          <w:lang w:val="en"/>
        </w:rPr>
        <w:t>--------(3) AuthN Response--------|        |</w:t>
      </w:r>
    </w:p>
    <w:p w14:paraId="19BABE8B" w14:textId="77777777" w:rsidR="00000000" w:rsidRDefault="00DE28C3">
      <w:pPr>
        <w:pStyle w:val="HTMLPreformatted"/>
        <w:divId w:val="1576670823"/>
        <w:rPr>
          <w:lang w:val="en"/>
        </w:rPr>
      </w:pPr>
      <w:r>
        <w:rPr>
          <w:lang w:val="en"/>
        </w:rPr>
        <w:t>|        |                                   |        |</w:t>
      </w:r>
    </w:p>
    <w:p w14:paraId="2C2C94F1" w14:textId="77777777" w:rsidR="00000000" w:rsidRDefault="00DE28C3">
      <w:pPr>
        <w:pStyle w:val="HTMLPreformatted"/>
        <w:divId w:val="1576670823"/>
        <w:rPr>
          <w:lang w:val="en"/>
        </w:rPr>
      </w:pPr>
      <w:r>
        <w:rPr>
          <w:lang w:val="en"/>
        </w:rPr>
        <w:lastRenderedPageBreak/>
        <w:t>|        |---------(4) UserInfo Request-----&gt;|        |</w:t>
      </w:r>
    </w:p>
    <w:p w14:paraId="455AAF1A" w14:textId="77777777" w:rsidR="00000000" w:rsidRDefault="00DE28C3">
      <w:pPr>
        <w:pStyle w:val="HTMLPreformatted"/>
        <w:divId w:val="1576670823"/>
        <w:rPr>
          <w:lang w:val="en"/>
        </w:rPr>
      </w:pPr>
      <w:r>
        <w:rPr>
          <w:lang w:val="en"/>
        </w:rPr>
        <w:t>|        |                                   |        |</w:t>
      </w:r>
    </w:p>
    <w:p w14:paraId="42FC5236" w14:textId="77777777" w:rsidR="00000000" w:rsidRDefault="00DE28C3">
      <w:pPr>
        <w:pStyle w:val="HTMLPreformatted"/>
        <w:divId w:val="1576670823"/>
        <w:rPr>
          <w:lang w:val="en"/>
        </w:rPr>
      </w:pPr>
      <w:r>
        <w:rPr>
          <w:lang w:val="en"/>
        </w:rPr>
        <w:t>|        |&lt;--------(5) UserInfo Response---</w:t>
      </w:r>
      <w:r>
        <w:rPr>
          <w:lang w:val="en"/>
        </w:rPr>
        <w:t>--|        |</w:t>
      </w:r>
    </w:p>
    <w:p w14:paraId="64EAAC52" w14:textId="77777777" w:rsidR="00000000" w:rsidRDefault="00DE28C3">
      <w:pPr>
        <w:pStyle w:val="HTMLPreformatted"/>
        <w:divId w:val="1576670823"/>
        <w:rPr>
          <w:lang w:val="en"/>
        </w:rPr>
      </w:pPr>
      <w:r>
        <w:rPr>
          <w:lang w:val="en"/>
        </w:rPr>
        <w:t>|        |                                   |        |</w:t>
      </w:r>
    </w:p>
    <w:p w14:paraId="19E1A34D" w14:textId="77777777" w:rsidR="00000000" w:rsidRDefault="00DE28C3">
      <w:pPr>
        <w:pStyle w:val="HTMLPreformatted"/>
        <w:divId w:val="1576670823"/>
        <w:rPr>
          <w:lang w:val="en"/>
        </w:rPr>
      </w:pPr>
      <w:r>
        <w:rPr>
          <w:lang w:val="en"/>
        </w:rPr>
        <w:t>+--------+                                   +--------+</w:t>
      </w:r>
    </w:p>
    <w:p w14:paraId="00428ED4" w14:textId="77777777" w:rsidR="00000000" w:rsidRDefault="00DE28C3">
      <w:pPr>
        <w:spacing w:before="0" w:beforeAutospacing="0" w:after="0" w:afterAutospacing="0"/>
        <w:divId w:val="1881235819"/>
        <w:rPr>
          <w:rFonts w:ascii="Verdana" w:eastAsia="Times New Roman" w:hAnsi="Verdana"/>
          <w:color w:val="000000"/>
          <w:lang w:val="en"/>
        </w:rPr>
      </w:pPr>
      <w:bookmarkStart w:id="38" w:name="ProtocolElements"/>
      <w:bookmarkEnd w:id="38"/>
    </w:p>
    <w:p w14:paraId="146E03EE"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A2AAF97" w14:textId="77777777">
        <w:trPr>
          <w:divId w:val="1881235819"/>
          <w:trHeight w:val="225"/>
          <w:tblCellSpacing w:w="12" w:type="dxa"/>
        </w:trPr>
        <w:tc>
          <w:tcPr>
            <w:tcW w:w="450" w:type="dxa"/>
            <w:shd w:val="clear" w:color="auto" w:fill="990000"/>
            <w:vAlign w:val="center"/>
            <w:hideMark/>
          </w:tcPr>
          <w:p w14:paraId="5B997BAE"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29EF6B1" w14:textId="77777777" w:rsidR="00000000" w:rsidRDefault="00DE28C3">
      <w:pPr>
        <w:pStyle w:val="Heading3"/>
        <w:divId w:val="1881235819"/>
        <w:rPr>
          <w:rFonts w:eastAsia="Times New Roman"/>
          <w:lang w:val="en"/>
        </w:rPr>
      </w:pPr>
      <w:bookmarkStart w:id="39" w:name="rfc.section.2"/>
      <w:bookmarkEnd w:id="39"/>
      <w:r>
        <w:rPr>
          <w:rFonts w:eastAsia="Times New Roman"/>
          <w:lang w:val="en"/>
        </w:rPr>
        <w:t>2.  Protocol Elements</w:t>
      </w:r>
    </w:p>
    <w:p w14:paraId="676ABF09"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Authentication Requests can follow one of three paths: the Authorization Code Flow, the Implicit Flow, or the Hybrid Flow. </w:t>
      </w:r>
      <w:r>
        <w:rPr>
          <w:rFonts w:ascii="Verdana" w:hAnsi="Verdana"/>
          <w:color w:val="000000"/>
          <w:lang w:val="en"/>
        </w:rPr>
        <w:t>The Authorization Code Flow is intended for Clients that can securely maintain a Client Secret between themselves and the Authorization Server, whereas the Implicit Flow is intended for Clients that cannot. However, the Authorization Code flow is sometimes</w:t>
      </w:r>
      <w:r>
        <w:rPr>
          <w:rFonts w:ascii="Verdana" w:hAnsi="Verdana"/>
          <w:color w:val="000000"/>
          <w:lang w:val="en"/>
        </w:rPr>
        <w:t xml:space="preserve"> also used by Native applications and other Clients in order to be able to obtain a Refresh Token, even when they cannot ensure the secrecy of the Client Secret value. The Hybrid Flow combines aspects of the Authorization Code Flow and the Implicit Flow. I</w:t>
      </w:r>
      <w:r>
        <w:rPr>
          <w:rFonts w:ascii="Verdana" w:hAnsi="Verdana"/>
          <w:color w:val="000000"/>
          <w:lang w:val="en"/>
        </w:rPr>
        <w:t>t enables Clients to obtain an ID Token and optionally an Access Token with only one round trip to the Authorization Server, possibly minimizing latency, while still enabling Clients to later get tokens from the Token Endpoint -- especially a Refresh Token</w:t>
      </w:r>
      <w:r>
        <w:rPr>
          <w:rFonts w:ascii="Verdana" w:hAnsi="Verdana"/>
          <w:color w:val="000000"/>
          <w:lang w:val="en"/>
        </w:rPr>
        <w:t xml:space="preserve">. </w:t>
      </w:r>
    </w:p>
    <w:p w14:paraId="052FBB34"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This document only provides information that is sufficient for basic Clients using the Code Flow. </w:t>
      </w:r>
    </w:p>
    <w:p w14:paraId="132D61D5" w14:textId="77777777" w:rsidR="00000000" w:rsidRDefault="00DE28C3">
      <w:pPr>
        <w:spacing w:before="0" w:beforeAutospacing="0" w:after="0" w:afterAutospacing="0"/>
        <w:divId w:val="1881235819"/>
        <w:rPr>
          <w:rFonts w:ascii="Verdana" w:eastAsia="Times New Roman" w:hAnsi="Verdana"/>
          <w:color w:val="000000"/>
          <w:lang w:val="en"/>
        </w:rPr>
      </w:pPr>
      <w:bookmarkStart w:id="40" w:name="CodeFlow"/>
      <w:bookmarkEnd w:id="40"/>
    </w:p>
    <w:p w14:paraId="4F0ED4BC"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4138F36" w14:textId="77777777">
        <w:trPr>
          <w:divId w:val="1881235819"/>
          <w:trHeight w:val="225"/>
          <w:tblCellSpacing w:w="12" w:type="dxa"/>
        </w:trPr>
        <w:tc>
          <w:tcPr>
            <w:tcW w:w="450" w:type="dxa"/>
            <w:shd w:val="clear" w:color="auto" w:fill="990000"/>
            <w:vAlign w:val="center"/>
            <w:hideMark/>
          </w:tcPr>
          <w:p w14:paraId="07041E85"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D69DB9D" w14:textId="77777777" w:rsidR="00000000" w:rsidRDefault="00DE28C3">
      <w:pPr>
        <w:pStyle w:val="Heading3"/>
        <w:divId w:val="1881235819"/>
        <w:rPr>
          <w:rFonts w:eastAsia="Times New Roman"/>
          <w:lang w:val="en"/>
        </w:rPr>
      </w:pPr>
      <w:bookmarkStart w:id="41" w:name="rfc.section.2.1"/>
      <w:bookmarkEnd w:id="41"/>
      <w:r>
        <w:rPr>
          <w:rFonts w:eastAsia="Times New Roman"/>
          <w:lang w:val="en"/>
        </w:rPr>
        <w:t>2.1.  Code Flow</w:t>
      </w:r>
    </w:p>
    <w:p w14:paraId="211AFD70" w14:textId="77777777" w:rsidR="00000000" w:rsidRDefault="00DE28C3">
      <w:pPr>
        <w:pStyle w:val="NormalWeb"/>
        <w:divId w:val="1881235819"/>
        <w:rPr>
          <w:rFonts w:ascii="Verdana" w:hAnsi="Verdana"/>
          <w:color w:val="000000"/>
          <w:lang w:val="en"/>
        </w:rPr>
      </w:pPr>
      <w:r>
        <w:rPr>
          <w:rFonts w:ascii="Verdana" w:hAnsi="Verdana"/>
          <w:color w:val="000000"/>
          <w:lang w:val="en"/>
        </w:rPr>
        <w:t>The Code Flow consists of</w:t>
      </w:r>
      <w:r>
        <w:rPr>
          <w:rFonts w:ascii="Verdana" w:hAnsi="Verdana"/>
          <w:color w:val="000000"/>
          <w:lang w:val="en"/>
        </w:rPr>
        <w:t xml:space="preserve"> the following steps: </w:t>
      </w:r>
    </w:p>
    <w:p w14:paraId="23797EA4" w14:textId="77777777" w:rsidR="00000000" w:rsidRDefault="00DE28C3">
      <w:pPr>
        <w:numPr>
          <w:ilvl w:val="0"/>
          <w:numId w:val="2"/>
        </w:numPr>
        <w:ind w:left="1200" w:right="480"/>
        <w:divId w:val="1881235819"/>
        <w:rPr>
          <w:rFonts w:ascii="Verdana" w:eastAsia="Times New Roman" w:hAnsi="Verdana"/>
          <w:color w:val="000000"/>
          <w:lang w:val="en"/>
        </w:rPr>
      </w:pPr>
      <w:r>
        <w:rPr>
          <w:rFonts w:ascii="Verdana" w:eastAsia="Times New Roman" w:hAnsi="Verdana"/>
          <w:color w:val="000000"/>
          <w:lang w:val="en"/>
        </w:rPr>
        <w:lastRenderedPageBreak/>
        <w:t xml:space="preserve">Client prepares an Authentication Request containing the desired request parameters. </w:t>
      </w:r>
    </w:p>
    <w:p w14:paraId="06FC21F6" w14:textId="77777777" w:rsidR="00000000" w:rsidRDefault="00DE28C3">
      <w:pPr>
        <w:numPr>
          <w:ilvl w:val="0"/>
          <w:numId w:val="2"/>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Client sends the request to the Authorization Server. </w:t>
      </w:r>
    </w:p>
    <w:p w14:paraId="11AF9FAE" w14:textId="77777777" w:rsidR="00000000" w:rsidRDefault="00DE28C3">
      <w:pPr>
        <w:numPr>
          <w:ilvl w:val="0"/>
          <w:numId w:val="2"/>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14:paraId="198D8A5D" w14:textId="77777777" w:rsidR="00000000" w:rsidRDefault="00DE28C3">
      <w:pPr>
        <w:numPr>
          <w:ilvl w:val="0"/>
          <w:numId w:val="2"/>
        </w:numPr>
        <w:ind w:left="1200" w:right="480"/>
        <w:divId w:val="1881235819"/>
        <w:rPr>
          <w:rFonts w:ascii="Verdana" w:eastAsia="Times New Roman" w:hAnsi="Verdana"/>
          <w:color w:val="000000"/>
          <w:lang w:val="en"/>
        </w:rPr>
      </w:pPr>
      <w:r>
        <w:rPr>
          <w:rFonts w:ascii="Verdana" w:eastAsia="Times New Roman" w:hAnsi="Verdana"/>
          <w:color w:val="000000"/>
          <w:lang w:val="en"/>
        </w:rPr>
        <w:t>Authorization Server obtains End-User Cons</w:t>
      </w:r>
      <w:r>
        <w:rPr>
          <w:rFonts w:ascii="Verdana" w:eastAsia="Times New Roman" w:hAnsi="Verdana"/>
          <w:color w:val="000000"/>
          <w:lang w:val="en"/>
        </w:rPr>
        <w:t xml:space="preserve">ent/Authorization. </w:t>
      </w:r>
    </w:p>
    <w:p w14:paraId="6601D572" w14:textId="77777777" w:rsidR="00000000" w:rsidRDefault="00DE28C3">
      <w:pPr>
        <w:numPr>
          <w:ilvl w:val="0"/>
          <w:numId w:val="2"/>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w:t>
      </w:r>
      <w:r>
        <w:rPr>
          <w:rStyle w:val="HTMLTypewriter"/>
          <w:lang w:val="en"/>
        </w:rPr>
        <w:t>code</w:t>
      </w:r>
      <w:r>
        <w:rPr>
          <w:rFonts w:ascii="Verdana" w:eastAsia="Times New Roman" w:hAnsi="Verdana"/>
          <w:color w:val="000000"/>
          <w:lang w:val="en"/>
        </w:rPr>
        <w:t xml:space="preserve">. </w:t>
      </w:r>
    </w:p>
    <w:p w14:paraId="6F665113" w14:textId="77777777" w:rsidR="00000000" w:rsidRDefault="00DE28C3">
      <w:pPr>
        <w:numPr>
          <w:ilvl w:val="0"/>
          <w:numId w:val="2"/>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Client sends the </w:t>
      </w:r>
      <w:r>
        <w:rPr>
          <w:rStyle w:val="HTMLTypewriter"/>
          <w:lang w:val="en"/>
        </w:rPr>
        <w:t>code</w:t>
      </w:r>
      <w:r>
        <w:rPr>
          <w:rFonts w:ascii="Verdana" w:eastAsia="Times New Roman" w:hAnsi="Verdana"/>
          <w:color w:val="000000"/>
          <w:lang w:val="en"/>
        </w:rPr>
        <w:t xml:space="preserve"> to the Token Endpoint to receive an Access Token and ID Token in the response. </w:t>
      </w:r>
    </w:p>
    <w:p w14:paraId="43413DDD" w14:textId="77777777" w:rsidR="00000000" w:rsidRDefault="00DE28C3">
      <w:pPr>
        <w:numPr>
          <w:ilvl w:val="0"/>
          <w:numId w:val="2"/>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Client validates the tokens and retrieves the End-User's </w:t>
      </w:r>
      <w:r>
        <w:rPr>
          <w:rFonts w:ascii="Verdana" w:eastAsia="Times New Roman" w:hAnsi="Verdana"/>
          <w:color w:val="000000"/>
          <w:lang w:val="en"/>
        </w:rPr>
        <w:t xml:space="preserve">Subject Identifier. </w:t>
      </w:r>
    </w:p>
    <w:p w14:paraId="38EF19C8" w14:textId="77777777" w:rsidR="00000000" w:rsidRDefault="00DE28C3">
      <w:pPr>
        <w:spacing w:before="0" w:beforeAutospacing="0" w:after="0" w:afterAutospacing="0"/>
        <w:divId w:val="1881235819"/>
        <w:rPr>
          <w:rFonts w:ascii="Verdana" w:eastAsia="Times New Roman" w:hAnsi="Verdana"/>
          <w:color w:val="000000"/>
          <w:lang w:val="en"/>
        </w:rPr>
      </w:pPr>
      <w:bookmarkStart w:id="42" w:name="AuthenticationRequest"/>
      <w:bookmarkEnd w:id="42"/>
    </w:p>
    <w:p w14:paraId="47BCE6F8"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EE32D5A" w14:textId="77777777">
        <w:trPr>
          <w:divId w:val="1881235819"/>
          <w:trHeight w:val="225"/>
          <w:tblCellSpacing w:w="12" w:type="dxa"/>
        </w:trPr>
        <w:tc>
          <w:tcPr>
            <w:tcW w:w="450" w:type="dxa"/>
            <w:shd w:val="clear" w:color="auto" w:fill="990000"/>
            <w:vAlign w:val="center"/>
            <w:hideMark/>
          </w:tcPr>
          <w:p w14:paraId="34F5A5B7"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C4FC7A8" w14:textId="77777777" w:rsidR="00000000" w:rsidRDefault="00DE28C3">
      <w:pPr>
        <w:pStyle w:val="Heading3"/>
        <w:divId w:val="1881235819"/>
        <w:rPr>
          <w:rFonts w:eastAsia="Times New Roman"/>
          <w:lang w:val="en"/>
        </w:rPr>
      </w:pPr>
      <w:bookmarkStart w:id="43" w:name="rfc.section.2.1.1"/>
      <w:bookmarkEnd w:id="43"/>
      <w:r>
        <w:rPr>
          <w:rFonts w:eastAsia="Times New Roman"/>
          <w:lang w:val="en"/>
        </w:rPr>
        <w:t xml:space="preserve">2.1.1.  </w:t>
      </w:r>
      <w:r>
        <w:rPr>
          <w:rFonts w:eastAsia="Times New Roman"/>
          <w:lang w:val="en"/>
        </w:rPr>
        <w:t>Client Prepares Authentication Request</w:t>
      </w:r>
    </w:p>
    <w:p w14:paraId="1BAB82CD"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When the RP wishes to Authenticate the End-User or determine whether the End-User is already Authenticated, the Client prepares an Authentication Request to be sent to the Authorization Endpoint. </w:t>
      </w:r>
    </w:p>
    <w:p w14:paraId="1DC5B53C" w14:textId="77777777" w:rsidR="00000000" w:rsidRDefault="00DE28C3">
      <w:pPr>
        <w:pStyle w:val="NormalWeb"/>
        <w:divId w:val="1881235819"/>
        <w:rPr>
          <w:rFonts w:ascii="Verdana" w:hAnsi="Verdana"/>
          <w:color w:val="000000"/>
          <w:lang w:val="en"/>
        </w:rPr>
      </w:pPr>
      <w:r>
        <w:rPr>
          <w:rFonts w:ascii="Verdana" w:hAnsi="Verdana"/>
          <w:color w:val="000000"/>
          <w:lang w:val="en"/>
        </w:rPr>
        <w:t>Communication with t</w:t>
      </w:r>
      <w:r>
        <w:rPr>
          <w:rFonts w:ascii="Verdana" w:hAnsi="Verdana"/>
          <w:color w:val="000000"/>
          <w:lang w:val="en"/>
        </w:rPr>
        <w:t xml:space="preserve">he Authorization Endpoint MUST utilize TLS. See </w:t>
      </w:r>
      <w:hyperlink w:anchor="TLS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44C69291" w14:textId="375B104C" w:rsidR="00000000" w:rsidRDefault="00DE28C3">
      <w:pPr>
        <w:pStyle w:val="NormalWeb"/>
        <w:divId w:val="1881235819"/>
        <w:rPr>
          <w:rFonts w:ascii="Verdana" w:hAnsi="Verdana"/>
          <w:color w:val="000000"/>
          <w:lang w:val="en"/>
        </w:rPr>
      </w:pPr>
      <w:r>
        <w:rPr>
          <w:rFonts w:ascii="Verdana" w:hAnsi="Verdana"/>
          <w:color w:val="000000"/>
          <w:lang w:val="en"/>
        </w:rPr>
        <w:t xml:space="preserve">Clients MAY construct the request using the HTTP </w:t>
      </w:r>
      <w:r>
        <w:rPr>
          <w:rStyle w:val="HTMLTypewriter"/>
          <w:lang w:val="en"/>
        </w:rPr>
        <w:t>GET</w:t>
      </w:r>
      <w:r>
        <w:rPr>
          <w:rFonts w:ascii="Verdana" w:hAnsi="Verdana"/>
          <w:color w:val="000000"/>
          <w:lang w:val="en"/>
        </w:rPr>
        <w:t xml:space="preserve"> or the HTTP </w:t>
      </w:r>
      <w:r>
        <w:rPr>
          <w:rStyle w:val="HTMLTypewriter"/>
          <w:lang w:val="en"/>
        </w:rPr>
        <w:t>POST</w:t>
      </w:r>
      <w:r>
        <w:rPr>
          <w:rFonts w:ascii="Verdana" w:hAnsi="Verdana"/>
          <w:color w:val="000000"/>
          <w:lang w:val="en"/>
        </w:rPr>
        <w:t xml:space="preserve"> method as defined in </w:t>
      </w:r>
      <w:del w:id="44" w:author="Author" w:date="2015-08-04T00:14: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"RFC2616"</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u w:val="none"/>
            <w:lang w:val="en"/>
          </w:rPr>
          <w:delText>RFC 2616</w:delText>
        </w:r>
        <w:r>
          <w:rPr>
            <w:rStyle w:val="Hyperlink"/>
            <w:rFonts w:ascii="Verdana" w:hAnsi="Verdana"/>
            <w:vanish/>
            <w:u w:val="none"/>
            <w:lang w:val="en"/>
          </w:rPr>
          <w:delText xml:space="preserve"> (Fielding, R., Gettys, J., Mogul, J., Frystyk, H., Masinter, L., Leach, P., and T. Berners-Lee, “Hypertext Transfer Protocol -- HTTP/1.1,” June 1999.)</w:delText>
        </w:r>
        <w:r>
          <w:rPr>
            <w:rFonts w:ascii="Verdana" w:hAnsi="Verdana"/>
            <w:color w:val="000000"/>
            <w:lang w:val="en"/>
          </w:rPr>
          <w:fldChar w:fldCharType="end"/>
        </w:r>
        <w:r>
          <w:rPr>
            <w:rFonts w:ascii="Verdana" w:hAnsi="Verdana"/>
            <w:color w:val="000000"/>
            <w:lang w:val="en"/>
          </w:rPr>
          <w:delText xml:space="preserve"> [RFC2616].</w:delText>
        </w:r>
      </w:del>
      <w:ins w:id="45" w:author="Author" w:date="2015-08-04T00:14: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"RFC7231"</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 7231</w:t>
        </w:r>
        <w:r>
          <w:rPr>
            <w:rStyle w:val="Hyperlink"/>
            <w:rFonts w:ascii="Verdana" w:hAnsi="Verdana"/>
            <w:vanish/>
            <w:u w:val="none"/>
            <w:lang w:val="en"/>
          </w:rPr>
          <w:t xml:space="preserve"> (Fielding, R., Ed. and J. Reschke, Ed., “Hypertext Transfer Protocol (HTTP/1.1): Semantics and Content,” June 2014.)</w:t>
        </w:r>
        <w:r>
          <w:rPr>
            <w:rFonts w:ascii="Verdana" w:hAnsi="Verdana"/>
            <w:color w:val="000000"/>
            <w:lang w:val="en"/>
          </w:rPr>
          <w:fldChar w:fldCharType="end"/>
        </w:r>
        <w:r>
          <w:rPr>
            <w:rFonts w:ascii="Verdana" w:hAnsi="Verdana"/>
            <w:color w:val="000000"/>
            <w:lang w:val="en"/>
          </w:rPr>
          <w:t xml:space="preserve"> [RFC7231].</w:t>
        </w:r>
      </w:ins>
      <w:r>
        <w:rPr>
          <w:rFonts w:ascii="Verdana" w:hAnsi="Verdana"/>
          <w:color w:val="000000"/>
          <w:lang w:val="en"/>
        </w:rPr>
        <w:t xml:space="preserve"> </w:t>
      </w:r>
    </w:p>
    <w:p w14:paraId="10F1A15E"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If using the HTTP </w:t>
      </w:r>
      <w:r>
        <w:rPr>
          <w:rStyle w:val="HTMLTypewriter"/>
          <w:lang w:val="en"/>
        </w:rPr>
        <w:t>GET</w:t>
      </w:r>
      <w:r>
        <w:rPr>
          <w:rFonts w:ascii="Verdana" w:hAnsi="Verdana"/>
          <w:color w:val="000000"/>
          <w:lang w:val="en"/>
        </w:rPr>
        <w:t xml:space="preserve"> method, the parameters are serialized using the Query String Seria</w:t>
      </w:r>
      <w:r>
        <w:rPr>
          <w:rFonts w:ascii="Verdana" w:hAnsi="Verdana"/>
          <w:color w:val="000000"/>
          <w:lang w:val="en"/>
        </w:rPr>
        <w:t xml:space="preserve">lization, per </w:t>
      </w:r>
      <w:hyperlink w:anchor="QuerySerialization" w:history="1">
        <w:r>
          <w:rPr>
            <w:rStyle w:val="Hyperlink"/>
            <w:rFonts w:ascii="Verdana" w:hAnsi="Verdana"/>
            <w:u w:val="none"/>
            <w:lang w:val="en"/>
          </w:rPr>
          <w:t>Section 3.1</w:t>
        </w:r>
        <w:r>
          <w:rPr>
            <w:rStyle w:val="Hyperlink"/>
            <w:rFonts w:ascii="Verdana" w:hAnsi="Verdana"/>
            <w:vanish/>
            <w:u w:val="none"/>
            <w:lang w:val="en"/>
          </w:rPr>
          <w:t xml:space="preserve"> (Query String Serialization)</w:t>
        </w:r>
      </w:hyperlink>
      <w:r>
        <w:rPr>
          <w:rFonts w:ascii="Verdana" w:hAnsi="Verdana"/>
          <w:color w:val="000000"/>
          <w:lang w:val="en"/>
        </w:rPr>
        <w:t xml:space="preserve">. If using the HTTP </w:t>
      </w:r>
      <w:r>
        <w:rPr>
          <w:rStyle w:val="HTMLTypewriter"/>
          <w:lang w:val="en"/>
        </w:rPr>
        <w:t>POST</w:t>
      </w:r>
      <w:r>
        <w:rPr>
          <w:rFonts w:ascii="Verdana" w:hAnsi="Verdana"/>
          <w:color w:val="000000"/>
          <w:lang w:val="en"/>
        </w:rPr>
        <w:t xml:space="preserve"> method, the request parameters are added to the HTTP request entity-body using the </w:t>
      </w:r>
      <w:r>
        <w:rPr>
          <w:rStyle w:val="HTMLTypewriter"/>
          <w:lang w:val="en"/>
        </w:rPr>
        <w:t>application/x-www-form-urlencoded</w:t>
      </w:r>
      <w:r>
        <w:rPr>
          <w:rFonts w:ascii="Verdana" w:hAnsi="Verdana"/>
          <w:color w:val="000000"/>
          <w:lang w:val="en"/>
        </w:rPr>
        <w:t xml:space="preserve"> format as defined b</w:t>
      </w:r>
      <w:r>
        <w:rPr>
          <w:rFonts w:ascii="Verdana" w:hAnsi="Verdana"/>
          <w:color w:val="000000"/>
          <w:lang w:val="en"/>
        </w:rPr>
        <w:t xml:space="preserve">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(Raggett, D., Hors, A., and I. Jacobs, “HTML 4.01 Specification,” December 1999.)</w:t>
        </w:r>
      </w:hyperlink>
      <w:r>
        <w:rPr>
          <w:rFonts w:ascii="Verdana" w:hAnsi="Verdana"/>
          <w:color w:val="000000"/>
          <w:lang w:val="en"/>
        </w:rPr>
        <w:t xml:space="preserve">. </w:t>
      </w:r>
    </w:p>
    <w:p w14:paraId="20C83AB6" w14:textId="77777777" w:rsidR="00000000" w:rsidRDefault="00DE28C3">
      <w:pPr>
        <w:pStyle w:val="NormalWeb"/>
        <w:divId w:val="1881235819"/>
        <w:rPr>
          <w:rFonts w:ascii="Verdana" w:hAnsi="Verdana"/>
          <w:color w:val="000000"/>
          <w:lang w:val="en"/>
        </w:rPr>
      </w:pPr>
      <w:r>
        <w:rPr>
          <w:rFonts w:ascii="Verdana" w:hAnsi="Verdana"/>
          <w:color w:val="000000"/>
          <w:lang w:val="en"/>
        </w:rPr>
        <w:t>The following is a non-normative example of an Authentication Request URL (with line wraps withi</w:t>
      </w:r>
      <w:r>
        <w:rPr>
          <w:rFonts w:ascii="Verdana" w:hAnsi="Verdana"/>
          <w:color w:val="000000"/>
          <w:lang w:val="en"/>
        </w:rPr>
        <w:t xml:space="preserve">n values for display purposes only): </w:t>
      </w:r>
    </w:p>
    <w:p w14:paraId="3C812E5C" w14:textId="77777777" w:rsidR="00000000" w:rsidRDefault="00DE28C3">
      <w:pPr>
        <w:pStyle w:val="HTMLPreformatted"/>
        <w:divId w:val="1048652020"/>
        <w:rPr>
          <w:lang w:val="en"/>
        </w:rPr>
      </w:pPr>
    </w:p>
    <w:p w14:paraId="42DC5BE2" w14:textId="77777777" w:rsidR="00000000" w:rsidRDefault="00DE28C3">
      <w:pPr>
        <w:pStyle w:val="HTMLPreformatted"/>
        <w:divId w:val="1048652020"/>
        <w:rPr>
          <w:lang w:val="en"/>
        </w:rPr>
      </w:pPr>
      <w:r>
        <w:rPr>
          <w:lang w:val="en"/>
        </w:rPr>
        <w:t xml:space="preserve">  https://server.example.com/authorize?</w:t>
      </w:r>
    </w:p>
    <w:p w14:paraId="1ABDCC7D" w14:textId="77777777" w:rsidR="00000000" w:rsidRDefault="00DE28C3">
      <w:pPr>
        <w:pStyle w:val="HTMLPreformatted"/>
        <w:divId w:val="1048652020"/>
        <w:rPr>
          <w:lang w:val="en"/>
        </w:rPr>
      </w:pPr>
      <w:r>
        <w:rPr>
          <w:lang w:val="en"/>
        </w:rPr>
        <w:lastRenderedPageBreak/>
        <w:t xml:space="preserve">    response_type=code</w:t>
      </w:r>
    </w:p>
    <w:p w14:paraId="7E5A93A6" w14:textId="77777777" w:rsidR="00000000" w:rsidRDefault="00DE28C3">
      <w:pPr>
        <w:pStyle w:val="HTMLPreformatted"/>
        <w:divId w:val="1048652020"/>
        <w:rPr>
          <w:lang w:val="en"/>
        </w:rPr>
      </w:pPr>
      <w:r>
        <w:rPr>
          <w:lang w:val="en"/>
        </w:rPr>
        <w:t xml:space="preserve">    &amp;client_id=s6BhdRkqt3</w:t>
      </w:r>
    </w:p>
    <w:p w14:paraId="73DF4901" w14:textId="77777777" w:rsidR="00000000" w:rsidRDefault="00DE28C3">
      <w:pPr>
        <w:pStyle w:val="HTMLPreformatted"/>
        <w:divId w:val="1048652020"/>
        <w:rPr>
          <w:lang w:val="en"/>
        </w:rPr>
      </w:pPr>
      <w:r>
        <w:rPr>
          <w:lang w:val="en"/>
        </w:rPr>
        <w:t xml:space="preserve">    &amp;redirect_uri=https%3A%2F%2Fclient.example.org%2Fcb</w:t>
      </w:r>
    </w:p>
    <w:p w14:paraId="58009563" w14:textId="77777777" w:rsidR="00000000" w:rsidRDefault="00DE28C3">
      <w:pPr>
        <w:pStyle w:val="HTMLPreformatted"/>
        <w:divId w:val="1048652020"/>
        <w:rPr>
          <w:lang w:val="en"/>
        </w:rPr>
      </w:pPr>
      <w:r>
        <w:rPr>
          <w:lang w:val="en"/>
        </w:rPr>
        <w:t xml:space="preserve">    &amp;scope=openid%20profile</w:t>
      </w:r>
    </w:p>
    <w:p w14:paraId="296FD1B4" w14:textId="77777777" w:rsidR="00000000" w:rsidRDefault="00DE28C3">
      <w:pPr>
        <w:pStyle w:val="HTMLPreformatted"/>
        <w:divId w:val="1048652020"/>
        <w:rPr>
          <w:lang w:val="en"/>
        </w:rPr>
      </w:pPr>
      <w:r>
        <w:rPr>
          <w:lang w:val="en"/>
        </w:rPr>
        <w:t xml:space="preserve">    &amp;state=af0ifjsldkj</w:t>
      </w:r>
    </w:p>
    <w:p w14:paraId="41CCBEF5" w14:textId="77777777" w:rsidR="00000000" w:rsidRDefault="00DE28C3">
      <w:pPr>
        <w:spacing w:before="0" w:beforeAutospacing="0" w:after="0" w:afterAutospacing="0"/>
        <w:divId w:val="1881235819"/>
        <w:rPr>
          <w:rFonts w:ascii="Verdana" w:eastAsia="Times New Roman" w:hAnsi="Verdana"/>
          <w:color w:val="000000"/>
          <w:lang w:val="en"/>
        </w:rPr>
      </w:pPr>
      <w:bookmarkStart w:id="46" w:name="RequestParameters"/>
      <w:bookmarkEnd w:id="46"/>
    </w:p>
    <w:p w14:paraId="66C68B4D"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1EAC14F" w14:textId="77777777">
        <w:trPr>
          <w:divId w:val="1881235819"/>
          <w:trHeight w:val="225"/>
          <w:tblCellSpacing w:w="12" w:type="dxa"/>
        </w:trPr>
        <w:tc>
          <w:tcPr>
            <w:tcW w:w="450" w:type="dxa"/>
            <w:shd w:val="clear" w:color="auto" w:fill="990000"/>
            <w:vAlign w:val="center"/>
            <w:hideMark/>
          </w:tcPr>
          <w:p w14:paraId="69DB020E"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606AE97" w14:textId="77777777" w:rsidR="00000000" w:rsidRDefault="00DE28C3">
      <w:pPr>
        <w:pStyle w:val="Heading3"/>
        <w:divId w:val="1881235819"/>
        <w:rPr>
          <w:rFonts w:eastAsia="Times New Roman"/>
          <w:lang w:val="en"/>
        </w:rPr>
      </w:pPr>
      <w:bookmarkStart w:id="47" w:name="rfc.section.2.1.1.1"/>
      <w:bookmarkEnd w:id="47"/>
      <w:r>
        <w:rPr>
          <w:rFonts w:eastAsia="Times New Roman"/>
          <w:lang w:val="en"/>
        </w:rPr>
        <w:t>2.1.1.1.  Request Parameters</w:t>
      </w:r>
    </w:p>
    <w:p w14:paraId="7964CE37"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This subset of </w:t>
      </w:r>
      <w:r>
        <w:rPr>
          <w:rFonts w:ascii="Verdana" w:hAnsi="Verdana"/>
          <w:color w:val="000000"/>
          <w:lang w:val="en"/>
        </w:rPr>
        <w:t xml:space="preserve">OpenID Connect uses the following OAuth 2.0 request parameters: </w:t>
      </w:r>
    </w:p>
    <w:p w14:paraId="2B47FB75" w14:textId="77777777" w:rsidR="00000000" w:rsidRDefault="00DE28C3">
      <w:pPr>
        <w:spacing w:before="0" w:beforeAutospacing="0" w:after="0" w:afterAutospacing="0"/>
        <w:divId w:val="1755324400"/>
        <w:rPr>
          <w:rFonts w:ascii="Verdana" w:eastAsia="Times New Roman" w:hAnsi="Verdana"/>
          <w:color w:val="000000"/>
          <w:lang w:val="en"/>
        </w:rPr>
      </w:pPr>
      <w:r>
        <w:rPr>
          <w:rFonts w:ascii="Verdana" w:eastAsia="Times New Roman" w:hAnsi="Verdana"/>
          <w:color w:val="000000"/>
          <w:lang w:val="en"/>
        </w:rPr>
        <w:t>response_type</w:t>
      </w:r>
    </w:p>
    <w:p w14:paraId="03868B81" w14:textId="77777777" w:rsidR="00000000" w:rsidRDefault="00DE28C3">
      <w:pPr>
        <w:spacing w:before="0" w:beforeAutospacing="0" w:after="0" w:afterAutospacing="0"/>
        <w:ind w:left="720"/>
        <w:divId w:val="1755324400"/>
        <w:rPr>
          <w:rFonts w:ascii="Verdana" w:eastAsia="Times New Roman" w:hAnsi="Verdana"/>
          <w:color w:val="000000"/>
          <w:lang w:val="en"/>
        </w:rPr>
      </w:pPr>
      <w:r>
        <w:rPr>
          <w:rFonts w:ascii="Verdana" w:eastAsia="Times New Roman" w:hAnsi="Verdana"/>
          <w:color w:val="000000"/>
          <w:lang w:val="en"/>
        </w:rPr>
        <w:t xml:space="preserve">REQUIRED. This value MUST be </w:t>
      </w:r>
      <w:r>
        <w:rPr>
          <w:rStyle w:val="HTMLTypewriter"/>
          <w:lang w:val="en"/>
        </w:rPr>
        <w:t>code</w:t>
      </w:r>
      <w:r>
        <w:rPr>
          <w:rFonts w:ascii="Verdana" w:eastAsia="Times New Roman" w:hAnsi="Verdana"/>
          <w:color w:val="000000"/>
          <w:lang w:val="en"/>
        </w:rPr>
        <w:t xml:space="preserve">. This requests that both an Access Token and an ID Token be returned from the Token Endpoint in exchange for the </w:t>
      </w:r>
      <w:r>
        <w:rPr>
          <w:rStyle w:val="HTMLTypewriter"/>
          <w:lang w:val="en"/>
        </w:rPr>
        <w:t>code</w:t>
      </w:r>
      <w:r>
        <w:rPr>
          <w:rFonts w:ascii="Verdana" w:eastAsia="Times New Roman" w:hAnsi="Verdana"/>
          <w:color w:val="000000"/>
          <w:lang w:val="en"/>
        </w:rPr>
        <w:t xml:space="preserve"> value returned from the A</w:t>
      </w:r>
      <w:r>
        <w:rPr>
          <w:rFonts w:ascii="Verdana" w:eastAsia="Times New Roman" w:hAnsi="Verdana"/>
          <w:color w:val="000000"/>
          <w:lang w:val="en"/>
        </w:rPr>
        <w:t xml:space="preserve">uthorization Endpoint. </w:t>
      </w:r>
    </w:p>
    <w:p w14:paraId="5BA278BA" w14:textId="77777777" w:rsidR="00000000" w:rsidRDefault="00DE28C3">
      <w:pPr>
        <w:spacing w:before="0" w:beforeAutospacing="0" w:after="0" w:afterAutospacing="0"/>
        <w:divId w:val="1755324400"/>
        <w:rPr>
          <w:rFonts w:ascii="Verdana" w:eastAsia="Times New Roman" w:hAnsi="Verdana"/>
          <w:color w:val="000000"/>
          <w:lang w:val="en"/>
        </w:rPr>
      </w:pPr>
      <w:r>
        <w:rPr>
          <w:rFonts w:ascii="Verdana" w:eastAsia="Times New Roman" w:hAnsi="Verdana"/>
          <w:color w:val="000000"/>
          <w:lang w:val="en"/>
        </w:rPr>
        <w:t>client_id</w:t>
      </w:r>
    </w:p>
    <w:p w14:paraId="02FE5F80" w14:textId="77777777" w:rsidR="00000000" w:rsidRDefault="00DE28C3">
      <w:pPr>
        <w:spacing w:before="0" w:beforeAutospacing="0" w:after="0" w:afterAutospacing="0"/>
        <w:ind w:left="720"/>
        <w:divId w:val="1755324400"/>
        <w:rPr>
          <w:rFonts w:ascii="Verdana" w:eastAsia="Times New Roman" w:hAnsi="Verdana"/>
          <w:color w:val="000000"/>
          <w:lang w:val="en"/>
        </w:rPr>
      </w:pPr>
      <w:r>
        <w:rPr>
          <w:rFonts w:ascii="Verdana" w:eastAsia="Times New Roman" w:hAnsi="Verdana"/>
          <w:color w:val="000000"/>
          <w:lang w:val="en"/>
        </w:rPr>
        <w:t xml:space="preserve">REQUIRED. OAuth 2.0 Client Identifier valid at the Authorization Server. </w:t>
      </w:r>
    </w:p>
    <w:p w14:paraId="73A26280" w14:textId="77777777" w:rsidR="00000000" w:rsidRDefault="00DE28C3">
      <w:pPr>
        <w:spacing w:before="0" w:beforeAutospacing="0" w:after="0" w:afterAutospacing="0"/>
        <w:divId w:val="1755324400"/>
        <w:rPr>
          <w:rFonts w:ascii="Verdana" w:eastAsia="Times New Roman" w:hAnsi="Verdana"/>
          <w:color w:val="000000"/>
          <w:lang w:val="en"/>
        </w:rPr>
      </w:pPr>
      <w:r>
        <w:rPr>
          <w:rFonts w:ascii="Verdana" w:eastAsia="Times New Roman" w:hAnsi="Verdana"/>
          <w:color w:val="000000"/>
          <w:lang w:val="en"/>
        </w:rPr>
        <w:t>scope</w:t>
      </w:r>
    </w:p>
    <w:p w14:paraId="37A9C0C3" w14:textId="77777777" w:rsidR="00000000" w:rsidRDefault="00DE28C3">
      <w:pPr>
        <w:spacing w:before="0" w:beforeAutospacing="0" w:after="0" w:afterAutospacing="0"/>
        <w:ind w:left="720"/>
        <w:divId w:val="1755324400"/>
        <w:rPr>
          <w:rFonts w:ascii="Verdana" w:eastAsia="Times New Roman" w:hAnsi="Verdana"/>
          <w:color w:val="000000"/>
          <w:lang w:val="en"/>
        </w:rPr>
      </w:pPr>
      <w:r>
        <w:rPr>
          <w:rFonts w:ascii="Verdana" w:eastAsia="Times New Roman" w:hAnsi="Verdana"/>
          <w:color w:val="000000"/>
          <w:lang w:val="en"/>
        </w:rPr>
        <w:t xml:space="preserve">REQUIRED. OpenID Connect requests MUST contain the </w:t>
      </w:r>
      <w:r>
        <w:rPr>
          <w:rStyle w:val="HTMLTypewriter"/>
          <w:lang w:val="en"/>
        </w:rPr>
        <w:t>openid</w:t>
      </w:r>
      <w:r>
        <w:rPr>
          <w:rFonts w:ascii="Verdana" w:eastAsia="Times New Roman" w:hAnsi="Verdana"/>
          <w:color w:val="000000"/>
          <w:lang w:val="en"/>
        </w:rPr>
        <w:t xml:space="preserve"> scope value. OPTIONAL scope values of </w:t>
      </w:r>
      <w:r>
        <w:rPr>
          <w:rStyle w:val="HTMLTypewriter"/>
          <w:lang w:val="en"/>
        </w:rPr>
        <w:t>profile</w:t>
      </w:r>
      <w:r>
        <w:rPr>
          <w:rFonts w:ascii="Verdana" w:eastAsia="Times New Roman" w:hAnsi="Verdana"/>
          <w:color w:val="000000"/>
          <w:lang w:val="en"/>
        </w:rPr>
        <w:t xml:space="preserve">, </w:t>
      </w:r>
      <w:r>
        <w:rPr>
          <w:rStyle w:val="HTMLTypewriter"/>
          <w:lang w:val="en"/>
        </w:rPr>
        <w:t>email</w:t>
      </w:r>
      <w:r>
        <w:rPr>
          <w:rFonts w:ascii="Verdana" w:eastAsia="Times New Roman" w:hAnsi="Verdana"/>
          <w:color w:val="000000"/>
          <w:lang w:val="en"/>
        </w:rPr>
        <w:t xml:space="preserve">, </w:t>
      </w:r>
      <w:r>
        <w:rPr>
          <w:rStyle w:val="HTMLTypewriter"/>
          <w:lang w:val="en"/>
        </w:rPr>
        <w:t>address</w:t>
      </w:r>
      <w:r>
        <w:rPr>
          <w:rFonts w:ascii="Verdana" w:eastAsia="Times New Roman" w:hAnsi="Verdana"/>
          <w:color w:val="000000"/>
          <w:lang w:val="en"/>
        </w:rPr>
        <w:t xml:space="preserve">, </w:t>
      </w:r>
      <w:r>
        <w:rPr>
          <w:rStyle w:val="HTMLTypewriter"/>
          <w:lang w:val="en"/>
        </w:rPr>
        <w:t>phone</w:t>
      </w:r>
      <w:r>
        <w:rPr>
          <w:rFonts w:ascii="Verdana" w:eastAsia="Times New Roman" w:hAnsi="Verdana"/>
          <w:color w:val="000000"/>
          <w:lang w:val="en"/>
        </w:rPr>
        <w:t xml:space="preserve">, and </w:t>
      </w:r>
      <w:r>
        <w:rPr>
          <w:rStyle w:val="HTMLTypewriter"/>
          <w:lang w:val="en"/>
        </w:rPr>
        <w:t>offline_ac</w:t>
      </w:r>
      <w:r>
        <w:rPr>
          <w:rStyle w:val="HTMLTypewriter"/>
          <w:lang w:val="en"/>
        </w:rPr>
        <w:t>cess</w:t>
      </w:r>
      <w:r>
        <w:rPr>
          <w:rFonts w:ascii="Verdana" w:eastAsia="Times New Roman" w:hAnsi="Verdana"/>
          <w:color w:val="000000"/>
          <w:lang w:val="en"/>
        </w:rPr>
        <w:t xml:space="preserve"> are also defined. See </w:t>
      </w:r>
      <w:hyperlink w:anchor="Scopes" w:history="1">
        <w:r>
          <w:rPr>
            <w:rStyle w:val="Hyperlink"/>
            <w:rFonts w:ascii="Verdana" w:eastAsia="Times New Roman" w:hAnsi="Verdana"/>
            <w:u w:val="none"/>
            <w:lang w:val="en"/>
          </w:rPr>
          <w:t>Section 2.4</w:t>
        </w:r>
        <w:r>
          <w:rPr>
            <w:rStyle w:val="Hyperlink"/>
            <w:rFonts w:ascii="Verdana" w:eastAsia="Times New Roman" w:hAnsi="Verdana"/>
            <w:vanish/>
            <w:u w:val="none"/>
            <w:lang w:val="en"/>
          </w:rPr>
          <w:t xml:space="preserve"> (Scope Values)</w:t>
        </w:r>
      </w:hyperlink>
      <w:r>
        <w:rPr>
          <w:rFonts w:ascii="Verdana" w:eastAsia="Times New Roman" w:hAnsi="Verdana"/>
          <w:color w:val="000000"/>
          <w:lang w:val="en"/>
        </w:rPr>
        <w:t xml:space="preserve"> for more about the scope values defined by this document. </w:t>
      </w:r>
    </w:p>
    <w:p w14:paraId="0654D7C7" w14:textId="77777777" w:rsidR="00000000" w:rsidRDefault="00DE28C3">
      <w:pPr>
        <w:spacing w:before="0" w:beforeAutospacing="0" w:after="0" w:afterAutospacing="0"/>
        <w:divId w:val="1755324400"/>
        <w:rPr>
          <w:rFonts w:ascii="Verdana" w:eastAsia="Times New Roman" w:hAnsi="Verdana"/>
          <w:color w:val="000000"/>
          <w:lang w:val="en"/>
        </w:rPr>
      </w:pPr>
      <w:r>
        <w:rPr>
          <w:rFonts w:ascii="Verdana" w:eastAsia="Times New Roman" w:hAnsi="Verdana"/>
          <w:color w:val="000000"/>
          <w:lang w:val="en"/>
        </w:rPr>
        <w:t>redirect_uri</w:t>
      </w:r>
    </w:p>
    <w:p w14:paraId="7FE6A616" w14:textId="77777777" w:rsidR="00000000" w:rsidRDefault="00DE28C3">
      <w:pPr>
        <w:spacing w:before="0" w:beforeAutospacing="0" w:after="0" w:afterAutospacing="0"/>
        <w:ind w:left="720"/>
        <w:divId w:val="1755324400"/>
        <w:rPr>
          <w:rFonts w:ascii="Verdana" w:eastAsia="Times New Roman" w:hAnsi="Verdana"/>
          <w:color w:val="000000"/>
          <w:lang w:val="en"/>
        </w:rPr>
      </w:pPr>
      <w:r>
        <w:rPr>
          <w:rFonts w:ascii="Verdana" w:eastAsia="Times New Roman" w:hAnsi="Verdana"/>
          <w:color w:val="000000"/>
          <w:lang w:val="en"/>
        </w:rPr>
        <w:t xml:space="preserve">REQUIRED. Redirection URI to which the response will be sent. </w:t>
      </w:r>
      <w:r>
        <w:rPr>
          <w:rFonts w:ascii="Verdana" w:eastAsia="Times New Roman" w:hAnsi="Verdana"/>
          <w:color w:val="000000"/>
          <w:lang w:val="en"/>
        </w:rPr>
        <w:t xml:space="preserve">This URI MUST exactly match one of the Redirection URI values for the Client pre-registered at the OpenID Provider,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w:t>
        </w:r>
        <w:r>
          <w:rPr>
            <w:rStyle w:val="Hyperlink"/>
            <w:rFonts w:ascii="Verdana" w:eastAsia="Times New Roman" w:hAnsi="Verdana"/>
            <w:vanish/>
            <w:u w:val="none"/>
            <w:lang w:val="en"/>
          </w:rPr>
          <w:t>Masinter, “Uniform Resource Identifier (URI): Generic Syntax,” January 2005.)</w:t>
        </w:r>
      </w:hyperlink>
      <w:r>
        <w:rPr>
          <w:rFonts w:ascii="Verdana" w:eastAsia="Times New Roman" w:hAnsi="Verdana"/>
          <w:color w:val="000000"/>
          <w:lang w:val="en"/>
        </w:rPr>
        <w:t xml:space="preserve"> (Simple String Comparison). The Redirection URI SHOULD use the </w:t>
      </w:r>
      <w:r>
        <w:rPr>
          <w:rStyle w:val="HTMLTypewriter"/>
          <w:lang w:val="en"/>
        </w:rPr>
        <w:t>https</w:t>
      </w:r>
      <w:r>
        <w:rPr>
          <w:rFonts w:ascii="Verdana" w:eastAsia="Times New Roman" w:hAnsi="Verdana"/>
          <w:color w:val="000000"/>
          <w:lang w:val="en"/>
        </w:rPr>
        <w:t xml:space="preserve"> scheme; however, it MAY use the </w:t>
      </w:r>
      <w:r>
        <w:rPr>
          <w:rStyle w:val="HTMLTypewriter"/>
          <w:lang w:val="en"/>
        </w:rPr>
        <w:t>http</w:t>
      </w:r>
      <w:r>
        <w:rPr>
          <w:rFonts w:ascii="Verdana" w:eastAsia="Times New Roman" w:hAnsi="Verdana"/>
          <w:color w:val="000000"/>
          <w:lang w:val="en"/>
        </w:rPr>
        <w:t xml:space="preserve"> scheme, provided that the Client Type is </w:t>
      </w:r>
      <w:r>
        <w:rPr>
          <w:rStyle w:val="HTMLTypewriter"/>
          <w:lang w:val="en"/>
        </w:rPr>
        <w:t>confidential</w:t>
      </w:r>
      <w:r>
        <w:rPr>
          <w:rFonts w:ascii="Verdana" w:eastAsia="Times New Roman" w:hAnsi="Verdana"/>
          <w:color w:val="000000"/>
          <w:lang w:val="en"/>
        </w:rPr>
        <w:t>, as defined in Sec</w:t>
      </w:r>
      <w:r>
        <w:rPr>
          <w:rFonts w:ascii="Verdana" w:eastAsia="Times New Roman" w:hAnsi="Verdana"/>
          <w:color w:val="000000"/>
          <w:lang w:val="en"/>
        </w:rPr>
        <w:t xml:space="preserve">tion 2.1 of OAuth 2.0, and provided the OP allows the use of </w:t>
      </w:r>
      <w:r>
        <w:rPr>
          <w:rStyle w:val="HTMLTypewriter"/>
          <w:lang w:val="en"/>
        </w:rPr>
        <w:t>http</w:t>
      </w:r>
      <w:r>
        <w:rPr>
          <w:rFonts w:ascii="Verdana" w:eastAsia="Times New Roman" w:hAnsi="Verdana"/>
          <w:color w:val="000000"/>
          <w:lang w:val="en"/>
        </w:rPr>
        <w:t xml:space="preserve"> Redirection URIs in this case. The Redirection URI MAY use an alternate </w:t>
      </w:r>
      <w:r>
        <w:rPr>
          <w:rFonts w:ascii="Verdana" w:eastAsia="Times New Roman" w:hAnsi="Verdana"/>
          <w:color w:val="000000"/>
          <w:lang w:val="en"/>
        </w:rPr>
        <w:lastRenderedPageBreak/>
        <w:t xml:space="preserve">scheme, such as one that is intended to identify a callback into a native application. </w:t>
      </w:r>
    </w:p>
    <w:p w14:paraId="4E7E8E0E" w14:textId="77777777" w:rsidR="00000000" w:rsidRDefault="00DE28C3">
      <w:pPr>
        <w:spacing w:before="0" w:beforeAutospacing="0" w:after="0" w:afterAutospacing="0"/>
        <w:divId w:val="1755324400"/>
        <w:rPr>
          <w:rFonts w:ascii="Verdana" w:eastAsia="Times New Roman" w:hAnsi="Verdana"/>
          <w:color w:val="000000"/>
          <w:lang w:val="en"/>
        </w:rPr>
      </w:pPr>
      <w:r>
        <w:rPr>
          <w:rFonts w:ascii="Verdana" w:eastAsia="Times New Roman" w:hAnsi="Verdana"/>
          <w:color w:val="000000"/>
          <w:lang w:val="en"/>
        </w:rPr>
        <w:t>state</w:t>
      </w:r>
    </w:p>
    <w:p w14:paraId="681C96DC" w14:textId="77777777" w:rsidR="00000000" w:rsidRDefault="00DE28C3">
      <w:pPr>
        <w:spacing w:before="0" w:beforeAutospacing="0" w:after="0" w:afterAutospacing="0"/>
        <w:ind w:left="720"/>
        <w:divId w:val="1755324400"/>
        <w:rPr>
          <w:rFonts w:ascii="Verdana" w:eastAsia="Times New Roman" w:hAnsi="Verdana"/>
          <w:color w:val="000000"/>
          <w:lang w:val="en"/>
        </w:rPr>
      </w:pPr>
      <w:r>
        <w:rPr>
          <w:rFonts w:ascii="Verdana" w:eastAsia="Times New Roman" w:hAnsi="Verdana"/>
          <w:color w:val="000000"/>
          <w:lang w:val="en"/>
        </w:rPr>
        <w:t>RECOMMENDED. Opaque valu</w:t>
      </w:r>
      <w:r>
        <w:rPr>
          <w:rFonts w:ascii="Verdana" w:eastAsia="Times New Roman" w:hAnsi="Verdana"/>
          <w:color w:val="000000"/>
          <w:lang w:val="en"/>
        </w:rPr>
        <w:t xml:space="preserve">e used to maintain state between the request and the callback. Typically, Cross-Site Request Forgery (CSRF, XSRF) mitigation is done by cryptographically binding the value of this parameter with a browser cookie. </w:t>
      </w:r>
    </w:p>
    <w:p w14:paraId="2BD465B7" w14:textId="77777777" w:rsidR="00000000" w:rsidRDefault="00DE28C3">
      <w:pPr>
        <w:pStyle w:val="NormalWeb"/>
        <w:divId w:val="1881235819"/>
        <w:rPr>
          <w:rFonts w:ascii="Verdana" w:hAnsi="Verdana"/>
          <w:color w:val="000000"/>
          <w:lang w:val="en"/>
        </w:rPr>
      </w:pPr>
      <w:r>
        <w:rPr>
          <w:rFonts w:ascii="Verdana" w:hAnsi="Verdana"/>
          <w:color w:val="000000"/>
          <w:lang w:val="en"/>
        </w:rPr>
        <w:t>This document also defines the following r</w:t>
      </w:r>
      <w:r>
        <w:rPr>
          <w:rFonts w:ascii="Verdana" w:hAnsi="Verdana"/>
          <w:color w:val="000000"/>
          <w:lang w:val="en"/>
        </w:rPr>
        <w:t xml:space="preserve">equest parameters: </w:t>
      </w:r>
    </w:p>
    <w:p w14:paraId="0E4EF79F" w14:textId="77777777" w:rsidR="00000000" w:rsidRDefault="00DE28C3">
      <w:pPr>
        <w:spacing w:before="0" w:beforeAutospacing="0" w:after="0" w:afterAutospacing="0"/>
        <w:divId w:val="142158583"/>
        <w:rPr>
          <w:rFonts w:ascii="Verdana" w:eastAsia="Times New Roman" w:hAnsi="Verdana"/>
          <w:color w:val="000000"/>
          <w:lang w:val="en"/>
        </w:rPr>
      </w:pPr>
      <w:r>
        <w:rPr>
          <w:rFonts w:ascii="Verdana" w:eastAsia="Times New Roman" w:hAnsi="Verdana"/>
          <w:color w:val="000000"/>
          <w:lang w:val="en"/>
        </w:rPr>
        <w:t>nonce</w:t>
      </w:r>
    </w:p>
    <w:p w14:paraId="067E55F3"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OPTIONAL. String value used to associate a Client session with an ID Token, and to mitigate replay attacks. The value is passed through unmodified from the Authentication Request to the ID Token. Sufficient entropy MUST be present</w:t>
      </w:r>
      <w:r>
        <w:rPr>
          <w:rFonts w:ascii="Verdana" w:eastAsia="Times New Roman" w:hAnsi="Verdana"/>
          <w:color w:val="000000"/>
          <w:lang w:val="en"/>
        </w:rPr>
        <w:t xml:space="preserve"> in the </w:t>
      </w:r>
      <w:r>
        <w:rPr>
          <w:rStyle w:val="HTMLTypewriter"/>
          <w:lang w:val="en"/>
        </w:rPr>
        <w:t>nonce</w:t>
      </w:r>
      <w:r>
        <w:rPr>
          <w:rFonts w:ascii="Verdana" w:eastAsia="Times New Roman" w:hAnsi="Verdana"/>
          <w:color w:val="000000"/>
          <w:lang w:val="en"/>
        </w:rPr>
        <w:t xml:space="preserve"> values used to prevent attackers from guessing values. One method to achieve this is to store a cryptographically random value as an HttpOnly a session cookie and use a cryptographic hash of the value as the </w:t>
      </w:r>
      <w:r>
        <w:rPr>
          <w:rStyle w:val="HTMLTypewriter"/>
          <w:lang w:val="en"/>
        </w:rPr>
        <w:t>nonce</w:t>
      </w:r>
      <w:r>
        <w:rPr>
          <w:rFonts w:ascii="Verdana" w:eastAsia="Times New Roman" w:hAnsi="Verdana"/>
          <w:color w:val="000000"/>
          <w:lang w:val="en"/>
        </w:rPr>
        <w:t xml:space="preserve"> parameter. In that case, the</w:t>
      </w:r>
      <w:r>
        <w:rPr>
          <w:rFonts w:ascii="Verdana" w:eastAsia="Times New Roman" w:hAnsi="Verdana"/>
          <w:color w:val="000000"/>
          <w:lang w:val="en"/>
        </w:rPr>
        <w:t xml:space="preserve"> </w:t>
      </w:r>
      <w:r>
        <w:rPr>
          <w:rStyle w:val="HTMLTypewriter"/>
          <w:lang w:val="en"/>
        </w:rPr>
        <w:t>nonce</w:t>
      </w:r>
      <w:r>
        <w:rPr>
          <w:rFonts w:ascii="Verdana" w:eastAsia="Times New Roman" w:hAnsi="Verdana"/>
          <w:color w:val="000000"/>
          <w:lang w:val="en"/>
        </w:rPr>
        <w:t xml:space="preserve"> in the returned ID Token is compared to the hash of the session cookie to detect ID Token replay by third parties. Use of the nonce is OPTIONAL when using the code flow. </w:t>
      </w:r>
    </w:p>
    <w:p w14:paraId="37B3EDD2" w14:textId="77777777" w:rsidR="00000000" w:rsidRDefault="00DE28C3">
      <w:pPr>
        <w:spacing w:before="0" w:beforeAutospacing="0" w:after="0" w:afterAutospacing="0"/>
        <w:divId w:val="142158583"/>
        <w:rPr>
          <w:rFonts w:ascii="Verdana" w:eastAsia="Times New Roman" w:hAnsi="Verdana"/>
          <w:color w:val="000000"/>
          <w:lang w:val="en"/>
        </w:rPr>
      </w:pPr>
      <w:r>
        <w:rPr>
          <w:rFonts w:ascii="Verdana" w:eastAsia="Times New Roman" w:hAnsi="Verdana"/>
          <w:color w:val="000000"/>
          <w:lang w:val="en"/>
        </w:rPr>
        <w:t>display</w:t>
      </w:r>
    </w:p>
    <w:p w14:paraId="0CB76104" w14:textId="3B8CF266"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 xml:space="preserve">OPTIONAL. </w:t>
      </w:r>
      <w:del w:id="48" w:author="Author" w:date="2015-08-04T00:14:00Z">
        <w:r>
          <w:rPr>
            <w:rFonts w:ascii="Verdana" w:eastAsia="Times New Roman" w:hAnsi="Verdana"/>
            <w:color w:val="000000"/>
            <w:lang w:val="en"/>
          </w:rPr>
          <w:delText>ASCII</w:delText>
        </w:r>
      </w:del>
      <w:ins w:id="49" w:author="Author" w:date="2015-08-04T00:14:00Z">
        <w:r>
          <w:rPr>
            <w:rFonts w:ascii="Verdana" w:eastAsia="Times New Roman" w:hAnsi="Verdana"/>
            <w:color w:val="000000"/>
            <w:lang w:val="en"/>
          </w:rPr>
          <w:t xml:space="preserve">ASCII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"RFC20"</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[RFC20]</w:t>
        </w:r>
        <w:r>
          <w:rPr>
            <w:rStyle w:val="Hyperlink"/>
            <w:rFonts w:ascii="Verdana" w:eastAsia="Times New Roman" w:hAnsi="Verdana"/>
            <w:vanish/>
            <w:u w:val="none"/>
            <w:lang w:val="en"/>
          </w:rPr>
          <w:t xml:space="preserve"> (Cerf, V., “</w:t>
        </w:r>
        <w:r>
          <w:rPr>
            <w:rStyle w:val="Hyperlink"/>
            <w:rFonts w:ascii="Verdana" w:eastAsia="Times New Roman" w:hAnsi="Verdana"/>
            <w:vanish/>
            <w:u w:val="none"/>
            <w:lang w:val="en"/>
          </w:rPr>
          <w:t>ASCII format for Network Interchange,” October 1969.)</w:t>
        </w:r>
        <w:r>
          <w:rPr>
            <w:rFonts w:ascii="Verdana" w:eastAsia="Times New Roman" w:hAnsi="Verdana"/>
            <w:color w:val="000000"/>
            <w:lang w:val="en"/>
          </w:rPr>
          <w:fldChar w:fldCharType="end"/>
        </w:r>
      </w:ins>
      <w:r>
        <w:rPr>
          <w:rFonts w:ascii="Verdana" w:eastAsia="Times New Roman" w:hAnsi="Verdana"/>
          <w:color w:val="000000"/>
          <w:lang w:val="en"/>
        </w:rPr>
        <w:t xml:space="preserve"> string value that specifies how the Authorization Server displays the authentication and consent user interface pages to the End-User. The defined values are: </w:t>
      </w:r>
    </w:p>
    <w:p w14:paraId="7211941E"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page</w:t>
      </w:r>
    </w:p>
    <w:p w14:paraId="276C2F8C"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The Authorization Server SHOULD displ</w:t>
      </w:r>
      <w:r>
        <w:rPr>
          <w:rFonts w:ascii="Verdana" w:eastAsia="Times New Roman" w:hAnsi="Verdana"/>
          <w:color w:val="000000"/>
          <w:lang w:val="en"/>
        </w:rPr>
        <w:t xml:space="preserve">ay the authentication and consent UI consistent with a full User Agent page view. If the display parameter is not specified, this is the default display mode. </w:t>
      </w:r>
    </w:p>
    <w:p w14:paraId="7C68CFDE"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popup</w:t>
      </w:r>
    </w:p>
    <w:p w14:paraId="5BFB78D3"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 xml:space="preserve">The Authorization Server SHOULD display the authentication and consent UI consistent with </w:t>
      </w:r>
      <w:r>
        <w:rPr>
          <w:rFonts w:ascii="Verdana" w:eastAsia="Times New Roman" w:hAnsi="Verdana"/>
          <w:color w:val="000000"/>
          <w:lang w:val="en"/>
        </w:rPr>
        <w:t xml:space="preserve">a popup User Agent window. The popup User Agent window should be of an appropriate size for a </w:t>
      </w:r>
      <w:r>
        <w:rPr>
          <w:rFonts w:ascii="Verdana" w:eastAsia="Times New Roman" w:hAnsi="Verdana"/>
          <w:color w:val="000000"/>
          <w:lang w:val="en"/>
        </w:rPr>
        <w:lastRenderedPageBreak/>
        <w:t xml:space="preserve">login-focused dialog and should not obscure the entire window that it is popping up over. </w:t>
      </w:r>
    </w:p>
    <w:p w14:paraId="5957162F"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touch</w:t>
      </w:r>
    </w:p>
    <w:p w14:paraId="7CFAF99D"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The Authorization Server SHOULD display the authentication and co</w:t>
      </w:r>
      <w:r>
        <w:rPr>
          <w:rFonts w:ascii="Verdana" w:eastAsia="Times New Roman" w:hAnsi="Verdana"/>
          <w:color w:val="000000"/>
          <w:lang w:val="en"/>
        </w:rPr>
        <w:t xml:space="preserve">nsent UI consistent with a device that leverages a touch interface. </w:t>
      </w:r>
    </w:p>
    <w:p w14:paraId="4346F57E"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wap</w:t>
      </w:r>
    </w:p>
    <w:p w14:paraId="1444CD8D"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 xml:space="preserve">The Authorization Server SHOULD display the authentication and consent UI consistent with a "feature phone" type display. </w:t>
      </w:r>
    </w:p>
    <w:p w14:paraId="2E8E477B"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The Authorization Server MAY also attempt to detect the capa</w:t>
      </w:r>
      <w:r>
        <w:rPr>
          <w:rFonts w:ascii="Verdana" w:eastAsia="Times New Roman" w:hAnsi="Verdana"/>
          <w:color w:val="000000"/>
          <w:lang w:val="en"/>
        </w:rPr>
        <w:t xml:space="preserve">bilities of the User Agent and present an appropriate display. </w:t>
      </w:r>
    </w:p>
    <w:p w14:paraId="2359086F" w14:textId="77777777" w:rsidR="00000000" w:rsidRDefault="00DE28C3">
      <w:pPr>
        <w:spacing w:before="0" w:beforeAutospacing="0" w:after="0" w:afterAutospacing="0"/>
        <w:divId w:val="142158583"/>
        <w:rPr>
          <w:rFonts w:ascii="Verdana" w:eastAsia="Times New Roman" w:hAnsi="Verdana"/>
          <w:color w:val="000000"/>
          <w:lang w:val="en"/>
        </w:rPr>
      </w:pPr>
      <w:r>
        <w:rPr>
          <w:rFonts w:ascii="Verdana" w:eastAsia="Times New Roman" w:hAnsi="Verdana"/>
          <w:color w:val="000000"/>
          <w:lang w:val="en"/>
        </w:rPr>
        <w:t>prompt</w:t>
      </w:r>
    </w:p>
    <w:p w14:paraId="29A5607E"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OPTIONAL. Space</w:t>
      </w:r>
      <w:ins w:id="50" w:author="Author" w:date="2015-08-04T00:14:00Z">
        <w:r>
          <w:rPr>
            <w:rFonts w:ascii="Verdana" w:eastAsia="Times New Roman" w:hAnsi="Verdana"/>
            <w:color w:val="000000"/>
            <w:lang w:val="en"/>
          </w:rPr>
          <w:t>-</w:t>
        </w:r>
      </w:ins>
      <w:r>
        <w:rPr>
          <w:rFonts w:ascii="Verdana" w:eastAsia="Times New Roman" w:hAnsi="Verdana"/>
          <w:color w:val="000000"/>
          <w:lang w:val="en"/>
        </w:rPr>
        <w:t>delimited, case</w:t>
      </w:r>
      <w:ins w:id="51" w:author="Author" w:date="2015-08-04T00:14:00Z">
        <w:r>
          <w:rPr>
            <w:rFonts w:ascii="Verdana" w:eastAsia="Times New Roman" w:hAnsi="Verdana"/>
            <w:color w:val="000000"/>
            <w:lang w:val="en"/>
          </w:rPr>
          <w:t>-</w:t>
        </w:r>
      </w:ins>
      <w:r>
        <w:rPr>
          <w:rFonts w:ascii="Verdana" w:eastAsia="Times New Roman" w:hAnsi="Verdana"/>
          <w:color w:val="000000"/>
          <w:lang w:val="en"/>
        </w:rPr>
        <w:t xml:space="preserve">sensitive list of ASCII string values that specifies whether the Authorization Server prompts the End-User for reauthentication and consent. The defined </w:t>
      </w:r>
      <w:r>
        <w:rPr>
          <w:rFonts w:ascii="Verdana" w:eastAsia="Times New Roman" w:hAnsi="Verdana"/>
          <w:color w:val="000000"/>
          <w:lang w:val="en"/>
        </w:rPr>
        <w:t xml:space="preserve">values are: </w:t>
      </w:r>
    </w:p>
    <w:p w14:paraId="48739744"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none</w:t>
      </w:r>
    </w:p>
    <w:p w14:paraId="157EEF36"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 xml:space="preserve">The Authorization Server MUST NOT display any authentication or consent user interface pages. An error is returned if an End-User is not already authenticated or the Client does not have pre-configured consent for the requested Claims or </w:t>
      </w:r>
      <w:r>
        <w:rPr>
          <w:rFonts w:ascii="Verdana" w:eastAsia="Times New Roman" w:hAnsi="Verdana"/>
          <w:color w:val="000000"/>
          <w:lang w:val="en"/>
        </w:rPr>
        <w:t xml:space="preserve">does not fulfill other conditions for processing the request. The error code will typically be </w:t>
      </w:r>
      <w:r>
        <w:rPr>
          <w:rStyle w:val="HTMLTypewriter"/>
          <w:lang w:val="en"/>
        </w:rPr>
        <w:t>login_required</w:t>
      </w:r>
      <w:r>
        <w:rPr>
          <w:rFonts w:ascii="Verdana" w:eastAsia="Times New Roman" w:hAnsi="Verdana"/>
          <w:color w:val="000000"/>
          <w:lang w:val="en"/>
        </w:rPr>
        <w:t xml:space="preserve">, </w:t>
      </w:r>
      <w:r>
        <w:rPr>
          <w:rStyle w:val="HTMLTypewriter"/>
          <w:lang w:val="en"/>
        </w:rPr>
        <w:t>interaction_required</w:t>
      </w:r>
      <w:r>
        <w:rPr>
          <w:rFonts w:ascii="Verdana" w:eastAsia="Times New Roman" w:hAnsi="Verdana"/>
          <w:color w:val="000000"/>
          <w:lang w:val="en"/>
        </w:rPr>
        <w:t xml:space="preserve">. This can be used as a method to check for existing authentication and/or consent. </w:t>
      </w:r>
    </w:p>
    <w:p w14:paraId="41ABA67C"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login</w:t>
      </w:r>
    </w:p>
    <w:p w14:paraId="711EC1E7"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The Authorization Server SHOULD pr</w:t>
      </w:r>
      <w:r>
        <w:rPr>
          <w:rFonts w:ascii="Verdana" w:eastAsia="Times New Roman" w:hAnsi="Verdana"/>
          <w:color w:val="000000"/>
          <w:lang w:val="en"/>
        </w:rPr>
        <w:t xml:space="preserve">ompt the End-User for reauthentication. If it cannot reauthenticate the End-User, it MUST return an error, typically </w:t>
      </w:r>
      <w:r>
        <w:rPr>
          <w:rStyle w:val="HTMLTypewriter"/>
          <w:lang w:val="en"/>
        </w:rPr>
        <w:t>login_required</w:t>
      </w:r>
      <w:r>
        <w:rPr>
          <w:rFonts w:ascii="Verdana" w:eastAsia="Times New Roman" w:hAnsi="Verdana"/>
          <w:color w:val="000000"/>
          <w:lang w:val="en"/>
        </w:rPr>
        <w:t xml:space="preserve">. </w:t>
      </w:r>
    </w:p>
    <w:p w14:paraId="4401B979"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consent</w:t>
      </w:r>
    </w:p>
    <w:p w14:paraId="113528DB"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 xml:space="preserve">The Authorization Server SHOULD prompt the End-User for consent before returning information to the Client. If it </w:t>
      </w:r>
      <w:r>
        <w:rPr>
          <w:rFonts w:ascii="Verdana" w:eastAsia="Times New Roman" w:hAnsi="Verdana"/>
          <w:color w:val="000000"/>
          <w:lang w:val="en"/>
        </w:rPr>
        <w:t xml:space="preserve">cannot obtain consent, it MUST return an error, typically </w:t>
      </w:r>
      <w:r>
        <w:rPr>
          <w:rStyle w:val="HTMLTypewriter"/>
          <w:lang w:val="en"/>
        </w:rPr>
        <w:t>consent_required</w:t>
      </w:r>
      <w:r>
        <w:rPr>
          <w:rFonts w:ascii="Verdana" w:eastAsia="Times New Roman" w:hAnsi="Verdana"/>
          <w:color w:val="000000"/>
          <w:lang w:val="en"/>
        </w:rPr>
        <w:t xml:space="preserve">. </w:t>
      </w:r>
    </w:p>
    <w:p w14:paraId="3F6D217D"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select_account</w:t>
      </w:r>
    </w:p>
    <w:p w14:paraId="58AAA0A2"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 xml:space="preserve">The Authorization Server SHOULD prompt the End-User to select a user account. This enables an End-User who has multiple accounts at the </w:t>
      </w:r>
      <w:r>
        <w:rPr>
          <w:rFonts w:ascii="Verdana" w:eastAsia="Times New Roman" w:hAnsi="Verdana"/>
          <w:color w:val="000000"/>
          <w:lang w:val="en"/>
        </w:rPr>
        <w:lastRenderedPageBreak/>
        <w:t>Authorization Server to sele</w:t>
      </w:r>
      <w:r>
        <w:rPr>
          <w:rFonts w:ascii="Verdana" w:eastAsia="Times New Roman" w:hAnsi="Verdana"/>
          <w:color w:val="000000"/>
          <w:lang w:val="en"/>
        </w:rPr>
        <w:t xml:space="preserve">ct amongst the multiple accounts that they might have current sessions for. If it cannot obtain an account selection choice made by the End-User, it MUST return an error, typically </w:t>
      </w:r>
      <w:r>
        <w:rPr>
          <w:rStyle w:val="HTMLTypewriter"/>
          <w:lang w:val="en"/>
        </w:rPr>
        <w:t>account_selection_required</w:t>
      </w:r>
      <w:r>
        <w:rPr>
          <w:rFonts w:ascii="Verdana" w:eastAsia="Times New Roman" w:hAnsi="Verdana"/>
          <w:color w:val="000000"/>
          <w:lang w:val="en"/>
        </w:rPr>
        <w:t xml:space="preserve">. </w:t>
      </w:r>
    </w:p>
    <w:p w14:paraId="24E15A18"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prompt</w:t>
      </w:r>
      <w:r>
        <w:rPr>
          <w:rFonts w:ascii="Verdana" w:eastAsia="Times New Roman" w:hAnsi="Verdana"/>
          <w:color w:val="000000"/>
          <w:lang w:val="en"/>
        </w:rPr>
        <w:t xml:space="preserve"> parameter can be used by the Client</w:t>
      </w:r>
      <w:r>
        <w:rPr>
          <w:rFonts w:ascii="Verdana" w:eastAsia="Times New Roman" w:hAnsi="Verdana"/>
          <w:color w:val="000000"/>
          <w:lang w:val="en"/>
        </w:rPr>
        <w:t xml:space="preserve"> to make sure that the End-User is still present for the current session or to bring attention to the request. If this parameter contains </w:t>
      </w:r>
      <w:r>
        <w:rPr>
          <w:rStyle w:val="HTMLTypewriter"/>
          <w:lang w:val="en"/>
        </w:rPr>
        <w:t>none</w:t>
      </w:r>
      <w:r>
        <w:rPr>
          <w:rFonts w:ascii="Verdana" w:eastAsia="Times New Roman" w:hAnsi="Verdana"/>
          <w:color w:val="000000"/>
          <w:lang w:val="en"/>
        </w:rPr>
        <w:t xml:space="preserve"> with any other value, an error is returned. </w:t>
      </w:r>
    </w:p>
    <w:p w14:paraId="744A0C21" w14:textId="77777777" w:rsidR="00000000" w:rsidRDefault="00DE28C3">
      <w:pPr>
        <w:spacing w:before="0" w:beforeAutospacing="0" w:after="0" w:afterAutospacing="0"/>
        <w:divId w:val="142158583"/>
        <w:rPr>
          <w:rFonts w:ascii="Verdana" w:eastAsia="Times New Roman" w:hAnsi="Verdana"/>
          <w:color w:val="000000"/>
          <w:lang w:val="en"/>
        </w:rPr>
      </w:pPr>
      <w:r>
        <w:rPr>
          <w:rFonts w:ascii="Verdana" w:eastAsia="Times New Roman" w:hAnsi="Verdana"/>
          <w:color w:val="000000"/>
          <w:lang w:val="en"/>
        </w:rPr>
        <w:t>max_age</w:t>
      </w:r>
    </w:p>
    <w:p w14:paraId="57C03DC8"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OPTIONAL. Maximum Authentication Age. Specifies the allowabl</w:t>
      </w:r>
      <w:r>
        <w:rPr>
          <w:rFonts w:ascii="Verdana" w:eastAsia="Times New Roman" w:hAnsi="Verdana"/>
          <w:color w:val="000000"/>
          <w:lang w:val="en"/>
        </w:rPr>
        <w:t xml:space="preserve">e elapsed time in seconds since the last time the End-User was actively authenticated by the OP. If the elapsed time is greater than this value, the OP MUST attempt to actively re-authenticate the End-User. When </w:t>
      </w:r>
      <w:r>
        <w:rPr>
          <w:rStyle w:val="HTMLTypewriter"/>
          <w:lang w:val="en"/>
        </w:rPr>
        <w:t>max_age</w:t>
      </w:r>
      <w:r>
        <w:rPr>
          <w:rFonts w:ascii="Verdana" w:eastAsia="Times New Roman" w:hAnsi="Verdana"/>
          <w:color w:val="000000"/>
          <w:lang w:val="en"/>
        </w:rPr>
        <w:t xml:space="preserve"> is used, the ID Token returned MUST </w:t>
      </w:r>
      <w:r>
        <w:rPr>
          <w:rFonts w:ascii="Verdana" w:eastAsia="Times New Roman" w:hAnsi="Verdana"/>
          <w:color w:val="000000"/>
          <w:lang w:val="en"/>
        </w:rPr>
        <w:t xml:space="preserve">include an </w:t>
      </w:r>
      <w:r>
        <w:rPr>
          <w:rStyle w:val="HTMLTypewriter"/>
          <w:lang w:val="en"/>
        </w:rPr>
        <w:t>auth_time</w:t>
      </w:r>
      <w:r>
        <w:rPr>
          <w:rFonts w:ascii="Verdana" w:eastAsia="Times New Roman" w:hAnsi="Verdana"/>
          <w:color w:val="000000"/>
          <w:lang w:val="en"/>
        </w:rPr>
        <w:t xml:space="preserve"> Claim Value. </w:t>
      </w:r>
    </w:p>
    <w:p w14:paraId="050EFBCD" w14:textId="77777777" w:rsidR="00000000" w:rsidRDefault="00DE28C3">
      <w:pPr>
        <w:spacing w:before="0" w:beforeAutospacing="0" w:after="0" w:afterAutospacing="0"/>
        <w:divId w:val="142158583"/>
        <w:rPr>
          <w:rFonts w:ascii="Verdana" w:eastAsia="Times New Roman" w:hAnsi="Verdana"/>
          <w:color w:val="000000"/>
          <w:lang w:val="en"/>
        </w:rPr>
      </w:pPr>
      <w:r>
        <w:rPr>
          <w:rFonts w:ascii="Verdana" w:eastAsia="Times New Roman" w:hAnsi="Verdana"/>
          <w:color w:val="000000"/>
          <w:lang w:val="en"/>
        </w:rPr>
        <w:t>ui_locales</w:t>
      </w:r>
    </w:p>
    <w:p w14:paraId="2ADE884B"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 xml:space="preserve">OPTIONAL. End-User's preferred languages and scripts for the user interface, represented as a space-separated list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"RFC5646"</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w:t>
      </w:r>
      <w:ins w:id="52" w:author="Author" w:date="2015-08-04T00:14:00Z">
        <w:r>
          <w:rPr>
            <w:rStyle w:val="Hyperlink"/>
            <w:rFonts w:ascii="Verdana" w:eastAsia="Times New Roman" w:hAnsi="Verdana"/>
            <w:vanish/>
            <w:u w:val="none"/>
            <w:lang w:val="en"/>
          </w:rPr>
          <w:t>., Ed</w:t>
        </w:r>
      </w:ins>
      <w:r>
        <w:rPr>
          <w:rStyle w:val="Hyperlink"/>
          <w:rFonts w:ascii="Verdana" w:eastAsia="Times New Roman" w:hAnsi="Verdana"/>
          <w:vanish/>
          <w:u w:val="none"/>
          <w:lang w:val="en"/>
        </w:rPr>
        <w:t xml:space="preserve">. and M. Davis, </w:t>
      </w:r>
      <w:ins w:id="53" w:author="Author" w:date="2015-08-04T00:14:00Z">
        <w:r>
          <w:rPr>
            <w:rStyle w:val="Hyperlink"/>
            <w:rFonts w:ascii="Verdana" w:eastAsia="Times New Roman" w:hAnsi="Verdana"/>
            <w:vanish/>
            <w:u w:val="none"/>
            <w:lang w:val="en"/>
          </w:rPr>
          <w:t xml:space="preserve">Ed., </w:t>
        </w:r>
      </w:ins>
      <w:r>
        <w:rPr>
          <w:rStyle w:val="Hyperlink"/>
          <w:rFonts w:ascii="Verdana" w:eastAsia="Times New Roman" w:hAnsi="Verdana"/>
          <w:vanish/>
          <w:u w:val="none"/>
          <w:lang w:val="en"/>
        </w:rPr>
        <w:t>“Tags for Identify</w:t>
      </w:r>
      <w:r>
        <w:rPr>
          <w:rStyle w:val="Hyperlink"/>
          <w:rFonts w:ascii="Verdana" w:eastAsia="Times New Roman" w:hAnsi="Verdana"/>
          <w:vanish/>
          <w:u w:val="none"/>
          <w:lang w:val="en"/>
        </w:rPr>
        <w:t>ing Languages,” September 2009.)</w:t>
      </w:r>
      <w:r>
        <w:rPr>
          <w:rFonts w:ascii="Verdana" w:eastAsia="Times New Roman" w:hAnsi="Verdana"/>
          <w:color w:val="000000"/>
          <w:lang w:val="en"/>
        </w:rPr>
        <w:fldChar w:fldCharType="end"/>
      </w:r>
      <w:r>
        <w:rPr>
          <w:rFonts w:ascii="Verdana" w:eastAsia="Times New Roman" w:hAnsi="Verdana"/>
          <w:color w:val="000000"/>
          <w:lang w:val="en"/>
        </w:rPr>
        <w:t xml:space="preserve"> [RFC5646] language tag values, ordered by preference. For instance, the value "fr-CA fr en" represents a preference for French as spoken in Canada, then French (without a region designation), followed by English (without a </w:t>
      </w:r>
      <w:r>
        <w:rPr>
          <w:rFonts w:ascii="Verdana" w:eastAsia="Times New Roman" w:hAnsi="Verdana"/>
          <w:color w:val="000000"/>
          <w:lang w:val="en"/>
        </w:rPr>
        <w:t xml:space="preserve">region designation). An error SHOULD NOT result if some or all of the requested locales are not supported by the OpenID Provider. </w:t>
      </w:r>
    </w:p>
    <w:p w14:paraId="361F6E27" w14:textId="77777777" w:rsidR="00000000" w:rsidRDefault="00DE28C3">
      <w:pPr>
        <w:spacing w:before="0" w:beforeAutospacing="0" w:after="0" w:afterAutospacing="0"/>
        <w:divId w:val="142158583"/>
        <w:rPr>
          <w:rFonts w:ascii="Verdana" w:eastAsia="Times New Roman" w:hAnsi="Verdana"/>
          <w:color w:val="000000"/>
          <w:lang w:val="en"/>
        </w:rPr>
      </w:pPr>
      <w:r>
        <w:rPr>
          <w:rFonts w:ascii="Verdana" w:eastAsia="Times New Roman" w:hAnsi="Verdana"/>
          <w:color w:val="000000"/>
          <w:lang w:val="en"/>
        </w:rPr>
        <w:t>claims_locales</w:t>
      </w:r>
    </w:p>
    <w:p w14:paraId="6ED19DE4"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 xml:space="preserve">OPTIONAL. End-User's preferred languages and scripts for Claims being returned, </w:t>
      </w:r>
      <w:r>
        <w:rPr>
          <w:rFonts w:ascii="Verdana" w:eastAsia="Times New Roman" w:hAnsi="Verdana"/>
          <w:color w:val="000000"/>
          <w:lang w:val="en"/>
        </w:rPr>
        <w:t xml:space="preserve">represented as a space-separated list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"RFC5646"</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w:t>
      </w:r>
      <w:ins w:id="54" w:author="Author" w:date="2015-08-04T00:14:00Z">
        <w:r>
          <w:rPr>
            <w:rStyle w:val="Hyperlink"/>
            <w:rFonts w:ascii="Verdana" w:eastAsia="Times New Roman" w:hAnsi="Verdana"/>
            <w:vanish/>
            <w:u w:val="none"/>
            <w:lang w:val="en"/>
          </w:rPr>
          <w:t>., Ed</w:t>
        </w:r>
      </w:ins>
      <w:r>
        <w:rPr>
          <w:rStyle w:val="Hyperlink"/>
          <w:rFonts w:ascii="Verdana" w:eastAsia="Times New Roman" w:hAnsi="Verdana"/>
          <w:vanish/>
          <w:u w:val="none"/>
          <w:lang w:val="en"/>
        </w:rPr>
        <w:t xml:space="preserve">. and M. Davis, </w:t>
      </w:r>
      <w:ins w:id="55" w:author="Author" w:date="2015-08-04T00:14:00Z">
        <w:r>
          <w:rPr>
            <w:rStyle w:val="Hyperlink"/>
            <w:rFonts w:ascii="Verdana" w:eastAsia="Times New Roman" w:hAnsi="Verdana"/>
            <w:vanish/>
            <w:u w:val="none"/>
            <w:lang w:val="en"/>
          </w:rPr>
          <w:t xml:space="preserve">Ed., </w:t>
        </w:r>
      </w:ins>
      <w:r>
        <w:rPr>
          <w:rStyle w:val="Hyperlink"/>
          <w:rFonts w:ascii="Verdana" w:eastAsia="Times New Roman" w:hAnsi="Verdana"/>
          <w:vanish/>
          <w:u w:val="none"/>
          <w:lang w:val="en"/>
        </w:rPr>
        <w:t>“Tags for Identifying Languages,” September 2009.)</w:t>
      </w:r>
      <w:r>
        <w:rPr>
          <w:rFonts w:ascii="Verdana" w:eastAsia="Times New Roman" w:hAnsi="Verdana"/>
          <w:color w:val="000000"/>
          <w:lang w:val="en"/>
        </w:rPr>
        <w:fldChar w:fldCharType="end"/>
      </w:r>
      <w:r>
        <w:rPr>
          <w:rFonts w:ascii="Verdana" w:eastAsia="Times New Roman" w:hAnsi="Verdana"/>
          <w:color w:val="000000"/>
          <w:lang w:val="en"/>
        </w:rPr>
        <w:t xml:space="preserve"> [RFC5646] language tag values, ordered by preference. An error SHOULD NOT result if some o</w:t>
      </w:r>
      <w:r>
        <w:rPr>
          <w:rFonts w:ascii="Verdana" w:eastAsia="Times New Roman" w:hAnsi="Verdana"/>
          <w:color w:val="000000"/>
          <w:lang w:val="en"/>
        </w:rPr>
        <w:t xml:space="preserve">r all of the requested locales are not supported by the OpenID Provider. </w:t>
      </w:r>
    </w:p>
    <w:p w14:paraId="7AA317DB" w14:textId="77777777" w:rsidR="00000000" w:rsidRDefault="00DE28C3">
      <w:pPr>
        <w:spacing w:before="0" w:beforeAutospacing="0" w:after="0" w:afterAutospacing="0"/>
        <w:divId w:val="142158583"/>
        <w:rPr>
          <w:rFonts w:ascii="Verdana" w:eastAsia="Times New Roman" w:hAnsi="Verdana"/>
          <w:color w:val="000000"/>
          <w:lang w:val="en"/>
        </w:rPr>
      </w:pPr>
      <w:r>
        <w:rPr>
          <w:rFonts w:ascii="Verdana" w:eastAsia="Times New Roman" w:hAnsi="Verdana"/>
          <w:color w:val="000000"/>
          <w:lang w:val="en"/>
        </w:rPr>
        <w:t>id_token_hint</w:t>
      </w:r>
    </w:p>
    <w:p w14:paraId="5DD71947"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OPTIONAL. ID Token previously issued by the Authorization Server being passed as a hint about the End-User's current or past authenticated session with the Client. If t</w:t>
      </w:r>
      <w:r>
        <w:rPr>
          <w:rFonts w:ascii="Verdana" w:eastAsia="Times New Roman" w:hAnsi="Verdana"/>
          <w:color w:val="000000"/>
          <w:lang w:val="en"/>
        </w:rPr>
        <w:t xml:space="preserve">he End-User identified </w:t>
      </w:r>
      <w:r>
        <w:rPr>
          <w:rFonts w:ascii="Verdana" w:eastAsia="Times New Roman" w:hAnsi="Verdana"/>
          <w:color w:val="000000"/>
          <w:lang w:val="en"/>
        </w:rPr>
        <w:lastRenderedPageBreak/>
        <w:t xml:space="preserve">by the ID Token is logged in or is logged in by the request, then the Authorization Server returns a positive response; otherwise, it SHOULD return an error. When possible, an </w:t>
      </w:r>
      <w:r>
        <w:rPr>
          <w:rStyle w:val="HTMLTypewriter"/>
          <w:lang w:val="en"/>
        </w:rPr>
        <w:t>id_token_hint</w:t>
      </w:r>
      <w:r>
        <w:rPr>
          <w:rFonts w:ascii="Verdana" w:eastAsia="Times New Roman" w:hAnsi="Verdana"/>
          <w:color w:val="000000"/>
          <w:lang w:val="en"/>
        </w:rPr>
        <w:t xml:space="preserve"> SHOULD be present when </w:t>
      </w:r>
      <w:r>
        <w:rPr>
          <w:rStyle w:val="HTMLTypewriter"/>
          <w:lang w:val="en"/>
        </w:rPr>
        <w:t>prompt=none</w:t>
      </w:r>
      <w:r>
        <w:rPr>
          <w:rFonts w:ascii="Verdana" w:eastAsia="Times New Roman" w:hAnsi="Verdana"/>
          <w:color w:val="000000"/>
          <w:lang w:val="en"/>
        </w:rPr>
        <w:t xml:space="preserve"> is used </w:t>
      </w:r>
      <w:r>
        <w:rPr>
          <w:rFonts w:ascii="Verdana" w:eastAsia="Times New Roman" w:hAnsi="Verdana"/>
          <w:color w:val="000000"/>
          <w:lang w:val="en"/>
        </w:rPr>
        <w:t xml:space="preserve">and an </w:t>
      </w:r>
      <w:r>
        <w:rPr>
          <w:rStyle w:val="HTMLTypewriter"/>
          <w:lang w:val="en"/>
        </w:rPr>
        <w:t>invalid_request</w:t>
      </w:r>
      <w:r>
        <w:rPr>
          <w:rFonts w:ascii="Verdana" w:eastAsia="Times New Roman" w:hAnsi="Verdana"/>
          <w:color w:val="000000"/>
          <w:lang w:val="en"/>
        </w:rPr>
        <w:t xml:space="preserve"> error MAY be returned if it is not; however, the server SHOULD respond successfully when possible, even if it is not present. The Authorization Server need not be listed as an audience of the ID Token when it is used as an </w:t>
      </w:r>
      <w:r>
        <w:rPr>
          <w:rStyle w:val="HTMLTypewriter"/>
          <w:lang w:val="en"/>
        </w:rPr>
        <w:t>id_token_h</w:t>
      </w:r>
      <w:r>
        <w:rPr>
          <w:rStyle w:val="HTMLTypewriter"/>
          <w:lang w:val="en"/>
        </w:rPr>
        <w:t>int</w:t>
      </w:r>
      <w:r>
        <w:rPr>
          <w:rFonts w:ascii="Verdana" w:eastAsia="Times New Roman" w:hAnsi="Verdana"/>
          <w:color w:val="000000"/>
          <w:lang w:val="en"/>
        </w:rPr>
        <w:t xml:space="preserve"> value. </w:t>
      </w:r>
    </w:p>
    <w:p w14:paraId="1FF1A837" w14:textId="77777777" w:rsidR="00000000" w:rsidRDefault="00DE28C3">
      <w:pPr>
        <w:spacing w:before="0" w:beforeAutospacing="0" w:after="0" w:afterAutospacing="0"/>
        <w:divId w:val="142158583"/>
        <w:rPr>
          <w:rFonts w:ascii="Verdana" w:eastAsia="Times New Roman" w:hAnsi="Verdana"/>
          <w:color w:val="000000"/>
          <w:lang w:val="en"/>
        </w:rPr>
      </w:pPr>
      <w:r>
        <w:rPr>
          <w:rFonts w:ascii="Verdana" w:eastAsia="Times New Roman" w:hAnsi="Verdana"/>
          <w:color w:val="000000"/>
          <w:lang w:val="en"/>
        </w:rPr>
        <w:t>login_hint</w:t>
      </w:r>
    </w:p>
    <w:p w14:paraId="14CEFD48"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 xml:space="preserve">OPTIONAL. Hint to the Authorization Server about the login identifier the End-User might use to log in (if necessary). This hint can be used by an RP if it first asks the End-User for their e-mail </w:t>
      </w:r>
      <w:r>
        <w:rPr>
          <w:rFonts w:ascii="Verdana" w:eastAsia="Times New Roman" w:hAnsi="Verdana"/>
          <w:color w:val="000000"/>
          <w:lang w:val="en"/>
        </w:rPr>
        <w:t>address (or other identifier) and then wants to pass that value as a hint to the discovered authorization service. It is RECOMMENDED that the hint value match the value used for discovery. This value MAY also be a phone number in the format specified for t</w:t>
      </w:r>
      <w:r>
        <w:rPr>
          <w:rFonts w:ascii="Verdana" w:eastAsia="Times New Roman" w:hAnsi="Verdana"/>
          <w:color w:val="000000"/>
          <w:lang w:val="en"/>
        </w:rPr>
        <w:t xml:space="preserve">he </w:t>
      </w:r>
      <w:r>
        <w:rPr>
          <w:rStyle w:val="HTMLTypewriter"/>
          <w:lang w:val="en"/>
        </w:rPr>
        <w:t>phone_number</w:t>
      </w:r>
      <w:r>
        <w:rPr>
          <w:rFonts w:ascii="Verdana" w:eastAsia="Times New Roman" w:hAnsi="Verdana"/>
          <w:color w:val="000000"/>
          <w:lang w:val="en"/>
        </w:rPr>
        <w:t xml:space="preserve"> Claim. The use of this parameter is left to the OP's discretion. </w:t>
      </w:r>
    </w:p>
    <w:p w14:paraId="63D76894" w14:textId="77777777" w:rsidR="00000000" w:rsidRDefault="00DE28C3">
      <w:pPr>
        <w:spacing w:before="0" w:beforeAutospacing="0" w:after="0" w:afterAutospacing="0"/>
        <w:divId w:val="142158583"/>
        <w:rPr>
          <w:rFonts w:ascii="Verdana" w:eastAsia="Times New Roman" w:hAnsi="Verdana"/>
          <w:color w:val="000000"/>
          <w:lang w:val="en"/>
        </w:rPr>
      </w:pPr>
      <w:r>
        <w:rPr>
          <w:rFonts w:ascii="Verdana" w:eastAsia="Times New Roman" w:hAnsi="Verdana"/>
          <w:color w:val="000000"/>
          <w:lang w:val="en"/>
        </w:rPr>
        <w:t>acr_values</w:t>
      </w:r>
    </w:p>
    <w:p w14:paraId="59D3E329" w14:textId="77777777" w:rsidR="00000000" w:rsidRDefault="00DE28C3">
      <w:pPr>
        <w:spacing w:before="0" w:beforeAutospacing="0" w:after="0" w:afterAutospacing="0"/>
        <w:ind w:left="720"/>
        <w:divId w:val="142158583"/>
        <w:rPr>
          <w:rFonts w:ascii="Verdana" w:eastAsia="Times New Roman" w:hAnsi="Verdana"/>
          <w:color w:val="000000"/>
          <w:lang w:val="en"/>
        </w:rPr>
      </w:pPr>
      <w:r>
        <w:rPr>
          <w:rFonts w:ascii="Verdana" w:eastAsia="Times New Roman" w:hAnsi="Verdana"/>
          <w:color w:val="000000"/>
          <w:lang w:val="en"/>
        </w:rPr>
        <w:t xml:space="preserve">OPTIONAL. Requested Authentication Context Class Reference values. Space-separated string that specifies the </w:t>
      </w:r>
      <w:r>
        <w:rPr>
          <w:rStyle w:val="HTMLTypewriter"/>
          <w:lang w:val="en"/>
        </w:rPr>
        <w:t>acr</w:t>
      </w:r>
      <w:r>
        <w:rPr>
          <w:rFonts w:ascii="Verdana" w:eastAsia="Times New Roman" w:hAnsi="Verdana"/>
          <w:color w:val="000000"/>
          <w:lang w:val="en"/>
        </w:rPr>
        <w:t xml:space="preserve"> values that the Authorization Server is being requ</w:t>
      </w:r>
      <w:r>
        <w:rPr>
          <w:rFonts w:ascii="Verdana" w:eastAsia="Times New Roman" w:hAnsi="Verdana"/>
          <w:color w:val="000000"/>
          <w:lang w:val="en"/>
        </w:rPr>
        <w:t xml:space="preserve">ested to use for processing this authentication request, with the values appearing in order of preference. The Authentication Context Class satisfied by the authentication performed is returned as the </w:t>
      </w:r>
      <w:r>
        <w:rPr>
          <w:rStyle w:val="HTMLTypewriter"/>
          <w:lang w:val="en"/>
        </w:rPr>
        <w:t>acr</w:t>
      </w:r>
      <w:r>
        <w:rPr>
          <w:rFonts w:ascii="Verdana" w:eastAsia="Times New Roman" w:hAnsi="Verdana"/>
          <w:color w:val="000000"/>
          <w:lang w:val="en"/>
        </w:rPr>
        <w:t xml:space="preserve"> Claim Value, as specified in </w:t>
      </w:r>
      <w:hyperlink w:anchor="IDToken" w:history="1">
        <w:r>
          <w:rPr>
            <w:rStyle w:val="Hyperlink"/>
            <w:rFonts w:ascii="Verdana" w:eastAsia="Times New Roman" w:hAnsi="Verdana"/>
            <w:u w:val="none"/>
            <w:lang w:val="en"/>
          </w:rPr>
          <w:t>Section 2.2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The </w:t>
      </w:r>
      <w:r>
        <w:rPr>
          <w:rStyle w:val="HTMLTypewriter"/>
          <w:lang w:val="en"/>
        </w:rPr>
        <w:t>acr</w:t>
      </w:r>
      <w:r>
        <w:rPr>
          <w:rFonts w:ascii="Verdana" w:eastAsia="Times New Roman" w:hAnsi="Verdana"/>
          <w:color w:val="000000"/>
          <w:lang w:val="en"/>
        </w:rPr>
        <w:t xml:space="preserve"> Claim is requested as a Voluntary Claim by this parameter. </w:t>
      </w:r>
    </w:p>
    <w:p w14:paraId="30BE7D3A" w14:textId="77777777" w:rsidR="00000000" w:rsidRDefault="00DE28C3">
      <w:pPr>
        <w:spacing w:before="0" w:beforeAutospacing="0" w:after="0" w:afterAutospacing="0"/>
        <w:divId w:val="1881235819"/>
        <w:rPr>
          <w:rFonts w:ascii="Verdana" w:eastAsia="Times New Roman" w:hAnsi="Verdana"/>
          <w:color w:val="000000"/>
          <w:lang w:val="en"/>
        </w:rPr>
      </w:pPr>
      <w:bookmarkStart w:id="56" w:name="CodeRequest"/>
      <w:bookmarkEnd w:id="56"/>
    </w:p>
    <w:p w14:paraId="16D6F20A"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9A3BC8D" w14:textId="77777777">
        <w:trPr>
          <w:divId w:val="1881235819"/>
          <w:trHeight w:val="225"/>
          <w:tblCellSpacing w:w="12" w:type="dxa"/>
        </w:trPr>
        <w:tc>
          <w:tcPr>
            <w:tcW w:w="450" w:type="dxa"/>
            <w:shd w:val="clear" w:color="auto" w:fill="990000"/>
            <w:vAlign w:val="center"/>
            <w:hideMark/>
          </w:tcPr>
          <w:p w14:paraId="4F10268D"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9853215" w14:textId="77777777" w:rsidR="00000000" w:rsidRDefault="00DE28C3">
      <w:pPr>
        <w:pStyle w:val="Heading3"/>
        <w:divId w:val="1881235819"/>
        <w:rPr>
          <w:rFonts w:eastAsia="Times New Roman"/>
          <w:lang w:val="en"/>
        </w:rPr>
      </w:pPr>
      <w:bookmarkStart w:id="57" w:name="rfc.section.2.1.2"/>
      <w:bookmarkEnd w:id="57"/>
      <w:r>
        <w:rPr>
          <w:rFonts w:eastAsia="Times New Roman"/>
          <w:lang w:val="en"/>
        </w:rPr>
        <w:t>2.1.2.  Client Sends Request to Authorization Server</w:t>
      </w:r>
    </w:p>
    <w:p w14:paraId="65DF26B2"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Having constructed the Authentication Request, the Client sends it to the Authorization Endpoint using HTTPS. </w:t>
      </w:r>
    </w:p>
    <w:p w14:paraId="3CDC570D" w14:textId="77777777" w:rsidR="00000000" w:rsidRDefault="00DE28C3">
      <w:pPr>
        <w:pStyle w:val="NormalWeb"/>
        <w:divId w:val="1881235819"/>
        <w:rPr>
          <w:rFonts w:ascii="Verdana" w:hAnsi="Verdana"/>
          <w:color w:val="000000"/>
          <w:lang w:val="en"/>
        </w:rPr>
      </w:pPr>
      <w:r>
        <w:rPr>
          <w:rFonts w:ascii="Verdana" w:hAnsi="Verdana"/>
          <w:color w:val="000000"/>
          <w:lang w:val="en"/>
        </w:rPr>
        <w:lastRenderedPageBreak/>
        <w:t xml:space="preserve">The following is a non-normative example HTTP 302 redirect response by the Client, which triggers the User Agent to make an Authentication Request to the Authorization Endpoint (with line wraps within values for display purposes only): </w:t>
      </w:r>
    </w:p>
    <w:p w14:paraId="6C046623" w14:textId="77777777" w:rsidR="00000000" w:rsidRDefault="00DE28C3">
      <w:pPr>
        <w:pStyle w:val="HTMLPreformatted"/>
        <w:divId w:val="1950772611"/>
        <w:rPr>
          <w:lang w:val="en"/>
        </w:rPr>
      </w:pPr>
    </w:p>
    <w:p w14:paraId="7FCF3370" w14:textId="77777777" w:rsidR="00000000" w:rsidRDefault="00DE28C3">
      <w:pPr>
        <w:pStyle w:val="HTMLPreformatted"/>
        <w:divId w:val="1950772611"/>
        <w:rPr>
          <w:lang w:val="en"/>
        </w:rPr>
      </w:pPr>
      <w:r>
        <w:rPr>
          <w:lang w:val="en"/>
        </w:rPr>
        <w:t xml:space="preserve">  HTTP/1.1 302 Fou</w:t>
      </w:r>
      <w:r>
        <w:rPr>
          <w:lang w:val="en"/>
        </w:rPr>
        <w:t>nd</w:t>
      </w:r>
    </w:p>
    <w:p w14:paraId="4AF55117" w14:textId="77777777" w:rsidR="00000000" w:rsidRDefault="00DE28C3">
      <w:pPr>
        <w:pStyle w:val="HTMLPreformatted"/>
        <w:divId w:val="1950772611"/>
        <w:rPr>
          <w:lang w:val="en"/>
        </w:rPr>
      </w:pPr>
      <w:r>
        <w:rPr>
          <w:lang w:val="en"/>
        </w:rPr>
        <w:t xml:space="preserve">  Location: https://server.example.com/authorize?</w:t>
      </w:r>
    </w:p>
    <w:p w14:paraId="4034AD82" w14:textId="77777777" w:rsidR="00000000" w:rsidRDefault="00DE28C3">
      <w:pPr>
        <w:pStyle w:val="HTMLPreformatted"/>
        <w:divId w:val="1950772611"/>
        <w:rPr>
          <w:lang w:val="en"/>
        </w:rPr>
      </w:pPr>
      <w:r>
        <w:rPr>
          <w:lang w:val="en"/>
        </w:rPr>
        <w:t xml:space="preserve">    response_type=code</w:t>
      </w:r>
    </w:p>
    <w:p w14:paraId="3FF11903" w14:textId="77777777" w:rsidR="00000000" w:rsidRDefault="00DE28C3">
      <w:pPr>
        <w:pStyle w:val="HTMLPreformatted"/>
        <w:divId w:val="1950772611"/>
        <w:rPr>
          <w:lang w:val="en"/>
        </w:rPr>
      </w:pPr>
      <w:r>
        <w:rPr>
          <w:lang w:val="en"/>
        </w:rPr>
        <w:t xml:space="preserve">    &amp;client_id=s6BhdRkqt3</w:t>
      </w:r>
    </w:p>
    <w:p w14:paraId="1F595831" w14:textId="77777777" w:rsidR="00000000" w:rsidRDefault="00DE28C3">
      <w:pPr>
        <w:pStyle w:val="HTMLPreformatted"/>
        <w:divId w:val="1950772611"/>
        <w:rPr>
          <w:lang w:val="en"/>
        </w:rPr>
      </w:pPr>
      <w:r>
        <w:rPr>
          <w:lang w:val="en"/>
        </w:rPr>
        <w:t xml:space="preserve">    &amp;redirect_uri=https%3A%2F%2Fclient.example.org%2Fcb</w:t>
      </w:r>
    </w:p>
    <w:p w14:paraId="419909F2" w14:textId="77777777" w:rsidR="00000000" w:rsidRDefault="00DE28C3">
      <w:pPr>
        <w:pStyle w:val="HTMLPreformatted"/>
        <w:divId w:val="1950772611"/>
        <w:rPr>
          <w:lang w:val="en"/>
        </w:rPr>
      </w:pPr>
      <w:r>
        <w:rPr>
          <w:lang w:val="en"/>
        </w:rPr>
        <w:t xml:space="preserve">    &amp;scope=openid%20profile</w:t>
      </w:r>
    </w:p>
    <w:p w14:paraId="271F60F5" w14:textId="77777777" w:rsidR="00000000" w:rsidRDefault="00DE28C3">
      <w:pPr>
        <w:pStyle w:val="HTMLPreformatted"/>
        <w:divId w:val="1950772611"/>
        <w:rPr>
          <w:lang w:val="en"/>
        </w:rPr>
      </w:pPr>
      <w:r>
        <w:rPr>
          <w:lang w:val="en"/>
        </w:rPr>
        <w:t xml:space="preserve">    &amp;state=af0ifjsldkj</w:t>
      </w:r>
    </w:p>
    <w:p w14:paraId="79D75AE3"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following is the non-normative example request that would be sent by the User Agent to the Authorization Server in response to the HTTP 302 redirect response by the Client above (with line wraps within values for display purposes only): </w:t>
      </w:r>
    </w:p>
    <w:p w14:paraId="55C6A608" w14:textId="77777777" w:rsidR="00000000" w:rsidRDefault="00DE28C3">
      <w:pPr>
        <w:pStyle w:val="HTMLPreformatted"/>
        <w:divId w:val="1863979713"/>
        <w:rPr>
          <w:lang w:val="en"/>
        </w:rPr>
      </w:pPr>
    </w:p>
    <w:p w14:paraId="40DC6C94" w14:textId="77777777" w:rsidR="00000000" w:rsidRDefault="00DE28C3">
      <w:pPr>
        <w:pStyle w:val="HTMLPreformatted"/>
        <w:divId w:val="1863979713"/>
        <w:rPr>
          <w:lang w:val="en"/>
        </w:rPr>
      </w:pPr>
      <w:r>
        <w:rPr>
          <w:lang w:val="en"/>
        </w:rPr>
        <w:t xml:space="preserve">  GET /author</w:t>
      </w:r>
      <w:r>
        <w:rPr>
          <w:lang w:val="en"/>
        </w:rPr>
        <w:t>ize?</w:t>
      </w:r>
    </w:p>
    <w:p w14:paraId="633E4447" w14:textId="77777777" w:rsidR="00000000" w:rsidRDefault="00DE28C3">
      <w:pPr>
        <w:pStyle w:val="HTMLPreformatted"/>
        <w:divId w:val="1863979713"/>
        <w:rPr>
          <w:lang w:val="en"/>
        </w:rPr>
      </w:pPr>
      <w:r>
        <w:rPr>
          <w:lang w:val="en"/>
        </w:rPr>
        <w:t xml:space="preserve">    response_type=code</w:t>
      </w:r>
    </w:p>
    <w:p w14:paraId="66CE41D1" w14:textId="77777777" w:rsidR="00000000" w:rsidRDefault="00DE28C3">
      <w:pPr>
        <w:pStyle w:val="HTMLPreformatted"/>
        <w:divId w:val="1863979713"/>
        <w:rPr>
          <w:lang w:val="en"/>
        </w:rPr>
      </w:pPr>
      <w:r>
        <w:rPr>
          <w:lang w:val="en"/>
        </w:rPr>
        <w:t xml:space="preserve">    &amp;client_id=s6BhdRkqt3</w:t>
      </w:r>
    </w:p>
    <w:p w14:paraId="11BFC998" w14:textId="77777777" w:rsidR="00000000" w:rsidRDefault="00DE28C3">
      <w:pPr>
        <w:pStyle w:val="HTMLPreformatted"/>
        <w:divId w:val="1863979713"/>
        <w:rPr>
          <w:lang w:val="en"/>
        </w:rPr>
      </w:pPr>
      <w:r>
        <w:rPr>
          <w:lang w:val="en"/>
        </w:rPr>
        <w:t xml:space="preserve">    &amp;redirect_uri=https%3A%2F%2Fclient.example.org%2Fcb</w:t>
      </w:r>
    </w:p>
    <w:p w14:paraId="05A57775" w14:textId="77777777" w:rsidR="00000000" w:rsidRDefault="00DE28C3">
      <w:pPr>
        <w:pStyle w:val="HTMLPreformatted"/>
        <w:divId w:val="1863979713"/>
        <w:rPr>
          <w:lang w:val="en"/>
        </w:rPr>
      </w:pPr>
      <w:r>
        <w:rPr>
          <w:lang w:val="en"/>
        </w:rPr>
        <w:t xml:space="preserve">    &amp;scope=openid%20profile</w:t>
      </w:r>
    </w:p>
    <w:p w14:paraId="37E46F90" w14:textId="77777777" w:rsidR="00000000" w:rsidRDefault="00DE28C3">
      <w:pPr>
        <w:pStyle w:val="HTMLPreformatted"/>
        <w:divId w:val="1863979713"/>
        <w:rPr>
          <w:lang w:val="en"/>
        </w:rPr>
      </w:pPr>
      <w:r>
        <w:rPr>
          <w:lang w:val="en"/>
        </w:rPr>
        <w:t xml:space="preserve">    &amp;state=af0ifjsldkj HTTP/1.1</w:t>
      </w:r>
    </w:p>
    <w:p w14:paraId="5198B9A8" w14:textId="77777777" w:rsidR="00000000" w:rsidRDefault="00DE28C3">
      <w:pPr>
        <w:pStyle w:val="HTMLPreformatted"/>
        <w:divId w:val="1863979713"/>
        <w:rPr>
          <w:lang w:val="en"/>
        </w:rPr>
      </w:pPr>
      <w:r>
        <w:rPr>
          <w:lang w:val="en"/>
        </w:rPr>
        <w:t xml:space="preserve">  Host: server.example.com</w:t>
      </w:r>
    </w:p>
    <w:p w14:paraId="6B1753C5" w14:textId="77777777" w:rsidR="00000000" w:rsidRDefault="00DE28C3">
      <w:pPr>
        <w:spacing w:before="0" w:beforeAutospacing="0" w:after="0" w:afterAutospacing="0"/>
        <w:divId w:val="1881235819"/>
        <w:rPr>
          <w:rFonts w:ascii="Verdana" w:eastAsia="Times New Roman" w:hAnsi="Verdana"/>
          <w:color w:val="000000"/>
          <w:lang w:val="en"/>
        </w:rPr>
      </w:pPr>
      <w:bookmarkStart w:id="58" w:name="Authenticates"/>
      <w:bookmarkEnd w:id="58"/>
    </w:p>
    <w:p w14:paraId="78F5A26D"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D4F6F95" w14:textId="77777777">
        <w:trPr>
          <w:divId w:val="1881235819"/>
          <w:trHeight w:val="225"/>
          <w:tblCellSpacing w:w="12" w:type="dxa"/>
        </w:trPr>
        <w:tc>
          <w:tcPr>
            <w:tcW w:w="450" w:type="dxa"/>
            <w:shd w:val="clear" w:color="auto" w:fill="990000"/>
            <w:vAlign w:val="center"/>
            <w:hideMark/>
          </w:tcPr>
          <w:p w14:paraId="0265252A"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B78913A" w14:textId="77777777" w:rsidR="00000000" w:rsidRDefault="00DE28C3">
      <w:pPr>
        <w:pStyle w:val="Heading3"/>
        <w:divId w:val="1881235819"/>
        <w:rPr>
          <w:rFonts w:eastAsia="Times New Roman"/>
          <w:lang w:val="en"/>
        </w:rPr>
      </w:pPr>
      <w:bookmarkStart w:id="59" w:name="rfc.section.2.1.3"/>
      <w:bookmarkEnd w:id="59"/>
      <w:r>
        <w:rPr>
          <w:rFonts w:eastAsia="Times New Roman"/>
          <w:lang w:val="en"/>
        </w:rPr>
        <w:t>2.1.3.  Authorization Server Authenticates End-User</w:t>
      </w:r>
    </w:p>
    <w:p w14:paraId="0B6856A2"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Authorization Server logs in the End-User or verifies whether the End-User is logged in, depending upon the request parameter values used. If interaction with the End-User occurs over an HTTP channel, it MUST use TLS, as per </w:t>
      </w:r>
      <w:hyperlink w:anchor="TLS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xml:space="preserve">. The exact authentication methods used are out of scope for this document. </w:t>
      </w:r>
    </w:p>
    <w:p w14:paraId="3CD0425E" w14:textId="77777777" w:rsidR="00000000" w:rsidRDefault="00DE28C3">
      <w:pPr>
        <w:spacing w:before="0" w:beforeAutospacing="0" w:after="0" w:afterAutospacing="0"/>
        <w:divId w:val="1881235819"/>
        <w:rPr>
          <w:rFonts w:ascii="Verdana" w:eastAsia="Times New Roman" w:hAnsi="Verdana"/>
          <w:color w:val="000000"/>
          <w:lang w:val="en"/>
        </w:rPr>
      </w:pPr>
      <w:bookmarkStart w:id="60" w:name="Consent"/>
      <w:bookmarkEnd w:id="60"/>
    </w:p>
    <w:p w14:paraId="1C8EEEDC"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96DF069" w14:textId="77777777">
        <w:trPr>
          <w:divId w:val="1881235819"/>
          <w:trHeight w:val="225"/>
          <w:tblCellSpacing w:w="12" w:type="dxa"/>
        </w:trPr>
        <w:tc>
          <w:tcPr>
            <w:tcW w:w="450" w:type="dxa"/>
            <w:shd w:val="clear" w:color="auto" w:fill="990000"/>
            <w:vAlign w:val="center"/>
            <w:hideMark/>
          </w:tcPr>
          <w:p w14:paraId="326E382D"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9ACD2B9" w14:textId="77777777" w:rsidR="00000000" w:rsidRDefault="00DE28C3">
      <w:pPr>
        <w:pStyle w:val="Heading3"/>
        <w:divId w:val="1881235819"/>
        <w:rPr>
          <w:rFonts w:eastAsia="Times New Roman"/>
          <w:lang w:val="en"/>
        </w:rPr>
      </w:pPr>
      <w:bookmarkStart w:id="61" w:name="rfc.section.2.1.4"/>
      <w:bookmarkEnd w:id="61"/>
      <w:r>
        <w:rPr>
          <w:rFonts w:eastAsia="Times New Roman"/>
          <w:lang w:val="en"/>
        </w:rPr>
        <w:t>2.1.4.  Authorization Server Obtains End-User Consent/Authorization</w:t>
      </w:r>
    </w:p>
    <w:p w14:paraId="161CD03C"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Authorization Server obtains an authorization decision </w:t>
      </w:r>
      <w:r>
        <w:rPr>
          <w:rFonts w:ascii="Verdana" w:hAnsi="Verdana"/>
          <w:color w:val="000000"/>
          <w:lang w:val="en"/>
        </w:rPr>
        <w:t>for the requested Claims. This can done by presenting the End-User with a dialogue that enables the End-User to recognize what is being consenting to and grant consent or by establishing consent via other means (for example, via previous administrative con</w:t>
      </w:r>
      <w:r>
        <w:rPr>
          <w:rFonts w:ascii="Verdana" w:hAnsi="Verdana"/>
          <w:color w:val="000000"/>
          <w:lang w:val="en"/>
        </w:rPr>
        <w:t xml:space="preserve">sent). </w:t>
      </w:r>
    </w:p>
    <w:p w14:paraId="6A6D5D25"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w:t>
      </w:r>
      <w:r>
        <w:rPr>
          <w:rStyle w:val="HTMLTypewriter"/>
          <w:lang w:val="en"/>
        </w:rPr>
        <w:t>openid</w:t>
      </w:r>
      <w:r>
        <w:rPr>
          <w:rFonts w:ascii="Verdana" w:hAnsi="Verdana"/>
          <w:color w:val="000000"/>
          <w:lang w:val="en"/>
        </w:rPr>
        <w:t xml:space="preserve"> scope value declares that this OAuth 2.0 request is an OpenID Connect request. Use of all other scope values is OPTIONAL. </w:t>
      </w:r>
    </w:p>
    <w:p w14:paraId="009B3BFF" w14:textId="77777777" w:rsidR="00000000" w:rsidRDefault="00DE28C3">
      <w:pPr>
        <w:spacing w:before="0" w:beforeAutospacing="0" w:after="0" w:afterAutospacing="0"/>
        <w:divId w:val="1881235819"/>
        <w:rPr>
          <w:rFonts w:ascii="Verdana" w:eastAsia="Times New Roman" w:hAnsi="Verdana"/>
          <w:color w:val="000000"/>
          <w:lang w:val="en"/>
        </w:rPr>
      </w:pPr>
      <w:bookmarkStart w:id="62" w:name="CodeResponse"/>
      <w:bookmarkEnd w:id="62"/>
    </w:p>
    <w:p w14:paraId="5E595A29"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642C393" w14:textId="77777777">
        <w:trPr>
          <w:divId w:val="1881235819"/>
          <w:trHeight w:val="225"/>
          <w:tblCellSpacing w:w="12" w:type="dxa"/>
        </w:trPr>
        <w:tc>
          <w:tcPr>
            <w:tcW w:w="450" w:type="dxa"/>
            <w:shd w:val="clear" w:color="auto" w:fill="990000"/>
            <w:vAlign w:val="center"/>
            <w:hideMark/>
          </w:tcPr>
          <w:p w14:paraId="24E4BD66"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A55D037" w14:textId="77777777" w:rsidR="00000000" w:rsidRDefault="00DE28C3">
      <w:pPr>
        <w:pStyle w:val="Heading3"/>
        <w:divId w:val="1881235819"/>
        <w:rPr>
          <w:rFonts w:eastAsia="Times New Roman"/>
          <w:lang w:val="en"/>
        </w:rPr>
      </w:pPr>
      <w:bookmarkStart w:id="63" w:name="rfc.section.2.1.5"/>
      <w:bookmarkEnd w:id="63"/>
      <w:r>
        <w:rPr>
          <w:rFonts w:eastAsia="Times New Roman"/>
          <w:lang w:val="en"/>
        </w:rPr>
        <w:t>2.1.5.  Authorization Server Sends End-User Back to Client</w:t>
      </w:r>
    </w:p>
    <w:p w14:paraId="4921CAE3"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Once the authorization is determined, the Authorization Server </w:t>
      </w:r>
      <w:r>
        <w:rPr>
          <w:rFonts w:ascii="Verdana" w:hAnsi="Verdana"/>
          <w:color w:val="000000"/>
          <w:lang w:val="en"/>
        </w:rPr>
        <w:t xml:space="preserve">returns a successful response or an error response. </w:t>
      </w:r>
    </w:p>
    <w:p w14:paraId="30713883" w14:textId="77777777" w:rsidR="00000000" w:rsidRDefault="00DE28C3">
      <w:pPr>
        <w:spacing w:before="0" w:beforeAutospacing="0" w:after="0" w:afterAutospacing="0"/>
        <w:divId w:val="1881235819"/>
        <w:rPr>
          <w:rFonts w:ascii="Verdana" w:eastAsia="Times New Roman" w:hAnsi="Verdana"/>
          <w:color w:val="000000"/>
          <w:lang w:val="en"/>
        </w:rPr>
      </w:pPr>
      <w:bookmarkStart w:id="64" w:name="CodeOK"/>
      <w:bookmarkEnd w:id="64"/>
    </w:p>
    <w:p w14:paraId="0291CF76"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3E9D80B" w14:textId="77777777">
        <w:trPr>
          <w:divId w:val="1881235819"/>
          <w:trHeight w:val="225"/>
          <w:tblCellSpacing w:w="12" w:type="dxa"/>
        </w:trPr>
        <w:tc>
          <w:tcPr>
            <w:tcW w:w="450" w:type="dxa"/>
            <w:shd w:val="clear" w:color="auto" w:fill="990000"/>
            <w:vAlign w:val="center"/>
            <w:hideMark/>
          </w:tcPr>
          <w:p w14:paraId="2ED09B7D"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D11C902" w14:textId="77777777" w:rsidR="00000000" w:rsidRDefault="00DE28C3">
      <w:pPr>
        <w:pStyle w:val="Heading3"/>
        <w:divId w:val="1881235819"/>
        <w:rPr>
          <w:rFonts w:eastAsia="Times New Roman"/>
          <w:lang w:val="en"/>
        </w:rPr>
      </w:pPr>
      <w:bookmarkStart w:id="65" w:name="rfc.section.2.1.5.1"/>
      <w:bookmarkEnd w:id="65"/>
      <w:r>
        <w:rPr>
          <w:rFonts w:eastAsia="Times New Roman"/>
          <w:lang w:val="en"/>
        </w:rPr>
        <w:t>2.1.5.1.  End-User Grants Authorization</w:t>
      </w:r>
    </w:p>
    <w:p w14:paraId="7E590F3D"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If the End-User grants the access request, the Authorization Server issues a </w:t>
      </w:r>
      <w:r>
        <w:rPr>
          <w:rStyle w:val="HTMLTypewriter"/>
          <w:lang w:val="en"/>
        </w:rPr>
        <w:t>code</w:t>
      </w:r>
      <w:r>
        <w:rPr>
          <w:rFonts w:ascii="Verdana" w:hAnsi="Verdana"/>
          <w:color w:val="000000"/>
          <w:lang w:val="en"/>
        </w:rPr>
        <w:t xml:space="preserve"> and delivers it to the Client by adding the following query parameters to the query component of the Redirection URI using the </w:t>
      </w:r>
      <w:r>
        <w:rPr>
          <w:rStyle w:val="HTMLTypewriter"/>
          <w:lang w:val="en"/>
        </w:rPr>
        <w:t>application/x-www-form-urlencoded</w:t>
      </w:r>
      <w:r>
        <w:rPr>
          <w:rFonts w:ascii="Verdana" w:hAnsi="Verdana"/>
          <w:color w:val="000000"/>
          <w:lang w:val="en"/>
        </w:rPr>
        <w:t xml:space="preserve"> format as def</w:t>
      </w:r>
      <w:r>
        <w:rPr>
          <w:rFonts w:ascii="Verdana" w:hAnsi="Verdana"/>
          <w:color w:val="000000"/>
          <w:lang w:val="en"/>
        </w:rPr>
        <w:t xml:space="preserve">ined in Section 4.1.2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66" w:author="Author" w:date="2015-08-04T00:14: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w:t>
      </w:r>
    </w:p>
    <w:p w14:paraId="39AA9C3C" w14:textId="77777777" w:rsidR="00000000" w:rsidRDefault="00DE28C3">
      <w:pPr>
        <w:spacing w:before="0" w:beforeAutospacing="0" w:after="0" w:afterAutospacing="0"/>
        <w:divId w:val="1464690285"/>
        <w:rPr>
          <w:rFonts w:ascii="Verdana" w:eastAsia="Times New Roman" w:hAnsi="Verdana"/>
          <w:color w:val="000000"/>
          <w:lang w:val="en"/>
        </w:rPr>
      </w:pPr>
      <w:r>
        <w:rPr>
          <w:rFonts w:ascii="Verdana" w:eastAsia="Times New Roman" w:hAnsi="Verdana"/>
          <w:color w:val="000000"/>
          <w:lang w:val="en"/>
        </w:rPr>
        <w:t>code</w:t>
      </w:r>
    </w:p>
    <w:p w14:paraId="6138740D" w14:textId="77777777" w:rsidR="00000000" w:rsidRDefault="00DE28C3">
      <w:pPr>
        <w:spacing w:before="0" w:beforeAutospacing="0" w:after="0" w:afterAutospacing="0"/>
        <w:ind w:left="720"/>
        <w:divId w:val="1464690285"/>
        <w:rPr>
          <w:rFonts w:ascii="Verdana" w:eastAsia="Times New Roman" w:hAnsi="Verdana"/>
          <w:color w:val="000000"/>
          <w:lang w:val="en"/>
        </w:rPr>
      </w:pPr>
      <w:r>
        <w:rPr>
          <w:rFonts w:ascii="Verdana" w:eastAsia="Times New Roman" w:hAnsi="Verdana"/>
          <w:color w:val="000000"/>
          <w:lang w:val="en"/>
        </w:rPr>
        <w:t xml:space="preserve">REQUIRED. OAuth 2.0 Authorization Code. </w:t>
      </w:r>
    </w:p>
    <w:p w14:paraId="4DC8F0C9" w14:textId="77777777" w:rsidR="00000000" w:rsidRDefault="00DE28C3">
      <w:pPr>
        <w:spacing w:before="0" w:beforeAutospacing="0" w:after="0" w:afterAutospacing="0"/>
        <w:divId w:val="1464690285"/>
        <w:rPr>
          <w:rFonts w:ascii="Verdana" w:eastAsia="Times New Roman" w:hAnsi="Verdana"/>
          <w:color w:val="000000"/>
          <w:lang w:val="en"/>
        </w:rPr>
      </w:pPr>
      <w:r>
        <w:rPr>
          <w:rFonts w:ascii="Verdana" w:eastAsia="Times New Roman" w:hAnsi="Verdana"/>
          <w:color w:val="000000"/>
          <w:lang w:val="en"/>
        </w:rPr>
        <w:t>state</w:t>
      </w:r>
    </w:p>
    <w:p w14:paraId="30CA3599" w14:textId="77777777" w:rsidR="00000000" w:rsidRDefault="00DE28C3">
      <w:pPr>
        <w:spacing w:before="0" w:beforeAutospacing="0" w:after="0" w:afterAutospacing="0"/>
        <w:ind w:left="720"/>
        <w:divId w:val="1464690285"/>
        <w:rPr>
          <w:rFonts w:ascii="Verdana" w:eastAsia="Times New Roman" w:hAnsi="Verdana"/>
          <w:color w:val="000000"/>
          <w:lang w:val="en"/>
        </w:rPr>
      </w:pPr>
      <w:r>
        <w:rPr>
          <w:rFonts w:ascii="Verdana" w:eastAsia="Times New Roman" w:hAnsi="Verdana"/>
          <w:color w:val="000000"/>
          <w:lang w:val="en"/>
        </w:rPr>
        <w:t xml:space="preserve">OAuth 2.0 state value. REQUIRED if the </w:t>
      </w:r>
      <w:r>
        <w:rPr>
          <w:rStyle w:val="HTMLTypewriter"/>
          <w:lang w:val="en"/>
        </w:rPr>
        <w:t>state</w:t>
      </w:r>
      <w:r>
        <w:rPr>
          <w:rFonts w:ascii="Verdana" w:eastAsia="Times New Roman" w:hAnsi="Verdana"/>
          <w:color w:val="000000"/>
          <w:lang w:val="en"/>
        </w:rPr>
        <w:t xml:space="preserve"> parameter</w:t>
      </w:r>
      <w:r>
        <w:rPr>
          <w:rFonts w:ascii="Verdana" w:eastAsia="Times New Roman" w:hAnsi="Verdana"/>
          <w:color w:val="000000"/>
          <w:lang w:val="en"/>
        </w:rPr>
        <w:t xml:space="preserve"> is present in the Authorization Request. Clients MUST verify that the </w:t>
      </w:r>
      <w:r>
        <w:rPr>
          <w:rStyle w:val="HTMLTypewriter"/>
          <w:lang w:val="en"/>
        </w:rPr>
        <w:t>state</w:t>
      </w:r>
      <w:r>
        <w:rPr>
          <w:rFonts w:ascii="Verdana" w:eastAsia="Times New Roman" w:hAnsi="Verdana"/>
          <w:color w:val="000000"/>
          <w:lang w:val="en"/>
        </w:rPr>
        <w:t xml:space="preserve"> value is equal to the value of </w:t>
      </w:r>
      <w:r>
        <w:rPr>
          <w:rStyle w:val="HTMLTypewriter"/>
          <w:lang w:val="en"/>
        </w:rPr>
        <w:t>state</w:t>
      </w:r>
      <w:r>
        <w:rPr>
          <w:rFonts w:ascii="Verdana" w:eastAsia="Times New Roman" w:hAnsi="Verdana"/>
          <w:color w:val="000000"/>
          <w:lang w:val="en"/>
        </w:rPr>
        <w:t xml:space="preserve"> parameter in the Authorization Request. </w:t>
      </w:r>
    </w:p>
    <w:p w14:paraId="5876FB9B" w14:textId="77777777" w:rsidR="00000000" w:rsidRDefault="00DE28C3">
      <w:pPr>
        <w:pStyle w:val="NormalWeb"/>
        <w:divId w:val="1881235819"/>
        <w:rPr>
          <w:rFonts w:ascii="Verdana" w:hAnsi="Verdana"/>
          <w:color w:val="000000"/>
          <w:lang w:val="en"/>
        </w:rPr>
      </w:pPr>
      <w:r>
        <w:rPr>
          <w:rFonts w:ascii="Verdana" w:hAnsi="Verdana"/>
          <w:color w:val="000000"/>
          <w:lang w:val="en"/>
        </w:rPr>
        <w:lastRenderedPageBreak/>
        <w:t xml:space="preserve">The following is a non-normative example (with line wraps for the display purposes only): </w:t>
      </w:r>
    </w:p>
    <w:p w14:paraId="679F5F05" w14:textId="77777777" w:rsidR="00000000" w:rsidRDefault="00DE28C3">
      <w:pPr>
        <w:pStyle w:val="HTMLPreformatted"/>
        <w:divId w:val="170880232"/>
        <w:rPr>
          <w:lang w:val="en"/>
        </w:rPr>
      </w:pPr>
    </w:p>
    <w:p w14:paraId="680D2A5D" w14:textId="77777777" w:rsidR="00000000" w:rsidRDefault="00DE28C3">
      <w:pPr>
        <w:pStyle w:val="HTMLPreformatted"/>
        <w:divId w:val="170880232"/>
        <w:rPr>
          <w:lang w:val="en"/>
        </w:rPr>
      </w:pPr>
      <w:r>
        <w:rPr>
          <w:lang w:val="en"/>
        </w:rPr>
        <w:t xml:space="preserve">  HTTP/1.</w:t>
      </w:r>
      <w:r>
        <w:rPr>
          <w:lang w:val="en"/>
        </w:rPr>
        <w:t>1 302 Found</w:t>
      </w:r>
    </w:p>
    <w:p w14:paraId="5C1F3309" w14:textId="77777777" w:rsidR="00000000" w:rsidRDefault="00DE28C3">
      <w:pPr>
        <w:pStyle w:val="HTMLPreformatted"/>
        <w:divId w:val="170880232"/>
        <w:rPr>
          <w:lang w:val="en"/>
        </w:rPr>
      </w:pPr>
      <w:r>
        <w:rPr>
          <w:lang w:val="en"/>
        </w:rPr>
        <w:t xml:space="preserve">  Location: https://client.example.org/cb?</w:t>
      </w:r>
    </w:p>
    <w:p w14:paraId="33F5C6C6" w14:textId="77777777" w:rsidR="00000000" w:rsidRDefault="00DE28C3">
      <w:pPr>
        <w:pStyle w:val="HTMLPreformatted"/>
        <w:divId w:val="170880232"/>
        <w:rPr>
          <w:lang w:val="en"/>
        </w:rPr>
      </w:pPr>
      <w:r>
        <w:rPr>
          <w:lang w:val="en"/>
        </w:rPr>
        <w:t xml:space="preserve">    code=SplxlOBeZQQYbYS6WxSbIA</w:t>
      </w:r>
    </w:p>
    <w:p w14:paraId="76D75FFC" w14:textId="77777777" w:rsidR="00000000" w:rsidRDefault="00DE28C3">
      <w:pPr>
        <w:pStyle w:val="HTMLPreformatted"/>
        <w:divId w:val="170880232"/>
        <w:rPr>
          <w:lang w:val="en"/>
        </w:rPr>
      </w:pPr>
      <w:r>
        <w:rPr>
          <w:lang w:val="en"/>
        </w:rPr>
        <w:t xml:space="preserve">    &amp;state=af0ifjsldkj</w:t>
      </w:r>
    </w:p>
    <w:p w14:paraId="3F8A4061" w14:textId="77777777" w:rsidR="00000000" w:rsidRDefault="00DE28C3">
      <w:pPr>
        <w:spacing w:before="0" w:beforeAutospacing="0" w:after="0" w:afterAutospacing="0"/>
        <w:divId w:val="1881235819"/>
        <w:rPr>
          <w:rFonts w:ascii="Verdana" w:eastAsia="Times New Roman" w:hAnsi="Verdana"/>
          <w:color w:val="000000"/>
          <w:lang w:val="en"/>
        </w:rPr>
      </w:pPr>
      <w:bookmarkStart w:id="67" w:name="CodeAuthzError"/>
      <w:bookmarkEnd w:id="67"/>
    </w:p>
    <w:p w14:paraId="35D4B06A"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30FFC1D" w14:textId="77777777">
        <w:trPr>
          <w:divId w:val="1881235819"/>
          <w:trHeight w:val="225"/>
          <w:tblCellSpacing w:w="12" w:type="dxa"/>
        </w:trPr>
        <w:tc>
          <w:tcPr>
            <w:tcW w:w="450" w:type="dxa"/>
            <w:shd w:val="clear" w:color="auto" w:fill="990000"/>
            <w:vAlign w:val="center"/>
            <w:hideMark/>
          </w:tcPr>
          <w:p w14:paraId="3B80B0EB"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747CF16" w14:textId="77777777" w:rsidR="00000000" w:rsidRDefault="00DE28C3">
      <w:pPr>
        <w:pStyle w:val="Heading3"/>
        <w:divId w:val="1881235819"/>
        <w:rPr>
          <w:rFonts w:eastAsia="Times New Roman"/>
          <w:lang w:val="en"/>
        </w:rPr>
      </w:pPr>
      <w:bookmarkStart w:id="68" w:name="rfc.section.2.1.5.2"/>
      <w:bookmarkEnd w:id="68"/>
      <w:r>
        <w:rPr>
          <w:rFonts w:eastAsia="Times New Roman"/>
          <w:lang w:val="en"/>
        </w:rPr>
        <w:t>2.1.5.2.  End-User Denies Authorization or Invalid Request</w:t>
      </w:r>
    </w:p>
    <w:p w14:paraId="08E03DB6" w14:textId="77777777" w:rsidR="00000000" w:rsidRDefault="00DE28C3">
      <w:pPr>
        <w:pStyle w:val="NormalWeb"/>
        <w:divId w:val="1881235819"/>
        <w:rPr>
          <w:rFonts w:ascii="Verdana" w:hAnsi="Verdana"/>
          <w:color w:val="000000"/>
          <w:lang w:val="en"/>
        </w:rPr>
      </w:pPr>
      <w:r>
        <w:rPr>
          <w:rFonts w:ascii="Verdana" w:hAnsi="Verdana"/>
          <w:color w:val="000000"/>
          <w:lang w:val="en"/>
        </w:rPr>
        <w:t>If the End-User denies the authorization or the End-Us</w:t>
      </w:r>
      <w:r>
        <w:rPr>
          <w:rFonts w:ascii="Verdana" w:hAnsi="Verdana"/>
          <w:color w:val="000000"/>
          <w:lang w:val="en"/>
        </w:rPr>
        <w:t xml:space="preserve">er authentication fails, the Authorization Server MUST return the error Authorization Response as defined in 4.1.2.1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69" w:author="Author" w:date="2015-08-04T00:14: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w:t>
      </w:r>
      <w:r>
        <w:rPr>
          <w:rFonts w:ascii="Verdana" w:hAnsi="Verdana"/>
          <w:color w:val="000000"/>
          <w:lang w:val="en"/>
        </w:rPr>
        <w:t xml:space="preserve">(HTTP errors unrelated to RFC 6749 are returned to the User Agent using the appropriate HTTP status code.) </w:t>
      </w:r>
    </w:p>
    <w:p w14:paraId="1DAC23DE" w14:textId="77777777" w:rsidR="00000000" w:rsidRDefault="00DE28C3">
      <w:pPr>
        <w:spacing w:before="0" w:beforeAutospacing="0" w:after="0" w:afterAutospacing="0"/>
        <w:divId w:val="1881235819"/>
        <w:rPr>
          <w:rFonts w:ascii="Verdana" w:eastAsia="Times New Roman" w:hAnsi="Verdana"/>
          <w:color w:val="000000"/>
          <w:lang w:val="en"/>
        </w:rPr>
      </w:pPr>
      <w:bookmarkStart w:id="70" w:name="ObtainingTokens"/>
      <w:bookmarkEnd w:id="70"/>
    </w:p>
    <w:p w14:paraId="6FE8D0B0"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0E9FC04" w14:textId="77777777">
        <w:trPr>
          <w:divId w:val="1881235819"/>
          <w:trHeight w:val="225"/>
          <w:tblCellSpacing w:w="12" w:type="dxa"/>
        </w:trPr>
        <w:tc>
          <w:tcPr>
            <w:tcW w:w="450" w:type="dxa"/>
            <w:shd w:val="clear" w:color="auto" w:fill="990000"/>
            <w:vAlign w:val="center"/>
            <w:hideMark/>
          </w:tcPr>
          <w:p w14:paraId="519AF65C"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B760210" w14:textId="77777777" w:rsidR="00000000" w:rsidRDefault="00DE28C3">
      <w:pPr>
        <w:pStyle w:val="Heading3"/>
        <w:divId w:val="1881235819"/>
        <w:rPr>
          <w:rFonts w:eastAsia="Times New Roman"/>
          <w:lang w:val="en"/>
        </w:rPr>
      </w:pPr>
      <w:bookmarkStart w:id="71" w:name="rfc.section.2.1.6"/>
      <w:bookmarkEnd w:id="71"/>
      <w:r>
        <w:rPr>
          <w:rFonts w:eastAsia="Times New Roman"/>
          <w:lang w:val="en"/>
        </w:rPr>
        <w:t>2.1.6.  Client Obtains ID Token and Access Token</w:t>
      </w:r>
    </w:p>
    <w:p w14:paraId="293A0D22"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Client then makes an Access Token Request using the Authorization Code to obtain tokens from the Token Endpoint </w:t>
      </w:r>
      <w:r>
        <w:rPr>
          <w:rFonts w:ascii="Verdana" w:hAnsi="Verdana"/>
          <w:color w:val="000000"/>
          <w:lang w:val="en"/>
        </w:rPr>
        <w:t xml:space="preserve">in the following manner: </w:t>
      </w:r>
    </w:p>
    <w:p w14:paraId="3316ABCB" w14:textId="77777777" w:rsidR="00000000" w:rsidRDefault="00DE28C3">
      <w:pPr>
        <w:spacing w:before="0" w:beforeAutospacing="0" w:after="0" w:afterAutospacing="0"/>
        <w:divId w:val="1881235819"/>
        <w:rPr>
          <w:rFonts w:ascii="Verdana" w:eastAsia="Times New Roman" w:hAnsi="Verdana"/>
          <w:color w:val="000000"/>
          <w:lang w:val="en"/>
        </w:rPr>
      </w:pPr>
      <w:bookmarkStart w:id="72" w:name="TokenRequest"/>
      <w:bookmarkEnd w:id="72"/>
    </w:p>
    <w:p w14:paraId="07C94771"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B225D2F" w14:textId="77777777">
        <w:trPr>
          <w:divId w:val="1881235819"/>
          <w:trHeight w:val="225"/>
          <w:tblCellSpacing w:w="12" w:type="dxa"/>
        </w:trPr>
        <w:tc>
          <w:tcPr>
            <w:tcW w:w="450" w:type="dxa"/>
            <w:shd w:val="clear" w:color="auto" w:fill="990000"/>
            <w:vAlign w:val="center"/>
            <w:hideMark/>
          </w:tcPr>
          <w:p w14:paraId="4FC67279"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05D83A7" w14:textId="77777777" w:rsidR="00000000" w:rsidRDefault="00DE28C3">
      <w:pPr>
        <w:pStyle w:val="Heading3"/>
        <w:divId w:val="1881235819"/>
        <w:rPr>
          <w:rFonts w:eastAsia="Times New Roman"/>
          <w:lang w:val="en"/>
        </w:rPr>
      </w:pPr>
      <w:bookmarkStart w:id="73" w:name="rfc.section.2.1.6.1"/>
      <w:bookmarkEnd w:id="73"/>
      <w:r>
        <w:rPr>
          <w:rFonts w:eastAsia="Times New Roman"/>
          <w:lang w:val="en"/>
        </w:rPr>
        <w:t xml:space="preserve">2.1.6.1.  </w:t>
      </w:r>
      <w:r>
        <w:rPr>
          <w:rFonts w:eastAsia="Times New Roman"/>
          <w:lang w:val="en"/>
        </w:rPr>
        <w:t>Client Sends Code</w:t>
      </w:r>
    </w:p>
    <w:p w14:paraId="5E90849E" w14:textId="293C1523" w:rsidR="00000000" w:rsidRDefault="00DE28C3">
      <w:pPr>
        <w:pStyle w:val="NormalWeb"/>
        <w:divId w:val="1881235819"/>
        <w:rPr>
          <w:rFonts w:ascii="Verdana" w:hAnsi="Verdana"/>
          <w:color w:val="000000"/>
          <w:lang w:val="en"/>
        </w:rPr>
      </w:pPr>
      <w:r>
        <w:rPr>
          <w:rFonts w:ascii="Verdana" w:hAnsi="Verdana"/>
          <w:color w:val="000000"/>
          <w:lang w:val="en"/>
        </w:rPr>
        <w:t xml:space="preserve">A Client makes a Token Request by presenting its Authorization Grant (in the form of an Authorization Code) to the Token Endpoint using the </w:t>
      </w:r>
      <w:r>
        <w:rPr>
          <w:rStyle w:val="HTMLTypewriter"/>
          <w:lang w:val="en"/>
        </w:rPr>
        <w:t>grant_type</w:t>
      </w:r>
      <w:r>
        <w:rPr>
          <w:rFonts w:ascii="Verdana" w:hAnsi="Verdana"/>
          <w:color w:val="000000"/>
          <w:lang w:val="en"/>
        </w:rPr>
        <w:t xml:space="preserve"> value </w:t>
      </w:r>
      <w:r>
        <w:rPr>
          <w:rStyle w:val="HTMLTypewriter"/>
          <w:lang w:val="en"/>
        </w:rPr>
        <w:t>authorization_code</w:t>
      </w:r>
      <w:r>
        <w:rPr>
          <w:rFonts w:ascii="Verdana" w:hAnsi="Verdana"/>
          <w:color w:val="000000"/>
          <w:lang w:val="en"/>
        </w:rPr>
        <w:t xml:space="preserve">, as described in Section 4.1.3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74" w:author="Author" w:date="2015-08-04T00:14: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The Client MUST authenticate to the Token Endpoint using the HTTP Basic method, as described in 2.3.1 of OAuth 2.0. (This method is the one identified by using </w:t>
      </w:r>
      <w:r>
        <w:rPr>
          <w:rFonts w:ascii="Verdana" w:hAnsi="Verdana"/>
          <w:color w:val="000000"/>
          <w:lang w:val="en"/>
        </w:rPr>
        <w:t xml:space="preserve">the </w:t>
      </w:r>
      <w:r>
        <w:rPr>
          <w:rStyle w:val="HTMLTypewriter"/>
          <w:lang w:val="en"/>
        </w:rPr>
        <w:t>client_secret_basic</w:t>
      </w:r>
      <w:r>
        <w:rPr>
          <w:rFonts w:ascii="Verdana" w:hAnsi="Verdana"/>
          <w:color w:val="000000"/>
          <w:lang w:val="en"/>
        </w:rPr>
        <w:t xml:space="preserve"> authentication method </w:t>
      </w:r>
      <w:r>
        <w:rPr>
          <w:rFonts w:ascii="Verdana" w:hAnsi="Verdana"/>
          <w:color w:val="000000"/>
          <w:lang w:val="en"/>
        </w:rPr>
        <w:lastRenderedPageBreak/>
        <w:t xml:space="preserve">value in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"OpenID.Discovery"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w:t>
      </w:r>
      <w:del w:id="75" w:author="Author" w:date="2015-08-04T00:14:00Z">
        <w:r>
          <w:rPr>
            <w:rStyle w:val="Hyperlink"/>
            <w:rFonts w:ascii="Verdana" w:hAnsi="Verdana"/>
            <w:vanish/>
            <w:u w:val="none"/>
            <w:lang w:val="en"/>
          </w:rPr>
          <w:delText>November 2014</w:delText>
        </w:r>
      </w:del>
      <w:ins w:id="76" w:author="Author" w:date="2015-08-04T00:14: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[OpenID.Discovery]). </w:t>
      </w:r>
    </w:p>
    <w:p w14:paraId="693C9144" w14:textId="77777777" w:rsidR="00000000" w:rsidRDefault="00DE28C3">
      <w:pPr>
        <w:pStyle w:val="NormalWeb"/>
        <w:divId w:val="1881235819"/>
        <w:rPr>
          <w:rFonts w:ascii="Verdana" w:hAnsi="Verdana"/>
          <w:color w:val="000000"/>
          <w:lang w:val="en"/>
        </w:rPr>
      </w:pPr>
      <w:r>
        <w:rPr>
          <w:rFonts w:ascii="Verdana" w:hAnsi="Verdana"/>
          <w:color w:val="000000"/>
          <w:lang w:val="en"/>
        </w:rPr>
        <w:t>The Client sen</w:t>
      </w:r>
      <w:r>
        <w:rPr>
          <w:rFonts w:ascii="Verdana" w:hAnsi="Verdana"/>
          <w:color w:val="000000"/>
          <w:lang w:val="en"/>
        </w:rPr>
        <w:t xml:space="preserve">ds the parameters to the Token Endpoint using the HTTP </w:t>
      </w:r>
      <w:r>
        <w:rPr>
          <w:rStyle w:val="HTMLTypewriter"/>
          <w:lang w:val="en"/>
        </w:rPr>
        <w:t>POST</w:t>
      </w:r>
      <w:r>
        <w:rPr>
          <w:rFonts w:ascii="Verdana" w:hAnsi="Verdana"/>
          <w:color w:val="000000"/>
          <w:lang w:val="en"/>
        </w:rPr>
        <w:t xml:space="preserve"> method and the Form Serialization, per </w:t>
      </w:r>
      <w:hyperlink w:anchor="FormSerialization" w:history="1">
        <w:r>
          <w:rPr>
            <w:rStyle w:val="Hyperlink"/>
            <w:rFonts w:ascii="Verdana" w:hAnsi="Verdana"/>
            <w:u w:val="none"/>
            <w:lang w:val="en"/>
          </w:rPr>
          <w:t>Section 3.2</w:t>
        </w:r>
        <w:r>
          <w:rPr>
            <w:rStyle w:val="Hyperlink"/>
            <w:rFonts w:ascii="Verdana" w:hAnsi="Verdana"/>
            <w:vanish/>
            <w:u w:val="none"/>
            <w:lang w:val="en"/>
          </w:rPr>
          <w:t xml:space="preserve"> (Form Serialization)</w:t>
        </w:r>
      </w:hyperlink>
      <w:r>
        <w:rPr>
          <w:rFonts w:ascii="Verdana" w:hAnsi="Verdana"/>
          <w:color w:val="000000"/>
          <w:lang w:val="en"/>
        </w:rPr>
        <w:t xml:space="preserve">, as described in Section 4.1.3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w:t>
      </w:r>
      <w:r>
        <w:rPr>
          <w:rStyle w:val="Hyperlink"/>
          <w:rFonts w:ascii="Verdana" w:hAnsi="Verdana"/>
          <w:vanish/>
          <w:u w:val="none"/>
          <w:lang w:val="en"/>
        </w:rPr>
        <w:t xml:space="preserve">, </w:t>
      </w:r>
      <w:ins w:id="77" w:author="Author" w:date="2015-08-04T00:14: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w:t>
      </w:r>
    </w:p>
    <w:p w14:paraId="539DBECF"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Communication with the Token Endpoint MUST utilize TLS. See </w:t>
      </w:r>
      <w:hyperlink w:anchor="TLS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65ADF49F" w14:textId="77777777" w:rsidR="00000000" w:rsidRDefault="00DE28C3">
      <w:pPr>
        <w:pStyle w:val="NormalWeb"/>
        <w:divId w:val="1881235819"/>
        <w:rPr>
          <w:rFonts w:ascii="Verdana" w:hAnsi="Verdana"/>
          <w:color w:val="000000"/>
          <w:lang w:val="en"/>
        </w:rPr>
      </w:pPr>
      <w:r>
        <w:rPr>
          <w:rFonts w:ascii="Verdana" w:hAnsi="Verdana"/>
          <w:color w:val="000000"/>
          <w:lang w:val="en"/>
        </w:rPr>
        <w:t>The following is</w:t>
      </w:r>
      <w:r>
        <w:rPr>
          <w:rFonts w:ascii="Verdana" w:hAnsi="Verdana"/>
          <w:color w:val="000000"/>
          <w:lang w:val="en"/>
        </w:rPr>
        <w:t xml:space="preserve"> a non-normative example of such a Token Request (with line wraps for the display purposes only): </w:t>
      </w:r>
    </w:p>
    <w:p w14:paraId="5D8E6767" w14:textId="77777777" w:rsidR="00000000" w:rsidRDefault="00DE28C3">
      <w:pPr>
        <w:pStyle w:val="HTMLPreformatted"/>
        <w:divId w:val="1718355520"/>
        <w:rPr>
          <w:lang w:val="en"/>
        </w:rPr>
      </w:pPr>
    </w:p>
    <w:p w14:paraId="3B21CCFC" w14:textId="77777777" w:rsidR="00000000" w:rsidRDefault="00DE28C3">
      <w:pPr>
        <w:pStyle w:val="HTMLPreformatted"/>
        <w:divId w:val="1718355520"/>
        <w:rPr>
          <w:lang w:val="en"/>
        </w:rPr>
      </w:pPr>
      <w:r>
        <w:rPr>
          <w:lang w:val="en"/>
        </w:rPr>
        <w:t xml:space="preserve">  POST /token HTTP/1.1</w:t>
      </w:r>
    </w:p>
    <w:p w14:paraId="1AC1AEF9" w14:textId="77777777" w:rsidR="00000000" w:rsidRDefault="00DE28C3">
      <w:pPr>
        <w:pStyle w:val="HTMLPreformatted"/>
        <w:divId w:val="1718355520"/>
        <w:rPr>
          <w:lang w:val="en"/>
        </w:rPr>
      </w:pPr>
      <w:r>
        <w:rPr>
          <w:lang w:val="en"/>
        </w:rPr>
        <w:t xml:space="preserve">  Host: server.example.com</w:t>
      </w:r>
    </w:p>
    <w:p w14:paraId="13624E9E" w14:textId="77777777" w:rsidR="00000000" w:rsidRDefault="00DE28C3">
      <w:pPr>
        <w:pStyle w:val="HTMLPreformatted"/>
        <w:divId w:val="1718355520"/>
        <w:rPr>
          <w:lang w:val="en"/>
        </w:rPr>
      </w:pPr>
      <w:r>
        <w:rPr>
          <w:lang w:val="en"/>
        </w:rPr>
        <w:t xml:space="preserve">  Authorization: Basic czZCaGRSa3F0MzpnWDFmQmF0M2JW</w:t>
      </w:r>
    </w:p>
    <w:p w14:paraId="3D6EB3CD" w14:textId="77777777" w:rsidR="00000000" w:rsidRDefault="00DE28C3">
      <w:pPr>
        <w:pStyle w:val="HTMLPreformatted"/>
        <w:divId w:val="1718355520"/>
        <w:rPr>
          <w:lang w:val="en"/>
        </w:rPr>
      </w:pPr>
      <w:r>
        <w:rPr>
          <w:lang w:val="en"/>
        </w:rPr>
        <w:t xml:space="preserve">  Content-Type: application/x-www-form-urlencoded</w:t>
      </w:r>
    </w:p>
    <w:p w14:paraId="5AF4A659" w14:textId="77777777" w:rsidR="00000000" w:rsidRDefault="00DE28C3">
      <w:pPr>
        <w:pStyle w:val="HTMLPreformatted"/>
        <w:divId w:val="1718355520"/>
        <w:rPr>
          <w:lang w:val="en"/>
        </w:rPr>
      </w:pPr>
    </w:p>
    <w:p w14:paraId="769E8D3B" w14:textId="77777777" w:rsidR="00000000" w:rsidRDefault="00DE28C3">
      <w:pPr>
        <w:pStyle w:val="HTMLPreformatted"/>
        <w:divId w:val="1718355520"/>
        <w:rPr>
          <w:lang w:val="en"/>
        </w:rPr>
      </w:pPr>
      <w:r>
        <w:rPr>
          <w:lang w:val="en"/>
        </w:rPr>
        <w:t xml:space="preserve">  g</w:t>
      </w:r>
      <w:r>
        <w:rPr>
          <w:lang w:val="en"/>
        </w:rPr>
        <w:t>rant_type=authorization_code&amp;code=SplxlOBeZQQYbYS6WxSbIA</w:t>
      </w:r>
    </w:p>
    <w:p w14:paraId="3B9CF5AA" w14:textId="77777777" w:rsidR="00000000" w:rsidRDefault="00DE28C3">
      <w:pPr>
        <w:pStyle w:val="HTMLPreformatted"/>
        <w:divId w:val="1718355520"/>
        <w:rPr>
          <w:lang w:val="en"/>
        </w:rPr>
      </w:pPr>
      <w:r>
        <w:rPr>
          <w:lang w:val="en"/>
        </w:rPr>
        <w:t xml:space="preserve">    &amp;redirect_uri=https%3A%2F%2Fclient%2Eexample%2Ecom%2Fcb</w:t>
      </w:r>
    </w:p>
    <w:p w14:paraId="0F893D86" w14:textId="77777777" w:rsidR="00000000" w:rsidRDefault="00DE28C3">
      <w:pPr>
        <w:spacing w:before="0" w:beforeAutospacing="0" w:after="0" w:afterAutospacing="0"/>
        <w:divId w:val="1881235819"/>
        <w:rPr>
          <w:rFonts w:ascii="Verdana" w:eastAsia="Times New Roman" w:hAnsi="Verdana"/>
          <w:color w:val="000000"/>
          <w:lang w:val="en"/>
        </w:rPr>
      </w:pPr>
      <w:bookmarkStart w:id="78" w:name="TokenOK"/>
      <w:bookmarkEnd w:id="78"/>
    </w:p>
    <w:p w14:paraId="1F09EB17"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C3DEC23" w14:textId="77777777">
        <w:trPr>
          <w:divId w:val="1881235819"/>
          <w:trHeight w:val="225"/>
          <w:tblCellSpacing w:w="12" w:type="dxa"/>
        </w:trPr>
        <w:tc>
          <w:tcPr>
            <w:tcW w:w="450" w:type="dxa"/>
            <w:shd w:val="clear" w:color="auto" w:fill="990000"/>
            <w:vAlign w:val="center"/>
            <w:hideMark/>
          </w:tcPr>
          <w:p w14:paraId="5A8C87AD"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E98D0F5" w14:textId="77777777" w:rsidR="00000000" w:rsidRDefault="00DE28C3">
      <w:pPr>
        <w:pStyle w:val="Heading3"/>
        <w:divId w:val="1881235819"/>
        <w:rPr>
          <w:rFonts w:eastAsia="Times New Roman"/>
          <w:lang w:val="en"/>
        </w:rPr>
      </w:pPr>
      <w:bookmarkStart w:id="79" w:name="rfc.section.2.1.6.2"/>
      <w:bookmarkEnd w:id="79"/>
      <w:r>
        <w:rPr>
          <w:rFonts w:eastAsia="Times New Roman"/>
          <w:lang w:val="en"/>
        </w:rPr>
        <w:t>2.1.6.2.  Client Receives Tokens</w:t>
      </w:r>
    </w:p>
    <w:p w14:paraId="57952377" w14:textId="0103B0A4" w:rsidR="00000000" w:rsidRDefault="00DE28C3">
      <w:pPr>
        <w:pStyle w:val="NormalWeb"/>
        <w:divId w:val="1881235819"/>
        <w:rPr>
          <w:rFonts w:ascii="Verdana" w:hAnsi="Verdana"/>
          <w:color w:val="000000"/>
          <w:lang w:val="en"/>
        </w:rPr>
      </w:pPr>
      <w:r>
        <w:rPr>
          <w:rFonts w:ascii="Verdana" w:hAnsi="Verdana"/>
          <w:color w:val="000000"/>
          <w:lang w:val="en"/>
        </w:rPr>
        <w:t xml:space="preserve">The Client receives a response with the following parameters as described in Section 4.1.4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80" w:author="Author" w:date="2015-08-04T00:14:00Z">
        <w:r>
          <w:rPr>
            <w:rStyle w:val="Hyperlink"/>
            <w:rFonts w:ascii="Verdana" w:hAnsi="Verdana"/>
            <w:vanish/>
            <w:u w:val="none"/>
            <w:lang w:val="en"/>
          </w:rPr>
          <w:t xml:space="preserve">Ed., </w:t>
        </w:r>
      </w:ins>
      <w:r>
        <w:rPr>
          <w:rStyle w:val="Hyperlink"/>
          <w:rFonts w:ascii="Verdana" w:hAnsi="Verdana"/>
          <w:vanish/>
          <w:u w:val="none"/>
          <w:lang w:val="en"/>
        </w:rPr>
        <w:t>“</w:t>
      </w:r>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The response SHOULD be encoded using UTF-8</w:t>
      </w:r>
      <w:del w:id="81" w:author="Author" w:date="2015-08-04T00:14:00Z">
        <w:r>
          <w:rPr>
            <w:rFonts w:ascii="Verdana" w:hAnsi="Verdana"/>
            <w:color w:val="000000"/>
            <w:lang w:val="en"/>
          </w:rPr>
          <w:delText>.</w:delText>
        </w:r>
      </w:del>
      <w:ins w:id="82" w:author="Author" w:date="2015-08-04T00:14:00Z">
        <w:r>
          <w:rPr>
            <w:rFonts w:ascii="Verdana" w:hAnsi="Verdana"/>
            <w:color w:val="000000"/>
            <w:lang w:val="en"/>
          </w:rPr>
          <w:t xml:space="preserv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"RFC3629"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[RFC3629]</w:t>
        </w:r>
        <w:r>
          <w:rPr>
            <w:rStyle w:val="Hyperlink"/>
            <w:rFonts w:ascii="Verdana" w:hAnsi="Verdana"/>
            <w:vanish/>
            <w:u w:val="none"/>
            <w:lang w:val="en"/>
          </w:rPr>
          <w:t xml:space="preserve"> (Yergeau, F., “UTF-8, a transformation format of ISO 10646,” November 2003.)</w:t>
        </w:r>
        <w:r>
          <w:rPr>
            <w:rFonts w:ascii="Verdana" w:hAnsi="Verdana"/>
            <w:color w:val="000000"/>
            <w:lang w:val="en"/>
          </w:rPr>
          <w:fldChar w:fldCharType="end"/>
        </w:r>
        <w:r>
          <w:rPr>
            <w:rFonts w:ascii="Verdana" w:hAnsi="Verdana"/>
            <w:color w:val="000000"/>
            <w:lang w:val="en"/>
          </w:rPr>
          <w:t>.</w:t>
        </w:r>
      </w:ins>
      <w:r>
        <w:rPr>
          <w:rFonts w:ascii="Verdana" w:hAnsi="Verdana"/>
          <w:color w:val="000000"/>
          <w:lang w:val="en"/>
        </w:rPr>
        <w:t xml:space="preserve"> </w:t>
      </w:r>
    </w:p>
    <w:p w14:paraId="0F7E6B9E" w14:textId="77777777" w:rsidR="00000000" w:rsidRDefault="00DE28C3">
      <w:pPr>
        <w:spacing w:before="0" w:beforeAutospacing="0" w:after="0" w:afterAutospacing="0"/>
        <w:divId w:val="1171213797"/>
        <w:rPr>
          <w:rFonts w:ascii="Verdana" w:eastAsia="Times New Roman" w:hAnsi="Verdana"/>
          <w:color w:val="000000"/>
          <w:lang w:val="en"/>
        </w:rPr>
      </w:pPr>
      <w:r>
        <w:rPr>
          <w:rFonts w:ascii="Verdana" w:eastAsia="Times New Roman" w:hAnsi="Verdana"/>
          <w:color w:val="000000"/>
          <w:lang w:val="en"/>
        </w:rPr>
        <w:t>access_token</w:t>
      </w:r>
    </w:p>
    <w:p w14:paraId="7FF348A3" w14:textId="77777777" w:rsidR="00000000" w:rsidRDefault="00DE28C3">
      <w:pPr>
        <w:spacing w:before="0" w:beforeAutospacing="0" w:after="0" w:afterAutospacing="0"/>
        <w:ind w:left="720"/>
        <w:divId w:val="1171213797"/>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Access Token for the UserInfo Endpoint. </w:t>
      </w:r>
    </w:p>
    <w:p w14:paraId="333696EB" w14:textId="77777777" w:rsidR="00000000" w:rsidRDefault="00DE28C3">
      <w:pPr>
        <w:spacing w:before="0" w:beforeAutospacing="0" w:after="0" w:afterAutospacing="0"/>
        <w:divId w:val="1171213797"/>
        <w:rPr>
          <w:rFonts w:ascii="Verdana" w:eastAsia="Times New Roman" w:hAnsi="Verdana"/>
          <w:color w:val="000000"/>
          <w:lang w:val="en"/>
        </w:rPr>
      </w:pPr>
      <w:r>
        <w:rPr>
          <w:rFonts w:ascii="Verdana" w:eastAsia="Times New Roman" w:hAnsi="Verdana"/>
          <w:color w:val="000000"/>
          <w:lang w:val="en"/>
        </w:rPr>
        <w:t>token_type</w:t>
      </w:r>
    </w:p>
    <w:p w14:paraId="50487908" w14:textId="77777777" w:rsidR="00000000" w:rsidRDefault="00DE28C3">
      <w:pPr>
        <w:spacing w:before="0" w:beforeAutospacing="0" w:after="0" w:afterAutospacing="0"/>
        <w:ind w:left="720"/>
        <w:divId w:val="1171213797"/>
        <w:rPr>
          <w:rFonts w:ascii="Verdana" w:eastAsia="Times New Roman" w:hAnsi="Verdana"/>
          <w:color w:val="000000"/>
          <w:lang w:val="en"/>
        </w:rPr>
      </w:pPr>
      <w:r>
        <w:rPr>
          <w:rFonts w:ascii="Verdana" w:eastAsia="Times New Roman" w:hAnsi="Verdana"/>
          <w:color w:val="000000"/>
          <w:lang w:val="en"/>
        </w:rPr>
        <w:t xml:space="preserve">REQUIRED. OAuth 2.0 Token Type value. The value MUST be </w:t>
      </w:r>
      <w:r>
        <w:rPr>
          <w:rStyle w:val="HTMLTypewriter"/>
          <w:lang w:val="en"/>
        </w:rPr>
        <w:t>Bearer</w:t>
      </w:r>
      <w:r>
        <w:rPr>
          <w:rFonts w:ascii="Verdana" w:eastAsia="Times New Roman" w:hAnsi="Verdana"/>
          <w:color w:val="000000"/>
          <w:lang w:val="en"/>
        </w:rPr>
        <w:t xml:space="preserve">, as specified in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w:t>
        </w:r>
        <w:r>
          <w:rPr>
            <w:rStyle w:val="Hyperlink"/>
            <w:rFonts w:ascii="Verdana" w:eastAsia="Times New Roman" w:hAnsi="Verdana"/>
            <w:vanish/>
            <w:u w:val="none"/>
            <w:lang w:val="en"/>
          </w:rPr>
          <w:t>Bearer Token Usage,” October 2012.)</w:t>
        </w:r>
      </w:hyperlink>
      <w:r>
        <w:rPr>
          <w:rFonts w:ascii="Verdana" w:eastAsia="Times New Roman" w:hAnsi="Verdana"/>
          <w:color w:val="000000"/>
          <w:lang w:val="en"/>
        </w:rPr>
        <w:t xml:space="preserve"> [RFC6750], for Clients using this subset. </w:t>
      </w:r>
    </w:p>
    <w:p w14:paraId="07580293" w14:textId="77777777" w:rsidR="00000000" w:rsidRDefault="00DE28C3">
      <w:pPr>
        <w:spacing w:before="0" w:beforeAutospacing="0" w:after="0" w:afterAutospacing="0"/>
        <w:divId w:val="1171213797"/>
        <w:rPr>
          <w:rFonts w:ascii="Verdana" w:eastAsia="Times New Roman" w:hAnsi="Verdana"/>
          <w:color w:val="000000"/>
          <w:lang w:val="en"/>
        </w:rPr>
      </w:pPr>
      <w:r>
        <w:rPr>
          <w:rFonts w:ascii="Verdana" w:eastAsia="Times New Roman" w:hAnsi="Verdana"/>
          <w:color w:val="000000"/>
          <w:lang w:val="en"/>
        </w:rPr>
        <w:t>id_token</w:t>
      </w:r>
    </w:p>
    <w:p w14:paraId="56676CA3" w14:textId="77777777" w:rsidR="00000000" w:rsidRDefault="00DE28C3">
      <w:pPr>
        <w:spacing w:before="0" w:beforeAutospacing="0" w:after="0" w:afterAutospacing="0"/>
        <w:ind w:left="720"/>
        <w:divId w:val="1171213797"/>
        <w:rPr>
          <w:rFonts w:ascii="Verdana" w:eastAsia="Times New Roman" w:hAnsi="Verdana"/>
          <w:color w:val="000000"/>
          <w:lang w:val="en"/>
        </w:rPr>
      </w:pPr>
      <w:r>
        <w:rPr>
          <w:rFonts w:ascii="Verdana" w:eastAsia="Times New Roman" w:hAnsi="Verdana"/>
          <w:color w:val="000000"/>
          <w:lang w:val="en"/>
        </w:rPr>
        <w:lastRenderedPageBreak/>
        <w:t xml:space="preserve">REQUIRED. ID Token. </w:t>
      </w:r>
    </w:p>
    <w:p w14:paraId="58BF7BA3" w14:textId="77777777" w:rsidR="00000000" w:rsidRDefault="00DE28C3">
      <w:pPr>
        <w:spacing w:before="0" w:beforeAutospacing="0" w:after="0" w:afterAutospacing="0"/>
        <w:divId w:val="1171213797"/>
        <w:rPr>
          <w:rFonts w:ascii="Verdana" w:eastAsia="Times New Roman" w:hAnsi="Verdana"/>
          <w:color w:val="000000"/>
          <w:lang w:val="en"/>
        </w:rPr>
      </w:pPr>
      <w:r>
        <w:rPr>
          <w:rFonts w:ascii="Verdana" w:eastAsia="Times New Roman" w:hAnsi="Verdana"/>
          <w:color w:val="000000"/>
          <w:lang w:val="en"/>
        </w:rPr>
        <w:t>expires_in</w:t>
      </w:r>
    </w:p>
    <w:p w14:paraId="44F6EE90" w14:textId="77777777" w:rsidR="00000000" w:rsidRDefault="00DE28C3">
      <w:pPr>
        <w:spacing w:before="0" w:beforeAutospacing="0" w:after="0" w:afterAutospacing="0"/>
        <w:ind w:left="720"/>
        <w:divId w:val="1171213797"/>
        <w:rPr>
          <w:rFonts w:ascii="Verdana" w:eastAsia="Times New Roman" w:hAnsi="Verdana"/>
          <w:color w:val="000000"/>
          <w:lang w:val="en"/>
        </w:rPr>
      </w:pPr>
      <w:r>
        <w:rPr>
          <w:rFonts w:ascii="Verdana" w:eastAsia="Times New Roman" w:hAnsi="Verdana"/>
          <w:color w:val="000000"/>
          <w:lang w:val="en"/>
        </w:rPr>
        <w:t xml:space="preserve">OPTIONAL. Expiration time of the Access Token in seconds since the response was generated. </w:t>
      </w:r>
    </w:p>
    <w:p w14:paraId="502AD5B1" w14:textId="77777777" w:rsidR="00000000" w:rsidRDefault="00DE28C3">
      <w:pPr>
        <w:spacing w:before="0" w:beforeAutospacing="0" w:after="0" w:afterAutospacing="0"/>
        <w:divId w:val="1171213797"/>
        <w:rPr>
          <w:rFonts w:ascii="Verdana" w:eastAsia="Times New Roman" w:hAnsi="Verdana"/>
          <w:color w:val="000000"/>
          <w:lang w:val="en"/>
        </w:rPr>
      </w:pPr>
      <w:r>
        <w:rPr>
          <w:rFonts w:ascii="Verdana" w:eastAsia="Times New Roman" w:hAnsi="Verdana"/>
          <w:color w:val="000000"/>
          <w:lang w:val="en"/>
        </w:rPr>
        <w:t>refresh_token</w:t>
      </w:r>
    </w:p>
    <w:p w14:paraId="1654B6CD" w14:textId="77777777" w:rsidR="00000000" w:rsidRDefault="00DE28C3">
      <w:pPr>
        <w:spacing w:before="0" w:beforeAutospacing="0" w:after="0" w:afterAutospacing="0"/>
        <w:ind w:left="720"/>
        <w:divId w:val="1171213797"/>
        <w:rPr>
          <w:rFonts w:ascii="Verdana" w:eastAsia="Times New Roman" w:hAnsi="Verdana"/>
          <w:color w:val="000000"/>
          <w:lang w:val="en"/>
        </w:rPr>
      </w:pPr>
      <w:r>
        <w:rPr>
          <w:rFonts w:ascii="Verdana" w:eastAsia="Times New Roman" w:hAnsi="Verdana"/>
          <w:color w:val="000000"/>
          <w:lang w:val="en"/>
        </w:rPr>
        <w:t xml:space="preserve">OPTIONAL. Refresh Token. </w:t>
      </w:r>
    </w:p>
    <w:p w14:paraId="4AF5A599"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w:t>
      </w:r>
      <w:r>
        <w:rPr>
          <w:rFonts w:ascii="Verdana" w:hAnsi="Verdana"/>
          <w:color w:val="000000"/>
          <w:lang w:val="en"/>
        </w:rPr>
        <w:t xml:space="preserve">Client can then use the Access Token to access protected resources at Resource Servers. </w:t>
      </w:r>
    </w:p>
    <w:p w14:paraId="4CDEB13A"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following is a non-normative example (with line wraps for the display purposes only): </w:t>
      </w:r>
    </w:p>
    <w:p w14:paraId="1641E553" w14:textId="77777777" w:rsidR="00000000" w:rsidRDefault="00DE28C3">
      <w:pPr>
        <w:pStyle w:val="HTMLPreformatted"/>
        <w:divId w:val="1506048916"/>
        <w:rPr>
          <w:lang w:val="en"/>
        </w:rPr>
      </w:pPr>
    </w:p>
    <w:p w14:paraId="7907602A" w14:textId="77777777" w:rsidR="00000000" w:rsidRDefault="00DE28C3">
      <w:pPr>
        <w:pStyle w:val="HTMLPreformatted"/>
        <w:divId w:val="1506048916"/>
        <w:rPr>
          <w:lang w:val="en"/>
        </w:rPr>
      </w:pPr>
      <w:r>
        <w:rPr>
          <w:lang w:val="en"/>
        </w:rPr>
        <w:t xml:space="preserve">  HTTP/1.1 200 OK</w:t>
      </w:r>
    </w:p>
    <w:p w14:paraId="2B01223F" w14:textId="77777777" w:rsidR="00000000" w:rsidRDefault="00DE28C3">
      <w:pPr>
        <w:pStyle w:val="HTMLPreformatted"/>
        <w:divId w:val="1506048916"/>
        <w:rPr>
          <w:lang w:val="en"/>
        </w:rPr>
      </w:pPr>
      <w:r>
        <w:rPr>
          <w:lang w:val="en"/>
        </w:rPr>
        <w:t xml:space="preserve">  Content-Type: application/json</w:t>
      </w:r>
    </w:p>
    <w:p w14:paraId="658B8F72" w14:textId="77777777" w:rsidR="00000000" w:rsidRDefault="00DE28C3">
      <w:pPr>
        <w:pStyle w:val="HTMLPreformatted"/>
        <w:divId w:val="1506048916"/>
        <w:rPr>
          <w:lang w:val="en"/>
        </w:rPr>
      </w:pPr>
      <w:r>
        <w:rPr>
          <w:lang w:val="en"/>
        </w:rPr>
        <w:t xml:space="preserve">  </w:t>
      </w:r>
      <w:r>
        <w:rPr>
          <w:lang w:val="en"/>
        </w:rPr>
        <w:t>Cache-Control: no-</w:t>
      </w:r>
      <w:ins w:id="83" w:author="Author" w:date="2015-08-04T00:14:00Z">
        <w:r>
          <w:rPr>
            <w:lang w:val="en"/>
          </w:rPr>
          <w:t>cache, no-</w:t>
        </w:r>
      </w:ins>
      <w:r>
        <w:rPr>
          <w:lang w:val="en"/>
        </w:rPr>
        <w:t>store</w:t>
      </w:r>
    </w:p>
    <w:p w14:paraId="360AE9F9" w14:textId="77777777" w:rsidR="00000000" w:rsidRDefault="00DE28C3">
      <w:pPr>
        <w:pStyle w:val="HTMLPreformatted"/>
        <w:divId w:val="1506048916"/>
        <w:rPr>
          <w:lang w:val="en"/>
        </w:rPr>
      </w:pPr>
      <w:r>
        <w:rPr>
          <w:lang w:val="en"/>
        </w:rPr>
        <w:t xml:space="preserve">  Pragma: no-cache</w:t>
      </w:r>
    </w:p>
    <w:p w14:paraId="5BBEBBF7" w14:textId="77777777" w:rsidR="00000000" w:rsidRDefault="00DE28C3">
      <w:pPr>
        <w:pStyle w:val="HTMLPreformatted"/>
        <w:divId w:val="1506048916"/>
        <w:rPr>
          <w:lang w:val="en"/>
        </w:rPr>
      </w:pPr>
    </w:p>
    <w:p w14:paraId="3F3DC9A6" w14:textId="77777777" w:rsidR="00000000" w:rsidRDefault="00DE28C3">
      <w:pPr>
        <w:pStyle w:val="HTMLPreformatted"/>
        <w:divId w:val="1506048916"/>
        <w:rPr>
          <w:lang w:val="en"/>
        </w:rPr>
      </w:pPr>
      <w:r>
        <w:rPr>
          <w:lang w:val="en"/>
        </w:rPr>
        <w:t xml:space="preserve">  {</w:t>
      </w:r>
    </w:p>
    <w:p w14:paraId="406DB3C1" w14:textId="77777777" w:rsidR="00000000" w:rsidRDefault="00DE28C3">
      <w:pPr>
        <w:pStyle w:val="HTMLPreformatted"/>
        <w:divId w:val="1506048916"/>
        <w:rPr>
          <w:lang w:val="en"/>
        </w:rPr>
      </w:pPr>
      <w:r>
        <w:rPr>
          <w:lang w:val="en"/>
        </w:rPr>
        <w:t xml:space="preserve">   "access_token":"SlAV32hkKG",</w:t>
      </w:r>
    </w:p>
    <w:p w14:paraId="4B95D3C5" w14:textId="77777777" w:rsidR="00000000" w:rsidRDefault="00DE28C3">
      <w:pPr>
        <w:pStyle w:val="HTMLPreformatted"/>
        <w:divId w:val="1506048916"/>
        <w:rPr>
          <w:lang w:val="en"/>
        </w:rPr>
      </w:pPr>
      <w:r>
        <w:rPr>
          <w:lang w:val="en"/>
        </w:rPr>
        <w:t xml:space="preserve">   "token_type":"Bearer",</w:t>
      </w:r>
    </w:p>
    <w:p w14:paraId="4DEA128B" w14:textId="77777777" w:rsidR="00000000" w:rsidRDefault="00DE28C3">
      <w:pPr>
        <w:pStyle w:val="HTMLPreformatted"/>
        <w:divId w:val="1506048916"/>
        <w:rPr>
          <w:lang w:val="en"/>
        </w:rPr>
      </w:pPr>
      <w:r>
        <w:rPr>
          <w:lang w:val="en"/>
        </w:rPr>
        <w:t xml:space="preserve">   "expires_in":3600,</w:t>
      </w:r>
    </w:p>
    <w:p w14:paraId="27D64081" w14:textId="77777777" w:rsidR="00000000" w:rsidRDefault="00DE28C3">
      <w:pPr>
        <w:pStyle w:val="HTMLPreformatted"/>
        <w:divId w:val="1506048916"/>
        <w:rPr>
          <w:lang w:val="en"/>
        </w:rPr>
      </w:pPr>
      <w:r>
        <w:rPr>
          <w:lang w:val="en"/>
        </w:rPr>
        <w:t xml:space="preserve">   "refresh_token":"tGzv3JOkF0XG5Qx2TlKWIA",</w:t>
      </w:r>
    </w:p>
    <w:p w14:paraId="61755ED1" w14:textId="77777777" w:rsidR="00000000" w:rsidRDefault="00DE28C3">
      <w:pPr>
        <w:pStyle w:val="HTMLPreformatted"/>
        <w:divId w:val="1506048916"/>
        <w:rPr>
          <w:lang w:val="en"/>
        </w:rPr>
      </w:pPr>
      <w:r>
        <w:rPr>
          <w:lang w:val="en"/>
        </w:rPr>
        <w:t xml:space="preserve">   "id_token":"eyJ0 ... NiJ9.eyJ1c ... I6IjIifX0.DeWt4Qu ... ZXso"</w:t>
      </w:r>
    </w:p>
    <w:p w14:paraId="6EC35C7A" w14:textId="77777777" w:rsidR="00000000" w:rsidRDefault="00DE28C3">
      <w:pPr>
        <w:pStyle w:val="HTMLPreformatted"/>
        <w:divId w:val="1506048916"/>
        <w:rPr>
          <w:lang w:val="en"/>
        </w:rPr>
      </w:pPr>
      <w:r>
        <w:rPr>
          <w:lang w:val="en"/>
        </w:rPr>
        <w:t xml:space="preserve">  }</w:t>
      </w:r>
    </w:p>
    <w:p w14:paraId="57BFAB61" w14:textId="77777777" w:rsidR="00000000" w:rsidRDefault="00DE28C3">
      <w:pPr>
        <w:spacing w:before="0" w:beforeAutospacing="0" w:after="0" w:afterAutospacing="0"/>
        <w:divId w:val="1881235819"/>
        <w:rPr>
          <w:rFonts w:ascii="Verdana" w:eastAsia="Times New Roman" w:hAnsi="Verdana"/>
          <w:color w:val="000000"/>
          <w:lang w:val="en"/>
        </w:rPr>
      </w:pPr>
      <w:bookmarkStart w:id="84" w:name="IDToken"/>
      <w:bookmarkEnd w:id="84"/>
    </w:p>
    <w:p w14:paraId="6F1E9A34"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04EA35F" w14:textId="77777777">
        <w:trPr>
          <w:divId w:val="1881235819"/>
          <w:trHeight w:val="225"/>
          <w:tblCellSpacing w:w="12" w:type="dxa"/>
        </w:trPr>
        <w:tc>
          <w:tcPr>
            <w:tcW w:w="450" w:type="dxa"/>
            <w:shd w:val="clear" w:color="auto" w:fill="990000"/>
            <w:vAlign w:val="center"/>
            <w:hideMark/>
          </w:tcPr>
          <w:p w14:paraId="040EA14C"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3DE4749" w14:textId="77777777" w:rsidR="00000000" w:rsidRDefault="00DE28C3">
      <w:pPr>
        <w:pStyle w:val="Heading3"/>
        <w:divId w:val="1881235819"/>
        <w:rPr>
          <w:rFonts w:eastAsia="Times New Roman"/>
          <w:lang w:val="en"/>
        </w:rPr>
      </w:pPr>
      <w:bookmarkStart w:id="85" w:name="rfc.section.2.2"/>
      <w:bookmarkEnd w:id="85"/>
      <w:r>
        <w:rPr>
          <w:rFonts w:eastAsia="Times New Roman"/>
          <w:lang w:val="en"/>
        </w:rPr>
        <w:t>2.2.  ID Token</w:t>
      </w:r>
    </w:p>
    <w:p w14:paraId="216171D8" w14:textId="059C3DA7" w:rsidR="00000000" w:rsidRDefault="00DE28C3">
      <w:pPr>
        <w:pStyle w:val="NormalWeb"/>
        <w:divId w:val="1881235819"/>
        <w:rPr>
          <w:rFonts w:ascii="Verdana" w:hAnsi="Verdana"/>
          <w:color w:val="000000"/>
          <w:lang w:val="en"/>
        </w:rPr>
      </w:pPr>
      <w:r>
        <w:rPr>
          <w:rFonts w:ascii="Verdana" w:hAnsi="Verdana"/>
          <w:color w:val="000000"/>
          <w:lang w:val="en"/>
        </w:rPr>
        <w:t xml:space="preserve">The ID Token is a security token that contains Claims about the authentication of an End-User by an Authorization Server when using a Client, and potentially other requested Claims. The ID Token is represented as a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 xml:space="preserve">JSON Web Token </w:t>
      </w:r>
      <w:r>
        <w:rPr>
          <w:rStyle w:val="Hyperlink"/>
          <w:rFonts w:ascii="Verdana" w:hAnsi="Verdana"/>
          <w:u w:val="none"/>
          <w:lang w:val="en"/>
        </w:rPr>
        <w:t>(JWT)</w:t>
      </w:r>
      <w:r>
        <w:rPr>
          <w:rStyle w:val="Hyperlink"/>
          <w:rFonts w:ascii="Verdana" w:hAnsi="Verdana"/>
          <w:vanish/>
          <w:u w:val="none"/>
          <w:lang w:val="en"/>
        </w:rPr>
        <w:t xml:space="preserve"> (Jones, M., Bradley, J., and N. Sakimura, “JSON Web Token (JWT),” </w:t>
      </w:r>
      <w:del w:id="86" w:author="Author" w:date="2015-08-04T00:14:00Z">
        <w:r>
          <w:rPr>
            <w:rStyle w:val="Hyperlink"/>
            <w:rFonts w:ascii="Verdana" w:hAnsi="Verdana"/>
            <w:vanish/>
            <w:u w:val="none"/>
            <w:lang w:val="en"/>
          </w:rPr>
          <w:delText>July 2014</w:delText>
        </w:r>
      </w:del>
      <w:ins w:id="87" w:author="Author" w:date="2015-08-04T00:14: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w:t>
      </w:r>
    </w:p>
    <w:p w14:paraId="32593965"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following Claims are used within the ID Token: </w:t>
      </w:r>
    </w:p>
    <w:p w14:paraId="23FBADF0" w14:textId="77777777" w:rsidR="00000000" w:rsidRDefault="00DE28C3">
      <w:pPr>
        <w:spacing w:before="0" w:beforeAutospacing="0" w:after="0" w:afterAutospacing="0"/>
        <w:divId w:val="2131052322"/>
        <w:rPr>
          <w:rFonts w:ascii="Verdana" w:eastAsia="Times New Roman" w:hAnsi="Verdana"/>
          <w:color w:val="000000"/>
          <w:lang w:val="en"/>
        </w:rPr>
      </w:pPr>
      <w:r>
        <w:rPr>
          <w:rFonts w:ascii="Verdana" w:eastAsia="Times New Roman" w:hAnsi="Verdana"/>
          <w:color w:val="000000"/>
          <w:lang w:val="en"/>
        </w:rPr>
        <w:t>iss</w:t>
      </w:r>
    </w:p>
    <w:p w14:paraId="094C864A" w14:textId="77777777" w:rsidR="00000000" w:rsidRDefault="00DE28C3">
      <w:pPr>
        <w:spacing w:before="0" w:beforeAutospacing="0" w:after="0" w:afterAutospacing="0"/>
        <w:ind w:left="720"/>
        <w:divId w:val="2131052322"/>
        <w:rPr>
          <w:rFonts w:ascii="Verdana" w:eastAsia="Times New Roman" w:hAnsi="Verdana"/>
          <w:color w:val="000000"/>
          <w:lang w:val="en"/>
        </w:rPr>
      </w:pPr>
      <w:r>
        <w:rPr>
          <w:rFonts w:ascii="Verdana" w:eastAsia="Times New Roman" w:hAnsi="Verdana"/>
          <w:color w:val="000000"/>
          <w:lang w:val="en"/>
        </w:rPr>
        <w:t xml:space="preserve">REQUIRED. Issuer Identifier for the Issuer of the response. The </w:t>
      </w:r>
      <w:r>
        <w:rPr>
          <w:rStyle w:val="HTMLTypewriter"/>
          <w:lang w:val="en"/>
        </w:rPr>
        <w:t>iss</w:t>
      </w:r>
      <w:r>
        <w:rPr>
          <w:rFonts w:ascii="Verdana" w:eastAsia="Times New Roman" w:hAnsi="Verdana"/>
          <w:color w:val="000000"/>
          <w:lang w:val="en"/>
        </w:rPr>
        <w:t xml:space="preserve"> value is a case</w:t>
      </w:r>
      <w:ins w:id="88" w:author="Author" w:date="2015-08-04T00:14:00Z">
        <w:r>
          <w:rPr>
            <w:rFonts w:ascii="Verdana" w:eastAsia="Times New Roman" w:hAnsi="Verdana"/>
            <w:color w:val="000000"/>
            <w:lang w:val="en"/>
          </w:rPr>
          <w:t>-</w:t>
        </w:r>
      </w:ins>
      <w:r>
        <w:rPr>
          <w:rFonts w:ascii="Verdana" w:eastAsia="Times New Roman" w:hAnsi="Verdana"/>
          <w:color w:val="000000"/>
          <w:lang w:val="en"/>
        </w:rPr>
        <w:t xml:space="preserve">sensitive URL using the </w:t>
      </w:r>
      <w:r>
        <w:rPr>
          <w:rStyle w:val="HTMLTypewriter"/>
          <w:lang w:val="en"/>
        </w:rPr>
        <w:t>h</w:t>
      </w:r>
      <w:r>
        <w:rPr>
          <w:rStyle w:val="HTMLTypewriter"/>
          <w:lang w:val="en"/>
        </w:rPr>
        <w:t>ttps</w:t>
      </w:r>
      <w:r>
        <w:rPr>
          <w:rFonts w:ascii="Verdana" w:eastAsia="Times New Roman" w:hAnsi="Verdana"/>
          <w:color w:val="000000"/>
          <w:lang w:val="en"/>
        </w:rPr>
        <w:t xml:space="preserve"> scheme that contains scheme, </w:t>
      </w:r>
      <w:r>
        <w:rPr>
          <w:rFonts w:ascii="Verdana" w:eastAsia="Times New Roman" w:hAnsi="Verdana"/>
          <w:color w:val="000000"/>
          <w:lang w:val="en"/>
        </w:rPr>
        <w:lastRenderedPageBreak/>
        <w:t xml:space="preserve">host, and optionally, port number and path components and no query or fragment components. </w:t>
      </w:r>
    </w:p>
    <w:p w14:paraId="57C87DE7" w14:textId="77777777" w:rsidR="00000000" w:rsidRDefault="00DE28C3">
      <w:pPr>
        <w:spacing w:before="0" w:beforeAutospacing="0" w:after="0" w:afterAutospacing="0"/>
        <w:divId w:val="2131052322"/>
        <w:rPr>
          <w:rFonts w:ascii="Verdana" w:eastAsia="Times New Roman" w:hAnsi="Verdana"/>
          <w:color w:val="000000"/>
          <w:lang w:val="en"/>
        </w:rPr>
      </w:pPr>
      <w:r>
        <w:rPr>
          <w:rFonts w:ascii="Verdana" w:eastAsia="Times New Roman" w:hAnsi="Verdana"/>
          <w:color w:val="000000"/>
          <w:lang w:val="en"/>
        </w:rPr>
        <w:t>sub</w:t>
      </w:r>
    </w:p>
    <w:p w14:paraId="4192E986" w14:textId="77777777" w:rsidR="00000000" w:rsidRDefault="00DE28C3">
      <w:pPr>
        <w:spacing w:before="0" w:beforeAutospacing="0" w:after="0" w:afterAutospacing="0"/>
        <w:ind w:left="720"/>
        <w:divId w:val="2131052322"/>
        <w:rPr>
          <w:rFonts w:ascii="Verdana" w:eastAsia="Times New Roman" w:hAnsi="Verdana"/>
          <w:color w:val="000000"/>
          <w:lang w:val="en"/>
        </w:rPr>
      </w:pPr>
      <w:r>
        <w:rPr>
          <w:rFonts w:ascii="Verdana" w:eastAsia="Times New Roman" w:hAnsi="Verdana"/>
          <w:color w:val="000000"/>
          <w:lang w:val="en"/>
        </w:rPr>
        <w:t>REQUIRED. Subject Identifier. Locally unique and never reassigned identifier within the Issuer for the End-User, which is inte</w:t>
      </w:r>
      <w:r>
        <w:rPr>
          <w:rFonts w:ascii="Verdana" w:eastAsia="Times New Roman" w:hAnsi="Verdana"/>
          <w:color w:val="000000"/>
          <w:lang w:val="en"/>
        </w:rPr>
        <w:t xml:space="preserve">nded to be consumed by the Client, e.g., </w:t>
      </w:r>
      <w:r>
        <w:rPr>
          <w:rStyle w:val="HTMLTypewriter"/>
          <w:lang w:val="en"/>
        </w:rPr>
        <w:t>24400320</w:t>
      </w:r>
      <w:r>
        <w:rPr>
          <w:rFonts w:ascii="Verdana" w:eastAsia="Times New Roman" w:hAnsi="Verdana"/>
          <w:color w:val="000000"/>
          <w:lang w:val="en"/>
        </w:rPr>
        <w:t xml:space="preserve"> or </w:t>
      </w:r>
      <w:r>
        <w:rPr>
          <w:rStyle w:val="HTMLTypewriter"/>
          <w:lang w:val="en"/>
        </w:rPr>
        <w:t>AItOawmwtWwcT0k51BayewNvutrJUqsvl6qs7A4</w:t>
      </w:r>
      <w:r>
        <w:rPr>
          <w:rFonts w:ascii="Verdana" w:eastAsia="Times New Roman" w:hAnsi="Verdana"/>
          <w:color w:val="000000"/>
          <w:lang w:val="en"/>
        </w:rPr>
        <w:t xml:space="preserve">. It MUST NOT exceed 255 ASCII characters in length. The </w:t>
      </w:r>
      <w:r>
        <w:rPr>
          <w:rStyle w:val="HTMLTypewriter"/>
          <w:lang w:val="en"/>
        </w:rPr>
        <w:t>sub</w:t>
      </w:r>
      <w:r>
        <w:rPr>
          <w:rFonts w:ascii="Verdana" w:eastAsia="Times New Roman" w:hAnsi="Verdana"/>
          <w:color w:val="000000"/>
          <w:lang w:val="en"/>
        </w:rPr>
        <w:t xml:space="preserve"> value is a case</w:t>
      </w:r>
      <w:ins w:id="89" w:author="Author" w:date="2015-08-04T00:14:00Z">
        <w:r>
          <w:rPr>
            <w:rFonts w:ascii="Verdana" w:eastAsia="Times New Roman" w:hAnsi="Verdana"/>
            <w:color w:val="000000"/>
            <w:lang w:val="en"/>
          </w:rPr>
          <w:t>-</w:t>
        </w:r>
      </w:ins>
      <w:r>
        <w:rPr>
          <w:rFonts w:ascii="Verdana" w:eastAsia="Times New Roman" w:hAnsi="Verdana"/>
          <w:color w:val="000000"/>
          <w:lang w:val="en"/>
        </w:rPr>
        <w:t xml:space="preserve">sensitive string. </w:t>
      </w:r>
    </w:p>
    <w:p w14:paraId="3C159505" w14:textId="77777777" w:rsidR="00000000" w:rsidRDefault="00DE28C3">
      <w:pPr>
        <w:spacing w:before="0" w:beforeAutospacing="0" w:after="0" w:afterAutospacing="0"/>
        <w:divId w:val="2131052322"/>
        <w:rPr>
          <w:rFonts w:ascii="Verdana" w:eastAsia="Times New Roman" w:hAnsi="Verdana"/>
          <w:color w:val="000000"/>
          <w:lang w:val="en"/>
        </w:rPr>
      </w:pPr>
      <w:r>
        <w:rPr>
          <w:rFonts w:ascii="Verdana" w:eastAsia="Times New Roman" w:hAnsi="Verdana"/>
          <w:color w:val="000000"/>
          <w:lang w:val="en"/>
        </w:rPr>
        <w:t>aud</w:t>
      </w:r>
    </w:p>
    <w:p w14:paraId="2302A467" w14:textId="77777777" w:rsidR="00000000" w:rsidRDefault="00DE28C3">
      <w:pPr>
        <w:spacing w:before="0" w:beforeAutospacing="0" w:after="0" w:afterAutospacing="0"/>
        <w:ind w:left="720"/>
        <w:divId w:val="2131052322"/>
        <w:rPr>
          <w:rFonts w:ascii="Verdana" w:eastAsia="Times New Roman" w:hAnsi="Verdana"/>
          <w:color w:val="000000"/>
          <w:lang w:val="en"/>
        </w:rPr>
      </w:pPr>
      <w:r>
        <w:rPr>
          <w:rFonts w:ascii="Verdana" w:eastAsia="Times New Roman" w:hAnsi="Verdana"/>
          <w:color w:val="000000"/>
          <w:lang w:val="en"/>
        </w:rPr>
        <w:t xml:space="preserve">REQUIRED. Audience(s) that this ID Token is intended for. </w:t>
      </w:r>
      <w:r>
        <w:rPr>
          <w:rFonts w:ascii="Verdana" w:eastAsia="Times New Roman" w:hAnsi="Verdana"/>
          <w:color w:val="000000"/>
          <w:lang w:val="en"/>
        </w:rPr>
        <w:t xml:space="preserve">It MUST contain the OAuth 2.0 </w:t>
      </w:r>
      <w:r>
        <w:rPr>
          <w:rStyle w:val="HTMLTypewriter"/>
          <w:lang w:val="en"/>
        </w:rPr>
        <w:t>client_id</w:t>
      </w:r>
      <w:r>
        <w:rPr>
          <w:rFonts w:ascii="Verdana" w:eastAsia="Times New Roman" w:hAnsi="Verdana"/>
          <w:color w:val="000000"/>
          <w:lang w:val="en"/>
        </w:rPr>
        <w:t xml:space="preserve"> of the Relying Party as an audience value. It MAY also contain identifiers for other audiences. In the general case, the </w:t>
      </w:r>
      <w:r>
        <w:rPr>
          <w:rStyle w:val="HTMLTypewriter"/>
          <w:lang w:val="en"/>
        </w:rPr>
        <w:t>aud</w:t>
      </w:r>
      <w:r>
        <w:rPr>
          <w:rFonts w:ascii="Verdana" w:eastAsia="Times New Roman" w:hAnsi="Verdana"/>
          <w:color w:val="000000"/>
          <w:lang w:val="en"/>
        </w:rPr>
        <w:t xml:space="preserve"> value is an array of case</w:t>
      </w:r>
      <w:ins w:id="90" w:author="Author" w:date="2015-08-04T00:14:00Z">
        <w:r>
          <w:rPr>
            <w:rFonts w:ascii="Verdana" w:eastAsia="Times New Roman" w:hAnsi="Verdana"/>
            <w:color w:val="000000"/>
            <w:lang w:val="en"/>
          </w:rPr>
          <w:t>-</w:t>
        </w:r>
      </w:ins>
      <w:r>
        <w:rPr>
          <w:rFonts w:ascii="Verdana" w:eastAsia="Times New Roman" w:hAnsi="Verdana"/>
          <w:color w:val="000000"/>
          <w:lang w:val="en"/>
        </w:rPr>
        <w:t>sensitive strings. In the common special case when there is one a</w:t>
      </w:r>
      <w:r>
        <w:rPr>
          <w:rFonts w:ascii="Verdana" w:eastAsia="Times New Roman" w:hAnsi="Verdana"/>
          <w:color w:val="000000"/>
          <w:lang w:val="en"/>
        </w:rPr>
        <w:t xml:space="preserve">udience, the </w:t>
      </w:r>
      <w:r>
        <w:rPr>
          <w:rStyle w:val="HTMLTypewriter"/>
          <w:lang w:val="en"/>
        </w:rPr>
        <w:t>aud</w:t>
      </w:r>
      <w:r>
        <w:rPr>
          <w:rFonts w:ascii="Verdana" w:eastAsia="Times New Roman" w:hAnsi="Verdana"/>
          <w:color w:val="000000"/>
          <w:lang w:val="en"/>
        </w:rPr>
        <w:t xml:space="preserve"> value MAY be a single case</w:t>
      </w:r>
      <w:ins w:id="91" w:author="Author" w:date="2015-08-04T00:14:00Z">
        <w:r>
          <w:rPr>
            <w:rFonts w:ascii="Verdana" w:eastAsia="Times New Roman" w:hAnsi="Verdana"/>
            <w:color w:val="000000"/>
            <w:lang w:val="en"/>
          </w:rPr>
          <w:t>-</w:t>
        </w:r>
      </w:ins>
      <w:r>
        <w:rPr>
          <w:rFonts w:ascii="Verdana" w:eastAsia="Times New Roman" w:hAnsi="Verdana"/>
          <w:color w:val="000000"/>
          <w:lang w:val="en"/>
        </w:rPr>
        <w:t xml:space="preserve">sensitive string. </w:t>
      </w:r>
    </w:p>
    <w:p w14:paraId="3769D71D" w14:textId="77777777" w:rsidR="00000000" w:rsidRDefault="00DE28C3">
      <w:pPr>
        <w:spacing w:before="0" w:beforeAutospacing="0" w:after="0" w:afterAutospacing="0"/>
        <w:divId w:val="2131052322"/>
        <w:rPr>
          <w:rFonts w:ascii="Verdana" w:eastAsia="Times New Roman" w:hAnsi="Verdana"/>
          <w:color w:val="000000"/>
          <w:lang w:val="en"/>
        </w:rPr>
      </w:pPr>
      <w:r>
        <w:rPr>
          <w:rFonts w:ascii="Verdana" w:eastAsia="Times New Roman" w:hAnsi="Verdana"/>
          <w:color w:val="000000"/>
          <w:lang w:val="en"/>
        </w:rPr>
        <w:t>exp</w:t>
      </w:r>
    </w:p>
    <w:p w14:paraId="726E4940" w14:textId="53C78EBF" w:rsidR="00000000" w:rsidRDefault="00DE28C3">
      <w:pPr>
        <w:spacing w:before="0" w:beforeAutospacing="0" w:after="0" w:afterAutospacing="0"/>
        <w:ind w:left="720"/>
        <w:divId w:val="2131052322"/>
        <w:rPr>
          <w:rFonts w:ascii="Verdana" w:eastAsia="Times New Roman" w:hAnsi="Verdana"/>
          <w:color w:val="000000"/>
          <w:lang w:val="en"/>
        </w:rPr>
      </w:pPr>
      <w:r>
        <w:rPr>
          <w:rFonts w:ascii="Verdana" w:eastAsia="Times New Roman" w:hAnsi="Verdana"/>
          <w:color w:val="000000"/>
          <w:lang w:val="en"/>
        </w:rPr>
        <w:t>REQUIRED. Expiration time on or after which the ID Token MUST NOT be accepted for processing. The processing of this parameter requires that the current date/time MUST be before the expirat</w:t>
      </w:r>
      <w:r>
        <w:rPr>
          <w:rFonts w:ascii="Verdana" w:eastAsia="Times New Roman" w:hAnsi="Verdana"/>
          <w:color w:val="000000"/>
          <w:lang w:val="en"/>
        </w:rPr>
        <w:t xml:space="preserve">ion date/time listed in the value. Implementers MAY provide for some small leeway, usually no more than a few minutes, to account for clock skew. Its value is a JSON </w:t>
      </w:r>
      <w:ins w:id="92" w:author="Author" w:date="2015-08-04T00:14:00Z">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"RFC7159"</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[RFC7159]</w:t>
        </w:r>
        <w:r>
          <w:rPr>
            <w:rStyle w:val="Hyperlink"/>
            <w:rFonts w:ascii="Verdana" w:eastAsia="Times New Roman" w:hAnsi="Verdana"/>
            <w:vanish/>
            <w:u w:val="none"/>
            <w:lang w:val="en"/>
          </w:rPr>
          <w:t xml:space="preserve"> (Bray, T., Ed., “The JavaScript Object Notation (J</w:t>
        </w:r>
        <w:r>
          <w:rPr>
            <w:rStyle w:val="Hyperlink"/>
            <w:rFonts w:ascii="Verdana" w:eastAsia="Times New Roman" w:hAnsi="Verdana"/>
            <w:vanish/>
            <w:u w:val="none"/>
            <w:lang w:val="en"/>
          </w:rPr>
          <w:t>SON) Data Interchange Format,” March 2014.)</w:t>
        </w:r>
        <w:r>
          <w:rPr>
            <w:rFonts w:ascii="Verdana" w:eastAsia="Times New Roman" w:hAnsi="Verdana"/>
            <w:color w:val="000000"/>
            <w:lang w:val="en"/>
          </w:rPr>
          <w:fldChar w:fldCharType="end"/>
        </w:r>
        <w:r>
          <w:rPr>
            <w:rFonts w:ascii="Verdana" w:eastAsia="Times New Roman" w:hAnsi="Verdana"/>
            <w:color w:val="000000"/>
            <w:lang w:val="en"/>
          </w:rPr>
          <w:t xml:space="preserve"> </w:t>
        </w:r>
      </w:ins>
      <w:r>
        <w:rPr>
          <w:rFonts w:ascii="Verdana" w:eastAsia="Times New Roman" w:hAnsi="Verdana"/>
          <w:color w:val="000000"/>
          <w:lang w:val="en"/>
        </w:rPr>
        <w:t>number representing the number of seconds from 1970-01-</w:t>
      </w:r>
      <w:del w:id="93" w:author="Author" w:date="2015-08-04T00:14:00Z">
        <w:r>
          <w:rPr>
            <w:rFonts w:ascii="Verdana" w:eastAsia="Times New Roman" w:hAnsi="Verdana"/>
            <w:color w:val="000000"/>
            <w:lang w:val="en"/>
          </w:rPr>
          <w:delText>01T0:0:0Z</w:delText>
        </w:r>
      </w:del>
      <w:ins w:id="94" w:author="Author" w:date="2015-08-04T00:14:00Z">
        <w:r>
          <w:rPr>
            <w:rFonts w:ascii="Verdana" w:eastAsia="Times New Roman" w:hAnsi="Verdana"/>
            <w:color w:val="000000"/>
            <w:lang w:val="en"/>
          </w:rPr>
          <w:t>01T00:00:00Z</w:t>
        </w:r>
      </w:ins>
      <w:r>
        <w:rPr>
          <w:rFonts w:ascii="Verdana" w:eastAsia="Times New Roman" w:hAnsi="Verdana"/>
          <w:color w:val="000000"/>
          <w:lang w:val="en"/>
        </w:rPr>
        <w:t xml:space="preserve"> as measured in UTC until the date/time. See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"RFC3339"</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 3339</w:t>
      </w:r>
      <w:r>
        <w:rPr>
          <w:rStyle w:val="Hyperlink"/>
          <w:rFonts w:ascii="Verdana" w:eastAsia="Times New Roman" w:hAnsi="Verdana"/>
          <w:vanish/>
          <w:u w:val="none"/>
          <w:lang w:val="en"/>
        </w:rPr>
        <w:t xml:space="preserve"> (Klyne, G</w:t>
      </w:r>
      <w:del w:id="95" w:author="Author" w:date="2015-08-04T00:14:00Z">
        <w:r>
          <w:rPr>
            <w:rStyle w:val="Hyperlink"/>
            <w:rFonts w:ascii="Verdana" w:eastAsia="Times New Roman" w:hAnsi="Verdana"/>
            <w:vanish/>
            <w:u w:val="none"/>
            <w:lang w:val="en"/>
          </w:rPr>
          <w:delText>., Ed</w:delText>
        </w:r>
      </w:del>
      <w:r>
        <w:rPr>
          <w:rStyle w:val="Hyperlink"/>
          <w:rFonts w:ascii="Verdana" w:eastAsia="Times New Roman" w:hAnsi="Verdana"/>
          <w:vanish/>
          <w:u w:val="none"/>
          <w:lang w:val="en"/>
        </w:rPr>
        <w:t>. and C. Newman, “Date and Time on the Internet: Tim</w:t>
      </w:r>
      <w:r>
        <w:rPr>
          <w:rStyle w:val="Hyperlink"/>
          <w:rFonts w:ascii="Verdana" w:eastAsia="Times New Roman" w:hAnsi="Verdana"/>
          <w:vanish/>
          <w:u w:val="none"/>
          <w:lang w:val="en"/>
        </w:rPr>
        <w:t>estamps,” July 2002.)</w:t>
      </w:r>
      <w:r>
        <w:rPr>
          <w:rFonts w:ascii="Verdana" w:eastAsia="Times New Roman" w:hAnsi="Verdana"/>
          <w:color w:val="000000"/>
          <w:lang w:val="en"/>
        </w:rPr>
        <w:fldChar w:fldCharType="end"/>
      </w:r>
      <w:r>
        <w:rPr>
          <w:rFonts w:ascii="Verdana" w:eastAsia="Times New Roman" w:hAnsi="Verdana"/>
          <w:color w:val="000000"/>
          <w:lang w:val="en"/>
        </w:rPr>
        <w:t xml:space="preserve"> [RFC3339] for details regarding date/times in general and UTC in particular. </w:t>
      </w:r>
    </w:p>
    <w:p w14:paraId="0BFD14AA" w14:textId="77777777" w:rsidR="00000000" w:rsidRDefault="00DE28C3">
      <w:pPr>
        <w:spacing w:before="0" w:beforeAutospacing="0" w:after="0" w:afterAutospacing="0"/>
        <w:divId w:val="2131052322"/>
        <w:rPr>
          <w:rFonts w:ascii="Verdana" w:eastAsia="Times New Roman" w:hAnsi="Verdana"/>
          <w:color w:val="000000"/>
          <w:lang w:val="en"/>
        </w:rPr>
      </w:pPr>
      <w:r>
        <w:rPr>
          <w:rFonts w:ascii="Verdana" w:eastAsia="Times New Roman" w:hAnsi="Verdana"/>
          <w:color w:val="000000"/>
          <w:lang w:val="en"/>
        </w:rPr>
        <w:t>iat</w:t>
      </w:r>
    </w:p>
    <w:p w14:paraId="070E6D57" w14:textId="29BC0CE8" w:rsidR="00000000" w:rsidRDefault="00DE28C3">
      <w:pPr>
        <w:spacing w:before="0" w:beforeAutospacing="0" w:after="0" w:afterAutospacing="0"/>
        <w:ind w:left="720"/>
        <w:divId w:val="2131052322"/>
        <w:rPr>
          <w:rFonts w:ascii="Verdana" w:eastAsia="Times New Roman" w:hAnsi="Verdana"/>
          <w:color w:val="000000"/>
          <w:lang w:val="en"/>
        </w:rPr>
      </w:pPr>
      <w:r>
        <w:rPr>
          <w:rFonts w:ascii="Verdana" w:eastAsia="Times New Roman" w:hAnsi="Verdana"/>
          <w:color w:val="000000"/>
          <w:lang w:val="en"/>
        </w:rPr>
        <w:t>REQUIRED. Time at which the JWT was issued. Its value is a JSON number representing the number of seconds from 1970-01-</w:t>
      </w:r>
      <w:del w:id="96" w:author="Author" w:date="2015-08-04T00:14:00Z">
        <w:r>
          <w:rPr>
            <w:rFonts w:ascii="Verdana" w:eastAsia="Times New Roman" w:hAnsi="Verdana"/>
            <w:color w:val="000000"/>
            <w:lang w:val="en"/>
          </w:rPr>
          <w:delText>01T0:0:0Z</w:delText>
        </w:r>
      </w:del>
      <w:ins w:id="97" w:author="Author" w:date="2015-08-04T00:14:00Z">
        <w:r>
          <w:rPr>
            <w:rFonts w:ascii="Verdana" w:eastAsia="Times New Roman" w:hAnsi="Verdana"/>
            <w:color w:val="000000"/>
            <w:lang w:val="en"/>
          </w:rPr>
          <w:t>01T00:00:00Z</w:t>
        </w:r>
      </w:ins>
      <w:r>
        <w:rPr>
          <w:rFonts w:ascii="Verdana" w:eastAsia="Times New Roman" w:hAnsi="Verdana"/>
          <w:color w:val="000000"/>
          <w:lang w:val="en"/>
        </w:rPr>
        <w:t xml:space="preserve"> as measured in UTC u</w:t>
      </w:r>
      <w:r>
        <w:rPr>
          <w:rFonts w:ascii="Verdana" w:eastAsia="Times New Roman" w:hAnsi="Verdana"/>
          <w:color w:val="000000"/>
          <w:lang w:val="en"/>
        </w:rPr>
        <w:t xml:space="preserve">ntil the date/time. </w:t>
      </w:r>
    </w:p>
    <w:p w14:paraId="4F856331" w14:textId="77777777" w:rsidR="00000000" w:rsidRDefault="00DE28C3">
      <w:pPr>
        <w:spacing w:before="0" w:beforeAutospacing="0" w:after="0" w:afterAutospacing="0"/>
        <w:divId w:val="2131052322"/>
        <w:rPr>
          <w:rFonts w:ascii="Verdana" w:eastAsia="Times New Roman" w:hAnsi="Verdana"/>
          <w:color w:val="000000"/>
          <w:lang w:val="en"/>
        </w:rPr>
      </w:pPr>
      <w:r>
        <w:rPr>
          <w:rFonts w:ascii="Verdana" w:eastAsia="Times New Roman" w:hAnsi="Verdana"/>
          <w:color w:val="000000"/>
          <w:lang w:val="en"/>
        </w:rPr>
        <w:t>auth_time</w:t>
      </w:r>
    </w:p>
    <w:p w14:paraId="4B3B3EAB" w14:textId="2E47D9C1" w:rsidR="00000000" w:rsidRDefault="00DE28C3">
      <w:pPr>
        <w:spacing w:before="0" w:beforeAutospacing="0" w:after="0" w:afterAutospacing="0"/>
        <w:ind w:left="720"/>
        <w:divId w:val="2131052322"/>
        <w:rPr>
          <w:rFonts w:ascii="Verdana" w:eastAsia="Times New Roman" w:hAnsi="Verdana"/>
          <w:color w:val="000000"/>
          <w:lang w:val="en"/>
        </w:rPr>
      </w:pPr>
      <w:r>
        <w:rPr>
          <w:rFonts w:ascii="Verdana" w:eastAsia="Times New Roman" w:hAnsi="Verdana"/>
          <w:color w:val="000000"/>
          <w:lang w:val="en"/>
        </w:rPr>
        <w:t>Time when the End-User authentication occurred. Its value is a JSON number representing the number of seconds from 1970-01-</w:t>
      </w:r>
      <w:del w:id="98" w:author="Author" w:date="2015-08-04T00:14:00Z">
        <w:r>
          <w:rPr>
            <w:rFonts w:ascii="Verdana" w:eastAsia="Times New Roman" w:hAnsi="Verdana"/>
            <w:color w:val="000000"/>
            <w:lang w:val="en"/>
          </w:rPr>
          <w:lastRenderedPageBreak/>
          <w:delText>01T0:0:0Z</w:delText>
        </w:r>
      </w:del>
      <w:ins w:id="99" w:author="Author" w:date="2015-08-04T00:14:00Z">
        <w:r>
          <w:rPr>
            <w:rFonts w:ascii="Verdana" w:eastAsia="Times New Roman" w:hAnsi="Verdana"/>
            <w:color w:val="000000"/>
            <w:lang w:val="en"/>
          </w:rPr>
          <w:t>01T00:00:00Z</w:t>
        </w:r>
      </w:ins>
      <w:r>
        <w:rPr>
          <w:rFonts w:ascii="Verdana" w:eastAsia="Times New Roman" w:hAnsi="Verdana"/>
          <w:color w:val="000000"/>
          <w:lang w:val="en"/>
        </w:rPr>
        <w:t xml:space="preserve"> as measured in UTC until the date/time. When a </w:t>
      </w:r>
      <w:r>
        <w:rPr>
          <w:rStyle w:val="HTMLTypewriter"/>
          <w:lang w:val="en"/>
        </w:rPr>
        <w:t>max_age</w:t>
      </w:r>
      <w:r>
        <w:rPr>
          <w:rFonts w:ascii="Verdana" w:eastAsia="Times New Roman" w:hAnsi="Verdana"/>
          <w:color w:val="000000"/>
          <w:lang w:val="en"/>
        </w:rPr>
        <w:t xml:space="preserve"> request is made then this Claim is</w:t>
      </w:r>
      <w:r>
        <w:rPr>
          <w:rFonts w:ascii="Verdana" w:eastAsia="Times New Roman" w:hAnsi="Verdana"/>
          <w:color w:val="000000"/>
          <w:lang w:val="en"/>
        </w:rPr>
        <w:t xml:space="preserve"> REQUIRED; otherwise, its inclusion is OPTIONAL. </w:t>
      </w:r>
    </w:p>
    <w:p w14:paraId="3AE0073B" w14:textId="77777777" w:rsidR="00000000" w:rsidRDefault="00DE28C3">
      <w:pPr>
        <w:spacing w:before="0" w:beforeAutospacing="0" w:after="0" w:afterAutospacing="0"/>
        <w:divId w:val="2131052322"/>
        <w:rPr>
          <w:rFonts w:ascii="Verdana" w:eastAsia="Times New Roman" w:hAnsi="Verdana"/>
          <w:color w:val="000000"/>
          <w:lang w:val="en"/>
        </w:rPr>
      </w:pPr>
      <w:r>
        <w:rPr>
          <w:rFonts w:ascii="Verdana" w:eastAsia="Times New Roman" w:hAnsi="Verdana"/>
          <w:color w:val="000000"/>
          <w:lang w:val="en"/>
        </w:rPr>
        <w:t>nonce</w:t>
      </w:r>
    </w:p>
    <w:p w14:paraId="3F82257F" w14:textId="77777777" w:rsidR="00000000" w:rsidRDefault="00DE28C3">
      <w:pPr>
        <w:spacing w:before="0" w:beforeAutospacing="0" w:after="0" w:afterAutospacing="0"/>
        <w:ind w:left="720"/>
        <w:divId w:val="2131052322"/>
        <w:rPr>
          <w:rFonts w:ascii="Verdana" w:eastAsia="Times New Roman" w:hAnsi="Verdana"/>
          <w:color w:val="000000"/>
          <w:lang w:val="en"/>
        </w:rPr>
      </w:pPr>
      <w:r>
        <w:rPr>
          <w:rFonts w:ascii="Verdana" w:eastAsia="Times New Roman" w:hAnsi="Verdana"/>
          <w:color w:val="000000"/>
          <w:lang w:val="en"/>
        </w:rPr>
        <w:t xml:space="preserve">OPTIONAL. String value used to associate a Client session with an ID Token, and to mitigate replay attacks. The value is passed through unmodified from the Authentication Request to the ID Token. The </w:t>
      </w:r>
      <w:r>
        <w:rPr>
          <w:rFonts w:ascii="Verdana" w:eastAsia="Times New Roman" w:hAnsi="Verdana"/>
          <w:color w:val="000000"/>
          <w:lang w:val="en"/>
        </w:rPr>
        <w:t xml:space="preserve">Client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Authentication Request. If present in the Authentication Request, Authorization Servers MUST include a </w:t>
      </w:r>
      <w:r>
        <w:rPr>
          <w:rStyle w:val="HTMLTypewriter"/>
          <w:lang w:val="en"/>
        </w:rPr>
        <w:t>nonce</w:t>
      </w:r>
      <w:r>
        <w:rPr>
          <w:rFonts w:ascii="Verdana" w:eastAsia="Times New Roman" w:hAnsi="Verdana"/>
          <w:color w:val="000000"/>
          <w:lang w:val="en"/>
        </w:rPr>
        <w:t xml:space="preserve"> Claim in the ID Token with the Claim Value b</w:t>
      </w:r>
      <w:r>
        <w:rPr>
          <w:rFonts w:ascii="Verdana" w:eastAsia="Times New Roman" w:hAnsi="Verdana"/>
          <w:color w:val="000000"/>
          <w:lang w:val="en"/>
        </w:rPr>
        <w:t xml:space="preserve">eing the nonce value sent in the Authentication Request. The </w:t>
      </w:r>
      <w:r>
        <w:rPr>
          <w:rStyle w:val="HTMLTypewriter"/>
          <w:lang w:val="en"/>
        </w:rPr>
        <w:t>nonce</w:t>
      </w:r>
      <w:r>
        <w:rPr>
          <w:rFonts w:ascii="Verdana" w:eastAsia="Times New Roman" w:hAnsi="Verdana"/>
          <w:color w:val="000000"/>
          <w:lang w:val="en"/>
        </w:rPr>
        <w:t xml:space="preserve"> value is a case</w:t>
      </w:r>
      <w:ins w:id="100" w:author="Author" w:date="2015-08-04T00:14:00Z">
        <w:r>
          <w:rPr>
            <w:rFonts w:ascii="Verdana" w:eastAsia="Times New Roman" w:hAnsi="Verdana"/>
            <w:color w:val="000000"/>
            <w:lang w:val="en"/>
          </w:rPr>
          <w:t>-</w:t>
        </w:r>
      </w:ins>
      <w:r>
        <w:rPr>
          <w:rFonts w:ascii="Verdana" w:eastAsia="Times New Roman" w:hAnsi="Verdana"/>
          <w:color w:val="000000"/>
          <w:lang w:val="en"/>
        </w:rPr>
        <w:t xml:space="preserve">sensitive string. </w:t>
      </w:r>
    </w:p>
    <w:p w14:paraId="7EE5426A" w14:textId="77777777" w:rsidR="00000000" w:rsidRDefault="00DE28C3">
      <w:pPr>
        <w:spacing w:before="0" w:beforeAutospacing="0" w:after="0" w:afterAutospacing="0"/>
        <w:divId w:val="2131052322"/>
        <w:rPr>
          <w:rFonts w:ascii="Verdana" w:eastAsia="Times New Roman" w:hAnsi="Verdana"/>
          <w:color w:val="000000"/>
          <w:lang w:val="en"/>
        </w:rPr>
      </w:pPr>
      <w:r>
        <w:rPr>
          <w:rFonts w:ascii="Verdana" w:eastAsia="Times New Roman" w:hAnsi="Verdana"/>
          <w:color w:val="000000"/>
          <w:lang w:val="en"/>
        </w:rPr>
        <w:t>at_hash</w:t>
      </w:r>
    </w:p>
    <w:p w14:paraId="3C31CF13" w14:textId="77777777" w:rsidR="00000000" w:rsidRDefault="00DE28C3">
      <w:pPr>
        <w:spacing w:before="0" w:beforeAutospacing="0" w:after="0" w:afterAutospacing="0"/>
        <w:ind w:left="720"/>
        <w:divId w:val="2131052322"/>
        <w:rPr>
          <w:rFonts w:ascii="Verdana" w:eastAsia="Times New Roman" w:hAnsi="Verdana"/>
          <w:color w:val="000000"/>
          <w:lang w:val="en"/>
        </w:rPr>
      </w:pPr>
      <w:r>
        <w:rPr>
          <w:rFonts w:ascii="Verdana" w:eastAsia="Times New Roman" w:hAnsi="Verdana"/>
          <w:color w:val="000000"/>
          <w:lang w:val="en"/>
        </w:rPr>
        <w:t>OPTIONAL. Access Token hash value. This is OPTIONAL when the ID Token is issued from the Token Endpoint, which is the case for this subset of Open</w:t>
      </w:r>
      <w:r>
        <w:rPr>
          <w:rFonts w:ascii="Verdana" w:eastAsia="Times New Roman" w:hAnsi="Verdana"/>
          <w:color w:val="000000"/>
          <w:lang w:val="en"/>
        </w:rPr>
        <w:t xml:space="preserve">ID Connect; nonetheless, an </w:t>
      </w:r>
      <w:r>
        <w:rPr>
          <w:rStyle w:val="HTMLTypewriter"/>
          <w:lang w:val="en"/>
        </w:rPr>
        <w:t>at_hash</w:t>
      </w:r>
      <w:r>
        <w:rPr>
          <w:rFonts w:ascii="Verdana" w:eastAsia="Times New Roman" w:hAnsi="Verdana"/>
          <w:color w:val="000000"/>
          <w:lang w:val="en"/>
        </w:rPr>
        <w:t xml:space="preserve"> Claim MAY be present. Its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w:t>
      </w:r>
      <w:r>
        <w:rPr>
          <w:rFonts w:ascii="Verdana" w:eastAsia="Times New Roman" w:hAnsi="Verdana"/>
          <w:color w:val="000000"/>
          <w:lang w:val="en"/>
        </w:rPr>
        <w:t xml:space="preserve"> the </w:t>
      </w:r>
      <w:r>
        <w:rPr>
          <w:rStyle w:val="HTMLTypewriter"/>
          <w:lang w:val="en"/>
        </w:rPr>
        <w:t>alg</w:t>
      </w:r>
      <w:r>
        <w:rPr>
          <w:rFonts w:ascii="Verdana" w:eastAsia="Times New Roman" w:hAnsi="Verdana"/>
          <w:color w:val="000000"/>
          <w:lang w:val="en"/>
        </w:rPr>
        <w:t xml:space="preserve"> Header Parameter of the ID Token's JOSE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left-most 128 bits and base64url</w:t>
      </w:r>
      <w:ins w:id="101" w:author="Author" w:date="2015-08-04T00:14:00Z">
        <w:r>
          <w:rPr>
            <w:rFonts w:ascii="Verdana" w:eastAsia="Times New Roman" w:hAnsi="Verdana"/>
            <w:color w:val="000000"/>
            <w:lang w:val="en"/>
          </w:rPr>
          <w:t>-</w:t>
        </w:r>
      </w:ins>
      <w:r>
        <w:rPr>
          <w:rFonts w:ascii="Verdana" w:eastAsia="Times New Roman" w:hAnsi="Verdana"/>
          <w:color w:val="000000"/>
          <w:lang w:val="en"/>
        </w:rPr>
        <w:t xml:space="preserve">encode them. The </w:t>
      </w:r>
      <w:r>
        <w:rPr>
          <w:rStyle w:val="HTMLTypewriter"/>
          <w:lang w:val="en"/>
        </w:rPr>
        <w:t>at_hash</w:t>
      </w:r>
      <w:r>
        <w:rPr>
          <w:rFonts w:ascii="Verdana" w:eastAsia="Times New Roman" w:hAnsi="Verdana"/>
          <w:color w:val="000000"/>
          <w:lang w:val="en"/>
        </w:rPr>
        <w:t xml:space="preserve"> value is a case</w:t>
      </w:r>
      <w:ins w:id="102" w:author="Author" w:date="2015-08-04T00:14:00Z">
        <w:r>
          <w:rPr>
            <w:rFonts w:ascii="Verdana" w:eastAsia="Times New Roman" w:hAnsi="Verdana"/>
            <w:color w:val="000000"/>
            <w:lang w:val="en"/>
          </w:rPr>
          <w:t>-</w:t>
        </w:r>
      </w:ins>
      <w:r>
        <w:rPr>
          <w:rFonts w:ascii="Verdana" w:eastAsia="Times New Roman" w:hAnsi="Verdana"/>
          <w:color w:val="000000"/>
          <w:lang w:val="en"/>
        </w:rPr>
        <w:t xml:space="preserve">sensitive string. </w:t>
      </w:r>
    </w:p>
    <w:p w14:paraId="5DE1DB66" w14:textId="77777777" w:rsidR="00000000" w:rsidRDefault="00DE28C3">
      <w:pPr>
        <w:spacing w:before="0" w:beforeAutospacing="0" w:after="0" w:afterAutospacing="0"/>
        <w:divId w:val="2131052322"/>
        <w:rPr>
          <w:rFonts w:ascii="Verdana" w:eastAsia="Times New Roman" w:hAnsi="Verdana"/>
          <w:color w:val="000000"/>
          <w:lang w:val="en"/>
        </w:rPr>
      </w:pPr>
      <w:r>
        <w:rPr>
          <w:rFonts w:ascii="Verdana" w:eastAsia="Times New Roman" w:hAnsi="Verdana"/>
          <w:color w:val="000000"/>
          <w:lang w:val="en"/>
        </w:rPr>
        <w:t>acr</w:t>
      </w:r>
    </w:p>
    <w:p w14:paraId="3CAACD8B" w14:textId="157980CE" w:rsidR="00000000" w:rsidRDefault="00DE28C3">
      <w:pPr>
        <w:spacing w:before="0" w:beforeAutospacing="0" w:after="0" w:afterAutospacing="0"/>
        <w:ind w:left="720"/>
        <w:divId w:val="2131052322"/>
        <w:rPr>
          <w:rFonts w:ascii="Verdana" w:eastAsia="Times New Roman" w:hAnsi="Verdana"/>
          <w:color w:val="000000"/>
          <w:lang w:val="en"/>
        </w:rPr>
      </w:pPr>
      <w:r>
        <w:rPr>
          <w:rFonts w:ascii="Verdana" w:eastAsia="Times New Roman" w:hAnsi="Verdana"/>
          <w:color w:val="000000"/>
          <w:lang w:val="en"/>
        </w:rPr>
        <w:t>OPTIONAL. A</w:t>
      </w:r>
      <w:r>
        <w:rPr>
          <w:rFonts w:ascii="Verdana" w:eastAsia="Times New Roman" w:hAnsi="Verdana"/>
          <w:color w:val="000000"/>
          <w:lang w:val="en"/>
        </w:rPr>
        <w:t>uthentication Context Class Reference. String specifying an Authentication Context Class Reference value that identifies the Authentication Context Class that the authentication performed satisfied. The value "0" indicates the End-User authentication did n</w:t>
      </w:r>
      <w:r>
        <w:rPr>
          <w:rFonts w:ascii="Verdana" w:eastAsia="Times New Roman" w:hAnsi="Verdana"/>
          <w:color w:val="000000"/>
          <w:lang w:val="en"/>
        </w:rPr>
        <w:t xml:space="preserve">ot meet the requirements of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lang w:val="en"/>
        </w:rPr>
        <w:t xml:space="preserve"> [ISO291</w:t>
      </w:r>
      <w:r>
        <w:rPr>
          <w:rFonts w:ascii="Verdana" w:eastAsia="Times New Roman" w:hAnsi="Verdana"/>
          <w:color w:val="000000"/>
          <w:lang w:val="en"/>
        </w:rPr>
        <w:t xml:space="preserve">15] level 1. Authentication using a long-lived browser cookie, for instance, is one example where the use of "level 0" is appropriate. Authentications with </w:t>
      </w:r>
      <w:r>
        <w:rPr>
          <w:rFonts w:ascii="Verdana" w:eastAsia="Times New Roman" w:hAnsi="Verdana"/>
          <w:color w:val="000000"/>
          <w:lang w:val="en"/>
        </w:rPr>
        <w:lastRenderedPageBreak/>
        <w:t>level 0 SHOULD NOT be used to authorize access to any resource of any monetary value. An absolute UR</w:t>
      </w:r>
      <w:r>
        <w:rPr>
          <w:rFonts w:ascii="Verdana" w:eastAsia="Times New Roman" w:hAnsi="Verdana"/>
          <w:color w:val="000000"/>
          <w:lang w:val="en"/>
        </w:rPr>
        <w:t xml:space="preserve">I or an </w:t>
      </w:r>
      <w:hyperlink w:anchor="RFC6711" w:history="1">
        <w:r>
          <w:rPr>
            <w:rStyle w:val="Hyperlink"/>
            <w:rFonts w:ascii="Verdana" w:eastAsia="Times New Roman" w:hAnsi="Verdana"/>
            <w:u w:val="none"/>
            <w:lang w:val="en"/>
          </w:rPr>
          <w:t>RFC 6711</w:t>
        </w:r>
        <w:r>
          <w:rPr>
            <w:rStyle w:val="Hyperlink"/>
            <w:rFonts w:ascii="Verdana" w:eastAsia="Times New Roman" w:hAnsi="Verdana"/>
            <w:vanish/>
            <w:u w:val="none"/>
            <w:lang w:val="en"/>
          </w:rPr>
          <w:t xml:space="preserve"> (Johansson, L., “An IANA Registry for Level of Assurance (LoA) Profiles,” August 2012.)</w:t>
        </w:r>
      </w:hyperlink>
      <w:r>
        <w:rPr>
          <w:rFonts w:ascii="Verdana" w:eastAsia="Times New Roman" w:hAnsi="Verdana"/>
          <w:color w:val="000000"/>
          <w:lang w:val="en"/>
        </w:rPr>
        <w:t xml:space="preserve"> [RFC6711] registered name SHOULD be used as the </w:t>
      </w:r>
      <w:r>
        <w:rPr>
          <w:rStyle w:val="HTMLTypewriter"/>
          <w:lang w:val="en"/>
        </w:rPr>
        <w:t>acr</w:t>
      </w:r>
      <w:r>
        <w:rPr>
          <w:rFonts w:ascii="Verdana" w:eastAsia="Times New Roman" w:hAnsi="Verdana"/>
          <w:color w:val="000000"/>
          <w:lang w:val="en"/>
        </w:rPr>
        <w:t xml:space="preserve"> value; registered names MUST NOT be used with a different meaning tha</w:t>
      </w:r>
      <w:r>
        <w:rPr>
          <w:rFonts w:ascii="Verdana" w:eastAsia="Times New Roman" w:hAnsi="Verdana"/>
          <w:color w:val="000000"/>
          <w:lang w:val="en"/>
        </w:rPr>
        <w:t xml:space="preserve">n that which is registered. Parties using this claim will need to agree upon the meanings of the values used, which may be context </w:t>
      </w:r>
      <w:del w:id="103" w:author="Author" w:date="2015-08-04T00:14:00Z">
        <w:r>
          <w:rPr>
            <w:rFonts w:ascii="Verdana" w:eastAsia="Times New Roman" w:hAnsi="Verdana"/>
            <w:color w:val="000000"/>
            <w:lang w:val="en"/>
          </w:rPr>
          <w:delText>-</w:delText>
        </w:r>
      </w:del>
      <w:r>
        <w:rPr>
          <w:rFonts w:ascii="Verdana" w:eastAsia="Times New Roman" w:hAnsi="Verdana"/>
          <w:color w:val="000000"/>
          <w:lang w:val="en"/>
        </w:rPr>
        <w:t xml:space="preserve">specific. The </w:t>
      </w:r>
      <w:r>
        <w:rPr>
          <w:rStyle w:val="HTMLTypewriter"/>
          <w:lang w:val="en"/>
        </w:rPr>
        <w:t>acr</w:t>
      </w:r>
      <w:r>
        <w:rPr>
          <w:rFonts w:ascii="Verdana" w:eastAsia="Times New Roman" w:hAnsi="Verdana"/>
          <w:color w:val="000000"/>
          <w:lang w:val="en"/>
        </w:rPr>
        <w:t xml:space="preserve"> value is a case</w:t>
      </w:r>
      <w:ins w:id="104" w:author="Author" w:date="2015-08-04T00:14:00Z">
        <w:r>
          <w:rPr>
            <w:rFonts w:ascii="Verdana" w:eastAsia="Times New Roman" w:hAnsi="Verdana"/>
            <w:color w:val="000000"/>
            <w:lang w:val="en"/>
          </w:rPr>
          <w:t>-</w:t>
        </w:r>
      </w:ins>
      <w:r>
        <w:rPr>
          <w:rFonts w:ascii="Verdana" w:eastAsia="Times New Roman" w:hAnsi="Verdana"/>
          <w:color w:val="000000"/>
          <w:lang w:val="en"/>
        </w:rPr>
        <w:t xml:space="preserve">sensitive string. </w:t>
      </w:r>
    </w:p>
    <w:p w14:paraId="7F9C2023" w14:textId="77777777" w:rsidR="00000000" w:rsidRDefault="00DE28C3">
      <w:pPr>
        <w:spacing w:before="0" w:beforeAutospacing="0" w:after="0" w:afterAutospacing="0"/>
        <w:divId w:val="2131052322"/>
        <w:rPr>
          <w:rFonts w:ascii="Verdana" w:eastAsia="Times New Roman" w:hAnsi="Verdana"/>
          <w:color w:val="000000"/>
          <w:lang w:val="en"/>
        </w:rPr>
      </w:pPr>
      <w:r>
        <w:rPr>
          <w:rFonts w:ascii="Verdana" w:eastAsia="Times New Roman" w:hAnsi="Verdana"/>
          <w:color w:val="000000"/>
          <w:lang w:val="en"/>
        </w:rPr>
        <w:t>amr</w:t>
      </w:r>
    </w:p>
    <w:p w14:paraId="2389EC55" w14:textId="714F2172" w:rsidR="00000000" w:rsidRDefault="00DE28C3">
      <w:pPr>
        <w:spacing w:before="0" w:beforeAutospacing="0" w:after="0" w:afterAutospacing="0"/>
        <w:ind w:left="720"/>
        <w:divId w:val="2131052322"/>
        <w:rPr>
          <w:rFonts w:ascii="Verdana" w:eastAsia="Times New Roman" w:hAnsi="Verdana"/>
          <w:color w:val="000000"/>
          <w:lang w:val="en"/>
        </w:rPr>
      </w:pPr>
      <w:r>
        <w:rPr>
          <w:rFonts w:ascii="Verdana" w:eastAsia="Times New Roman" w:hAnsi="Verdana"/>
          <w:color w:val="000000"/>
          <w:lang w:val="en"/>
        </w:rPr>
        <w:t>OPTIONAL. Authentication Methods References. JSON array of strings t</w:t>
      </w:r>
      <w:r>
        <w:rPr>
          <w:rFonts w:ascii="Verdana" w:eastAsia="Times New Roman" w:hAnsi="Verdana"/>
          <w:color w:val="000000"/>
          <w:lang w:val="en"/>
        </w:rPr>
        <w:t xml:space="preserve">hat are identifiers for authentication methods used in the authentication. For instance, values might indicate that both password and OTP authentication methods were used. The definition of particular values to be used in the </w:t>
      </w:r>
      <w:r>
        <w:rPr>
          <w:rStyle w:val="HTMLTypewriter"/>
          <w:lang w:val="en"/>
        </w:rPr>
        <w:t>amr</w:t>
      </w:r>
      <w:r>
        <w:rPr>
          <w:rFonts w:ascii="Verdana" w:eastAsia="Times New Roman" w:hAnsi="Verdana"/>
          <w:color w:val="000000"/>
          <w:lang w:val="en"/>
        </w:rPr>
        <w:t xml:space="preserve"> Claim is beyond the scope </w:t>
      </w:r>
      <w:r>
        <w:rPr>
          <w:rFonts w:ascii="Verdana" w:eastAsia="Times New Roman" w:hAnsi="Verdana"/>
          <w:color w:val="000000"/>
          <w:lang w:val="en"/>
        </w:rPr>
        <w:t xml:space="preserve">of this document. Parties using this claim will need to agree upon the meanings of the values used, which may be context </w:t>
      </w:r>
      <w:del w:id="105" w:author="Author" w:date="2015-08-04T00:14:00Z">
        <w:r>
          <w:rPr>
            <w:rFonts w:ascii="Verdana" w:eastAsia="Times New Roman" w:hAnsi="Verdana"/>
            <w:color w:val="000000"/>
            <w:lang w:val="en"/>
          </w:rPr>
          <w:delText>-</w:delText>
        </w:r>
      </w:del>
      <w:r>
        <w:rPr>
          <w:rFonts w:ascii="Verdana" w:eastAsia="Times New Roman" w:hAnsi="Verdana"/>
          <w:color w:val="000000"/>
          <w:lang w:val="en"/>
        </w:rPr>
        <w:t xml:space="preserve">specific. The </w:t>
      </w:r>
      <w:r>
        <w:rPr>
          <w:rStyle w:val="HTMLTypewriter"/>
          <w:lang w:val="en"/>
        </w:rPr>
        <w:t>amr</w:t>
      </w:r>
      <w:r>
        <w:rPr>
          <w:rFonts w:ascii="Verdana" w:eastAsia="Times New Roman" w:hAnsi="Verdana"/>
          <w:color w:val="000000"/>
          <w:lang w:val="en"/>
        </w:rPr>
        <w:t xml:space="preserve"> value is an array of case</w:t>
      </w:r>
      <w:ins w:id="106" w:author="Author" w:date="2015-08-04T00:14:00Z">
        <w:r>
          <w:rPr>
            <w:rFonts w:ascii="Verdana" w:eastAsia="Times New Roman" w:hAnsi="Verdana"/>
            <w:color w:val="000000"/>
            <w:lang w:val="en"/>
          </w:rPr>
          <w:t>-</w:t>
        </w:r>
      </w:ins>
      <w:r>
        <w:rPr>
          <w:rFonts w:ascii="Verdana" w:eastAsia="Times New Roman" w:hAnsi="Verdana"/>
          <w:color w:val="000000"/>
          <w:lang w:val="en"/>
        </w:rPr>
        <w:t xml:space="preserve">sensitive strings. </w:t>
      </w:r>
    </w:p>
    <w:p w14:paraId="7D3C37E4" w14:textId="77777777" w:rsidR="00000000" w:rsidRDefault="00DE28C3">
      <w:pPr>
        <w:spacing w:before="0" w:beforeAutospacing="0" w:after="0" w:afterAutospacing="0"/>
        <w:divId w:val="2131052322"/>
        <w:rPr>
          <w:rFonts w:ascii="Verdana" w:eastAsia="Times New Roman" w:hAnsi="Verdana"/>
          <w:color w:val="000000"/>
          <w:lang w:val="en"/>
        </w:rPr>
      </w:pPr>
      <w:r>
        <w:rPr>
          <w:rFonts w:ascii="Verdana" w:eastAsia="Times New Roman" w:hAnsi="Verdana"/>
          <w:color w:val="000000"/>
          <w:lang w:val="en"/>
        </w:rPr>
        <w:t>azp</w:t>
      </w:r>
    </w:p>
    <w:p w14:paraId="0A391CD1" w14:textId="77777777" w:rsidR="00000000" w:rsidRDefault="00DE28C3">
      <w:pPr>
        <w:spacing w:before="0" w:beforeAutospacing="0" w:after="0" w:afterAutospacing="0"/>
        <w:ind w:left="720"/>
        <w:divId w:val="2131052322"/>
        <w:rPr>
          <w:rFonts w:ascii="Verdana" w:eastAsia="Times New Roman" w:hAnsi="Verdana"/>
          <w:color w:val="000000"/>
          <w:lang w:val="en"/>
        </w:rPr>
      </w:pPr>
      <w:r>
        <w:rPr>
          <w:rFonts w:ascii="Verdana" w:eastAsia="Times New Roman" w:hAnsi="Verdana"/>
          <w:color w:val="000000"/>
          <w:lang w:val="en"/>
        </w:rPr>
        <w:t>OPTIONAL. Authorized party - the party to which the ID Token was is</w:t>
      </w:r>
      <w:r>
        <w:rPr>
          <w:rFonts w:ascii="Verdana" w:eastAsia="Times New Roman" w:hAnsi="Verdana"/>
          <w:color w:val="000000"/>
          <w:lang w:val="en"/>
        </w:rPr>
        <w:t xml:space="preserve">sued. If present, it MUST contain the OAuth 2.0 Client ID of this party. This Claim is only needed when the ID Token has a single audience value and that audience is different than the authorized party. It MAY be included even when the authorized party is </w:t>
      </w:r>
      <w:r>
        <w:rPr>
          <w:rFonts w:ascii="Verdana" w:eastAsia="Times New Roman" w:hAnsi="Verdana"/>
          <w:color w:val="000000"/>
          <w:lang w:val="en"/>
        </w:rPr>
        <w:t xml:space="preserve">the same as the sole audience. The </w:t>
      </w:r>
      <w:r>
        <w:rPr>
          <w:rStyle w:val="HTMLTypewriter"/>
          <w:lang w:val="en"/>
        </w:rPr>
        <w:t>azp</w:t>
      </w:r>
      <w:r>
        <w:rPr>
          <w:rFonts w:ascii="Verdana" w:eastAsia="Times New Roman" w:hAnsi="Verdana"/>
          <w:color w:val="000000"/>
          <w:lang w:val="en"/>
        </w:rPr>
        <w:t xml:space="preserve"> value is a case</w:t>
      </w:r>
      <w:ins w:id="107" w:author="Author" w:date="2015-08-04T00:14:00Z">
        <w:r>
          <w:rPr>
            <w:rFonts w:ascii="Verdana" w:eastAsia="Times New Roman" w:hAnsi="Verdana"/>
            <w:color w:val="000000"/>
            <w:lang w:val="en"/>
          </w:rPr>
          <w:t>-</w:t>
        </w:r>
      </w:ins>
      <w:r>
        <w:rPr>
          <w:rFonts w:ascii="Verdana" w:eastAsia="Times New Roman" w:hAnsi="Verdana"/>
          <w:color w:val="000000"/>
          <w:lang w:val="en"/>
        </w:rPr>
        <w:t xml:space="preserve">sensitive string containing a StringOrURI value. </w:t>
      </w:r>
    </w:p>
    <w:p w14:paraId="4C13427C"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ID Tokens MAY contain other Claims. Any Claims used that are not understood MUST be ignored. </w:t>
      </w:r>
    </w:p>
    <w:p w14:paraId="19EA709B"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ID Tokens SHOULD NOT use the JWS or JWE </w:t>
      </w:r>
      <w:r>
        <w:rPr>
          <w:rStyle w:val="HTMLTypewriter"/>
          <w:lang w:val="en"/>
        </w:rPr>
        <w:t>x5u</w:t>
      </w:r>
      <w:r>
        <w:rPr>
          <w:rFonts w:ascii="Verdana" w:hAnsi="Verdana"/>
          <w:color w:val="000000"/>
          <w:lang w:val="en"/>
        </w:rPr>
        <w:t xml:space="preserve">, </w:t>
      </w:r>
      <w:r>
        <w:rPr>
          <w:rStyle w:val="HTMLTypewriter"/>
          <w:lang w:val="en"/>
        </w:rPr>
        <w:t>x5c</w:t>
      </w:r>
      <w:r>
        <w:rPr>
          <w:rFonts w:ascii="Verdana" w:hAnsi="Verdana"/>
          <w:color w:val="000000"/>
          <w:lang w:val="en"/>
        </w:rPr>
        <w:t xml:space="preserve">, </w:t>
      </w:r>
      <w:r>
        <w:rPr>
          <w:rStyle w:val="HTMLTypewriter"/>
          <w:lang w:val="en"/>
        </w:rPr>
        <w:t>jku</w:t>
      </w:r>
      <w:r>
        <w:rPr>
          <w:rFonts w:ascii="Verdana" w:hAnsi="Verdana"/>
          <w:color w:val="000000"/>
          <w:lang w:val="en"/>
        </w:rPr>
        <w:t>, or</w:t>
      </w:r>
      <w:r>
        <w:rPr>
          <w:rFonts w:ascii="Verdana" w:hAnsi="Verdana"/>
          <w:color w:val="000000"/>
          <w:lang w:val="en"/>
        </w:rPr>
        <w:t xml:space="preserve"> </w:t>
      </w:r>
      <w:r>
        <w:rPr>
          <w:rStyle w:val="HTMLTypewriter"/>
          <w:lang w:val="en"/>
        </w:rPr>
        <w:t>jwk</w:t>
      </w:r>
      <w:r>
        <w:rPr>
          <w:rFonts w:ascii="Verdana" w:hAnsi="Verdana"/>
          <w:color w:val="000000"/>
          <w:lang w:val="en"/>
        </w:rPr>
        <w:t xml:space="preserve"> Header Parameter fields. Instead, keys used for ID Tokens are communicated in advance using Discovery and Registration parameters. </w:t>
      </w:r>
    </w:p>
    <w:p w14:paraId="51EEB0D1" w14:textId="77777777" w:rsidR="00000000" w:rsidRDefault="00DE28C3">
      <w:pPr>
        <w:pStyle w:val="NormalWeb"/>
        <w:divId w:val="1881235819"/>
        <w:rPr>
          <w:rFonts w:ascii="Verdana" w:hAnsi="Verdana"/>
          <w:color w:val="000000"/>
          <w:lang w:val="en"/>
        </w:rPr>
      </w:pPr>
      <w:r>
        <w:rPr>
          <w:rFonts w:ascii="Verdana" w:hAnsi="Verdana"/>
          <w:color w:val="000000"/>
          <w:lang w:val="en"/>
        </w:rPr>
        <w:t>The following is a non-normative example of the set of Claims (the JWT Claims Set) base64url</w:t>
      </w:r>
      <w:ins w:id="108" w:author="Author" w:date="2015-08-04T00:14:00Z">
        <w:r>
          <w:rPr>
            <w:rFonts w:ascii="Verdana" w:hAnsi="Verdana"/>
            <w:color w:val="000000"/>
            <w:lang w:val="en"/>
          </w:rPr>
          <w:t>-</w:t>
        </w:r>
      </w:ins>
      <w:r>
        <w:rPr>
          <w:rFonts w:ascii="Verdana" w:hAnsi="Verdana"/>
          <w:color w:val="000000"/>
          <w:lang w:val="en"/>
        </w:rPr>
        <w:t xml:space="preserve">decoded from an ID Token: </w:t>
      </w:r>
    </w:p>
    <w:p w14:paraId="4D0218D8" w14:textId="77777777" w:rsidR="00000000" w:rsidRDefault="00DE28C3">
      <w:pPr>
        <w:pStyle w:val="HTMLPreformatted"/>
        <w:divId w:val="1858498246"/>
        <w:rPr>
          <w:lang w:val="en"/>
        </w:rPr>
      </w:pPr>
    </w:p>
    <w:p w14:paraId="647FE4EB" w14:textId="77777777" w:rsidR="00000000" w:rsidRDefault="00DE28C3">
      <w:pPr>
        <w:pStyle w:val="HTMLPreformatted"/>
        <w:divId w:val="1858498246"/>
        <w:rPr>
          <w:lang w:val="en"/>
        </w:rPr>
      </w:pPr>
      <w:r>
        <w:rPr>
          <w:lang w:val="en"/>
        </w:rPr>
        <w:t xml:space="preserve">  {</w:t>
      </w:r>
    </w:p>
    <w:p w14:paraId="197DEC08" w14:textId="77777777" w:rsidR="00000000" w:rsidRDefault="00DE28C3">
      <w:pPr>
        <w:pStyle w:val="HTMLPreformatted"/>
        <w:divId w:val="1858498246"/>
        <w:rPr>
          <w:lang w:val="en"/>
        </w:rPr>
      </w:pPr>
      <w:r>
        <w:rPr>
          <w:lang w:val="en"/>
        </w:rPr>
        <w:t xml:space="preserve">   "iss": "https://server.example.com",</w:t>
      </w:r>
    </w:p>
    <w:p w14:paraId="0ED4AE86" w14:textId="77777777" w:rsidR="00000000" w:rsidRDefault="00DE28C3">
      <w:pPr>
        <w:pStyle w:val="HTMLPreformatted"/>
        <w:divId w:val="1858498246"/>
        <w:rPr>
          <w:lang w:val="en"/>
        </w:rPr>
      </w:pPr>
      <w:r>
        <w:rPr>
          <w:lang w:val="en"/>
        </w:rPr>
        <w:t xml:space="preserve">   "sub": "24400320",</w:t>
      </w:r>
    </w:p>
    <w:p w14:paraId="10380653" w14:textId="77777777" w:rsidR="00000000" w:rsidRDefault="00DE28C3">
      <w:pPr>
        <w:pStyle w:val="HTMLPreformatted"/>
        <w:divId w:val="1858498246"/>
        <w:rPr>
          <w:lang w:val="en"/>
        </w:rPr>
      </w:pPr>
      <w:r>
        <w:rPr>
          <w:lang w:val="en"/>
        </w:rPr>
        <w:t xml:space="preserve">   "aud": "s6BhdRkqt3",</w:t>
      </w:r>
    </w:p>
    <w:p w14:paraId="5057681B" w14:textId="77777777" w:rsidR="00000000" w:rsidRDefault="00DE28C3">
      <w:pPr>
        <w:pStyle w:val="HTMLPreformatted"/>
        <w:divId w:val="1858498246"/>
        <w:rPr>
          <w:lang w:val="en"/>
        </w:rPr>
      </w:pPr>
      <w:r>
        <w:rPr>
          <w:lang w:val="en"/>
        </w:rPr>
        <w:t xml:space="preserve">   "exp": 1311281970,</w:t>
      </w:r>
    </w:p>
    <w:p w14:paraId="4441B85D" w14:textId="77777777" w:rsidR="00000000" w:rsidRDefault="00DE28C3">
      <w:pPr>
        <w:pStyle w:val="HTMLPreformatted"/>
        <w:divId w:val="1858498246"/>
        <w:rPr>
          <w:lang w:val="en"/>
        </w:rPr>
      </w:pPr>
      <w:r>
        <w:rPr>
          <w:lang w:val="en"/>
        </w:rPr>
        <w:t xml:space="preserve">   "iat": 1311280970</w:t>
      </w:r>
    </w:p>
    <w:p w14:paraId="284A987C" w14:textId="77777777" w:rsidR="00000000" w:rsidRDefault="00DE28C3">
      <w:pPr>
        <w:pStyle w:val="HTMLPreformatted"/>
        <w:divId w:val="1858498246"/>
        <w:rPr>
          <w:lang w:val="en"/>
        </w:rPr>
      </w:pPr>
      <w:r>
        <w:rPr>
          <w:lang w:val="en"/>
        </w:rPr>
        <w:t xml:space="preserve">  }</w:t>
      </w:r>
    </w:p>
    <w:p w14:paraId="50C89893" w14:textId="77777777" w:rsidR="00000000" w:rsidRDefault="00DE28C3">
      <w:pPr>
        <w:spacing w:before="0" w:beforeAutospacing="0" w:after="0" w:afterAutospacing="0"/>
        <w:divId w:val="1881235819"/>
        <w:rPr>
          <w:rFonts w:ascii="Verdana" w:eastAsia="Times New Roman" w:hAnsi="Verdana"/>
          <w:color w:val="000000"/>
          <w:lang w:val="en"/>
        </w:rPr>
      </w:pPr>
      <w:bookmarkStart w:id="109" w:name="IDTokenValidation"/>
      <w:bookmarkEnd w:id="109"/>
    </w:p>
    <w:p w14:paraId="3A921CD7"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7A2FF4E" w14:textId="77777777">
        <w:trPr>
          <w:divId w:val="1881235819"/>
          <w:trHeight w:val="225"/>
          <w:tblCellSpacing w:w="12" w:type="dxa"/>
        </w:trPr>
        <w:tc>
          <w:tcPr>
            <w:tcW w:w="450" w:type="dxa"/>
            <w:shd w:val="clear" w:color="auto" w:fill="990000"/>
            <w:vAlign w:val="center"/>
            <w:hideMark/>
          </w:tcPr>
          <w:p w14:paraId="12692AFE"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329338B" w14:textId="77777777" w:rsidR="00000000" w:rsidRDefault="00DE28C3">
      <w:pPr>
        <w:pStyle w:val="Heading3"/>
        <w:divId w:val="1881235819"/>
        <w:rPr>
          <w:rFonts w:eastAsia="Times New Roman"/>
          <w:lang w:val="en"/>
        </w:rPr>
      </w:pPr>
      <w:bookmarkStart w:id="110" w:name="rfc.section.2.2.1"/>
      <w:bookmarkEnd w:id="110"/>
      <w:r>
        <w:rPr>
          <w:rFonts w:eastAsia="Times New Roman"/>
          <w:lang w:val="en"/>
        </w:rPr>
        <w:t>2.2.1.  ID Token Validation</w:t>
      </w:r>
    </w:p>
    <w:p w14:paraId="0EAB3E08"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If any of the validation procedures defined in this document fail, any operations requiring </w:t>
      </w:r>
      <w:r>
        <w:rPr>
          <w:rFonts w:ascii="Verdana" w:hAnsi="Verdana"/>
          <w:color w:val="000000"/>
          <w:lang w:val="en"/>
        </w:rPr>
        <w:t xml:space="preserve">the information that failed to correctly validate MUST be aborted and the information that failed to validate MUST NOT be used. </w:t>
      </w:r>
    </w:p>
    <w:p w14:paraId="5A7766FC"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Client MUST validate the ID Token in the Token Response. To do this, the Client can split the ID Token at the period (".") </w:t>
      </w:r>
      <w:r>
        <w:rPr>
          <w:rFonts w:ascii="Verdana" w:hAnsi="Verdana"/>
          <w:color w:val="000000"/>
          <w:lang w:val="en"/>
        </w:rPr>
        <w:t xml:space="preserve">characters, take the second segment, and base64url decode it to obtain a JSON object containing the ID Token Claims, which MUST be validated as follows: </w:t>
      </w:r>
    </w:p>
    <w:p w14:paraId="31B6C696" w14:textId="77777777" w:rsidR="00000000" w:rsidRDefault="00DE28C3">
      <w:pPr>
        <w:numPr>
          <w:ilvl w:val="0"/>
          <w:numId w:val="3"/>
        </w:numPr>
        <w:ind w:left="1200" w:right="480"/>
        <w:divId w:val="1881235819"/>
        <w:rPr>
          <w:rFonts w:ascii="Verdana" w:eastAsia="Times New Roman" w:hAnsi="Verdana"/>
          <w:color w:val="000000"/>
          <w:lang w:val="en"/>
        </w:rPr>
      </w:pPr>
      <w:r>
        <w:rPr>
          <w:rFonts w:ascii="Verdana" w:eastAsia="Times New Roman" w:hAnsi="Verdana"/>
          <w:color w:val="000000"/>
          <w:lang w:val="en"/>
        </w:rPr>
        <w:t>The Issuer Identifier for the OpenID Provider (which is typically obtained during Discovery) MUST exac</w:t>
      </w:r>
      <w:r>
        <w:rPr>
          <w:rFonts w:ascii="Verdana" w:eastAsia="Times New Roman" w:hAnsi="Verdana"/>
          <w:color w:val="000000"/>
          <w:lang w:val="en"/>
        </w:rPr>
        <w:t xml:space="preserve">tly match the value of the </w:t>
      </w:r>
      <w:r>
        <w:rPr>
          <w:rStyle w:val="HTMLTypewriter"/>
          <w:lang w:val="en"/>
        </w:rPr>
        <w:t>iss</w:t>
      </w:r>
      <w:r>
        <w:rPr>
          <w:rFonts w:ascii="Verdana" w:eastAsia="Times New Roman" w:hAnsi="Verdana"/>
          <w:color w:val="000000"/>
          <w:lang w:val="en"/>
        </w:rPr>
        <w:t xml:space="preserve"> (issuer) Claim. </w:t>
      </w:r>
    </w:p>
    <w:p w14:paraId="4BED37B1" w14:textId="77777777" w:rsidR="00000000" w:rsidRDefault="00DE28C3">
      <w:pPr>
        <w:numPr>
          <w:ilvl w:val="0"/>
          <w:numId w:val="3"/>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its </w:t>
      </w:r>
      <w:r>
        <w:rPr>
          <w:rStyle w:val="HTMLTypewriter"/>
          <w:lang w:val="en"/>
        </w:rPr>
        <w:t>client_id</w:t>
      </w:r>
      <w:r>
        <w:rPr>
          <w:rFonts w:ascii="Verdana" w:eastAsia="Times New Roman" w:hAnsi="Verdana"/>
          <w:color w:val="000000"/>
          <w:lang w:val="en"/>
        </w:rPr>
        <w:t xml:space="preserve"> value registered at the Issuer identified by the </w:t>
      </w:r>
      <w:r>
        <w:rPr>
          <w:rStyle w:val="HTMLTypewriter"/>
          <w:lang w:val="en"/>
        </w:rPr>
        <w:t>iss</w:t>
      </w:r>
      <w:r>
        <w:rPr>
          <w:rFonts w:ascii="Verdana" w:eastAsia="Times New Roman" w:hAnsi="Verdana"/>
          <w:color w:val="000000"/>
          <w:lang w:val="en"/>
        </w:rPr>
        <w:t xml:space="preserve"> (issuer) Claim as an audience. </w:t>
      </w:r>
      <w:r>
        <w:rPr>
          <w:rFonts w:ascii="Verdana" w:eastAsia="Times New Roman" w:hAnsi="Verdana"/>
          <w:color w:val="000000"/>
          <w:lang w:val="en"/>
        </w:rPr>
        <w:t xml:space="preserve">The ID Token MUST be rejected if the ID Token does not list the Client as a valid audience, or if it contains additional audiences not trusted by the Client. </w:t>
      </w:r>
    </w:p>
    <w:p w14:paraId="667E5AEA" w14:textId="77777777" w:rsidR="00000000" w:rsidRDefault="00DE28C3">
      <w:pPr>
        <w:numPr>
          <w:ilvl w:val="0"/>
          <w:numId w:val="3"/>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If the ID Token contains multiple audiences, the Client SHOULD verify that an </w:t>
      </w:r>
      <w:r>
        <w:rPr>
          <w:rStyle w:val="HTMLTypewriter"/>
          <w:lang w:val="en"/>
        </w:rPr>
        <w:t>azp</w:t>
      </w:r>
      <w:r>
        <w:rPr>
          <w:rFonts w:ascii="Verdana" w:eastAsia="Times New Roman" w:hAnsi="Verdana"/>
          <w:color w:val="000000"/>
          <w:lang w:val="en"/>
        </w:rPr>
        <w:t xml:space="preserve"> Claim is presen</w:t>
      </w:r>
      <w:r>
        <w:rPr>
          <w:rFonts w:ascii="Verdana" w:eastAsia="Times New Roman" w:hAnsi="Verdana"/>
          <w:color w:val="000000"/>
          <w:lang w:val="en"/>
        </w:rPr>
        <w:t xml:space="preserve">t. </w:t>
      </w:r>
    </w:p>
    <w:p w14:paraId="1872A624" w14:textId="77777777" w:rsidR="00000000" w:rsidRDefault="00DE28C3">
      <w:pPr>
        <w:numPr>
          <w:ilvl w:val="0"/>
          <w:numId w:val="3"/>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If an </w:t>
      </w:r>
      <w:r>
        <w:rPr>
          <w:rStyle w:val="HTMLTypewriter"/>
          <w:lang w:val="en"/>
        </w:rPr>
        <w:t>azp</w:t>
      </w:r>
      <w:r>
        <w:rPr>
          <w:rFonts w:ascii="Verdana" w:eastAsia="Times New Roman" w:hAnsi="Verdana"/>
          <w:color w:val="000000"/>
          <w:lang w:val="en"/>
        </w:rPr>
        <w:t xml:space="preserve"> (authorized party) Claim is present, the Client SHOULD verify that its </w:t>
      </w:r>
      <w:r>
        <w:rPr>
          <w:rStyle w:val="HTMLTypewriter"/>
          <w:lang w:val="en"/>
        </w:rPr>
        <w:t>client_id</w:t>
      </w:r>
      <w:r>
        <w:rPr>
          <w:rFonts w:ascii="Verdana" w:eastAsia="Times New Roman" w:hAnsi="Verdana"/>
          <w:color w:val="000000"/>
          <w:lang w:val="en"/>
        </w:rPr>
        <w:t xml:space="preserve"> is the Claim Value. </w:t>
      </w:r>
    </w:p>
    <w:p w14:paraId="015C7279" w14:textId="77777777" w:rsidR="00000000" w:rsidRDefault="00DE28C3">
      <w:pPr>
        <w:numPr>
          <w:ilvl w:val="0"/>
          <w:numId w:val="3"/>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The current time MUST be before the time represented by the </w:t>
      </w:r>
      <w:r>
        <w:rPr>
          <w:rStyle w:val="HTMLTypewriter"/>
          <w:lang w:val="en"/>
        </w:rPr>
        <w:t>exp</w:t>
      </w:r>
      <w:r>
        <w:rPr>
          <w:rFonts w:ascii="Verdana" w:eastAsia="Times New Roman" w:hAnsi="Verdana"/>
          <w:color w:val="000000"/>
          <w:lang w:val="en"/>
        </w:rPr>
        <w:t xml:space="preserve"> Claim (possibly allowing for some small leeway to account for clock skew). </w:t>
      </w:r>
    </w:p>
    <w:p w14:paraId="52A032B2" w14:textId="77777777" w:rsidR="00000000" w:rsidRDefault="00DE28C3">
      <w:pPr>
        <w:numPr>
          <w:ilvl w:val="0"/>
          <w:numId w:val="3"/>
        </w:numPr>
        <w:ind w:left="1200" w:right="480"/>
        <w:divId w:val="1881235819"/>
        <w:rPr>
          <w:rFonts w:ascii="Verdana" w:eastAsia="Times New Roman" w:hAnsi="Verdana"/>
          <w:color w:val="000000"/>
          <w:lang w:val="en"/>
        </w:rPr>
      </w:pPr>
      <w:r>
        <w:rPr>
          <w:rFonts w:ascii="Verdana" w:eastAsia="Times New Roman" w:hAnsi="Verdana"/>
          <w:color w:val="000000"/>
          <w:lang w:val="en"/>
        </w:rPr>
        <w:lastRenderedPageBreak/>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time that nonces need to be stored to prevent attacks. The acceptable range is Client specific. </w:t>
      </w:r>
    </w:p>
    <w:p w14:paraId="66C5ACFB" w14:textId="77777777" w:rsidR="00000000" w:rsidRDefault="00DE28C3">
      <w:pPr>
        <w:numPr>
          <w:ilvl w:val="0"/>
          <w:numId w:val="3"/>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If the </w:t>
      </w:r>
      <w:r>
        <w:rPr>
          <w:rStyle w:val="HTMLTypewriter"/>
          <w:lang w:val="en"/>
        </w:rPr>
        <w:t>acr</w:t>
      </w:r>
      <w:r>
        <w:rPr>
          <w:rFonts w:ascii="Verdana" w:eastAsia="Times New Roman" w:hAnsi="Verdana"/>
          <w:color w:val="000000"/>
          <w:lang w:val="en"/>
        </w:rPr>
        <w:t xml:space="preserve"> Claim was requested, the Clie</w:t>
      </w:r>
      <w:r>
        <w:rPr>
          <w:rFonts w:ascii="Verdana" w:eastAsia="Times New Roman" w:hAnsi="Verdana"/>
          <w:color w:val="000000"/>
          <w:lang w:val="en"/>
        </w:rPr>
        <w:t xml:space="preserve">nt SHOULD check that the asserted Claim Value is appropriate. The meaning and processing of </w:t>
      </w:r>
      <w:r>
        <w:rPr>
          <w:rStyle w:val="HTMLTypewriter"/>
          <w:lang w:val="en"/>
        </w:rPr>
        <w:t>acr</w:t>
      </w:r>
      <w:r>
        <w:rPr>
          <w:rFonts w:ascii="Verdana" w:eastAsia="Times New Roman" w:hAnsi="Verdana"/>
          <w:color w:val="000000"/>
          <w:lang w:val="en"/>
        </w:rPr>
        <w:t xml:space="preserve"> Claim Values is out of scope for this document. </w:t>
      </w:r>
    </w:p>
    <w:p w14:paraId="488A0814" w14:textId="77777777" w:rsidR="00000000" w:rsidRDefault="00DE28C3">
      <w:pPr>
        <w:numPr>
          <w:ilvl w:val="0"/>
          <w:numId w:val="3"/>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When a </w:t>
      </w:r>
      <w:r>
        <w:rPr>
          <w:rStyle w:val="HTMLTypewriter"/>
          <w:lang w:val="en"/>
        </w:rPr>
        <w:t>max_age</w:t>
      </w:r>
      <w:r>
        <w:rPr>
          <w:rFonts w:ascii="Verdana" w:eastAsia="Times New Roman" w:hAnsi="Verdana"/>
          <w:color w:val="000000"/>
          <w:lang w:val="en"/>
        </w:rPr>
        <w:t xml:space="preserve"> request is made, the Client SHOULD check the </w:t>
      </w:r>
      <w:r>
        <w:rPr>
          <w:rStyle w:val="HTMLTypewriter"/>
          <w:lang w:val="en"/>
        </w:rPr>
        <w:t>auth_time</w:t>
      </w:r>
      <w:r>
        <w:rPr>
          <w:rFonts w:ascii="Verdana" w:eastAsia="Times New Roman" w:hAnsi="Verdana"/>
          <w:color w:val="000000"/>
          <w:lang w:val="en"/>
        </w:rPr>
        <w:t xml:space="preserve"> Claim value and request re-authentication</w:t>
      </w:r>
      <w:r>
        <w:rPr>
          <w:rFonts w:ascii="Verdana" w:eastAsia="Times New Roman" w:hAnsi="Verdana"/>
          <w:color w:val="000000"/>
          <w:lang w:val="en"/>
        </w:rPr>
        <w:t xml:space="preserve"> if it determines too much time has elapsed since the last End-User authentication. </w:t>
      </w:r>
    </w:p>
    <w:p w14:paraId="7264BA82" w14:textId="77777777" w:rsidR="00000000" w:rsidRDefault="00DE28C3">
      <w:pPr>
        <w:spacing w:before="0" w:beforeAutospacing="0" w:after="0" w:afterAutospacing="0"/>
        <w:divId w:val="1881235819"/>
        <w:rPr>
          <w:rFonts w:ascii="Verdana" w:eastAsia="Times New Roman" w:hAnsi="Verdana"/>
          <w:color w:val="000000"/>
          <w:lang w:val="en"/>
        </w:rPr>
      </w:pPr>
      <w:bookmarkStart w:id="111" w:name="UserInfo"/>
      <w:bookmarkEnd w:id="111"/>
    </w:p>
    <w:p w14:paraId="1D5405DD"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4078749" w14:textId="77777777">
        <w:trPr>
          <w:divId w:val="1881235819"/>
          <w:trHeight w:val="225"/>
          <w:tblCellSpacing w:w="12" w:type="dxa"/>
        </w:trPr>
        <w:tc>
          <w:tcPr>
            <w:tcW w:w="450" w:type="dxa"/>
            <w:shd w:val="clear" w:color="auto" w:fill="990000"/>
            <w:vAlign w:val="center"/>
            <w:hideMark/>
          </w:tcPr>
          <w:p w14:paraId="3B71B3B2"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FDDCA44" w14:textId="77777777" w:rsidR="00000000" w:rsidRDefault="00DE28C3">
      <w:pPr>
        <w:pStyle w:val="Heading3"/>
        <w:divId w:val="1881235819"/>
        <w:rPr>
          <w:rFonts w:eastAsia="Times New Roman"/>
          <w:lang w:val="en"/>
        </w:rPr>
      </w:pPr>
      <w:bookmarkStart w:id="112" w:name="rfc.section.2.3"/>
      <w:bookmarkEnd w:id="112"/>
      <w:r>
        <w:rPr>
          <w:rFonts w:eastAsia="Times New Roman"/>
          <w:lang w:val="en"/>
        </w:rPr>
        <w:t>2.3.  UserInfo Endpoint</w:t>
      </w:r>
    </w:p>
    <w:p w14:paraId="7AA58F3B"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UserInfo Endpoint is an OAuth 2.0 Protected Resource that returns Claims about the authenticated End-User. The location of the UserInfo Endpoint MUST be a URL using the </w:t>
      </w:r>
      <w:r>
        <w:rPr>
          <w:rStyle w:val="HTMLTypewriter"/>
          <w:lang w:val="en"/>
        </w:rPr>
        <w:t>https</w:t>
      </w:r>
      <w:r>
        <w:rPr>
          <w:rFonts w:ascii="Verdana" w:hAnsi="Verdana"/>
          <w:color w:val="000000"/>
          <w:lang w:val="en"/>
        </w:rPr>
        <w:t xml:space="preserve"> </w:t>
      </w:r>
      <w:r>
        <w:rPr>
          <w:rFonts w:ascii="Verdana" w:hAnsi="Verdana"/>
          <w:color w:val="000000"/>
          <w:lang w:val="en"/>
        </w:rPr>
        <w:t xml:space="preserve">scheme, which MAY contain port, path, and query parameter components. The returned Claims are represented by a JSON object that contains a collection of name and value pairs for the Claims. </w:t>
      </w:r>
    </w:p>
    <w:p w14:paraId="3C74C64A"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Communication with the UserInfo Endpoint MUST utilize TLS. See </w:t>
      </w:r>
      <w:hyperlink w:anchor="TLS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66E7E876" w14:textId="77777777" w:rsidR="00000000" w:rsidRDefault="00DE28C3">
      <w:pPr>
        <w:spacing w:before="0" w:beforeAutospacing="0" w:after="0" w:afterAutospacing="0"/>
        <w:divId w:val="1881235819"/>
        <w:rPr>
          <w:rFonts w:ascii="Verdana" w:eastAsia="Times New Roman" w:hAnsi="Verdana"/>
          <w:color w:val="000000"/>
          <w:lang w:val="en"/>
        </w:rPr>
      </w:pPr>
      <w:bookmarkStart w:id="113" w:name="UserInfoRequest"/>
      <w:bookmarkEnd w:id="113"/>
    </w:p>
    <w:p w14:paraId="69CDE010"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9F0D792" w14:textId="77777777">
        <w:trPr>
          <w:divId w:val="1881235819"/>
          <w:trHeight w:val="225"/>
          <w:tblCellSpacing w:w="12" w:type="dxa"/>
        </w:trPr>
        <w:tc>
          <w:tcPr>
            <w:tcW w:w="450" w:type="dxa"/>
            <w:shd w:val="clear" w:color="auto" w:fill="990000"/>
            <w:vAlign w:val="center"/>
            <w:hideMark/>
          </w:tcPr>
          <w:p w14:paraId="1A19C6EB"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78AF0B4" w14:textId="77777777" w:rsidR="00000000" w:rsidRDefault="00DE28C3">
      <w:pPr>
        <w:pStyle w:val="Heading3"/>
        <w:divId w:val="1881235819"/>
        <w:rPr>
          <w:rFonts w:eastAsia="Times New Roman"/>
          <w:lang w:val="en"/>
        </w:rPr>
      </w:pPr>
      <w:bookmarkStart w:id="114" w:name="rfc.section.2.3.1"/>
      <w:bookmarkEnd w:id="114"/>
      <w:r>
        <w:rPr>
          <w:rFonts w:eastAsia="Times New Roman"/>
          <w:lang w:val="en"/>
        </w:rPr>
        <w:t>2.3.1.  UserInfo Request</w:t>
      </w:r>
    </w:p>
    <w:p w14:paraId="0840FC1D"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Clients send requests to the UserInfo Endpoint to obtain Claims about the End-User </w:t>
      </w:r>
      <w:r>
        <w:rPr>
          <w:rFonts w:ascii="Verdana" w:hAnsi="Verdana"/>
          <w:color w:val="000000"/>
          <w:lang w:val="en"/>
        </w:rPr>
        <w:t xml:space="preserve">using an Access Token obtained through OpenID Connect Authentication. The UserInfo Endpoint is an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115" w:author="Author" w:date="2015-08-04T00:14: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w:t>
      </w:r>
      <w:r>
        <w:rPr>
          <w:rFonts w:ascii="Verdana" w:hAnsi="Verdana"/>
          <w:color w:val="000000"/>
          <w:lang w:val="en"/>
        </w:rPr>
        <w:t xml:space="preserve">Protected Resource that complies with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specification. The request SHOULD use the HT</w:t>
      </w:r>
      <w:r>
        <w:rPr>
          <w:rFonts w:ascii="Verdana" w:hAnsi="Verdana"/>
          <w:color w:val="000000"/>
          <w:lang w:val="en"/>
        </w:rPr>
        <w:t xml:space="preserve">TP </w:t>
      </w:r>
      <w:r>
        <w:rPr>
          <w:rStyle w:val="HTMLTypewriter"/>
          <w:lang w:val="en"/>
        </w:rPr>
        <w:lastRenderedPageBreak/>
        <w:t>GET</w:t>
      </w:r>
      <w:r>
        <w:rPr>
          <w:rFonts w:ascii="Verdana" w:hAnsi="Verdana"/>
          <w:color w:val="000000"/>
          <w:lang w:val="en"/>
        </w:rPr>
        <w:t xml:space="preserve"> method and the Access Token SHOULD be sent using the </w:t>
      </w:r>
      <w:r>
        <w:rPr>
          <w:rStyle w:val="HTMLTypewriter"/>
          <w:lang w:val="en"/>
        </w:rPr>
        <w:t>Authorization</w:t>
      </w:r>
      <w:r>
        <w:rPr>
          <w:rFonts w:ascii="Verdana" w:hAnsi="Verdana"/>
          <w:color w:val="000000"/>
          <w:lang w:val="en"/>
        </w:rPr>
        <w:t xml:space="preserve"> header field. </w:t>
      </w:r>
    </w:p>
    <w:p w14:paraId="4014AC64"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following is a non-normative example of a UserInfo Request: </w:t>
      </w:r>
    </w:p>
    <w:p w14:paraId="74265995" w14:textId="77777777" w:rsidR="00000000" w:rsidRDefault="00DE28C3">
      <w:pPr>
        <w:pStyle w:val="HTMLPreformatted"/>
        <w:divId w:val="1392926915"/>
        <w:rPr>
          <w:lang w:val="en"/>
        </w:rPr>
      </w:pPr>
    </w:p>
    <w:p w14:paraId="7E47A07C" w14:textId="77777777" w:rsidR="00000000" w:rsidRDefault="00DE28C3">
      <w:pPr>
        <w:pStyle w:val="HTMLPreformatted"/>
        <w:divId w:val="1392926915"/>
        <w:rPr>
          <w:lang w:val="en"/>
        </w:rPr>
      </w:pPr>
      <w:r>
        <w:rPr>
          <w:lang w:val="en"/>
        </w:rPr>
        <w:t xml:space="preserve">  GET /userinfo HTTP/1.1</w:t>
      </w:r>
    </w:p>
    <w:p w14:paraId="1CE4C2E3" w14:textId="77777777" w:rsidR="00000000" w:rsidRDefault="00DE28C3">
      <w:pPr>
        <w:pStyle w:val="HTMLPreformatted"/>
        <w:divId w:val="1392926915"/>
        <w:rPr>
          <w:lang w:val="en"/>
        </w:rPr>
      </w:pPr>
      <w:r>
        <w:rPr>
          <w:lang w:val="en"/>
        </w:rPr>
        <w:t xml:space="preserve">  Host: server.example.com</w:t>
      </w:r>
    </w:p>
    <w:p w14:paraId="0F155276" w14:textId="77777777" w:rsidR="00000000" w:rsidRDefault="00DE28C3">
      <w:pPr>
        <w:pStyle w:val="HTMLPreformatted"/>
        <w:divId w:val="1392926915"/>
        <w:rPr>
          <w:lang w:val="en"/>
        </w:rPr>
      </w:pPr>
      <w:r>
        <w:rPr>
          <w:lang w:val="en"/>
        </w:rPr>
        <w:t xml:space="preserve">  Authorization: Bearer SlAV32hkKG</w:t>
      </w:r>
    </w:p>
    <w:p w14:paraId="40094418" w14:textId="77777777" w:rsidR="00000000" w:rsidRDefault="00DE28C3">
      <w:pPr>
        <w:spacing w:before="0" w:beforeAutospacing="0" w:after="0" w:afterAutospacing="0"/>
        <w:divId w:val="1881235819"/>
        <w:rPr>
          <w:rFonts w:ascii="Verdana" w:eastAsia="Times New Roman" w:hAnsi="Verdana"/>
          <w:color w:val="000000"/>
          <w:lang w:val="en"/>
        </w:rPr>
      </w:pPr>
      <w:bookmarkStart w:id="116" w:name="UserInfoResponse"/>
      <w:bookmarkEnd w:id="116"/>
    </w:p>
    <w:p w14:paraId="3E8634A5"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307299A" w14:textId="77777777">
        <w:trPr>
          <w:divId w:val="1881235819"/>
          <w:trHeight w:val="225"/>
          <w:tblCellSpacing w:w="12" w:type="dxa"/>
        </w:trPr>
        <w:tc>
          <w:tcPr>
            <w:tcW w:w="450" w:type="dxa"/>
            <w:shd w:val="clear" w:color="auto" w:fill="990000"/>
            <w:vAlign w:val="center"/>
            <w:hideMark/>
          </w:tcPr>
          <w:p w14:paraId="3D9E754F"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4D39A83" w14:textId="77777777" w:rsidR="00000000" w:rsidRDefault="00DE28C3">
      <w:pPr>
        <w:pStyle w:val="Heading3"/>
        <w:divId w:val="1881235819"/>
        <w:rPr>
          <w:rFonts w:eastAsia="Times New Roman"/>
          <w:lang w:val="en"/>
        </w:rPr>
      </w:pPr>
      <w:bookmarkStart w:id="117" w:name="rfc.section.2.3.2"/>
      <w:bookmarkEnd w:id="117"/>
      <w:r>
        <w:rPr>
          <w:rFonts w:eastAsia="Times New Roman"/>
          <w:lang w:val="en"/>
        </w:rPr>
        <w:t>2.3.2.  Successful UserInfo Response</w:t>
      </w:r>
    </w:p>
    <w:p w14:paraId="04DB7BD2"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UserInfo Claims MUST be returned as the members of a JSON object. The response body SHOULD be encoded using UTF-8. The Claims defined in </w:t>
      </w:r>
      <w:hyperlink w:anchor="StandardClaims" w:history="1">
        <w:r>
          <w:rPr>
            <w:rStyle w:val="Hyperlink"/>
            <w:rFonts w:ascii="Verdana" w:hAnsi="Verdana"/>
            <w:u w:val="none"/>
            <w:lang w:val="en"/>
          </w:rPr>
          <w:t>Section 2.5</w:t>
        </w:r>
        <w:r>
          <w:rPr>
            <w:rStyle w:val="Hyperlink"/>
            <w:rFonts w:ascii="Verdana" w:hAnsi="Verdana"/>
            <w:vanish/>
            <w:u w:val="none"/>
            <w:lang w:val="en"/>
          </w:rPr>
          <w:t xml:space="preserve"> (Standard Claims)</w:t>
        </w:r>
      </w:hyperlink>
      <w:r>
        <w:rPr>
          <w:rFonts w:ascii="Verdana" w:hAnsi="Verdana"/>
          <w:color w:val="000000"/>
          <w:lang w:val="en"/>
        </w:rPr>
        <w:t xml:space="preserve"> can be returned, as can additional Claims not sp</w:t>
      </w:r>
      <w:r>
        <w:rPr>
          <w:rFonts w:ascii="Verdana" w:hAnsi="Verdana"/>
          <w:color w:val="000000"/>
          <w:lang w:val="en"/>
        </w:rPr>
        <w:t xml:space="preserve">ecified there. </w:t>
      </w:r>
    </w:p>
    <w:p w14:paraId="7329E4CD"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If a Claim is not returned, that Claim Name SHOULD be omitted from the JSON object representing the Claims; it SHOULD NOT be present with a null or empty string value. </w:t>
      </w:r>
    </w:p>
    <w:p w14:paraId="293B918C"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w:t>
      </w:r>
      <w:r>
        <w:rPr>
          <w:rFonts w:ascii="Verdana" w:hAnsi="Verdana"/>
          <w:color w:val="000000"/>
          <w:lang w:val="en"/>
        </w:rPr>
        <w:t xml:space="preserve">MUST always be returned in the UserInfo Response. </w:t>
      </w:r>
    </w:p>
    <w:p w14:paraId="6D4B721C"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NOTE: Due to the possibility of token substitution attacks, the UserInfo Response is not guaranteed to be about the End-User identified by the </w:t>
      </w:r>
      <w:r>
        <w:rPr>
          <w:rStyle w:val="HTMLTypewriter"/>
          <w:lang w:val="en"/>
        </w:rPr>
        <w:t>sub</w:t>
      </w:r>
      <w:r>
        <w:rPr>
          <w:rFonts w:ascii="Verdana" w:hAnsi="Verdana"/>
          <w:color w:val="000000"/>
          <w:lang w:val="en"/>
        </w:rPr>
        <w:t xml:space="preserve"> (subject) element of the ID Token. The </w:t>
      </w:r>
      <w:r>
        <w:rPr>
          <w:rStyle w:val="HTMLTypewriter"/>
          <w:lang w:val="en"/>
        </w:rPr>
        <w:t>sub</w:t>
      </w:r>
      <w:r>
        <w:rPr>
          <w:rFonts w:ascii="Verdana" w:hAnsi="Verdana"/>
          <w:color w:val="000000"/>
          <w:lang w:val="en"/>
        </w:rPr>
        <w:t xml:space="preserve"> Claim in the Us</w:t>
      </w:r>
      <w:r>
        <w:rPr>
          <w:rFonts w:ascii="Verdana" w:hAnsi="Verdana"/>
          <w:color w:val="000000"/>
          <w:lang w:val="en"/>
        </w:rPr>
        <w:t xml:space="preserve">erInfo Response MUST be verified to exactly match the </w:t>
      </w:r>
      <w:r>
        <w:rPr>
          <w:rStyle w:val="HTMLTypewriter"/>
          <w:lang w:val="en"/>
        </w:rPr>
        <w:t>sub</w:t>
      </w:r>
      <w:r>
        <w:rPr>
          <w:rFonts w:ascii="Verdana" w:hAnsi="Verdana"/>
          <w:color w:val="000000"/>
          <w:lang w:val="en"/>
        </w:rPr>
        <w:t xml:space="preserve"> Claim in the ID Token; if they do not match, the UserInfo Response values MUST NOT be used. </w:t>
      </w:r>
    </w:p>
    <w:p w14:paraId="02659C9A" w14:textId="77777777" w:rsidR="00000000" w:rsidRDefault="00DE28C3">
      <w:pPr>
        <w:pStyle w:val="NormalWeb"/>
        <w:divId w:val="1881235819"/>
        <w:rPr>
          <w:rFonts w:ascii="Verdana" w:hAnsi="Verdana"/>
          <w:color w:val="000000"/>
          <w:lang w:val="en"/>
        </w:rPr>
      </w:pPr>
      <w:r>
        <w:rPr>
          <w:rFonts w:ascii="Verdana" w:hAnsi="Verdana"/>
          <w:color w:val="000000"/>
          <w:lang w:val="en"/>
        </w:rPr>
        <w:t>The Client MUST verify that the OP that responded was the intended OP through a TLS server certificate ch</w:t>
      </w:r>
      <w:r>
        <w:rPr>
          <w:rFonts w:ascii="Verdana" w:hAnsi="Verdana"/>
          <w:color w:val="000000"/>
          <w:lang w:val="en"/>
        </w:rPr>
        <w:t xml:space="preserve">eck,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of Domain-Based Application Service Identity within Internet Public Key Infrastructure Using X.509 (PKIX) Certificates in the Context of Transp</w:t>
        </w:r>
        <w:r>
          <w:rPr>
            <w:rStyle w:val="Hyperlink"/>
            <w:rFonts w:ascii="Verdana" w:hAnsi="Verdana"/>
            <w:vanish/>
            <w:u w:val="none"/>
            <w:lang w:val="en"/>
          </w:rPr>
          <w:t>ort Layer Security (TLS),” March 2011.)</w:t>
        </w:r>
      </w:hyperlink>
      <w:r>
        <w:rPr>
          <w:rFonts w:ascii="Verdana" w:hAnsi="Verdana"/>
          <w:color w:val="000000"/>
          <w:lang w:val="en"/>
        </w:rPr>
        <w:t xml:space="preserve"> [RFC6125]. </w:t>
      </w:r>
    </w:p>
    <w:p w14:paraId="0F35802A" w14:textId="77777777" w:rsidR="00000000" w:rsidRDefault="00DE28C3">
      <w:pPr>
        <w:spacing w:before="0" w:beforeAutospacing="0" w:after="0" w:afterAutospacing="0"/>
        <w:divId w:val="1881235819"/>
        <w:rPr>
          <w:rFonts w:ascii="Verdana" w:eastAsia="Times New Roman" w:hAnsi="Verdana"/>
          <w:color w:val="000000"/>
          <w:lang w:val="en"/>
        </w:rPr>
      </w:pPr>
      <w:bookmarkStart w:id="118" w:name="UserInfoErrorResponse"/>
      <w:bookmarkEnd w:id="118"/>
    </w:p>
    <w:p w14:paraId="128271ED"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A88977A" w14:textId="77777777">
        <w:trPr>
          <w:divId w:val="1881235819"/>
          <w:trHeight w:val="225"/>
          <w:tblCellSpacing w:w="12" w:type="dxa"/>
        </w:trPr>
        <w:tc>
          <w:tcPr>
            <w:tcW w:w="450" w:type="dxa"/>
            <w:shd w:val="clear" w:color="auto" w:fill="990000"/>
            <w:vAlign w:val="center"/>
            <w:hideMark/>
          </w:tcPr>
          <w:p w14:paraId="31595116"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527FF08" w14:textId="77777777" w:rsidR="00000000" w:rsidRDefault="00DE28C3">
      <w:pPr>
        <w:pStyle w:val="Heading3"/>
        <w:divId w:val="1881235819"/>
        <w:rPr>
          <w:rFonts w:eastAsia="Times New Roman"/>
          <w:lang w:val="en"/>
        </w:rPr>
      </w:pPr>
      <w:bookmarkStart w:id="119" w:name="rfc.section.2.3.3"/>
      <w:bookmarkEnd w:id="119"/>
      <w:r>
        <w:rPr>
          <w:rFonts w:eastAsia="Times New Roman"/>
          <w:lang w:val="en"/>
        </w:rPr>
        <w:lastRenderedPageBreak/>
        <w:t>2.3.3.  UserInfo Error Response</w:t>
      </w:r>
    </w:p>
    <w:p w14:paraId="1A6FBC56"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When an error condition occurs, the UserInfo Endpoint returns an Error Response as defined in Section 3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w:t>
      </w:r>
    </w:p>
    <w:p w14:paraId="4B98EE68" w14:textId="77777777" w:rsidR="00000000" w:rsidRDefault="00DE28C3">
      <w:pPr>
        <w:spacing w:before="0" w:beforeAutospacing="0" w:after="0" w:afterAutospacing="0"/>
        <w:divId w:val="1881235819"/>
        <w:rPr>
          <w:rFonts w:ascii="Verdana" w:eastAsia="Times New Roman" w:hAnsi="Verdana"/>
          <w:color w:val="000000"/>
          <w:lang w:val="en"/>
        </w:rPr>
      </w:pPr>
      <w:bookmarkStart w:id="120" w:name="Scopes"/>
      <w:bookmarkEnd w:id="120"/>
    </w:p>
    <w:p w14:paraId="44FEEA57"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17248D3" w14:textId="77777777">
        <w:trPr>
          <w:divId w:val="1881235819"/>
          <w:trHeight w:val="225"/>
          <w:tblCellSpacing w:w="12" w:type="dxa"/>
        </w:trPr>
        <w:tc>
          <w:tcPr>
            <w:tcW w:w="450" w:type="dxa"/>
            <w:shd w:val="clear" w:color="auto" w:fill="990000"/>
            <w:vAlign w:val="center"/>
            <w:hideMark/>
          </w:tcPr>
          <w:p w14:paraId="0270EE4A"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860AC7B" w14:textId="77777777" w:rsidR="00000000" w:rsidRDefault="00DE28C3">
      <w:pPr>
        <w:pStyle w:val="Heading3"/>
        <w:divId w:val="1881235819"/>
        <w:rPr>
          <w:rFonts w:eastAsia="Times New Roman"/>
          <w:lang w:val="en"/>
        </w:rPr>
      </w:pPr>
      <w:bookmarkStart w:id="121" w:name="rfc.section.2.4"/>
      <w:bookmarkEnd w:id="121"/>
      <w:r>
        <w:rPr>
          <w:rFonts w:eastAsia="Times New Roman"/>
          <w:lang w:val="en"/>
        </w:rPr>
        <w:t>2.4.  Scope Values</w:t>
      </w:r>
    </w:p>
    <w:p w14:paraId="0FC5D5C2"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OpenID Connect Clients use </w:t>
      </w:r>
      <w:r>
        <w:rPr>
          <w:rStyle w:val="HTMLTypewriter"/>
          <w:lang w:val="en"/>
        </w:rPr>
        <w:t>scope</w:t>
      </w:r>
      <w:r>
        <w:rPr>
          <w:rFonts w:ascii="Verdana" w:hAnsi="Verdana"/>
          <w:color w:val="000000"/>
          <w:lang w:val="en"/>
        </w:rPr>
        <w:t xml:space="preserve"> values as defined in 3.3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 D., </w:t>
      </w:r>
      <w:ins w:id="122" w:author="Author" w:date="2015-08-04T00:14: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to specify what access privileges are being requested for Access Tokens.</w:t>
      </w:r>
      <w:r>
        <w:rPr>
          <w:rFonts w:ascii="Verdana" w:hAnsi="Verdana"/>
          <w:color w:val="000000"/>
          <w:lang w:val="en"/>
        </w:rPr>
        <w:t xml:space="preserve"> The scopes associated with Access Tokens determine what resources will be available when they are used to access OAuth 2.0 protected endpoints. For OpenID Connect, scopes can be used to request that specific sets of information be made available as Claim </w:t>
      </w:r>
      <w:r>
        <w:rPr>
          <w:rFonts w:ascii="Verdana" w:hAnsi="Verdana"/>
          <w:color w:val="000000"/>
          <w:lang w:val="en"/>
        </w:rPr>
        <w:t xml:space="preserve">Values. This document describes only the scope values used by OpenID Connect. </w:t>
      </w:r>
    </w:p>
    <w:p w14:paraId="33A63C9C"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OpenID Connect allows additional scope values to be defined and used. Scope values used that are not understood by an implementation SHOULD be ignored. </w:t>
      </w:r>
    </w:p>
    <w:p w14:paraId="0B6FEAF1"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Claims requested by the </w:t>
      </w:r>
      <w:r>
        <w:rPr>
          <w:rFonts w:ascii="Verdana" w:hAnsi="Verdana"/>
          <w:color w:val="000000"/>
          <w:lang w:val="en"/>
        </w:rPr>
        <w:t xml:space="preserve">following scopes are treated by Authorization Servers as Voluntary Claims. </w:t>
      </w:r>
    </w:p>
    <w:p w14:paraId="5F94D0DA"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values: </w:t>
      </w:r>
    </w:p>
    <w:p w14:paraId="6B1D28F7" w14:textId="77777777" w:rsidR="00000000" w:rsidRDefault="00DE28C3">
      <w:pPr>
        <w:spacing w:before="0" w:beforeAutospacing="0" w:after="0" w:afterAutospacing="0"/>
        <w:divId w:val="1797260665"/>
        <w:rPr>
          <w:rFonts w:ascii="Verdana" w:eastAsia="Times New Roman" w:hAnsi="Verdana"/>
          <w:color w:val="000000"/>
          <w:lang w:val="en"/>
        </w:rPr>
      </w:pPr>
      <w:r>
        <w:rPr>
          <w:rFonts w:ascii="Verdana" w:eastAsia="Times New Roman" w:hAnsi="Verdana"/>
          <w:color w:val="000000"/>
          <w:lang w:val="en"/>
        </w:rPr>
        <w:t>openid</w:t>
      </w:r>
    </w:p>
    <w:p w14:paraId="58B9698A" w14:textId="77777777" w:rsidR="00000000" w:rsidRDefault="00DE28C3">
      <w:pPr>
        <w:spacing w:before="0" w:beforeAutospacing="0" w:after="0" w:afterAutospacing="0"/>
        <w:ind w:left="720"/>
        <w:divId w:val="1797260665"/>
        <w:rPr>
          <w:rFonts w:ascii="Verdana" w:eastAsia="Times New Roman" w:hAnsi="Verdana"/>
          <w:color w:val="000000"/>
          <w:lang w:val="en"/>
        </w:rPr>
      </w:pPr>
      <w:r>
        <w:rPr>
          <w:rFonts w:ascii="Verdana" w:eastAsia="Times New Roman" w:hAnsi="Verdana"/>
          <w:color w:val="000000"/>
          <w:lang w:val="en"/>
        </w:rPr>
        <w:t xml:space="preserve">REQUIRED. Informs the Authorization Server that the Client is making an OpenID Connect request. If the </w:t>
      </w:r>
      <w:r>
        <w:rPr>
          <w:rStyle w:val="HTMLTypewriter"/>
          <w:lang w:val="en"/>
        </w:rPr>
        <w:t>openid</w:t>
      </w:r>
      <w:r>
        <w:rPr>
          <w:rFonts w:ascii="Verdana" w:eastAsia="Times New Roman" w:hAnsi="Verdana"/>
          <w:color w:val="000000"/>
          <w:lang w:val="en"/>
        </w:rPr>
        <w:t xml:space="preserve"> scope value</w:t>
      </w:r>
      <w:r>
        <w:rPr>
          <w:rFonts w:ascii="Verdana" w:eastAsia="Times New Roman" w:hAnsi="Verdana"/>
          <w:color w:val="000000"/>
          <w:lang w:val="en"/>
        </w:rPr>
        <w:t xml:space="preserve"> is not present, the behavior is entirely unspecified. </w:t>
      </w:r>
    </w:p>
    <w:p w14:paraId="5C12BCDB" w14:textId="77777777" w:rsidR="00000000" w:rsidRDefault="00DE28C3">
      <w:pPr>
        <w:spacing w:before="0" w:beforeAutospacing="0" w:after="0" w:afterAutospacing="0"/>
        <w:divId w:val="1797260665"/>
        <w:rPr>
          <w:rFonts w:ascii="Verdana" w:eastAsia="Times New Roman" w:hAnsi="Verdana"/>
          <w:color w:val="000000"/>
          <w:lang w:val="en"/>
        </w:rPr>
      </w:pPr>
      <w:r>
        <w:rPr>
          <w:rFonts w:ascii="Verdana" w:eastAsia="Times New Roman" w:hAnsi="Verdana"/>
          <w:color w:val="000000"/>
          <w:lang w:val="en"/>
        </w:rPr>
        <w:t>profile</w:t>
      </w:r>
    </w:p>
    <w:p w14:paraId="55E402B6" w14:textId="77777777" w:rsidR="00000000" w:rsidRDefault="00DE28C3">
      <w:pPr>
        <w:spacing w:before="0" w:beforeAutospacing="0" w:after="0" w:afterAutospacing="0"/>
        <w:ind w:left="720"/>
        <w:divId w:val="1797260665"/>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End-User's default profile Claims, which are: </w:t>
      </w:r>
      <w:r>
        <w:rPr>
          <w:rStyle w:val="HTMLTypewriter"/>
          <w:lang w:val="en"/>
        </w:rPr>
        <w:t>name</w:t>
      </w:r>
      <w:r>
        <w:rPr>
          <w:rFonts w:ascii="Verdana" w:eastAsia="Times New Roman" w:hAnsi="Verdana"/>
          <w:color w:val="000000"/>
          <w:lang w:val="en"/>
        </w:rPr>
        <w:t xml:space="preserve">, </w:t>
      </w:r>
      <w:r>
        <w:rPr>
          <w:rStyle w:val="HTMLTypewriter"/>
          <w:lang w:val="en"/>
        </w:rPr>
        <w:t>family_name</w:t>
      </w:r>
      <w:r>
        <w:rPr>
          <w:rFonts w:ascii="Verdana" w:eastAsia="Times New Roman" w:hAnsi="Verdana"/>
          <w:color w:val="000000"/>
          <w:lang w:val="en"/>
        </w:rPr>
        <w:t xml:space="preserve">, </w:t>
      </w:r>
      <w:r>
        <w:rPr>
          <w:rStyle w:val="HTMLTypewriter"/>
          <w:lang w:val="en"/>
        </w:rPr>
        <w:t>given_name</w:t>
      </w:r>
      <w:r>
        <w:rPr>
          <w:rFonts w:ascii="Verdana" w:eastAsia="Times New Roman" w:hAnsi="Verdana"/>
          <w:color w:val="000000"/>
          <w:lang w:val="en"/>
        </w:rPr>
        <w:t xml:space="preserve">, </w:t>
      </w:r>
      <w:r>
        <w:rPr>
          <w:rStyle w:val="HTMLTypewriter"/>
          <w:lang w:val="en"/>
        </w:rPr>
        <w:t>middle_name</w:t>
      </w:r>
      <w:r>
        <w:rPr>
          <w:rFonts w:ascii="Verdana" w:eastAsia="Times New Roman" w:hAnsi="Verdana"/>
          <w:color w:val="000000"/>
          <w:lang w:val="en"/>
        </w:rPr>
        <w:t xml:space="preserve">, </w:t>
      </w:r>
      <w:r>
        <w:rPr>
          <w:rStyle w:val="HTMLTypewriter"/>
          <w:lang w:val="en"/>
        </w:rPr>
        <w:t>nickname</w:t>
      </w:r>
      <w:r>
        <w:rPr>
          <w:rFonts w:ascii="Verdana" w:eastAsia="Times New Roman" w:hAnsi="Verdana"/>
          <w:color w:val="000000"/>
          <w:lang w:val="en"/>
        </w:rPr>
        <w:t xml:space="preserve">, </w:t>
      </w:r>
      <w:r>
        <w:rPr>
          <w:rStyle w:val="HTMLTypewriter"/>
          <w:lang w:val="en"/>
        </w:rPr>
        <w:t>preferred_username</w:t>
      </w:r>
      <w:r>
        <w:rPr>
          <w:rFonts w:ascii="Verdana" w:eastAsia="Times New Roman" w:hAnsi="Verdana"/>
          <w:color w:val="000000"/>
          <w:lang w:val="en"/>
        </w:rPr>
        <w:t xml:space="preserve">, </w:t>
      </w:r>
      <w:r>
        <w:rPr>
          <w:rStyle w:val="HTMLTypewriter"/>
          <w:lang w:val="en"/>
        </w:rPr>
        <w:t>profile</w:t>
      </w:r>
      <w:r>
        <w:rPr>
          <w:rFonts w:ascii="Verdana" w:eastAsia="Times New Roman" w:hAnsi="Verdana"/>
          <w:color w:val="000000"/>
          <w:lang w:val="en"/>
        </w:rPr>
        <w:t xml:space="preserve">, </w:t>
      </w:r>
      <w:r>
        <w:rPr>
          <w:rStyle w:val="HTMLTypewriter"/>
          <w:lang w:val="en"/>
        </w:rPr>
        <w:t>picture</w:t>
      </w:r>
      <w:r>
        <w:rPr>
          <w:rFonts w:ascii="Verdana" w:eastAsia="Times New Roman" w:hAnsi="Verdana"/>
          <w:color w:val="000000"/>
          <w:lang w:val="en"/>
        </w:rPr>
        <w:t xml:space="preserve">, </w:t>
      </w:r>
      <w:r>
        <w:rPr>
          <w:rStyle w:val="HTMLTypewriter"/>
          <w:lang w:val="en"/>
        </w:rPr>
        <w:t>webs</w:t>
      </w:r>
      <w:r>
        <w:rPr>
          <w:rStyle w:val="HTMLTypewriter"/>
          <w:lang w:val="en"/>
        </w:rPr>
        <w:t>ite</w:t>
      </w:r>
      <w:r>
        <w:rPr>
          <w:rFonts w:ascii="Verdana" w:eastAsia="Times New Roman" w:hAnsi="Verdana"/>
          <w:color w:val="000000"/>
          <w:lang w:val="en"/>
        </w:rPr>
        <w:t xml:space="preserve">, </w:t>
      </w:r>
      <w:r>
        <w:rPr>
          <w:rStyle w:val="HTMLTypewriter"/>
          <w:lang w:val="en"/>
        </w:rPr>
        <w:t>gender</w:t>
      </w:r>
      <w:r>
        <w:rPr>
          <w:rFonts w:ascii="Verdana" w:eastAsia="Times New Roman" w:hAnsi="Verdana"/>
          <w:color w:val="000000"/>
          <w:lang w:val="en"/>
        </w:rPr>
        <w:t xml:space="preserve">, </w:t>
      </w:r>
      <w:r>
        <w:rPr>
          <w:rStyle w:val="HTMLTypewriter"/>
          <w:lang w:val="en"/>
        </w:rPr>
        <w:t>birthdate</w:t>
      </w:r>
      <w:r>
        <w:rPr>
          <w:rFonts w:ascii="Verdana" w:eastAsia="Times New Roman" w:hAnsi="Verdana"/>
          <w:color w:val="000000"/>
          <w:lang w:val="en"/>
        </w:rPr>
        <w:t xml:space="preserve">, </w:t>
      </w:r>
      <w:r>
        <w:rPr>
          <w:rStyle w:val="HTMLTypewriter"/>
          <w:lang w:val="en"/>
        </w:rPr>
        <w:t>zoneinfo</w:t>
      </w:r>
      <w:r>
        <w:rPr>
          <w:rFonts w:ascii="Verdana" w:eastAsia="Times New Roman" w:hAnsi="Verdana"/>
          <w:color w:val="000000"/>
          <w:lang w:val="en"/>
        </w:rPr>
        <w:t xml:space="preserve">, </w:t>
      </w:r>
      <w:r>
        <w:rPr>
          <w:rStyle w:val="HTMLTypewriter"/>
          <w:lang w:val="en"/>
        </w:rPr>
        <w:t>locale</w:t>
      </w:r>
      <w:r>
        <w:rPr>
          <w:rFonts w:ascii="Verdana" w:eastAsia="Times New Roman" w:hAnsi="Verdana"/>
          <w:color w:val="000000"/>
          <w:lang w:val="en"/>
        </w:rPr>
        <w:t xml:space="preserve">, and </w:t>
      </w:r>
      <w:r>
        <w:rPr>
          <w:rStyle w:val="HTMLTypewriter"/>
          <w:lang w:val="en"/>
        </w:rPr>
        <w:t>updated_at</w:t>
      </w:r>
      <w:r>
        <w:rPr>
          <w:rFonts w:ascii="Verdana" w:eastAsia="Times New Roman" w:hAnsi="Verdana"/>
          <w:color w:val="000000"/>
          <w:lang w:val="en"/>
        </w:rPr>
        <w:t xml:space="preserve">. </w:t>
      </w:r>
    </w:p>
    <w:p w14:paraId="2748E233" w14:textId="77777777" w:rsidR="00000000" w:rsidRDefault="00DE28C3">
      <w:pPr>
        <w:spacing w:before="0" w:beforeAutospacing="0" w:after="0" w:afterAutospacing="0"/>
        <w:divId w:val="1797260665"/>
        <w:rPr>
          <w:rFonts w:ascii="Verdana" w:eastAsia="Times New Roman" w:hAnsi="Verdana"/>
          <w:color w:val="000000"/>
          <w:lang w:val="en"/>
        </w:rPr>
      </w:pPr>
      <w:r>
        <w:rPr>
          <w:rFonts w:ascii="Verdana" w:eastAsia="Times New Roman" w:hAnsi="Verdana"/>
          <w:color w:val="000000"/>
          <w:lang w:val="en"/>
        </w:rPr>
        <w:t>email</w:t>
      </w:r>
    </w:p>
    <w:p w14:paraId="321A8F73" w14:textId="77777777" w:rsidR="00000000" w:rsidRDefault="00DE28C3">
      <w:pPr>
        <w:spacing w:before="0" w:beforeAutospacing="0" w:after="0" w:afterAutospacing="0"/>
        <w:ind w:left="720"/>
        <w:divId w:val="1797260665"/>
        <w:rPr>
          <w:rFonts w:ascii="Verdana" w:eastAsia="Times New Roman" w:hAnsi="Verdana"/>
          <w:color w:val="000000"/>
          <w:lang w:val="en"/>
        </w:rPr>
      </w:pPr>
      <w:r>
        <w:rPr>
          <w:rFonts w:ascii="Verdana" w:eastAsia="Times New Roman" w:hAnsi="Verdana"/>
          <w:color w:val="000000"/>
          <w:lang w:val="en"/>
        </w:rPr>
        <w:lastRenderedPageBreak/>
        <w:t xml:space="preserve">OPTIONAL. This scope value requests access to the </w:t>
      </w:r>
      <w:r>
        <w:rPr>
          <w:rStyle w:val="HTMLTypewriter"/>
          <w:lang w:val="en"/>
        </w:rPr>
        <w:t>email</w:t>
      </w:r>
      <w:r>
        <w:rPr>
          <w:rFonts w:ascii="Verdana" w:eastAsia="Times New Roman" w:hAnsi="Verdana"/>
          <w:color w:val="000000"/>
          <w:lang w:val="en"/>
        </w:rPr>
        <w:t xml:space="preserve"> and </w:t>
      </w:r>
      <w:r>
        <w:rPr>
          <w:rStyle w:val="HTMLTypewriter"/>
          <w:lang w:val="en"/>
        </w:rPr>
        <w:t>email_verified</w:t>
      </w:r>
      <w:r>
        <w:rPr>
          <w:rFonts w:ascii="Verdana" w:eastAsia="Times New Roman" w:hAnsi="Verdana"/>
          <w:color w:val="000000"/>
          <w:lang w:val="en"/>
        </w:rPr>
        <w:t xml:space="preserve"> Claims. </w:t>
      </w:r>
    </w:p>
    <w:p w14:paraId="3FFE0F36" w14:textId="77777777" w:rsidR="00000000" w:rsidRDefault="00DE28C3">
      <w:pPr>
        <w:spacing w:before="0" w:beforeAutospacing="0" w:after="0" w:afterAutospacing="0"/>
        <w:divId w:val="1797260665"/>
        <w:rPr>
          <w:rFonts w:ascii="Verdana" w:eastAsia="Times New Roman" w:hAnsi="Verdana"/>
          <w:color w:val="000000"/>
          <w:lang w:val="en"/>
        </w:rPr>
      </w:pPr>
      <w:r>
        <w:rPr>
          <w:rFonts w:ascii="Verdana" w:eastAsia="Times New Roman" w:hAnsi="Verdana"/>
          <w:color w:val="000000"/>
          <w:lang w:val="en"/>
        </w:rPr>
        <w:t>address</w:t>
      </w:r>
    </w:p>
    <w:p w14:paraId="109A5BB1" w14:textId="77777777" w:rsidR="00000000" w:rsidRDefault="00DE28C3">
      <w:pPr>
        <w:spacing w:before="0" w:beforeAutospacing="0" w:after="0" w:afterAutospacing="0"/>
        <w:ind w:left="720"/>
        <w:divId w:val="1797260665"/>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address</w:t>
      </w:r>
      <w:r>
        <w:rPr>
          <w:rFonts w:ascii="Verdana" w:eastAsia="Times New Roman" w:hAnsi="Verdana"/>
          <w:color w:val="000000"/>
          <w:lang w:val="en"/>
        </w:rPr>
        <w:t xml:space="preserve"> Claim. </w:t>
      </w:r>
    </w:p>
    <w:p w14:paraId="0CBC5D4F" w14:textId="77777777" w:rsidR="00000000" w:rsidRDefault="00DE28C3">
      <w:pPr>
        <w:spacing w:before="0" w:beforeAutospacing="0" w:after="0" w:afterAutospacing="0"/>
        <w:divId w:val="1797260665"/>
        <w:rPr>
          <w:rFonts w:ascii="Verdana" w:eastAsia="Times New Roman" w:hAnsi="Verdana"/>
          <w:color w:val="000000"/>
          <w:lang w:val="en"/>
        </w:rPr>
      </w:pPr>
      <w:r>
        <w:rPr>
          <w:rFonts w:ascii="Verdana" w:eastAsia="Times New Roman" w:hAnsi="Verdana"/>
          <w:color w:val="000000"/>
          <w:lang w:val="en"/>
        </w:rPr>
        <w:t>phone</w:t>
      </w:r>
    </w:p>
    <w:p w14:paraId="31546888" w14:textId="77777777" w:rsidR="00000000" w:rsidRDefault="00DE28C3">
      <w:pPr>
        <w:spacing w:before="0" w:beforeAutospacing="0" w:after="0" w:afterAutospacing="0"/>
        <w:ind w:left="720"/>
        <w:divId w:val="1797260665"/>
        <w:rPr>
          <w:rFonts w:ascii="Verdana" w:eastAsia="Times New Roman" w:hAnsi="Verdana"/>
          <w:color w:val="000000"/>
          <w:lang w:val="en"/>
        </w:rPr>
      </w:pPr>
      <w:r>
        <w:rPr>
          <w:rFonts w:ascii="Verdana" w:eastAsia="Times New Roman" w:hAnsi="Verdana"/>
          <w:color w:val="000000"/>
          <w:lang w:val="en"/>
        </w:rPr>
        <w:t xml:space="preserve">OPTIONAL. This scope value </w:t>
      </w:r>
      <w:r>
        <w:rPr>
          <w:rFonts w:ascii="Verdana" w:eastAsia="Times New Roman" w:hAnsi="Verdana"/>
          <w:color w:val="000000"/>
          <w:lang w:val="en"/>
        </w:rPr>
        <w:t xml:space="preserve">requests access to the </w:t>
      </w:r>
      <w:r>
        <w:rPr>
          <w:rStyle w:val="HTMLTypewriter"/>
          <w:lang w:val="en"/>
        </w:rPr>
        <w:t>phone_number</w:t>
      </w:r>
      <w:r>
        <w:rPr>
          <w:rFonts w:ascii="Verdana" w:eastAsia="Times New Roman" w:hAnsi="Verdana"/>
          <w:color w:val="000000"/>
          <w:lang w:val="en"/>
        </w:rPr>
        <w:t xml:space="preserve"> and </w:t>
      </w:r>
      <w:r>
        <w:rPr>
          <w:rStyle w:val="HTMLTypewriter"/>
          <w:lang w:val="en"/>
        </w:rPr>
        <w:t>phone_number_verified</w:t>
      </w:r>
      <w:r>
        <w:rPr>
          <w:rFonts w:ascii="Verdana" w:eastAsia="Times New Roman" w:hAnsi="Verdana"/>
          <w:color w:val="000000"/>
          <w:lang w:val="en"/>
        </w:rPr>
        <w:t xml:space="preserve"> Claims. </w:t>
      </w:r>
    </w:p>
    <w:p w14:paraId="0E3AF22A" w14:textId="77777777" w:rsidR="00000000" w:rsidRDefault="00DE28C3">
      <w:pPr>
        <w:spacing w:before="0" w:beforeAutospacing="0" w:after="0" w:afterAutospacing="0"/>
        <w:divId w:val="1797260665"/>
        <w:rPr>
          <w:rFonts w:ascii="Verdana" w:eastAsia="Times New Roman" w:hAnsi="Verdana"/>
          <w:color w:val="000000"/>
          <w:lang w:val="en"/>
        </w:rPr>
      </w:pPr>
      <w:r>
        <w:rPr>
          <w:rFonts w:ascii="Verdana" w:eastAsia="Times New Roman" w:hAnsi="Verdana"/>
          <w:color w:val="000000"/>
          <w:lang w:val="en"/>
        </w:rPr>
        <w:t>offline_access</w:t>
      </w:r>
    </w:p>
    <w:p w14:paraId="0668F70C" w14:textId="77777777" w:rsidR="00000000" w:rsidRDefault="00DE28C3">
      <w:pPr>
        <w:spacing w:before="0" w:beforeAutospacing="0" w:after="0" w:afterAutospacing="0"/>
        <w:ind w:left="720"/>
        <w:divId w:val="1797260665"/>
        <w:rPr>
          <w:rFonts w:ascii="Verdana" w:eastAsia="Times New Roman" w:hAnsi="Verdana"/>
          <w:color w:val="000000"/>
          <w:lang w:val="en"/>
        </w:rPr>
      </w:pPr>
      <w:r>
        <w:rPr>
          <w:rFonts w:ascii="Verdana" w:eastAsia="Times New Roman" w:hAnsi="Verdana"/>
          <w:color w:val="000000"/>
          <w:lang w:val="en"/>
        </w:rPr>
        <w:t>OPTIONAL. This scope value requests that an OAuth 2.0 Refresh Token be issued that can be used to obtain an Access Token that grants access to the End-User's UserInfo End</w:t>
      </w:r>
      <w:r>
        <w:rPr>
          <w:rFonts w:ascii="Verdana" w:eastAsia="Times New Roman" w:hAnsi="Verdana"/>
          <w:color w:val="000000"/>
          <w:lang w:val="en"/>
        </w:rPr>
        <w:t xml:space="preserve">point even when the End-User is not present (not logged in). </w:t>
      </w:r>
    </w:p>
    <w:p w14:paraId="03DA4D45" w14:textId="77777777" w:rsidR="00000000" w:rsidRDefault="00DE28C3">
      <w:pPr>
        <w:pStyle w:val="NormalWeb"/>
        <w:divId w:val="1881235819"/>
        <w:rPr>
          <w:rFonts w:ascii="Verdana" w:hAnsi="Verdana"/>
          <w:color w:val="000000"/>
          <w:lang w:val="en"/>
        </w:rPr>
      </w:pPr>
      <w:r>
        <w:rPr>
          <w:rFonts w:ascii="Verdana" w:hAnsi="Verdana"/>
          <w:color w:val="000000"/>
          <w:lang w:val="en"/>
        </w:rPr>
        <w:t>Multiple scope values MAY be used by creating a space</w:t>
      </w:r>
      <w:ins w:id="123" w:author="Author" w:date="2015-08-04T00:14:00Z">
        <w:r>
          <w:rPr>
            <w:rFonts w:ascii="Verdana" w:hAnsi="Verdana"/>
            <w:color w:val="000000"/>
            <w:lang w:val="en"/>
          </w:rPr>
          <w:t>-</w:t>
        </w:r>
      </w:ins>
      <w:r>
        <w:rPr>
          <w:rFonts w:ascii="Verdana" w:hAnsi="Verdana"/>
          <w:color w:val="000000"/>
          <w:lang w:val="en"/>
        </w:rPr>
        <w:t>delimited, case</w:t>
      </w:r>
      <w:ins w:id="124" w:author="Author" w:date="2015-08-04T00:14:00Z">
        <w:r>
          <w:rPr>
            <w:rFonts w:ascii="Verdana" w:hAnsi="Verdana"/>
            <w:color w:val="000000"/>
            <w:lang w:val="en"/>
          </w:rPr>
          <w:t>-</w:t>
        </w:r>
      </w:ins>
      <w:r>
        <w:rPr>
          <w:rFonts w:ascii="Verdana" w:hAnsi="Verdana"/>
          <w:color w:val="000000"/>
          <w:lang w:val="en"/>
        </w:rPr>
        <w:t xml:space="preserve">sensitive list of ASCII scope values. </w:t>
      </w:r>
    </w:p>
    <w:p w14:paraId="68D31599"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Claims requested by the </w:t>
      </w:r>
      <w:r>
        <w:rPr>
          <w:rStyle w:val="HTMLTypewriter"/>
          <w:lang w:val="en"/>
        </w:rPr>
        <w:t>profile</w:t>
      </w:r>
      <w:r>
        <w:rPr>
          <w:rFonts w:ascii="Verdana" w:hAnsi="Verdana"/>
          <w:color w:val="000000"/>
          <w:lang w:val="en"/>
        </w:rPr>
        <w:t xml:space="preserve">, </w:t>
      </w:r>
      <w:r>
        <w:rPr>
          <w:rStyle w:val="HTMLTypewriter"/>
          <w:lang w:val="en"/>
        </w:rPr>
        <w:t>email</w:t>
      </w:r>
      <w:r>
        <w:rPr>
          <w:rFonts w:ascii="Verdana" w:hAnsi="Verdana"/>
          <w:color w:val="000000"/>
          <w:lang w:val="en"/>
        </w:rPr>
        <w:t xml:space="preserve">, </w:t>
      </w:r>
      <w:r>
        <w:rPr>
          <w:rStyle w:val="HTMLTypewriter"/>
          <w:lang w:val="en"/>
        </w:rPr>
        <w:t>address</w:t>
      </w:r>
      <w:r>
        <w:rPr>
          <w:rFonts w:ascii="Verdana" w:hAnsi="Verdana"/>
          <w:color w:val="000000"/>
          <w:lang w:val="en"/>
        </w:rPr>
        <w:t xml:space="preserve">, and </w:t>
      </w:r>
      <w:r>
        <w:rPr>
          <w:rStyle w:val="HTMLTypewriter"/>
          <w:lang w:val="en"/>
        </w:rPr>
        <w:t>phone</w:t>
      </w:r>
      <w:r>
        <w:rPr>
          <w:rFonts w:ascii="Verdana" w:hAnsi="Verdana"/>
          <w:color w:val="000000"/>
          <w:lang w:val="en"/>
        </w:rPr>
        <w:t xml:space="preserve"> scope values </w:t>
      </w:r>
      <w:r>
        <w:rPr>
          <w:rFonts w:ascii="Verdana" w:hAnsi="Verdana"/>
          <w:color w:val="000000"/>
          <w:lang w:val="en"/>
        </w:rPr>
        <w:t xml:space="preserve">are returned from the UserInfo Endpoint, as described in </w:t>
      </w:r>
      <w:hyperlink w:anchor="UserInfoResponse" w:history="1">
        <w:r>
          <w:rPr>
            <w:rStyle w:val="Hyperlink"/>
            <w:rFonts w:ascii="Verdana" w:hAnsi="Verdana"/>
            <w:u w:val="none"/>
            <w:lang w:val="en"/>
          </w:rPr>
          <w:t>Section 2.3.2</w:t>
        </w:r>
        <w:r>
          <w:rPr>
            <w:rStyle w:val="Hyperlink"/>
            <w:rFonts w:ascii="Verdana" w:hAnsi="Verdana"/>
            <w:vanish/>
            <w:u w:val="none"/>
            <w:lang w:val="en"/>
          </w:rPr>
          <w:t xml:space="preserve"> (Successful UserInfo Response)</w:t>
        </w:r>
      </w:hyperlink>
      <w:r>
        <w:rPr>
          <w:rFonts w:ascii="Verdana" w:hAnsi="Verdana"/>
          <w:color w:val="000000"/>
          <w:lang w:val="en"/>
        </w:rPr>
        <w:t xml:space="preserve">. </w:t>
      </w:r>
    </w:p>
    <w:p w14:paraId="04F07E01" w14:textId="77777777" w:rsidR="00000000" w:rsidRDefault="00DE28C3">
      <w:pPr>
        <w:pStyle w:val="NormalWeb"/>
        <w:divId w:val="1881235819"/>
        <w:rPr>
          <w:rFonts w:ascii="Verdana" w:hAnsi="Verdana"/>
          <w:color w:val="000000"/>
          <w:lang w:val="en"/>
        </w:rPr>
      </w:pPr>
      <w:r>
        <w:rPr>
          <w:rFonts w:ascii="Verdana" w:hAnsi="Verdana"/>
          <w:color w:val="000000"/>
          <w:lang w:val="en"/>
        </w:rPr>
        <w:t>In some cases, the End-User will be given the option to have the OpenID Provider decline to provide some or all i</w:t>
      </w:r>
      <w:r>
        <w:rPr>
          <w:rFonts w:ascii="Verdana" w:hAnsi="Verdana"/>
          <w:color w:val="000000"/>
          <w:lang w:val="en"/>
        </w:rPr>
        <w:t xml:space="preserve">nformation requested by RPs. To minimize the amount of information that the End-User is being asked to disclose, an RP can elect to only request a subset of the information available from the UserInfo Endpoint. </w:t>
      </w:r>
    </w:p>
    <w:p w14:paraId="191EA3AA"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following is a non-normative example of </w:t>
      </w:r>
      <w:r>
        <w:rPr>
          <w:rFonts w:ascii="Verdana" w:hAnsi="Verdana"/>
          <w:color w:val="000000"/>
          <w:lang w:val="en"/>
        </w:rPr>
        <w:t xml:space="preserve">a </w:t>
      </w:r>
      <w:r>
        <w:rPr>
          <w:rStyle w:val="HTMLTypewriter"/>
          <w:lang w:val="en"/>
        </w:rPr>
        <w:t>scope</w:t>
      </w:r>
      <w:r>
        <w:rPr>
          <w:rFonts w:ascii="Verdana" w:hAnsi="Verdana"/>
          <w:color w:val="000000"/>
          <w:lang w:val="en"/>
        </w:rPr>
        <w:t xml:space="preserve"> Request: </w:t>
      </w:r>
    </w:p>
    <w:p w14:paraId="4779662E" w14:textId="77777777" w:rsidR="00000000" w:rsidRDefault="00DE28C3">
      <w:pPr>
        <w:pStyle w:val="HTMLPreformatted"/>
        <w:divId w:val="140580671"/>
        <w:rPr>
          <w:lang w:val="en"/>
        </w:rPr>
      </w:pPr>
    </w:p>
    <w:p w14:paraId="1751E01C" w14:textId="77777777" w:rsidR="00000000" w:rsidRDefault="00DE28C3">
      <w:pPr>
        <w:pStyle w:val="HTMLPreformatted"/>
        <w:divId w:val="140580671"/>
        <w:rPr>
          <w:lang w:val="en"/>
        </w:rPr>
      </w:pPr>
      <w:r>
        <w:rPr>
          <w:lang w:val="en"/>
        </w:rPr>
        <w:t xml:space="preserve">  scope=openid profile email phone</w:t>
      </w:r>
    </w:p>
    <w:p w14:paraId="3B0F4D24" w14:textId="77777777" w:rsidR="00000000" w:rsidRDefault="00DE28C3">
      <w:pPr>
        <w:spacing w:before="0" w:beforeAutospacing="0" w:after="0" w:afterAutospacing="0"/>
        <w:divId w:val="1881235819"/>
        <w:rPr>
          <w:rFonts w:ascii="Verdana" w:eastAsia="Times New Roman" w:hAnsi="Verdana"/>
          <w:color w:val="000000"/>
          <w:lang w:val="en"/>
        </w:rPr>
      </w:pPr>
      <w:bookmarkStart w:id="125" w:name="StandardClaims"/>
      <w:bookmarkEnd w:id="125"/>
    </w:p>
    <w:p w14:paraId="550F360B"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5849C1E" w14:textId="77777777">
        <w:trPr>
          <w:divId w:val="1881235819"/>
          <w:trHeight w:val="225"/>
          <w:tblCellSpacing w:w="12" w:type="dxa"/>
        </w:trPr>
        <w:tc>
          <w:tcPr>
            <w:tcW w:w="450" w:type="dxa"/>
            <w:shd w:val="clear" w:color="auto" w:fill="990000"/>
            <w:vAlign w:val="center"/>
            <w:hideMark/>
          </w:tcPr>
          <w:p w14:paraId="43992747"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B66161F" w14:textId="77777777" w:rsidR="00000000" w:rsidRDefault="00DE28C3">
      <w:pPr>
        <w:pStyle w:val="Heading3"/>
        <w:divId w:val="1881235819"/>
        <w:rPr>
          <w:rFonts w:eastAsia="Times New Roman"/>
          <w:lang w:val="en"/>
        </w:rPr>
      </w:pPr>
      <w:bookmarkStart w:id="126" w:name="rfc.section.2.5"/>
      <w:bookmarkEnd w:id="126"/>
      <w:r>
        <w:rPr>
          <w:rFonts w:eastAsia="Times New Roman"/>
          <w:lang w:val="en"/>
        </w:rPr>
        <w:t>2.5.  Standard Claims</w:t>
      </w:r>
    </w:p>
    <w:p w14:paraId="066B7A55"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This subset of OpenID Connect defines a set of standard Claims. They are returned in the UserInfo Response. </w:t>
      </w:r>
    </w:p>
    <w:p w14:paraId="6440C4E6" w14:textId="77777777" w:rsidR="00000000" w:rsidRDefault="00DE28C3">
      <w:pPr>
        <w:spacing w:before="0" w:beforeAutospacing="0" w:after="0" w:afterAutospacing="0"/>
        <w:divId w:val="1881235819"/>
        <w:rPr>
          <w:rFonts w:ascii="Verdana" w:eastAsia="Times New Roman" w:hAnsi="Verdana"/>
          <w:color w:val="000000"/>
          <w:lang w:val="en"/>
        </w:rPr>
      </w:pPr>
    </w:p>
    <w:p w14:paraId="23CEAA56"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51" style="width:21.35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2924"/>
        <w:gridCol w:w="1028"/>
        <w:gridCol w:w="4976"/>
      </w:tblGrid>
      <w:tr w:rsidR="00000000" w14:paraId="0E799A13" w14:textId="77777777">
        <w:trPr>
          <w:divId w:val="188123581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4A69659B" w14:textId="77777777" w:rsidR="00000000" w:rsidRDefault="00DE28C3">
            <w:pPr>
              <w:spacing w:before="0" w:beforeAutospacing="0" w:after="0" w:afterAutospacing="0"/>
              <w:rPr>
                <w:rFonts w:ascii="Verdana" w:eastAsia="Times New Roman" w:hAnsi="Verdana"/>
                <w:b/>
                <w:bCs/>
                <w:color w:val="000000"/>
              </w:rPr>
            </w:pPr>
            <w:bookmarkStart w:id="127" w:name="ClaimTable"/>
            <w:bookmarkEnd w:id="127"/>
            <w:r>
              <w:rPr>
                <w:rFonts w:ascii="Verdana" w:eastAsia="Times New Roman" w:hAnsi="Verdana"/>
                <w:b/>
                <w:bCs/>
                <w:color w:val="000000"/>
              </w:rPr>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486BC645" w14:textId="77777777" w:rsidR="00000000" w:rsidRDefault="00DE28C3">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69A23289" w14:textId="77777777" w:rsidR="00000000" w:rsidRDefault="00DE28C3">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000000" w14:paraId="397D6B46" w14:textId="77777777">
        <w:trPr>
          <w:divId w:val="1881235819"/>
          <w:jc w:val="center"/>
        </w:trPr>
        <w:tc>
          <w:tcPr>
            <w:tcW w:w="0" w:type="auto"/>
            <w:tcBorders>
              <w:top w:val="nil"/>
              <w:left w:val="nil"/>
              <w:bottom w:val="nil"/>
              <w:right w:val="nil"/>
            </w:tcBorders>
            <w:vAlign w:val="center"/>
            <w:hideMark/>
          </w:tcPr>
          <w:p w14:paraId="6A187862"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14:paraId="47CF2B42"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1BB4CC7"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000000" w14:paraId="618C7096" w14:textId="77777777">
        <w:trPr>
          <w:divId w:val="1881235819"/>
          <w:jc w:val="center"/>
        </w:trPr>
        <w:tc>
          <w:tcPr>
            <w:tcW w:w="0" w:type="auto"/>
            <w:tcBorders>
              <w:top w:val="nil"/>
              <w:left w:val="nil"/>
              <w:bottom w:val="nil"/>
              <w:right w:val="nil"/>
            </w:tcBorders>
            <w:vAlign w:val="center"/>
            <w:hideMark/>
          </w:tcPr>
          <w:p w14:paraId="1B89355F"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14:paraId="79D14849"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CCF235C"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possibly including titles and suffixes, ordered according to the End-User's locale and preferences. </w:t>
            </w:r>
          </w:p>
        </w:tc>
      </w:tr>
      <w:tr w:rsidR="00000000" w14:paraId="28A1F890" w14:textId="77777777">
        <w:trPr>
          <w:divId w:val="1881235819"/>
          <w:jc w:val="center"/>
        </w:trPr>
        <w:tc>
          <w:tcPr>
            <w:tcW w:w="0" w:type="auto"/>
            <w:tcBorders>
              <w:top w:val="nil"/>
              <w:left w:val="nil"/>
              <w:bottom w:val="nil"/>
              <w:right w:val="nil"/>
            </w:tcBorders>
            <w:vAlign w:val="center"/>
            <w:hideMark/>
          </w:tcPr>
          <w:p w14:paraId="63C8278C"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given_name</w:t>
            </w:r>
          </w:p>
        </w:tc>
        <w:tc>
          <w:tcPr>
            <w:tcW w:w="0" w:type="auto"/>
            <w:tcBorders>
              <w:top w:val="nil"/>
              <w:left w:val="nil"/>
              <w:bottom w:val="nil"/>
              <w:right w:val="nil"/>
            </w:tcBorders>
            <w:vAlign w:val="center"/>
            <w:hideMark/>
          </w:tcPr>
          <w:p w14:paraId="10A205C5"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2C41D3A"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xml:space="preserve">Given name(s) or first name(s) of the End-User. Note that in some cultures, people can have multiple given names; all can be present, with the names being separated by space characters. </w:t>
            </w:r>
          </w:p>
        </w:tc>
      </w:tr>
      <w:tr w:rsidR="00000000" w14:paraId="58F63D3C" w14:textId="77777777">
        <w:trPr>
          <w:divId w:val="1881235819"/>
          <w:jc w:val="center"/>
        </w:trPr>
        <w:tc>
          <w:tcPr>
            <w:tcW w:w="0" w:type="auto"/>
            <w:tcBorders>
              <w:top w:val="nil"/>
              <w:left w:val="nil"/>
              <w:bottom w:val="nil"/>
              <w:right w:val="nil"/>
            </w:tcBorders>
            <w:vAlign w:val="center"/>
            <w:hideMark/>
          </w:tcPr>
          <w:p w14:paraId="68C97285"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family_name</w:t>
            </w:r>
          </w:p>
        </w:tc>
        <w:tc>
          <w:tcPr>
            <w:tcW w:w="0" w:type="auto"/>
            <w:tcBorders>
              <w:top w:val="nil"/>
              <w:left w:val="nil"/>
              <w:bottom w:val="nil"/>
              <w:right w:val="nil"/>
            </w:tcBorders>
            <w:vAlign w:val="center"/>
            <w:hideMark/>
          </w:tcPr>
          <w:p w14:paraId="133B39BA"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2224D24"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Surname(s) or last name</w:t>
            </w:r>
            <w:r>
              <w:rPr>
                <w:rFonts w:ascii="Verdana" w:eastAsia="Times New Roman" w:hAnsi="Verdana"/>
                <w:color w:val="000000"/>
              </w:rPr>
              <w:t xml:space="preserve">(s) of the End-User. Note that in some cultures, people can have multiple family names or no family name; all can be present, with the names being separated by space characters. </w:t>
            </w:r>
          </w:p>
        </w:tc>
      </w:tr>
      <w:tr w:rsidR="00000000" w14:paraId="23533DC1" w14:textId="77777777">
        <w:trPr>
          <w:divId w:val="1881235819"/>
          <w:jc w:val="center"/>
        </w:trPr>
        <w:tc>
          <w:tcPr>
            <w:tcW w:w="0" w:type="auto"/>
            <w:tcBorders>
              <w:top w:val="nil"/>
              <w:left w:val="nil"/>
              <w:bottom w:val="nil"/>
              <w:right w:val="nil"/>
            </w:tcBorders>
            <w:vAlign w:val="center"/>
            <w:hideMark/>
          </w:tcPr>
          <w:p w14:paraId="79981ADC"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middle_name</w:t>
            </w:r>
          </w:p>
        </w:tc>
        <w:tc>
          <w:tcPr>
            <w:tcW w:w="0" w:type="auto"/>
            <w:tcBorders>
              <w:top w:val="nil"/>
              <w:left w:val="nil"/>
              <w:bottom w:val="nil"/>
              <w:right w:val="nil"/>
            </w:tcBorders>
            <w:vAlign w:val="center"/>
            <w:hideMark/>
          </w:tcPr>
          <w:p w14:paraId="5B4B519F"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3872995"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xml:space="preserve">Middle name(s) of the End-User. </w:t>
            </w:r>
            <w:r>
              <w:rPr>
                <w:rFonts w:ascii="Verdana" w:eastAsia="Times New Roman" w:hAnsi="Verdana"/>
                <w:color w:val="000000"/>
              </w:rPr>
              <w:t xml:space="preserve">Note that in some cultures, people can have multiple middle names; all can be present, with the names being separated by space characters. Also note that in some cultures, middle names are not used. </w:t>
            </w:r>
          </w:p>
        </w:tc>
      </w:tr>
      <w:tr w:rsidR="00000000" w14:paraId="4788F2DD" w14:textId="77777777">
        <w:trPr>
          <w:divId w:val="1881235819"/>
          <w:jc w:val="center"/>
        </w:trPr>
        <w:tc>
          <w:tcPr>
            <w:tcW w:w="0" w:type="auto"/>
            <w:tcBorders>
              <w:top w:val="nil"/>
              <w:left w:val="nil"/>
              <w:bottom w:val="nil"/>
              <w:right w:val="nil"/>
            </w:tcBorders>
            <w:vAlign w:val="center"/>
            <w:hideMark/>
          </w:tcPr>
          <w:p w14:paraId="4B74DBEC"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14:paraId="5D25B929"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0B3D3E3A"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w:t>
            </w:r>
            <w:r>
              <w:rPr>
                <w:rFonts w:ascii="Verdana" w:eastAsia="Times New Roman" w:hAnsi="Verdana"/>
                <w:color w:val="000000"/>
              </w:rPr>
              <w:t xml:space="preserve">may or may not be the same as the </w:t>
            </w:r>
            <w:r>
              <w:rPr>
                <w:rStyle w:val="HTMLTypewriter"/>
              </w:rPr>
              <w:t>given_name</w:t>
            </w:r>
            <w:r>
              <w:rPr>
                <w:rFonts w:ascii="Verdana" w:eastAsia="Times New Roman" w:hAnsi="Verdana"/>
                <w:color w:val="000000"/>
              </w:rPr>
              <w:t xml:space="preserve">. For instance, a </w:t>
            </w:r>
            <w:r>
              <w:rPr>
                <w:rStyle w:val="HTMLTypewriter"/>
              </w:rPr>
              <w:t>nickname</w:t>
            </w:r>
            <w:r>
              <w:rPr>
                <w:rFonts w:ascii="Verdana" w:eastAsia="Times New Roman" w:hAnsi="Verdana"/>
                <w:color w:val="000000"/>
              </w:rPr>
              <w:t xml:space="preserve"> value of </w:t>
            </w:r>
            <w:r>
              <w:rPr>
                <w:rStyle w:val="HTMLTypewriter"/>
              </w:rPr>
              <w:t>Mike</w:t>
            </w:r>
            <w:r>
              <w:rPr>
                <w:rFonts w:ascii="Verdana" w:eastAsia="Times New Roman" w:hAnsi="Verdana"/>
                <w:color w:val="000000"/>
              </w:rPr>
              <w:t xml:space="preserve"> might be returned alongside a </w:t>
            </w:r>
            <w:r>
              <w:rPr>
                <w:rStyle w:val="HTMLTypewriter"/>
              </w:rPr>
              <w:t>given_name</w:t>
            </w:r>
            <w:r>
              <w:rPr>
                <w:rFonts w:ascii="Verdana" w:eastAsia="Times New Roman" w:hAnsi="Verdana"/>
                <w:color w:val="000000"/>
              </w:rPr>
              <w:t xml:space="preserve"> value of </w:t>
            </w:r>
            <w:r>
              <w:rPr>
                <w:rStyle w:val="HTMLTypewriter"/>
              </w:rPr>
              <w:t>Michael</w:t>
            </w:r>
            <w:r>
              <w:rPr>
                <w:rFonts w:ascii="Verdana" w:eastAsia="Times New Roman" w:hAnsi="Verdana"/>
                <w:color w:val="000000"/>
              </w:rPr>
              <w:t>.</w:t>
            </w:r>
          </w:p>
        </w:tc>
      </w:tr>
      <w:tr w:rsidR="00000000" w14:paraId="34B780F4" w14:textId="77777777">
        <w:trPr>
          <w:divId w:val="1881235819"/>
          <w:jc w:val="center"/>
        </w:trPr>
        <w:tc>
          <w:tcPr>
            <w:tcW w:w="0" w:type="auto"/>
            <w:tcBorders>
              <w:top w:val="nil"/>
              <w:left w:val="nil"/>
              <w:bottom w:val="nil"/>
              <w:right w:val="nil"/>
            </w:tcBorders>
            <w:vAlign w:val="center"/>
            <w:hideMark/>
          </w:tcPr>
          <w:p w14:paraId="6BD9E02C"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preferred_username</w:t>
            </w:r>
          </w:p>
        </w:tc>
        <w:tc>
          <w:tcPr>
            <w:tcW w:w="0" w:type="auto"/>
            <w:tcBorders>
              <w:top w:val="nil"/>
              <w:left w:val="nil"/>
              <w:bottom w:val="nil"/>
              <w:right w:val="nil"/>
            </w:tcBorders>
            <w:vAlign w:val="center"/>
            <w:hideMark/>
          </w:tcPr>
          <w:p w14:paraId="2079FAA9"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0291F6D8"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by which the End-User wishes to be referred to at the RP, such as </w:t>
            </w:r>
            <w:r>
              <w:rPr>
                <w:rStyle w:val="HTMLTypewriter"/>
              </w:rPr>
              <w:t>janedoe</w:t>
            </w:r>
            <w:r>
              <w:rPr>
                <w:rFonts w:ascii="Verdana" w:eastAsia="Times New Roman" w:hAnsi="Verdana"/>
                <w:color w:val="000000"/>
              </w:rPr>
              <w:t xml:space="preserve"> or </w:t>
            </w:r>
            <w:r>
              <w:rPr>
                <w:rStyle w:val="HTMLTypewriter"/>
              </w:rPr>
              <w:t>j.doe</w:t>
            </w:r>
            <w:r>
              <w:rPr>
                <w:rFonts w:ascii="Verdana" w:eastAsia="Times New Roman" w:hAnsi="Verdana"/>
                <w:color w:val="000000"/>
              </w:rPr>
              <w:t xml:space="preserve">. This value MAY be any valid JSON string including special characters such as </w:t>
            </w:r>
            <w:r>
              <w:rPr>
                <w:rStyle w:val="HTMLTypewriter"/>
              </w:rPr>
              <w:t>@</w:t>
            </w:r>
            <w:r>
              <w:rPr>
                <w:rFonts w:ascii="Verdana" w:eastAsia="Times New Roman" w:hAnsi="Verdana"/>
                <w:color w:val="000000"/>
              </w:rPr>
              <w:t xml:space="preserve">, </w:t>
            </w:r>
            <w:r>
              <w:rPr>
                <w:rStyle w:val="HTMLTypewriter"/>
              </w:rPr>
              <w:t>/</w:t>
            </w:r>
            <w:r>
              <w:rPr>
                <w:rFonts w:ascii="Verdana" w:eastAsia="Times New Roman" w:hAnsi="Verdana"/>
                <w:color w:val="000000"/>
              </w:rPr>
              <w:t xml:space="preserve">, or whitespace. The RP MUST NOT rely upon this value </w:t>
            </w:r>
            <w:r>
              <w:rPr>
                <w:rFonts w:ascii="Verdana" w:eastAsia="Times New Roman" w:hAnsi="Verdana"/>
                <w:color w:val="000000"/>
              </w:rPr>
              <w:lastRenderedPageBreak/>
              <w:t>being unique, as discu</w:t>
            </w:r>
            <w:r>
              <w:rPr>
                <w:rFonts w:ascii="Verdana" w:eastAsia="Times New Roman" w:hAnsi="Verdana"/>
                <w:color w:val="000000"/>
              </w:rPr>
              <w:t xml:space="preserve">ssed in </w:t>
            </w:r>
            <w:hyperlink w:anchor="ClaimStability" w:history="1">
              <w:r>
                <w:rPr>
                  <w:rStyle w:val="Hyperlink"/>
                  <w:rFonts w:ascii="Verdana" w:eastAsia="Times New Roman" w:hAnsi="Verdana"/>
                  <w:u w:val="none"/>
                </w:rPr>
                <w:t>Section 2.5.3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000000" w14:paraId="3E73E656" w14:textId="77777777">
        <w:trPr>
          <w:divId w:val="1881235819"/>
          <w:jc w:val="center"/>
        </w:trPr>
        <w:tc>
          <w:tcPr>
            <w:tcW w:w="0" w:type="auto"/>
            <w:tcBorders>
              <w:top w:val="nil"/>
              <w:left w:val="nil"/>
              <w:bottom w:val="nil"/>
              <w:right w:val="nil"/>
            </w:tcBorders>
            <w:vAlign w:val="center"/>
            <w:hideMark/>
          </w:tcPr>
          <w:p w14:paraId="7EDAEB3A"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profile</w:t>
            </w:r>
          </w:p>
        </w:tc>
        <w:tc>
          <w:tcPr>
            <w:tcW w:w="0" w:type="auto"/>
            <w:tcBorders>
              <w:top w:val="nil"/>
              <w:left w:val="nil"/>
              <w:bottom w:val="nil"/>
              <w:right w:val="nil"/>
            </w:tcBorders>
            <w:vAlign w:val="center"/>
            <w:hideMark/>
          </w:tcPr>
          <w:p w14:paraId="2F7F1811"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9CB11BA"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page. The contents of this Web page SHOULD be about the End-User. </w:t>
            </w:r>
          </w:p>
        </w:tc>
      </w:tr>
      <w:tr w:rsidR="00000000" w14:paraId="11A6D221" w14:textId="77777777">
        <w:trPr>
          <w:divId w:val="1881235819"/>
          <w:jc w:val="center"/>
        </w:trPr>
        <w:tc>
          <w:tcPr>
            <w:tcW w:w="0" w:type="auto"/>
            <w:tcBorders>
              <w:top w:val="nil"/>
              <w:left w:val="nil"/>
              <w:bottom w:val="nil"/>
              <w:right w:val="nil"/>
            </w:tcBorders>
            <w:vAlign w:val="center"/>
            <w:hideMark/>
          </w:tcPr>
          <w:p w14:paraId="7F583BF1"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picture</w:t>
            </w:r>
          </w:p>
        </w:tc>
        <w:tc>
          <w:tcPr>
            <w:tcW w:w="0" w:type="auto"/>
            <w:tcBorders>
              <w:top w:val="nil"/>
              <w:left w:val="nil"/>
              <w:bottom w:val="nil"/>
              <w:right w:val="nil"/>
            </w:tcBorders>
            <w:vAlign w:val="center"/>
            <w:hideMark/>
          </w:tcPr>
          <w:p w14:paraId="7700906C"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BB17372"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URL of the End-User's</w:t>
            </w:r>
            <w:r>
              <w:rPr>
                <w:rFonts w:ascii="Verdana" w:eastAsia="Times New Roman" w:hAnsi="Verdana"/>
                <w:color w:val="000000"/>
              </w:rPr>
              <w:t xml:space="preserve"> profile picture. This URL MUST refer to an image file (for example, a PNG, JPEG, or GIF image file), rather than to a Web page containing an image. Note that this URL SHOULD specifically reference a profile photo of the End-User suitable for displaying wh</w:t>
            </w:r>
            <w:r>
              <w:rPr>
                <w:rFonts w:ascii="Verdana" w:eastAsia="Times New Roman" w:hAnsi="Verdana"/>
                <w:color w:val="000000"/>
              </w:rPr>
              <w:t xml:space="preserve">en describing the End-User, rather than an arbitrary photo taken by the End-User. </w:t>
            </w:r>
          </w:p>
        </w:tc>
      </w:tr>
      <w:tr w:rsidR="00000000" w14:paraId="4268863C" w14:textId="77777777">
        <w:trPr>
          <w:divId w:val="1881235819"/>
          <w:jc w:val="center"/>
        </w:trPr>
        <w:tc>
          <w:tcPr>
            <w:tcW w:w="0" w:type="auto"/>
            <w:tcBorders>
              <w:top w:val="nil"/>
              <w:left w:val="nil"/>
              <w:bottom w:val="nil"/>
              <w:right w:val="nil"/>
            </w:tcBorders>
            <w:vAlign w:val="center"/>
            <w:hideMark/>
          </w:tcPr>
          <w:p w14:paraId="47D7FD40"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14:paraId="441B621B"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98F8830"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Web page or blog. This Web page SHOULD contain information published by the End-User </w:t>
            </w:r>
            <w:r>
              <w:rPr>
                <w:rFonts w:ascii="Verdana" w:eastAsia="Times New Roman" w:hAnsi="Verdana"/>
                <w:color w:val="000000"/>
              </w:rPr>
              <w:t xml:space="preserve">or an organization that the End-User is affiliated with. </w:t>
            </w:r>
          </w:p>
        </w:tc>
      </w:tr>
      <w:tr w:rsidR="00000000" w14:paraId="1F50D519" w14:textId="77777777">
        <w:trPr>
          <w:divId w:val="1881235819"/>
          <w:jc w:val="center"/>
        </w:trPr>
        <w:tc>
          <w:tcPr>
            <w:tcW w:w="0" w:type="auto"/>
            <w:tcBorders>
              <w:top w:val="nil"/>
              <w:left w:val="nil"/>
              <w:bottom w:val="nil"/>
              <w:right w:val="nil"/>
            </w:tcBorders>
            <w:vAlign w:val="center"/>
            <w:hideMark/>
          </w:tcPr>
          <w:p w14:paraId="3EF27BBF"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14:paraId="778220F4"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6373749"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Hyperlink"/>
                  <w:rFonts w:ascii="Verdana" w:eastAsia="Times New Roman" w:hAnsi="Verdana"/>
                  <w:u w:val="none"/>
                </w:rPr>
                <w:t>RFC 5322</w:t>
              </w:r>
              <w:r>
                <w:rPr>
                  <w:rStyle w:val="Hyperlink"/>
                  <w:rFonts w:ascii="Verdana" w:eastAsia="Times New Roman" w:hAnsi="Verdana"/>
                  <w:vanish/>
                  <w:u w:val="none"/>
                </w:rPr>
                <w:t xml:space="preserve"> (Resnick, P., Ed., “Internet Message Format,” October 2008.)</w:t>
              </w:r>
            </w:hyperlink>
            <w:r>
              <w:rPr>
                <w:rFonts w:ascii="Verdana" w:eastAsia="Times New Roman" w:hAnsi="Verdana"/>
                <w:color w:val="000000"/>
              </w:rPr>
              <w:t xml:space="preserve"> [RFC5322] a</w:t>
            </w:r>
            <w:r>
              <w:rPr>
                <w:rFonts w:ascii="Verdana" w:eastAsia="Times New Roman" w:hAnsi="Verdana"/>
                <w:color w:val="000000"/>
              </w:rPr>
              <w:t xml:space="preserve">ddr-spec syntax. The RP MUST NOT rely upon this value being unique, as discussed in </w:t>
            </w:r>
            <w:hyperlink w:anchor="ClaimStability" w:history="1">
              <w:r>
                <w:rPr>
                  <w:rStyle w:val="Hyperlink"/>
                  <w:rFonts w:ascii="Verdana" w:eastAsia="Times New Roman" w:hAnsi="Verdana"/>
                  <w:u w:val="none"/>
                </w:rPr>
                <w:t>Section 2.5.3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000000" w14:paraId="1A20FE2B" w14:textId="77777777">
        <w:trPr>
          <w:divId w:val="1881235819"/>
          <w:jc w:val="center"/>
        </w:trPr>
        <w:tc>
          <w:tcPr>
            <w:tcW w:w="0" w:type="auto"/>
            <w:tcBorders>
              <w:top w:val="nil"/>
              <w:left w:val="nil"/>
              <w:bottom w:val="nil"/>
              <w:right w:val="nil"/>
            </w:tcBorders>
            <w:vAlign w:val="center"/>
            <w:hideMark/>
          </w:tcPr>
          <w:p w14:paraId="7B0BD0EF"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email_verified</w:t>
            </w:r>
          </w:p>
        </w:tc>
        <w:tc>
          <w:tcPr>
            <w:tcW w:w="0" w:type="auto"/>
            <w:tcBorders>
              <w:top w:val="nil"/>
              <w:left w:val="nil"/>
              <w:bottom w:val="nil"/>
              <w:right w:val="nil"/>
            </w:tcBorders>
            <w:vAlign w:val="center"/>
            <w:hideMark/>
          </w:tcPr>
          <w:p w14:paraId="0F5B4B27"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3C5EC10E" w14:textId="03C2FE9D"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Typewriter"/>
              </w:rPr>
              <w:t>true</w:t>
            </w:r>
            <w:r>
              <w:rPr>
                <w:rFonts w:ascii="Verdana" w:eastAsia="Times New Roman" w:hAnsi="Verdana"/>
                <w:color w:val="000000"/>
              </w:rPr>
              <w:t>, this means that the OP took affirmative steps to ensure that this e-mail address was controlled by the End-User at the time the verification was perfor</w:t>
            </w:r>
            <w:r>
              <w:rPr>
                <w:rFonts w:ascii="Verdana" w:eastAsia="Times New Roman" w:hAnsi="Verdana"/>
                <w:color w:val="000000"/>
              </w:rPr>
              <w:t xml:space="preserve">med. The means by which an e-mail address is verified is context </w:t>
            </w:r>
            <w:del w:id="128" w:author="Author" w:date="2015-08-04T00:14:00Z">
              <w:r>
                <w:rPr>
                  <w:rFonts w:ascii="Verdana" w:eastAsia="Times New Roman" w:hAnsi="Verdana"/>
                  <w:color w:val="000000"/>
                </w:rPr>
                <w:delText>-</w:delText>
              </w:r>
            </w:del>
            <w:r>
              <w:rPr>
                <w:rFonts w:ascii="Verdana" w:eastAsia="Times New Roman" w:hAnsi="Verdana"/>
                <w:color w:val="000000"/>
              </w:rPr>
              <w:t xml:space="preserve">specific, and dependent upon the trust framework or contractual agreements within which the parties are operating. </w:t>
            </w:r>
          </w:p>
        </w:tc>
      </w:tr>
      <w:tr w:rsidR="00000000" w14:paraId="4BF347BC" w14:textId="77777777">
        <w:trPr>
          <w:divId w:val="1881235819"/>
          <w:jc w:val="center"/>
        </w:trPr>
        <w:tc>
          <w:tcPr>
            <w:tcW w:w="0" w:type="auto"/>
            <w:tcBorders>
              <w:top w:val="nil"/>
              <w:left w:val="nil"/>
              <w:bottom w:val="nil"/>
              <w:right w:val="nil"/>
            </w:tcBorders>
            <w:vAlign w:val="center"/>
            <w:hideMark/>
          </w:tcPr>
          <w:p w14:paraId="7EC3876B"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gender</w:t>
            </w:r>
          </w:p>
        </w:tc>
        <w:tc>
          <w:tcPr>
            <w:tcW w:w="0" w:type="auto"/>
            <w:tcBorders>
              <w:top w:val="nil"/>
              <w:left w:val="nil"/>
              <w:bottom w:val="nil"/>
              <w:right w:val="nil"/>
            </w:tcBorders>
            <w:vAlign w:val="center"/>
            <w:hideMark/>
          </w:tcPr>
          <w:p w14:paraId="2E2EFEDF"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BF4732C"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End-User's gender. Values defined by this document are</w:t>
            </w:r>
            <w:r>
              <w:rPr>
                <w:rFonts w:ascii="Verdana" w:eastAsia="Times New Roman" w:hAnsi="Verdana"/>
                <w:color w:val="000000"/>
              </w:rPr>
              <w:t xml:space="preserve"> </w:t>
            </w:r>
            <w:r>
              <w:rPr>
                <w:rStyle w:val="HTMLTypewriter"/>
              </w:rPr>
              <w:t>female</w:t>
            </w:r>
            <w:r>
              <w:rPr>
                <w:rFonts w:ascii="Verdana" w:eastAsia="Times New Roman" w:hAnsi="Verdana"/>
                <w:color w:val="000000"/>
              </w:rPr>
              <w:t xml:space="preserve"> and </w:t>
            </w:r>
            <w:r>
              <w:rPr>
                <w:rStyle w:val="HTMLTypewriter"/>
              </w:rPr>
              <w:t>male</w:t>
            </w:r>
            <w:r>
              <w:rPr>
                <w:rFonts w:ascii="Verdana" w:eastAsia="Times New Roman" w:hAnsi="Verdana"/>
                <w:color w:val="000000"/>
              </w:rPr>
              <w:t>. Other values MAY be used when neither of the defined values are applicable.</w:t>
            </w:r>
          </w:p>
        </w:tc>
      </w:tr>
      <w:tr w:rsidR="00000000" w14:paraId="70AA0263" w14:textId="77777777">
        <w:trPr>
          <w:divId w:val="1881235819"/>
          <w:jc w:val="center"/>
        </w:trPr>
        <w:tc>
          <w:tcPr>
            <w:tcW w:w="0" w:type="auto"/>
            <w:tcBorders>
              <w:top w:val="nil"/>
              <w:left w:val="nil"/>
              <w:bottom w:val="nil"/>
              <w:right w:val="nil"/>
            </w:tcBorders>
            <w:vAlign w:val="center"/>
            <w:hideMark/>
          </w:tcPr>
          <w:p w14:paraId="4F13CE96"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14:paraId="45E941C9"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08D8813"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birthday, represented as an </w:t>
            </w:r>
            <w:hyperlink w:anchor="ISO8601-2004" w:history="1">
              <w:r>
                <w:rPr>
                  <w:rStyle w:val="Hyperlink"/>
                  <w:rFonts w:ascii="Verdana" w:eastAsia="Times New Roman" w:hAnsi="Verdana"/>
                  <w:u w:val="none"/>
                </w:rPr>
                <w:t>ISO 8601:2004</w:t>
              </w:r>
              <w:r>
                <w:rPr>
                  <w:rStyle w:val="Hyperlink"/>
                  <w:rFonts w:ascii="Verdana" w:eastAsia="Times New Roman" w:hAnsi="Verdana"/>
                  <w:vanish/>
                  <w:u w:val="none"/>
                </w:rPr>
                <w:t xml:space="preserve"> (International Organization for Standardization, “</w:t>
              </w:r>
              <w:r>
                <w:rPr>
                  <w:rStyle w:val="Hyperlink"/>
                  <w:rFonts w:ascii="Verdana" w:eastAsia="Times New Roman" w:hAnsi="Verdana"/>
                  <w:vanish/>
                  <w:u w:val="none"/>
                </w:rPr>
                <w:t>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Typewriter"/>
              </w:rPr>
              <w:t>YYYY-MM-DD</w:t>
            </w:r>
            <w:r>
              <w:rPr>
                <w:rFonts w:ascii="Verdana" w:eastAsia="Times New Roman" w:hAnsi="Verdana"/>
                <w:color w:val="000000"/>
              </w:rPr>
              <w:t xml:space="preserve"> format. The year MAY be </w:t>
            </w:r>
            <w:r>
              <w:rPr>
                <w:rStyle w:val="HTMLTypewriter"/>
              </w:rPr>
              <w:t>0000</w:t>
            </w:r>
            <w:r>
              <w:rPr>
                <w:rFonts w:ascii="Verdana" w:eastAsia="Times New Roman" w:hAnsi="Verdana"/>
                <w:color w:val="000000"/>
              </w:rPr>
              <w:t xml:space="preserve">, indicating that it is omitted. To represent only the year, </w:t>
            </w:r>
            <w:r>
              <w:rPr>
                <w:rStyle w:val="HTMLTypewriter"/>
              </w:rPr>
              <w:t>YYYY</w:t>
            </w:r>
            <w:r>
              <w:rPr>
                <w:rFonts w:ascii="Verdana" w:eastAsia="Times New Roman" w:hAnsi="Verdana"/>
                <w:color w:val="000000"/>
              </w:rPr>
              <w:t xml:space="preserve"> </w:t>
            </w:r>
            <w:r>
              <w:rPr>
                <w:rFonts w:ascii="Verdana" w:eastAsia="Times New Roman" w:hAnsi="Verdana"/>
                <w:color w:val="000000"/>
              </w:rPr>
              <w:t xml:space="preserve">format is allowed. Note that depending on the underlying platform's date related function, providing just year can result in varying month and day, so the implementers need to take this factor into account to correctly process the dates. </w:t>
            </w:r>
          </w:p>
        </w:tc>
      </w:tr>
      <w:tr w:rsidR="00000000" w14:paraId="16CB94C9" w14:textId="77777777">
        <w:trPr>
          <w:divId w:val="1881235819"/>
          <w:jc w:val="center"/>
        </w:trPr>
        <w:tc>
          <w:tcPr>
            <w:tcW w:w="0" w:type="auto"/>
            <w:tcBorders>
              <w:top w:val="nil"/>
              <w:left w:val="nil"/>
              <w:bottom w:val="nil"/>
              <w:right w:val="nil"/>
            </w:tcBorders>
            <w:vAlign w:val="center"/>
            <w:hideMark/>
          </w:tcPr>
          <w:p w14:paraId="452A86BA"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zoneinfo</w:t>
            </w:r>
          </w:p>
        </w:tc>
        <w:tc>
          <w:tcPr>
            <w:tcW w:w="0" w:type="auto"/>
            <w:tcBorders>
              <w:top w:val="nil"/>
              <w:left w:val="nil"/>
              <w:bottom w:val="nil"/>
              <w:right w:val="nil"/>
            </w:tcBorders>
            <w:vAlign w:val="center"/>
            <w:hideMark/>
          </w:tcPr>
          <w:p w14:paraId="0B7F63AB"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st</w:t>
            </w:r>
            <w:r>
              <w:rPr>
                <w:rFonts w:ascii="Verdana" w:eastAsia="Times New Roman" w:hAnsi="Verdana"/>
                <w:color w:val="000000"/>
              </w:rPr>
              <w:t>ring</w:t>
            </w:r>
          </w:p>
        </w:tc>
        <w:tc>
          <w:tcPr>
            <w:tcW w:w="0" w:type="auto"/>
            <w:tcBorders>
              <w:top w:val="nil"/>
              <w:left w:val="nil"/>
              <w:bottom w:val="nil"/>
              <w:right w:val="nil"/>
            </w:tcBorders>
            <w:vAlign w:val="center"/>
            <w:hideMark/>
          </w:tcPr>
          <w:p w14:paraId="311F3F49"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zoneinfo </w:t>
            </w:r>
            <w:hyperlink w:anchor="zoneinfo" w:history="1">
              <w:r>
                <w:rPr>
                  <w:rStyle w:val="Hyperlink"/>
                  <w:rFonts w:ascii="Verdana" w:eastAsia="Times New Roman" w:hAnsi="Verdana"/>
                  <w:u w:val="none"/>
                </w:rPr>
                <w:t>[zoneinfo]</w:t>
              </w:r>
              <w:r>
                <w:rPr>
                  <w:rStyle w:val="Hyperlink"/>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database representing the End-User's time zone. For example, </w:t>
            </w:r>
            <w:r>
              <w:rPr>
                <w:rStyle w:val="HTMLTypewriter"/>
              </w:rPr>
              <w:t>Europe/Paris</w:t>
            </w:r>
            <w:r>
              <w:rPr>
                <w:rFonts w:ascii="Verdana" w:eastAsia="Times New Roman" w:hAnsi="Verdana"/>
                <w:color w:val="000000"/>
              </w:rPr>
              <w:t xml:space="preserve"> or </w:t>
            </w:r>
            <w:r>
              <w:rPr>
                <w:rStyle w:val="HTMLTypewriter"/>
              </w:rPr>
              <w:t>America/Los_Angeles</w:t>
            </w:r>
            <w:r>
              <w:rPr>
                <w:rFonts w:ascii="Verdana" w:eastAsia="Times New Roman" w:hAnsi="Verdana"/>
                <w:color w:val="000000"/>
              </w:rPr>
              <w:t>.</w:t>
            </w:r>
          </w:p>
        </w:tc>
      </w:tr>
      <w:tr w:rsidR="00000000" w14:paraId="2AC8E9C7" w14:textId="77777777">
        <w:trPr>
          <w:divId w:val="1881235819"/>
          <w:jc w:val="center"/>
        </w:trPr>
        <w:tc>
          <w:tcPr>
            <w:tcW w:w="0" w:type="auto"/>
            <w:tcBorders>
              <w:top w:val="nil"/>
              <w:left w:val="nil"/>
              <w:bottom w:val="nil"/>
              <w:right w:val="nil"/>
            </w:tcBorders>
            <w:vAlign w:val="center"/>
            <w:hideMark/>
          </w:tcPr>
          <w:p w14:paraId="1B179E84"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14:paraId="7428E9F8"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0A4BBE3"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r>
              <w:rPr>
                <w:rFonts w:ascii="Verdana" w:eastAsia="Times New Roman" w:hAnsi="Verdana"/>
                <w:color w:val="000000"/>
              </w:rPr>
              <w:fldChar w:fldCharType="begin"/>
            </w:r>
            <w:r>
              <w:rPr>
                <w:rFonts w:ascii="Verdana" w:eastAsia="Times New Roman" w:hAnsi="Verdana"/>
                <w:color w:val="000000"/>
              </w:rPr>
              <w:instrText xml:space="preserve"> </w:instrText>
            </w:r>
            <w:r>
              <w:rPr>
                <w:rFonts w:ascii="Verdana" w:eastAsia="Times New Roman" w:hAnsi="Verdana"/>
                <w:color w:val="000000"/>
              </w:rPr>
              <w:instrText>HYPERLINK "" \l "RFC5646"</w:instrText>
            </w:r>
            <w:r>
              <w:rPr>
                <w:rFonts w:ascii="Verdana" w:eastAsia="Times New Roman" w:hAnsi="Verdana"/>
                <w:color w:val="000000"/>
              </w:rPr>
              <w:instrText xml:space="preserve"> </w:instrText>
            </w:r>
            <w:r>
              <w:rPr>
                <w:rFonts w:ascii="Verdana" w:eastAsia="Times New Roman" w:hAnsi="Verdana"/>
                <w:color w:val="000000"/>
              </w:rPr>
              <w:fldChar w:fldCharType="separate"/>
            </w:r>
            <w:r>
              <w:rPr>
                <w:rStyle w:val="Hyperlink"/>
                <w:rFonts w:ascii="Verdana" w:eastAsia="Times New Roman" w:hAnsi="Verdana"/>
                <w:u w:val="none"/>
              </w:rPr>
              <w:t>BCP47</w:t>
            </w:r>
            <w:r>
              <w:rPr>
                <w:rStyle w:val="Hyperlink"/>
                <w:rFonts w:ascii="Verdana" w:eastAsia="Times New Roman" w:hAnsi="Verdana"/>
                <w:vanish/>
                <w:u w:val="none"/>
              </w:rPr>
              <w:t xml:space="preserve"> (Phillips, A</w:t>
            </w:r>
            <w:ins w:id="129" w:author="Author" w:date="2015-08-04T00:14:00Z">
              <w:r>
                <w:rPr>
                  <w:rStyle w:val="Hyperlink"/>
                  <w:rFonts w:ascii="Verdana" w:eastAsia="Times New Roman" w:hAnsi="Verdana"/>
                  <w:vanish/>
                  <w:u w:val="none"/>
                </w:rPr>
                <w:t>., Ed</w:t>
              </w:r>
            </w:ins>
            <w:r>
              <w:rPr>
                <w:rStyle w:val="Hyperlink"/>
                <w:rFonts w:ascii="Verdana" w:eastAsia="Times New Roman" w:hAnsi="Verdana"/>
                <w:vanish/>
                <w:u w:val="none"/>
              </w:rPr>
              <w:t xml:space="preserve">. and M. Davis, </w:t>
            </w:r>
            <w:ins w:id="130" w:author="Author" w:date="2015-08-04T00:14:00Z">
              <w:r>
                <w:rPr>
                  <w:rStyle w:val="Hyperlink"/>
                  <w:rFonts w:ascii="Verdana" w:eastAsia="Times New Roman" w:hAnsi="Verdana"/>
                  <w:vanish/>
                  <w:u w:val="none"/>
                </w:rPr>
                <w:t xml:space="preserve">Ed., </w:t>
              </w:r>
            </w:ins>
            <w:r>
              <w:rPr>
                <w:rStyle w:val="Hyperlink"/>
                <w:rFonts w:ascii="Verdana" w:eastAsia="Times New Roman" w:hAnsi="Verdana"/>
                <w:vanish/>
                <w:u w:val="none"/>
              </w:rPr>
              <w:t>“Tags for Identifying Languages,” September 2009.)</w:t>
            </w:r>
            <w:r>
              <w:rPr>
                <w:rFonts w:ascii="Verdana" w:eastAsia="Times New Roman" w:hAnsi="Verdana"/>
                <w:color w:val="000000"/>
              </w:rPr>
              <w:fldChar w:fldCharType="end"/>
            </w:r>
            <w:r>
              <w:rPr>
                <w:rFonts w:ascii="Verdana" w:eastAsia="Times New Roman" w:hAnsi="Verdana"/>
                <w:color w:val="000000"/>
              </w:rPr>
              <w:t xml:space="preserve"> [RFC5646] language tag. This is typically an </w:t>
            </w:r>
            <w:hyperlink w:anchor="ISO639-1" w:history="1">
              <w:r>
                <w:rPr>
                  <w:rStyle w:val="Hyperlink"/>
                  <w:rFonts w:ascii="Verdana" w:eastAsia="Times New Roman" w:hAnsi="Verdana"/>
                  <w:u w:val="none"/>
                </w:rPr>
                <w:t>ISO 639-1 Alpha-2</w:t>
              </w:r>
              <w:r>
                <w:rPr>
                  <w:rStyle w:val="Hyperlink"/>
                  <w:rFonts w:ascii="Verdana" w:eastAsia="Times New Roman" w:hAnsi="Verdana"/>
                  <w:vanish/>
                  <w:u w:val="none"/>
                </w:rPr>
                <w:t xml:space="preserve"> (</w:t>
              </w:r>
              <w:r>
                <w:rPr>
                  <w:rStyle w:val="Hyperlink"/>
                  <w:rFonts w:ascii="Verdana" w:eastAsia="Times New Roman" w:hAnsi="Verdana"/>
                  <w:vanish/>
                  <w:u w:val="none"/>
                </w:rPr>
                <w:t>International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Hyperlink"/>
                  <w:rFonts w:ascii="Verdana" w:eastAsia="Times New Roman" w:hAnsi="Verdana"/>
                  <w:u w:val="none"/>
                </w:rPr>
                <w:t>ISO 3166-1 Alpha-2</w:t>
              </w:r>
              <w:r>
                <w:rPr>
                  <w:rStyle w:val="Hyperlink"/>
                  <w:rFonts w:ascii="Verdana" w:eastAsia="Times New Roman" w:hAnsi="Verdana"/>
                  <w:vanish/>
                  <w:u w:val="none"/>
                </w:rPr>
                <w:t xml:space="preserve"> (Internatio</w:t>
              </w:r>
              <w:r>
                <w:rPr>
                  <w:rStyle w:val="Hyperlink"/>
                  <w:rFonts w:ascii="Verdana" w:eastAsia="Times New Roman" w:hAnsi="Verdana"/>
                  <w:vanish/>
                  <w:u w:val="none"/>
                </w:rPr>
                <w:t>nal Organization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For example, </w:t>
            </w:r>
            <w:r>
              <w:rPr>
                <w:rStyle w:val="HTMLTypewriter"/>
              </w:rPr>
              <w:t>en-US</w:t>
            </w:r>
            <w:r>
              <w:rPr>
                <w:rFonts w:ascii="Verdana" w:eastAsia="Times New Roman" w:hAnsi="Verdana"/>
                <w:color w:val="000000"/>
              </w:rPr>
              <w:t xml:space="preserve"> or </w:t>
            </w:r>
            <w:r>
              <w:rPr>
                <w:rStyle w:val="HTMLTypewriter"/>
              </w:rPr>
              <w:t>fr-CA</w:t>
            </w:r>
            <w:r>
              <w:rPr>
                <w:rFonts w:ascii="Verdana" w:eastAsia="Times New Roman" w:hAnsi="Verdana"/>
                <w:color w:val="000000"/>
              </w:rPr>
              <w:t xml:space="preserve">. As </w:t>
            </w:r>
            <w:r>
              <w:rPr>
                <w:rFonts w:ascii="Verdana" w:eastAsia="Times New Roman" w:hAnsi="Verdana"/>
                <w:color w:val="000000"/>
              </w:rPr>
              <w:t xml:space="preserve">a compatibility note, some implementations have used an underscore as the separator rather than a dash, for example, </w:t>
            </w:r>
            <w:r>
              <w:rPr>
                <w:rStyle w:val="HTMLTypewriter"/>
              </w:rPr>
              <w:t>en_US</w:t>
            </w:r>
            <w:r>
              <w:rPr>
                <w:rFonts w:ascii="Verdana" w:eastAsia="Times New Roman" w:hAnsi="Verdana"/>
                <w:color w:val="000000"/>
              </w:rPr>
              <w:t>; Relying Parties MAY choose to accept this locale syntax as well.</w:t>
            </w:r>
          </w:p>
        </w:tc>
      </w:tr>
      <w:tr w:rsidR="00000000" w14:paraId="5060DD77" w14:textId="77777777">
        <w:trPr>
          <w:divId w:val="1881235819"/>
          <w:jc w:val="center"/>
        </w:trPr>
        <w:tc>
          <w:tcPr>
            <w:tcW w:w="0" w:type="auto"/>
            <w:tcBorders>
              <w:top w:val="nil"/>
              <w:left w:val="nil"/>
              <w:bottom w:val="nil"/>
              <w:right w:val="nil"/>
            </w:tcBorders>
            <w:vAlign w:val="center"/>
            <w:hideMark/>
          </w:tcPr>
          <w:p w14:paraId="78BD49DC"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phone_number</w:t>
            </w:r>
          </w:p>
        </w:tc>
        <w:tc>
          <w:tcPr>
            <w:tcW w:w="0" w:type="auto"/>
            <w:tcBorders>
              <w:top w:val="nil"/>
              <w:left w:val="nil"/>
              <w:bottom w:val="nil"/>
              <w:right w:val="nil"/>
            </w:tcBorders>
            <w:vAlign w:val="center"/>
            <w:hideMark/>
          </w:tcPr>
          <w:p w14:paraId="10C78392"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10F3B40"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telephone number. </w:t>
            </w:r>
            <w:hyperlink w:anchor="E.164" w:history="1">
              <w:r>
                <w:rPr>
                  <w:rStyle w:val="Hyperlink"/>
                  <w:rFonts w:ascii="Verdana" w:eastAsia="Times New Roman" w:hAnsi="Verdana"/>
                  <w:u w:val="none"/>
                </w:rPr>
                <w:t>E.164</w:t>
              </w:r>
              <w:r>
                <w:rPr>
                  <w:rStyle w:val="Hyperlink"/>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Typewriter"/>
              </w:rPr>
              <w:t>+1 (425) 555-1212</w:t>
            </w:r>
            <w:r>
              <w:rPr>
                <w:rFonts w:ascii="Verdana" w:eastAsia="Times New Roman" w:hAnsi="Verdana"/>
                <w:color w:val="000000"/>
              </w:rPr>
              <w:t xml:space="preserve"> or </w:t>
            </w:r>
            <w:r>
              <w:rPr>
                <w:rStyle w:val="HTMLTypewriter"/>
              </w:rPr>
              <w:t>+56 (2) 687 2400</w:t>
            </w:r>
            <w:r>
              <w:rPr>
                <w:rFonts w:ascii="Verdana" w:eastAsia="Times New Roman" w:hAnsi="Verdana"/>
                <w:color w:val="000000"/>
              </w:rPr>
              <w:t>. If t</w:t>
            </w:r>
            <w:r>
              <w:rPr>
                <w:rFonts w:ascii="Verdana" w:eastAsia="Times New Roman" w:hAnsi="Verdana"/>
                <w:color w:val="000000"/>
              </w:rPr>
              <w:t xml:space="preserve">he phone number contains an extension, it is RECOMMENDED that the extension be represented using the </w:t>
            </w:r>
            <w:hyperlink w:anchor="RFC3966" w:history="1">
              <w:r>
                <w:rPr>
                  <w:rStyle w:val="Hyperlink"/>
                  <w:rFonts w:ascii="Verdana" w:eastAsia="Times New Roman" w:hAnsi="Verdana"/>
                  <w:u w:val="none"/>
                </w:rPr>
                <w:t>RFC 3966</w:t>
              </w:r>
              <w:r>
                <w:rPr>
                  <w:rStyle w:val="Hyperlink"/>
                  <w:rFonts w:ascii="Verdana" w:eastAsia="Times New Roman" w:hAnsi="Verdana"/>
                  <w:vanish/>
                  <w:u w:val="none"/>
                </w:rPr>
                <w:t xml:space="preserve"> (Schulzrinne, H., “The tel URI for Telephone Numbers,” December 2004.)</w:t>
              </w:r>
            </w:hyperlink>
            <w:r>
              <w:rPr>
                <w:rFonts w:ascii="Verdana" w:eastAsia="Times New Roman" w:hAnsi="Verdana"/>
                <w:color w:val="000000"/>
              </w:rPr>
              <w:t xml:space="preserve"> [RFC3966] extension syntax, for example, </w:t>
            </w:r>
            <w:r>
              <w:rPr>
                <w:rStyle w:val="HTMLTypewriter"/>
              </w:rPr>
              <w:t>+1 (</w:t>
            </w:r>
            <w:r>
              <w:rPr>
                <w:rStyle w:val="HTMLTypewriter"/>
              </w:rPr>
              <w:t>604) 555-1234;ext=5678</w:t>
            </w:r>
            <w:r>
              <w:rPr>
                <w:rFonts w:ascii="Verdana" w:eastAsia="Times New Roman" w:hAnsi="Verdana"/>
                <w:color w:val="000000"/>
              </w:rPr>
              <w:t xml:space="preserve">. </w:t>
            </w:r>
          </w:p>
        </w:tc>
      </w:tr>
      <w:tr w:rsidR="00000000" w14:paraId="07F71090" w14:textId="77777777">
        <w:trPr>
          <w:divId w:val="1881235819"/>
          <w:jc w:val="center"/>
        </w:trPr>
        <w:tc>
          <w:tcPr>
            <w:tcW w:w="0" w:type="auto"/>
            <w:tcBorders>
              <w:top w:val="nil"/>
              <w:left w:val="nil"/>
              <w:bottom w:val="nil"/>
              <w:right w:val="nil"/>
            </w:tcBorders>
            <w:vAlign w:val="center"/>
            <w:hideMark/>
          </w:tcPr>
          <w:p w14:paraId="2F1D088E"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phone_number_verified</w:t>
            </w:r>
          </w:p>
        </w:tc>
        <w:tc>
          <w:tcPr>
            <w:tcW w:w="0" w:type="auto"/>
            <w:tcBorders>
              <w:top w:val="nil"/>
              <w:left w:val="nil"/>
              <w:bottom w:val="nil"/>
              <w:right w:val="nil"/>
            </w:tcBorders>
            <w:vAlign w:val="center"/>
            <w:hideMark/>
          </w:tcPr>
          <w:p w14:paraId="07DDFFC3"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6AA99CF3" w14:textId="6AAE8B99"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phone number has been verified; otherwise false. When this Claim Value is </w:t>
            </w:r>
            <w:r>
              <w:rPr>
                <w:rStyle w:val="HTMLTypewriter"/>
              </w:rPr>
              <w:t>true</w:t>
            </w:r>
            <w:r>
              <w:rPr>
                <w:rFonts w:ascii="Verdana" w:eastAsia="Times New Roman" w:hAnsi="Verdana"/>
                <w:color w:val="000000"/>
              </w:rPr>
              <w:t xml:space="preserve">, this </w:t>
            </w:r>
            <w:r>
              <w:rPr>
                <w:rFonts w:ascii="Verdana" w:eastAsia="Times New Roman" w:hAnsi="Verdana"/>
                <w:color w:val="000000"/>
              </w:rPr>
              <w:lastRenderedPageBreak/>
              <w:t xml:space="preserve">means that the OP took affirmative steps </w:t>
            </w:r>
            <w:r>
              <w:rPr>
                <w:rFonts w:ascii="Verdana" w:eastAsia="Times New Roman" w:hAnsi="Verdana"/>
                <w:color w:val="000000"/>
              </w:rPr>
              <w:t xml:space="preserve">to ensure that this phone number was controlled by the End-User at the time the verification was performed. The means by which a phone number is verified is context </w:t>
            </w:r>
            <w:del w:id="131" w:author="Author" w:date="2015-08-04T00:14:00Z">
              <w:r>
                <w:rPr>
                  <w:rFonts w:ascii="Verdana" w:eastAsia="Times New Roman" w:hAnsi="Verdana"/>
                  <w:color w:val="000000"/>
                </w:rPr>
                <w:delText>-</w:delText>
              </w:r>
            </w:del>
            <w:r>
              <w:rPr>
                <w:rFonts w:ascii="Verdana" w:eastAsia="Times New Roman" w:hAnsi="Verdana"/>
                <w:color w:val="000000"/>
              </w:rPr>
              <w:t>specific, and dependent upon the trust framework or contractual agreements within which the</w:t>
            </w:r>
            <w:r>
              <w:rPr>
                <w:rFonts w:ascii="Verdana" w:eastAsia="Times New Roman" w:hAnsi="Verdana"/>
                <w:color w:val="000000"/>
              </w:rPr>
              <w:t xml:space="preserve"> parties are operating. When true, the </w:t>
            </w:r>
            <w:r>
              <w:rPr>
                <w:rStyle w:val="HTMLTypewriter"/>
              </w:rPr>
              <w:t>phone_number</w:t>
            </w:r>
            <w:r>
              <w:rPr>
                <w:rFonts w:ascii="Verdana" w:eastAsia="Times New Roman" w:hAnsi="Verdana"/>
                <w:color w:val="000000"/>
              </w:rPr>
              <w:t xml:space="preserve"> Claim MUST be in E.164 format and any extensions MUST be represented in RFC 3966 format. </w:t>
            </w:r>
          </w:p>
        </w:tc>
      </w:tr>
      <w:tr w:rsidR="00000000" w14:paraId="1456AFF8" w14:textId="77777777">
        <w:trPr>
          <w:divId w:val="1881235819"/>
          <w:jc w:val="center"/>
        </w:trPr>
        <w:tc>
          <w:tcPr>
            <w:tcW w:w="0" w:type="auto"/>
            <w:tcBorders>
              <w:top w:val="nil"/>
              <w:left w:val="nil"/>
              <w:bottom w:val="nil"/>
              <w:right w:val="nil"/>
            </w:tcBorders>
            <w:vAlign w:val="center"/>
            <w:hideMark/>
          </w:tcPr>
          <w:p w14:paraId="2C432893"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lastRenderedPageBreak/>
              <w:t>address</w:t>
            </w:r>
          </w:p>
        </w:tc>
        <w:tc>
          <w:tcPr>
            <w:tcW w:w="0" w:type="auto"/>
            <w:tcBorders>
              <w:top w:val="nil"/>
              <w:left w:val="nil"/>
              <w:bottom w:val="nil"/>
              <w:right w:val="nil"/>
            </w:tcBorders>
            <w:vAlign w:val="center"/>
            <w:hideMark/>
          </w:tcPr>
          <w:p w14:paraId="27785516"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14:paraId="4E6503FC"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postal address. The value of the </w:t>
            </w:r>
            <w:r>
              <w:rPr>
                <w:rStyle w:val="HTMLTypewriter"/>
              </w:rPr>
              <w:t>address</w:t>
            </w:r>
            <w:r>
              <w:rPr>
                <w:rFonts w:ascii="Verdana" w:eastAsia="Times New Roman" w:hAnsi="Verdana"/>
                <w:color w:val="000000"/>
              </w:rPr>
              <w:t xml:space="preserve"> member is a JSON </w:t>
            </w:r>
            <w:hyperlink w:anchor="RFC4627" w:history="1">
              <w:r>
                <w:rPr>
                  <w:rStyle w:val="Hyperlink"/>
                  <w:rFonts w:ascii="Verdana" w:eastAsia="Times New Roman" w:hAnsi="Verdana"/>
                  <w:u w:val="none"/>
                </w:rPr>
                <w:t>[RFC4627]</w:t>
              </w:r>
              <w:r>
                <w:rPr>
                  <w:rStyle w:val="Hyperlink"/>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structure containing some or all of the members defined in </w:t>
            </w:r>
            <w:hyperlink w:anchor="AddressClaim" w:history="1">
              <w:r>
                <w:rPr>
                  <w:rStyle w:val="Hyperlink"/>
                  <w:rFonts w:ascii="Verdana" w:eastAsia="Times New Roman" w:hAnsi="Verdana"/>
                  <w:u w:val="none"/>
                </w:rPr>
                <w:t>Section 2.5.1</w:t>
              </w:r>
              <w:r>
                <w:rPr>
                  <w:rStyle w:val="Hyperlink"/>
                  <w:rFonts w:ascii="Verdana" w:eastAsia="Times New Roman" w:hAnsi="Verdana"/>
                  <w:vanish/>
                  <w:u w:val="none"/>
                </w:rPr>
                <w:t xml:space="preserve"> (Address Claim)</w:t>
              </w:r>
            </w:hyperlink>
            <w:r>
              <w:rPr>
                <w:rFonts w:ascii="Verdana" w:eastAsia="Times New Roman" w:hAnsi="Verdana"/>
                <w:color w:val="000000"/>
              </w:rPr>
              <w:t xml:space="preserve">. </w:t>
            </w:r>
          </w:p>
        </w:tc>
      </w:tr>
      <w:tr w:rsidR="00000000" w14:paraId="1C7FC5D4" w14:textId="77777777">
        <w:trPr>
          <w:divId w:val="1881235819"/>
          <w:jc w:val="center"/>
        </w:trPr>
        <w:tc>
          <w:tcPr>
            <w:tcW w:w="0" w:type="auto"/>
            <w:tcBorders>
              <w:top w:val="nil"/>
              <w:left w:val="nil"/>
              <w:bottom w:val="nil"/>
              <w:right w:val="nil"/>
            </w:tcBorders>
            <w:vAlign w:val="center"/>
            <w:hideMark/>
          </w:tcPr>
          <w:p w14:paraId="5CA97344"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updated_at</w:t>
            </w:r>
          </w:p>
        </w:tc>
        <w:tc>
          <w:tcPr>
            <w:tcW w:w="0" w:type="auto"/>
            <w:tcBorders>
              <w:top w:val="nil"/>
              <w:left w:val="nil"/>
              <w:bottom w:val="nil"/>
              <w:right w:val="nil"/>
            </w:tcBorders>
            <w:vAlign w:val="center"/>
            <w:hideMark/>
          </w:tcPr>
          <w:p w14:paraId="6BB7DE0E"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14:paraId="07CE9D93" w14:textId="452E601F"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Time the End-User's information was last updated. Its value is a JSON number representing the number of seconds from 1970-01-</w:t>
            </w:r>
            <w:del w:id="132" w:author="Author" w:date="2015-08-04T00:14:00Z">
              <w:r>
                <w:rPr>
                  <w:rFonts w:ascii="Verdana" w:eastAsia="Times New Roman" w:hAnsi="Verdana"/>
                  <w:color w:val="000000"/>
                </w:rPr>
                <w:delText>01T0:0:0Z</w:delText>
              </w:r>
            </w:del>
            <w:ins w:id="133" w:author="Author" w:date="2015-08-04T00:14:00Z">
              <w:r>
                <w:rPr>
                  <w:rFonts w:ascii="Verdana" w:eastAsia="Times New Roman" w:hAnsi="Verdana"/>
                  <w:color w:val="000000"/>
                </w:rPr>
                <w:t>01T00:00:00Z</w:t>
              </w:r>
            </w:ins>
            <w:r>
              <w:rPr>
                <w:rFonts w:ascii="Verdana" w:eastAsia="Times New Roman" w:hAnsi="Verdana"/>
                <w:color w:val="000000"/>
              </w:rPr>
              <w:t xml:space="preserve"> as measured in UTC until the date/time. </w:t>
            </w:r>
          </w:p>
        </w:tc>
      </w:tr>
    </w:tbl>
    <w:p w14:paraId="6CD51D0C"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2" w:type="dxa"/>
        <w:tblCellMar>
          <w:left w:w="0" w:type="dxa"/>
          <w:right w:w="0" w:type="dxa"/>
        </w:tblCellMar>
        <w:tblLook w:val="04A0" w:firstRow="1" w:lastRow="0" w:firstColumn="1" w:lastColumn="0" w:noHBand="0" w:noVBand="1"/>
      </w:tblPr>
      <w:tblGrid>
        <w:gridCol w:w="2606"/>
      </w:tblGrid>
      <w:tr w:rsidR="00000000" w14:paraId="09E6FC58" w14:textId="77777777">
        <w:trPr>
          <w:divId w:val="1881235819"/>
          <w:tblCellSpacing w:w="12" w:type="dxa"/>
          <w:jc w:val="center"/>
        </w:trPr>
        <w:tc>
          <w:tcPr>
            <w:tcW w:w="0" w:type="auto"/>
            <w:vAlign w:val="center"/>
            <w:hideMark/>
          </w:tcPr>
          <w:p w14:paraId="46C836B1" w14:textId="77777777" w:rsidR="00000000" w:rsidRDefault="00DE28C3">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Table 1: Reserved Member Definitions </w:t>
            </w:r>
          </w:p>
        </w:tc>
      </w:tr>
    </w:tbl>
    <w:p w14:paraId="7D6B7FDA"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52" style="width:21.35pt;height:.75pt" o:hrpct="800" o:hralign="center" o:hrstd="t" o:hrnoshade="t" o:hr="t" fillcolor="#ccc" stroked="f"/>
        </w:pict>
      </w:r>
    </w:p>
    <w:p w14:paraId="2014BDC4"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Following is a non-normative example of </w:t>
      </w:r>
      <w:r>
        <w:rPr>
          <w:rFonts w:ascii="Verdana" w:hAnsi="Verdana"/>
          <w:color w:val="000000"/>
          <w:lang w:val="en"/>
        </w:rPr>
        <w:t xml:space="preserve">such a response: </w:t>
      </w:r>
    </w:p>
    <w:p w14:paraId="56C0CD83" w14:textId="77777777" w:rsidR="00000000" w:rsidRDefault="00DE28C3">
      <w:pPr>
        <w:pStyle w:val="HTMLPreformatted"/>
        <w:divId w:val="887959994"/>
        <w:rPr>
          <w:lang w:val="en"/>
        </w:rPr>
      </w:pPr>
    </w:p>
    <w:p w14:paraId="3D98F51B" w14:textId="77777777" w:rsidR="00000000" w:rsidRDefault="00DE28C3">
      <w:pPr>
        <w:pStyle w:val="HTMLPreformatted"/>
        <w:divId w:val="887959994"/>
        <w:rPr>
          <w:lang w:val="en"/>
        </w:rPr>
      </w:pPr>
      <w:r>
        <w:rPr>
          <w:lang w:val="en"/>
        </w:rPr>
        <w:t xml:space="preserve">  {</w:t>
      </w:r>
    </w:p>
    <w:p w14:paraId="2FFFD078" w14:textId="77777777" w:rsidR="00000000" w:rsidRDefault="00DE28C3">
      <w:pPr>
        <w:pStyle w:val="HTMLPreformatted"/>
        <w:divId w:val="887959994"/>
        <w:rPr>
          <w:lang w:val="en"/>
        </w:rPr>
      </w:pPr>
      <w:r>
        <w:rPr>
          <w:lang w:val="en"/>
        </w:rPr>
        <w:t xml:space="preserve">   "sub": "248289761001",</w:t>
      </w:r>
    </w:p>
    <w:p w14:paraId="03ED6643" w14:textId="77777777" w:rsidR="00000000" w:rsidRDefault="00DE28C3">
      <w:pPr>
        <w:pStyle w:val="HTMLPreformatted"/>
        <w:divId w:val="887959994"/>
        <w:rPr>
          <w:lang w:val="en"/>
        </w:rPr>
      </w:pPr>
      <w:r>
        <w:rPr>
          <w:lang w:val="en"/>
        </w:rPr>
        <w:t xml:space="preserve">   "name": "Jane Doe",</w:t>
      </w:r>
    </w:p>
    <w:p w14:paraId="4578C393" w14:textId="77777777" w:rsidR="00000000" w:rsidRDefault="00DE28C3">
      <w:pPr>
        <w:pStyle w:val="HTMLPreformatted"/>
        <w:divId w:val="887959994"/>
        <w:rPr>
          <w:lang w:val="en"/>
        </w:rPr>
      </w:pPr>
      <w:r>
        <w:rPr>
          <w:lang w:val="en"/>
        </w:rPr>
        <w:t xml:space="preserve">   "given_name": "Jane",</w:t>
      </w:r>
    </w:p>
    <w:p w14:paraId="44F3B0D3" w14:textId="77777777" w:rsidR="00000000" w:rsidRDefault="00DE28C3">
      <w:pPr>
        <w:pStyle w:val="HTMLPreformatted"/>
        <w:divId w:val="887959994"/>
        <w:rPr>
          <w:lang w:val="en"/>
        </w:rPr>
      </w:pPr>
      <w:r>
        <w:rPr>
          <w:lang w:val="en"/>
        </w:rPr>
        <w:t xml:space="preserve">   "family_name": "Doe",</w:t>
      </w:r>
    </w:p>
    <w:p w14:paraId="53D360FF" w14:textId="77777777" w:rsidR="00000000" w:rsidRDefault="00DE28C3">
      <w:pPr>
        <w:pStyle w:val="HTMLPreformatted"/>
        <w:divId w:val="887959994"/>
        <w:rPr>
          <w:lang w:val="en"/>
        </w:rPr>
      </w:pPr>
      <w:r>
        <w:rPr>
          <w:lang w:val="en"/>
        </w:rPr>
        <w:t xml:space="preserve">   "preferred_username": "j.doe",</w:t>
      </w:r>
    </w:p>
    <w:p w14:paraId="6F3D0860" w14:textId="77777777" w:rsidR="00000000" w:rsidRDefault="00DE28C3">
      <w:pPr>
        <w:pStyle w:val="HTMLPreformatted"/>
        <w:divId w:val="887959994"/>
        <w:rPr>
          <w:lang w:val="en"/>
        </w:rPr>
      </w:pPr>
      <w:r>
        <w:rPr>
          <w:lang w:val="en"/>
        </w:rPr>
        <w:t xml:space="preserve">   "email": "janedoe@example.com",</w:t>
      </w:r>
    </w:p>
    <w:p w14:paraId="137740BE" w14:textId="77777777" w:rsidR="00000000" w:rsidRDefault="00DE28C3">
      <w:pPr>
        <w:pStyle w:val="HTMLPreformatted"/>
        <w:divId w:val="887959994"/>
        <w:rPr>
          <w:lang w:val="en"/>
        </w:rPr>
      </w:pPr>
      <w:r>
        <w:rPr>
          <w:lang w:val="en"/>
        </w:rPr>
        <w:t xml:space="preserve">   "picture": "http://example.com/janedoe/me.jpg"</w:t>
      </w:r>
    </w:p>
    <w:p w14:paraId="60FB61DC" w14:textId="77777777" w:rsidR="00000000" w:rsidRDefault="00DE28C3">
      <w:pPr>
        <w:pStyle w:val="HTMLPreformatted"/>
        <w:divId w:val="887959994"/>
        <w:rPr>
          <w:lang w:val="en"/>
        </w:rPr>
      </w:pPr>
      <w:r>
        <w:rPr>
          <w:lang w:val="en"/>
        </w:rPr>
        <w:t xml:space="preserve">  }</w:t>
      </w:r>
    </w:p>
    <w:p w14:paraId="26E60E8A" w14:textId="1F2A628D" w:rsidR="00000000" w:rsidRDefault="00DE28C3">
      <w:pPr>
        <w:pStyle w:val="NormalWeb"/>
        <w:divId w:val="1881235819"/>
        <w:rPr>
          <w:rFonts w:ascii="Verdana" w:hAnsi="Verdana"/>
          <w:color w:val="000000"/>
          <w:lang w:val="en"/>
        </w:rPr>
      </w:pPr>
      <w:r>
        <w:rPr>
          <w:rFonts w:ascii="Verdana" w:hAnsi="Verdana"/>
          <w:color w:val="000000"/>
          <w:lang w:val="en"/>
        </w:rPr>
        <w:t>The UserInf</w:t>
      </w:r>
      <w:r>
        <w:rPr>
          <w:rFonts w:ascii="Verdana" w:hAnsi="Verdana"/>
          <w:color w:val="000000"/>
          <w:lang w:val="en"/>
        </w:rPr>
        <w:t xml:space="preserve">o Endpoint MUST return Claims in JSON format unless a different format was specified during Registration </w:t>
      </w:r>
      <w:r>
        <w:rPr>
          <w:rFonts w:ascii="Verdana" w:hAnsi="Verdana"/>
          <w:color w:val="000000"/>
          <w:lang w:val="en"/>
        </w:rPr>
        <w:lastRenderedPageBreak/>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[OpenID.Registration]</w:t>
      </w:r>
      <w:r>
        <w:rPr>
          <w:rStyle w:val="Hyperlink"/>
          <w:rFonts w:ascii="Verdana" w:hAnsi="Verdana"/>
          <w:vanish/>
          <w:u w:val="none"/>
          <w:lang w:val="en"/>
        </w:rPr>
        <w:t xml:space="preserve"> (Sakimura, N., Bradley, J., and M. Jones, “</w:t>
      </w:r>
      <w:r>
        <w:rPr>
          <w:rStyle w:val="Hyperlink"/>
          <w:rFonts w:ascii="Verdana" w:hAnsi="Verdana"/>
          <w:vanish/>
          <w:u w:val="none"/>
          <w:lang w:val="en"/>
        </w:rPr>
        <w:t xml:space="preserve">OpenID Connect Dynamic Client Registration 1.0,” </w:t>
      </w:r>
      <w:del w:id="134" w:author="Author" w:date="2015-08-04T00:14:00Z">
        <w:r>
          <w:rPr>
            <w:rStyle w:val="Hyperlink"/>
            <w:rFonts w:ascii="Verdana" w:hAnsi="Verdana"/>
            <w:vanish/>
            <w:u w:val="none"/>
            <w:lang w:val="en"/>
          </w:rPr>
          <w:delText>November 2014</w:delText>
        </w:r>
      </w:del>
      <w:ins w:id="135" w:author="Author" w:date="2015-08-04T00:14: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The UserInfo Endpoint MUST return a content-type header to indicate which format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24" w:type="dxa"/>
          <w:left w:w="24" w:type="dxa"/>
          <w:bottom w:w="24" w:type="dxa"/>
          <w:right w:w="24" w:type="dxa"/>
        </w:tblCellMar>
        <w:tblLook w:val="04A0" w:firstRow="1" w:lastRow="0" w:firstColumn="1" w:lastColumn="0" w:noHBand="0" w:noVBand="1"/>
      </w:tblPr>
      <w:tblGrid>
        <w:gridCol w:w="1965"/>
        <w:gridCol w:w="2916"/>
      </w:tblGrid>
      <w:tr w:rsidR="00000000" w14:paraId="1907ECCE" w14:textId="77777777">
        <w:trPr>
          <w:divId w:val="188123581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62C880E6" w14:textId="77777777" w:rsidR="00000000" w:rsidRDefault="00DE28C3">
            <w:pPr>
              <w:spacing w:before="0" w:beforeAutospacing="0" w:after="0" w:afterAutospacing="0"/>
              <w:rPr>
                <w:rFonts w:ascii="Verdana" w:eastAsia="Times New Roman" w:hAnsi="Verdana"/>
                <w:b/>
                <w:bCs/>
                <w:color w:val="000000"/>
              </w:rPr>
            </w:pPr>
            <w:r>
              <w:rPr>
                <w:rFonts w:ascii="Verdana" w:eastAsia="Times New Roman" w:hAnsi="Verdana"/>
                <w:b/>
                <w:bCs/>
                <w:color w:val="000000"/>
              </w:rPr>
              <w:t>Content-Type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4105DD4F" w14:textId="77777777" w:rsidR="00000000" w:rsidRDefault="00DE28C3">
            <w:pPr>
              <w:spacing w:before="0" w:beforeAutospacing="0" w:after="0" w:afterAutospacing="0"/>
              <w:rPr>
                <w:rFonts w:ascii="Verdana" w:eastAsia="Times New Roman" w:hAnsi="Verdana"/>
                <w:b/>
                <w:bCs/>
                <w:color w:val="000000"/>
              </w:rPr>
            </w:pPr>
            <w:r>
              <w:rPr>
                <w:rFonts w:ascii="Verdana" w:eastAsia="Times New Roman" w:hAnsi="Verdana"/>
                <w:b/>
                <w:bCs/>
                <w:color w:val="000000"/>
              </w:rPr>
              <w:t>Format Returned</w:t>
            </w:r>
          </w:p>
        </w:tc>
      </w:tr>
      <w:tr w:rsidR="00000000" w14:paraId="0259A8D4" w14:textId="77777777">
        <w:trPr>
          <w:divId w:val="1881235819"/>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60144ACA"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application/json</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05860AD1"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plain text JSON object</w:t>
            </w:r>
          </w:p>
        </w:tc>
      </w:tr>
      <w:tr w:rsidR="00000000" w14:paraId="79450377" w14:textId="77777777">
        <w:trPr>
          <w:divId w:val="1881235819"/>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44AE89A2"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application/jwt</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76E2E3AB"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JSON Web Token (JWT)</w:t>
            </w:r>
          </w:p>
        </w:tc>
      </w:tr>
    </w:tbl>
    <w:p w14:paraId="67A2DF18"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br w:type="textWrapping" w:clear="all"/>
      </w:r>
      <w:bookmarkStart w:id="136" w:name="AddressClaim"/>
      <w:bookmarkEnd w:id="136"/>
    </w:p>
    <w:p w14:paraId="6E558717"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BC63791" w14:textId="77777777">
        <w:trPr>
          <w:divId w:val="1881235819"/>
          <w:trHeight w:val="225"/>
          <w:tblCellSpacing w:w="12" w:type="dxa"/>
        </w:trPr>
        <w:tc>
          <w:tcPr>
            <w:tcW w:w="450" w:type="dxa"/>
            <w:shd w:val="clear" w:color="auto" w:fill="990000"/>
            <w:vAlign w:val="center"/>
            <w:hideMark/>
          </w:tcPr>
          <w:p w14:paraId="622C625B"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E4E8ED7" w14:textId="77777777" w:rsidR="00000000" w:rsidRDefault="00DE28C3">
      <w:pPr>
        <w:pStyle w:val="Heading3"/>
        <w:divId w:val="1881235819"/>
        <w:rPr>
          <w:rFonts w:eastAsia="Times New Roman"/>
          <w:lang w:val="en"/>
        </w:rPr>
      </w:pPr>
      <w:bookmarkStart w:id="137" w:name="rfc.section.2.5.1"/>
      <w:bookmarkEnd w:id="137"/>
      <w:r>
        <w:rPr>
          <w:rFonts w:eastAsia="Times New Roman"/>
          <w:lang w:val="en"/>
        </w:rPr>
        <w:t>2.5.1.  Address Claim</w:t>
      </w:r>
    </w:p>
    <w:p w14:paraId="06CAADCB"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Address Claim represents a physical mailing address. Implementations MAY return only a subset of the fields of an </w:t>
      </w:r>
      <w:r>
        <w:rPr>
          <w:rStyle w:val="HTMLTypewriter"/>
          <w:lang w:val="en"/>
        </w:rPr>
        <w:t>address</w:t>
      </w:r>
      <w:r>
        <w:rPr>
          <w:rFonts w:ascii="Verdana" w:hAnsi="Verdana"/>
          <w:color w:val="000000"/>
          <w:lang w:val="en"/>
        </w:rPr>
        <w:t xml:space="preserve">, depending upon the information available and the End-User's privacy preferences. For example, the </w:t>
      </w:r>
      <w:r>
        <w:rPr>
          <w:rStyle w:val="HTMLTypewriter"/>
          <w:lang w:val="en"/>
        </w:rPr>
        <w:t>country</w:t>
      </w:r>
      <w:r>
        <w:rPr>
          <w:rFonts w:ascii="Verdana" w:hAnsi="Verdana"/>
          <w:color w:val="000000"/>
          <w:lang w:val="en"/>
        </w:rPr>
        <w:t xml:space="preserve"> and </w:t>
      </w:r>
      <w:r>
        <w:rPr>
          <w:rStyle w:val="HTMLTypewriter"/>
          <w:lang w:val="en"/>
        </w:rPr>
        <w:t>region</w:t>
      </w:r>
      <w:r>
        <w:rPr>
          <w:rFonts w:ascii="Verdana" w:hAnsi="Verdana"/>
          <w:color w:val="000000"/>
          <w:lang w:val="en"/>
        </w:rPr>
        <w:t xml:space="preserve"> might be ret</w:t>
      </w:r>
      <w:r>
        <w:rPr>
          <w:rFonts w:ascii="Verdana" w:hAnsi="Verdana"/>
          <w:color w:val="000000"/>
          <w:lang w:val="en"/>
        </w:rPr>
        <w:t xml:space="preserve">urned without returning more fine-grained address information. </w:t>
      </w:r>
    </w:p>
    <w:p w14:paraId="2879F680"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Implementations MAY return just the full address as a single string in the formatted sub-field, or they MAY return just the individual component fields using the other sub-fields, or they MAY </w:t>
      </w:r>
      <w:r>
        <w:rPr>
          <w:rFonts w:ascii="Verdana" w:hAnsi="Verdana"/>
          <w:color w:val="000000"/>
          <w:lang w:val="en"/>
        </w:rPr>
        <w:t xml:space="preserve">return both. If both variants are returned, they SHOULD be describing the same address, with the formatted address indicating how the component fields are combined. </w:t>
      </w:r>
    </w:p>
    <w:p w14:paraId="69F2575A" w14:textId="77777777" w:rsidR="00000000" w:rsidRDefault="00DE28C3">
      <w:pPr>
        <w:spacing w:before="0" w:beforeAutospacing="0" w:after="0" w:afterAutospacing="0"/>
        <w:divId w:val="285158000"/>
        <w:rPr>
          <w:rFonts w:ascii="Verdana" w:eastAsia="Times New Roman" w:hAnsi="Verdana"/>
          <w:color w:val="000000"/>
          <w:lang w:val="en"/>
        </w:rPr>
      </w:pPr>
      <w:r>
        <w:rPr>
          <w:rFonts w:ascii="Verdana" w:eastAsia="Times New Roman" w:hAnsi="Verdana"/>
          <w:color w:val="000000"/>
          <w:lang w:val="en"/>
        </w:rPr>
        <w:t>formatted</w:t>
      </w:r>
    </w:p>
    <w:p w14:paraId="110E0325" w14:textId="77777777" w:rsidR="00000000" w:rsidRDefault="00DE28C3">
      <w:pPr>
        <w:spacing w:before="0" w:beforeAutospacing="0" w:after="0" w:afterAutospacing="0"/>
        <w:ind w:left="720"/>
        <w:divId w:val="285158000"/>
        <w:rPr>
          <w:rFonts w:ascii="Verdana" w:eastAsia="Times New Roman" w:hAnsi="Verdana"/>
          <w:color w:val="000000"/>
          <w:lang w:val="en"/>
        </w:rPr>
      </w:pPr>
      <w:r>
        <w:rPr>
          <w:rFonts w:ascii="Verdana" w:eastAsia="Times New Roman" w:hAnsi="Verdana"/>
          <w:color w:val="000000"/>
          <w:lang w:val="en"/>
        </w:rPr>
        <w:t>Full mailing address, formatted for display or use on a mailing label. This fiel</w:t>
      </w:r>
      <w:r>
        <w:rPr>
          <w:rFonts w:ascii="Verdana" w:eastAsia="Times New Roman" w:hAnsi="Verdana"/>
          <w:color w:val="000000"/>
          <w:lang w:val="en"/>
        </w:rPr>
        <w:t xml:space="preserve">d MAY contain multiple lines, separated by newlines. Newlines can be represented either as a carriage return/line feed pair ("\r\n") or as a single line feed character ("\n"). </w:t>
      </w:r>
    </w:p>
    <w:p w14:paraId="619B680C" w14:textId="77777777" w:rsidR="00000000" w:rsidRDefault="00DE28C3">
      <w:pPr>
        <w:spacing w:before="0" w:beforeAutospacing="0" w:after="0" w:afterAutospacing="0"/>
        <w:divId w:val="285158000"/>
        <w:rPr>
          <w:rFonts w:ascii="Verdana" w:eastAsia="Times New Roman" w:hAnsi="Verdana"/>
          <w:color w:val="000000"/>
          <w:lang w:val="en"/>
        </w:rPr>
      </w:pPr>
      <w:r>
        <w:rPr>
          <w:rFonts w:ascii="Verdana" w:eastAsia="Times New Roman" w:hAnsi="Verdana"/>
          <w:color w:val="000000"/>
          <w:lang w:val="en"/>
        </w:rPr>
        <w:t>street_address</w:t>
      </w:r>
    </w:p>
    <w:p w14:paraId="21F38AC0" w14:textId="77777777" w:rsidR="00000000" w:rsidRDefault="00DE28C3">
      <w:pPr>
        <w:spacing w:before="0" w:beforeAutospacing="0" w:after="0" w:afterAutospacing="0"/>
        <w:ind w:left="720"/>
        <w:divId w:val="285158000"/>
        <w:rPr>
          <w:rFonts w:ascii="Verdana" w:eastAsia="Times New Roman" w:hAnsi="Verdana"/>
          <w:color w:val="000000"/>
          <w:lang w:val="en"/>
        </w:rPr>
      </w:pPr>
      <w:r>
        <w:rPr>
          <w:rFonts w:ascii="Verdana" w:eastAsia="Times New Roman" w:hAnsi="Verdana"/>
          <w:color w:val="000000"/>
          <w:lang w:val="en"/>
        </w:rPr>
        <w:t>Full street address component, which MAY include house number, s</w:t>
      </w:r>
      <w:r>
        <w:rPr>
          <w:rFonts w:ascii="Verdana" w:eastAsia="Times New Roman" w:hAnsi="Verdana"/>
          <w:color w:val="000000"/>
          <w:lang w:val="en"/>
        </w:rPr>
        <w:t>treet name, Post Office Box, and multi-line extended street address information. This field MAY contain multiple lines, separated by newlines. Newlines can be represented either as a carriage return/line feed pair ("\r\n") or as a single line feed characte</w:t>
      </w:r>
      <w:r>
        <w:rPr>
          <w:rFonts w:ascii="Verdana" w:eastAsia="Times New Roman" w:hAnsi="Verdana"/>
          <w:color w:val="000000"/>
          <w:lang w:val="en"/>
        </w:rPr>
        <w:t xml:space="preserve">r ("\n"). </w:t>
      </w:r>
    </w:p>
    <w:p w14:paraId="171E9AEE" w14:textId="77777777" w:rsidR="00000000" w:rsidRDefault="00DE28C3">
      <w:pPr>
        <w:spacing w:before="0" w:beforeAutospacing="0" w:after="0" w:afterAutospacing="0"/>
        <w:divId w:val="285158000"/>
        <w:rPr>
          <w:rFonts w:ascii="Verdana" w:eastAsia="Times New Roman" w:hAnsi="Verdana"/>
          <w:color w:val="000000"/>
          <w:lang w:val="en"/>
        </w:rPr>
      </w:pPr>
      <w:r>
        <w:rPr>
          <w:rFonts w:ascii="Verdana" w:eastAsia="Times New Roman" w:hAnsi="Verdana"/>
          <w:color w:val="000000"/>
          <w:lang w:val="en"/>
        </w:rPr>
        <w:lastRenderedPageBreak/>
        <w:t>locality</w:t>
      </w:r>
    </w:p>
    <w:p w14:paraId="0C2A5243" w14:textId="77777777" w:rsidR="00000000" w:rsidRDefault="00DE28C3">
      <w:pPr>
        <w:spacing w:before="0" w:beforeAutospacing="0" w:after="0" w:afterAutospacing="0"/>
        <w:ind w:left="720"/>
        <w:divId w:val="285158000"/>
        <w:rPr>
          <w:rFonts w:ascii="Verdana" w:eastAsia="Times New Roman" w:hAnsi="Verdana"/>
          <w:color w:val="000000"/>
          <w:lang w:val="en"/>
        </w:rPr>
      </w:pPr>
      <w:r>
        <w:rPr>
          <w:rFonts w:ascii="Verdana" w:eastAsia="Times New Roman" w:hAnsi="Verdana"/>
          <w:color w:val="000000"/>
          <w:lang w:val="en"/>
        </w:rPr>
        <w:t xml:space="preserve">City or locality component. </w:t>
      </w:r>
    </w:p>
    <w:p w14:paraId="4EA297DA" w14:textId="77777777" w:rsidR="00000000" w:rsidRDefault="00DE28C3">
      <w:pPr>
        <w:spacing w:before="0" w:beforeAutospacing="0" w:after="0" w:afterAutospacing="0"/>
        <w:divId w:val="285158000"/>
        <w:rPr>
          <w:rFonts w:ascii="Verdana" w:eastAsia="Times New Roman" w:hAnsi="Verdana"/>
          <w:color w:val="000000"/>
          <w:lang w:val="en"/>
        </w:rPr>
      </w:pPr>
      <w:r>
        <w:rPr>
          <w:rFonts w:ascii="Verdana" w:eastAsia="Times New Roman" w:hAnsi="Verdana"/>
          <w:color w:val="000000"/>
          <w:lang w:val="en"/>
        </w:rPr>
        <w:t>region</w:t>
      </w:r>
    </w:p>
    <w:p w14:paraId="4EA852EC" w14:textId="77777777" w:rsidR="00000000" w:rsidRDefault="00DE28C3">
      <w:pPr>
        <w:spacing w:before="0" w:beforeAutospacing="0" w:after="0" w:afterAutospacing="0"/>
        <w:ind w:left="720"/>
        <w:divId w:val="285158000"/>
        <w:rPr>
          <w:rFonts w:ascii="Verdana" w:eastAsia="Times New Roman" w:hAnsi="Verdana"/>
          <w:color w:val="000000"/>
          <w:lang w:val="en"/>
        </w:rPr>
      </w:pPr>
      <w:r>
        <w:rPr>
          <w:rFonts w:ascii="Verdana" w:eastAsia="Times New Roman" w:hAnsi="Verdana"/>
          <w:color w:val="000000"/>
          <w:lang w:val="en"/>
        </w:rPr>
        <w:t xml:space="preserve">State, province, prefecture, or region component. </w:t>
      </w:r>
    </w:p>
    <w:p w14:paraId="2A820193" w14:textId="77777777" w:rsidR="00000000" w:rsidRDefault="00DE28C3">
      <w:pPr>
        <w:spacing w:before="0" w:beforeAutospacing="0" w:after="0" w:afterAutospacing="0"/>
        <w:divId w:val="285158000"/>
        <w:rPr>
          <w:rFonts w:ascii="Verdana" w:eastAsia="Times New Roman" w:hAnsi="Verdana"/>
          <w:color w:val="000000"/>
          <w:lang w:val="en"/>
        </w:rPr>
      </w:pPr>
      <w:r>
        <w:rPr>
          <w:rFonts w:ascii="Verdana" w:eastAsia="Times New Roman" w:hAnsi="Verdana"/>
          <w:color w:val="000000"/>
          <w:lang w:val="en"/>
        </w:rPr>
        <w:t>postal_code</w:t>
      </w:r>
    </w:p>
    <w:p w14:paraId="58833613" w14:textId="77777777" w:rsidR="00000000" w:rsidRDefault="00DE28C3">
      <w:pPr>
        <w:spacing w:before="0" w:beforeAutospacing="0" w:after="0" w:afterAutospacing="0"/>
        <w:ind w:left="720"/>
        <w:divId w:val="285158000"/>
        <w:rPr>
          <w:rFonts w:ascii="Verdana" w:eastAsia="Times New Roman" w:hAnsi="Verdana"/>
          <w:color w:val="000000"/>
          <w:lang w:val="en"/>
        </w:rPr>
      </w:pPr>
      <w:r>
        <w:rPr>
          <w:rFonts w:ascii="Verdana" w:eastAsia="Times New Roman" w:hAnsi="Verdana"/>
          <w:color w:val="000000"/>
          <w:lang w:val="en"/>
        </w:rPr>
        <w:t xml:space="preserve">Zip code or postal code component. </w:t>
      </w:r>
    </w:p>
    <w:p w14:paraId="3CBE504B" w14:textId="77777777" w:rsidR="00000000" w:rsidRDefault="00DE28C3">
      <w:pPr>
        <w:spacing w:before="0" w:beforeAutospacing="0" w:after="0" w:afterAutospacing="0"/>
        <w:divId w:val="285158000"/>
        <w:rPr>
          <w:rFonts w:ascii="Verdana" w:eastAsia="Times New Roman" w:hAnsi="Verdana"/>
          <w:color w:val="000000"/>
          <w:lang w:val="en"/>
        </w:rPr>
      </w:pPr>
      <w:r>
        <w:rPr>
          <w:rFonts w:ascii="Verdana" w:eastAsia="Times New Roman" w:hAnsi="Verdana"/>
          <w:color w:val="000000"/>
          <w:lang w:val="en"/>
        </w:rPr>
        <w:t>country</w:t>
      </w:r>
    </w:p>
    <w:p w14:paraId="6C1B1B78" w14:textId="77777777" w:rsidR="00000000" w:rsidRDefault="00DE28C3">
      <w:pPr>
        <w:spacing w:before="0" w:beforeAutospacing="0" w:after="0" w:afterAutospacing="0"/>
        <w:ind w:left="720"/>
        <w:divId w:val="285158000"/>
        <w:rPr>
          <w:rFonts w:ascii="Verdana" w:eastAsia="Times New Roman" w:hAnsi="Verdana"/>
          <w:color w:val="000000"/>
          <w:lang w:val="en"/>
        </w:rPr>
      </w:pPr>
      <w:r>
        <w:rPr>
          <w:rFonts w:ascii="Verdana" w:eastAsia="Times New Roman" w:hAnsi="Verdana"/>
          <w:color w:val="000000"/>
          <w:lang w:val="en"/>
        </w:rPr>
        <w:t xml:space="preserve">Country name component. </w:t>
      </w:r>
    </w:p>
    <w:p w14:paraId="66F9BCB5" w14:textId="77777777" w:rsidR="00000000" w:rsidRDefault="00DE28C3">
      <w:pPr>
        <w:spacing w:before="0" w:beforeAutospacing="0" w:after="0" w:afterAutospacing="0"/>
        <w:divId w:val="1881235819"/>
        <w:rPr>
          <w:rFonts w:ascii="Verdana" w:eastAsia="Times New Roman" w:hAnsi="Verdana"/>
          <w:color w:val="000000"/>
          <w:lang w:val="en"/>
        </w:rPr>
      </w:pPr>
      <w:bookmarkStart w:id="138" w:name="ClaimsLanguagesAndScripts"/>
      <w:bookmarkEnd w:id="138"/>
    </w:p>
    <w:p w14:paraId="15C95E2C"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7DD155B" w14:textId="77777777">
        <w:trPr>
          <w:divId w:val="1881235819"/>
          <w:trHeight w:val="225"/>
          <w:tblCellSpacing w:w="12" w:type="dxa"/>
        </w:trPr>
        <w:tc>
          <w:tcPr>
            <w:tcW w:w="450" w:type="dxa"/>
            <w:shd w:val="clear" w:color="auto" w:fill="990000"/>
            <w:vAlign w:val="center"/>
            <w:hideMark/>
          </w:tcPr>
          <w:p w14:paraId="692E7F78"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7891A14" w14:textId="77777777" w:rsidR="00000000" w:rsidRDefault="00DE28C3">
      <w:pPr>
        <w:pStyle w:val="Heading3"/>
        <w:divId w:val="1881235819"/>
        <w:rPr>
          <w:rFonts w:eastAsia="Times New Roman"/>
          <w:lang w:val="en"/>
        </w:rPr>
      </w:pPr>
      <w:bookmarkStart w:id="139" w:name="rfc.section.2.5.2"/>
      <w:bookmarkEnd w:id="139"/>
      <w:r>
        <w:rPr>
          <w:rFonts w:eastAsia="Times New Roman"/>
          <w:lang w:val="en"/>
        </w:rPr>
        <w:t>2.5.2.  Claims Languages and Scripts</w:t>
      </w:r>
    </w:p>
    <w:p w14:paraId="21BA38D3"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Human-readable Claim Values and Claim Values that reference human-readable values MAY be represented in multiple languages and scripts. To specify the languages and scripts,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"RFC5646"</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BCP47</w:t>
      </w:r>
      <w:r>
        <w:rPr>
          <w:rStyle w:val="Hyperlink"/>
          <w:rFonts w:ascii="Verdana" w:hAnsi="Verdana"/>
          <w:vanish/>
          <w:u w:val="none"/>
          <w:lang w:val="en"/>
        </w:rPr>
        <w:t xml:space="preserve"> (Phillips, A</w:t>
      </w:r>
      <w:ins w:id="140" w:author="Author" w:date="2015-08-04T00:14:00Z">
        <w:r>
          <w:rPr>
            <w:rStyle w:val="Hyperlink"/>
            <w:rFonts w:ascii="Verdana" w:hAnsi="Verdana"/>
            <w:vanish/>
            <w:u w:val="none"/>
            <w:lang w:val="en"/>
          </w:rPr>
          <w:t>., Ed</w:t>
        </w:r>
      </w:ins>
      <w:r>
        <w:rPr>
          <w:rStyle w:val="Hyperlink"/>
          <w:rFonts w:ascii="Verdana" w:hAnsi="Verdana"/>
          <w:vanish/>
          <w:u w:val="none"/>
          <w:lang w:val="en"/>
        </w:rPr>
        <w:t xml:space="preserve">. and M. Davis, </w:t>
      </w:r>
      <w:ins w:id="141" w:author="Author" w:date="2015-08-04T00:14:00Z">
        <w:r>
          <w:rPr>
            <w:rStyle w:val="Hyperlink"/>
            <w:rFonts w:ascii="Verdana" w:hAnsi="Verdana"/>
            <w:vanish/>
            <w:u w:val="none"/>
            <w:lang w:val="en"/>
          </w:rPr>
          <w:t xml:space="preserve">Ed., </w:t>
        </w:r>
      </w:ins>
      <w:r>
        <w:rPr>
          <w:rStyle w:val="Hyperlink"/>
          <w:rFonts w:ascii="Verdana" w:hAnsi="Verdana"/>
          <w:vanish/>
          <w:u w:val="none"/>
          <w:lang w:val="en"/>
        </w:rPr>
        <w:t>“Tags fo</w:t>
      </w:r>
      <w:r>
        <w:rPr>
          <w:rStyle w:val="Hyperlink"/>
          <w:rFonts w:ascii="Verdana" w:hAnsi="Verdana"/>
          <w:vanish/>
          <w:u w:val="none"/>
          <w:lang w:val="en"/>
        </w:rPr>
        <w:t>r Identifying Languages,” September 2009.)</w:t>
      </w:r>
      <w:r>
        <w:rPr>
          <w:rFonts w:ascii="Verdana" w:hAnsi="Verdana"/>
          <w:color w:val="000000"/>
          <w:lang w:val="en"/>
        </w:rPr>
        <w:fldChar w:fldCharType="end"/>
      </w:r>
      <w:r>
        <w:rPr>
          <w:rFonts w:ascii="Verdana" w:hAnsi="Verdana"/>
          <w:color w:val="000000"/>
          <w:lang w:val="en"/>
        </w:rPr>
        <w:t xml:space="preserve"> [RFC5646] language tags are added to member names, delimited by a </w:t>
      </w:r>
      <w:r>
        <w:rPr>
          <w:rStyle w:val="HTMLTypewriter"/>
          <w:lang w:val="en"/>
        </w:rPr>
        <w:t>#</w:t>
      </w:r>
      <w:r>
        <w:rPr>
          <w:rFonts w:ascii="Verdana" w:hAnsi="Verdana"/>
          <w:color w:val="000000"/>
          <w:lang w:val="en"/>
        </w:rPr>
        <w:t xml:space="preserve"> character. For example, </w:t>
      </w:r>
      <w:r>
        <w:rPr>
          <w:rStyle w:val="HTMLTypewriter"/>
          <w:lang w:val="en"/>
        </w:rPr>
        <w:t>family_name#ja-Kana-JP</w:t>
      </w:r>
      <w:r>
        <w:rPr>
          <w:rFonts w:ascii="Verdana" w:hAnsi="Verdana"/>
          <w:color w:val="000000"/>
          <w:lang w:val="en"/>
        </w:rPr>
        <w:t xml:space="preserve"> expresses the Family Name in Katakana in Japanese, which is commonly used to index and represent t</w:t>
      </w:r>
      <w:r>
        <w:rPr>
          <w:rFonts w:ascii="Verdana" w:hAnsi="Verdana"/>
          <w:color w:val="000000"/>
          <w:lang w:val="en"/>
        </w:rPr>
        <w:t xml:space="preserve">he phonetics of the Kanji representation of the same represented as </w:t>
      </w:r>
      <w:r>
        <w:rPr>
          <w:rStyle w:val="HTMLTypewriter"/>
          <w:lang w:val="en"/>
        </w:rPr>
        <w:t>family_name#ja-Hani-JP</w:t>
      </w:r>
      <w:r>
        <w:rPr>
          <w:rFonts w:ascii="Verdana" w:hAnsi="Verdana"/>
          <w:color w:val="000000"/>
          <w:lang w:val="en"/>
        </w:rPr>
        <w:t xml:space="preserve">. As another example, both </w:t>
      </w:r>
      <w:r>
        <w:rPr>
          <w:rStyle w:val="HTMLTypewriter"/>
          <w:lang w:val="en"/>
        </w:rPr>
        <w:t>website</w:t>
      </w:r>
      <w:r>
        <w:rPr>
          <w:rFonts w:ascii="Verdana" w:hAnsi="Verdana"/>
          <w:color w:val="000000"/>
          <w:lang w:val="en"/>
        </w:rPr>
        <w:t xml:space="preserve"> and </w:t>
      </w:r>
      <w:r>
        <w:rPr>
          <w:rStyle w:val="HTMLTypewriter"/>
          <w:lang w:val="en"/>
        </w:rPr>
        <w:t>website#de</w:t>
      </w:r>
      <w:r>
        <w:rPr>
          <w:rFonts w:ascii="Verdana" w:hAnsi="Verdana"/>
          <w:color w:val="000000"/>
          <w:lang w:val="en"/>
        </w:rPr>
        <w:t xml:space="preserve"> Claim Values might be returned, referencing a Web site in an unspecified language and a Web site in German. </w:t>
      </w:r>
    </w:p>
    <w:p w14:paraId="0022BC0A" w14:textId="2F561BE6" w:rsidR="00000000" w:rsidRDefault="00DE28C3">
      <w:pPr>
        <w:pStyle w:val="NormalWeb"/>
        <w:divId w:val="1881235819"/>
        <w:rPr>
          <w:rFonts w:ascii="Verdana" w:hAnsi="Verdana"/>
          <w:color w:val="000000"/>
          <w:lang w:val="en"/>
        </w:rPr>
      </w:pPr>
      <w:r>
        <w:rPr>
          <w:rFonts w:ascii="Verdana" w:hAnsi="Verdana"/>
          <w:color w:val="000000"/>
          <w:lang w:val="en"/>
        </w:rPr>
        <w:t>Since C</w:t>
      </w:r>
      <w:r>
        <w:rPr>
          <w:rFonts w:ascii="Verdana" w:hAnsi="Verdana"/>
          <w:color w:val="000000"/>
          <w:lang w:val="en"/>
        </w:rPr>
        <w:t xml:space="preserve">laim Names are case sensitive, it is strongly RECOMMENDED that language tag values used in Claim Names be spelled using the character case with which they are registered in the </w:t>
      </w:r>
      <w:ins w:id="142" w:author="Author" w:date="2015-08-04T00:14:00Z">
        <w:r>
          <w:rPr>
            <w:rFonts w:ascii="Verdana" w:hAnsi="Verdana"/>
            <w:color w:val="000000"/>
            <w:lang w:val="en"/>
          </w:rPr>
          <w:t xml:space="preserve">IANA "Language Subtag Registry" </w:t>
        </w:r>
      </w:ins>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"IANA.Language"</w:instrText>
      </w:r>
      <w:r>
        <w:rPr>
          <w:rFonts w:ascii="Verdana" w:hAnsi="Verdana"/>
          <w:color w:val="000000"/>
          <w:lang w:val="en"/>
        </w:rPr>
        <w:instrText xml:space="preserve"> </w:instrText>
      </w:r>
      <w:r>
        <w:rPr>
          <w:rFonts w:ascii="Verdana" w:hAnsi="Verdana"/>
          <w:color w:val="000000"/>
          <w:lang w:val="en"/>
        </w:rPr>
        <w:fldChar w:fldCharType="separate"/>
      </w:r>
      <w:ins w:id="143" w:author="Author" w:date="2015-08-04T00:14:00Z">
        <w:r>
          <w:rPr>
            <w:rStyle w:val="Hyperlink"/>
            <w:rFonts w:ascii="Verdana" w:hAnsi="Verdana"/>
            <w:u w:val="none"/>
            <w:lang w:val="en"/>
          </w:rPr>
          <w:t>[</w:t>
        </w:r>
      </w:ins>
      <w:r>
        <w:rPr>
          <w:rStyle w:val="Hyperlink"/>
          <w:rFonts w:ascii="Verdana" w:hAnsi="Verdana"/>
          <w:u w:val="none"/>
          <w:lang w:val="en"/>
        </w:rPr>
        <w:t>IANA</w:t>
      </w:r>
      <w:ins w:id="144" w:author="Author" w:date="2015-08-04T00:14:00Z">
        <w:r>
          <w:rPr>
            <w:rStyle w:val="Hyperlink"/>
            <w:rFonts w:ascii="Verdana" w:hAnsi="Verdana"/>
            <w:u w:val="none"/>
            <w:lang w:val="en"/>
          </w:rPr>
          <w:t>.</w:t>
        </w:r>
      </w:ins>
      <w:r>
        <w:rPr>
          <w:rStyle w:val="Hyperlink"/>
          <w:rFonts w:ascii="Verdana" w:hAnsi="Verdana"/>
          <w:u w:val="none"/>
          <w:lang w:val="en"/>
        </w:rPr>
        <w:t>Langu</w:t>
      </w:r>
      <w:r>
        <w:rPr>
          <w:rStyle w:val="Hyperlink"/>
          <w:rFonts w:ascii="Verdana" w:hAnsi="Verdana"/>
          <w:u w:val="none"/>
          <w:lang w:val="en"/>
        </w:rPr>
        <w:t>age</w:t>
      </w:r>
      <w:del w:id="145" w:author="Author" w:date="2015-08-04T00:14:00Z">
        <w:r>
          <w:rPr>
            <w:rStyle w:val="Hyperlink"/>
            <w:rFonts w:ascii="Verdana" w:hAnsi="Verdana"/>
            <w:u w:val="none"/>
            <w:lang w:val="en"/>
          </w:rPr>
          <w:delText xml:space="preserve"> Subtag Registry</w:delText>
        </w:r>
        <w:r>
          <w:rPr>
            <w:rStyle w:val="Hyperlink"/>
            <w:rFonts w:ascii="Verdana" w:hAnsi="Verdana"/>
            <w:vanish/>
            <w:u w:val="none"/>
            <w:lang w:val="en"/>
          </w:rPr>
          <w:delText xml:space="preserve"> (Internet Assigned Numbers Authority</w:delText>
        </w:r>
      </w:del>
      <w:ins w:id="146" w:author="Author" w:date="2015-08-04T00:14:00Z">
        <w:r>
          <w:rPr>
            <w:rStyle w:val="Hyperlink"/>
            <w:rFonts w:ascii="Verdana" w:hAnsi="Verdana"/>
            <w:u w:val="none"/>
            <w:lang w:val="en"/>
          </w:rPr>
          <w:t>]</w:t>
        </w:r>
      </w:ins>
      <w:r>
        <w:rPr>
          <w:rStyle w:val="Hyperlink"/>
          <w:rFonts w:ascii="Verdana" w:hAnsi="Verdana"/>
          <w:vanish/>
          <w:u w:val="none"/>
          <w:lang w:val="en"/>
        </w:rPr>
        <w:t xml:space="preserve"> (IANA</w:t>
      </w:r>
      <w:del w:id="147" w:author="Author" w:date="2015-08-04T00:14:00Z">
        <w:r>
          <w:rPr>
            <w:rStyle w:val="Hyperlink"/>
            <w:rFonts w:ascii="Verdana" w:hAnsi="Verdana"/>
            <w:vanish/>
            <w:u w:val="none"/>
            <w:lang w:val="en"/>
          </w:rPr>
          <w:delText>),</w:delText>
        </w:r>
      </w:del>
      <w:ins w:id="148" w:author="Author" w:date="2015-08-04T00:14:00Z">
        <w:r>
          <w:rPr>
            <w:rStyle w:val="Hyperlink"/>
            <w:rFonts w:ascii="Verdana" w:hAnsi="Verdana"/>
            <w:vanish/>
            <w:u w:val="none"/>
            <w:lang w:val="en"/>
          </w:rPr>
          <w:t>,</w:t>
        </w:r>
      </w:ins>
      <w:r>
        <w:rPr>
          <w:rStyle w:val="Hyperlink"/>
          <w:rFonts w:ascii="Verdana" w:hAnsi="Verdana"/>
          <w:vanish/>
          <w:u w:val="none"/>
          <w:lang w:val="en"/>
        </w:rPr>
        <w:t xml:space="preserve"> “Language Subtag Registry,” </w:t>
      </w:r>
      <w:del w:id="149" w:author="Author" w:date="2015-08-04T00:14:00Z">
        <w:r>
          <w:rPr>
            <w:rStyle w:val="Hyperlink"/>
            <w:rFonts w:ascii="Verdana" w:hAnsi="Verdana"/>
            <w:vanish/>
            <w:u w:val="none"/>
            <w:lang w:val="en"/>
          </w:rPr>
          <w:delText>2005</w:delText>
        </w:r>
      </w:del>
      <w:r>
        <w:rPr>
          <w:rStyle w:val="Hyperlink"/>
          <w:rFonts w:ascii="Verdana" w:hAnsi="Verdana"/>
          <w:vanish/>
          <w:u w:val="none"/>
          <w:lang w:val="en"/>
        </w:rPr>
        <w:t>.)</w:t>
      </w:r>
      <w:r>
        <w:rPr>
          <w:rFonts w:ascii="Verdana" w:hAnsi="Verdana"/>
          <w:color w:val="000000"/>
          <w:lang w:val="en"/>
        </w:rPr>
        <w:fldChar w:fldCharType="end"/>
      </w:r>
      <w:del w:id="150" w:author="Author" w:date="2015-08-04T00:14:00Z">
        <w:r>
          <w:rPr>
            <w:rFonts w:ascii="Verdana" w:hAnsi="Verdana"/>
            <w:color w:val="000000"/>
            <w:lang w:val="en"/>
          </w:rPr>
          <w:delText xml:space="preserve"> [IANA.Language].</w:delText>
        </w:r>
      </w:del>
      <w:ins w:id="151" w:author="Author" w:date="2015-08-04T00:14:00Z">
        <w:r>
          <w:rPr>
            <w:rFonts w:ascii="Verdana" w:hAnsi="Verdana"/>
            <w:color w:val="000000"/>
            <w:lang w:val="en"/>
          </w:rPr>
          <w:t>.</w:t>
        </w:r>
      </w:ins>
      <w:r>
        <w:rPr>
          <w:rFonts w:ascii="Verdana" w:hAnsi="Verdana"/>
          <w:color w:val="000000"/>
          <w:lang w:val="en"/>
        </w:rPr>
        <w:t xml:space="preserve"> In particular, normally language names are spelled with lowercase characters, region names are spelled with uppercase characters, and scripts are spelled with mixed case characters. However, since BCP47 language </w:t>
      </w:r>
      <w:r>
        <w:rPr>
          <w:rFonts w:ascii="Verdana" w:hAnsi="Verdana"/>
          <w:color w:val="000000"/>
          <w:lang w:val="en"/>
        </w:rPr>
        <w:t>tag values are case insensitive, implementations SHOULD interpret the language tag values supplied in a case</w:t>
      </w:r>
      <w:ins w:id="152" w:author="Author" w:date="2015-08-04T00:14:00Z">
        <w:r>
          <w:rPr>
            <w:rFonts w:ascii="Verdana" w:hAnsi="Verdana"/>
            <w:color w:val="000000"/>
            <w:lang w:val="en"/>
          </w:rPr>
          <w:t>-</w:t>
        </w:r>
      </w:ins>
      <w:r>
        <w:rPr>
          <w:rFonts w:ascii="Verdana" w:hAnsi="Verdana"/>
          <w:color w:val="000000"/>
          <w:lang w:val="en"/>
        </w:rPr>
        <w:t xml:space="preserve">insensitive manner. </w:t>
      </w:r>
    </w:p>
    <w:p w14:paraId="4F9486C0"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Per the recommendations in BCP47, language tag values for Claims SHOULD only be as specific as necessary. For instance, using </w:t>
      </w:r>
      <w:r>
        <w:rPr>
          <w:rStyle w:val="HTMLTypewriter"/>
          <w:lang w:val="en"/>
        </w:rPr>
        <w:t>fr</w:t>
      </w:r>
      <w:r>
        <w:rPr>
          <w:rFonts w:ascii="Verdana" w:hAnsi="Verdana"/>
          <w:color w:val="000000"/>
          <w:lang w:val="en"/>
        </w:rPr>
        <w:t xml:space="preserve"> might be sufficient in many contexts, rather than </w:t>
      </w:r>
      <w:r>
        <w:rPr>
          <w:rStyle w:val="HTMLTypewriter"/>
          <w:lang w:val="en"/>
        </w:rPr>
        <w:t>fr-CA</w:t>
      </w:r>
      <w:r>
        <w:rPr>
          <w:rFonts w:ascii="Verdana" w:hAnsi="Verdana"/>
          <w:color w:val="000000"/>
          <w:lang w:val="en"/>
        </w:rPr>
        <w:t xml:space="preserve"> or </w:t>
      </w:r>
      <w:r>
        <w:rPr>
          <w:rStyle w:val="HTMLTypewriter"/>
          <w:lang w:val="en"/>
        </w:rPr>
        <w:t>fr-FR</w:t>
      </w:r>
      <w:r>
        <w:rPr>
          <w:rFonts w:ascii="Verdana" w:hAnsi="Verdana"/>
          <w:color w:val="000000"/>
          <w:lang w:val="en"/>
        </w:rPr>
        <w:t xml:space="preserve">. Where possible, OPs SHOULD try to match requested Claim locales with Claims it has. For </w:t>
      </w:r>
      <w:r>
        <w:rPr>
          <w:rFonts w:ascii="Verdana" w:hAnsi="Verdana"/>
          <w:color w:val="000000"/>
          <w:lang w:val="en"/>
        </w:rPr>
        <w:lastRenderedPageBreak/>
        <w:t xml:space="preserve">instance, if the Client asks for a Claim with a </w:t>
      </w:r>
      <w:r>
        <w:rPr>
          <w:rStyle w:val="HTMLTypewriter"/>
          <w:lang w:val="en"/>
        </w:rPr>
        <w:t>de</w:t>
      </w:r>
      <w:r>
        <w:rPr>
          <w:rFonts w:ascii="Verdana" w:hAnsi="Verdana"/>
          <w:color w:val="000000"/>
          <w:lang w:val="en"/>
        </w:rPr>
        <w:t xml:space="preserve"> (German) language tag and the OP </w:t>
      </w:r>
      <w:r>
        <w:rPr>
          <w:rFonts w:ascii="Verdana" w:hAnsi="Verdana"/>
          <w:color w:val="000000"/>
          <w:lang w:val="en"/>
        </w:rPr>
        <w:t xml:space="preserve">has a value tagged with </w:t>
      </w:r>
      <w:r>
        <w:rPr>
          <w:rStyle w:val="HTMLTypewriter"/>
          <w:lang w:val="en"/>
        </w:rPr>
        <w:t>de-CH</w:t>
      </w:r>
      <w:r>
        <w:rPr>
          <w:rFonts w:ascii="Verdana" w:hAnsi="Verdana"/>
          <w:color w:val="000000"/>
          <w:lang w:val="en"/>
        </w:rPr>
        <w:t xml:space="preserve"> (Swiss German) and no generic German value, it would be appropriate for the OP to return the Swiss German value to the Client. (This intentionally moves as much of the complexity of language tag matching to the OP as possible,</w:t>
      </w:r>
      <w:r>
        <w:rPr>
          <w:rFonts w:ascii="Verdana" w:hAnsi="Verdana"/>
          <w:color w:val="000000"/>
          <w:lang w:val="en"/>
        </w:rPr>
        <w:t xml:space="preserve"> to simplify Clients.) </w:t>
      </w:r>
    </w:p>
    <w:p w14:paraId="100259A8"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A </w:t>
      </w:r>
      <w:r>
        <w:rPr>
          <w:rStyle w:val="HTMLTypewriter"/>
          <w:lang w:val="en"/>
        </w:rPr>
        <w:t>claims_locales</w:t>
      </w:r>
      <w:r>
        <w:rPr>
          <w:rFonts w:ascii="Verdana" w:hAnsi="Verdana"/>
          <w:color w:val="000000"/>
          <w:lang w:val="en"/>
        </w:rPr>
        <w:t xml:space="preserve"> request can be used to specify the preferred languages and scripts to use for the returned Claims. </w:t>
      </w:r>
    </w:p>
    <w:p w14:paraId="45364518"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When the OP determines, either through the </w:t>
      </w:r>
      <w:r>
        <w:rPr>
          <w:rStyle w:val="HTMLTypewriter"/>
          <w:lang w:val="en"/>
        </w:rPr>
        <w:t>claims_locales</w:t>
      </w:r>
      <w:r>
        <w:rPr>
          <w:rFonts w:ascii="Verdana" w:hAnsi="Verdana"/>
          <w:color w:val="000000"/>
          <w:lang w:val="en"/>
        </w:rPr>
        <w:t xml:space="preserve"> parameter, or by other means, that the End-User and Clien</w:t>
      </w:r>
      <w:r>
        <w:rPr>
          <w:rFonts w:ascii="Verdana" w:hAnsi="Verdana"/>
          <w:color w:val="000000"/>
          <w:lang w:val="en"/>
        </w:rPr>
        <w:t xml:space="preserve">t are requesting Claims in only one set of languages and scripts, it is RECOMMENDED that OPs return Claims without language tags when they employ this language and script. It is also RECOMMENDED that Clients be written in a manner that they can handle and </w:t>
      </w:r>
      <w:r>
        <w:rPr>
          <w:rFonts w:ascii="Verdana" w:hAnsi="Verdana"/>
          <w:color w:val="000000"/>
          <w:lang w:val="en"/>
        </w:rPr>
        <w:t xml:space="preserve">utilize Claims using language tags. </w:t>
      </w:r>
    </w:p>
    <w:p w14:paraId="4E057300" w14:textId="77777777" w:rsidR="00000000" w:rsidRDefault="00DE28C3">
      <w:pPr>
        <w:spacing w:before="0" w:beforeAutospacing="0" w:after="0" w:afterAutospacing="0"/>
        <w:divId w:val="1881235819"/>
        <w:rPr>
          <w:rFonts w:ascii="Verdana" w:eastAsia="Times New Roman" w:hAnsi="Verdana"/>
          <w:color w:val="000000"/>
          <w:lang w:val="en"/>
        </w:rPr>
      </w:pPr>
      <w:bookmarkStart w:id="153" w:name="ClaimStability"/>
      <w:bookmarkEnd w:id="153"/>
    </w:p>
    <w:p w14:paraId="42199334"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50C4894" w14:textId="77777777">
        <w:trPr>
          <w:divId w:val="1881235819"/>
          <w:trHeight w:val="225"/>
          <w:tblCellSpacing w:w="12" w:type="dxa"/>
        </w:trPr>
        <w:tc>
          <w:tcPr>
            <w:tcW w:w="450" w:type="dxa"/>
            <w:shd w:val="clear" w:color="auto" w:fill="990000"/>
            <w:vAlign w:val="center"/>
            <w:hideMark/>
          </w:tcPr>
          <w:p w14:paraId="6A310150"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34952E5" w14:textId="77777777" w:rsidR="00000000" w:rsidRDefault="00DE28C3">
      <w:pPr>
        <w:pStyle w:val="Heading3"/>
        <w:divId w:val="1881235819"/>
        <w:rPr>
          <w:rFonts w:eastAsia="Times New Roman"/>
          <w:lang w:val="en"/>
        </w:rPr>
      </w:pPr>
      <w:bookmarkStart w:id="154" w:name="rfc.section.2.5.3"/>
      <w:bookmarkEnd w:id="154"/>
      <w:r>
        <w:rPr>
          <w:rFonts w:eastAsia="Times New Roman"/>
          <w:lang w:val="en"/>
        </w:rPr>
        <w:t>2.5.3.  Claim Stability and Uniqueness</w:t>
      </w:r>
    </w:p>
    <w:p w14:paraId="5EFE0211"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and </w:t>
      </w:r>
      <w:r>
        <w:rPr>
          <w:rStyle w:val="HTMLTypewriter"/>
          <w:lang w:val="en"/>
        </w:rPr>
        <w:t>iss</w:t>
      </w:r>
      <w:r>
        <w:rPr>
          <w:rFonts w:ascii="Verdana" w:hAnsi="Verdana"/>
          <w:color w:val="000000"/>
          <w:lang w:val="en"/>
        </w:rPr>
        <w:t xml:space="preserve"> (issuer) Claims, used together, are the only Claims that an RP can rely upon as a stable identifier for the End-User, since the </w:t>
      </w:r>
      <w:r>
        <w:rPr>
          <w:rStyle w:val="HTMLTypewriter"/>
          <w:lang w:val="en"/>
        </w:rPr>
        <w:t>sub</w:t>
      </w:r>
      <w:r>
        <w:rPr>
          <w:rFonts w:ascii="Verdana" w:hAnsi="Verdana"/>
          <w:color w:val="000000"/>
          <w:lang w:val="en"/>
        </w:rPr>
        <w:t xml:space="preserve"> Claim MUST be locally unique and never reassigned within the Issuer for a particular End-User, as </w:t>
      </w:r>
      <w:r>
        <w:rPr>
          <w:rFonts w:ascii="Verdana" w:hAnsi="Verdana"/>
          <w:color w:val="000000"/>
          <w:lang w:val="en"/>
        </w:rPr>
        <w:t xml:space="preserve">described in </w:t>
      </w:r>
      <w:hyperlink w:anchor="IDToken" w:history="1">
        <w:r>
          <w:rPr>
            <w:rStyle w:val="Hyperlink"/>
            <w:rFonts w:ascii="Verdana" w:hAnsi="Verdana"/>
            <w:u w:val="none"/>
            <w:lang w:val="en"/>
          </w:rPr>
          <w:t>Section 2.2</w:t>
        </w:r>
        <w:r>
          <w:rPr>
            <w:rStyle w:val="Hyperlink"/>
            <w:rFonts w:ascii="Verdana" w:hAnsi="Verdana"/>
            <w:vanish/>
            <w:u w:val="none"/>
            <w:lang w:val="en"/>
          </w:rPr>
          <w:t xml:space="preserve"> (ID Token)</w:t>
        </w:r>
      </w:hyperlink>
      <w:r>
        <w:rPr>
          <w:rFonts w:ascii="Verdana" w:hAnsi="Verdana"/>
          <w:color w:val="000000"/>
          <w:lang w:val="en"/>
        </w:rPr>
        <w:t xml:space="preserve">. Therefore, the only guaranteed unique identifier for a given End-User is the combination of the </w:t>
      </w:r>
      <w:r>
        <w:rPr>
          <w:rStyle w:val="HTMLTypewriter"/>
          <w:lang w:val="en"/>
        </w:rPr>
        <w:t>iss</w:t>
      </w:r>
      <w:r>
        <w:rPr>
          <w:rFonts w:ascii="Verdana" w:hAnsi="Verdana"/>
          <w:color w:val="000000"/>
          <w:lang w:val="en"/>
        </w:rPr>
        <w:t xml:space="preserve"> Claim and the </w:t>
      </w:r>
      <w:r>
        <w:rPr>
          <w:rStyle w:val="HTMLTypewriter"/>
          <w:lang w:val="en"/>
        </w:rPr>
        <w:t>sub</w:t>
      </w:r>
      <w:r>
        <w:rPr>
          <w:rFonts w:ascii="Verdana" w:hAnsi="Verdana"/>
          <w:color w:val="000000"/>
          <w:lang w:val="en"/>
        </w:rPr>
        <w:t xml:space="preserve"> Claim. </w:t>
      </w:r>
    </w:p>
    <w:p w14:paraId="51A22F26" w14:textId="77777777" w:rsidR="00000000" w:rsidRDefault="00DE28C3">
      <w:pPr>
        <w:pStyle w:val="NormalWeb"/>
        <w:divId w:val="1881235819"/>
        <w:rPr>
          <w:rFonts w:ascii="Verdana" w:hAnsi="Verdana"/>
          <w:color w:val="000000"/>
          <w:lang w:val="en"/>
        </w:rPr>
      </w:pPr>
      <w:r>
        <w:rPr>
          <w:rFonts w:ascii="Verdana" w:hAnsi="Verdana"/>
          <w:color w:val="000000"/>
          <w:lang w:val="en"/>
        </w:rPr>
        <w:t>All other Claims carry no such guarantees across different issu</w:t>
      </w:r>
      <w:r>
        <w:rPr>
          <w:rFonts w:ascii="Verdana" w:hAnsi="Verdana"/>
          <w:color w:val="000000"/>
          <w:lang w:val="en"/>
        </w:rPr>
        <w:t xml:space="preserve">ers in terms of stability over time or uniqueness across users, and Issuers are permitted to apply local restrictions and policies. For instance, an Issuer MAY re-use an </w:t>
      </w:r>
      <w:r>
        <w:rPr>
          <w:rStyle w:val="HTMLTypewriter"/>
          <w:lang w:val="en"/>
        </w:rPr>
        <w:t>email</w:t>
      </w:r>
      <w:r>
        <w:rPr>
          <w:rFonts w:ascii="Verdana" w:hAnsi="Verdana"/>
          <w:color w:val="000000"/>
          <w:lang w:val="en"/>
        </w:rPr>
        <w:t xml:space="preserve"> Claim Value across different End-Users at different points in time, and the clai</w:t>
      </w:r>
      <w:r>
        <w:rPr>
          <w:rFonts w:ascii="Verdana" w:hAnsi="Verdana"/>
          <w:color w:val="000000"/>
          <w:lang w:val="en"/>
        </w:rPr>
        <w:t xml:space="preserve">med </w:t>
      </w:r>
      <w:r>
        <w:rPr>
          <w:rStyle w:val="HTMLTypewriter"/>
          <w:lang w:val="en"/>
        </w:rPr>
        <w:t>email</w:t>
      </w:r>
      <w:r>
        <w:rPr>
          <w:rFonts w:ascii="Verdana" w:hAnsi="Verdana"/>
          <w:color w:val="000000"/>
          <w:lang w:val="en"/>
        </w:rPr>
        <w:t xml:space="preserve"> address for a given End-User MAY change over time. Therefore, other Claims such as </w:t>
      </w:r>
      <w:r>
        <w:rPr>
          <w:rStyle w:val="HTMLTypewriter"/>
          <w:lang w:val="en"/>
        </w:rPr>
        <w:t>email</w:t>
      </w:r>
      <w:r>
        <w:rPr>
          <w:rFonts w:ascii="Verdana" w:hAnsi="Verdana"/>
          <w:color w:val="000000"/>
          <w:lang w:val="en"/>
        </w:rPr>
        <w:t xml:space="preserve">, </w:t>
      </w:r>
      <w:r>
        <w:rPr>
          <w:rStyle w:val="HTMLTypewriter"/>
          <w:lang w:val="en"/>
        </w:rPr>
        <w:t>phone_number</w:t>
      </w:r>
      <w:r>
        <w:rPr>
          <w:rFonts w:ascii="Verdana" w:hAnsi="Verdana"/>
          <w:color w:val="000000"/>
          <w:lang w:val="en"/>
        </w:rPr>
        <w:t xml:space="preserve">, and </w:t>
      </w:r>
      <w:r>
        <w:rPr>
          <w:rStyle w:val="HTMLTypewriter"/>
          <w:lang w:val="en"/>
        </w:rPr>
        <w:t>preferred_username</w:t>
      </w:r>
      <w:r>
        <w:rPr>
          <w:rFonts w:ascii="Verdana" w:hAnsi="Verdana"/>
          <w:color w:val="000000"/>
          <w:lang w:val="en"/>
        </w:rPr>
        <w:t xml:space="preserve"> and MUST NOT be used as unique identifiers for the End-User. </w:t>
      </w:r>
    </w:p>
    <w:p w14:paraId="55F7B100" w14:textId="77777777" w:rsidR="00000000" w:rsidRDefault="00DE28C3">
      <w:pPr>
        <w:spacing w:before="0" w:beforeAutospacing="0" w:after="0" w:afterAutospacing="0"/>
        <w:divId w:val="1881235819"/>
        <w:rPr>
          <w:rFonts w:ascii="Verdana" w:eastAsia="Times New Roman" w:hAnsi="Verdana"/>
          <w:color w:val="000000"/>
          <w:lang w:val="en"/>
        </w:rPr>
      </w:pPr>
      <w:bookmarkStart w:id="155" w:name="Serializations"/>
      <w:bookmarkEnd w:id="155"/>
    </w:p>
    <w:p w14:paraId="1A4E31EE"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DFBFE81" w14:textId="77777777">
        <w:trPr>
          <w:divId w:val="1881235819"/>
          <w:trHeight w:val="225"/>
          <w:tblCellSpacing w:w="12" w:type="dxa"/>
        </w:trPr>
        <w:tc>
          <w:tcPr>
            <w:tcW w:w="450" w:type="dxa"/>
            <w:shd w:val="clear" w:color="auto" w:fill="990000"/>
            <w:vAlign w:val="center"/>
            <w:hideMark/>
          </w:tcPr>
          <w:p w14:paraId="44DE44A3"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75F53CF" w14:textId="77777777" w:rsidR="00000000" w:rsidRDefault="00DE28C3">
      <w:pPr>
        <w:pStyle w:val="Heading3"/>
        <w:divId w:val="1881235819"/>
        <w:rPr>
          <w:rFonts w:eastAsia="Times New Roman"/>
          <w:lang w:val="en"/>
        </w:rPr>
      </w:pPr>
      <w:bookmarkStart w:id="156" w:name="rfc.section.3"/>
      <w:bookmarkEnd w:id="156"/>
      <w:r>
        <w:rPr>
          <w:rFonts w:eastAsia="Times New Roman"/>
          <w:lang w:val="en"/>
        </w:rPr>
        <w:t>3.  Serializations</w:t>
      </w:r>
    </w:p>
    <w:p w14:paraId="4F1F07D6"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A request message MAY be serialized using one of the following methods: </w:t>
      </w:r>
    </w:p>
    <w:p w14:paraId="747C7C33" w14:textId="77777777" w:rsidR="00000000" w:rsidRDefault="00DE28C3">
      <w:pPr>
        <w:numPr>
          <w:ilvl w:val="0"/>
          <w:numId w:val="4"/>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Query String Serialization </w:t>
      </w:r>
    </w:p>
    <w:p w14:paraId="66B59A19" w14:textId="77777777" w:rsidR="00000000" w:rsidRDefault="00DE28C3">
      <w:pPr>
        <w:numPr>
          <w:ilvl w:val="0"/>
          <w:numId w:val="4"/>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Form Serialization </w:t>
      </w:r>
    </w:p>
    <w:p w14:paraId="5FE5AEBC" w14:textId="77777777" w:rsidR="00000000" w:rsidRDefault="00DE28C3">
      <w:pPr>
        <w:spacing w:before="0" w:beforeAutospacing="0" w:after="0" w:afterAutospacing="0"/>
        <w:divId w:val="1881235819"/>
        <w:rPr>
          <w:rFonts w:ascii="Verdana" w:eastAsia="Times New Roman" w:hAnsi="Verdana"/>
          <w:color w:val="000000"/>
          <w:lang w:val="en"/>
        </w:rPr>
      </w:pPr>
      <w:bookmarkStart w:id="157" w:name="QuerySerialization"/>
      <w:bookmarkEnd w:id="157"/>
    </w:p>
    <w:p w14:paraId="096D5398"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3331322" w14:textId="77777777">
        <w:trPr>
          <w:divId w:val="1881235819"/>
          <w:trHeight w:val="225"/>
          <w:tblCellSpacing w:w="12" w:type="dxa"/>
        </w:trPr>
        <w:tc>
          <w:tcPr>
            <w:tcW w:w="450" w:type="dxa"/>
            <w:shd w:val="clear" w:color="auto" w:fill="990000"/>
            <w:vAlign w:val="center"/>
            <w:hideMark/>
          </w:tcPr>
          <w:p w14:paraId="422C93E8"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971CFC1" w14:textId="77777777" w:rsidR="00000000" w:rsidRDefault="00DE28C3">
      <w:pPr>
        <w:pStyle w:val="Heading3"/>
        <w:divId w:val="1881235819"/>
        <w:rPr>
          <w:rFonts w:eastAsia="Times New Roman"/>
          <w:lang w:val="en"/>
        </w:rPr>
      </w:pPr>
      <w:bookmarkStart w:id="158" w:name="rfc.section.3.1"/>
      <w:bookmarkEnd w:id="158"/>
      <w:r>
        <w:rPr>
          <w:rFonts w:eastAsia="Times New Roman"/>
          <w:lang w:val="en"/>
        </w:rPr>
        <w:t>3.1.  Query String Serialization</w:t>
      </w:r>
    </w:p>
    <w:p w14:paraId="3E3BCEC5" w14:textId="77777777" w:rsidR="00000000" w:rsidRDefault="00DE28C3">
      <w:pPr>
        <w:pStyle w:val="NormalWeb"/>
        <w:divId w:val="1881235819"/>
        <w:rPr>
          <w:rFonts w:ascii="Verdana" w:hAnsi="Verdana"/>
          <w:color w:val="000000"/>
          <w:lang w:val="en"/>
        </w:rPr>
      </w:pPr>
      <w:r>
        <w:rPr>
          <w:rFonts w:ascii="Verdana" w:hAnsi="Verdana"/>
          <w:color w:val="000000"/>
          <w:lang w:val="en"/>
        </w:rPr>
        <w:t>In order to serialize the parameters using the Query String Serialization, the Client constructs the string by adding the parameters and values to the q</w:t>
      </w:r>
      <w:r>
        <w:rPr>
          <w:rFonts w:ascii="Verdana" w:hAnsi="Verdana"/>
          <w:color w:val="000000"/>
          <w:lang w:val="en"/>
        </w:rPr>
        <w:t xml:space="preserve">uery component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(Raggett, D., Hors, A., and I. Jacobs, “HTML 4.01 Specification,” December 1999.)</w:t>
        </w:r>
      </w:hyperlink>
      <w:r>
        <w:rPr>
          <w:rFonts w:ascii="Verdana" w:hAnsi="Verdana"/>
          <w:color w:val="000000"/>
          <w:lang w:val="en"/>
        </w:rPr>
        <w:t xml:space="preserve">. </w:t>
      </w:r>
      <w:r>
        <w:rPr>
          <w:rFonts w:ascii="Verdana" w:hAnsi="Verdana"/>
          <w:color w:val="000000"/>
          <w:lang w:val="en"/>
        </w:rPr>
        <w:t xml:space="preserve">Query String Serialization is typically used in HTTP </w:t>
      </w:r>
      <w:r>
        <w:rPr>
          <w:rStyle w:val="HTMLTypewriter"/>
          <w:lang w:val="en"/>
        </w:rPr>
        <w:t>GET</w:t>
      </w:r>
      <w:r>
        <w:rPr>
          <w:rFonts w:ascii="Verdana" w:hAnsi="Verdana"/>
          <w:color w:val="000000"/>
          <w:lang w:val="en"/>
        </w:rPr>
        <w:t xml:space="preserve"> requests. </w:t>
      </w:r>
    </w:p>
    <w:p w14:paraId="17782320"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Following is a non-normative example of this serialization (with line wraps within values for display purposes only): </w:t>
      </w:r>
    </w:p>
    <w:p w14:paraId="76E84801" w14:textId="77777777" w:rsidR="00000000" w:rsidRDefault="00DE28C3">
      <w:pPr>
        <w:pStyle w:val="HTMLPreformatted"/>
        <w:divId w:val="2009405940"/>
        <w:rPr>
          <w:lang w:val="en"/>
        </w:rPr>
      </w:pPr>
    </w:p>
    <w:p w14:paraId="481F5635" w14:textId="77777777" w:rsidR="00000000" w:rsidRDefault="00DE28C3">
      <w:pPr>
        <w:pStyle w:val="HTMLPreformatted"/>
        <w:divId w:val="2009405940"/>
        <w:rPr>
          <w:lang w:val="en"/>
        </w:rPr>
      </w:pPr>
      <w:r>
        <w:rPr>
          <w:lang w:val="en"/>
        </w:rPr>
        <w:t xml:space="preserve">  GET /authorize?scope=openid</w:t>
      </w:r>
    </w:p>
    <w:p w14:paraId="753B153A" w14:textId="77777777" w:rsidR="00000000" w:rsidRDefault="00DE28C3">
      <w:pPr>
        <w:pStyle w:val="HTMLPreformatted"/>
        <w:divId w:val="2009405940"/>
        <w:rPr>
          <w:lang w:val="en"/>
        </w:rPr>
      </w:pPr>
      <w:r>
        <w:rPr>
          <w:lang w:val="en"/>
        </w:rPr>
        <w:t xml:space="preserve">    &amp;response_type=code</w:t>
      </w:r>
    </w:p>
    <w:p w14:paraId="76AA5A70" w14:textId="77777777" w:rsidR="00000000" w:rsidRDefault="00DE28C3">
      <w:pPr>
        <w:pStyle w:val="HTMLPreformatted"/>
        <w:divId w:val="2009405940"/>
        <w:rPr>
          <w:lang w:val="en"/>
        </w:rPr>
      </w:pPr>
      <w:r>
        <w:rPr>
          <w:lang w:val="en"/>
        </w:rPr>
        <w:t xml:space="preserve">    &amp;client_id</w:t>
      </w:r>
      <w:r>
        <w:rPr>
          <w:lang w:val="en"/>
        </w:rPr>
        <w:t>=s6BhdRkqt3</w:t>
      </w:r>
    </w:p>
    <w:p w14:paraId="005C6B02" w14:textId="77777777" w:rsidR="00000000" w:rsidRDefault="00DE28C3">
      <w:pPr>
        <w:pStyle w:val="HTMLPreformatted"/>
        <w:divId w:val="2009405940"/>
        <w:rPr>
          <w:lang w:val="en"/>
        </w:rPr>
      </w:pPr>
      <w:r>
        <w:rPr>
          <w:lang w:val="en"/>
        </w:rPr>
        <w:t xml:space="preserve">    &amp;redirect_uri=https%3A%2F%2Fclient.example.org%2Fcb HTTP/1.1</w:t>
      </w:r>
    </w:p>
    <w:p w14:paraId="7481E9FD" w14:textId="77777777" w:rsidR="00000000" w:rsidRDefault="00DE28C3">
      <w:pPr>
        <w:pStyle w:val="HTMLPreformatted"/>
        <w:divId w:val="2009405940"/>
        <w:rPr>
          <w:lang w:val="en"/>
        </w:rPr>
      </w:pPr>
      <w:r>
        <w:rPr>
          <w:lang w:val="en"/>
        </w:rPr>
        <w:t xml:space="preserve">  Host: server.example.com</w:t>
      </w:r>
    </w:p>
    <w:p w14:paraId="36FA8CF1" w14:textId="77777777" w:rsidR="00000000" w:rsidRDefault="00DE28C3">
      <w:pPr>
        <w:spacing w:before="0" w:beforeAutospacing="0" w:after="0" w:afterAutospacing="0"/>
        <w:divId w:val="1881235819"/>
        <w:rPr>
          <w:rFonts w:ascii="Verdana" w:eastAsia="Times New Roman" w:hAnsi="Verdana"/>
          <w:color w:val="000000"/>
          <w:lang w:val="en"/>
        </w:rPr>
      </w:pPr>
      <w:bookmarkStart w:id="159" w:name="FormSerialization"/>
      <w:bookmarkEnd w:id="159"/>
    </w:p>
    <w:p w14:paraId="44FDCF58"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EF2044B" w14:textId="77777777">
        <w:trPr>
          <w:divId w:val="1881235819"/>
          <w:trHeight w:val="225"/>
          <w:tblCellSpacing w:w="12" w:type="dxa"/>
        </w:trPr>
        <w:tc>
          <w:tcPr>
            <w:tcW w:w="450" w:type="dxa"/>
            <w:shd w:val="clear" w:color="auto" w:fill="990000"/>
            <w:vAlign w:val="center"/>
            <w:hideMark/>
          </w:tcPr>
          <w:p w14:paraId="58083BFB"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59B919B" w14:textId="77777777" w:rsidR="00000000" w:rsidRDefault="00DE28C3">
      <w:pPr>
        <w:pStyle w:val="Heading3"/>
        <w:divId w:val="1881235819"/>
        <w:rPr>
          <w:rFonts w:eastAsia="Times New Roman"/>
          <w:lang w:val="en"/>
        </w:rPr>
      </w:pPr>
      <w:bookmarkStart w:id="160" w:name="rfc.section.3.2"/>
      <w:bookmarkEnd w:id="160"/>
      <w:r>
        <w:rPr>
          <w:rFonts w:eastAsia="Times New Roman"/>
          <w:lang w:val="en"/>
        </w:rPr>
        <w:t>3.2.  Form Serialization</w:t>
      </w:r>
    </w:p>
    <w:p w14:paraId="2C2DB16A"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Parameters and their values are Form Serialized by adding the parameter names and values to the entity body of the HTTP request using the </w:t>
      </w:r>
      <w:r>
        <w:rPr>
          <w:rStyle w:val="HTMLTypewriter"/>
          <w:lang w:val="en"/>
        </w:rPr>
        <w:t>application/x-www-form-</w:t>
      </w:r>
      <w:r>
        <w:rPr>
          <w:rStyle w:val="HTMLTypewriter"/>
          <w:lang w:val="en"/>
        </w:rPr>
        <w:lastRenderedPageBreak/>
        <w:t>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(Raggett, D., Hors, A., and I. Jacobs, “HTML 4.01 Specification,” December 1999.)</w:t>
        </w:r>
      </w:hyperlink>
      <w:r>
        <w:rPr>
          <w:rFonts w:ascii="Verdana" w:hAnsi="Verdana"/>
          <w:color w:val="000000"/>
          <w:lang w:val="en"/>
        </w:rPr>
        <w:t>. Form Serialization is typically used in HTTP</w:t>
      </w:r>
      <w:r>
        <w:rPr>
          <w:rFonts w:ascii="Verdana" w:hAnsi="Verdana"/>
          <w:color w:val="000000"/>
          <w:lang w:val="en"/>
        </w:rPr>
        <w:t xml:space="preserve"> </w:t>
      </w:r>
      <w:r>
        <w:rPr>
          <w:rStyle w:val="HTMLTypewriter"/>
          <w:lang w:val="en"/>
        </w:rPr>
        <w:t>POST</w:t>
      </w:r>
      <w:r>
        <w:rPr>
          <w:rFonts w:ascii="Verdana" w:hAnsi="Verdana"/>
          <w:color w:val="000000"/>
          <w:lang w:val="en"/>
        </w:rPr>
        <w:t xml:space="preserve"> requests. </w:t>
      </w:r>
    </w:p>
    <w:p w14:paraId="6FFBFBA2"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Following is a non-normative example of this serialization (with line wraps within values for display purposes only): </w:t>
      </w:r>
    </w:p>
    <w:p w14:paraId="30F164AC" w14:textId="77777777" w:rsidR="00000000" w:rsidRDefault="00DE28C3">
      <w:pPr>
        <w:pStyle w:val="HTMLPreformatted"/>
        <w:divId w:val="1321081572"/>
        <w:rPr>
          <w:lang w:val="en"/>
        </w:rPr>
      </w:pPr>
    </w:p>
    <w:p w14:paraId="37AFE6D6" w14:textId="77777777" w:rsidR="00000000" w:rsidRDefault="00DE28C3">
      <w:pPr>
        <w:pStyle w:val="HTMLPreformatted"/>
        <w:divId w:val="1321081572"/>
        <w:rPr>
          <w:lang w:val="en"/>
        </w:rPr>
      </w:pPr>
      <w:r>
        <w:rPr>
          <w:lang w:val="en"/>
        </w:rPr>
        <w:t xml:space="preserve">  POST /authorize HTTP/1.1</w:t>
      </w:r>
    </w:p>
    <w:p w14:paraId="72377D1A" w14:textId="77777777" w:rsidR="00000000" w:rsidRDefault="00DE28C3">
      <w:pPr>
        <w:pStyle w:val="HTMLPreformatted"/>
        <w:divId w:val="1321081572"/>
        <w:rPr>
          <w:lang w:val="en"/>
        </w:rPr>
      </w:pPr>
      <w:r>
        <w:rPr>
          <w:lang w:val="en"/>
        </w:rPr>
        <w:t xml:space="preserve">  Host: server.example.com</w:t>
      </w:r>
    </w:p>
    <w:p w14:paraId="55C734B9" w14:textId="77777777" w:rsidR="00000000" w:rsidRDefault="00DE28C3">
      <w:pPr>
        <w:pStyle w:val="HTMLPreformatted"/>
        <w:divId w:val="1321081572"/>
        <w:rPr>
          <w:lang w:val="en"/>
        </w:rPr>
      </w:pPr>
      <w:r>
        <w:rPr>
          <w:lang w:val="en"/>
        </w:rPr>
        <w:t xml:space="preserve">  Content-Type: application/x-www-form-urlencoded</w:t>
      </w:r>
    </w:p>
    <w:p w14:paraId="563E74CC" w14:textId="77777777" w:rsidR="00000000" w:rsidRDefault="00DE28C3">
      <w:pPr>
        <w:pStyle w:val="HTMLPreformatted"/>
        <w:divId w:val="1321081572"/>
        <w:rPr>
          <w:lang w:val="en"/>
        </w:rPr>
      </w:pPr>
    </w:p>
    <w:p w14:paraId="35139CE9" w14:textId="77777777" w:rsidR="00000000" w:rsidRDefault="00DE28C3">
      <w:pPr>
        <w:pStyle w:val="HTMLPreformatted"/>
        <w:divId w:val="1321081572"/>
        <w:rPr>
          <w:lang w:val="en"/>
        </w:rPr>
      </w:pPr>
      <w:r>
        <w:rPr>
          <w:lang w:val="en"/>
        </w:rPr>
        <w:t xml:space="preserve">  scope=openid</w:t>
      </w:r>
    </w:p>
    <w:p w14:paraId="4C777893" w14:textId="77777777" w:rsidR="00000000" w:rsidRDefault="00DE28C3">
      <w:pPr>
        <w:pStyle w:val="HTMLPreformatted"/>
        <w:divId w:val="1321081572"/>
        <w:rPr>
          <w:lang w:val="en"/>
        </w:rPr>
      </w:pPr>
      <w:r>
        <w:rPr>
          <w:lang w:val="en"/>
        </w:rPr>
        <w:t xml:space="preserve">    &amp;response_type=code</w:t>
      </w:r>
    </w:p>
    <w:p w14:paraId="1E5988C1" w14:textId="77777777" w:rsidR="00000000" w:rsidRDefault="00DE28C3">
      <w:pPr>
        <w:pStyle w:val="HTMLPreformatted"/>
        <w:divId w:val="1321081572"/>
        <w:rPr>
          <w:lang w:val="en"/>
        </w:rPr>
      </w:pPr>
      <w:r>
        <w:rPr>
          <w:lang w:val="en"/>
        </w:rPr>
        <w:t xml:space="preserve">    &amp;client_id=s6BhdRkqt3</w:t>
      </w:r>
    </w:p>
    <w:p w14:paraId="6BE0166C" w14:textId="77777777" w:rsidR="00000000" w:rsidRDefault="00DE28C3">
      <w:pPr>
        <w:pStyle w:val="HTMLPreformatted"/>
        <w:divId w:val="1321081572"/>
        <w:rPr>
          <w:lang w:val="en"/>
        </w:rPr>
      </w:pPr>
      <w:r>
        <w:rPr>
          <w:lang w:val="en"/>
        </w:rPr>
        <w:t xml:space="preserve">    &amp;redirect_uri=https%3A%2F%2Fclient.example.org%2Fcb</w:t>
      </w:r>
    </w:p>
    <w:p w14:paraId="0EC923ED" w14:textId="77777777" w:rsidR="00000000" w:rsidRDefault="00DE28C3">
      <w:pPr>
        <w:spacing w:before="0" w:beforeAutospacing="0" w:after="0" w:afterAutospacing="0"/>
        <w:divId w:val="1881235819"/>
        <w:rPr>
          <w:rFonts w:ascii="Verdana" w:eastAsia="Times New Roman" w:hAnsi="Verdana"/>
          <w:color w:val="000000"/>
          <w:lang w:val="en"/>
        </w:rPr>
      </w:pPr>
      <w:bookmarkStart w:id="161" w:name="StringOps"/>
      <w:bookmarkEnd w:id="161"/>
    </w:p>
    <w:p w14:paraId="5573E3C8"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5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C0ED509" w14:textId="77777777">
        <w:trPr>
          <w:divId w:val="1881235819"/>
          <w:trHeight w:val="225"/>
          <w:tblCellSpacing w:w="12" w:type="dxa"/>
        </w:trPr>
        <w:tc>
          <w:tcPr>
            <w:tcW w:w="450" w:type="dxa"/>
            <w:shd w:val="clear" w:color="auto" w:fill="990000"/>
            <w:vAlign w:val="center"/>
            <w:hideMark/>
          </w:tcPr>
          <w:p w14:paraId="59F661B2"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00F9F46" w14:textId="77777777" w:rsidR="00000000" w:rsidRDefault="00DE28C3">
      <w:pPr>
        <w:pStyle w:val="Heading3"/>
        <w:divId w:val="1881235819"/>
        <w:rPr>
          <w:rFonts w:eastAsia="Times New Roman"/>
          <w:lang w:val="en"/>
        </w:rPr>
      </w:pPr>
      <w:bookmarkStart w:id="162" w:name="rfc.section.4"/>
      <w:bookmarkEnd w:id="162"/>
      <w:r>
        <w:rPr>
          <w:rFonts w:eastAsia="Times New Roman"/>
          <w:lang w:val="en"/>
        </w:rPr>
        <w:t>4.  String Operations</w:t>
      </w:r>
    </w:p>
    <w:p w14:paraId="325E1493"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Processing some OpenID Connect messages requires comparing values in the messages to known values. For example, the Claim </w:t>
      </w:r>
      <w:r>
        <w:rPr>
          <w:rFonts w:ascii="Verdana" w:hAnsi="Verdana"/>
          <w:color w:val="000000"/>
          <w:lang w:val="en"/>
        </w:rPr>
        <w:t xml:space="preserve">Names returned by the UserInfo Endpoint might be compared to specific Claim Names such as </w:t>
      </w:r>
      <w:r>
        <w:rPr>
          <w:rStyle w:val="HTMLTypewriter"/>
          <w:lang w:val="en"/>
        </w:rPr>
        <w:t>sub</w:t>
      </w:r>
      <w:r>
        <w:rPr>
          <w:rFonts w:ascii="Verdana" w:hAnsi="Verdana"/>
          <w:color w:val="000000"/>
          <w:lang w:val="en"/>
        </w:rPr>
        <w:t>. Comparing Unicode</w:t>
      </w:r>
      <w:ins w:id="163" w:author="Author" w:date="2015-08-04T00:14:00Z">
        <w:r>
          <w:rPr>
            <w:rFonts w:ascii="Verdana" w:hAnsi="Verdana"/>
            <w:color w:val="000000"/>
            <w:lang w:val="en"/>
          </w:rPr>
          <w:t xml:space="preserv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"UNICODE"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[UNICODE]</w:t>
        </w:r>
        <w:r>
          <w:rPr>
            <w:rStyle w:val="Hyperlink"/>
            <w:rFonts w:ascii="Verdana" w:hAnsi="Verdana"/>
            <w:vanish/>
            <w:u w:val="none"/>
            <w:lang w:val="en"/>
          </w:rPr>
          <w:t xml:space="preserve"> (The Unicode Consortium, “The Unicode Standard,” .)</w:t>
        </w:r>
        <w:r>
          <w:rPr>
            <w:rFonts w:ascii="Verdana" w:hAnsi="Verdana"/>
            <w:color w:val="000000"/>
            <w:lang w:val="en"/>
          </w:rPr>
          <w:fldChar w:fldCharType="end"/>
        </w:r>
      </w:ins>
      <w:r>
        <w:rPr>
          <w:rFonts w:ascii="Verdana" w:hAnsi="Verdana"/>
          <w:color w:val="000000"/>
          <w:lang w:val="en"/>
        </w:rPr>
        <w:t xml:space="preserve"> strings, however, has significant security implicat</w:t>
      </w:r>
      <w:r>
        <w:rPr>
          <w:rFonts w:ascii="Verdana" w:hAnsi="Verdana"/>
          <w:color w:val="000000"/>
          <w:lang w:val="en"/>
        </w:rPr>
        <w:t xml:space="preserve">ions. </w:t>
      </w:r>
    </w:p>
    <w:p w14:paraId="5E482491"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Therefore, comparisons between JSON strings and other Unicode strings MUST be performed as specified below: </w:t>
      </w:r>
    </w:p>
    <w:p w14:paraId="10AFAE5D" w14:textId="77777777" w:rsidR="00000000" w:rsidRDefault="00DE28C3">
      <w:pPr>
        <w:numPr>
          <w:ilvl w:val="0"/>
          <w:numId w:val="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Remove any JSON applied escaping to produce an array of Unicode code points. </w:t>
      </w:r>
    </w:p>
    <w:p w14:paraId="3EC0D78A" w14:textId="2F941301" w:rsidR="00000000" w:rsidRDefault="00DE28C3">
      <w:pPr>
        <w:numPr>
          <w:ilvl w:val="0"/>
          <w:numId w:val="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Unicode Normalization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"USA15"</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[USA15]</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Davis, M</w:t>
      </w:r>
      <w:del w:id="164" w:author="Author" w:date="2015-08-04T00:14:00Z">
        <w:r>
          <w:rPr>
            <w:rStyle w:val="Hyperlink"/>
            <w:rFonts w:ascii="Verdana" w:eastAsia="Times New Roman" w:hAnsi="Verdana"/>
            <w:vanish/>
            <w:u w:val="none"/>
            <w:lang w:val="en"/>
          </w:rPr>
          <w:delText>.,</w:delText>
        </w:r>
      </w:del>
      <w:ins w:id="165" w:author="Author" w:date="2015-08-04T00:14:00Z">
        <w:r>
          <w:rPr>
            <w:rStyle w:val="Hyperlink"/>
            <w:rFonts w:ascii="Verdana" w:eastAsia="Times New Roman" w:hAnsi="Verdana"/>
            <w:vanish/>
            <w:u w:val="none"/>
            <w:lang w:val="en"/>
          </w:rPr>
          <w:t>. and K.</w:t>
        </w:r>
      </w:ins>
      <w:r>
        <w:rPr>
          <w:rStyle w:val="Hyperlink"/>
          <w:rFonts w:ascii="Verdana" w:eastAsia="Times New Roman" w:hAnsi="Verdana"/>
          <w:vanish/>
          <w:u w:val="none"/>
          <w:lang w:val="en"/>
        </w:rPr>
        <w:t xml:space="preserve"> Whistler, </w:t>
      </w:r>
      <w:del w:id="166" w:author="Author" w:date="2015-08-04T00:14:00Z">
        <w:r>
          <w:rPr>
            <w:rStyle w:val="Hyperlink"/>
            <w:rFonts w:ascii="Verdana" w:eastAsia="Times New Roman" w:hAnsi="Verdana"/>
            <w:vanish/>
            <w:u w:val="none"/>
            <w:lang w:val="en"/>
          </w:rPr>
          <w:delText xml:space="preserve">K., and M. Dürst, </w:delText>
        </w:r>
      </w:del>
      <w:r>
        <w:rPr>
          <w:rStyle w:val="Hyperlink"/>
          <w:rFonts w:ascii="Verdana" w:eastAsia="Times New Roman" w:hAnsi="Verdana"/>
          <w:vanish/>
          <w:u w:val="none"/>
          <w:lang w:val="en"/>
        </w:rPr>
        <w:t xml:space="preserve">“Unicode Normalization Forms,” </w:t>
      </w:r>
      <w:del w:id="167" w:author="Author" w:date="2015-08-04T00:14:00Z">
        <w:r>
          <w:rPr>
            <w:rStyle w:val="Hyperlink"/>
            <w:rFonts w:ascii="Verdana" w:eastAsia="Times New Roman" w:hAnsi="Verdana"/>
            <w:vanish/>
            <w:u w:val="none"/>
            <w:lang w:val="en"/>
          </w:rPr>
          <w:delText>09 2009</w:delText>
        </w:r>
      </w:del>
      <w:ins w:id="168" w:author="Author" w:date="2015-08-04T00:14:00Z">
        <w:r>
          <w:rPr>
            <w:rStyle w:val="Hyperlink"/>
            <w:rFonts w:ascii="Verdana" w:eastAsia="Times New Roman" w:hAnsi="Verdana"/>
            <w:vanish/>
            <w:u w:val="none"/>
            <w:lang w:val="en"/>
          </w:rPr>
          <w:t>06 2015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MUST NOT be applied at any point to either the JSON string or to the string it is to be compared against. </w:t>
      </w:r>
    </w:p>
    <w:p w14:paraId="071993FD" w14:textId="77777777" w:rsidR="00000000" w:rsidRDefault="00DE28C3">
      <w:pPr>
        <w:numPr>
          <w:ilvl w:val="0"/>
          <w:numId w:val="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Comparisons between the two strings MUST be performed as a Unicode code point to </w:t>
      </w:r>
      <w:r>
        <w:rPr>
          <w:rFonts w:ascii="Verdana" w:eastAsia="Times New Roman" w:hAnsi="Verdana"/>
          <w:color w:val="000000"/>
          <w:lang w:val="en"/>
        </w:rPr>
        <w:t xml:space="preserve">code point equality comparison. </w:t>
      </w:r>
    </w:p>
    <w:p w14:paraId="7B4F15FE" w14:textId="77777777" w:rsidR="00000000" w:rsidRDefault="00DE28C3">
      <w:pPr>
        <w:pStyle w:val="NormalWeb"/>
        <w:divId w:val="1881235819"/>
        <w:rPr>
          <w:rFonts w:ascii="Verdana" w:hAnsi="Verdana"/>
          <w:color w:val="000000"/>
          <w:lang w:val="en"/>
        </w:rPr>
      </w:pPr>
      <w:r>
        <w:rPr>
          <w:rFonts w:ascii="Verdana" w:hAnsi="Verdana"/>
          <w:color w:val="000000"/>
          <w:lang w:val="en"/>
        </w:rPr>
        <w:t>In several places, this document uses space</w:t>
      </w:r>
      <w:ins w:id="169" w:author="Author" w:date="2015-08-04T00:14:00Z">
        <w:r>
          <w:rPr>
            <w:rFonts w:ascii="Verdana" w:hAnsi="Verdana"/>
            <w:color w:val="000000"/>
            <w:lang w:val="en"/>
          </w:rPr>
          <w:t>-</w:t>
        </w:r>
      </w:ins>
      <w:r>
        <w:rPr>
          <w:rFonts w:ascii="Verdana" w:hAnsi="Verdana"/>
          <w:color w:val="000000"/>
          <w:lang w:val="en"/>
        </w:rPr>
        <w:t xml:space="preserve">delimited lists of strings. In all such cases, the ASCII space character (0x20) MUST be the only character used for this purpose. </w:t>
      </w:r>
    </w:p>
    <w:p w14:paraId="240B9D3F" w14:textId="77777777" w:rsidR="00000000" w:rsidRDefault="00DE28C3">
      <w:pPr>
        <w:spacing w:before="0" w:beforeAutospacing="0" w:after="0" w:afterAutospacing="0"/>
        <w:divId w:val="1881235819"/>
        <w:rPr>
          <w:rFonts w:ascii="Verdana" w:eastAsia="Times New Roman" w:hAnsi="Verdana"/>
          <w:color w:val="000000"/>
          <w:lang w:val="en"/>
        </w:rPr>
      </w:pPr>
      <w:bookmarkStart w:id="170" w:name="TLS"/>
      <w:bookmarkEnd w:id="170"/>
    </w:p>
    <w:p w14:paraId="6C9C49FC"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6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066D621" w14:textId="77777777">
        <w:trPr>
          <w:divId w:val="1881235819"/>
          <w:trHeight w:val="225"/>
          <w:tblCellSpacing w:w="12" w:type="dxa"/>
        </w:trPr>
        <w:tc>
          <w:tcPr>
            <w:tcW w:w="450" w:type="dxa"/>
            <w:shd w:val="clear" w:color="auto" w:fill="990000"/>
            <w:vAlign w:val="center"/>
            <w:hideMark/>
          </w:tcPr>
          <w:p w14:paraId="42CF290E"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43173E0" w14:textId="77777777" w:rsidR="00000000" w:rsidRDefault="00DE28C3">
      <w:pPr>
        <w:pStyle w:val="Heading3"/>
        <w:divId w:val="1881235819"/>
        <w:rPr>
          <w:rFonts w:eastAsia="Times New Roman"/>
          <w:lang w:val="en"/>
        </w:rPr>
      </w:pPr>
      <w:bookmarkStart w:id="171" w:name="rfc.section.5"/>
      <w:bookmarkEnd w:id="171"/>
      <w:r>
        <w:rPr>
          <w:rFonts w:eastAsia="Times New Roman"/>
          <w:lang w:val="en"/>
        </w:rPr>
        <w:t>5.  TLS Version</w:t>
      </w:r>
    </w:p>
    <w:p w14:paraId="18372195"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Whenever Transport Layer Security (TLS) is used by this document, </w:t>
      </w:r>
      <w:r>
        <w:rPr>
          <w:rFonts w:ascii="Verdana" w:hAnsi="Verdana"/>
          <w:color w:val="000000"/>
          <w:lang w:val="en"/>
        </w:rPr>
        <w:t xml:space="preserve">the appropriate version (or versions) of TLS will vary over time, based on the widespread deployment and known security vulnerabilities.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w:t>
        </w:r>
        <w:r>
          <w:rPr>
            <w:rStyle w:val="Hyperlink"/>
            <w:rFonts w:ascii="Verdana" w:hAnsi="Verdana"/>
            <w:vanish/>
            <w:u w:val="none"/>
            <w:lang w:val="en"/>
          </w:rPr>
          <w:t>Transport Layer Security (TLS) Protocol Version 1.2,” August 2008.)</w:t>
        </w:r>
      </w:hyperlink>
      <w:r>
        <w:rPr>
          <w:rFonts w:ascii="Verdana" w:hAnsi="Verdana"/>
          <w:color w:val="000000"/>
          <w:lang w:val="en"/>
        </w:rPr>
        <w:t xml:space="preserve"> is the most recent version, but has a very limited deployment base and might not be readily available for implementation.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w:t>
        </w:r>
        <w:r>
          <w:rPr>
            <w:rStyle w:val="Hyperlink"/>
            <w:rFonts w:ascii="Verdana" w:hAnsi="Verdana"/>
            <w:vanish/>
            <w:u w:val="none"/>
            <w:lang w:val="en"/>
          </w:rPr>
          <w:t>. and C. Allen, “The TLS Protocol Version 1.0,” January 1999.)</w:t>
        </w:r>
      </w:hyperlink>
      <w:r>
        <w:rPr>
          <w:rFonts w:ascii="Verdana" w:hAnsi="Verdana"/>
          <w:color w:val="000000"/>
          <w:lang w:val="en"/>
        </w:rPr>
        <w:t xml:space="preserve"> is the most widely deployed version and will provide the broadest interoperability. </w:t>
      </w:r>
    </w:p>
    <w:p w14:paraId="1610165E" w14:textId="77777777" w:rsidR="00000000" w:rsidRDefault="00DE28C3">
      <w:pPr>
        <w:spacing w:before="0" w:beforeAutospacing="0" w:after="0" w:afterAutospacing="0"/>
        <w:divId w:val="1881235819"/>
        <w:rPr>
          <w:rFonts w:ascii="Verdana" w:eastAsia="Times New Roman" w:hAnsi="Verdana"/>
          <w:color w:val="000000"/>
          <w:lang w:val="en"/>
        </w:rPr>
      </w:pPr>
      <w:bookmarkStart w:id="172" w:name="ImplementationConsiderations"/>
      <w:bookmarkEnd w:id="172"/>
    </w:p>
    <w:p w14:paraId="0236C156"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6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57DAAAF" w14:textId="77777777">
        <w:trPr>
          <w:divId w:val="1881235819"/>
          <w:trHeight w:val="225"/>
          <w:tblCellSpacing w:w="12" w:type="dxa"/>
        </w:trPr>
        <w:tc>
          <w:tcPr>
            <w:tcW w:w="450" w:type="dxa"/>
            <w:shd w:val="clear" w:color="auto" w:fill="990000"/>
            <w:vAlign w:val="center"/>
            <w:hideMark/>
          </w:tcPr>
          <w:p w14:paraId="09A3A1AA"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109E7B0" w14:textId="77777777" w:rsidR="00000000" w:rsidRDefault="00DE28C3">
      <w:pPr>
        <w:pStyle w:val="Heading3"/>
        <w:divId w:val="1881235819"/>
        <w:rPr>
          <w:rFonts w:eastAsia="Times New Roman"/>
          <w:lang w:val="en"/>
        </w:rPr>
      </w:pPr>
      <w:bookmarkStart w:id="173" w:name="rfc.section.6"/>
      <w:bookmarkEnd w:id="173"/>
      <w:r>
        <w:rPr>
          <w:rFonts w:eastAsia="Times New Roman"/>
          <w:lang w:val="en"/>
        </w:rPr>
        <w:t>6.  Implementation Considerations</w:t>
      </w:r>
    </w:p>
    <w:p w14:paraId="140A199D"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This document defines features used by Relying Parties using the OAuth Authorization Code Flow. These Relying Parties MUST implement the features that are listed in this document as being "REQUIRED" or are described with a "MUST". </w:t>
      </w:r>
    </w:p>
    <w:p w14:paraId="62856B3C" w14:textId="77777777" w:rsidR="00000000" w:rsidRDefault="00DE28C3">
      <w:pPr>
        <w:spacing w:before="0" w:beforeAutospacing="0" w:after="0" w:afterAutospacing="0"/>
        <w:divId w:val="1881235819"/>
        <w:rPr>
          <w:rFonts w:ascii="Verdana" w:eastAsia="Times New Roman" w:hAnsi="Verdana"/>
          <w:color w:val="000000"/>
          <w:lang w:val="en"/>
        </w:rPr>
      </w:pPr>
      <w:bookmarkStart w:id="174" w:name="DiscoReg"/>
      <w:bookmarkEnd w:id="174"/>
    </w:p>
    <w:p w14:paraId="336FB66A"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6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A2B0C2E" w14:textId="77777777">
        <w:trPr>
          <w:divId w:val="1881235819"/>
          <w:trHeight w:val="225"/>
          <w:tblCellSpacing w:w="12" w:type="dxa"/>
        </w:trPr>
        <w:tc>
          <w:tcPr>
            <w:tcW w:w="450" w:type="dxa"/>
            <w:shd w:val="clear" w:color="auto" w:fill="990000"/>
            <w:vAlign w:val="center"/>
            <w:hideMark/>
          </w:tcPr>
          <w:p w14:paraId="5FB5BD46"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07F342D" w14:textId="77777777" w:rsidR="00000000" w:rsidRDefault="00DE28C3">
      <w:pPr>
        <w:pStyle w:val="Heading3"/>
        <w:divId w:val="1881235819"/>
        <w:rPr>
          <w:rFonts w:eastAsia="Times New Roman"/>
          <w:lang w:val="en"/>
        </w:rPr>
      </w:pPr>
      <w:bookmarkStart w:id="175" w:name="rfc.section.6.1"/>
      <w:bookmarkEnd w:id="175"/>
      <w:r>
        <w:rPr>
          <w:rFonts w:eastAsia="Times New Roman"/>
          <w:lang w:val="en"/>
        </w:rPr>
        <w:t>6.1.  Discovery and Registration</w:t>
      </w:r>
    </w:p>
    <w:p w14:paraId="6B0178AA" w14:textId="77777777" w:rsidR="00000000" w:rsidRDefault="00DE28C3">
      <w:pPr>
        <w:pStyle w:val="NormalWeb"/>
        <w:divId w:val="1881235819"/>
        <w:rPr>
          <w:rFonts w:ascii="Verdana" w:hAnsi="Verdana"/>
          <w:color w:val="000000"/>
          <w:lang w:val="en"/>
        </w:rPr>
      </w:pPr>
      <w:r>
        <w:rPr>
          <w:rFonts w:ascii="Verdana" w:hAnsi="Verdana"/>
          <w:color w:val="000000"/>
          <w:lang w:val="en"/>
        </w:rPr>
        <w:t>Some OpenID Connect installations can use a pre-configured set of OpenID Providers and/or Relying Parties. In those cases, it might not be necessary to support dynamic discovery of information about identities or services or dynamic registration of Clients</w:t>
      </w:r>
      <w:r>
        <w:rPr>
          <w:rFonts w:ascii="Verdana" w:hAnsi="Verdana"/>
          <w:color w:val="000000"/>
          <w:lang w:val="en"/>
        </w:rPr>
        <w:t xml:space="preserve">. </w:t>
      </w:r>
    </w:p>
    <w:p w14:paraId="327EF530" w14:textId="3362F23E" w:rsidR="00000000" w:rsidRDefault="00DE28C3">
      <w:pPr>
        <w:pStyle w:val="NormalWeb"/>
        <w:divId w:val="1881235819"/>
        <w:rPr>
          <w:rFonts w:ascii="Verdana" w:hAnsi="Verdana"/>
          <w:color w:val="000000"/>
          <w:lang w:val="en"/>
        </w:rPr>
      </w:pPr>
      <w:r>
        <w:rPr>
          <w:rFonts w:ascii="Verdana" w:hAnsi="Verdana"/>
          <w:color w:val="000000"/>
          <w:lang w:val="en"/>
        </w:rPr>
        <w:t xml:space="preserve">However, if installations choose to support unanticipated interactions between Relying Parties and OpenID Providers that do not have pre-configured relationships, they SHOULD accomplish this by implementing the facilities defined in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 xml:space="preserve">HYPERLINK "" \l </w:instrText>
      </w:r>
      <w:r>
        <w:rPr>
          <w:rFonts w:ascii="Verdana" w:hAnsi="Verdana"/>
          <w:color w:val="000000"/>
          <w:lang w:val="en"/>
        </w:rPr>
        <w:instrText>"OpenID.Discovery"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w:t>
      </w:r>
      <w:del w:id="176" w:author="Author" w:date="2015-08-04T00:14:00Z">
        <w:r>
          <w:rPr>
            <w:rStyle w:val="Hyperlink"/>
            <w:rFonts w:ascii="Verdana" w:hAnsi="Verdana"/>
            <w:vanish/>
            <w:u w:val="none"/>
            <w:lang w:val="en"/>
          </w:rPr>
          <w:delText>November 2014</w:delText>
        </w:r>
      </w:del>
      <w:ins w:id="177" w:author="Author" w:date="2015-08-04T00:14: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[OpenID.Discovery] and </w:t>
      </w:r>
      <w:r>
        <w:rPr>
          <w:rFonts w:ascii="Verdana" w:hAnsi="Verdana"/>
          <w:color w:val="000000"/>
          <w:lang w:val="en"/>
        </w:rPr>
        <w:lastRenderedPageBreak/>
        <w:fldChar w:fldCharType="begin"/>
      </w:r>
      <w:r>
        <w:rPr>
          <w:rFonts w:ascii="Verdana" w:hAnsi="Verdana"/>
          <w:color w:val="000000"/>
          <w:lang w:val="en"/>
        </w:rPr>
        <w:instrText xml:space="preserve"> </w:instrText>
      </w:r>
      <w:r>
        <w:rPr>
          <w:rFonts w:ascii="Verdana" w:hAnsi="Verdana"/>
          <w:color w:val="000000"/>
          <w:lang w:val="en"/>
        </w:rPr>
        <w:instrText>HYPERLINK "" \l "OpenID.Registration"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Dynamic Client Registration</w:t>
      </w:r>
      <w:r>
        <w:rPr>
          <w:rStyle w:val="Hyperlink"/>
          <w:rFonts w:ascii="Verdana" w:hAnsi="Verdana"/>
          <w:u w:val="none"/>
          <w:lang w:val="en"/>
        </w:rPr>
        <w:t xml:space="preserve"> 1.0</w:t>
      </w:r>
      <w:r>
        <w:rPr>
          <w:rStyle w:val="Hyperlink"/>
          <w:rFonts w:ascii="Verdana" w:hAnsi="Verdana"/>
          <w:vanish/>
          <w:u w:val="none"/>
          <w:lang w:val="en"/>
        </w:rPr>
        <w:t xml:space="preserve"> (Sakimura, N., Bradley, J., and M. Jones, “OpenID Connect Dynamic Client Registration 1.0,” </w:t>
      </w:r>
      <w:del w:id="178" w:author="Author" w:date="2015-08-04T00:14:00Z">
        <w:r>
          <w:rPr>
            <w:rStyle w:val="Hyperlink"/>
            <w:rFonts w:ascii="Verdana" w:hAnsi="Verdana"/>
            <w:vanish/>
            <w:u w:val="none"/>
            <w:lang w:val="en"/>
          </w:rPr>
          <w:delText>November 2014</w:delText>
        </w:r>
      </w:del>
      <w:ins w:id="179" w:author="Author" w:date="2015-08-04T00:14: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[OpenID.Registration] specifications. </w:t>
      </w:r>
    </w:p>
    <w:p w14:paraId="4B910DC6" w14:textId="77777777" w:rsidR="00000000" w:rsidRDefault="00DE28C3">
      <w:pPr>
        <w:spacing w:before="0" w:beforeAutospacing="0" w:after="0" w:afterAutospacing="0"/>
        <w:divId w:val="1881235819"/>
        <w:rPr>
          <w:rFonts w:ascii="Verdana" w:eastAsia="Times New Roman" w:hAnsi="Verdana"/>
          <w:color w:val="000000"/>
          <w:lang w:val="en"/>
        </w:rPr>
      </w:pPr>
      <w:bookmarkStart w:id="180" w:name="Security"/>
      <w:bookmarkEnd w:id="180"/>
    </w:p>
    <w:p w14:paraId="16CA4EE2"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6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615350B" w14:textId="77777777">
        <w:trPr>
          <w:divId w:val="1881235819"/>
          <w:trHeight w:val="225"/>
          <w:tblCellSpacing w:w="12" w:type="dxa"/>
        </w:trPr>
        <w:tc>
          <w:tcPr>
            <w:tcW w:w="450" w:type="dxa"/>
            <w:shd w:val="clear" w:color="auto" w:fill="990000"/>
            <w:vAlign w:val="center"/>
            <w:hideMark/>
          </w:tcPr>
          <w:p w14:paraId="6A40E16E"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6A0B90C" w14:textId="77777777" w:rsidR="00000000" w:rsidRDefault="00DE28C3">
      <w:pPr>
        <w:pStyle w:val="Heading3"/>
        <w:divId w:val="1881235819"/>
        <w:rPr>
          <w:rFonts w:eastAsia="Times New Roman"/>
          <w:lang w:val="en"/>
        </w:rPr>
      </w:pPr>
      <w:bookmarkStart w:id="181" w:name="rfc.section.7"/>
      <w:bookmarkEnd w:id="181"/>
      <w:r>
        <w:rPr>
          <w:rFonts w:eastAsia="Times New Roman"/>
          <w:lang w:val="en"/>
        </w:rPr>
        <w:t>7.  Security Considerations</w:t>
      </w:r>
    </w:p>
    <w:p w14:paraId="5EE7B0DD" w14:textId="75F3F8C8" w:rsidR="00000000" w:rsidRDefault="00DE28C3">
      <w:pPr>
        <w:pStyle w:val="NormalWeb"/>
        <w:divId w:val="1881235819"/>
        <w:rPr>
          <w:rFonts w:ascii="Verdana" w:hAnsi="Verdana"/>
          <w:color w:val="000000"/>
          <w:lang w:val="en"/>
        </w:rPr>
      </w:pPr>
      <w:r>
        <w:rPr>
          <w:rFonts w:ascii="Verdana" w:hAnsi="Verdana"/>
          <w:color w:val="000000"/>
          <w:lang w:val="en"/>
        </w:rPr>
        <w:t xml:space="preserve">For security considerations other than those listed below, refer to the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"OpenID.Core"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Core 1.0</w:t>
      </w:r>
      <w:r>
        <w:rPr>
          <w:rStyle w:val="Hyperlink"/>
          <w:rFonts w:ascii="Verdana" w:hAnsi="Verdana"/>
          <w:vanish/>
          <w:u w:val="none"/>
          <w:lang w:val="en"/>
        </w:rPr>
        <w:t xml:space="preserve"> (Sakimura, N., Bradley, J., Jones, M., de Medeiros, B., and C. Mortimore, “OpenID Connect Core 1.0,” </w:t>
      </w:r>
      <w:del w:id="182" w:author="Author" w:date="2015-08-04T00:14:00Z">
        <w:r>
          <w:rPr>
            <w:rStyle w:val="Hyperlink"/>
            <w:rFonts w:ascii="Verdana" w:hAnsi="Verdana"/>
            <w:vanish/>
            <w:u w:val="none"/>
            <w:lang w:val="en"/>
          </w:rPr>
          <w:delText>November 2014</w:delText>
        </w:r>
      </w:del>
      <w:ins w:id="183" w:author="Author" w:date="2015-08-04T00:14: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[OpenID.Core] specification. </w:t>
      </w:r>
    </w:p>
    <w:p w14:paraId="7978EE44" w14:textId="77777777" w:rsidR="00000000" w:rsidRDefault="00DE28C3">
      <w:pPr>
        <w:spacing w:before="0" w:beforeAutospacing="0" w:after="0" w:afterAutospacing="0"/>
        <w:divId w:val="1881235819"/>
        <w:rPr>
          <w:rFonts w:ascii="Verdana" w:eastAsia="Times New Roman" w:hAnsi="Verdana"/>
          <w:color w:val="000000"/>
          <w:lang w:val="en"/>
        </w:rPr>
      </w:pPr>
      <w:bookmarkStart w:id="184" w:name="TLSRequirements"/>
      <w:bookmarkEnd w:id="184"/>
    </w:p>
    <w:p w14:paraId="2F599AB2"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6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BB474DB" w14:textId="77777777">
        <w:trPr>
          <w:divId w:val="1881235819"/>
          <w:trHeight w:val="225"/>
          <w:tblCellSpacing w:w="12" w:type="dxa"/>
        </w:trPr>
        <w:tc>
          <w:tcPr>
            <w:tcW w:w="450" w:type="dxa"/>
            <w:shd w:val="clear" w:color="auto" w:fill="990000"/>
            <w:vAlign w:val="center"/>
            <w:hideMark/>
          </w:tcPr>
          <w:p w14:paraId="1B905909"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4F3AD15" w14:textId="77777777" w:rsidR="00000000" w:rsidRDefault="00DE28C3">
      <w:pPr>
        <w:pStyle w:val="Heading3"/>
        <w:divId w:val="1881235819"/>
        <w:rPr>
          <w:rFonts w:eastAsia="Times New Roman"/>
          <w:lang w:val="en"/>
        </w:rPr>
      </w:pPr>
      <w:bookmarkStart w:id="185" w:name="rfc.section.7.1"/>
      <w:bookmarkEnd w:id="185"/>
      <w:r>
        <w:rPr>
          <w:rFonts w:eastAsia="Times New Roman"/>
          <w:lang w:val="en"/>
        </w:rPr>
        <w:t>7.1.  TLS Requirements</w:t>
      </w:r>
    </w:p>
    <w:p w14:paraId="3343C8F5"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is the most recent version, but has very limited actual deployment, and might not be readily available in implementation to</w:t>
      </w:r>
      <w:r>
        <w:rPr>
          <w:rFonts w:ascii="Verdana" w:hAnsi="Verdana"/>
          <w:color w:val="000000"/>
          <w:lang w:val="en"/>
        </w:rPr>
        <w:t xml:space="preserve">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give the broadest interoperability. </w:t>
      </w:r>
    </w:p>
    <w:p w14:paraId="4A814009" w14:textId="77777777" w:rsidR="00000000" w:rsidRDefault="00DE28C3">
      <w:pPr>
        <w:pStyle w:val="NormalWeb"/>
        <w:divId w:val="1881235819"/>
        <w:rPr>
          <w:rFonts w:ascii="Verdana" w:hAnsi="Verdana"/>
          <w:color w:val="000000"/>
          <w:lang w:val="en"/>
        </w:rPr>
      </w:pPr>
      <w:r>
        <w:rPr>
          <w:rFonts w:ascii="Verdana" w:hAnsi="Verdana"/>
          <w:color w:val="000000"/>
          <w:lang w:val="en"/>
        </w:rPr>
        <w:t>To protect against information discl</w:t>
      </w:r>
      <w:r>
        <w:rPr>
          <w:rFonts w:ascii="Verdana" w:hAnsi="Verdana"/>
          <w:color w:val="000000"/>
          <w:lang w:val="en"/>
        </w:rPr>
        <w:t xml:space="preserve">osure and tampering, confidentiality protection MUST be applied using TLS with a ciphersuite that provides confidentiality and integrity protection. </w:t>
      </w:r>
    </w:p>
    <w:p w14:paraId="5B827BB9"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37D15BF9" w14:textId="77777777" w:rsidR="00000000" w:rsidRDefault="00DE28C3">
      <w:pPr>
        <w:spacing w:before="0" w:beforeAutospacing="0" w:after="0" w:afterAutospacing="0"/>
        <w:divId w:val="1881235819"/>
        <w:rPr>
          <w:rFonts w:ascii="Verdana" w:eastAsia="Times New Roman" w:hAnsi="Verdana"/>
          <w:color w:val="000000"/>
          <w:lang w:val="en"/>
        </w:rPr>
      </w:pPr>
      <w:bookmarkStart w:id="186" w:name="Privacy"/>
      <w:bookmarkEnd w:id="186"/>
    </w:p>
    <w:p w14:paraId="75C22B48"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6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DE54C11" w14:textId="77777777">
        <w:trPr>
          <w:divId w:val="1881235819"/>
          <w:trHeight w:val="225"/>
          <w:tblCellSpacing w:w="12" w:type="dxa"/>
        </w:trPr>
        <w:tc>
          <w:tcPr>
            <w:tcW w:w="450" w:type="dxa"/>
            <w:shd w:val="clear" w:color="auto" w:fill="990000"/>
            <w:vAlign w:val="center"/>
            <w:hideMark/>
          </w:tcPr>
          <w:p w14:paraId="35036277"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0A4040A" w14:textId="77777777" w:rsidR="00000000" w:rsidRDefault="00DE28C3">
      <w:pPr>
        <w:pStyle w:val="Heading3"/>
        <w:divId w:val="1881235819"/>
        <w:rPr>
          <w:rFonts w:eastAsia="Times New Roman"/>
          <w:lang w:val="en"/>
        </w:rPr>
      </w:pPr>
      <w:bookmarkStart w:id="187" w:name="rfc.section.8"/>
      <w:bookmarkEnd w:id="187"/>
      <w:r>
        <w:rPr>
          <w:rFonts w:eastAsia="Times New Roman"/>
          <w:lang w:val="en"/>
        </w:rPr>
        <w:t xml:space="preserve">8.  </w:t>
      </w:r>
      <w:r>
        <w:rPr>
          <w:rFonts w:eastAsia="Times New Roman"/>
          <w:lang w:val="en"/>
        </w:rPr>
        <w:t>Privacy Considerations</w:t>
      </w:r>
    </w:p>
    <w:p w14:paraId="6F3BC1A1" w14:textId="77777777" w:rsidR="00000000" w:rsidRDefault="00DE28C3">
      <w:pPr>
        <w:spacing w:before="0" w:beforeAutospacing="0" w:after="0" w:afterAutospacing="0"/>
        <w:divId w:val="1881235819"/>
        <w:rPr>
          <w:rFonts w:ascii="Verdana" w:eastAsia="Times New Roman" w:hAnsi="Verdana"/>
          <w:color w:val="000000"/>
          <w:lang w:val="en"/>
        </w:rPr>
      </w:pPr>
      <w:bookmarkStart w:id="188" w:name="PII"/>
      <w:bookmarkEnd w:id="188"/>
    </w:p>
    <w:p w14:paraId="62804110"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6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88046ED" w14:textId="77777777">
        <w:trPr>
          <w:divId w:val="1881235819"/>
          <w:trHeight w:val="225"/>
          <w:tblCellSpacing w:w="12" w:type="dxa"/>
        </w:trPr>
        <w:tc>
          <w:tcPr>
            <w:tcW w:w="450" w:type="dxa"/>
            <w:shd w:val="clear" w:color="auto" w:fill="990000"/>
            <w:vAlign w:val="center"/>
            <w:hideMark/>
          </w:tcPr>
          <w:p w14:paraId="6D4CDB27"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C2DD12F" w14:textId="77777777" w:rsidR="00000000" w:rsidRDefault="00DE28C3">
      <w:pPr>
        <w:pStyle w:val="Heading3"/>
        <w:divId w:val="1881235819"/>
        <w:rPr>
          <w:rFonts w:eastAsia="Times New Roman"/>
          <w:lang w:val="en"/>
        </w:rPr>
      </w:pPr>
      <w:bookmarkStart w:id="189" w:name="rfc.section.8.1"/>
      <w:bookmarkEnd w:id="189"/>
      <w:r>
        <w:rPr>
          <w:rFonts w:eastAsia="Times New Roman"/>
          <w:lang w:val="en"/>
        </w:rPr>
        <w:t xml:space="preserve">8.1.  </w:t>
      </w:r>
      <w:r>
        <w:rPr>
          <w:rFonts w:eastAsia="Times New Roman"/>
          <w:lang w:val="en"/>
        </w:rPr>
        <w:t>Personally Identifiable Information</w:t>
      </w:r>
    </w:p>
    <w:p w14:paraId="74BEBECE" w14:textId="77777777" w:rsidR="00000000" w:rsidRDefault="00DE28C3">
      <w:pPr>
        <w:pStyle w:val="NormalWeb"/>
        <w:divId w:val="1881235819"/>
        <w:rPr>
          <w:rFonts w:ascii="Verdana" w:hAnsi="Verdana"/>
          <w:color w:val="000000"/>
          <w:lang w:val="en"/>
        </w:rPr>
      </w:pPr>
      <w:r>
        <w:rPr>
          <w:rFonts w:ascii="Verdana" w:hAnsi="Verdana"/>
          <w:color w:val="000000"/>
          <w:lang w:val="en"/>
        </w:rPr>
        <w:t>The UserInfo Response typically contains Personally Identifiable Information (PII). As such, End-User consent for the release of the information for the specified purpose SHOULD be obtained at or prior to the authorizati</w:t>
      </w:r>
      <w:r>
        <w:rPr>
          <w:rFonts w:ascii="Verdana" w:hAnsi="Verdana"/>
          <w:color w:val="000000"/>
          <w:lang w:val="en"/>
        </w:rPr>
        <w:t xml:space="preserve">on time in accordance with relevant regulations. The purpose of use is typically registered in association with the </w:t>
      </w:r>
      <w:r>
        <w:rPr>
          <w:rStyle w:val="HTMLTypewriter"/>
          <w:lang w:val="en"/>
        </w:rPr>
        <w:t>redirect_uris</w:t>
      </w:r>
      <w:r>
        <w:rPr>
          <w:rFonts w:ascii="Verdana" w:hAnsi="Verdana"/>
          <w:color w:val="000000"/>
          <w:lang w:val="en"/>
        </w:rPr>
        <w:t xml:space="preserve">. </w:t>
      </w:r>
    </w:p>
    <w:p w14:paraId="54AAD0A8" w14:textId="77777777" w:rsidR="00000000" w:rsidRDefault="00DE28C3">
      <w:pPr>
        <w:pStyle w:val="NormalWeb"/>
        <w:divId w:val="1881235819"/>
        <w:rPr>
          <w:rFonts w:ascii="Verdana" w:hAnsi="Verdana"/>
          <w:color w:val="000000"/>
          <w:lang w:val="en"/>
        </w:rPr>
      </w:pPr>
      <w:r>
        <w:rPr>
          <w:rFonts w:ascii="Verdana" w:hAnsi="Verdana"/>
          <w:color w:val="000000"/>
          <w:lang w:val="en"/>
        </w:rPr>
        <w:t>Only necessary UserInfo data should be stored at the Client and the Client SHOULD associate the received data with the purpo</w:t>
      </w:r>
      <w:r>
        <w:rPr>
          <w:rFonts w:ascii="Verdana" w:hAnsi="Verdana"/>
          <w:color w:val="000000"/>
          <w:lang w:val="en"/>
        </w:rPr>
        <w:t xml:space="preserve">se of use statement. </w:t>
      </w:r>
    </w:p>
    <w:p w14:paraId="3813A58F" w14:textId="77777777" w:rsidR="00000000" w:rsidRDefault="00DE28C3">
      <w:pPr>
        <w:spacing w:before="0" w:beforeAutospacing="0" w:after="0" w:afterAutospacing="0"/>
        <w:divId w:val="1881235819"/>
        <w:rPr>
          <w:rFonts w:ascii="Verdana" w:eastAsia="Times New Roman" w:hAnsi="Verdana"/>
          <w:color w:val="000000"/>
          <w:lang w:val="en"/>
        </w:rPr>
      </w:pPr>
      <w:bookmarkStart w:id="190" w:name="AccessMonitoring"/>
      <w:bookmarkEnd w:id="190"/>
    </w:p>
    <w:p w14:paraId="64C32155"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6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0A7CDB3" w14:textId="77777777">
        <w:trPr>
          <w:divId w:val="1881235819"/>
          <w:trHeight w:val="225"/>
          <w:tblCellSpacing w:w="12" w:type="dxa"/>
        </w:trPr>
        <w:tc>
          <w:tcPr>
            <w:tcW w:w="450" w:type="dxa"/>
            <w:shd w:val="clear" w:color="auto" w:fill="990000"/>
            <w:vAlign w:val="center"/>
            <w:hideMark/>
          </w:tcPr>
          <w:p w14:paraId="2CE2B789"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08B1815" w14:textId="77777777" w:rsidR="00000000" w:rsidRDefault="00DE28C3">
      <w:pPr>
        <w:pStyle w:val="Heading3"/>
        <w:divId w:val="1881235819"/>
        <w:rPr>
          <w:rFonts w:eastAsia="Times New Roman"/>
          <w:lang w:val="en"/>
        </w:rPr>
      </w:pPr>
      <w:bookmarkStart w:id="191" w:name="rfc.section.8.2"/>
      <w:bookmarkEnd w:id="191"/>
      <w:r>
        <w:rPr>
          <w:rFonts w:eastAsia="Times New Roman"/>
          <w:lang w:val="en"/>
        </w:rPr>
        <w:t xml:space="preserve">8.2.  </w:t>
      </w:r>
      <w:r>
        <w:rPr>
          <w:rFonts w:eastAsia="Times New Roman"/>
          <w:lang w:val="en"/>
        </w:rPr>
        <w:t>Data Access Monitoring</w:t>
      </w:r>
    </w:p>
    <w:p w14:paraId="43279F1E"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Resource Server SHOULD make End-Users' UserInfo access logs available to them so that they can monitor who accessed their data. </w:t>
      </w:r>
    </w:p>
    <w:p w14:paraId="6210124B" w14:textId="77777777" w:rsidR="00000000" w:rsidRDefault="00DE28C3">
      <w:pPr>
        <w:spacing w:before="0" w:beforeAutospacing="0" w:after="0" w:afterAutospacing="0"/>
        <w:divId w:val="1881235819"/>
        <w:rPr>
          <w:rFonts w:ascii="Verdana" w:eastAsia="Times New Roman" w:hAnsi="Verdana"/>
          <w:color w:val="000000"/>
          <w:lang w:val="en"/>
        </w:rPr>
      </w:pPr>
      <w:bookmarkStart w:id="192" w:name="Correlation"/>
      <w:bookmarkEnd w:id="192"/>
    </w:p>
    <w:p w14:paraId="1D9AC3A1"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6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F60F4BE" w14:textId="77777777">
        <w:trPr>
          <w:divId w:val="1881235819"/>
          <w:trHeight w:val="225"/>
          <w:tblCellSpacing w:w="12" w:type="dxa"/>
        </w:trPr>
        <w:tc>
          <w:tcPr>
            <w:tcW w:w="450" w:type="dxa"/>
            <w:shd w:val="clear" w:color="auto" w:fill="990000"/>
            <w:vAlign w:val="center"/>
            <w:hideMark/>
          </w:tcPr>
          <w:p w14:paraId="554FBF0B"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599FE81" w14:textId="77777777" w:rsidR="00000000" w:rsidRDefault="00DE28C3">
      <w:pPr>
        <w:pStyle w:val="Heading3"/>
        <w:divId w:val="1881235819"/>
        <w:rPr>
          <w:rFonts w:eastAsia="Times New Roman"/>
          <w:lang w:val="en"/>
        </w:rPr>
      </w:pPr>
      <w:bookmarkStart w:id="193" w:name="rfc.section.8.3"/>
      <w:bookmarkEnd w:id="193"/>
      <w:r>
        <w:rPr>
          <w:rFonts w:eastAsia="Times New Roman"/>
          <w:lang w:val="en"/>
        </w:rPr>
        <w:t>8.3.  Correlation</w:t>
      </w:r>
    </w:p>
    <w:p w14:paraId="2FC580D8"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To protect the End-User from a possible correlation among Clients, the </w:t>
      </w:r>
      <w:r>
        <w:rPr>
          <w:rFonts w:ascii="Verdana" w:hAnsi="Verdana"/>
          <w:color w:val="000000"/>
          <w:lang w:val="en"/>
        </w:rPr>
        <w:t xml:space="preserve">use of a Pairwise Pseudonymous Identifier (PPID) as the </w:t>
      </w:r>
      <w:r>
        <w:rPr>
          <w:rStyle w:val="HTMLTypewriter"/>
          <w:lang w:val="en"/>
        </w:rPr>
        <w:t>sub</w:t>
      </w:r>
      <w:r>
        <w:rPr>
          <w:rFonts w:ascii="Verdana" w:hAnsi="Verdana"/>
          <w:color w:val="000000"/>
          <w:lang w:val="en"/>
        </w:rPr>
        <w:t xml:space="preserve"> (subject) SHOULD be considered. </w:t>
      </w:r>
    </w:p>
    <w:p w14:paraId="46EC9A30" w14:textId="77777777" w:rsidR="00000000" w:rsidRDefault="00DE28C3">
      <w:pPr>
        <w:spacing w:before="0" w:beforeAutospacing="0" w:after="0" w:afterAutospacing="0"/>
        <w:divId w:val="1881235819"/>
        <w:rPr>
          <w:rFonts w:ascii="Verdana" w:eastAsia="Times New Roman" w:hAnsi="Verdana"/>
          <w:color w:val="000000"/>
          <w:lang w:val="en"/>
        </w:rPr>
      </w:pPr>
      <w:bookmarkStart w:id="194" w:name="OfflineAccessPrivacy"/>
      <w:bookmarkEnd w:id="194"/>
    </w:p>
    <w:p w14:paraId="7DE3F45B"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6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8119BB5" w14:textId="77777777">
        <w:trPr>
          <w:divId w:val="1881235819"/>
          <w:trHeight w:val="225"/>
          <w:tblCellSpacing w:w="12" w:type="dxa"/>
        </w:trPr>
        <w:tc>
          <w:tcPr>
            <w:tcW w:w="450" w:type="dxa"/>
            <w:shd w:val="clear" w:color="auto" w:fill="990000"/>
            <w:vAlign w:val="center"/>
            <w:hideMark/>
          </w:tcPr>
          <w:p w14:paraId="2D224DDB"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68F3DBA" w14:textId="77777777" w:rsidR="00000000" w:rsidRDefault="00DE28C3">
      <w:pPr>
        <w:pStyle w:val="Heading3"/>
        <w:divId w:val="1881235819"/>
        <w:rPr>
          <w:rFonts w:eastAsia="Times New Roman"/>
          <w:lang w:val="en"/>
        </w:rPr>
      </w:pPr>
      <w:bookmarkStart w:id="195" w:name="rfc.section.8.4"/>
      <w:bookmarkEnd w:id="195"/>
      <w:r>
        <w:rPr>
          <w:rFonts w:eastAsia="Times New Roman"/>
          <w:lang w:val="en"/>
        </w:rPr>
        <w:t>8.4.  Offline Access</w:t>
      </w:r>
    </w:p>
    <w:p w14:paraId="703FF3A4"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Offline access enables access to Claims when the user is not present, posing greater privacy risk than the Claims transfer when the user is present. </w:t>
      </w:r>
      <w:r>
        <w:rPr>
          <w:rFonts w:ascii="Verdana" w:hAnsi="Verdana"/>
          <w:color w:val="000000"/>
          <w:lang w:val="en"/>
        </w:rPr>
        <w:t xml:space="preserve">Therefore, it is prudent to obtain explicit consent for offline access to resources. This document mandates the use of the </w:t>
      </w:r>
      <w:r>
        <w:rPr>
          <w:rStyle w:val="HTMLTypewriter"/>
          <w:lang w:val="en"/>
        </w:rPr>
        <w:t>prompt</w:t>
      </w:r>
      <w:r>
        <w:rPr>
          <w:rFonts w:ascii="Verdana" w:hAnsi="Verdana"/>
          <w:color w:val="000000"/>
          <w:lang w:val="en"/>
        </w:rPr>
        <w:t xml:space="preserve"> parameter to obtain consent unless it is already known that the request </w:t>
      </w:r>
      <w:r>
        <w:rPr>
          <w:rFonts w:ascii="Verdana" w:hAnsi="Verdana"/>
          <w:color w:val="000000"/>
          <w:lang w:val="en"/>
        </w:rPr>
        <w:lastRenderedPageBreak/>
        <w:t>complies with the conditions for processing the reques</w:t>
      </w:r>
      <w:r>
        <w:rPr>
          <w:rFonts w:ascii="Verdana" w:hAnsi="Verdana"/>
          <w:color w:val="000000"/>
          <w:lang w:val="en"/>
        </w:rPr>
        <w:t xml:space="preserve">t in each jurisdiction. </w:t>
      </w:r>
    </w:p>
    <w:p w14:paraId="6072CA25" w14:textId="77777777" w:rsidR="00000000" w:rsidRDefault="00DE28C3">
      <w:pPr>
        <w:pStyle w:val="NormalWeb"/>
        <w:divId w:val="1881235819"/>
        <w:rPr>
          <w:rFonts w:ascii="Verdana" w:hAnsi="Verdana"/>
          <w:color w:val="000000"/>
          <w:lang w:val="en"/>
        </w:rPr>
      </w:pPr>
      <w:r>
        <w:rPr>
          <w:rFonts w:ascii="Verdana" w:hAnsi="Verdana"/>
          <w:color w:val="000000"/>
          <w:lang w:val="en"/>
        </w:rPr>
        <w:t>When an Access Token is returned in the front channel, there is a greater risk of it being exposed to an attacker, who could later use it to access the UserInfo endpoint. If the Access Token does not enable offline access and the s</w:t>
      </w:r>
      <w:r>
        <w:rPr>
          <w:rFonts w:ascii="Verdana" w:hAnsi="Verdana"/>
          <w:color w:val="000000"/>
          <w:lang w:val="en"/>
        </w:rPr>
        <w:t>erver can differentiate whether the Client request has been made offline or online, the risk will be substantially reduced. Therefore, this document mandates ignoring the offline access request when the Access Token is transmitted in the front channel. Not</w:t>
      </w:r>
      <w:r>
        <w:rPr>
          <w:rFonts w:ascii="Verdana" w:hAnsi="Verdana"/>
          <w:color w:val="000000"/>
          <w:lang w:val="en"/>
        </w:rPr>
        <w:t xml:space="preserve">e that differentiating between online and offline access from the server can be difficult especially for native clients. The server may well have to rely on heuristics. Also, the risk of exposure for the Access Token delivered in the front channel for the </w:t>
      </w:r>
      <w:r>
        <w:rPr>
          <w:rFonts w:ascii="Verdana" w:hAnsi="Verdana"/>
          <w:color w:val="000000"/>
          <w:lang w:val="en"/>
        </w:rPr>
        <w:t xml:space="preserve">Response Types of </w:t>
      </w:r>
      <w:r>
        <w:rPr>
          <w:rStyle w:val="HTMLTypewriter"/>
          <w:lang w:val="en"/>
        </w:rPr>
        <w:t>code token</w:t>
      </w:r>
      <w:r>
        <w:rPr>
          <w:rFonts w:ascii="Verdana" w:hAnsi="Verdana"/>
          <w:color w:val="000000"/>
          <w:lang w:val="en"/>
        </w:rPr>
        <w:t xml:space="preserve"> and </w:t>
      </w:r>
      <w:r>
        <w:rPr>
          <w:rStyle w:val="HTMLTypewriter"/>
          <w:lang w:val="en"/>
        </w:rPr>
        <w:t>token</w:t>
      </w:r>
      <w:r>
        <w:rPr>
          <w:rFonts w:ascii="Verdana" w:hAnsi="Verdana"/>
          <w:color w:val="000000"/>
          <w:lang w:val="en"/>
        </w:rPr>
        <w:t xml:space="preserve"> is the same. Thus, the implementations should be prepared to detect the channel from which the Access Token was issued and deny offline access if the token was issued in the front channel. </w:t>
      </w:r>
    </w:p>
    <w:p w14:paraId="2EC1D91D"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Note that although these provisions require an explicit consent dialogue through the </w:t>
      </w:r>
      <w:r>
        <w:rPr>
          <w:rStyle w:val="HTMLTypewriter"/>
          <w:lang w:val="en"/>
        </w:rPr>
        <w:t>prompt</w:t>
      </w:r>
      <w:r>
        <w:rPr>
          <w:rFonts w:ascii="Verdana" w:hAnsi="Verdana"/>
          <w:color w:val="000000"/>
          <w:lang w:val="en"/>
        </w:rPr>
        <w:t xml:space="preserve"> parameter, the mere fact that the user pressed an "accept" button etc., might not constitute a valid consent. Developers should be aware that for the act of consent</w:t>
      </w:r>
      <w:r>
        <w:rPr>
          <w:rFonts w:ascii="Verdana" w:hAnsi="Verdana"/>
          <w:color w:val="000000"/>
          <w:lang w:val="en"/>
        </w:rPr>
        <w:t xml:space="preserve"> to be valid, typically, the impact of the terms have to be understood by the End-User, the consent must be freely given and not forced (i.e., other options have to be available), and the terms must fair and equitable. In general, it is advisable for the s</w:t>
      </w:r>
      <w:r>
        <w:rPr>
          <w:rFonts w:ascii="Verdana" w:hAnsi="Verdana"/>
          <w:color w:val="000000"/>
          <w:lang w:val="en"/>
        </w:rPr>
        <w:t>ervice to follow the required privacy principles in each jurisdiction and rely on other conditions for processing the request than simply explicit consent, as online self-service "explicit consent" often does not form a valid consent in some jurisdictions.</w:t>
      </w:r>
      <w:r>
        <w:rPr>
          <w:rFonts w:ascii="Verdana" w:hAnsi="Verdana"/>
          <w:color w:val="000000"/>
          <w:lang w:val="en"/>
        </w:rPr>
        <w:t xml:space="preserve"> </w:t>
      </w:r>
    </w:p>
    <w:p w14:paraId="5DB3080C" w14:textId="77777777" w:rsidR="00000000" w:rsidRDefault="00DE28C3">
      <w:pPr>
        <w:spacing w:before="0" w:beforeAutospacing="0" w:after="0" w:afterAutospacing="0"/>
        <w:divId w:val="1881235819"/>
        <w:rPr>
          <w:rFonts w:ascii="Verdana" w:eastAsia="Times New Roman" w:hAnsi="Verdana"/>
          <w:color w:val="000000"/>
          <w:lang w:val="en"/>
        </w:rPr>
      </w:pPr>
      <w:bookmarkStart w:id="196" w:name="IANA"/>
      <w:bookmarkEnd w:id="196"/>
    </w:p>
    <w:p w14:paraId="38489E62"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7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A3E324D" w14:textId="77777777">
        <w:trPr>
          <w:divId w:val="1881235819"/>
          <w:trHeight w:val="225"/>
          <w:tblCellSpacing w:w="12" w:type="dxa"/>
        </w:trPr>
        <w:tc>
          <w:tcPr>
            <w:tcW w:w="450" w:type="dxa"/>
            <w:shd w:val="clear" w:color="auto" w:fill="990000"/>
            <w:vAlign w:val="center"/>
            <w:hideMark/>
          </w:tcPr>
          <w:p w14:paraId="54F0F044"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F1C8664" w14:textId="77777777" w:rsidR="00000000" w:rsidRDefault="00DE28C3">
      <w:pPr>
        <w:pStyle w:val="Heading3"/>
        <w:divId w:val="1881235819"/>
        <w:rPr>
          <w:rFonts w:eastAsia="Times New Roman"/>
          <w:lang w:val="en"/>
        </w:rPr>
      </w:pPr>
      <w:bookmarkStart w:id="197" w:name="rfc.section.9"/>
      <w:bookmarkEnd w:id="197"/>
      <w:r>
        <w:rPr>
          <w:rFonts w:eastAsia="Times New Roman"/>
          <w:lang w:val="en"/>
        </w:rPr>
        <w:t>9.  IANA Considerations</w:t>
      </w:r>
    </w:p>
    <w:p w14:paraId="045CA30B"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This document makes no requests of IANA. </w:t>
      </w:r>
    </w:p>
    <w:p w14:paraId="70E78215" w14:textId="77777777" w:rsidR="00000000" w:rsidRDefault="00DE28C3">
      <w:pPr>
        <w:spacing w:before="0" w:beforeAutospacing="0" w:after="0" w:afterAutospacing="0"/>
        <w:divId w:val="1881235819"/>
        <w:rPr>
          <w:rFonts w:ascii="Verdana" w:eastAsia="Times New Roman" w:hAnsi="Verdana"/>
          <w:color w:val="000000"/>
          <w:lang w:val="en"/>
        </w:rPr>
      </w:pPr>
      <w:bookmarkStart w:id="198" w:name="rfc.references"/>
      <w:bookmarkEnd w:id="198"/>
    </w:p>
    <w:p w14:paraId="7C765C75"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lastRenderedPageBreak/>
        <w:pict>
          <v:rect id="_x0000_i107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A106F1C" w14:textId="77777777">
        <w:trPr>
          <w:divId w:val="1881235819"/>
          <w:trHeight w:val="225"/>
          <w:tblCellSpacing w:w="12" w:type="dxa"/>
        </w:trPr>
        <w:tc>
          <w:tcPr>
            <w:tcW w:w="450" w:type="dxa"/>
            <w:shd w:val="clear" w:color="auto" w:fill="990000"/>
            <w:vAlign w:val="center"/>
            <w:hideMark/>
          </w:tcPr>
          <w:p w14:paraId="63C5E5DE"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w:t>
              </w:r>
              <w:r>
                <w:rPr>
                  <w:rFonts w:ascii="MS Sans Serif" w:eastAsia="Times New Roman" w:hAnsi="MS Sans Serif"/>
                  <w:b/>
                  <w:bCs/>
                  <w:color w:val="FFFFFF"/>
                  <w:sz w:val="20"/>
                  <w:szCs w:val="20"/>
                </w:rPr>
                <w:t>TOC </w:t>
              </w:r>
            </w:hyperlink>
          </w:p>
        </w:tc>
      </w:tr>
    </w:tbl>
    <w:p w14:paraId="23834982" w14:textId="77777777" w:rsidR="00000000" w:rsidRDefault="00DE28C3">
      <w:pPr>
        <w:pStyle w:val="Heading3"/>
        <w:divId w:val="1881235819"/>
        <w:rPr>
          <w:rFonts w:eastAsia="Times New Roman"/>
          <w:lang w:val="en"/>
        </w:rPr>
      </w:pPr>
      <w:bookmarkStart w:id="199" w:name="rfc.section.10"/>
      <w:bookmarkEnd w:id="199"/>
      <w:r>
        <w:rPr>
          <w:rFonts w:eastAsia="Times New Roman"/>
          <w:lang w:val="en"/>
        </w:rPr>
        <w:t>10.  References</w:t>
      </w:r>
    </w:p>
    <w:p w14:paraId="7EA7CCE0" w14:textId="77777777" w:rsidR="00000000" w:rsidRDefault="00DE28C3">
      <w:pPr>
        <w:spacing w:before="0" w:beforeAutospacing="0" w:after="0" w:afterAutospacing="0"/>
        <w:divId w:val="1881235819"/>
        <w:rPr>
          <w:rFonts w:ascii="Verdana" w:eastAsia="Times New Roman" w:hAnsi="Verdana"/>
          <w:color w:val="000000"/>
          <w:lang w:val="en"/>
        </w:rPr>
      </w:pPr>
      <w:bookmarkStart w:id="200" w:name="rfc.references1"/>
      <w:bookmarkEnd w:id="200"/>
    </w:p>
    <w:p w14:paraId="066BA69D"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7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55DA23F" w14:textId="77777777">
        <w:trPr>
          <w:divId w:val="1881235819"/>
          <w:trHeight w:val="225"/>
          <w:tblCellSpacing w:w="12" w:type="dxa"/>
        </w:trPr>
        <w:tc>
          <w:tcPr>
            <w:tcW w:w="450" w:type="dxa"/>
            <w:shd w:val="clear" w:color="auto" w:fill="990000"/>
            <w:vAlign w:val="center"/>
            <w:hideMark/>
          </w:tcPr>
          <w:p w14:paraId="6AE38476"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4261CA2" w14:textId="77777777" w:rsidR="00000000" w:rsidRDefault="00DE28C3">
      <w:pPr>
        <w:pStyle w:val="Heading3"/>
        <w:divId w:val="1881235819"/>
        <w:rPr>
          <w:rFonts w:eastAsia="Times New Roman"/>
          <w:lang w:val="en"/>
        </w:rPr>
      </w:pPr>
      <w:r>
        <w:rPr>
          <w:rFonts w:eastAsia="Times New Roman"/>
          <w:lang w:val="en"/>
        </w:rPr>
        <w:t>10.1. </w:t>
      </w:r>
      <w:r>
        <w:rPr>
          <w:rFonts w:eastAsia="Times New Roman"/>
          <w:lang w:val="en"/>
        </w:rPr>
        <w:t>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605"/>
        <w:gridCol w:w="6751"/>
      </w:tblGrid>
      <w:tr w:rsidR="00000000" w14:paraId="30B96D56" w14:textId="77777777">
        <w:trPr>
          <w:divId w:val="1881235819"/>
          <w:tblCellSpacing w:w="15" w:type="dxa"/>
        </w:trPr>
        <w:tc>
          <w:tcPr>
            <w:tcW w:w="0" w:type="auto"/>
            <w:hideMark/>
          </w:tcPr>
          <w:p w14:paraId="25255336" w14:textId="77777777" w:rsidR="00000000" w:rsidRDefault="00DE28C3">
            <w:pPr>
              <w:spacing w:before="0" w:beforeAutospacing="0" w:after="0" w:afterAutospacing="0"/>
              <w:rPr>
                <w:rFonts w:ascii="Verdana" w:eastAsia="Times New Roman" w:hAnsi="Verdana"/>
                <w:color w:val="000000"/>
                <w:sz w:val="20"/>
                <w:szCs w:val="20"/>
              </w:rPr>
            </w:pPr>
            <w:bookmarkStart w:id="201" w:name="E.164"/>
            <w:r>
              <w:rPr>
                <w:rFonts w:ascii="Verdana" w:eastAsia="Times New Roman" w:hAnsi="Verdana"/>
                <w:b/>
                <w:bCs/>
                <w:color w:val="000000"/>
                <w:sz w:val="20"/>
                <w:szCs w:val="20"/>
              </w:rPr>
              <w:t>[E.164]</w:t>
            </w:r>
            <w:bookmarkEnd w:id="201"/>
          </w:p>
        </w:tc>
        <w:tc>
          <w:tcPr>
            <w:tcW w:w="0" w:type="auto"/>
            <w:vAlign w:val="center"/>
            <w:hideMark/>
          </w:tcPr>
          <w:p w14:paraId="23F608B9"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6" w:history="1">
              <w:r>
                <w:rPr>
                  <w:rStyle w:val="Hyperlink"/>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000000" w14:paraId="5144ADBA" w14:textId="77777777">
        <w:trPr>
          <w:divId w:val="1881235819"/>
          <w:tblCellSpacing w:w="15" w:type="dxa"/>
        </w:trPr>
        <w:tc>
          <w:tcPr>
            <w:tcW w:w="0" w:type="auto"/>
            <w:hideMark/>
          </w:tcPr>
          <w:p w14:paraId="54A444B2" w14:textId="77777777" w:rsidR="00000000" w:rsidRDefault="00DE28C3">
            <w:pPr>
              <w:spacing w:before="0" w:beforeAutospacing="0" w:after="0" w:afterAutospacing="0"/>
              <w:rPr>
                <w:rFonts w:ascii="Verdana" w:eastAsia="Times New Roman" w:hAnsi="Verdana"/>
                <w:color w:val="000000"/>
                <w:sz w:val="20"/>
                <w:szCs w:val="20"/>
              </w:rPr>
            </w:pPr>
            <w:bookmarkStart w:id="202" w:name="IANA.Language"/>
            <w:r>
              <w:rPr>
                <w:rFonts w:ascii="Verdana" w:eastAsia="Times New Roman" w:hAnsi="Verdana"/>
                <w:b/>
                <w:bCs/>
                <w:color w:val="000000"/>
                <w:sz w:val="20"/>
                <w:szCs w:val="20"/>
              </w:rPr>
              <w:t>[IANA.Language]</w:t>
            </w:r>
            <w:bookmarkEnd w:id="202"/>
          </w:p>
        </w:tc>
        <w:tc>
          <w:tcPr>
            <w:tcW w:w="0" w:type="auto"/>
            <w:vAlign w:val="center"/>
            <w:hideMark/>
          </w:tcPr>
          <w:p w14:paraId="3CEC534E" w14:textId="4BF6F105" w:rsidR="00000000" w:rsidRDefault="00DE28C3">
            <w:pPr>
              <w:spacing w:before="0" w:beforeAutospacing="0" w:after="0" w:afterAutospacing="0"/>
              <w:rPr>
                <w:rFonts w:ascii="Verdana" w:eastAsia="Times New Roman" w:hAnsi="Verdana"/>
                <w:color w:val="000000"/>
                <w:sz w:val="20"/>
                <w:szCs w:val="20"/>
              </w:rPr>
            </w:pPr>
            <w:del w:id="203" w:author="Author" w:date="2015-08-04T00:14:00Z">
              <w:r>
                <w:rPr>
                  <w:rFonts w:ascii="Verdana" w:eastAsia="Times New Roman" w:hAnsi="Verdana"/>
                  <w:color w:val="000000"/>
                  <w:sz w:val="20"/>
                  <w:szCs w:val="20"/>
                </w:rPr>
                <w:delText>Internet Assigned Numbers Authority (</w:delText>
              </w:r>
            </w:del>
            <w:r>
              <w:rPr>
                <w:rFonts w:ascii="Verdana" w:eastAsia="Times New Roman" w:hAnsi="Verdana"/>
                <w:color w:val="000000"/>
                <w:sz w:val="20"/>
                <w:szCs w:val="20"/>
              </w:rPr>
              <w:t>IANA</w:t>
            </w:r>
            <w:del w:id="204" w:author="Author" w:date="2015-08-04T00:14:00Z">
              <w:r>
                <w:rPr>
                  <w:rFonts w:ascii="Verdana" w:eastAsia="Times New Roman" w:hAnsi="Verdana"/>
                  <w:color w:val="000000"/>
                  <w:sz w:val="20"/>
                  <w:szCs w:val="20"/>
                </w:rPr>
                <w:delText>),</w:delText>
              </w:r>
            </w:del>
            <w:ins w:id="205" w:author="Author" w:date="2015-08-04T00:14:00Z">
              <w:r>
                <w:rPr>
                  <w:rFonts w:ascii="Verdana" w:eastAsia="Times New Roman" w:hAnsi="Verdana"/>
                  <w:color w:val="000000"/>
                  <w:sz w:val="20"/>
                  <w:szCs w:val="20"/>
                </w:rPr>
                <w:t>,</w:t>
              </w:r>
            </w:ins>
            <w:r>
              <w:rPr>
                <w:rFonts w:ascii="Verdana" w:eastAsia="Times New Roman" w:hAnsi="Verdana"/>
                <w:color w:val="000000"/>
                <w:sz w:val="20"/>
                <w:szCs w:val="20"/>
              </w:rPr>
              <w:t xml:space="preserve"> “</w:t>
            </w:r>
            <w:hyperlink r:id="rId7" w:history="1">
              <w:r>
                <w:rPr>
                  <w:rStyle w:val="Hyperlink"/>
                  <w:rFonts w:ascii="Verdana" w:eastAsia="Times New Roman" w:hAnsi="Verdana"/>
                  <w:sz w:val="20"/>
                  <w:szCs w:val="20"/>
                </w:rPr>
                <w:t>Language Subtag Registry</w:t>
              </w:r>
            </w:hyperlink>
            <w:del w:id="206" w:author="Author" w:date="2015-08-04T00:14:00Z">
              <w:r>
                <w:rPr>
                  <w:rFonts w:ascii="Verdana" w:eastAsia="Times New Roman" w:hAnsi="Verdana"/>
                  <w:color w:val="000000"/>
                  <w:sz w:val="20"/>
                  <w:szCs w:val="20"/>
                </w:rPr>
                <w:delText>,” 2005.</w:delText>
              </w:r>
            </w:del>
            <w:ins w:id="207" w:author="Author" w:date="2015-08-04T00:14:00Z">
              <w:r>
                <w:rPr>
                  <w:rFonts w:ascii="Verdana" w:eastAsia="Times New Roman" w:hAnsi="Verdana"/>
                  <w:color w:val="000000"/>
                  <w:sz w:val="20"/>
                  <w:szCs w:val="20"/>
                </w:rPr>
                <w:t>.”</w:t>
              </w:r>
            </w:ins>
          </w:p>
        </w:tc>
      </w:tr>
      <w:tr w:rsidR="00000000" w14:paraId="23507027" w14:textId="77777777">
        <w:trPr>
          <w:divId w:val="1881235819"/>
          <w:tblCellSpacing w:w="15" w:type="dxa"/>
        </w:trPr>
        <w:tc>
          <w:tcPr>
            <w:tcW w:w="0" w:type="auto"/>
            <w:hideMark/>
          </w:tcPr>
          <w:p w14:paraId="52C9A2F8" w14:textId="77777777" w:rsidR="00000000" w:rsidRDefault="00DE28C3">
            <w:pPr>
              <w:spacing w:before="0" w:beforeAutospacing="0" w:after="0" w:afterAutospacing="0"/>
              <w:rPr>
                <w:rFonts w:ascii="Verdana" w:eastAsia="Times New Roman" w:hAnsi="Verdana"/>
                <w:color w:val="000000"/>
                <w:sz w:val="20"/>
                <w:szCs w:val="20"/>
              </w:rPr>
            </w:pPr>
            <w:bookmarkStart w:id="208" w:name="ISO29115"/>
            <w:r>
              <w:rPr>
                <w:rFonts w:ascii="Verdana" w:eastAsia="Times New Roman" w:hAnsi="Verdana"/>
                <w:b/>
                <w:bCs/>
                <w:color w:val="000000"/>
                <w:sz w:val="20"/>
                <w:szCs w:val="20"/>
              </w:rPr>
              <w:t>[ISO29115]</w:t>
            </w:r>
            <w:bookmarkEnd w:id="208"/>
          </w:p>
        </w:tc>
        <w:tc>
          <w:tcPr>
            <w:tcW w:w="0" w:type="auto"/>
            <w:vAlign w:val="center"/>
            <w:hideMark/>
          </w:tcPr>
          <w:p w14:paraId="1C7DDB3D"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8" w:history="1">
              <w:r>
                <w:rPr>
                  <w:rStyle w:val="Hyperlink"/>
                  <w:rFonts w:ascii="Verdana" w:eastAsia="Times New Roman" w:hAnsi="Verdana"/>
                  <w:sz w:val="20"/>
                  <w:szCs w:val="20"/>
                </w:rPr>
                <w:t>ISO/IEC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000000" w14:paraId="36235E89" w14:textId="77777777">
        <w:trPr>
          <w:divId w:val="1881235819"/>
          <w:tblCellSpacing w:w="15" w:type="dxa"/>
        </w:trPr>
        <w:tc>
          <w:tcPr>
            <w:tcW w:w="0" w:type="auto"/>
            <w:hideMark/>
          </w:tcPr>
          <w:p w14:paraId="5FEB5C76" w14:textId="77777777" w:rsidR="00000000" w:rsidRDefault="00DE28C3">
            <w:pPr>
              <w:spacing w:before="0" w:beforeAutospacing="0" w:after="0" w:afterAutospacing="0"/>
              <w:rPr>
                <w:rFonts w:ascii="Verdana" w:eastAsia="Times New Roman" w:hAnsi="Verdana"/>
                <w:color w:val="000000"/>
                <w:sz w:val="20"/>
                <w:szCs w:val="20"/>
              </w:rPr>
            </w:pPr>
            <w:bookmarkStart w:id="209" w:name="ISO3166-1"/>
            <w:r>
              <w:rPr>
                <w:rFonts w:ascii="Verdana" w:eastAsia="Times New Roman" w:hAnsi="Verdana"/>
                <w:b/>
                <w:bCs/>
                <w:color w:val="000000"/>
                <w:sz w:val="20"/>
                <w:szCs w:val="20"/>
              </w:rPr>
              <w:t>[ISO3166-1</w:t>
            </w:r>
            <w:r>
              <w:rPr>
                <w:rFonts w:ascii="Verdana" w:eastAsia="Times New Roman" w:hAnsi="Verdana"/>
                <w:b/>
                <w:bCs/>
                <w:color w:val="000000"/>
                <w:sz w:val="20"/>
                <w:szCs w:val="20"/>
              </w:rPr>
              <w:t>]</w:t>
            </w:r>
            <w:bookmarkEnd w:id="209"/>
          </w:p>
        </w:tc>
        <w:tc>
          <w:tcPr>
            <w:tcW w:w="0" w:type="auto"/>
            <w:vAlign w:val="center"/>
            <w:hideMark/>
          </w:tcPr>
          <w:p w14:paraId="634701F7"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9" w:history="1">
              <w:r>
                <w:rPr>
                  <w:rStyle w:val="Hyperlink"/>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000000" w14:paraId="380BD1C8" w14:textId="77777777">
        <w:trPr>
          <w:divId w:val="1881235819"/>
          <w:tblCellSpacing w:w="15" w:type="dxa"/>
        </w:trPr>
        <w:tc>
          <w:tcPr>
            <w:tcW w:w="0" w:type="auto"/>
            <w:hideMark/>
          </w:tcPr>
          <w:p w14:paraId="05EE86A3" w14:textId="77777777" w:rsidR="00000000" w:rsidRDefault="00DE28C3">
            <w:pPr>
              <w:spacing w:before="0" w:beforeAutospacing="0" w:after="0" w:afterAutospacing="0"/>
              <w:rPr>
                <w:rFonts w:ascii="Verdana" w:eastAsia="Times New Roman" w:hAnsi="Verdana"/>
                <w:color w:val="000000"/>
                <w:sz w:val="20"/>
                <w:szCs w:val="20"/>
              </w:rPr>
            </w:pPr>
            <w:bookmarkStart w:id="210" w:name="ISO639-1"/>
            <w:r>
              <w:rPr>
                <w:rFonts w:ascii="Verdana" w:eastAsia="Times New Roman" w:hAnsi="Verdana"/>
                <w:b/>
                <w:bCs/>
                <w:color w:val="000000"/>
                <w:sz w:val="20"/>
                <w:szCs w:val="20"/>
              </w:rPr>
              <w:t>[ISO639-1]</w:t>
            </w:r>
            <w:bookmarkEnd w:id="210"/>
          </w:p>
        </w:tc>
        <w:tc>
          <w:tcPr>
            <w:tcW w:w="0" w:type="auto"/>
            <w:vAlign w:val="center"/>
            <w:hideMark/>
          </w:tcPr>
          <w:p w14:paraId="2AAFDF07" w14:textId="5B89295A"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w:t>
            </w:r>
            <w:r>
              <w:rPr>
                <w:rFonts w:ascii="Verdana" w:eastAsia="Times New Roman" w:hAnsi="Verdana"/>
                <w:color w:val="000000"/>
                <w:sz w:val="20"/>
                <w:szCs w:val="20"/>
              </w:rPr>
              <w:t xml:space="preserve">national Organization for Standardization, </w:t>
            </w:r>
            <w:del w:id="211" w:author="Author" w:date="2015-08-04T00:14:00Z">
              <w:r>
                <w:rPr>
                  <w:rFonts w:ascii="Verdana" w:eastAsia="Times New Roman" w:hAnsi="Verdana"/>
                  <w:color w:val="000000"/>
                  <w:sz w:val="20"/>
                  <w:szCs w:val="20"/>
                </w:rPr>
                <w:delText>“ISO 639-1:2002. Codes for the representat</w:delText>
              </w:r>
              <w:r>
                <w:rPr>
                  <w:rFonts w:ascii="Verdana" w:eastAsia="Times New Roman" w:hAnsi="Verdana"/>
                  <w:color w:val="000000"/>
                  <w:sz w:val="20"/>
                  <w:szCs w:val="20"/>
                </w:rPr>
                <w:delText>ion of names of languages -- Part 1: Alpha-2 code,”</w:delText>
              </w:r>
            </w:del>
            <w:ins w:id="212" w:author="Author" w:date="2015-08-04T00:14:00Z">
              <w:r>
                <w:rPr>
                  <w:rFonts w:ascii="Verdana" w:eastAsia="Times New Roman" w:hAnsi="Verdana"/>
                  <w:color w:val="000000"/>
                  <w:sz w:val="20"/>
                  <w:szCs w:val="20"/>
                </w:rPr>
                <w:t>“</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"http://www.iso.org/iso/home/store/catalogue_tc/catalogue_detail.htm?csnumber=22109"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ISO 639-1:2002. Codes for the representation of names of languages -- Part 1: Alpha-2 code</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r>
              <w:rPr>
                <w:rFonts w:ascii="Verdana" w:eastAsia="Times New Roman" w:hAnsi="Verdana"/>
                <w:color w:val="000000"/>
                <w:sz w:val="20"/>
                <w:szCs w:val="20"/>
              </w:rPr>
              <w:t xml:space="preserve"> 2002.</w:t>
            </w:r>
          </w:p>
        </w:tc>
      </w:tr>
      <w:tr w:rsidR="00000000" w14:paraId="219CAAA5" w14:textId="77777777">
        <w:trPr>
          <w:divId w:val="1881235819"/>
          <w:tblCellSpacing w:w="15" w:type="dxa"/>
        </w:trPr>
        <w:tc>
          <w:tcPr>
            <w:tcW w:w="0" w:type="auto"/>
            <w:hideMark/>
          </w:tcPr>
          <w:p w14:paraId="387BAF03" w14:textId="77777777" w:rsidR="00000000" w:rsidRDefault="00DE28C3">
            <w:pPr>
              <w:spacing w:before="0" w:beforeAutospacing="0" w:after="0" w:afterAutospacing="0"/>
              <w:rPr>
                <w:rFonts w:ascii="Verdana" w:eastAsia="Times New Roman" w:hAnsi="Verdana"/>
                <w:color w:val="000000"/>
                <w:sz w:val="20"/>
                <w:szCs w:val="20"/>
              </w:rPr>
            </w:pPr>
            <w:bookmarkStart w:id="213" w:name="ISO8601-2004"/>
            <w:r>
              <w:rPr>
                <w:rFonts w:ascii="Verdana" w:eastAsia="Times New Roman" w:hAnsi="Verdana"/>
                <w:b/>
                <w:bCs/>
                <w:color w:val="000000"/>
                <w:sz w:val="20"/>
                <w:szCs w:val="20"/>
              </w:rPr>
              <w:t>[ISO8601-2004]</w:t>
            </w:r>
            <w:bookmarkEnd w:id="213"/>
          </w:p>
        </w:tc>
        <w:tc>
          <w:tcPr>
            <w:tcW w:w="0" w:type="auto"/>
            <w:vAlign w:val="center"/>
            <w:hideMark/>
          </w:tcPr>
          <w:p w14:paraId="7BF5D942" w14:textId="3804480C"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International Organization for Standardization, </w:t>
            </w:r>
            <w:del w:id="214" w:author="Author" w:date="2015-08-04T00:14:00Z">
              <w:r>
                <w:rPr>
                  <w:rFonts w:ascii="Verdana" w:eastAsia="Times New Roman" w:hAnsi="Verdana"/>
                  <w:color w:val="000000"/>
                  <w:sz w:val="20"/>
                  <w:szCs w:val="20"/>
                </w:rPr>
                <w:delText>“ISO 8601:2004. Data elements and interchange formats - Information interchange - Representation of dates and times,”</w:delText>
              </w:r>
            </w:del>
            <w:ins w:id="215" w:author="Author" w:date="2015-08-04T00:14:00Z">
              <w:r>
                <w:rPr>
                  <w:rFonts w:ascii="Verdana" w:eastAsia="Times New Roman" w:hAnsi="Verdana"/>
                  <w:color w:val="000000"/>
                  <w:sz w:val="20"/>
                  <w:szCs w:val="20"/>
                </w:rPr>
                <w:t>“</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"http://www.iso.org/iso/catalogue_detail?csnumber=40874"</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ISO 8601:2004. Data elements and interchange formats - Information interchange - Representation of dates and times</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r>
              <w:rPr>
                <w:rFonts w:ascii="Verdana" w:eastAsia="Times New Roman" w:hAnsi="Verdana"/>
                <w:color w:val="000000"/>
                <w:sz w:val="20"/>
                <w:szCs w:val="20"/>
              </w:rPr>
              <w:t xml:space="preserve"> 200</w:t>
            </w:r>
            <w:r>
              <w:rPr>
                <w:rFonts w:ascii="Verdana" w:eastAsia="Times New Roman" w:hAnsi="Verdana"/>
                <w:color w:val="000000"/>
                <w:sz w:val="20"/>
                <w:szCs w:val="20"/>
              </w:rPr>
              <w:t>4.</w:t>
            </w:r>
          </w:p>
        </w:tc>
      </w:tr>
      <w:tr w:rsidR="00000000" w14:paraId="26446C0E" w14:textId="77777777">
        <w:trPr>
          <w:divId w:val="1881235819"/>
          <w:tblCellSpacing w:w="15" w:type="dxa"/>
        </w:trPr>
        <w:tc>
          <w:tcPr>
            <w:tcW w:w="0" w:type="auto"/>
            <w:hideMark/>
          </w:tcPr>
          <w:p w14:paraId="124B448D" w14:textId="77777777" w:rsidR="00000000" w:rsidRDefault="00DE28C3">
            <w:pPr>
              <w:spacing w:before="0" w:beforeAutospacing="0" w:after="0" w:afterAutospacing="0"/>
              <w:rPr>
                <w:rFonts w:ascii="Verdana" w:eastAsia="Times New Roman" w:hAnsi="Verdana"/>
                <w:color w:val="000000"/>
                <w:sz w:val="20"/>
                <w:szCs w:val="20"/>
              </w:rPr>
            </w:pPr>
            <w:bookmarkStart w:id="216" w:name="JWS"/>
            <w:r>
              <w:rPr>
                <w:rFonts w:ascii="Verdana" w:eastAsia="Times New Roman" w:hAnsi="Verdana"/>
                <w:b/>
                <w:bCs/>
                <w:color w:val="000000"/>
                <w:sz w:val="20"/>
                <w:szCs w:val="20"/>
              </w:rPr>
              <w:t>[JWS]</w:t>
            </w:r>
            <w:bookmarkEnd w:id="216"/>
          </w:p>
        </w:tc>
        <w:tc>
          <w:tcPr>
            <w:tcW w:w="0" w:type="auto"/>
            <w:vAlign w:val="center"/>
            <w:hideMark/>
          </w:tcPr>
          <w:p w14:paraId="6C918912" w14:textId="7941842E"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del w:id="217"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"http://tools.ietf.org/html/draft-ietf-jose-json-web-signature"</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Signature (JWS)</w:delText>
              </w:r>
              <w:r>
                <w:rPr>
                  <w:rFonts w:ascii="Verdana" w:eastAsia="Times New Roman" w:hAnsi="Verdana"/>
                  <w:color w:val="000000"/>
                  <w:sz w:val="20"/>
                  <w:szCs w:val="20"/>
                </w:rPr>
                <w:fldChar w:fldCharType="end"/>
              </w:r>
            </w:del>
            <w:ins w:id="218"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Signature (JWS)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w:t>
            </w:r>
            <w:del w:id="219" w:author="Author" w:date="2015-08-04T00:14:00Z">
              <w:r>
                <w:rPr>
                  <w:rFonts w:ascii="Verdana" w:eastAsia="Times New Roman" w:hAnsi="Verdana"/>
                  <w:color w:val="000000"/>
                  <w:sz w:val="20"/>
                  <w:szCs w:val="20"/>
                </w:rPr>
                <w:delText>draft-ietf-jose-json-web-signature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w:delInstrText>
              </w:r>
              <w:r>
                <w:rPr>
                  <w:rFonts w:ascii="Verdana" w:eastAsia="Times New Roman" w:hAnsi="Verdana"/>
                  <w:color w:val="000000"/>
                  <w:sz w:val="20"/>
                  <w:szCs w:val="20"/>
                </w:rPr>
                <w:delInstrText>l/draft-ietf-jose-json-web-signature-31"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20" w:author="Author" w:date="2015-08-04T00:14:00Z">
              <w:r>
                <w:rPr>
                  <w:rFonts w:ascii="Verdana" w:eastAsia="Times New Roman" w:hAnsi="Verdana"/>
                  <w:color w:val="000000"/>
                  <w:sz w:val="20"/>
                  <w:szCs w:val="20"/>
                </w:rPr>
                <w:t>RFC 7515, DOI 10.17487/RFC7515, May 2015.</w:t>
              </w:r>
            </w:ins>
          </w:p>
        </w:tc>
      </w:tr>
      <w:tr w:rsidR="00000000" w14:paraId="186F8C93" w14:textId="77777777">
        <w:trPr>
          <w:divId w:val="1881235819"/>
          <w:tblCellSpacing w:w="15" w:type="dxa"/>
        </w:trPr>
        <w:tc>
          <w:tcPr>
            <w:tcW w:w="0" w:type="auto"/>
            <w:hideMark/>
          </w:tcPr>
          <w:p w14:paraId="29F219F2" w14:textId="77777777" w:rsidR="00000000" w:rsidRDefault="00DE28C3">
            <w:pPr>
              <w:spacing w:before="0" w:beforeAutospacing="0" w:after="0" w:afterAutospacing="0"/>
              <w:rPr>
                <w:rFonts w:ascii="Verdana" w:eastAsia="Times New Roman" w:hAnsi="Verdana"/>
                <w:color w:val="000000"/>
                <w:sz w:val="20"/>
                <w:szCs w:val="20"/>
              </w:rPr>
            </w:pPr>
            <w:bookmarkStart w:id="221" w:name="JWT"/>
            <w:r>
              <w:rPr>
                <w:rFonts w:ascii="Verdana" w:eastAsia="Times New Roman" w:hAnsi="Verdana"/>
                <w:b/>
                <w:bCs/>
                <w:color w:val="000000"/>
                <w:sz w:val="20"/>
                <w:szCs w:val="20"/>
              </w:rPr>
              <w:t>[JWT]</w:t>
            </w:r>
            <w:bookmarkEnd w:id="221"/>
          </w:p>
        </w:tc>
        <w:tc>
          <w:tcPr>
            <w:tcW w:w="0" w:type="auto"/>
            <w:vAlign w:val="center"/>
            <w:hideMark/>
          </w:tcPr>
          <w:p w14:paraId="47DA2FFB" w14:textId="7049873D"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del w:id="222"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"http://tools.ietf.org/html/draft-ietf-oauth-json-web-token"</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Token (JWT)</w:delText>
              </w:r>
              <w:r>
                <w:rPr>
                  <w:rFonts w:ascii="Verdana" w:eastAsia="Times New Roman" w:hAnsi="Verdana"/>
                  <w:color w:val="000000"/>
                  <w:sz w:val="20"/>
                  <w:szCs w:val="20"/>
                </w:rPr>
                <w:fldChar w:fldCharType="end"/>
              </w:r>
            </w:del>
            <w:ins w:id="223"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w:instrText>
              </w:r>
              <w:r>
                <w:rPr>
                  <w:rFonts w:ascii="Verdana" w:eastAsia="Times New Roman" w:hAnsi="Verdana"/>
                  <w:color w:val="000000"/>
                  <w:sz w:val="20"/>
                  <w:szCs w:val="20"/>
                </w:rPr>
                <w:instrText>f.org/html/rfc7519"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Token (JWT)</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w:t>
            </w:r>
            <w:del w:id="224" w:author="Author" w:date="2015-08-04T00:14:00Z">
              <w:r>
                <w:rPr>
                  <w:rFonts w:ascii="Verdana" w:eastAsia="Times New Roman" w:hAnsi="Verdana"/>
                  <w:color w:val="000000"/>
                  <w:sz w:val="20"/>
                  <w:szCs w:val="20"/>
                </w:rPr>
                <w:delText>draft-ietf-oauth-json-web-token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"http://tools.ietf.org/html/draft-ietf-oauth-json-web-token-25"</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25" w:author="Author" w:date="2015-08-04T00:14:00Z">
              <w:r>
                <w:rPr>
                  <w:rFonts w:ascii="Verdana" w:eastAsia="Times New Roman" w:hAnsi="Verdana"/>
                  <w:color w:val="000000"/>
                  <w:sz w:val="20"/>
                  <w:szCs w:val="20"/>
                </w:rPr>
                <w:t>RFC 7519, DOI 10.17487/RFC7519, May 2015.</w:t>
              </w:r>
            </w:ins>
          </w:p>
        </w:tc>
      </w:tr>
      <w:tr w:rsidR="00000000" w14:paraId="6F44449C" w14:textId="77777777">
        <w:trPr>
          <w:divId w:val="1881235819"/>
          <w:tblCellSpacing w:w="15" w:type="dxa"/>
        </w:trPr>
        <w:tc>
          <w:tcPr>
            <w:tcW w:w="0" w:type="auto"/>
            <w:hideMark/>
          </w:tcPr>
          <w:p w14:paraId="0A709575" w14:textId="77777777" w:rsidR="00000000" w:rsidRDefault="00DE28C3">
            <w:pPr>
              <w:spacing w:before="0" w:beforeAutospacing="0" w:after="0" w:afterAutospacing="0"/>
              <w:rPr>
                <w:rFonts w:ascii="Verdana" w:eastAsia="Times New Roman" w:hAnsi="Verdana"/>
                <w:color w:val="000000"/>
                <w:sz w:val="20"/>
                <w:szCs w:val="20"/>
              </w:rPr>
            </w:pPr>
            <w:bookmarkStart w:id="226" w:name="OpenID.Core"/>
            <w:r>
              <w:rPr>
                <w:rFonts w:ascii="Verdana" w:eastAsia="Times New Roman" w:hAnsi="Verdana"/>
                <w:b/>
                <w:bCs/>
                <w:color w:val="000000"/>
                <w:sz w:val="20"/>
                <w:szCs w:val="20"/>
              </w:rPr>
              <w:t>[OpenID.Core]</w:t>
            </w:r>
            <w:bookmarkEnd w:id="226"/>
          </w:p>
        </w:tc>
        <w:tc>
          <w:tcPr>
            <w:tcW w:w="0" w:type="auto"/>
            <w:vAlign w:val="center"/>
            <w:hideMark/>
          </w:tcPr>
          <w:p w14:paraId="1C2269DF" w14:textId="4FD63415"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10" w:history="1">
              <w:r>
                <w:rPr>
                  <w:rStyle w:val="Hyperlink"/>
                  <w:rFonts w:ascii="Verdana" w:eastAsia="Times New Roman" w:hAnsi="Verdana"/>
                  <w:sz w:val="20"/>
                  <w:szCs w:val="20"/>
                </w:rPr>
                <w:t>OpenID Connect Core 1.0</w:t>
              </w:r>
            </w:hyperlink>
            <w:r>
              <w:rPr>
                <w:rFonts w:ascii="Verdana" w:eastAsia="Times New Roman" w:hAnsi="Verdana"/>
                <w:color w:val="000000"/>
                <w:sz w:val="20"/>
                <w:szCs w:val="20"/>
              </w:rPr>
              <w:t xml:space="preserve">,” </w:t>
            </w:r>
            <w:del w:id="227" w:author="Author" w:date="2015-08-04T00:14:00Z">
              <w:r>
                <w:rPr>
                  <w:rFonts w:ascii="Verdana" w:eastAsia="Times New Roman" w:hAnsi="Verdana"/>
                  <w:color w:val="000000"/>
                  <w:sz w:val="20"/>
                  <w:szCs w:val="20"/>
                </w:rPr>
                <w:delText>November 2014.</w:delText>
              </w:r>
            </w:del>
            <w:ins w:id="228" w:author="Author" w:date="2015-08-04T00:14:00Z">
              <w:r>
                <w:rPr>
                  <w:rFonts w:ascii="Verdana" w:eastAsia="Times New Roman" w:hAnsi="Verdana"/>
                  <w:color w:val="000000"/>
                  <w:sz w:val="20"/>
                  <w:szCs w:val="20"/>
                </w:rPr>
                <w:t>August 2015.</w:t>
              </w:r>
            </w:ins>
          </w:p>
        </w:tc>
      </w:tr>
      <w:tr w:rsidR="00000000" w14:paraId="04BEC7F5" w14:textId="77777777">
        <w:trPr>
          <w:divId w:val="1881235819"/>
          <w:tblCellSpacing w:w="15" w:type="dxa"/>
        </w:trPr>
        <w:tc>
          <w:tcPr>
            <w:tcW w:w="0" w:type="auto"/>
            <w:hideMark/>
          </w:tcPr>
          <w:p w14:paraId="29090225" w14:textId="77777777" w:rsidR="00000000" w:rsidRDefault="00DE28C3">
            <w:pPr>
              <w:spacing w:before="0" w:beforeAutospacing="0" w:after="0" w:afterAutospacing="0"/>
              <w:rPr>
                <w:rFonts w:ascii="Verdana" w:eastAsia="Times New Roman" w:hAnsi="Verdana"/>
                <w:color w:val="000000"/>
                <w:sz w:val="20"/>
                <w:szCs w:val="20"/>
              </w:rPr>
            </w:pPr>
            <w:bookmarkStart w:id="229" w:name="OpenID.Discovery"/>
            <w:r>
              <w:rPr>
                <w:rFonts w:ascii="Verdana" w:eastAsia="Times New Roman" w:hAnsi="Verdana"/>
                <w:b/>
                <w:bCs/>
                <w:color w:val="000000"/>
                <w:sz w:val="20"/>
                <w:szCs w:val="20"/>
              </w:rPr>
              <w:t>[OpenID.Discovery]</w:t>
            </w:r>
            <w:bookmarkEnd w:id="229"/>
          </w:p>
        </w:tc>
        <w:tc>
          <w:tcPr>
            <w:tcW w:w="0" w:type="auto"/>
            <w:vAlign w:val="center"/>
            <w:hideMark/>
          </w:tcPr>
          <w:p w14:paraId="59A40774" w14:textId="6798EC4F"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11"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xml:space="preserve">,” </w:t>
            </w:r>
            <w:del w:id="230" w:author="Author" w:date="2015-08-04T00:14:00Z">
              <w:r>
                <w:rPr>
                  <w:rFonts w:ascii="Verdana" w:eastAsia="Times New Roman" w:hAnsi="Verdana"/>
                  <w:color w:val="000000"/>
                  <w:sz w:val="20"/>
                  <w:szCs w:val="20"/>
                </w:rPr>
                <w:delText>November 2014.</w:delText>
              </w:r>
            </w:del>
            <w:ins w:id="231" w:author="Author" w:date="2015-08-04T00:14:00Z">
              <w:r>
                <w:rPr>
                  <w:rFonts w:ascii="Verdana" w:eastAsia="Times New Roman" w:hAnsi="Verdana"/>
                  <w:color w:val="000000"/>
                  <w:sz w:val="20"/>
                  <w:szCs w:val="20"/>
                </w:rPr>
                <w:t>August 2015.</w:t>
              </w:r>
            </w:ins>
          </w:p>
        </w:tc>
      </w:tr>
      <w:tr w:rsidR="00000000" w14:paraId="691C4923" w14:textId="77777777">
        <w:trPr>
          <w:divId w:val="1881235819"/>
          <w:tblCellSpacing w:w="15" w:type="dxa"/>
        </w:trPr>
        <w:tc>
          <w:tcPr>
            <w:tcW w:w="0" w:type="auto"/>
            <w:hideMark/>
          </w:tcPr>
          <w:p w14:paraId="2609BB2D" w14:textId="77777777" w:rsidR="00000000" w:rsidRDefault="00DE28C3">
            <w:pPr>
              <w:spacing w:before="0" w:beforeAutospacing="0" w:after="0" w:afterAutospacing="0"/>
              <w:rPr>
                <w:rFonts w:ascii="Verdana" w:eastAsia="Times New Roman" w:hAnsi="Verdana"/>
                <w:color w:val="000000"/>
                <w:sz w:val="20"/>
                <w:szCs w:val="20"/>
              </w:rPr>
            </w:pPr>
            <w:bookmarkStart w:id="232" w:name="OpenID.Registration"/>
            <w:r>
              <w:rPr>
                <w:rFonts w:ascii="Verdana" w:eastAsia="Times New Roman" w:hAnsi="Verdana"/>
                <w:b/>
                <w:bCs/>
                <w:color w:val="000000"/>
                <w:sz w:val="20"/>
                <w:szCs w:val="20"/>
              </w:rPr>
              <w:t>[OpenID.Registration</w:t>
            </w:r>
            <w:r>
              <w:rPr>
                <w:rFonts w:ascii="Verdana" w:eastAsia="Times New Roman" w:hAnsi="Verdana"/>
                <w:b/>
                <w:bCs/>
                <w:color w:val="000000"/>
                <w:sz w:val="20"/>
                <w:szCs w:val="20"/>
              </w:rPr>
              <w:t>]</w:t>
            </w:r>
            <w:bookmarkEnd w:id="232"/>
          </w:p>
        </w:tc>
        <w:tc>
          <w:tcPr>
            <w:tcW w:w="0" w:type="auto"/>
            <w:vAlign w:val="center"/>
            <w:hideMark/>
          </w:tcPr>
          <w:p w14:paraId="5E5E7786" w14:textId="70AE7501"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12"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xml:space="preserve">,” </w:t>
            </w:r>
            <w:del w:id="233" w:author="Author" w:date="2015-08-04T00:14:00Z">
              <w:r>
                <w:rPr>
                  <w:rFonts w:ascii="Verdana" w:eastAsia="Times New Roman" w:hAnsi="Verdana"/>
                  <w:color w:val="000000"/>
                  <w:sz w:val="20"/>
                  <w:szCs w:val="20"/>
                </w:rPr>
                <w:delText>November 201</w:delText>
              </w:r>
              <w:r>
                <w:rPr>
                  <w:rFonts w:ascii="Verdana" w:eastAsia="Times New Roman" w:hAnsi="Verdana"/>
                  <w:color w:val="000000"/>
                  <w:sz w:val="20"/>
                  <w:szCs w:val="20"/>
                </w:rPr>
                <w:delText>4.</w:delText>
              </w:r>
            </w:del>
            <w:ins w:id="234" w:author="Author" w:date="2015-08-04T00:14:00Z">
              <w:r>
                <w:rPr>
                  <w:rFonts w:ascii="Verdana" w:eastAsia="Times New Roman" w:hAnsi="Verdana"/>
                  <w:color w:val="000000"/>
                  <w:sz w:val="20"/>
                  <w:szCs w:val="20"/>
                </w:rPr>
                <w:t>August 2015.</w:t>
              </w:r>
            </w:ins>
          </w:p>
        </w:tc>
      </w:tr>
      <w:tr w:rsidR="00000000" w14:paraId="489528D7" w14:textId="77777777">
        <w:trPr>
          <w:divId w:val="1881235819"/>
          <w:tblCellSpacing w:w="15" w:type="dxa"/>
          <w:ins w:id="235" w:author="Author" w:date="2015-08-04T00:14:00Z"/>
        </w:trPr>
        <w:tc>
          <w:tcPr>
            <w:tcW w:w="0" w:type="auto"/>
            <w:hideMark/>
          </w:tcPr>
          <w:p w14:paraId="7D2EAE69" w14:textId="77777777" w:rsidR="00000000" w:rsidRDefault="00DE28C3">
            <w:pPr>
              <w:spacing w:before="0" w:beforeAutospacing="0" w:after="0" w:afterAutospacing="0"/>
              <w:rPr>
                <w:ins w:id="236" w:author="Author" w:date="2015-08-04T00:14:00Z"/>
                <w:rFonts w:ascii="Verdana" w:eastAsia="Times New Roman" w:hAnsi="Verdana"/>
                <w:color w:val="000000"/>
                <w:sz w:val="20"/>
                <w:szCs w:val="20"/>
              </w:rPr>
            </w:pPr>
            <w:bookmarkStart w:id="237" w:name="RFC20"/>
            <w:ins w:id="238" w:author="Author" w:date="2015-08-04T00:14:00Z">
              <w:r>
                <w:rPr>
                  <w:rFonts w:ascii="Verdana" w:eastAsia="Times New Roman" w:hAnsi="Verdana"/>
                  <w:b/>
                  <w:bCs/>
                  <w:color w:val="000000"/>
                  <w:sz w:val="20"/>
                  <w:szCs w:val="20"/>
                </w:rPr>
                <w:lastRenderedPageBreak/>
                <w:t>[RFC20]</w:t>
              </w:r>
              <w:bookmarkEnd w:id="237"/>
            </w:ins>
          </w:p>
        </w:tc>
        <w:tc>
          <w:tcPr>
            <w:tcW w:w="0" w:type="auto"/>
            <w:vAlign w:val="center"/>
            <w:hideMark/>
          </w:tcPr>
          <w:p w14:paraId="02E5E52A" w14:textId="77777777" w:rsidR="00000000" w:rsidRDefault="00DE28C3">
            <w:pPr>
              <w:spacing w:before="0" w:beforeAutospacing="0" w:after="0" w:afterAutospacing="0"/>
              <w:rPr>
                <w:ins w:id="239" w:author="Author" w:date="2015-08-04T00:14:00Z"/>
                <w:rFonts w:ascii="Verdana" w:eastAsia="Times New Roman" w:hAnsi="Verdana"/>
                <w:color w:val="000000"/>
                <w:sz w:val="20"/>
                <w:szCs w:val="20"/>
              </w:rPr>
            </w:pPr>
            <w:ins w:id="240" w:author="Author" w:date="2015-08-04T00:14:00Z">
              <w:r>
                <w:rPr>
                  <w:rFonts w:ascii="Verdana" w:eastAsia="Times New Roman" w:hAnsi="Verdana"/>
                  <w:color w:val="000000"/>
                  <w:sz w:val="20"/>
                  <w:szCs w:val="20"/>
                </w:rPr>
                <w:t>Cerf, V.,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"http://www.rfc-editor.org/info/rfc20"</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ASCII format for Network Interchange</w:t>
              </w:r>
              <w:r>
                <w:rPr>
                  <w:rFonts w:ascii="Verdana" w:eastAsia="Times New Roman" w:hAnsi="Verdana"/>
                  <w:color w:val="000000"/>
                  <w:sz w:val="20"/>
                  <w:szCs w:val="20"/>
                </w:rPr>
                <w:fldChar w:fldCharType="end"/>
              </w:r>
              <w:r>
                <w:rPr>
                  <w:rFonts w:ascii="Verdana" w:eastAsia="Times New Roman" w:hAnsi="Verdana"/>
                  <w:color w:val="000000"/>
                  <w:sz w:val="20"/>
                  <w:szCs w:val="20"/>
                </w:rPr>
                <w:t>,” STD 80, RFC 20, DOI 10.17487/RFC0020, October 1969.</w:t>
              </w:r>
            </w:ins>
          </w:p>
        </w:tc>
      </w:tr>
      <w:tr w:rsidR="00000000" w14:paraId="4A5BAFEA" w14:textId="77777777">
        <w:trPr>
          <w:divId w:val="1881235819"/>
          <w:tblCellSpacing w:w="15" w:type="dxa"/>
        </w:trPr>
        <w:tc>
          <w:tcPr>
            <w:tcW w:w="0" w:type="auto"/>
            <w:hideMark/>
          </w:tcPr>
          <w:p w14:paraId="1D4C9CDF" w14:textId="77777777" w:rsidR="00000000" w:rsidRDefault="00DE28C3">
            <w:pPr>
              <w:spacing w:before="0" w:beforeAutospacing="0" w:after="0" w:afterAutospacing="0"/>
              <w:rPr>
                <w:rFonts w:ascii="Verdana" w:eastAsia="Times New Roman" w:hAnsi="Verdana"/>
                <w:color w:val="000000"/>
                <w:sz w:val="20"/>
                <w:szCs w:val="20"/>
              </w:rPr>
            </w:pPr>
            <w:bookmarkStart w:id="241" w:name="RFC2119"/>
            <w:r>
              <w:rPr>
                <w:rFonts w:ascii="Verdana" w:eastAsia="Times New Roman" w:hAnsi="Verdana"/>
                <w:b/>
                <w:bCs/>
                <w:color w:val="000000"/>
                <w:sz w:val="20"/>
                <w:szCs w:val="20"/>
              </w:rPr>
              <w:t>[RFC2119]</w:t>
            </w:r>
            <w:bookmarkEnd w:id="241"/>
          </w:p>
        </w:tc>
        <w:tc>
          <w:tcPr>
            <w:tcW w:w="0" w:type="auto"/>
            <w:vAlign w:val="center"/>
            <w:hideMark/>
          </w:tcPr>
          <w:p w14:paraId="1F2ADC8C" w14:textId="6FCB8D30" w:rsidR="00000000" w:rsidRDefault="00DE28C3">
            <w:pPr>
              <w:spacing w:before="0" w:beforeAutospacing="0" w:after="0" w:afterAutospacing="0"/>
              <w:rPr>
                <w:rFonts w:ascii="Verdana" w:eastAsia="Times New Roman" w:hAnsi="Verdana"/>
                <w:color w:val="000000"/>
                <w:sz w:val="20"/>
                <w:szCs w:val="20"/>
              </w:rPr>
            </w:pPr>
            <w:del w:id="242"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"mailto:sob@harvard.edu"</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Bradner, 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"http://tools.ietf.org/html/rfc2119"</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Key words for use in RFCs to Indicate Requirement Levels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BCP 14, RFC 2119, March 1997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w:delInstrText>
              </w:r>
              <w:r>
                <w:rPr>
                  <w:rFonts w:ascii="Verdana" w:eastAsia="Times New Roman" w:hAnsi="Verdana"/>
                  <w:color w:val="000000"/>
                  <w:sz w:val="20"/>
                  <w:szCs w:val="20"/>
                </w:rPr>
                <w:delInstrText>119.txt"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"http://xml.resource.org/public/rfc/html/rfc2119.html"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"http://xml.resource.org/public/rfc/xml/rfc2119.xml"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43" w:author="Author" w:date="2015-08-04T00:14:00Z">
              <w:r>
                <w:rPr>
                  <w:rFonts w:ascii="Verdana" w:eastAsia="Times New Roman" w:hAnsi="Verdana"/>
                  <w:color w:val="000000"/>
                  <w:sz w:val="20"/>
                  <w:szCs w:val="20"/>
                </w:rPr>
                <w:t>Bradner, S.,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"http://www.rfc-editor.org/info/rfc2119"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Key words for use in RFCs to Indicate Requirement Levels</w:t>
              </w:r>
              <w:r>
                <w:rPr>
                  <w:rFonts w:ascii="Verdana" w:eastAsia="Times New Roman" w:hAnsi="Verdana"/>
                  <w:color w:val="000000"/>
                  <w:sz w:val="20"/>
                  <w:szCs w:val="20"/>
                </w:rPr>
                <w:fldChar w:fldCharType="end"/>
              </w:r>
              <w:r>
                <w:rPr>
                  <w:rFonts w:ascii="Verdana" w:eastAsia="Times New Roman" w:hAnsi="Verdana"/>
                  <w:color w:val="000000"/>
                  <w:sz w:val="20"/>
                  <w:szCs w:val="20"/>
                </w:rPr>
                <w:t>,” BCP 14, RFC </w:t>
              </w:r>
              <w:r>
                <w:rPr>
                  <w:rFonts w:ascii="Verdana" w:eastAsia="Times New Roman" w:hAnsi="Verdana"/>
                  <w:color w:val="000000"/>
                  <w:sz w:val="20"/>
                  <w:szCs w:val="20"/>
                </w:rPr>
                <w:t>2119, DOI 10.17487/RFC2119, March 1997.</w:t>
              </w:r>
            </w:ins>
          </w:p>
        </w:tc>
      </w:tr>
      <w:tr w:rsidR="00000000" w14:paraId="4D46A9AD" w14:textId="77777777">
        <w:trPr>
          <w:divId w:val="1881235819"/>
          <w:tblCellSpacing w:w="15" w:type="dxa"/>
        </w:trPr>
        <w:tc>
          <w:tcPr>
            <w:tcW w:w="0" w:type="auto"/>
            <w:hideMark/>
          </w:tcPr>
          <w:p w14:paraId="3A7881AB" w14:textId="77777777" w:rsidR="00000000" w:rsidRDefault="00DE28C3">
            <w:pPr>
              <w:spacing w:before="0" w:beforeAutospacing="0" w:after="0" w:afterAutospacing="0"/>
              <w:rPr>
                <w:rFonts w:ascii="Verdana" w:eastAsia="Times New Roman" w:hAnsi="Verdana"/>
                <w:color w:val="000000"/>
                <w:sz w:val="20"/>
                <w:szCs w:val="20"/>
              </w:rPr>
            </w:pPr>
            <w:bookmarkStart w:id="244" w:name="RFC2246"/>
            <w:r>
              <w:rPr>
                <w:rFonts w:ascii="Verdana" w:eastAsia="Times New Roman" w:hAnsi="Verdana"/>
                <w:b/>
                <w:bCs/>
                <w:color w:val="000000"/>
                <w:sz w:val="20"/>
                <w:szCs w:val="20"/>
              </w:rPr>
              <w:t>[RFC2246]</w:t>
            </w:r>
            <w:bookmarkEnd w:id="244"/>
          </w:p>
        </w:tc>
        <w:tc>
          <w:tcPr>
            <w:tcW w:w="0" w:type="auto"/>
            <w:vAlign w:val="center"/>
            <w:hideMark/>
          </w:tcPr>
          <w:p w14:paraId="3C1358E9" w14:textId="6EF464F1" w:rsidR="00000000" w:rsidRDefault="00DE28C3">
            <w:pPr>
              <w:spacing w:before="0" w:beforeAutospacing="0" w:after="0" w:afterAutospacing="0"/>
              <w:rPr>
                <w:rFonts w:ascii="Verdana" w:eastAsia="Times New Roman" w:hAnsi="Verdana"/>
                <w:color w:val="000000"/>
                <w:sz w:val="20"/>
                <w:szCs w:val="20"/>
              </w:rPr>
            </w:pPr>
            <w:del w:id="245"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"mailto:tdierks@certicom.com"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Dierks, 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"mailto:callen@certicom.com"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C. Allen</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"http://tools.ietf.org/html/rfc2246"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TLS Protocol Version 1.0</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RFC 2246, January 1999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"http://www.rfc-editor.org/rfc/rfc2246.txt"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46" w:author="Author" w:date="2015-08-04T00:14:00Z">
              <w:r>
                <w:rPr>
                  <w:rFonts w:ascii="Verdana" w:eastAsia="Times New Roman" w:hAnsi="Verdana"/>
                  <w:color w:val="000000"/>
                  <w:sz w:val="20"/>
                  <w:szCs w:val="20"/>
                </w:rPr>
                <w:t>Dierks, T. and C. Allen,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"http://www.rfc-editor.org/info/rfc2246"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TLS Protocol Version 1.0</w:t>
              </w:r>
              <w:r>
                <w:rPr>
                  <w:rFonts w:ascii="Verdana" w:eastAsia="Times New Roman" w:hAnsi="Verdana"/>
                  <w:color w:val="000000"/>
                  <w:sz w:val="20"/>
                  <w:szCs w:val="20"/>
                </w:rPr>
                <w:fldChar w:fldCharType="end"/>
              </w:r>
              <w:r>
                <w:rPr>
                  <w:rFonts w:ascii="Verdana" w:eastAsia="Times New Roman" w:hAnsi="Verdana"/>
                  <w:color w:val="000000"/>
                  <w:sz w:val="20"/>
                  <w:szCs w:val="20"/>
                </w:rPr>
                <w:t>,” RFC 2246, DOI 10.17487/RFC2246, January 1999.</w:t>
              </w:r>
            </w:ins>
          </w:p>
        </w:tc>
      </w:tr>
    </w:tbl>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1293"/>
        <w:gridCol w:w="8063"/>
      </w:tblGrid>
      <w:tr w:rsidR="00000000" w14:paraId="7D10EB27" w14:textId="77777777">
        <w:trPr>
          <w:divId w:val="596593566"/>
          <w:tblCellSpacing w:w="15" w:type="dxa"/>
          <w:del w:id="247" w:author="Author" w:date="2015-08-04T00:14:00Z"/>
        </w:trPr>
        <w:tc>
          <w:tcPr>
            <w:tcW w:w="0" w:type="auto"/>
            <w:hideMark/>
          </w:tcPr>
          <w:p w14:paraId="30D17128" w14:textId="77777777" w:rsidR="00000000" w:rsidRDefault="00DE28C3">
            <w:pPr>
              <w:spacing w:before="0" w:beforeAutospacing="0" w:after="0" w:afterAutospacing="0"/>
              <w:rPr>
                <w:del w:id="248" w:author="Author" w:date="2015-08-04T00:14:00Z"/>
                <w:rFonts w:ascii="Verdana" w:eastAsia="Times New Roman" w:hAnsi="Verdana"/>
                <w:color w:val="000000"/>
                <w:sz w:val="20"/>
                <w:szCs w:val="20"/>
              </w:rPr>
            </w:pPr>
            <w:bookmarkStart w:id="249" w:name="RFC3339"/>
            <w:bookmarkStart w:id="250" w:name="RFC2616"/>
            <w:del w:id="251" w:author="Author" w:date="2015-08-04T00:14:00Z">
              <w:r>
                <w:rPr>
                  <w:rFonts w:ascii="Verdana" w:eastAsia="Times New Roman" w:hAnsi="Verdana"/>
                  <w:b/>
                  <w:bCs/>
                  <w:color w:val="000000"/>
                  <w:sz w:val="20"/>
                  <w:szCs w:val="20"/>
                </w:rPr>
                <w:delText>[RFC2616]</w:delText>
              </w:r>
              <w:bookmarkEnd w:id="250"/>
            </w:del>
          </w:p>
        </w:tc>
        <w:tc>
          <w:tcPr>
            <w:tcW w:w="0" w:type="auto"/>
            <w:vAlign w:val="center"/>
            <w:hideMark/>
          </w:tcPr>
          <w:p w14:paraId="6DEECBE4" w14:textId="77777777" w:rsidR="00000000" w:rsidRDefault="00DE28C3">
            <w:pPr>
              <w:spacing w:before="0" w:beforeAutospacing="0" w:after="0" w:afterAutospacing="0"/>
              <w:rPr>
                <w:del w:id="252" w:author="Author" w:date="2015-08-04T00:14:00Z"/>
                <w:rFonts w:ascii="Verdana" w:eastAsia="Times New Roman" w:hAnsi="Verdana"/>
                <w:color w:val="000000"/>
                <w:sz w:val="20"/>
                <w:szCs w:val="20"/>
              </w:rPr>
            </w:pPr>
            <w:del w:id="253"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w:delInstrText>
              </w:r>
              <w:r>
                <w:rPr>
                  <w:rFonts w:ascii="Verdana" w:eastAsia="Times New Roman" w:hAnsi="Verdana"/>
                  <w:color w:val="000000"/>
                  <w:sz w:val="20"/>
                  <w:szCs w:val="20"/>
                </w:rPr>
                <w:delInstrText>:fielding@ics.uci.edu"</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Fielding, R.</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"mailto:jg@w3.org"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Gettys, J.</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"mailto:mogul@wrl.dec.com"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Mogul, J.</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"mailto:frystyk@w3.org"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Frystyk, H.</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"mailto:masinter@parc.xerox.com"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Masinter, 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"mailto:paulle@microsoft.com"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Leach, P.</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"mailto:timbl@w3.org"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 Berners-Lee</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"http://tools.ietf.org/html/rfc2616"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Hypertext Transfer Protocol -- HTTP/1.1</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RFC 2616, June 1999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w:delInstrText>
              </w:r>
              <w:r>
                <w:rPr>
                  <w:rFonts w:ascii="Verdana" w:eastAsia="Times New Roman" w:hAnsi="Verdana"/>
                  <w:color w:val="000000"/>
                  <w:sz w:val="20"/>
                  <w:szCs w:val="20"/>
                </w:rPr>
                <w:delInstrText>or.org/rfc/rfc2616.txt"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"http://www.rfc-editor.org/rfc/rfc2616.ps"</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PS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"http://www.rfc-editor.org/rfc/rfc2616.pdf"</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PDF</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"http://xml.resource.org/public/rfc/html/rfc2616.html"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w:delInstrText>
              </w:r>
              <w:r>
                <w:rPr>
                  <w:rFonts w:ascii="Verdana" w:eastAsia="Times New Roman" w:hAnsi="Verdana"/>
                  <w:color w:val="000000"/>
                  <w:sz w:val="20"/>
                  <w:szCs w:val="20"/>
                </w:rPr>
                <w:delInstrText>source.org/public/rfc/xml/rfc2616.xml"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p>
        </w:tc>
      </w:tr>
    </w:tbl>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1738"/>
        <w:gridCol w:w="7618"/>
      </w:tblGrid>
      <w:tr w:rsidR="00000000" w14:paraId="0A312722" w14:textId="77777777">
        <w:trPr>
          <w:divId w:val="1881235819"/>
          <w:tblCellSpacing w:w="15" w:type="dxa"/>
        </w:trPr>
        <w:tc>
          <w:tcPr>
            <w:tcW w:w="0" w:type="auto"/>
            <w:hideMark/>
          </w:tcPr>
          <w:p w14:paraId="2AE8332E"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b/>
                <w:bCs/>
                <w:color w:val="000000"/>
                <w:sz w:val="20"/>
                <w:szCs w:val="20"/>
              </w:rPr>
              <w:t>[RFC3339]</w:t>
            </w:r>
            <w:bookmarkEnd w:id="249"/>
          </w:p>
        </w:tc>
        <w:tc>
          <w:tcPr>
            <w:tcW w:w="0" w:type="auto"/>
            <w:vAlign w:val="center"/>
            <w:hideMark/>
          </w:tcPr>
          <w:p w14:paraId="290043AE" w14:textId="0D1A24A4" w:rsidR="00000000" w:rsidRDefault="00DE28C3">
            <w:pPr>
              <w:spacing w:before="0" w:beforeAutospacing="0" w:after="0" w:afterAutospacing="0"/>
              <w:rPr>
                <w:rFonts w:ascii="Verdana" w:eastAsia="Times New Roman" w:hAnsi="Verdana"/>
                <w:color w:val="000000"/>
                <w:sz w:val="20"/>
                <w:szCs w:val="20"/>
              </w:rPr>
            </w:pPr>
            <w:del w:id="254"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"mailto:GK@ACM.ORG"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Klyne, G., Ed.</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"mailto:chris.newman@sun.com"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C. Newman</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"http://tools.ietf.org/html/rfc3339"</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Date and Time on the Internet: T</w:delText>
              </w:r>
              <w:r>
                <w:rPr>
                  <w:rStyle w:val="Hyperlink"/>
                  <w:rFonts w:ascii="Verdana" w:eastAsia="Times New Roman" w:hAnsi="Verdana"/>
                  <w:sz w:val="20"/>
                  <w:szCs w:val="20"/>
                </w:rPr>
                <w:delText>imestamps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RFC 3339, July 2002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"http://www.rfc-editor.org/rfc/rfc3339.txt"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"http://xml.resource.org/public/rfc/html/rfc3339.html"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"http://xml.resource.org/public/rfc/xml/rfc3339.xml"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55" w:author="Author" w:date="2015-08-04T00:14:00Z">
              <w:r>
                <w:rPr>
                  <w:rFonts w:ascii="Verdana" w:eastAsia="Times New Roman" w:hAnsi="Verdana"/>
                  <w:color w:val="000000"/>
                  <w:sz w:val="20"/>
                  <w:szCs w:val="20"/>
                </w:rPr>
                <w:t>Klyne, G. and C. Newman,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"http://www.rfc-editor.org/info/rfc3339"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Date and Time on the Internet: Timestamps</w:t>
              </w:r>
              <w:r>
                <w:rPr>
                  <w:rFonts w:ascii="Verdana" w:eastAsia="Times New Roman" w:hAnsi="Verdana"/>
                  <w:color w:val="000000"/>
                  <w:sz w:val="20"/>
                  <w:szCs w:val="20"/>
                </w:rPr>
                <w:fldChar w:fldCharType="end"/>
              </w:r>
              <w:r>
                <w:rPr>
                  <w:rFonts w:ascii="Verdana" w:eastAsia="Times New Roman" w:hAnsi="Verdana"/>
                  <w:color w:val="000000"/>
                  <w:sz w:val="20"/>
                  <w:szCs w:val="20"/>
                </w:rPr>
                <w:t>,” RFC 3339, DOI 10.17487/RFC3339, July 2002.</w:t>
              </w:r>
            </w:ins>
          </w:p>
        </w:tc>
      </w:tr>
      <w:tr w:rsidR="00000000" w14:paraId="3FF3C996" w14:textId="77777777">
        <w:trPr>
          <w:divId w:val="1881235819"/>
          <w:tblCellSpacing w:w="15" w:type="dxa"/>
          <w:ins w:id="256" w:author="Author" w:date="2015-08-04T00:14:00Z"/>
        </w:trPr>
        <w:tc>
          <w:tcPr>
            <w:tcW w:w="0" w:type="auto"/>
            <w:hideMark/>
          </w:tcPr>
          <w:p w14:paraId="1AB6EA51" w14:textId="77777777" w:rsidR="00000000" w:rsidRDefault="00DE28C3">
            <w:pPr>
              <w:spacing w:before="0" w:beforeAutospacing="0" w:after="0" w:afterAutospacing="0"/>
              <w:rPr>
                <w:ins w:id="257" w:author="Author" w:date="2015-08-04T00:14:00Z"/>
                <w:rFonts w:ascii="Verdana" w:eastAsia="Times New Roman" w:hAnsi="Verdana"/>
                <w:color w:val="000000"/>
                <w:sz w:val="20"/>
                <w:szCs w:val="20"/>
              </w:rPr>
            </w:pPr>
            <w:bookmarkStart w:id="258" w:name="RFC3629"/>
            <w:ins w:id="259" w:author="Author" w:date="2015-08-04T00:14:00Z">
              <w:r>
                <w:rPr>
                  <w:rFonts w:ascii="Verdana" w:eastAsia="Times New Roman" w:hAnsi="Verdana"/>
                  <w:b/>
                  <w:bCs/>
                  <w:color w:val="000000"/>
                  <w:sz w:val="20"/>
                  <w:szCs w:val="20"/>
                </w:rPr>
                <w:t>[RFC3629]</w:t>
              </w:r>
              <w:bookmarkEnd w:id="258"/>
            </w:ins>
          </w:p>
        </w:tc>
        <w:tc>
          <w:tcPr>
            <w:tcW w:w="0" w:type="auto"/>
            <w:vAlign w:val="center"/>
            <w:hideMark/>
          </w:tcPr>
          <w:p w14:paraId="7647EA48" w14:textId="77777777" w:rsidR="00000000" w:rsidRDefault="00DE28C3">
            <w:pPr>
              <w:spacing w:before="0" w:beforeAutospacing="0" w:after="0" w:afterAutospacing="0"/>
              <w:rPr>
                <w:ins w:id="260" w:author="Author" w:date="2015-08-04T00:14:00Z"/>
                <w:rFonts w:ascii="Verdana" w:eastAsia="Times New Roman" w:hAnsi="Verdana"/>
                <w:color w:val="000000"/>
                <w:sz w:val="20"/>
                <w:szCs w:val="20"/>
              </w:rPr>
            </w:pPr>
            <w:ins w:id="261" w:author="Author" w:date="2015-08-04T00:14:00Z">
              <w:r>
                <w:rPr>
                  <w:rFonts w:ascii="Verdana" w:eastAsia="Times New Roman" w:hAnsi="Verdana"/>
                  <w:color w:val="000000"/>
                  <w:sz w:val="20"/>
                  <w:szCs w:val="20"/>
                </w:rPr>
                <w:t>Yergeau, F.,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"http://www.rfc-editor.org/info/rfc3629"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UTF-8, a transformation format of ISO 10646</w:t>
              </w:r>
              <w:r>
                <w:rPr>
                  <w:rFonts w:ascii="Verdana" w:eastAsia="Times New Roman" w:hAnsi="Verdana"/>
                  <w:color w:val="000000"/>
                  <w:sz w:val="20"/>
                  <w:szCs w:val="20"/>
                </w:rPr>
                <w:fldChar w:fldCharType="end"/>
              </w:r>
              <w:r>
                <w:rPr>
                  <w:rFonts w:ascii="Verdana" w:eastAsia="Times New Roman" w:hAnsi="Verdana"/>
                  <w:color w:val="000000"/>
                  <w:sz w:val="20"/>
                  <w:szCs w:val="20"/>
                </w:rPr>
                <w:t>,” STD 63, RFC 3629, DOI 10.17487/RFC3629, November 2003.</w:t>
              </w:r>
            </w:ins>
          </w:p>
        </w:tc>
      </w:tr>
      <w:tr w:rsidR="00000000" w14:paraId="536481E5" w14:textId="77777777">
        <w:trPr>
          <w:divId w:val="1881235819"/>
          <w:tblCellSpacing w:w="15" w:type="dxa"/>
        </w:trPr>
        <w:tc>
          <w:tcPr>
            <w:tcW w:w="0" w:type="auto"/>
            <w:hideMark/>
          </w:tcPr>
          <w:p w14:paraId="06895BE2" w14:textId="77777777" w:rsidR="00000000" w:rsidRDefault="00DE28C3">
            <w:pPr>
              <w:spacing w:before="0" w:beforeAutospacing="0" w:after="0" w:afterAutospacing="0"/>
              <w:rPr>
                <w:rFonts w:ascii="Verdana" w:eastAsia="Times New Roman" w:hAnsi="Verdana"/>
                <w:color w:val="000000"/>
                <w:sz w:val="20"/>
                <w:szCs w:val="20"/>
              </w:rPr>
            </w:pPr>
            <w:bookmarkStart w:id="262" w:name="RFC3966"/>
            <w:r>
              <w:rPr>
                <w:rFonts w:ascii="Verdana" w:eastAsia="Times New Roman" w:hAnsi="Verdana"/>
                <w:b/>
                <w:bCs/>
                <w:color w:val="000000"/>
                <w:sz w:val="20"/>
                <w:szCs w:val="20"/>
              </w:rPr>
              <w:t>[RFC3966]</w:t>
            </w:r>
            <w:bookmarkEnd w:id="262"/>
          </w:p>
        </w:tc>
        <w:tc>
          <w:tcPr>
            <w:tcW w:w="0" w:type="auto"/>
            <w:vAlign w:val="center"/>
            <w:hideMark/>
          </w:tcPr>
          <w:p w14:paraId="5E969F27" w14:textId="746BA0AA"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del w:id="263"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"http://tools.ietf.org/html/rfc3966"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tel URI for Telephone Numbers</w:delText>
              </w:r>
              <w:r>
                <w:rPr>
                  <w:rFonts w:ascii="Verdana" w:eastAsia="Times New Roman" w:hAnsi="Verdana"/>
                  <w:color w:val="000000"/>
                  <w:sz w:val="20"/>
                  <w:szCs w:val="20"/>
                </w:rPr>
                <w:fldChar w:fldCharType="end"/>
              </w:r>
            </w:del>
            <w:ins w:id="264"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"http://www.rfc-editor.org/info/rfc3966"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tel URI for Telephone Numbers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3966, </w:t>
            </w:r>
            <w:ins w:id="265" w:author="Author" w:date="2015-08-04T00:14:00Z">
              <w:r>
                <w:rPr>
                  <w:rFonts w:ascii="Verdana" w:eastAsia="Times New Roman" w:hAnsi="Verdana"/>
                  <w:color w:val="000000"/>
                  <w:sz w:val="20"/>
                  <w:szCs w:val="20"/>
                </w:rPr>
                <w:t>DOI 10.17487/RFC3966,</w:t>
              </w:r>
              <w:r>
                <w:rPr>
                  <w:rFonts w:ascii="Verdana" w:eastAsia="Times New Roman" w:hAnsi="Verdana"/>
                  <w:color w:val="000000"/>
                  <w:sz w:val="20"/>
                  <w:szCs w:val="20"/>
                </w:rPr>
                <w:t xml:space="preserve"> </w:t>
              </w:r>
            </w:ins>
            <w:r>
              <w:rPr>
                <w:rFonts w:ascii="Verdana" w:eastAsia="Times New Roman" w:hAnsi="Verdana"/>
                <w:color w:val="000000"/>
                <w:sz w:val="20"/>
                <w:szCs w:val="20"/>
              </w:rPr>
              <w:t>December 2004</w:t>
            </w:r>
            <w:del w:id="266" w:author="Author" w:date="2015-08-04T00:14: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"http://www.rfc-editor.org/rfc/rfc3966.txt"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67" w:author="Author" w:date="2015-08-04T00:14:00Z">
              <w:r>
                <w:rPr>
                  <w:rFonts w:ascii="Verdana" w:eastAsia="Times New Roman" w:hAnsi="Verdana"/>
                  <w:color w:val="000000"/>
                  <w:sz w:val="20"/>
                  <w:szCs w:val="20"/>
                </w:rPr>
                <w:t>.</w:t>
              </w:r>
            </w:ins>
          </w:p>
        </w:tc>
      </w:tr>
      <w:tr w:rsidR="00000000" w14:paraId="3278F784" w14:textId="77777777">
        <w:trPr>
          <w:divId w:val="1881235819"/>
          <w:tblCellSpacing w:w="15" w:type="dxa"/>
        </w:trPr>
        <w:tc>
          <w:tcPr>
            <w:tcW w:w="0" w:type="auto"/>
            <w:hideMark/>
          </w:tcPr>
          <w:p w14:paraId="51D80927" w14:textId="77777777" w:rsidR="00000000" w:rsidRDefault="00DE28C3">
            <w:pPr>
              <w:spacing w:before="0" w:beforeAutospacing="0" w:after="0" w:afterAutospacing="0"/>
              <w:rPr>
                <w:rFonts w:ascii="Verdana" w:eastAsia="Times New Roman" w:hAnsi="Verdana"/>
                <w:color w:val="000000"/>
                <w:sz w:val="20"/>
                <w:szCs w:val="20"/>
              </w:rPr>
            </w:pPr>
            <w:bookmarkStart w:id="268" w:name="RFC3986"/>
            <w:r>
              <w:rPr>
                <w:rFonts w:ascii="Verdana" w:eastAsia="Times New Roman" w:hAnsi="Verdana"/>
                <w:b/>
                <w:bCs/>
                <w:color w:val="000000"/>
                <w:sz w:val="20"/>
                <w:szCs w:val="20"/>
              </w:rPr>
              <w:t>[RFC3986]</w:t>
            </w:r>
            <w:bookmarkEnd w:id="268"/>
          </w:p>
        </w:tc>
        <w:tc>
          <w:tcPr>
            <w:tcW w:w="0" w:type="auto"/>
            <w:vAlign w:val="center"/>
            <w:hideMark/>
          </w:tcPr>
          <w:p w14:paraId="67E40AA3" w14:textId="5FFF9FA7" w:rsidR="00000000" w:rsidRDefault="00DE28C3">
            <w:pPr>
              <w:spacing w:before="0" w:beforeAutospacing="0" w:after="0" w:afterAutospacing="0"/>
              <w:rPr>
                <w:rFonts w:ascii="Verdana" w:eastAsia="Times New Roman" w:hAnsi="Verdana"/>
                <w:color w:val="000000"/>
                <w:sz w:val="20"/>
                <w:szCs w:val="20"/>
              </w:rPr>
            </w:pPr>
            <w:del w:id="269"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"mailto:timbl@w3.org"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Berners-Lee, 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"mailto:fielding@gbiv.com"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Fielding, R.</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"mailto:LMM@acm.org"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L. Masinter</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"http://tools.ietf.org/html/rfc3986"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Uniform Resource Identifier (URI): Generic Syntax</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STD 66, RFC 3986, January 20</w:delText>
              </w:r>
              <w:r>
                <w:rPr>
                  <w:rFonts w:ascii="Verdana" w:eastAsia="Times New Roman" w:hAnsi="Verdana"/>
                  <w:color w:val="000000"/>
                  <w:sz w:val="20"/>
                  <w:szCs w:val="20"/>
                </w:rPr>
                <w:delText>05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"http://www.rfc-editor.org/rfc/rfc3986.txt"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"http://xml.resource.org/public/rfc/html/rfc3986.html"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"http://xml.resource.org/public/rfc/xml/rfc3986.xml"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70" w:author="Author" w:date="2015-08-04T00:14:00Z">
              <w:r>
                <w:rPr>
                  <w:rFonts w:ascii="Verdana" w:eastAsia="Times New Roman" w:hAnsi="Verdana"/>
                  <w:color w:val="000000"/>
                  <w:sz w:val="20"/>
                  <w:szCs w:val="20"/>
                </w:rPr>
                <w:t>Berners-Lee, T., Fielding, R., and L. Masinter,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"http://www.rfc-editor.org/info/rfc3986"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Uniform Resource Identifier (URI): Generic Syntax</w:t>
              </w:r>
              <w:r>
                <w:rPr>
                  <w:rFonts w:ascii="Verdana" w:eastAsia="Times New Roman" w:hAnsi="Verdana"/>
                  <w:color w:val="000000"/>
                  <w:sz w:val="20"/>
                  <w:szCs w:val="20"/>
                </w:rPr>
                <w:fldChar w:fldCharType="end"/>
              </w:r>
              <w:r>
                <w:rPr>
                  <w:rFonts w:ascii="Verdana" w:eastAsia="Times New Roman" w:hAnsi="Verdana"/>
                  <w:color w:val="000000"/>
                  <w:sz w:val="20"/>
                  <w:szCs w:val="20"/>
                </w:rPr>
                <w:t>,” STD 66, RFC 3986, DOI 10.17487/RFC3986, January 2005.</w:t>
              </w:r>
            </w:ins>
          </w:p>
        </w:tc>
      </w:tr>
      <w:tr w:rsidR="00000000" w14:paraId="03AF3003" w14:textId="77777777">
        <w:trPr>
          <w:divId w:val="1881235819"/>
          <w:tblCellSpacing w:w="15" w:type="dxa"/>
        </w:trPr>
        <w:tc>
          <w:tcPr>
            <w:tcW w:w="0" w:type="auto"/>
            <w:hideMark/>
          </w:tcPr>
          <w:p w14:paraId="65BC56CC" w14:textId="77777777" w:rsidR="00000000" w:rsidRDefault="00DE28C3">
            <w:pPr>
              <w:spacing w:before="0" w:beforeAutospacing="0" w:after="0" w:afterAutospacing="0"/>
              <w:rPr>
                <w:rFonts w:ascii="Verdana" w:eastAsia="Times New Roman" w:hAnsi="Verdana"/>
                <w:color w:val="000000"/>
                <w:sz w:val="20"/>
                <w:szCs w:val="20"/>
              </w:rPr>
            </w:pPr>
            <w:bookmarkStart w:id="271" w:name="RFC4627"/>
            <w:r>
              <w:rPr>
                <w:rFonts w:ascii="Verdana" w:eastAsia="Times New Roman" w:hAnsi="Verdana"/>
                <w:b/>
                <w:bCs/>
                <w:color w:val="000000"/>
                <w:sz w:val="20"/>
                <w:szCs w:val="20"/>
              </w:rPr>
              <w:t>[RFC4627]</w:t>
            </w:r>
            <w:bookmarkEnd w:id="271"/>
          </w:p>
        </w:tc>
        <w:tc>
          <w:tcPr>
            <w:tcW w:w="0" w:type="auto"/>
            <w:vAlign w:val="center"/>
            <w:hideMark/>
          </w:tcPr>
          <w:p w14:paraId="055AB3C5" w14:textId="53A35C95"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del w:id="272"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"http://tools.ietf.org/html/rfc4627"</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application/json Media Type for JavaScript Object Notation (JSON)</w:delText>
              </w:r>
              <w:r>
                <w:rPr>
                  <w:rFonts w:ascii="Verdana" w:eastAsia="Times New Roman" w:hAnsi="Verdana"/>
                  <w:color w:val="000000"/>
                  <w:sz w:val="20"/>
                  <w:szCs w:val="20"/>
                </w:rPr>
                <w:fldChar w:fldCharType="end"/>
              </w:r>
            </w:del>
            <w:ins w:id="273"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"http://www.rfc-editor.org/info/rfc4627"</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application/json Media Type for JavaScript Object Notation (JSON)</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4627, </w:t>
            </w:r>
            <w:ins w:id="274" w:author="Author" w:date="2015-08-04T00:14:00Z">
              <w:r>
                <w:rPr>
                  <w:rFonts w:ascii="Verdana" w:eastAsia="Times New Roman" w:hAnsi="Verdana"/>
                  <w:color w:val="000000"/>
                  <w:sz w:val="20"/>
                  <w:szCs w:val="20"/>
                </w:rPr>
                <w:t xml:space="preserve">DOI 10.17487/RFC4627, </w:t>
              </w:r>
            </w:ins>
            <w:r>
              <w:rPr>
                <w:rFonts w:ascii="Verdana" w:eastAsia="Times New Roman" w:hAnsi="Verdana"/>
                <w:color w:val="000000"/>
                <w:sz w:val="20"/>
                <w:szCs w:val="20"/>
              </w:rPr>
              <w:t>July 2006</w:t>
            </w:r>
            <w:del w:id="275" w:author="Author" w:date="2015-08-04T00:14: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"http://www.rfc-editor.org/rfc/rfc4627.txt"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76" w:author="Author" w:date="2015-08-04T00:14:00Z">
              <w:r>
                <w:rPr>
                  <w:rFonts w:ascii="Verdana" w:eastAsia="Times New Roman" w:hAnsi="Verdana"/>
                  <w:color w:val="000000"/>
                  <w:sz w:val="20"/>
                  <w:szCs w:val="20"/>
                </w:rPr>
                <w:t>.</w:t>
              </w:r>
            </w:ins>
          </w:p>
        </w:tc>
      </w:tr>
      <w:tr w:rsidR="00000000" w14:paraId="5DE8087F" w14:textId="77777777">
        <w:trPr>
          <w:divId w:val="1881235819"/>
          <w:tblCellSpacing w:w="15" w:type="dxa"/>
        </w:trPr>
        <w:tc>
          <w:tcPr>
            <w:tcW w:w="0" w:type="auto"/>
            <w:hideMark/>
          </w:tcPr>
          <w:p w14:paraId="72D19357" w14:textId="77777777" w:rsidR="00000000" w:rsidRDefault="00DE28C3">
            <w:pPr>
              <w:spacing w:before="0" w:beforeAutospacing="0" w:after="0" w:afterAutospacing="0"/>
              <w:rPr>
                <w:rFonts w:ascii="Verdana" w:eastAsia="Times New Roman" w:hAnsi="Verdana"/>
                <w:color w:val="000000"/>
                <w:sz w:val="20"/>
                <w:szCs w:val="20"/>
              </w:rPr>
            </w:pPr>
            <w:bookmarkStart w:id="277" w:name="RFC5246"/>
            <w:r>
              <w:rPr>
                <w:rFonts w:ascii="Verdana" w:eastAsia="Times New Roman" w:hAnsi="Verdana"/>
                <w:b/>
                <w:bCs/>
                <w:color w:val="000000"/>
                <w:sz w:val="20"/>
                <w:szCs w:val="20"/>
              </w:rPr>
              <w:t>[RFC5246]</w:t>
            </w:r>
            <w:bookmarkEnd w:id="277"/>
          </w:p>
        </w:tc>
        <w:tc>
          <w:tcPr>
            <w:tcW w:w="0" w:type="auto"/>
            <w:vAlign w:val="center"/>
            <w:hideMark/>
          </w:tcPr>
          <w:p w14:paraId="6D0E6FE8" w14:textId="1BBF3AC8"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del w:id="278"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w:delInstrText>
              </w:r>
              <w:r>
                <w:rPr>
                  <w:rFonts w:ascii="Verdana" w:eastAsia="Times New Roman" w:hAnsi="Verdana"/>
                  <w:color w:val="000000"/>
                  <w:sz w:val="20"/>
                  <w:szCs w:val="20"/>
                </w:rPr>
                <w:delInstrText>RLINK "http://tools.ietf.org/html/rfc5246"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Transport Layer Security (TLS) Protocol Version 1.2</w:delText>
              </w:r>
              <w:r>
                <w:rPr>
                  <w:rFonts w:ascii="Verdana" w:eastAsia="Times New Roman" w:hAnsi="Verdana"/>
                  <w:color w:val="000000"/>
                  <w:sz w:val="20"/>
                  <w:szCs w:val="20"/>
                </w:rPr>
                <w:fldChar w:fldCharType="end"/>
              </w:r>
            </w:del>
            <w:ins w:id="279"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"http://www.rfc-editor.org/info/rfc5246"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Transport Layer Security (TLS) Protocol Version 1.2</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5246, </w:t>
            </w:r>
            <w:ins w:id="280" w:author="Author" w:date="2015-08-04T00:14:00Z">
              <w:r>
                <w:rPr>
                  <w:rFonts w:ascii="Verdana" w:eastAsia="Times New Roman" w:hAnsi="Verdana"/>
                  <w:color w:val="000000"/>
                  <w:sz w:val="20"/>
                  <w:szCs w:val="20"/>
                </w:rPr>
                <w:t xml:space="preserve">DOI 10.17487/RFC5246, </w:t>
              </w:r>
            </w:ins>
            <w:r>
              <w:rPr>
                <w:rFonts w:ascii="Verdana" w:eastAsia="Times New Roman" w:hAnsi="Verdana"/>
                <w:color w:val="000000"/>
                <w:sz w:val="20"/>
                <w:szCs w:val="20"/>
              </w:rPr>
              <w:t>August 2008</w:t>
            </w:r>
            <w:del w:id="281" w:author="Author" w:date="2015-08-04T00:14: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"http://www.rfc-editor.org/rfc/rfc5246.txt"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82" w:author="Author" w:date="2015-08-04T00:14:00Z">
              <w:r>
                <w:rPr>
                  <w:rFonts w:ascii="Verdana" w:eastAsia="Times New Roman" w:hAnsi="Verdana"/>
                  <w:color w:val="000000"/>
                  <w:sz w:val="20"/>
                  <w:szCs w:val="20"/>
                </w:rPr>
                <w:t>.</w:t>
              </w:r>
            </w:ins>
          </w:p>
        </w:tc>
      </w:tr>
      <w:tr w:rsidR="00000000" w14:paraId="03EA525D" w14:textId="77777777">
        <w:trPr>
          <w:divId w:val="1881235819"/>
          <w:tblCellSpacing w:w="15" w:type="dxa"/>
        </w:trPr>
        <w:tc>
          <w:tcPr>
            <w:tcW w:w="0" w:type="auto"/>
            <w:hideMark/>
          </w:tcPr>
          <w:p w14:paraId="299ADBA9" w14:textId="77777777" w:rsidR="00000000" w:rsidRDefault="00DE28C3">
            <w:pPr>
              <w:spacing w:before="0" w:beforeAutospacing="0" w:after="0" w:afterAutospacing="0"/>
              <w:rPr>
                <w:rFonts w:ascii="Verdana" w:eastAsia="Times New Roman" w:hAnsi="Verdana"/>
                <w:color w:val="000000"/>
                <w:sz w:val="20"/>
                <w:szCs w:val="20"/>
              </w:rPr>
            </w:pPr>
            <w:bookmarkStart w:id="283" w:name="RFC5322"/>
            <w:r>
              <w:rPr>
                <w:rFonts w:ascii="Verdana" w:eastAsia="Times New Roman" w:hAnsi="Verdana"/>
                <w:b/>
                <w:bCs/>
                <w:color w:val="000000"/>
                <w:sz w:val="20"/>
                <w:szCs w:val="20"/>
              </w:rPr>
              <w:t>[RFC5322]</w:t>
            </w:r>
            <w:bookmarkEnd w:id="283"/>
          </w:p>
        </w:tc>
        <w:tc>
          <w:tcPr>
            <w:tcW w:w="0" w:type="auto"/>
            <w:vAlign w:val="center"/>
            <w:hideMark/>
          </w:tcPr>
          <w:p w14:paraId="34E9AEF9" w14:textId="123EDA02" w:rsidR="00000000" w:rsidRDefault="00DE28C3">
            <w:pPr>
              <w:spacing w:before="0" w:beforeAutospacing="0" w:after="0" w:afterAutospacing="0"/>
              <w:rPr>
                <w:rFonts w:ascii="Verdana" w:eastAsia="Times New Roman" w:hAnsi="Verdana"/>
                <w:color w:val="000000"/>
                <w:sz w:val="20"/>
                <w:szCs w:val="20"/>
              </w:rPr>
            </w:pPr>
            <w:del w:id="284"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"mailto:presnick@qualcomm.com"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Resnick, P., Ed.</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"http://tools.ietf.org/html/rfc5322"</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Internet Message Format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RFC 5322, October 2008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"http://www.rfc-editor.org/rfc/rfc5322.txt"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"http://xml.resource.org/public/rfc/html/rfc5322.html"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"http://xml.resource.org/public/rfc/xml/rfc5322.xml"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85" w:author="Author" w:date="2015-08-04T00:14:00Z">
              <w:r>
                <w:rPr>
                  <w:rFonts w:ascii="Verdana" w:eastAsia="Times New Roman" w:hAnsi="Verdana"/>
                  <w:color w:val="000000"/>
                  <w:sz w:val="20"/>
                  <w:szCs w:val="20"/>
                </w:rPr>
                <w:t>Resnick, P., Ed.,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"http://www.rfc-editor.org/info/rfc5322"</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Internet Message Format</w:t>
              </w:r>
              <w:r>
                <w:rPr>
                  <w:rFonts w:ascii="Verdana" w:eastAsia="Times New Roman" w:hAnsi="Verdana"/>
                  <w:color w:val="000000"/>
                  <w:sz w:val="20"/>
                  <w:szCs w:val="20"/>
                </w:rPr>
                <w:fldChar w:fldCharType="end"/>
              </w:r>
              <w:r>
                <w:rPr>
                  <w:rFonts w:ascii="Verdana" w:eastAsia="Times New Roman" w:hAnsi="Verdana"/>
                  <w:color w:val="000000"/>
                  <w:sz w:val="20"/>
                  <w:szCs w:val="20"/>
                </w:rPr>
                <w:t>,” RFC 5322, DOI 10.17487/RFC5322, October 2008.</w:t>
              </w:r>
            </w:ins>
          </w:p>
        </w:tc>
      </w:tr>
      <w:tr w:rsidR="00000000" w14:paraId="0E2E3760" w14:textId="77777777">
        <w:trPr>
          <w:divId w:val="1881235819"/>
          <w:tblCellSpacing w:w="15" w:type="dxa"/>
        </w:trPr>
        <w:tc>
          <w:tcPr>
            <w:tcW w:w="0" w:type="auto"/>
            <w:hideMark/>
          </w:tcPr>
          <w:p w14:paraId="4F666D56" w14:textId="77777777" w:rsidR="00000000" w:rsidRDefault="00DE28C3">
            <w:pPr>
              <w:spacing w:before="0" w:beforeAutospacing="0" w:after="0" w:afterAutospacing="0"/>
              <w:rPr>
                <w:rFonts w:ascii="Verdana" w:eastAsia="Times New Roman" w:hAnsi="Verdana"/>
                <w:color w:val="000000"/>
                <w:sz w:val="20"/>
                <w:szCs w:val="20"/>
              </w:rPr>
            </w:pPr>
            <w:bookmarkStart w:id="286" w:name="RFC5646"/>
            <w:r>
              <w:rPr>
                <w:rFonts w:ascii="Verdana" w:eastAsia="Times New Roman" w:hAnsi="Verdana"/>
                <w:b/>
                <w:bCs/>
                <w:color w:val="000000"/>
                <w:sz w:val="20"/>
                <w:szCs w:val="20"/>
              </w:rPr>
              <w:t>[RFC5646]</w:t>
            </w:r>
            <w:bookmarkEnd w:id="286"/>
          </w:p>
        </w:tc>
        <w:tc>
          <w:tcPr>
            <w:tcW w:w="0" w:type="auto"/>
            <w:vAlign w:val="center"/>
            <w:hideMark/>
          </w:tcPr>
          <w:p w14:paraId="277D54E2" w14:textId="3F26CEE5"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w:t>
            </w:r>
            <w:ins w:id="287" w:author="Author" w:date="2015-08-04T00:14:00Z">
              <w:r>
                <w:rPr>
                  <w:rFonts w:ascii="Verdana" w:eastAsia="Times New Roman" w:hAnsi="Verdana"/>
                  <w:color w:val="000000"/>
                  <w:sz w:val="20"/>
                  <w:szCs w:val="20"/>
                </w:rPr>
                <w:t>., Ed</w:t>
              </w:r>
            </w:ins>
            <w:r>
              <w:rPr>
                <w:rFonts w:ascii="Verdana" w:eastAsia="Times New Roman" w:hAnsi="Verdana"/>
                <w:color w:val="000000"/>
                <w:sz w:val="20"/>
                <w:szCs w:val="20"/>
              </w:rPr>
              <w:t xml:space="preserve">. and M. Davis, </w:t>
            </w:r>
            <w:ins w:id="288" w:author="Author" w:date="2015-08-04T00:14:00Z">
              <w:r>
                <w:rPr>
                  <w:rFonts w:ascii="Verdana" w:eastAsia="Times New Roman" w:hAnsi="Verdana"/>
                  <w:color w:val="000000"/>
                  <w:sz w:val="20"/>
                  <w:szCs w:val="20"/>
                </w:rPr>
                <w:t xml:space="preserve">Ed., </w:t>
              </w:r>
            </w:ins>
            <w:r>
              <w:rPr>
                <w:rFonts w:ascii="Verdana" w:eastAsia="Times New Roman" w:hAnsi="Verdana"/>
                <w:color w:val="000000"/>
                <w:sz w:val="20"/>
                <w:szCs w:val="20"/>
              </w:rPr>
              <w:t>“</w:t>
            </w:r>
            <w:del w:id="289"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"http://tools.ietf.org/html/rfc5646"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Tags for Identifying Languages</w:delText>
              </w:r>
              <w:r>
                <w:rPr>
                  <w:rFonts w:ascii="Verdana" w:eastAsia="Times New Roman" w:hAnsi="Verdana"/>
                  <w:color w:val="000000"/>
                  <w:sz w:val="20"/>
                  <w:szCs w:val="20"/>
                </w:rPr>
                <w:fldChar w:fldCharType="end"/>
              </w:r>
            </w:del>
            <w:ins w:id="290"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"http://www.rfc-editor.org/info/rfc5646"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Tags for Identifying Languages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BCP 47, RFC 5646, </w:t>
            </w:r>
            <w:ins w:id="291" w:author="Author" w:date="2015-08-04T00:14:00Z">
              <w:r>
                <w:rPr>
                  <w:rFonts w:ascii="Verdana" w:eastAsia="Times New Roman" w:hAnsi="Verdana"/>
                  <w:color w:val="000000"/>
                  <w:sz w:val="20"/>
                  <w:szCs w:val="20"/>
                </w:rPr>
                <w:t xml:space="preserve">DOI 10.17487/RFC5646, </w:t>
              </w:r>
            </w:ins>
            <w:r>
              <w:rPr>
                <w:rFonts w:ascii="Verdana" w:eastAsia="Times New Roman" w:hAnsi="Verdana"/>
                <w:color w:val="000000"/>
                <w:sz w:val="20"/>
                <w:szCs w:val="20"/>
              </w:rPr>
              <w:t>Sep</w:t>
            </w:r>
            <w:r>
              <w:rPr>
                <w:rFonts w:ascii="Verdana" w:eastAsia="Times New Roman" w:hAnsi="Verdana"/>
                <w:color w:val="000000"/>
                <w:sz w:val="20"/>
                <w:szCs w:val="20"/>
              </w:rPr>
              <w:t>tember 2009</w:t>
            </w:r>
            <w:del w:id="292" w:author="Author" w:date="2015-08-04T00:14: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"http://www.rfc-editor.org/rfc/rfc5646.txt"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93" w:author="Author" w:date="2015-08-04T00:14:00Z">
              <w:r>
                <w:rPr>
                  <w:rFonts w:ascii="Verdana" w:eastAsia="Times New Roman" w:hAnsi="Verdana"/>
                  <w:color w:val="000000"/>
                  <w:sz w:val="20"/>
                  <w:szCs w:val="20"/>
                </w:rPr>
                <w:t>.</w:t>
              </w:r>
            </w:ins>
          </w:p>
        </w:tc>
      </w:tr>
      <w:tr w:rsidR="00000000" w14:paraId="265C92F1" w14:textId="77777777">
        <w:trPr>
          <w:divId w:val="1881235819"/>
          <w:tblCellSpacing w:w="15" w:type="dxa"/>
        </w:trPr>
        <w:tc>
          <w:tcPr>
            <w:tcW w:w="0" w:type="auto"/>
            <w:hideMark/>
          </w:tcPr>
          <w:p w14:paraId="1E0F061D" w14:textId="77777777" w:rsidR="00000000" w:rsidRDefault="00DE28C3">
            <w:pPr>
              <w:spacing w:before="0" w:beforeAutospacing="0" w:after="0" w:afterAutospacing="0"/>
              <w:rPr>
                <w:rFonts w:ascii="Verdana" w:eastAsia="Times New Roman" w:hAnsi="Verdana"/>
                <w:color w:val="000000"/>
                <w:sz w:val="20"/>
                <w:szCs w:val="20"/>
              </w:rPr>
            </w:pPr>
            <w:bookmarkStart w:id="294" w:name="RFC6125"/>
            <w:r>
              <w:rPr>
                <w:rFonts w:ascii="Verdana" w:eastAsia="Times New Roman" w:hAnsi="Verdana"/>
                <w:b/>
                <w:bCs/>
                <w:color w:val="000000"/>
                <w:sz w:val="20"/>
                <w:szCs w:val="20"/>
              </w:rPr>
              <w:t>[RFC6125]</w:t>
            </w:r>
            <w:bookmarkEnd w:id="294"/>
          </w:p>
        </w:tc>
        <w:tc>
          <w:tcPr>
            <w:tcW w:w="0" w:type="auto"/>
            <w:vAlign w:val="center"/>
            <w:hideMark/>
          </w:tcPr>
          <w:p w14:paraId="416A4EC4" w14:textId="6B062BB8"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del w:id="295"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"http://tools.ietf.org/html/rfc6125"</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Representation and Verification of Domain-Based Application Service Identity within Internet P</w:delText>
              </w:r>
              <w:r>
                <w:rPr>
                  <w:rStyle w:val="Hyperlink"/>
                  <w:rFonts w:ascii="Verdana" w:eastAsia="Times New Roman" w:hAnsi="Verdana"/>
                  <w:sz w:val="20"/>
                  <w:szCs w:val="20"/>
                </w:rPr>
                <w:delText>ublic Key Infrastructure Using X.509 (PKIX) Certificates in the Context of Transport Layer Security (TLS)</w:delText>
              </w:r>
              <w:r>
                <w:rPr>
                  <w:rFonts w:ascii="Verdana" w:eastAsia="Times New Roman" w:hAnsi="Verdana"/>
                  <w:color w:val="000000"/>
                  <w:sz w:val="20"/>
                  <w:szCs w:val="20"/>
                </w:rPr>
                <w:fldChar w:fldCharType="end"/>
              </w:r>
            </w:del>
            <w:ins w:id="296"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"http://www.rfc-editor.org/info/rfc6125"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Representation and Verification of Domain-Based Application Service Identity within Internet Public Key Infrastructure Using X.509 (PKIX) Certificates in the Context of Transport Layer Security (TLS)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6125, </w:t>
            </w:r>
            <w:ins w:id="297" w:author="Author" w:date="2015-08-04T00:14:00Z">
              <w:r>
                <w:rPr>
                  <w:rFonts w:ascii="Verdana" w:eastAsia="Times New Roman" w:hAnsi="Verdana"/>
                  <w:color w:val="000000"/>
                  <w:sz w:val="20"/>
                  <w:szCs w:val="20"/>
                </w:rPr>
                <w:t xml:space="preserve">DOI 10.17487/RFC6125, </w:t>
              </w:r>
            </w:ins>
            <w:r>
              <w:rPr>
                <w:rFonts w:ascii="Verdana" w:eastAsia="Times New Roman" w:hAnsi="Verdana"/>
                <w:color w:val="000000"/>
                <w:sz w:val="20"/>
                <w:szCs w:val="20"/>
              </w:rPr>
              <w:t>March 2011</w:t>
            </w:r>
            <w:del w:id="298" w:author="Author" w:date="2015-08-04T00:14: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"http://www.rfc-editor.org/rfc/rfc6125.txt"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299" w:author="Author" w:date="2015-08-04T00:14:00Z">
              <w:r>
                <w:rPr>
                  <w:rFonts w:ascii="Verdana" w:eastAsia="Times New Roman" w:hAnsi="Verdana"/>
                  <w:color w:val="000000"/>
                  <w:sz w:val="20"/>
                  <w:szCs w:val="20"/>
                </w:rPr>
                <w:t>.</w:t>
              </w:r>
            </w:ins>
          </w:p>
        </w:tc>
      </w:tr>
      <w:tr w:rsidR="00000000" w14:paraId="7B4DE95B" w14:textId="77777777">
        <w:trPr>
          <w:divId w:val="1881235819"/>
          <w:tblCellSpacing w:w="15" w:type="dxa"/>
        </w:trPr>
        <w:tc>
          <w:tcPr>
            <w:tcW w:w="0" w:type="auto"/>
            <w:hideMark/>
          </w:tcPr>
          <w:p w14:paraId="487DE3F1" w14:textId="77777777" w:rsidR="00000000" w:rsidRDefault="00DE28C3">
            <w:pPr>
              <w:spacing w:before="0" w:beforeAutospacing="0" w:after="0" w:afterAutospacing="0"/>
              <w:rPr>
                <w:rFonts w:ascii="Verdana" w:eastAsia="Times New Roman" w:hAnsi="Verdana"/>
                <w:color w:val="000000"/>
                <w:sz w:val="20"/>
                <w:szCs w:val="20"/>
              </w:rPr>
            </w:pPr>
            <w:bookmarkStart w:id="300" w:name="RFC6711"/>
            <w:r>
              <w:rPr>
                <w:rFonts w:ascii="Verdana" w:eastAsia="Times New Roman" w:hAnsi="Verdana"/>
                <w:b/>
                <w:bCs/>
                <w:color w:val="000000"/>
                <w:sz w:val="20"/>
                <w:szCs w:val="20"/>
              </w:rPr>
              <w:lastRenderedPageBreak/>
              <w:t>[RFC67</w:t>
            </w:r>
            <w:r>
              <w:rPr>
                <w:rFonts w:ascii="Verdana" w:eastAsia="Times New Roman" w:hAnsi="Verdana"/>
                <w:b/>
                <w:bCs/>
                <w:color w:val="000000"/>
                <w:sz w:val="20"/>
                <w:szCs w:val="20"/>
              </w:rPr>
              <w:t>11]</w:t>
            </w:r>
            <w:bookmarkEnd w:id="300"/>
          </w:p>
        </w:tc>
        <w:tc>
          <w:tcPr>
            <w:tcW w:w="0" w:type="auto"/>
            <w:vAlign w:val="center"/>
            <w:hideMark/>
          </w:tcPr>
          <w:p w14:paraId="209E7DD4" w14:textId="2840730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del w:id="301"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"http://tools.ietf.org/html/rfc6711"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An IANA Registry for Level of Assurance (LoA) Profiles</w:delText>
              </w:r>
              <w:r>
                <w:rPr>
                  <w:rFonts w:ascii="Verdana" w:eastAsia="Times New Roman" w:hAnsi="Verdana"/>
                  <w:color w:val="000000"/>
                  <w:sz w:val="20"/>
                  <w:szCs w:val="20"/>
                </w:rPr>
                <w:fldChar w:fldCharType="end"/>
              </w:r>
            </w:del>
            <w:ins w:id="302"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"http://www.rfc-editor.org/info/rfc6711"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An IANA Registry for Level of Assurance (LoA) Profiles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6711, </w:t>
            </w:r>
            <w:ins w:id="303" w:author="Author" w:date="2015-08-04T00:14:00Z">
              <w:r>
                <w:rPr>
                  <w:rFonts w:ascii="Verdana" w:eastAsia="Times New Roman" w:hAnsi="Verdana"/>
                  <w:color w:val="000000"/>
                  <w:sz w:val="20"/>
                  <w:szCs w:val="20"/>
                </w:rPr>
                <w:t xml:space="preserve">DOI 10.17487/RFC6711, </w:t>
              </w:r>
            </w:ins>
            <w:r>
              <w:rPr>
                <w:rFonts w:ascii="Verdana" w:eastAsia="Times New Roman" w:hAnsi="Verdana"/>
                <w:color w:val="000000"/>
                <w:sz w:val="20"/>
                <w:szCs w:val="20"/>
              </w:rPr>
              <w:t>August 2012</w:t>
            </w:r>
            <w:del w:id="304" w:author="Author" w:date="2015-08-04T00:14: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"http://www.rfc-editor.org/rfc/rfc6711.txt"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305" w:author="Author" w:date="2015-08-04T00:14:00Z">
              <w:r>
                <w:rPr>
                  <w:rFonts w:ascii="Verdana" w:eastAsia="Times New Roman" w:hAnsi="Verdana"/>
                  <w:color w:val="000000"/>
                  <w:sz w:val="20"/>
                  <w:szCs w:val="20"/>
                </w:rPr>
                <w:t>.</w:t>
              </w:r>
            </w:ins>
          </w:p>
        </w:tc>
      </w:tr>
      <w:tr w:rsidR="00000000" w14:paraId="3406D84C" w14:textId="77777777">
        <w:trPr>
          <w:divId w:val="1881235819"/>
          <w:tblCellSpacing w:w="15" w:type="dxa"/>
        </w:trPr>
        <w:tc>
          <w:tcPr>
            <w:tcW w:w="0" w:type="auto"/>
            <w:hideMark/>
          </w:tcPr>
          <w:p w14:paraId="76FE42DD" w14:textId="77777777" w:rsidR="00000000" w:rsidRDefault="00DE28C3">
            <w:pPr>
              <w:spacing w:before="0" w:beforeAutospacing="0" w:after="0" w:afterAutospacing="0"/>
              <w:rPr>
                <w:rFonts w:ascii="Verdana" w:eastAsia="Times New Roman" w:hAnsi="Verdana"/>
                <w:color w:val="000000"/>
                <w:sz w:val="20"/>
                <w:szCs w:val="20"/>
              </w:rPr>
            </w:pPr>
            <w:bookmarkStart w:id="306" w:name="RFC6749"/>
            <w:r>
              <w:rPr>
                <w:rFonts w:ascii="Verdana" w:eastAsia="Times New Roman" w:hAnsi="Verdana"/>
                <w:b/>
                <w:bCs/>
                <w:color w:val="000000"/>
                <w:sz w:val="20"/>
                <w:szCs w:val="20"/>
              </w:rPr>
              <w:t>[RFC6749]</w:t>
            </w:r>
            <w:bookmarkEnd w:id="306"/>
          </w:p>
        </w:tc>
        <w:tc>
          <w:tcPr>
            <w:tcW w:w="0" w:type="auto"/>
            <w:vAlign w:val="center"/>
            <w:hideMark/>
          </w:tcPr>
          <w:p w14:paraId="13580D67" w14:textId="76BCF499"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Hardt, D., </w:t>
            </w:r>
            <w:ins w:id="307" w:author="Author" w:date="2015-08-04T00:14:00Z">
              <w:r>
                <w:rPr>
                  <w:rFonts w:ascii="Verdana" w:eastAsia="Times New Roman" w:hAnsi="Verdana"/>
                  <w:color w:val="000000"/>
                  <w:sz w:val="20"/>
                  <w:szCs w:val="20"/>
                </w:rPr>
                <w:t xml:space="preserve">Ed., </w:t>
              </w:r>
            </w:ins>
            <w:r>
              <w:rPr>
                <w:rFonts w:ascii="Verdana" w:eastAsia="Times New Roman" w:hAnsi="Verdana"/>
                <w:color w:val="000000"/>
                <w:sz w:val="20"/>
                <w:szCs w:val="20"/>
              </w:rPr>
              <w:t>“</w:t>
            </w:r>
            <w:del w:id="308"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w:delInstrText>
              </w:r>
              <w:r>
                <w:rPr>
                  <w:rFonts w:ascii="Verdana" w:eastAsia="Times New Roman" w:hAnsi="Verdana"/>
                  <w:color w:val="000000"/>
                  <w:sz w:val="20"/>
                  <w:szCs w:val="20"/>
                </w:rPr>
                <w:delInstrText>tml/rfc6749"</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OAuth 2.0 Authorization Framework</w:delText>
              </w:r>
              <w:r>
                <w:rPr>
                  <w:rFonts w:ascii="Verdana" w:eastAsia="Times New Roman" w:hAnsi="Verdana"/>
                  <w:color w:val="000000"/>
                  <w:sz w:val="20"/>
                  <w:szCs w:val="20"/>
                </w:rPr>
                <w:fldChar w:fldCharType="end"/>
              </w:r>
            </w:del>
            <w:ins w:id="309"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w:instrText>
              </w:r>
              <w:r>
                <w:rPr>
                  <w:rFonts w:ascii="Verdana" w:eastAsia="Times New Roman" w:hAnsi="Verdana"/>
                  <w:color w:val="000000"/>
                  <w:sz w:val="20"/>
                  <w:szCs w:val="20"/>
                </w:rPr>
                <w:instrText>749"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OAuth 2.0 Authorization Framework</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6749, </w:t>
            </w:r>
            <w:ins w:id="310" w:author="Author" w:date="2015-08-04T00:14:00Z">
              <w:r>
                <w:rPr>
                  <w:rFonts w:ascii="Verdana" w:eastAsia="Times New Roman" w:hAnsi="Verdana"/>
                  <w:color w:val="000000"/>
                  <w:sz w:val="20"/>
                  <w:szCs w:val="20"/>
                </w:rPr>
                <w:t xml:space="preserve">DOI 10.17487/RFC6749, </w:t>
              </w:r>
            </w:ins>
            <w:r>
              <w:rPr>
                <w:rFonts w:ascii="Verdana" w:eastAsia="Times New Roman" w:hAnsi="Verdana"/>
                <w:color w:val="000000"/>
                <w:sz w:val="20"/>
                <w:szCs w:val="20"/>
              </w:rPr>
              <w:t>October 2012</w:t>
            </w:r>
            <w:del w:id="311" w:author="Author" w:date="2015-08-04T00:14: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"http://www.rfc-editor.org/rfc/rfc6749.txt"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312" w:author="Author" w:date="2015-08-04T00:14:00Z">
              <w:r>
                <w:rPr>
                  <w:rFonts w:ascii="Verdana" w:eastAsia="Times New Roman" w:hAnsi="Verdana"/>
                  <w:color w:val="000000"/>
                  <w:sz w:val="20"/>
                  <w:szCs w:val="20"/>
                </w:rPr>
                <w:t>.</w:t>
              </w:r>
            </w:ins>
          </w:p>
        </w:tc>
      </w:tr>
      <w:tr w:rsidR="00000000" w14:paraId="118A6558" w14:textId="77777777">
        <w:trPr>
          <w:divId w:val="1881235819"/>
          <w:tblCellSpacing w:w="15" w:type="dxa"/>
        </w:trPr>
        <w:tc>
          <w:tcPr>
            <w:tcW w:w="0" w:type="auto"/>
            <w:hideMark/>
          </w:tcPr>
          <w:p w14:paraId="05A4B813" w14:textId="77777777" w:rsidR="00000000" w:rsidRDefault="00DE28C3">
            <w:pPr>
              <w:spacing w:before="0" w:beforeAutospacing="0" w:after="0" w:afterAutospacing="0"/>
              <w:rPr>
                <w:rFonts w:ascii="Verdana" w:eastAsia="Times New Roman" w:hAnsi="Verdana"/>
                <w:color w:val="000000"/>
                <w:sz w:val="20"/>
                <w:szCs w:val="20"/>
              </w:rPr>
            </w:pPr>
            <w:bookmarkStart w:id="313" w:name="RFC6750"/>
            <w:r>
              <w:rPr>
                <w:rFonts w:ascii="Verdana" w:eastAsia="Times New Roman" w:hAnsi="Verdana"/>
                <w:b/>
                <w:bCs/>
                <w:color w:val="000000"/>
                <w:sz w:val="20"/>
                <w:szCs w:val="20"/>
              </w:rPr>
              <w:t>[RFC6750]</w:t>
            </w:r>
            <w:bookmarkEnd w:id="313"/>
          </w:p>
        </w:tc>
        <w:tc>
          <w:tcPr>
            <w:tcW w:w="0" w:type="auto"/>
            <w:vAlign w:val="center"/>
            <w:hideMark/>
          </w:tcPr>
          <w:p w14:paraId="1B3669ED" w14:textId="0FA6E312"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del w:id="314"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"http://tools.ietf.org/html/rfc6750"</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OAuth 2.0 Authorization Framework: Bearer Token Usage</w:delText>
              </w:r>
              <w:r>
                <w:rPr>
                  <w:rFonts w:ascii="Verdana" w:eastAsia="Times New Roman" w:hAnsi="Verdana"/>
                  <w:color w:val="000000"/>
                  <w:sz w:val="20"/>
                  <w:szCs w:val="20"/>
                </w:rPr>
                <w:fldChar w:fldCharType="end"/>
              </w:r>
            </w:del>
            <w:ins w:id="315"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"http://www.rfc-editor.org/info/rfc6750"</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OAuth 2.0 Authorization Framework: Bearer Token Usage</w:t>
              </w:r>
              <w:r>
                <w:rPr>
                  <w:rFonts w:ascii="Verdana" w:eastAsia="Times New Roman" w:hAnsi="Verdana"/>
                  <w:color w:val="000000"/>
                  <w:sz w:val="20"/>
                  <w:szCs w:val="20"/>
                </w:rPr>
                <w:fldChar w:fldCharType="end"/>
              </w:r>
            </w:ins>
            <w:r>
              <w:rPr>
                <w:rFonts w:ascii="Verdana" w:eastAsia="Times New Roman" w:hAnsi="Verdana"/>
                <w:color w:val="000000"/>
                <w:sz w:val="20"/>
                <w:szCs w:val="20"/>
              </w:rPr>
              <w:t>,” RFC </w:t>
            </w:r>
            <w:r>
              <w:rPr>
                <w:rFonts w:ascii="Verdana" w:eastAsia="Times New Roman" w:hAnsi="Verdana"/>
                <w:color w:val="000000"/>
                <w:sz w:val="20"/>
                <w:szCs w:val="20"/>
              </w:rPr>
              <w:t xml:space="preserve">6750, </w:t>
            </w:r>
            <w:ins w:id="316" w:author="Author" w:date="2015-08-04T00:14:00Z">
              <w:r>
                <w:rPr>
                  <w:rFonts w:ascii="Verdana" w:eastAsia="Times New Roman" w:hAnsi="Verdana"/>
                  <w:color w:val="000000"/>
                  <w:sz w:val="20"/>
                  <w:szCs w:val="20"/>
                </w:rPr>
                <w:t xml:space="preserve">DOI 10.17487/RFC6750, </w:t>
              </w:r>
            </w:ins>
            <w:r>
              <w:rPr>
                <w:rFonts w:ascii="Verdana" w:eastAsia="Times New Roman" w:hAnsi="Verdana"/>
                <w:color w:val="000000"/>
                <w:sz w:val="20"/>
                <w:szCs w:val="20"/>
              </w:rPr>
              <w:t>October 2012</w:t>
            </w:r>
            <w:del w:id="317" w:author="Author" w:date="2015-08-04T00:14: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"http://www.rfc-editor.org/rfc/rfc6750.txt"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318" w:author="Author" w:date="2015-08-04T00:14:00Z">
              <w:r>
                <w:rPr>
                  <w:rFonts w:ascii="Verdana" w:eastAsia="Times New Roman" w:hAnsi="Verdana"/>
                  <w:color w:val="000000"/>
                  <w:sz w:val="20"/>
                  <w:szCs w:val="20"/>
                </w:rPr>
                <w:t>.</w:t>
              </w:r>
            </w:ins>
          </w:p>
        </w:tc>
      </w:tr>
      <w:tr w:rsidR="00000000" w14:paraId="793D8A31" w14:textId="77777777">
        <w:trPr>
          <w:divId w:val="1881235819"/>
          <w:tblCellSpacing w:w="15" w:type="dxa"/>
          <w:ins w:id="319" w:author="Author" w:date="2015-08-04T00:14:00Z"/>
        </w:trPr>
        <w:tc>
          <w:tcPr>
            <w:tcW w:w="0" w:type="auto"/>
            <w:hideMark/>
          </w:tcPr>
          <w:p w14:paraId="055E95F2" w14:textId="77777777" w:rsidR="00000000" w:rsidRDefault="00DE28C3">
            <w:pPr>
              <w:spacing w:before="0" w:beforeAutospacing="0" w:after="0" w:afterAutospacing="0"/>
              <w:rPr>
                <w:ins w:id="320" w:author="Author" w:date="2015-08-04T00:14:00Z"/>
                <w:rFonts w:ascii="Verdana" w:eastAsia="Times New Roman" w:hAnsi="Verdana"/>
                <w:color w:val="000000"/>
                <w:sz w:val="20"/>
                <w:szCs w:val="20"/>
              </w:rPr>
            </w:pPr>
            <w:bookmarkStart w:id="321" w:name="RFC7159"/>
            <w:ins w:id="322" w:author="Author" w:date="2015-08-04T00:14:00Z">
              <w:r>
                <w:rPr>
                  <w:rFonts w:ascii="Verdana" w:eastAsia="Times New Roman" w:hAnsi="Verdana"/>
                  <w:b/>
                  <w:bCs/>
                  <w:color w:val="000000"/>
                  <w:sz w:val="20"/>
                  <w:szCs w:val="20"/>
                </w:rPr>
                <w:t>[RFC7159]</w:t>
              </w:r>
              <w:bookmarkEnd w:id="321"/>
            </w:ins>
          </w:p>
        </w:tc>
        <w:tc>
          <w:tcPr>
            <w:tcW w:w="0" w:type="auto"/>
            <w:vAlign w:val="center"/>
            <w:hideMark/>
          </w:tcPr>
          <w:p w14:paraId="18AB2881" w14:textId="77777777" w:rsidR="00000000" w:rsidRDefault="00DE28C3">
            <w:pPr>
              <w:spacing w:before="0" w:beforeAutospacing="0" w:after="0" w:afterAutospacing="0"/>
              <w:rPr>
                <w:ins w:id="323" w:author="Author" w:date="2015-08-04T00:14:00Z"/>
                <w:rFonts w:ascii="Verdana" w:eastAsia="Times New Roman" w:hAnsi="Verdana"/>
                <w:color w:val="000000"/>
                <w:sz w:val="20"/>
                <w:szCs w:val="20"/>
              </w:rPr>
            </w:pPr>
            <w:ins w:id="324" w:author="Author" w:date="2015-08-04T00:14:00Z">
              <w:r>
                <w:rPr>
                  <w:rFonts w:ascii="Verdana" w:eastAsia="Times New Roman" w:hAnsi="Verdana"/>
                  <w:color w:val="000000"/>
                  <w:sz w:val="20"/>
                  <w:szCs w:val="20"/>
                </w:rPr>
                <w:t>Bray, T., Ed.,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"http://www.rfc-editor.org/info/rfc7159"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JavaScript Object Notation (JSON) Data Interchange Format</w:t>
              </w:r>
              <w:r>
                <w:rPr>
                  <w:rFonts w:ascii="Verdana" w:eastAsia="Times New Roman" w:hAnsi="Verdana"/>
                  <w:color w:val="000000"/>
                  <w:sz w:val="20"/>
                  <w:szCs w:val="20"/>
                </w:rPr>
                <w:fldChar w:fldCharType="end"/>
              </w:r>
              <w:r>
                <w:rPr>
                  <w:rFonts w:ascii="Verdana" w:eastAsia="Times New Roman" w:hAnsi="Verdana"/>
                  <w:color w:val="000000"/>
                  <w:sz w:val="20"/>
                  <w:szCs w:val="20"/>
                </w:rPr>
                <w:t>,” RFC 7159, DOI 10.17487/RFC7159, March 2014.</w:t>
              </w:r>
            </w:ins>
          </w:p>
        </w:tc>
      </w:tr>
      <w:tr w:rsidR="00000000" w14:paraId="4A6854AC" w14:textId="77777777">
        <w:trPr>
          <w:divId w:val="1881235819"/>
          <w:tblCellSpacing w:w="15" w:type="dxa"/>
          <w:ins w:id="325" w:author="Author" w:date="2015-08-04T00:14:00Z"/>
        </w:trPr>
        <w:tc>
          <w:tcPr>
            <w:tcW w:w="0" w:type="auto"/>
            <w:hideMark/>
          </w:tcPr>
          <w:p w14:paraId="48EB75E2" w14:textId="77777777" w:rsidR="00000000" w:rsidRDefault="00DE28C3">
            <w:pPr>
              <w:spacing w:before="0" w:beforeAutospacing="0" w:after="0" w:afterAutospacing="0"/>
              <w:rPr>
                <w:ins w:id="326" w:author="Author" w:date="2015-08-04T00:14:00Z"/>
                <w:rFonts w:ascii="Verdana" w:eastAsia="Times New Roman" w:hAnsi="Verdana"/>
                <w:color w:val="000000"/>
                <w:sz w:val="20"/>
                <w:szCs w:val="20"/>
              </w:rPr>
            </w:pPr>
            <w:bookmarkStart w:id="327" w:name="RFC7230"/>
            <w:ins w:id="328" w:author="Author" w:date="2015-08-04T00:14:00Z">
              <w:r>
                <w:rPr>
                  <w:rFonts w:ascii="Verdana" w:eastAsia="Times New Roman" w:hAnsi="Verdana"/>
                  <w:b/>
                  <w:bCs/>
                  <w:color w:val="000000"/>
                  <w:sz w:val="20"/>
                  <w:szCs w:val="20"/>
                </w:rPr>
                <w:t>[RFC7230]</w:t>
              </w:r>
              <w:bookmarkEnd w:id="327"/>
            </w:ins>
          </w:p>
        </w:tc>
        <w:tc>
          <w:tcPr>
            <w:tcW w:w="0" w:type="auto"/>
            <w:vAlign w:val="center"/>
            <w:hideMark/>
          </w:tcPr>
          <w:p w14:paraId="0C163127" w14:textId="77777777" w:rsidR="00000000" w:rsidRDefault="00DE28C3">
            <w:pPr>
              <w:spacing w:before="0" w:beforeAutospacing="0" w:after="0" w:afterAutospacing="0"/>
              <w:rPr>
                <w:ins w:id="329" w:author="Author" w:date="2015-08-04T00:14:00Z"/>
                <w:rFonts w:ascii="Verdana" w:eastAsia="Times New Roman" w:hAnsi="Verdana"/>
                <w:color w:val="000000"/>
                <w:sz w:val="20"/>
                <w:szCs w:val="20"/>
              </w:rPr>
            </w:pPr>
            <w:ins w:id="330" w:author="Author" w:date="2015-08-04T00:14:00Z">
              <w:r>
                <w:rPr>
                  <w:rFonts w:ascii="Verdana" w:eastAsia="Times New Roman" w:hAnsi="Verdana"/>
                  <w:color w:val="000000"/>
                  <w:sz w:val="20"/>
                  <w:szCs w:val="20"/>
                </w:rPr>
                <w:t>Fielding, R., Ed. and J. Reschke, Ed.,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"http://www.rfc-editor.org/info/rfc7230"</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Hypertext Transfer Protocol (HTTP/1.1): Message Syntax and Routing</w:t>
              </w:r>
              <w:r>
                <w:rPr>
                  <w:rFonts w:ascii="Verdana" w:eastAsia="Times New Roman" w:hAnsi="Verdana"/>
                  <w:color w:val="000000"/>
                  <w:sz w:val="20"/>
                  <w:szCs w:val="20"/>
                </w:rPr>
                <w:fldChar w:fldCharType="end"/>
              </w:r>
              <w:r>
                <w:rPr>
                  <w:rFonts w:ascii="Verdana" w:eastAsia="Times New Roman" w:hAnsi="Verdana"/>
                  <w:color w:val="000000"/>
                  <w:sz w:val="20"/>
                  <w:szCs w:val="20"/>
                </w:rPr>
                <w:t>,” RFC 7230, DOI 10.17487/RFC7230, June 2014.</w:t>
              </w:r>
            </w:ins>
          </w:p>
        </w:tc>
      </w:tr>
      <w:tr w:rsidR="00000000" w14:paraId="6CAA4413" w14:textId="77777777">
        <w:trPr>
          <w:divId w:val="1881235819"/>
          <w:tblCellSpacing w:w="15" w:type="dxa"/>
          <w:ins w:id="331" w:author="Author" w:date="2015-08-04T00:14:00Z"/>
        </w:trPr>
        <w:tc>
          <w:tcPr>
            <w:tcW w:w="0" w:type="auto"/>
            <w:hideMark/>
          </w:tcPr>
          <w:p w14:paraId="1F852A78" w14:textId="77777777" w:rsidR="00000000" w:rsidRDefault="00DE28C3">
            <w:pPr>
              <w:spacing w:before="0" w:beforeAutospacing="0" w:after="0" w:afterAutospacing="0"/>
              <w:rPr>
                <w:ins w:id="332" w:author="Author" w:date="2015-08-04T00:14:00Z"/>
                <w:rFonts w:ascii="Verdana" w:eastAsia="Times New Roman" w:hAnsi="Verdana"/>
                <w:color w:val="000000"/>
                <w:sz w:val="20"/>
                <w:szCs w:val="20"/>
              </w:rPr>
            </w:pPr>
            <w:bookmarkStart w:id="333" w:name="RFC7231"/>
            <w:ins w:id="334" w:author="Author" w:date="2015-08-04T00:14:00Z">
              <w:r>
                <w:rPr>
                  <w:rFonts w:ascii="Verdana" w:eastAsia="Times New Roman" w:hAnsi="Verdana"/>
                  <w:b/>
                  <w:bCs/>
                  <w:color w:val="000000"/>
                  <w:sz w:val="20"/>
                  <w:szCs w:val="20"/>
                </w:rPr>
                <w:t>[RFC7231]</w:t>
              </w:r>
              <w:bookmarkEnd w:id="333"/>
            </w:ins>
          </w:p>
        </w:tc>
        <w:tc>
          <w:tcPr>
            <w:tcW w:w="0" w:type="auto"/>
            <w:vAlign w:val="center"/>
            <w:hideMark/>
          </w:tcPr>
          <w:p w14:paraId="52BB0B38" w14:textId="77777777" w:rsidR="00000000" w:rsidRDefault="00DE28C3">
            <w:pPr>
              <w:spacing w:before="0" w:beforeAutospacing="0" w:after="0" w:afterAutospacing="0"/>
              <w:rPr>
                <w:ins w:id="335" w:author="Author" w:date="2015-08-04T00:14:00Z"/>
                <w:rFonts w:ascii="Verdana" w:eastAsia="Times New Roman" w:hAnsi="Verdana"/>
                <w:color w:val="000000"/>
                <w:sz w:val="20"/>
                <w:szCs w:val="20"/>
              </w:rPr>
            </w:pPr>
            <w:ins w:id="336" w:author="Author" w:date="2015-08-04T00:14:00Z">
              <w:r>
                <w:rPr>
                  <w:rFonts w:ascii="Verdana" w:eastAsia="Times New Roman" w:hAnsi="Verdana"/>
                  <w:color w:val="000000"/>
                  <w:sz w:val="20"/>
                  <w:szCs w:val="20"/>
                </w:rPr>
                <w:t xml:space="preserve">Fielding, R., Ed. and J. Reschke, </w:t>
              </w:r>
              <w:r>
                <w:rPr>
                  <w:rFonts w:ascii="Verdana" w:eastAsia="Times New Roman" w:hAnsi="Verdana"/>
                  <w:color w:val="000000"/>
                  <w:sz w:val="20"/>
                  <w:szCs w:val="20"/>
                </w:rPr>
                <w:t>Ed.,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"http://www.rfc-editor.org/info/rfc7231"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Hypertext Transfer Protocol (HTTP/1.1): Semantics and Content</w:t>
              </w:r>
              <w:r>
                <w:rPr>
                  <w:rFonts w:ascii="Verdana" w:eastAsia="Times New Roman" w:hAnsi="Verdana"/>
                  <w:color w:val="000000"/>
                  <w:sz w:val="20"/>
                  <w:szCs w:val="20"/>
                </w:rPr>
                <w:fldChar w:fldCharType="end"/>
              </w:r>
              <w:r>
                <w:rPr>
                  <w:rFonts w:ascii="Verdana" w:eastAsia="Times New Roman" w:hAnsi="Verdana"/>
                  <w:color w:val="000000"/>
                  <w:sz w:val="20"/>
                  <w:szCs w:val="20"/>
                </w:rPr>
                <w:t>,” RFC 7231, DOI 10.17487/RFC7231, June 2014.</w:t>
              </w:r>
            </w:ins>
          </w:p>
        </w:tc>
      </w:tr>
      <w:tr w:rsidR="00000000" w14:paraId="4676F82C" w14:textId="77777777">
        <w:trPr>
          <w:divId w:val="1881235819"/>
          <w:tblCellSpacing w:w="15" w:type="dxa"/>
          <w:ins w:id="337" w:author="Author" w:date="2015-08-04T00:14:00Z"/>
        </w:trPr>
        <w:tc>
          <w:tcPr>
            <w:tcW w:w="0" w:type="auto"/>
            <w:hideMark/>
          </w:tcPr>
          <w:p w14:paraId="5B0279D9" w14:textId="77777777" w:rsidR="00000000" w:rsidRDefault="00DE28C3">
            <w:pPr>
              <w:spacing w:before="0" w:beforeAutospacing="0" w:after="0" w:afterAutospacing="0"/>
              <w:rPr>
                <w:ins w:id="338" w:author="Author" w:date="2015-08-04T00:14:00Z"/>
                <w:rFonts w:ascii="Verdana" w:eastAsia="Times New Roman" w:hAnsi="Verdana"/>
                <w:color w:val="000000"/>
                <w:sz w:val="20"/>
                <w:szCs w:val="20"/>
              </w:rPr>
            </w:pPr>
            <w:bookmarkStart w:id="339" w:name="UNICODE"/>
            <w:ins w:id="340" w:author="Author" w:date="2015-08-04T00:14:00Z">
              <w:r>
                <w:rPr>
                  <w:rFonts w:ascii="Verdana" w:eastAsia="Times New Roman" w:hAnsi="Verdana"/>
                  <w:b/>
                  <w:bCs/>
                  <w:color w:val="000000"/>
                  <w:sz w:val="20"/>
                  <w:szCs w:val="20"/>
                </w:rPr>
                <w:t>[UNICODE]</w:t>
              </w:r>
              <w:bookmarkEnd w:id="339"/>
            </w:ins>
          </w:p>
        </w:tc>
        <w:tc>
          <w:tcPr>
            <w:tcW w:w="0" w:type="auto"/>
            <w:vAlign w:val="center"/>
            <w:hideMark/>
          </w:tcPr>
          <w:p w14:paraId="090957B9" w14:textId="77777777" w:rsidR="00000000" w:rsidRDefault="00DE28C3">
            <w:pPr>
              <w:spacing w:before="0" w:beforeAutospacing="0" w:after="0" w:afterAutospacing="0"/>
              <w:rPr>
                <w:ins w:id="341" w:author="Author" w:date="2015-08-04T00:14:00Z"/>
                <w:rFonts w:ascii="Verdana" w:eastAsia="Times New Roman" w:hAnsi="Verdana"/>
                <w:color w:val="000000"/>
                <w:sz w:val="20"/>
                <w:szCs w:val="20"/>
              </w:rPr>
            </w:pPr>
            <w:ins w:id="342" w:author="Author" w:date="2015-08-04T00:14:00Z">
              <w:r>
                <w:rPr>
                  <w:rFonts w:ascii="Verdana" w:eastAsia="Times New Roman" w:hAnsi="Verdana"/>
                  <w:color w:val="000000"/>
                  <w:sz w:val="20"/>
                  <w:szCs w:val="20"/>
                </w:rPr>
                <w:t>The Unicode Consortium,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"http://www.unicode.org/versions/latest/"</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Unicode Standard</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1309400C" w14:textId="77777777">
        <w:trPr>
          <w:divId w:val="1881235819"/>
          <w:tblCellSpacing w:w="15" w:type="dxa"/>
        </w:trPr>
        <w:tc>
          <w:tcPr>
            <w:tcW w:w="0" w:type="auto"/>
            <w:hideMark/>
          </w:tcPr>
          <w:p w14:paraId="5D1B9104" w14:textId="77777777" w:rsidR="00000000" w:rsidRDefault="00DE28C3">
            <w:pPr>
              <w:spacing w:before="0" w:beforeAutospacing="0" w:after="0" w:afterAutospacing="0"/>
              <w:rPr>
                <w:rFonts w:ascii="Verdana" w:eastAsia="Times New Roman" w:hAnsi="Verdana"/>
                <w:color w:val="000000"/>
                <w:sz w:val="20"/>
                <w:szCs w:val="20"/>
              </w:rPr>
            </w:pPr>
            <w:bookmarkStart w:id="343" w:name="USA15"/>
            <w:r>
              <w:rPr>
                <w:rFonts w:ascii="Verdana" w:eastAsia="Times New Roman" w:hAnsi="Verdana"/>
                <w:b/>
                <w:bCs/>
                <w:color w:val="000000"/>
                <w:sz w:val="20"/>
                <w:szCs w:val="20"/>
              </w:rPr>
              <w:t>[USA15]</w:t>
            </w:r>
            <w:bookmarkEnd w:id="343"/>
          </w:p>
        </w:tc>
        <w:tc>
          <w:tcPr>
            <w:tcW w:w="0" w:type="auto"/>
            <w:vAlign w:val="center"/>
            <w:hideMark/>
          </w:tcPr>
          <w:p w14:paraId="059728EA" w14:textId="3F801128" w:rsidR="00000000" w:rsidRDefault="00DE28C3">
            <w:pPr>
              <w:spacing w:before="0" w:beforeAutospacing="0" w:after="0" w:afterAutospacing="0"/>
              <w:rPr>
                <w:rFonts w:ascii="Verdana" w:eastAsia="Times New Roman" w:hAnsi="Verdana"/>
                <w:color w:val="000000"/>
                <w:sz w:val="20"/>
                <w:szCs w:val="20"/>
              </w:rPr>
            </w:pPr>
            <w:hyperlink r:id="rId13" w:history="1">
              <w:r>
                <w:rPr>
                  <w:rStyle w:val="Hyperlink"/>
                  <w:rFonts w:ascii="Verdana" w:eastAsia="Times New Roman" w:hAnsi="Verdana"/>
                  <w:sz w:val="20"/>
                  <w:szCs w:val="20"/>
                </w:rPr>
                <w:t>Davis, M.</w:t>
              </w:r>
            </w:hyperlink>
            <w:del w:id="344" w:author="Author" w:date="2015-08-04T00:14: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"mailto:ken@unicode.org"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Whistler, K.</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r>
              <w:rPr>
                <w:rFonts w:ascii="Verdana" w:eastAsia="Times New Roman" w:hAnsi="Verdana"/>
                <w:color w:val="000000"/>
                <w:sz w:val="20"/>
                <w:szCs w:val="20"/>
              </w:rPr>
              <w:t xml:space="preserve"> and </w:t>
            </w:r>
            <w:del w:id="345" w:author="Author" w:date="2015-08-04T00:14:00Z">
              <w:r>
                <w:rPr>
                  <w:rFonts w:ascii="Verdana" w:eastAsia="Times New Roman" w:hAnsi="Verdana"/>
                  <w:color w:val="000000"/>
                  <w:sz w:val="20"/>
                  <w:szCs w:val="20"/>
                </w:rPr>
                <w:delText>M. Dürst, “Unicode Normalization Forms,”</w:delText>
              </w:r>
            </w:del>
            <w:ins w:id="346" w:author="Author" w:date="2015-08-04T00:14: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"mailto:ken@unicode.org"</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K. Whistler</w:t>
              </w:r>
              <w:r>
                <w:rPr>
                  <w:rFonts w:ascii="Verdana" w:eastAsia="Times New Roman" w:hAnsi="Verdana"/>
                  <w:color w:val="000000"/>
                  <w:sz w:val="20"/>
                  <w:szCs w:val="20"/>
                </w:rPr>
                <w:fldChar w:fldCharType="end"/>
              </w:r>
              <w:r>
                <w:rPr>
                  <w:rFonts w:ascii="Verdana" w:eastAsia="Times New Roman" w:hAnsi="Verdana"/>
                  <w:color w:val="000000"/>
                  <w:sz w:val="20"/>
                  <w:szCs w:val="20"/>
                </w:rPr>
                <w:t>,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"http://www.unicode.org/reports/tr15/"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Unicode Normalization Forms</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r>
              <w:rPr>
                <w:rFonts w:ascii="Verdana" w:eastAsia="Times New Roman" w:hAnsi="Verdana"/>
                <w:color w:val="000000"/>
                <w:sz w:val="20"/>
                <w:szCs w:val="20"/>
              </w:rPr>
              <w:t xml:space="preserve"> Unicode Standard Annex 15, </w:t>
            </w:r>
            <w:del w:id="347" w:author="Author" w:date="2015-08-04T00:14:00Z">
              <w:r>
                <w:rPr>
                  <w:rFonts w:ascii="Verdana" w:eastAsia="Times New Roman" w:hAnsi="Verdana"/>
                  <w:color w:val="000000"/>
                  <w:sz w:val="20"/>
                  <w:szCs w:val="20"/>
                </w:rPr>
                <w:delText>09 2009</w:delText>
              </w:r>
            </w:del>
            <w:ins w:id="348" w:author="Author" w:date="2015-08-04T00:14:00Z">
              <w:r>
                <w:rPr>
                  <w:rFonts w:ascii="Verdana" w:eastAsia="Times New Roman" w:hAnsi="Verdana"/>
                  <w:color w:val="000000"/>
                  <w:sz w:val="20"/>
                  <w:szCs w:val="20"/>
                </w:rPr>
                <w:t>06 2015</w:t>
              </w:r>
            </w:ins>
            <w:r>
              <w:rPr>
                <w:rFonts w:ascii="Verdana" w:eastAsia="Times New Roman" w:hAnsi="Verdana"/>
                <w:color w:val="000000"/>
                <w:sz w:val="20"/>
                <w:szCs w:val="20"/>
              </w:rPr>
              <w:t>.</w:t>
            </w:r>
          </w:p>
        </w:tc>
      </w:tr>
      <w:tr w:rsidR="00000000" w14:paraId="2FD4985D" w14:textId="77777777">
        <w:trPr>
          <w:divId w:val="1881235819"/>
          <w:tblCellSpacing w:w="15" w:type="dxa"/>
        </w:trPr>
        <w:tc>
          <w:tcPr>
            <w:tcW w:w="0" w:type="auto"/>
            <w:hideMark/>
          </w:tcPr>
          <w:p w14:paraId="64EAD82F" w14:textId="77777777" w:rsidR="00000000" w:rsidRDefault="00DE28C3">
            <w:pPr>
              <w:spacing w:before="0" w:beforeAutospacing="0" w:after="0" w:afterAutospacing="0"/>
              <w:rPr>
                <w:rFonts w:ascii="Verdana" w:eastAsia="Times New Roman" w:hAnsi="Verdana"/>
                <w:color w:val="000000"/>
                <w:sz w:val="20"/>
                <w:szCs w:val="20"/>
              </w:rPr>
            </w:pPr>
            <w:bookmarkStart w:id="349" w:name="W3C.REC-html401-19991224"/>
            <w:r>
              <w:rPr>
                <w:rFonts w:ascii="Verdana" w:eastAsia="Times New Roman" w:hAnsi="Verdana"/>
                <w:b/>
                <w:bCs/>
                <w:color w:val="000000"/>
                <w:sz w:val="20"/>
                <w:szCs w:val="20"/>
              </w:rPr>
              <w:t>[W3C.REC-html401-19991224]</w:t>
            </w:r>
            <w:bookmarkEnd w:id="349"/>
          </w:p>
        </w:tc>
        <w:tc>
          <w:tcPr>
            <w:tcW w:w="0" w:type="auto"/>
            <w:vAlign w:val="center"/>
            <w:hideMark/>
          </w:tcPr>
          <w:p w14:paraId="20747C63"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Raggett, D., Hors, A., and I. Jacobs, “</w:t>
            </w:r>
            <w:hyperlink r:id="rId14" w:history="1">
              <w:r>
                <w:rPr>
                  <w:rStyle w:val="Hyperlink"/>
                  <w:rFonts w:ascii="Verdana" w:eastAsia="Times New Roman" w:hAnsi="Verdana"/>
                  <w:sz w:val="20"/>
                  <w:szCs w:val="20"/>
                </w:rPr>
                <w:t>HTML 4.01 Specification</w:t>
              </w:r>
            </w:hyperlink>
            <w:r>
              <w:rPr>
                <w:rFonts w:ascii="Verdana" w:eastAsia="Times New Roman" w:hAnsi="Verdana"/>
                <w:color w:val="000000"/>
                <w:sz w:val="20"/>
                <w:szCs w:val="20"/>
              </w:rPr>
              <w:t xml:space="preserve">,” </w:t>
            </w:r>
            <w:r>
              <w:rPr>
                <w:rFonts w:ascii="Verdana" w:eastAsia="Times New Roman" w:hAnsi="Verdana"/>
                <w:color w:val="000000"/>
                <w:sz w:val="20"/>
                <w:szCs w:val="20"/>
              </w:rPr>
              <w:t>World Wide Web Consortium Recommendation REC-html401-19991224, December 1999 (</w:t>
            </w:r>
            <w:hyperlink r:id="rId15"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52D7A6B7" w14:textId="77777777">
        <w:trPr>
          <w:divId w:val="1881235819"/>
          <w:tblCellSpacing w:w="15" w:type="dxa"/>
        </w:trPr>
        <w:tc>
          <w:tcPr>
            <w:tcW w:w="0" w:type="auto"/>
            <w:hideMark/>
          </w:tcPr>
          <w:p w14:paraId="09E5FCAF" w14:textId="77777777" w:rsidR="00000000" w:rsidRDefault="00DE28C3">
            <w:pPr>
              <w:spacing w:before="0" w:beforeAutospacing="0" w:after="0" w:afterAutospacing="0"/>
              <w:rPr>
                <w:rFonts w:ascii="Verdana" w:eastAsia="Times New Roman" w:hAnsi="Verdana"/>
                <w:color w:val="000000"/>
                <w:sz w:val="20"/>
                <w:szCs w:val="20"/>
              </w:rPr>
            </w:pPr>
            <w:bookmarkStart w:id="350" w:name="zoneinfo"/>
            <w:r>
              <w:rPr>
                <w:rFonts w:ascii="Verdana" w:eastAsia="Times New Roman" w:hAnsi="Verdana"/>
                <w:b/>
                <w:bCs/>
                <w:color w:val="000000"/>
                <w:sz w:val="20"/>
                <w:szCs w:val="20"/>
              </w:rPr>
              <w:t>[zoneinfo]</w:t>
            </w:r>
            <w:bookmarkEnd w:id="350"/>
          </w:p>
        </w:tc>
        <w:tc>
          <w:tcPr>
            <w:tcW w:w="0" w:type="auto"/>
            <w:vAlign w:val="center"/>
            <w:hideMark/>
          </w:tcPr>
          <w:p w14:paraId="571B7155"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16" w:history="1">
              <w:r>
                <w:rPr>
                  <w:rStyle w:val="Hyperlink"/>
                  <w:rFonts w:ascii="Verdana" w:eastAsia="Times New Roman" w:hAnsi="Verdana"/>
                  <w:sz w:val="20"/>
                  <w:szCs w:val="20"/>
                </w:rPr>
                <w:t>The tz database</w:t>
              </w:r>
            </w:hyperlink>
            <w:r>
              <w:rPr>
                <w:rFonts w:ascii="Verdana" w:eastAsia="Times New Roman" w:hAnsi="Verdana"/>
                <w:color w:val="000000"/>
                <w:sz w:val="20"/>
                <w:szCs w:val="20"/>
              </w:rPr>
              <w:t>,” June</w:t>
            </w:r>
            <w:r>
              <w:rPr>
                <w:rFonts w:ascii="Verdana" w:eastAsia="Times New Roman" w:hAnsi="Verdana"/>
                <w:color w:val="000000"/>
                <w:sz w:val="20"/>
                <w:szCs w:val="20"/>
              </w:rPr>
              <w:t> 2011.</w:t>
            </w:r>
          </w:p>
        </w:tc>
      </w:tr>
    </w:tbl>
    <w:p w14:paraId="36239658" w14:textId="77777777" w:rsidR="00000000" w:rsidRDefault="00DE28C3">
      <w:pPr>
        <w:spacing w:before="0" w:beforeAutospacing="0" w:after="0" w:afterAutospacing="0"/>
        <w:divId w:val="1881235819"/>
        <w:rPr>
          <w:rFonts w:ascii="Verdana" w:eastAsia="Times New Roman" w:hAnsi="Verdana"/>
          <w:color w:val="000000"/>
          <w:lang w:val="en"/>
        </w:rPr>
      </w:pPr>
      <w:bookmarkStart w:id="351" w:name="rfc.references2"/>
      <w:bookmarkEnd w:id="351"/>
    </w:p>
    <w:p w14:paraId="0E4B7BF9"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7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161A6AE" w14:textId="77777777">
        <w:trPr>
          <w:divId w:val="1881235819"/>
          <w:trHeight w:val="225"/>
          <w:tblCellSpacing w:w="12" w:type="dxa"/>
        </w:trPr>
        <w:tc>
          <w:tcPr>
            <w:tcW w:w="450" w:type="dxa"/>
            <w:shd w:val="clear" w:color="auto" w:fill="990000"/>
            <w:vAlign w:val="center"/>
            <w:hideMark/>
          </w:tcPr>
          <w:p w14:paraId="00DFB64F"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A441A9C" w14:textId="77777777" w:rsidR="00000000" w:rsidRDefault="00DE28C3">
      <w:pPr>
        <w:pStyle w:val="Heading3"/>
        <w:divId w:val="1881235819"/>
        <w:rPr>
          <w:rFonts w:eastAsia="Times New Roman"/>
          <w:lang w:val="en"/>
        </w:rPr>
      </w:pPr>
      <w:r>
        <w:rPr>
          <w:rFonts w:eastAsia="Times New Roman"/>
          <w:lang w:val="en"/>
        </w:rPr>
        <w:t>10.2.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00"/>
        <w:gridCol w:w="7256"/>
      </w:tblGrid>
      <w:tr w:rsidR="00000000" w14:paraId="1A81D136" w14:textId="77777777">
        <w:trPr>
          <w:divId w:val="1881235819"/>
          <w:tblCellSpacing w:w="15" w:type="dxa"/>
        </w:trPr>
        <w:tc>
          <w:tcPr>
            <w:tcW w:w="0" w:type="auto"/>
            <w:hideMark/>
          </w:tcPr>
          <w:p w14:paraId="61BD96E4" w14:textId="77777777" w:rsidR="00000000" w:rsidRDefault="00DE28C3">
            <w:pPr>
              <w:spacing w:before="0" w:beforeAutospacing="0" w:after="0" w:afterAutospacing="0"/>
              <w:rPr>
                <w:rFonts w:ascii="Verdana" w:eastAsia="Times New Roman" w:hAnsi="Verdana"/>
                <w:color w:val="000000"/>
                <w:sz w:val="20"/>
                <w:szCs w:val="20"/>
              </w:rPr>
            </w:pPr>
            <w:bookmarkStart w:id="352" w:name="OpenID.Implicit"/>
            <w:r>
              <w:rPr>
                <w:rFonts w:ascii="Verdana" w:eastAsia="Times New Roman" w:hAnsi="Verdana"/>
                <w:b/>
                <w:bCs/>
                <w:color w:val="000000"/>
                <w:sz w:val="20"/>
                <w:szCs w:val="20"/>
              </w:rPr>
              <w:t>[OpenID.Implicit]</w:t>
            </w:r>
            <w:bookmarkEnd w:id="352"/>
          </w:p>
        </w:tc>
        <w:tc>
          <w:tcPr>
            <w:tcW w:w="0" w:type="auto"/>
            <w:vAlign w:val="center"/>
            <w:hideMark/>
          </w:tcPr>
          <w:p w14:paraId="4152A49C" w14:textId="2F1F0020"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17" w:history="1">
              <w:r>
                <w:rPr>
                  <w:rStyle w:val="Hyperlink"/>
                  <w:rFonts w:ascii="Verdana" w:eastAsia="Times New Roman" w:hAnsi="Verdana"/>
                  <w:sz w:val="20"/>
                  <w:szCs w:val="20"/>
                </w:rPr>
                <w:t>OpenID Connect Implicit Client Implementer's Guide 1.0</w:t>
              </w:r>
            </w:hyperlink>
            <w:r>
              <w:rPr>
                <w:rFonts w:ascii="Verdana" w:eastAsia="Times New Roman" w:hAnsi="Verdana"/>
                <w:color w:val="000000"/>
                <w:sz w:val="20"/>
                <w:szCs w:val="20"/>
              </w:rPr>
              <w:t xml:space="preserve">,” </w:t>
            </w:r>
            <w:del w:id="353" w:author="Author" w:date="2015-08-04T00:14:00Z">
              <w:r>
                <w:rPr>
                  <w:rFonts w:ascii="Verdana" w:eastAsia="Times New Roman" w:hAnsi="Verdana"/>
                  <w:color w:val="000000"/>
                  <w:sz w:val="20"/>
                  <w:szCs w:val="20"/>
                </w:rPr>
                <w:delText>November 2014.</w:delText>
              </w:r>
            </w:del>
            <w:ins w:id="354" w:author="Author" w:date="2015-08-04T00:14:00Z">
              <w:r>
                <w:rPr>
                  <w:rFonts w:ascii="Verdana" w:eastAsia="Times New Roman" w:hAnsi="Verdana"/>
                  <w:color w:val="000000"/>
                  <w:sz w:val="20"/>
                  <w:szCs w:val="20"/>
                </w:rPr>
                <w:t>July 2015.</w:t>
              </w:r>
            </w:ins>
          </w:p>
        </w:tc>
      </w:tr>
    </w:tbl>
    <w:p w14:paraId="0143C49C" w14:textId="77777777" w:rsidR="00000000" w:rsidRDefault="00DE28C3">
      <w:pPr>
        <w:spacing w:before="0" w:beforeAutospacing="0" w:after="0" w:afterAutospacing="0"/>
        <w:divId w:val="1881235819"/>
        <w:rPr>
          <w:rFonts w:ascii="Verdana" w:eastAsia="Times New Roman" w:hAnsi="Verdana"/>
          <w:color w:val="000000"/>
          <w:lang w:val="en"/>
        </w:rPr>
      </w:pPr>
      <w:bookmarkStart w:id="355" w:name="Acknowledgements"/>
      <w:bookmarkEnd w:id="355"/>
    </w:p>
    <w:p w14:paraId="1FDA4CCC"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7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6E2F16F" w14:textId="77777777">
        <w:trPr>
          <w:divId w:val="1881235819"/>
          <w:trHeight w:val="225"/>
          <w:tblCellSpacing w:w="12" w:type="dxa"/>
        </w:trPr>
        <w:tc>
          <w:tcPr>
            <w:tcW w:w="450" w:type="dxa"/>
            <w:shd w:val="clear" w:color="auto" w:fill="990000"/>
            <w:vAlign w:val="center"/>
            <w:hideMark/>
          </w:tcPr>
          <w:p w14:paraId="14C0E376"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B54FD11" w14:textId="77777777" w:rsidR="00000000" w:rsidRDefault="00DE28C3">
      <w:pPr>
        <w:pStyle w:val="Heading3"/>
        <w:divId w:val="1881235819"/>
        <w:rPr>
          <w:rFonts w:eastAsia="Times New Roman"/>
          <w:lang w:val="en"/>
        </w:rPr>
      </w:pPr>
      <w:bookmarkStart w:id="356" w:name="rfc.section.A"/>
      <w:bookmarkEnd w:id="356"/>
      <w:r>
        <w:rPr>
          <w:rFonts w:eastAsia="Times New Roman"/>
          <w:lang w:val="en"/>
        </w:rPr>
        <w:t>Appendix A.  Acknowledgements</w:t>
      </w:r>
    </w:p>
    <w:p w14:paraId="567D26DA"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The OpenID Community would like to thank the following people for their contributions to this document: </w:t>
      </w:r>
    </w:p>
    <w:p w14:paraId="1A486372"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Naveen Agarwal (naa@google.com), Google </w:t>
      </w:r>
    </w:p>
    <w:p w14:paraId="661BD59E"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Casper Biering (cb@peercraft.com), Peercraft </w:t>
      </w:r>
    </w:p>
    <w:p w14:paraId="54DEF9FF" w14:textId="77777777" w:rsidR="00000000" w:rsidRDefault="00DE28C3">
      <w:pPr>
        <w:pStyle w:val="NormalWeb"/>
        <w:divId w:val="1119491302"/>
        <w:rPr>
          <w:rFonts w:ascii="Verdana" w:hAnsi="Verdana"/>
          <w:color w:val="000000"/>
          <w:lang w:val="en"/>
        </w:rPr>
      </w:pPr>
      <w:r>
        <w:rPr>
          <w:rFonts w:ascii="Verdana" w:hAnsi="Verdana"/>
          <w:color w:val="000000"/>
          <w:lang w:val="en"/>
        </w:rPr>
        <w:lastRenderedPageBreak/>
        <w:t xml:space="preserve">John Bradley (ve7jtb@ve7jtb.com), Ping Identity </w:t>
      </w:r>
    </w:p>
    <w:p w14:paraId="09297F2F"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Tim Bray (tbray@textuality.com), Google </w:t>
      </w:r>
    </w:p>
    <w:p w14:paraId="1800F5DC"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Johnny Bufu (jbufu@janrain.com), Janrain </w:t>
      </w:r>
    </w:p>
    <w:p w14:paraId="77E4ACD8" w14:textId="77777777" w:rsidR="00000000" w:rsidRDefault="00DE28C3">
      <w:pPr>
        <w:pStyle w:val="NormalWeb"/>
        <w:divId w:val="1119491302"/>
        <w:rPr>
          <w:rFonts w:ascii="Verdana" w:hAnsi="Verdana"/>
          <w:color w:val="000000"/>
          <w:lang w:val="en"/>
        </w:rPr>
      </w:pPr>
      <w:r>
        <w:rPr>
          <w:rFonts w:ascii="Verdana" w:hAnsi="Verdana"/>
          <w:color w:val="000000"/>
          <w:lang w:val="en"/>
        </w:rPr>
        <w:t>Breno de Medeiros (breno@google.com),</w:t>
      </w:r>
      <w:r>
        <w:rPr>
          <w:rFonts w:ascii="Verdana" w:hAnsi="Verdana"/>
          <w:color w:val="000000"/>
          <w:lang w:val="en"/>
        </w:rPr>
        <w:t xml:space="preserve"> Google </w:t>
      </w:r>
    </w:p>
    <w:p w14:paraId="1AC7D5F4"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Pamela Dingle (pdingle@pingidentity.com), Ping Identity </w:t>
      </w:r>
    </w:p>
    <w:p w14:paraId="7F67B24D"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George Fletcher (george.fletcher@corp.aol.com), AOL </w:t>
      </w:r>
    </w:p>
    <w:p w14:paraId="48302ACF"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Roland Hedberg (roland.hedberg@adm.umu.se), University of Umea </w:t>
      </w:r>
    </w:p>
    <w:p w14:paraId="7AE7242F"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Ryo Ito (ryo.ito@mixi.co.jp), mixi, Inc. </w:t>
      </w:r>
    </w:p>
    <w:p w14:paraId="106408E0" w14:textId="77777777" w:rsidR="00000000" w:rsidRDefault="00DE28C3">
      <w:pPr>
        <w:pStyle w:val="NormalWeb"/>
        <w:divId w:val="1119491302"/>
        <w:rPr>
          <w:rFonts w:ascii="Verdana" w:hAnsi="Verdana"/>
          <w:color w:val="000000"/>
          <w:lang w:val="en"/>
        </w:rPr>
      </w:pPr>
      <w:r>
        <w:rPr>
          <w:rFonts w:ascii="Verdana" w:hAnsi="Verdana"/>
          <w:color w:val="000000"/>
          <w:lang w:val="en"/>
        </w:rPr>
        <w:t>Edmund Jay (ejay@mgi1.com), Ill</w:t>
      </w:r>
      <w:r>
        <w:rPr>
          <w:rFonts w:ascii="Verdana" w:hAnsi="Verdana"/>
          <w:color w:val="000000"/>
          <w:lang w:val="en"/>
        </w:rPr>
        <w:t xml:space="preserve">umila </w:t>
      </w:r>
    </w:p>
    <w:p w14:paraId="68B53F22"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Michael B. Jones (mbj@microsoft.com), Microsoft </w:t>
      </w:r>
    </w:p>
    <w:p w14:paraId="0C43D951"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Torsten Lodderstedt (t.lodderstedt@telekom.de), Deutsche Telekom </w:t>
      </w:r>
    </w:p>
    <w:p w14:paraId="21F4A35D"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Nov Matake (nov@matake.jp), Independent </w:t>
      </w:r>
    </w:p>
    <w:p w14:paraId="412BDD55"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Chuck Mortimore (cmortimore@salesforce.com), Salesforce </w:t>
      </w:r>
    </w:p>
    <w:p w14:paraId="4AD6E8B6" w14:textId="77777777" w:rsidR="00000000" w:rsidRDefault="00DE28C3">
      <w:pPr>
        <w:pStyle w:val="NormalWeb"/>
        <w:divId w:val="1119491302"/>
        <w:rPr>
          <w:rFonts w:ascii="Verdana" w:hAnsi="Verdana"/>
          <w:color w:val="000000"/>
          <w:lang w:val="en"/>
        </w:rPr>
      </w:pPr>
      <w:r>
        <w:rPr>
          <w:rFonts w:ascii="Verdana" w:hAnsi="Verdana"/>
          <w:color w:val="000000"/>
          <w:lang w:val="en"/>
        </w:rPr>
        <w:t>Anthony Nadalin (tonynad@microsoft.c</w:t>
      </w:r>
      <w:r>
        <w:rPr>
          <w:rFonts w:ascii="Verdana" w:hAnsi="Verdana"/>
          <w:color w:val="000000"/>
          <w:lang w:val="en"/>
        </w:rPr>
        <w:t xml:space="preserve">om), Microsoft </w:t>
      </w:r>
    </w:p>
    <w:p w14:paraId="31AA57FF"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Hideki Nara (hdknr@ic-tact.co.jp), Tact Communications </w:t>
      </w:r>
    </w:p>
    <w:p w14:paraId="6EFEAF38"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Axel Nennker (axel.nennker@telekom.de), Deutsche Telekom </w:t>
      </w:r>
    </w:p>
    <w:p w14:paraId="3B94F287"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David Recordon (dr@fb.com), Facebook </w:t>
      </w:r>
    </w:p>
    <w:p w14:paraId="5C28F032"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Justin Richer (jricher@mitre.org), MITRE </w:t>
      </w:r>
    </w:p>
    <w:p w14:paraId="29938F1F" w14:textId="77777777" w:rsidR="00000000" w:rsidRDefault="00DE28C3">
      <w:pPr>
        <w:pStyle w:val="NormalWeb"/>
        <w:divId w:val="1119491302"/>
        <w:rPr>
          <w:rFonts w:ascii="Verdana" w:hAnsi="Verdana"/>
          <w:color w:val="000000"/>
          <w:lang w:val="en"/>
        </w:rPr>
      </w:pPr>
      <w:r>
        <w:rPr>
          <w:rFonts w:ascii="Verdana" w:hAnsi="Verdana"/>
          <w:color w:val="000000"/>
          <w:lang w:val="en"/>
        </w:rPr>
        <w:lastRenderedPageBreak/>
        <w:t xml:space="preserve">Nat Sakimura (n-sakimura@nri.co.jp), Nomura Research Institute, Ltd. </w:t>
      </w:r>
    </w:p>
    <w:p w14:paraId="1CE673C0"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Luke Shepard (lshepard@fb.com), Facebook </w:t>
      </w:r>
    </w:p>
    <w:p w14:paraId="4FF35E45"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Andreas Åkre Solberg (andreas.solberg@uninett.no), UNINET </w:t>
      </w:r>
    </w:p>
    <w:p w14:paraId="46746EE2" w14:textId="77777777" w:rsidR="00000000" w:rsidRDefault="00DE28C3">
      <w:pPr>
        <w:pStyle w:val="NormalWeb"/>
        <w:divId w:val="1119491302"/>
        <w:rPr>
          <w:rFonts w:ascii="Verdana" w:hAnsi="Verdana"/>
          <w:color w:val="000000"/>
          <w:lang w:val="en"/>
        </w:rPr>
      </w:pPr>
      <w:r>
        <w:rPr>
          <w:rFonts w:ascii="Verdana" w:hAnsi="Verdana"/>
          <w:color w:val="000000"/>
          <w:lang w:val="en"/>
        </w:rPr>
        <w:t xml:space="preserve">Paul Tarjan (pt@fb.com), Facebook </w:t>
      </w:r>
    </w:p>
    <w:p w14:paraId="7BCEAA91" w14:textId="77777777" w:rsidR="00000000" w:rsidRDefault="00DE28C3">
      <w:pPr>
        <w:spacing w:before="0" w:beforeAutospacing="0" w:after="0" w:afterAutospacing="0"/>
        <w:divId w:val="1881235819"/>
        <w:rPr>
          <w:rFonts w:ascii="Verdana" w:eastAsia="Times New Roman" w:hAnsi="Verdana"/>
          <w:color w:val="000000"/>
          <w:lang w:val="en"/>
        </w:rPr>
      </w:pPr>
      <w:bookmarkStart w:id="357" w:name="Notices"/>
      <w:bookmarkEnd w:id="357"/>
    </w:p>
    <w:p w14:paraId="42726E0B"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7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E56B00E" w14:textId="77777777">
        <w:trPr>
          <w:divId w:val="1881235819"/>
          <w:trHeight w:val="225"/>
          <w:tblCellSpacing w:w="12" w:type="dxa"/>
        </w:trPr>
        <w:tc>
          <w:tcPr>
            <w:tcW w:w="450" w:type="dxa"/>
            <w:shd w:val="clear" w:color="auto" w:fill="990000"/>
            <w:vAlign w:val="center"/>
            <w:hideMark/>
          </w:tcPr>
          <w:p w14:paraId="3AF46F18"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EACD5BC" w14:textId="77777777" w:rsidR="00000000" w:rsidRDefault="00DE28C3">
      <w:pPr>
        <w:pStyle w:val="Heading3"/>
        <w:divId w:val="1881235819"/>
        <w:rPr>
          <w:rFonts w:eastAsia="Times New Roman"/>
          <w:lang w:val="en"/>
        </w:rPr>
      </w:pPr>
      <w:bookmarkStart w:id="358" w:name="rfc.section.B"/>
      <w:bookmarkEnd w:id="358"/>
      <w:r>
        <w:rPr>
          <w:rFonts w:eastAsia="Times New Roman"/>
          <w:lang w:val="en"/>
        </w:rPr>
        <w:t>Appendix B.  Notices</w:t>
      </w:r>
    </w:p>
    <w:p w14:paraId="77908687" w14:textId="5354A83C" w:rsidR="00000000" w:rsidRDefault="00DE28C3">
      <w:pPr>
        <w:pStyle w:val="NormalWeb"/>
        <w:divId w:val="1881235819"/>
        <w:rPr>
          <w:rFonts w:ascii="Verdana" w:hAnsi="Verdana"/>
          <w:color w:val="000000"/>
          <w:lang w:val="en"/>
        </w:rPr>
      </w:pPr>
      <w:r>
        <w:rPr>
          <w:rFonts w:ascii="Verdana" w:hAnsi="Verdana"/>
          <w:color w:val="000000"/>
          <w:lang w:val="en"/>
        </w:rPr>
        <w:t xml:space="preserve">Copyright (c) </w:t>
      </w:r>
      <w:del w:id="359" w:author="Author" w:date="2015-08-04T00:14:00Z">
        <w:r>
          <w:rPr>
            <w:rFonts w:ascii="Verdana" w:hAnsi="Verdana"/>
            <w:color w:val="000000"/>
            <w:lang w:val="en"/>
          </w:rPr>
          <w:delText>2014</w:delText>
        </w:r>
      </w:del>
      <w:ins w:id="360" w:author="Author" w:date="2015-08-04T00:14:00Z">
        <w:r>
          <w:rPr>
            <w:rFonts w:ascii="Verdana" w:hAnsi="Verdana"/>
            <w:color w:val="000000"/>
            <w:lang w:val="en"/>
          </w:rPr>
          <w:t>2015</w:t>
        </w:r>
      </w:ins>
      <w:r>
        <w:rPr>
          <w:rFonts w:ascii="Verdana" w:hAnsi="Verdana"/>
          <w:color w:val="000000"/>
          <w:lang w:val="en"/>
        </w:rPr>
        <w:t xml:space="preserve"> The OpenID Foundation. </w:t>
      </w:r>
    </w:p>
    <w:p w14:paraId="7E85E532" w14:textId="77777777" w:rsidR="00000000" w:rsidRDefault="00DE28C3">
      <w:pPr>
        <w:pStyle w:val="NormalWeb"/>
        <w:divId w:val="1881235819"/>
        <w:rPr>
          <w:rFonts w:ascii="Verdana" w:hAnsi="Verdana"/>
          <w:color w:val="000000"/>
          <w:lang w:val="en"/>
        </w:rPr>
      </w:pPr>
      <w:r>
        <w:rPr>
          <w:rFonts w:ascii="Verdana" w:hAnsi="Verdana"/>
          <w:color w:val="000000"/>
          <w:lang w:val="en"/>
        </w:rPr>
        <w:t>The OpenID Foundation (OIDF) grants to any Contributor, developer, implementer, or ot</w:t>
      </w:r>
      <w:r>
        <w:rPr>
          <w:rFonts w:ascii="Verdana" w:hAnsi="Verdana"/>
          <w:color w:val="000000"/>
          <w:lang w:val="en"/>
        </w:rPr>
        <w:t>her interested party a non-exclusive, royalty free, worldwide copyright license to reproduce, prepare derivative works from, distribute, perform and display, this Implementers Draft or Final Specification solely for the purposes of (i) developing specifica</w:t>
      </w:r>
      <w:r>
        <w:rPr>
          <w:rFonts w:ascii="Verdana" w:hAnsi="Verdana"/>
          <w:color w:val="000000"/>
          <w:lang w:val="en"/>
        </w:rPr>
        <w:t xml:space="preserve">tions, and (ii) implementing Implementers Drafts and Final Specifications based on such documents, provided that attribution be made to the OIDF as the source of the material, but that such attribution does not indicate an endorsement by the OIDF. </w:t>
      </w:r>
    </w:p>
    <w:p w14:paraId="71B6AE9D" w14:textId="77777777" w:rsidR="00000000" w:rsidRDefault="00DE28C3">
      <w:pPr>
        <w:pStyle w:val="NormalWeb"/>
        <w:divId w:val="1881235819"/>
        <w:rPr>
          <w:rFonts w:ascii="Verdana" w:hAnsi="Verdana"/>
          <w:color w:val="000000"/>
          <w:lang w:val="en"/>
        </w:rPr>
      </w:pPr>
      <w:r>
        <w:rPr>
          <w:rFonts w:ascii="Verdana" w:hAnsi="Verdana"/>
          <w:color w:val="000000"/>
          <w:lang w:val="en"/>
        </w:rPr>
        <w:t>The tec</w:t>
      </w:r>
      <w:r>
        <w:rPr>
          <w:rFonts w:ascii="Verdana" w:hAnsi="Verdana"/>
          <w:color w:val="000000"/>
          <w:lang w:val="en"/>
        </w:rPr>
        <w:t>hnology described in this specification was made available from contributions from various sources, including members of the OpenID Foundation and others. Although the OpenID Foundation has taken steps to help ensure that the technology is available for di</w:t>
      </w:r>
      <w:r>
        <w:rPr>
          <w:rFonts w:ascii="Verdana" w:hAnsi="Verdana"/>
          <w:color w:val="000000"/>
          <w:lang w:val="en"/>
        </w:rPr>
        <w:t>stribution, it takes no position regarding the validity or scope of any intellectual property or other rights that might be claimed to pertain to the implementation or use of the technology described in this specification or the extent to which any license</w:t>
      </w:r>
      <w:r>
        <w:rPr>
          <w:rFonts w:ascii="Verdana" w:hAnsi="Verdana"/>
          <w:color w:val="000000"/>
          <w:lang w:val="en"/>
        </w:rPr>
        <w:t xml:space="preserve"> under such rights might or might not be available; neither does it represent that it has made any independent effort to identify any such rights. The OpenID Foundation and the contributors to this specification make no (and hereby expressly disclaim any) </w:t>
      </w:r>
      <w:r>
        <w:rPr>
          <w:rFonts w:ascii="Verdana" w:hAnsi="Verdana"/>
          <w:color w:val="000000"/>
          <w:lang w:val="en"/>
        </w:rPr>
        <w:t xml:space="preserve">warranties (express, implied, or otherwise), including implied warranties of merchantability, non-infringement, </w:t>
      </w:r>
      <w:r>
        <w:rPr>
          <w:rFonts w:ascii="Verdana" w:hAnsi="Verdana"/>
          <w:color w:val="000000"/>
          <w:lang w:val="en"/>
        </w:rPr>
        <w:lastRenderedPageBreak/>
        <w:t xml:space="preserve">fitness for a particular purpose, or title, related to this specification, and the entire risk as to implementing this specification is assumed </w:t>
      </w:r>
      <w:r>
        <w:rPr>
          <w:rFonts w:ascii="Verdana" w:hAnsi="Verdana"/>
          <w:color w:val="000000"/>
          <w:lang w:val="en"/>
        </w:rPr>
        <w:t>by the implementer. The OpenID Intellectual Property Rights policy requires contributors to offer a patent promise not to assert certain patent claims against other contributors and against implementers. The OpenID Foundation invites any interested party t</w:t>
      </w:r>
      <w:r>
        <w:rPr>
          <w:rFonts w:ascii="Verdana" w:hAnsi="Verdana"/>
          <w:color w:val="000000"/>
          <w:lang w:val="en"/>
        </w:rPr>
        <w:t xml:space="preserve">o bring to its attention any copyrights, patents, patent applications, or other proprietary rights that may cover technology that may be required to practice this specification. </w:t>
      </w:r>
    </w:p>
    <w:p w14:paraId="0855BC31" w14:textId="77777777" w:rsidR="00000000" w:rsidRDefault="00DE28C3">
      <w:pPr>
        <w:spacing w:before="0" w:beforeAutospacing="0" w:after="0" w:afterAutospacing="0"/>
        <w:divId w:val="1881235819"/>
        <w:rPr>
          <w:rFonts w:ascii="Verdana" w:eastAsia="Times New Roman" w:hAnsi="Verdana"/>
          <w:color w:val="000000"/>
          <w:lang w:val="en"/>
        </w:rPr>
      </w:pPr>
      <w:bookmarkStart w:id="361" w:name="History"/>
      <w:bookmarkEnd w:id="361"/>
    </w:p>
    <w:p w14:paraId="5C2160B7"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7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1129CD9" w14:textId="77777777">
        <w:trPr>
          <w:divId w:val="1881235819"/>
          <w:trHeight w:val="225"/>
          <w:tblCellSpacing w:w="12" w:type="dxa"/>
        </w:trPr>
        <w:tc>
          <w:tcPr>
            <w:tcW w:w="450" w:type="dxa"/>
            <w:shd w:val="clear" w:color="auto" w:fill="990000"/>
            <w:vAlign w:val="center"/>
            <w:hideMark/>
          </w:tcPr>
          <w:p w14:paraId="0788402C"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217E18A" w14:textId="77777777" w:rsidR="00000000" w:rsidRDefault="00DE28C3">
      <w:pPr>
        <w:pStyle w:val="Heading3"/>
        <w:divId w:val="1881235819"/>
        <w:rPr>
          <w:rFonts w:eastAsia="Times New Roman"/>
          <w:lang w:val="en"/>
        </w:rPr>
      </w:pPr>
      <w:bookmarkStart w:id="362" w:name="rfc.section.C"/>
      <w:bookmarkEnd w:id="362"/>
      <w:r>
        <w:rPr>
          <w:rFonts w:eastAsia="Times New Roman"/>
          <w:lang w:val="en"/>
        </w:rPr>
        <w:t>Appendix C.  Document History</w:t>
      </w:r>
    </w:p>
    <w:p w14:paraId="39342128"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 To be removed from the final document ]] </w:t>
      </w:r>
    </w:p>
    <w:p w14:paraId="1FE8D3F3" w14:textId="77777777" w:rsidR="00000000" w:rsidRDefault="00DE28C3">
      <w:pPr>
        <w:pStyle w:val="NormalWeb"/>
        <w:divId w:val="1881235819"/>
        <w:rPr>
          <w:ins w:id="363" w:author="Author" w:date="2015-08-04T00:14:00Z"/>
          <w:rFonts w:ascii="Verdana" w:hAnsi="Verdana"/>
          <w:color w:val="000000"/>
          <w:lang w:val="en"/>
        </w:rPr>
      </w:pPr>
      <w:r>
        <w:rPr>
          <w:rFonts w:ascii="Verdana" w:hAnsi="Verdana"/>
          <w:color w:val="000000"/>
          <w:lang w:val="en"/>
        </w:rPr>
        <w:t>-</w:t>
      </w:r>
      <w:ins w:id="364" w:author="Author" w:date="2015-08-04T00:14:00Z">
        <w:r>
          <w:rPr>
            <w:rFonts w:ascii="Verdana" w:hAnsi="Verdana"/>
            <w:color w:val="000000"/>
            <w:lang w:val="en"/>
          </w:rPr>
          <w:t xml:space="preserve">37 </w:t>
        </w:r>
      </w:ins>
    </w:p>
    <w:p w14:paraId="4217D1A4" w14:textId="77777777" w:rsidR="00000000" w:rsidRDefault="00DE28C3">
      <w:pPr>
        <w:numPr>
          <w:ilvl w:val="0"/>
          <w:numId w:val="6"/>
        </w:numPr>
        <w:ind w:left="1200" w:right="480"/>
        <w:divId w:val="1881235819"/>
        <w:rPr>
          <w:ins w:id="365" w:author="Author" w:date="2015-08-04T00:14:00Z"/>
          <w:rFonts w:ascii="Verdana" w:eastAsia="Times New Roman" w:hAnsi="Verdana"/>
          <w:color w:val="000000"/>
          <w:lang w:val="en"/>
        </w:rPr>
      </w:pPr>
      <w:ins w:id="366" w:author="Author" w:date="2015-08-04T00:14:00Z">
        <w:r>
          <w:rPr>
            <w:rFonts w:ascii="Verdana" w:eastAsia="Times New Roman" w:hAnsi="Verdana"/>
            <w:color w:val="000000"/>
            <w:lang w:val="en"/>
          </w:rPr>
          <w:t xml:space="preserve">Referenced completed RFCs. </w:t>
        </w:r>
      </w:ins>
    </w:p>
    <w:p w14:paraId="26D25B8B" w14:textId="77777777" w:rsidR="00000000" w:rsidRDefault="00DE28C3">
      <w:pPr>
        <w:numPr>
          <w:ilvl w:val="0"/>
          <w:numId w:val="6"/>
        </w:numPr>
        <w:ind w:left="1200" w:right="480"/>
        <w:divId w:val="1881235819"/>
        <w:rPr>
          <w:ins w:id="367" w:author="Author" w:date="2015-08-04T00:14:00Z"/>
          <w:rFonts w:ascii="Verdana" w:eastAsia="Times New Roman" w:hAnsi="Verdana"/>
          <w:color w:val="000000"/>
          <w:lang w:val="en"/>
        </w:rPr>
      </w:pPr>
      <w:ins w:id="368" w:author="Author" w:date="2015-08-04T00:14:00Z">
        <w:r>
          <w:rPr>
            <w:rFonts w:ascii="Verdana" w:eastAsia="Times New Roman" w:hAnsi="Verdana"/>
            <w:color w:val="000000"/>
            <w:lang w:val="en"/>
          </w:rPr>
          <w:t xml:space="preserve">Added missing URLs in references. </w:t>
        </w:r>
      </w:ins>
    </w:p>
    <w:p w14:paraId="6F0EAA9A" w14:textId="77777777" w:rsidR="00000000" w:rsidRDefault="00DE28C3">
      <w:pPr>
        <w:numPr>
          <w:ilvl w:val="0"/>
          <w:numId w:val="6"/>
        </w:numPr>
        <w:ind w:left="1200" w:right="480"/>
        <w:divId w:val="1881235819"/>
        <w:rPr>
          <w:ins w:id="369" w:author="Author" w:date="2015-08-04T00:14:00Z"/>
          <w:rFonts w:ascii="Verdana" w:eastAsia="Times New Roman" w:hAnsi="Verdana"/>
          <w:color w:val="000000"/>
          <w:lang w:val="en"/>
        </w:rPr>
      </w:pPr>
      <w:ins w:id="370" w:author="Author" w:date="2015-08-04T00:14:00Z">
        <w:r>
          <w:rPr>
            <w:rFonts w:ascii="Verdana" w:eastAsia="Times New Roman" w:hAnsi="Verdana"/>
            <w:color w:val="000000"/>
            <w:lang w:val="en"/>
          </w:rPr>
          <w:t>Change</w:t>
        </w:r>
        <w:r>
          <w:rPr>
            <w:rFonts w:ascii="Verdana" w:eastAsia="Times New Roman" w:hAnsi="Verdana"/>
            <w:color w:val="000000"/>
            <w:lang w:val="en"/>
          </w:rPr>
          <w:t xml:space="preserve">d to use "Cache-Control: no-cache, no-store" and "Pragma: no-cache" in examples. </w:t>
        </w:r>
      </w:ins>
    </w:p>
    <w:p w14:paraId="20B3BE3F" w14:textId="77777777" w:rsidR="00000000" w:rsidRDefault="00DE28C3">
      <w:pPr>
        <w:numPr>
          <w:ilvl w:val="0"/>
          <w:numId w:val="6"/>
        </w:numPr>
        <w:ind w:left="1200" w:right="480"/>
        <w:divId w:val="1881235819"/>
        <w:rPr>
          <w:ins w:id="371" w:author="Author" w:date="2015-08-04T00:14:00Z"/>
          <w:rFonts w:ascii="Verdana" w:eastAsia="Times New Roman" w:hAnsi="Verdana"/>
          <w:color w:val="000000"/>
          <w:lang w:val="en"/>
        </w:rPr>
      </w:pPr>
      <w:ins w:id="372" w:author="Author" w:date="2015-08-04T00:14:00Z">
        <w:r>
          <w:rPr>
            <w:rFonts w:ascii="Verdana" w:eastAsia="Times New Roman" w:hAnsi="Verdana"/>
            <w:color w:val="000000"/>
            <w:lang w:val="en"/>
          </w:rPr>
          <w:t xml:space="preserve">Tracked terminology changes made in the referenced IETF specs since errata set 1. </w:t>
        </w:r>
      </w:ins>
    </w:p>
    <w:p w14:paraId="2A964ABC" w14:textId="77777777" w:rsidR="00000000" w:rsidRDefault="00DE28C3">
      <w:pPr>
        <w:numPr>
          <w:ilvl w:val="0"/>
          <w:numId w:val="6"/>
        </w:numPr>
        <w:ind w:left="1200" w:right="480"/>
        <w:divId w:val="1881235819"/>
        <w:rPr>
          <w:ins w:id="373" w:author="Author" w:date="2015-08-04T00:14:00Z"/>
          <w:rFonts w:ascii="Verdana" w:eastAsia="Times New Roman" w:hAnsi="Verdana"/>
          <w:color w:val="000000"/>
          <w:lang w:val="en"/>
        </w:rPr>
      </w:pPr>
      <w:ins w:id="374" w:author="Author" w:date="2015-08-04T00:14:00Z">
        <w:r>
          <w:rPr>
            <w:rFonts w:ascii="Verdana" w:eastAsia="Times New Roman" w:hAnsi="Verdana"/>
            <w:color w:val="000000"/>
            <w:lang w:val="en"/>
          </w:rPr>
          <w:t xml:space="preserve">Updated the RFC 2616 references to RFC 7230 or RFC 7231, as appropriate. </w:t>
        </w:r>
      </w:ins>
    </w:p>
    <w:p w14:paraId="62BDCB96" w14:textId="77777777" w:rsidR="00000000" w:rsidRDefault="00DE28C3">
      <w:pPr>
        <w:pStyle w:val="NormalWeb"/>
        <w:divId w:val="1881235819"/>
        <w:rPr>
          <w:rFonts w:ascii="Verdana" w:hAnsi="Verdana"/>
          <w:color w:val="000000"/>
          <w:lang w:val="en"/>
        </w:rPr>
      </w:pPr>
      <w:ins w:id="375" w:author="Author" w:date="2015-08-04T00:14:00Z">
        <w:r>
          <w:rPr>
            <w:rFonts w:ascii="Verdana" w:hAnsi="Verdana"/>
            <w:color w:val="000000"/>
            <w:lang w:val="en"/>
          </w:rPr>
          <w:t>-</w:t>
        </w:r>
      </w:ins>
      <w:r>
        <w:rPr>
          <w:rFonts w:ascii="Verdana" w:hAnsi="Verdana"/>
          <w:color w:val="000000"/>
          <w:lang w:val="en"/>
        </w:rPr>
        <w:t xml:space="preserve">36 </w:t>
      </w:r>
    </w:p>
    <w:p w14:paraId="263829A9" w14:textId="77777777" w:rsidR="00000000" w:rsidRDefault="00DE28C3">
      <w:pPr>
        <w:numPr>
          <w:ilvl w:val="0"/>
          <w:numId w:val="7"/>
        </w:numPr>
        <w:ind w:left="1200" w:right="480"/>
        <w:divId w:val="1881235819"/>
        <w:rPr>
          <w:rFonts w:ascii="Verdana" w:eastAsia="Times New Roman" w:hAnsi="Verdana"/>
          <w:color w:val="000000"/>
          <w:lang w:val="en"/>
        </w:rPr>
      </w:pPr>
      <w:r>
        <w:rPr>
          <w:rFonts w:ascii="Verdana" w:eastAsia="Times New Roman" w:hAnsi="Verdana"/>
          <w:color w:val="000000"/>
          <w:lang w:val="en"/>
        </w:rPr>
        <w:t>Referenced s</w:t>
      </w:r>
      <w:r>
        <w:rPr>
          <w:rFonts w:ascii="Verdana" w:eastAsia="Times New Roman" w:hAnsi="Verdana"/>
          <w:color w:val="000000"/>
          <w:lang w:val="en"/>
        </w:rPr>
        <w:t xml:space="preserve">pecification versions incorporating errata set 1. </w:t>
      </w:r>
    </w:p>
    <w:p w14:paraId="53A30F03"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-35 </w:t>
      </w:r>
    </w:p>
    <w:p w14:paraId="3183BF08" w14:textId="77777777" w:rsidR="00000000" w:rsidRDefault="00DE28C3">
      <w:pPr>
        <w:numPr>
          <w:ilvl w:val="0"/>
          <w:numId w:val="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Updated dates for specs containing errata updates. </w:t>
      </w:r>
    </w:p>
    <w:p w14:paraId="264460B0" w14:textId="77777777" w:rsidR="00000000" w:rsidRDefault="00DE28C3">
      <w:pPr>
        <w:numPr>
          <w:ilvl w:val="0"/>
          <w:numId w:val="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Updated references to pre-final IETF specs. </w:t>
      </w:r>
    </w:p>
    <w:p w14:paraId="283DFE0E" w14:textId="77777777" w:rsidR="00000000" w:rsidRDefault="00DE28C3">
      <w:pPr>
        <w:numPr>
          <w:ilvl w:val="0"/>
          <w:numId w:val="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Replaced uses of the terms JWS Header, JWE Header, and JWT Header with </w:t>
      </w:r>
      <w:r>
        <w:rPr>
          <w:rFonts w:ascii="Verdana" w:eastAsia="Times New Roman" w:hAnsi="Verdana"/>
          <w:color w:val="000000"/>
          <w:lang w:val="en"/>
        </w:rPr>
        <w:t xml:space="preserve">the JOSE Header term that replaced them in the JOSE and JWT specifications. </w:t>
      </w:r>
    </w:p>
    <w:p w14:paraId="6D4828D0" w14:textId="77777777" w:rsidR="00000000" w:rsidRDefault="00DE28C3">
      <w:pPr>
        <w:numPr>
          <w:ilvl w:val="0"/>
          <w:numId w:val="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#954 - Added "NOT RECOMMENDED" to the list of RFC 2119 terms. </w:t>
      </w:r>
    </w:p>
    <w:p w14:paraId="0452A994" w14:textId="77777777" w:rsidR="00000000" w:rsidRDefault="00DE28C3">
      <w:pPr>
        <w:pStyle w:val="NormalWeb"/>
        <w:divId w:val="1881235819"/>
        <w:rPr>
          <w:rFonts w:ascii="Verdana" w:hAnsi="Verdana"/>
          <w:color w:val="000000"/>
          <w:lang w:val="en"/>
        </w:rPr>
      </w:pPr>
      <w:r>
        <w:rPr>
          <w:rFonts w:ascii="Verdana" w:hAnsi="Verdana"/>
          <w:color w:val="000000"/>
          <w:lang w:val="en"/>
        </w:rPr>
        <w:lastRenderedPageBreak/>
        <w:t xml:space="preserve">-34 </w:t>
      </w:r>
    </w:p>
    <w:p w14:paraId="72404989" w14:textId="77777777" w:rsidR="00000000" w:rsidRDefault="00DE28C3">
      <w:pPr>
        <w:numPr>
          <w:ilvl w:val="0"/>
          <w:numId w:val="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#918 - Wording inconsistency in Token Request language. </w:t>
      </w:r>
    </w:p>
    <w:p w14:paraId="27520482" w14:textId="77777777" w:rsidR="00000000" w:rsidRDefault="00DE28C3">
      <w:pPr>
        <w:numPr>
          <w:ilvl w:val="0"/>
          <w:numId w:val="9"/>
        </w:numPr>
        <w:ind w:left="1200" w:right="480"/>
        <w:divId w:val="1881235819"/>
        <w:rPr>
          <w:rFonts w:ascii="Verdana" w:eastAsia="Times New Roman" w:hAnsi="Verdana"/>
          <w:color w:val="000000"/>
          <w:lang w:val="en"/>
        </w:rPr>
      </w:pPr>
      <w:r>
        <w:rPr>
          <w:rFonts w:ascii="Verdana" w:eastAsia="Times New Roman" w:hAnsi="Verdana"/>
          <w:color w:val="000000"/>
          <w:lang w:val="en"/>
        </w:rPr>
        <w:t>Changed uses of "this specification" to "t</w:t>
      </w:r>
      <w:r>
        <w:rPr>
          <w:rFonts w:ascii="Verdana" w:eastAsia="Times New Roman" w:hAnsi="Verdana"/>
          <w:color w:val="000000"/>
          <w:lang w:val="en"/>
        </w:rPr>
        <w:t xml:space="preserve">his document". </w:t>
      </w:r>
    </w:p>
    <w:p w14:paraId="1083ACBF"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-33 </w:t>
      </w:r>
    </w:p>
    <w:p w14:paraId="2686D3BC" w14:textId="77777777" w:rsidR="00000000" w:rsidRDefault="00DE28C3">
      <w:pPr>
        <w:numPr>
          <w:ilvl w:val="0"/>
          <w:numId w:val="10"/>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Updated dates for final OpenID Connect specifications. </w:t>
      </w:r>
    </w:p>
    <w:p w14:paraId="1D759D8E"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-32 </w:t>
      </w:r>
    </w:p>
    <w:p w14:paraId="442A0449" w14:textId="77777777" w:rsidR="00000000" w:rsidRDefault="00DE28C3">
      <w:pPr>
        <w:numPr>
          <w:ilvl w:val="0"/>
          <w:numId w:val="11"/>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Editorial corrections. </w:t>
      </w:r>
    </w:p>
    <w:p w14:paraId="1AF34B19"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-31 </w:t>
      </w:r>
    </w:p>
    <w:p w14:paraId="0294CB1D" w14:textId="77777777" w:rsidR="00000000" w:rsidRDefault="00DE28C3">
      <w:pPr>
        <w:numPr>
          <w:ilvl w:val="0"/>
          <w:numId w:val="12"/>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#896 - Replaced the term Authorization Request with Authentication Request, where applicable. </w:t>
      </w:r>
    </w:p>
    <w:p w14:paraId="2140C086" w14:textId="77777777" w:rsidR="00000000" w:rsidRDefault="00DE28C3">
      <w:pPr>
        <w:numPr>
          <w:ilvl w:val="0"/>
          <w:numId w:val="12"/>
        </w:numPr>
        <w:ind w:left="1200" w:right="480"/>
        <w:divId w:val="1881235819"/>
        <w:rPr>
          <w:rFonts w:ascii="Verdana" w:eastAsia="Times New Roman" w:hAnsi="Verdana"/>
          <w:color w:val="000000"/>
          <w:lang w:val="en"/>
        </w:rPr>
      </w:pPr>
      <w:r>
        <w:rPr>
          <w:rFonts w:ascii="Verdana" w:eastAsia="Times New Roman" w:hAnsi="Verdana"/>
          <w:color w:val="000000"/>
          <w:lang w:val="en"/>
        </w:rPr>
        <w:t>Incorporated terms defined by the JWT specif</w:t>
      </w:r>
      <w:r>
        <w:rPr>
          <w:rFonts w:ascii="Verdana" w:eastAsia="Times New Roman" w:hAnsi="Verdana"/>
          <w:color w:val="000000"/>
          <w:lang w:val="en"/>
        </w:rPr>
        <w:t xml:space="preserve">ication. </w:t>
      </w:r>
    </w:p>
    <w:p w14:paraId="4C2695DF" w14:textId="77777777" w:rsidR="00000000" w:rsidRDefault="00DE28C3">
      <w:pPr>
        <w:numPr>
          <w:ilvl w:val="0"/>
          <w:numId w:val="12"/>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Applied proofreading corrections by Michael B. Jones. </w:t>
      </w:r>
    </w:p>
    <w:p w14:paraId="7F505789"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-30 </w:t>
      </w:r>
    </w:p>
    <w:p w14:paraId="483B2691" w14:textId="77777777" w:rsidR="00000000" w:rsidRDefault="00DE28C3">
      <w:pPr>
        <w:numPr>
          <w:ilvl w:val="0"/>
          <w:numId w:val="13"/>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Updated the </w:t>
      </w:r>
      <w:r>
        <w:rPr>
          <w:rStyle w:val="HTMLTypewriter"/>
          <w:lang w:val="en"/>
        </w:rPr>
        <w:t>response_type</w:t>
      </w:r>
      <w:r>
        <w:rPr>
          <w:rFonts w:ascii="Verdana" w:eastAsia="Times New Roman" w:hAnsi="Verdana"/>
          <w:color w:val="000000"/>
          <w:lang w:val="en"/>
        </w:rPr>
        <w:t xml:space="preserve"> language. </w:t>
      </w:r>
    </w:p>
    <w:p w14:paraId="20437600" w14:textId="77777777" w:rsidR="00000000" w:rsidRDefault="00DE28C3">
      <w:pPr>
        <w:numPr>
          <w:ilvl w:val="0"/>
          <w:numId w:val="13"/>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#878 - Generalized description of errors that can be returned when </w:t>
      </w:r>
      <w:r>
        <w:rPr>
          <w:rStyle w:val="HTMLTypewriter"/>
          <w:lang w:val="en"/>
        </w:rPr>
        <w:t>id_token_hint"</w:t>
      </w:r>
      <w:r>
        <w:rPr>
          <w:rFonts w:ascii="Verdana" w:eastAsia="Times New Roman" w:hAnsi="Verdana"/>
          <w:color w:val="000000"/>
          <w:lang w:val="en"/>
        </w:rPr>
        <w:t xml:space="preserve"> is used. </w:t>
      </w:r>
    </w:p>
    <w:p w14:paraId="57129200" w14:textId="77777777" w:rsidR="00000000" w:rsidRDefault="00DE28C3">
      <w:pPr>
        <w:numPr>
          <w:ilvl w:val="0"/>
          <w:numId w:val="13"/>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Provided more context in the introduction. </w:t>
      </w:r>
    </w:p>
    <w:p w14:paraId="7E77E615" w14:textId="77777777" w:rsidR="00000000" w:rsidRDefault="00DE28C3">
      <w:pPr>
        <w:numPr>
          <w:ilvl w:val="0"/>
          <w:numId w:val="13"/>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Expanded the Authentication Request example to show both the 302 redirect response by the Client and the resulting HTTP GET request sent by the User Agent. </w:t>
      </w:r>
    </w:p>
    <w:p w14:paraId="58C2BCE5"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-29 </w:t>
      </w:r>
    </w:p>
    <w:p w14:paraId="41D59467" w14:textId="77777777" w:rsidR="00000000" w:rsidRDefault="00DE28C3">
      <w:pPr>
        <w:numPr>
          <w:ilvl w:val="0"/>
          <w:numId w:val="14"/>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Tracked editorial changes applied to OpenID Connect Core. </w:t>
      </w:r>
    </w:p>
    <w:p w14:paraId="39AB0CE2" w14:textId="77777777" w:rsidR="00000000" w:rsidRDefault="00DE28C3">
      <w:pPr>
        <w:numPr>
          <w:ilvl w:val="0"/>
          <w:numId w:val="14"/>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#862 - Clarified </w:t>
      </w:r>
      <w:r>
        <w:rPr>
          <w:rStyle w:val="HTMLTypewriter"/>
          <w:lang w:val="en"/>
        </w:rPr>
        <w:t>azp</w:t>
      </w:r>
      <w:r>
        <w:rPr>
          <w:rFonts w:ascii="Verdana" w:eastAsia="Times New Roman" w:hAnsi="Verdana"/>
          <w:color w:val="000000"/>
          <w:lang w:val="en"/>
        </w:rPr>
        <w:t xml:space="preserve"> </w:t>
      </w:r>
      <w:r>
        <w:rPr>
          <w:rFonts w:ascii="Verdana" w:eastAsia="Times New Roman" w:hAnsi="Verdana"/>
          <w:color w:val="000000"/>
          <w:lang w:val="en"/>
        </w:rPr>
        <w:t xml:space="preserve">definition. </w:t>
      </w:r>
    </w:p>
    <w:p w14:paraId="721A0F4B" w14:textId="77777777" w:rsidR="00000000" w:rsidRDefault="00DE28C3">
      <w:pPr>
        <w:numPr>
          <w:ilvl w:val="0"/>
          <w:numId w:val="14"/>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#878 - Defined negative response for "id_token_hint". </w:t>
      </w:r>
    </w:p>
    <w:p w14:paraId="6CC99E3D" w14:textId="77777777" w:rsidR="00000000" w:rsidRDefault="00DE28C3">
      <w:pPr>
        <w:numPr>
          <w:ilvl w:val="0"/>
          <w:numId w:val="14"/>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Replaced uses of the OpenID Connect Messages and OpenID Connect Standard specifications with OpenID Connect Core. </w:t>
      </w:r>
    </w:p>
    <w:p w14:paraId="0DC87CE1" w14:textId="77777777" w:rsidR="00000000" w:rsidRDefault="00DE28C3">
      <w:pPr>
        <w:numPr>
          <w:ilvl w:val="0"/>
          <w:numId w:val="14"/>
        </w:numPr>
        <w:ind w:left="1200" w:right="480"/>
        <w:divId w:val="1881235819"/>
        <w:rPr>
          <w:rFonts w:ascii="Verdana" w:eastAsia="Times New Roman" w:hAnsi="Verdana"/>
          <w:color w:val="000000"/>
          <w:lang w:val="en"/>
        </w:rPr>
      </w:pPr>
      <w:r>
        <w:rPr>
          <w:rFonts w:ascii="Verdana" w:eastAsia="Times New Roman" w:hAnsi="Verdana"/>
          <w:color w:val="000000"/>
          <w:lang w:val="en"/>
        </w:rPr>
        <w:lastRenderedPageBreak/>
        <w:t>Fixed #884 - Changed the descriptions of Basic and Implicit from be</w:t>
      </w:r>
      <w:r>
        <w:rPr>
          <w:rFonts w:ascii="Verdana" w:eastAsia="Times New Roman" w:hAnsi="Verdana"/>
          <w:color w:val="000000"/>
          <w:lang w:val="en"/>
        </w:rPr>
        <w:t xml:space="preserve">ing profiles to being implementer's guides containing subsets of OpenID Connect Core. </w:t>
      </w:r>
    </w:p>
    <w:p w14:paraId="5F6B7ACF"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-28 </w:t>
      </w:r>
    </w:p>
    <w:p w14:paraId="39534472" w14:textId="77777777" w:rsidR="00000000" w:rsidRDefault="00DE28C3">
      <w:pPr>
        <w:numPr>
          <w:ilvl w:val="0"/>
          <w:numId w:val="1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#847 - Corrected type of </w:t>
      </w:r>
      <w:r>
        <w:rPr>
          <w:rStyle w:val="HTMLTypewriter"/>
          <w:lang w:val="en"/>
        </w:rPr>
        <w:t>updated_at</w:t>
      </w:r>
      <w:r>
        <w:rPr>
          <w:rFonts w:ascii="Verdana" w:eastAsia="Times New Roman" w:hAnsi="Verdana"/>
          <w:color w:val="000000"/>
          <w:lang w:val="en"/>
        </w:rPr>
        <w:t xml:space="preserve"> to number. </w:t>
      </w:r>
    </w:p>
    <w:p w14:paraId="4A759CCF" w14:textId="77777777" w:rsidR="00000000" w:rsidRDefault="00DE28C3">
      <w:pPr>
        <w:numPr>
          <w:ilvl w:val="0"/>
          <w:numId w:val="1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Stated that </w:t>
      </w:r>
      <w:r>
        <w:rPr>
          <w:rStyle w:val="HTMLTypewriter"/>
          <w:lang w:val="en"/>
        </w:rPr>
        <w:t>redirect_uri</w:t>
      </w:r>
      <w:r>
        <w:rPr>
          <w:rFonts w:ascii="Verdana" w:eastAsia="Times New Roman" w:hAnsi="Verdana"/>
          <w:color w:val="000000"/>
          <w:lang w:val="en"/>
        </w:rPr>
        <w:t xml:space="preserve"> matches must be exact, with matching performed as described in Section 6.2.1 of RFC 3</w:t>
      </w:r>
      <w:r>
        <w:rPr>
          <w:rFonts w:ascii="Verdana" w:eastAsia="Times New Roman" w:hAnsi="Verdana"/>
          <w:color w:val="000000"/>
          <w:lang w:val="en"/>
        </w:rPr>
        <w:t xml:space="preserve">986 (Simple String Comparison). </w:t>
      </w:r>
    </w:p>
    <w:p w14:paraId="1D0D9169" w14:textId="77777777" w:rsidR="00000000" w:rsidRDefault="00DE28C3">
      <w:pPr>
        <w:numPr>
          <w:ilvl w:val="0"/>
          <w:numId w:val="1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#854 - Clarified that the </w:t>
      </w:r>
      <w:r>
        <w:rPr>
          <w:rStyle w:val="HTMLTypewriter"/>
          <w:lang w:val="en"/>
        </w:rPr>
        <w:t>acr_values</w:t>
      </w:r>
      <w:r>
        <w:rPr>
          <w:rFonts w:ascii="Verdana" w:eastAsia="Times New Roman" w:hAnsi="Verdana"/>
          <w:color w:val="000000"/>
          <w:lang w:val="en"/>
        </w:rPr>
        <w:t xml:space="preserve"> values are in order of preference and that </w:t>
      </w:r>
      <w:r>
        <w:rPr>
          <w:rStyle w:val="HTMLTypewriter"/>
          <w:lang w:val="en"/>
        </w:rPr>
        <w:t>acr_values</w:t>
      </w:r>
      <w:r>
        <w:rPr>
          <w:rFonts w:ascii="Verdana" w:eastAsia="Times New Roman" w:hAnsi="Verdana"/>
          <w:color w:val="000000"/>
          <w:lang w:val="en"/>
        </w:rPr>
        <w:t xml:space="preserve"> requests the </w:t>
      </w:r>
      <w:r>
        <w:rPr>
          <w:rStyle w:val="HTMLTypewriter"/>
          <w:lang w:val="en"/>
        </w:rPr>
        <w:t>acr</w:t>
      </w:r>
      <w:r>
        <w:rPr>
          <w:rFonts w:ascii="Verdana" w:eastAsia="Times New Roman" w:hAnsi="Verdana"/>
          <w:color w:val="000000"/>
          <w:lang w:val="en"/>
        </w:rPr>
        <w:t xml:space="preserve"> Claim as a Voluntary Claim. </w:t>
      </w:r>
    </w:p>
    <w:p w14:paraId="2C902550" w14:textId="77777777" w:rsidR="00000000" w:rsidRDefault="00DE28C3">
      <w:pPr>
        <w:numPr>
          <w:ilvl w:val="0"/>
          <w:numId w:val="1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#858 - Incorporated elements of the Issuer Identifier definition into the </w:t>
      </w:r>
      <w:r>
        <w:rPr>
          <w:rStyle w:val="HTMLTypewriter"/>
          <w:lang w:val="en"/>
        </w:rPr>
        <w:t>iss</w:t>
      </w:r>
      <w:r>
        <w:rPr>
          <w:rFonts w:ascii="Verdana" w:eastAsia="Times New Roman" w:hAnsi="Verdana"/>
          <w:color w:val="000000"/>
          <w:lang w:val="en"/>
        </w:rPr>
        <w:t xml:space="preserve"> Claim description. </w:t>
      </w:r>
    </w:p>
    <w:p w14:paraId="30F4426F" w14:textId="77777777" w:rsidR="00000000" w:rsidRDefault="00DE28C3">
      <w:pPr>
        <w:numPr>
          <w:ilvl w:val="0"/>
          <w:numId w:val="1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#859 - Added IMPORTANT NOTE TO READERS about the terminology definitions being a normative part of the specification. </w:t>
      </w:r>
    </w:p>
    <w:p w14:paraId="25A56408"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-27 </w:t>
      </w:r>
    </w:p>
    <w:p w14:paraId="54FB5A3A" w14:textId="77777777" w:rsidR="00000000" w:rsidRDefault="00DE28C3">
      <w:pPr>
        <w:numPr>
          <w:ilvl w:val="0"/>
          <w:numId w:val="16"/>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#834 - Described how to optionally use </w:t>
      </w:r>
      <w:r>
        <w:rPr>
          <w:rStyle w:val="HTMLTypewriter"/>
          <w:lang w:val="en"/>
        </w:rPr>
        <w:t>nonce</w:t>
      </w:r>
      <w:r>
        <w:rPr>
          <w:rFonts w:ascii="Verdana" w:eastAsia="Times New Roman" w:hAnsi="Verdana"/>
          <w:color w:val="000000"/>
          <w:lang w:val="en"/>
        </w:rPr>
        <w:t xml:space="preserve"> values in the Basic specification. </w:t>
      </w:r>
    </w:p>
    <w:p w14:paraId="49C13C4F" w14:textId="77777777" w:rsidR="00000000" w:rsidRDefault="00DE28C3">
      <w:pPr>
        <w:numPr>
          <w:ilvl w:val="0"/>
          <w:numId w:val="16"/>
        </w:numPr>
        <w:ind w:left="1200" w:right="480"/>
        <w:divId w:val="1881235819"/>
        <w:rPr>
          <w:rFonts w:ascii="Verdana" w:eastAsia="Times New Roman" w:hAnsi="Verdana"/>
          <w:color w:val="000000"/>
          <w:lang w:val="en"/>
        </w:rPr>
      </w:pPr>
      <w:r>
        <w:rPr>
          <w:rFonts w:ascii="Verdana" w:eastAsia="Times New Roman" w:hAnsi="Verdana"/>
          <w:color w:val="000000"/>
          <w:lang w:val="en"/>
        </w:rPr>
        <w:t>Fixed #833 - St</w:t>
      </w:r>
      <w:r>
        <w:rPr>
          <w:rFonts w:ascii="Verdana" w:eastAsia="Times New Roman" w:hAnsi="Verdana"/>
          <w:color w:val="000000"/>
          <w:lang w:val="en"/>
        </w:rPr>
        <w:t xml:space="preserve">ated that an </w:t>
      </w:r>
      <w:r>
        <w:rPr>
          <w:rStyle w:val="HTMLTypewriter"/>
          <w:lang w:val="en"/>
        </w:rPr>
        <w:t>at_hash</w:t>
      </w:r>
      <w:r>
        <w:rPr>
          <w:rFonts w:ascii="Verdana" w:eastAsia="Times New Roman" w:hAnsi="Verdana"/>
          <w:color w:val="000000"/>
          <w:lang w:val="en"/>
        </w:rPr>
        <w:t xml:space="preserve"> Claim MAY be present in the ID Token. </w:t>
      </w:r>
    </w:p>
    <w:p w14:paraId="1533895B" w14:textId="77777777" w:rsidR="00000000" w:rsidRDefault="00DE28C3">
      <w:pPr>
        <w:numPr>
          <w:ilvl w:val="0"/>
          <w:numId w:val="16"/>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Stated that sufficient entropy must be present in </w:t>
      </w:r>
      <w:r>
        <w:rPr>
          <w:rStyle w:val="HTMLTypewriter"/>
          <w:lang w:val="en"/>
        </w:rPr>
        <w:t>nonce</w:t>
      </w:r>
      <w:r>
        <w:rPr>
          <w:rFonts w:ascii="Verdana" w:eastAsia="Times New Roman" w:hAnsi="Verdana"/>
          <w:color w:val="000000"/>
          <w:lang w:val="en"/>
        </w:rPr>
        <w:t xml:space="preserve"> values to prevent attackers from guessing values. </w:t>
      </w:r>
    </w:p>
    <w:p w14:paraId="752915B0" w14:textId="77777777" w:rsidR="00000000" w:rsidRDefault="00DE28C3">
      <w:pPr>
        <w:numPr>
          <w:ilvl w:val="0"/>
          <w:numId w:val="16"/>
        </w:numPr>
        <w:ind w:left="1200" w:right="480"/>
        <w:divId w:val="1881235819"/>
        <w:rPr>
          <w:rFonts w:ascii="Verdana" w:eastAsia="Times New Roman" w:hAnsi="Verdana"/>
          <w:color w:val="000000"/>
          <w:lang w:val="en"/>
        </w:rPr>
      </w:pPr>
      <w:r>
        <w:rPr>
          <w:rFonts w:ascii="Verdana" w:eastAsia="Times New Roman" w:hAnsi="Verdana"/>
          <w:color w:val="000000"/>
          <w:lang w:val="en"/>
        </w:rPr>
        <w:t>Stated that the Authorization Server need not be listed as an audience of the ID Token wh</w:t>
      </w:r>
      <w:r>
        <w:rPr>
          <w:rFonts w:ascii="Verdana" w:eastAsia="Times New Roman" w:hAnsi="Verdana"/>
          <w:color w:val="000000"/>
          <w:lang w:val="en"/>
        </w:rPr>
        <w:t xml:space="preserve">en it is used as an </w:t>
      </w:r>
      <w:r>
        <w:rPr>
          <w:rStyle w:val="HTMLTypewriter"/>
          <w:lang w:val="en"/>
        </w:rPr>
        <w:t>id_token_hint</w:t>
      </w:r>
      <w:r>
        <w:rPr>
          <w:rFonts w:ascii="Verdana" w:eastAsia="Times New Roman" w:hAnsi="Verdana"/>
          <w:color w:val="000000"/>
          <w:lang w:val="en"/>
        </w:rPr>
        <w:t xml:space="preserve"> value. </w:t>
      </w:r>
    </w:p>
    <w:p w14:paraId="4431F287" w14:textId="77777777" w:rsidR="00000000" w:rsidRDefault="00DE28C3">
      <w:pPr>
        <w:numPr>
          <w:ilvl w:val="0"/>
          <w:numId w:val="16"/>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Restricted the meaning of the </w:t>
      </w:r>
      <w:r>
        <w:rPr>
          <w:rStyle w:val="HTMLTypewriter"/>
          <w:lang w:val="en"/>
        </w:rPr>
        <w:t>azp</w:t>
      </w:r>
      <w:r>
        <w:rPr>
          <w:rFonts w:ascii="Verdana" w:eastAsia="Times New Roman" w:hAnsi="Verdana"/>
          <w:color w:val="000000"/>
          <w:lang w:val="en"/>
        </w:rPr>
        <w:t xml:space="preserve"> (authorized party) Claim to simply be the single party to which the ID Token was issued. </w:t>
      </w:r>
    </w:p>
    <w:p w14:paraId="4B320CF8" w14:textId="77777777" w:rsidR="00000000" w:rsidRDefault="00DE28C3">
      <w:pPr>
        <w:numPr>
          <w:ilvl w:val="0"/>
          <w:numId w:val="16"/>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Stated that the JWS Compact Serialization is always used for JWS data structures. </w:t>
      </w:r>
    </w:p>
    <w:p w14:paraId="5A285D75"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-26 </w:t>
      </w:r>
    </w:p>
    <w:p w14:paraId="599649C3" w14:textId="77777777" w:rsidR="00000000" w:rsidRDefault="00DE28C3">
      <w:pPr>
        <w:numPr>
          <w:ilvl w:val="0"/>
          <w:numId w:val="17"/>
        </w:numPr>
        <w:ind w:left="1200" w:right="480"/>
        <w:divId w:val="1881235819"/>
        <w:rPr>
          <w:rFonts w:ascii="Verdana" w:eastAsia="Times New Roman" w:hAnsi="Verdana"/>
          <w:color w:val="000000"/>
          <w:lang w:val="en"/>
        </w:rPr>
      </w:pPr>
      <w:r>
        <w:rPr>
          <w:rFonts w:ascii="Verdana" w:eastAsia="Times New Roman" w:hAnsi="Verdana"/>
          <w:color w:val="000000"/>
          <w:lang w:val="en"/>
        </w:rPr>
        <w:t>Fi</w:t>
      </w:r>
      <w:r>
        <w:rPr>
          <w:rFonts w:ascii="Verdana" w:eastAsia="Times New Roman" w:hAnsi="Verdana"/>
          <w:color w:val="000000"/>
          <w:lang w:val="en"/>
        </w:rPr>
        <w:t xml:space="preserve">xed #825 - Replaced </w:t>
      </w:r>
      <w:r>
        <w:rPr>
          <w:rStyle w:val="HTMLTypewriter"/>
          <w:lang w:val="en"/>
        </w:rPr>
        <w:t>updated_time</w:t>
      </w:r>
      <w:r>
        <w:rPr>
          <w:rFonts w:ascii="Verdana" w:eastAsia="Times New Roman" w:hAnsi="Verdana"/>
          <w:color w:val="000000"/>
          <w:lang w:val="en"/>
        </w:rPr>
        <w:t xml:space="preserve">, which used the RFC 3339 textual time format, with </w:t>
      </w:r>
      <w:r>
        <w:rPr>
          <w:rStyle w:val="HTMLTypewriter"/>
          <w:lang w:val="en"/>
        </w:rPr>
        <w:t>updated_at</w:t>
      </w:r>
      <w:r>
        <w:rPr>
          <w:rFonts w:ascii="Verdana" w:eastAsia="Times New Roman" w:hAnsi="Verdana"/>
          <w:color w:val="000000"/>
          <w:lang w:val="en"/>
        </w:rPr>
        <w:t xml:space="preserve">, using the numeric time format used by </w:t>
      </w:r>
      <w:r>
        <w:rPr>
          <w:rStyle w:val="HTMLTypewriter"/>
          <w:lang w:val="en"/>
        </w:rPr>
        <w:t>iat</w:t>
      </w:r>
      <w:r>
        <w:rPr>
          <w:rFonts w:ascii="Verdana" w:eastAsia="Times New Roman" w:hAnsi="Verdana"/>
          <w:color w:val="000000"/>
          <w:lang w:val="en"/>
        </w:rPr>
        <w:t xml:space="preserve">, etc. </w:t>
      </w:r>
    </w:p>
    <w:p w14:paraId="7598AC22" w14:textId="77777777" w:rsidR="00000000" w:rsidRDefault="00DE28C3">
      <w:pPr>
        <w:numPr>
          <w:ilvl w:val="0"/>
          <w:numId w:val="17"/>
        </w:numPr>
        <w:ind w:left="1200" w:right="480"/>
        <w:divId w:val="1881235819"/>
        <w:rPr>
          <w:rFonts w:ascii="Verdana" w:eastAsia="Times New Roman" w:hAnsi="Verdana"/>
          <w:color w:val="000000"/>
          <w:lang w:val="en"/>
        </w:rPr>
      </w:pPr>
      <w:r>
        <w:rPr>
          <w:rFonts w:ascii="Verdana" w:eastAsia="Times New Roman" w:hAnsi="Verdana"/>
          <w:color w:val="000000"/>
          <w:lang w:val="en"/>
        </w:rPr>
        <w:lastRenderedPageBreak/>
        <w:t xml:space="preserve">Fixed #829 - Stated that additional scope values can be defined and used </w:t>
      </w:r>
      <w:r>
        <w:rPr>
          <w:rFonts w:ascii="Verdana" w:eastAsia="Times New Roman" w:hAnsi="Verdana"/>
          <w:color w:val="000000"/>
          <w:lang w:val="en"/>
        </w:rPr>
        <w:t xml:space="preserve">and that scope values that are not understood should be ignored. </w:t>
      </w:r>
    </w:p>
    <w:p w14:paraId="7D107C93" w14:textId="77777777" w:rsidR="00000000" w:rsidRDefault="00DE28C3">
      <w:pPr>
        <w:numPr>
          <w:ilvl w:val="0"/>
          <w:numId w:val="17"/>
        </w:numPr>
        <w:ind w:left="1200" w:right="480"/>
        <w:divId w:val="1881235819"/>
        <w:rPr>
          <w:rFonts w:ascii="Verdana" w:eastAsia="Times New Roman" w:hAnsi="Verdana"/>
          <w:color w:val="000000"/>
          <w:lang w:val="en"/>
        </w:rPr>
      </w:pPr>
      <w:r>
        <w:rPr>
          <w:rFonts w:ascii="Verdana" w:eastAsia="Times New Roman" w:hAnsi="Verdana"/>
          <w:color w:val="000000"/>
          <w:lang w:val="en"/>
        </w:rPr>
        <w:t>Fixed #831 - Stated that JWS and JWE header parameters used to communicate key values and key references should not be used in ID Tokens, since these are communicated in advance using Discov</w:t>
      </w:r>
      <w:r>
        <w:rPr>
          <w:rFonts w:ascii="Verdana" w:eastAsia="Times New Roman" w:hAnsi="Verdana"/>
          <w:color w:val="000000"/>
          <w:lang w:val="en"/>
        </w:rPr>
        <w:t xml:space="preserve">ery and Registration parameters. </w:t>
      </w:r>
    </w:p>
    <w:p w14:paraId="7C8806B7" w14:textId="77777777" w:rsidR="00000000" w:rsidRDefault="00DE28C3">
      <w:pPr>
        <w:numPr>
          <w:ilvl w:val="0"/>
          <w:numId w:val="17"/>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#712 and #830 - Clarified the </w:t>
      </w:r>
      <w:r>
        <w:rPr>
          <w:rStyle w:val="HTMLTypewriter"/>
          <w:lang w:val="en"/>
        </w:rPr>
        <w:t>azp</w:t>
      </w:r>
      <w:r>
        <w:rPr>
          <w:rFonts w:ascii="Verdana" w:eastAsia="Times New Roman" w:hAnsi="Verdana"/>
          <w:color w:val="000000"/>
          <w:lang w:val="en"/>
        </w:rPr>
        <w:t xml:space="preserve"> description and made </w:t>
      </w:r>
      <w:r>
        <w:rPr>
          <w:rStyle w:val="HTMLTypewriter"/>
          <w:lang w:val="en"/>
        </w:rPr>
        <w:t>azp</w:t>
      </w:r>
      <w:r>
        <w:rPr>
          <w:rFonts w:ascii="Verdana" w:eastAsia="Times New Roman" w:hAnsi="Verdana"/>
          <w:color w:val="000000"/>
          <w:lang w:val="en"/>
        </w:rPr>
        <w:t xml:space="preserve"> multi-valued, like </w:t>
      </w:r>
      <w:r>
        <w:rPr>
          <w:rStyle w:val="HTMLTypewriter"/>
          <w:lang w:val="en"/>
        </w:rPr>
        <w:t>aud</w:t>
      </w:r>
      <w:r>
        <w:rPr>
          <w:rFonts w:ascii="Verdana" w:eastAsia="Times New Roman" w:hAnsi="Verdana"/>
          <w:color w:val="000000"/>
          <w:lang w:val="en"/>
        </w:rPr>
        <w:t xml:space="preserve">. </w:t>
      </w:r>
    </w:p>
    <w:p w14:paraId="0976894E"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-25 </w:t>
      </w:r>
    </w:p>
    <w:p w14:paraId="237E1B54" w14:textId="77777777" w:rsidR="00000000" w:rsidRDefault="00DE28C3">
      <w:pPr>
        <w:numPr>
          <w:ilvl w:val="0"/>
          <w:numId w:val="1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#802 - Clarified recommendations and responsibilities for producing and consuming Claims with and without language tags. </w:t>
      </w:r>
    </w:p>
    <w:p w14:paraId="37EB1C84" w14:textId="77777777" w:rsidR="00000000" w:rsidRDefault="00DE28C3">
      <w:pPr>
        <w:numPr>
          <w:ilvl w:val="0"/>
          <w:numId w:val="1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#797 - Clarified the intended semantics of e-mail verification and that the precise verification rules are context-specific. </w:t>
      </w:r>
    </w:p>
    <w:p w14:paraId="51B1B3DE" w14:textId="77777777" w:rsidR="00000000" w:rsidRDefault="00DE28C3">
      <w:pPr>
        <w:numPr>
          <w:ilvl w:val="0"/>
          <w:numId w:val="1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#806 - Added </w:t>
      </w:r>
      <w:r>
        <w:rPr>
          <w:rStyle w:val="HTMLTypewriter"/>
          <w:lang w:val="en"/>
        </w:rPr>
        <w:t>phone_number_verified</w:t>
      </w:r>
      <w:r>
        <w:rPr>
          <w:rFonts w:ascii="Verdana" w:eastAsia="Times New Roman" w:hAnsi="Verdana"/>
          <w:color w:val="000000"/>
          <w:lang w:val="en"/>
        </w:rPr>
        <w:t xml:space="preserve"> Claim. </w:t>
      </w:r>
    </w:p>
    <w:p w14:paraId="294E232B" w14:textId="77777777" w:rsidR="00000000" w:rsidRDefault="00DE28C3">
      <w:pPr>
        <w:numPr>
          <w:ilvl w:val="0"/>
          <w:numId w:val="1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#800 - Specified that phone number extensions are to be represented </w:t>
      </w:r>
      <w:r>
        <w:rPr>
          <w:rFonts w:ascii="Verdana" w:eastAsia="Times New Roman" w:hAnsi="Verdana"/>
          <w:color w:val="000000"/>
          <w:lang w:val="en"/>
        </w:rPr>
        <w:t xml:space="preserve">using RFC 3966 extension syntax. </w:t>
      </w:r>
    </w:p>
    <w:p w14:paraId="35A7E218" w14:textId="77777777" w:rsidR="00000000" w:rsidRDefault="00DE28C3">
      <w:pPr>
        <w:numPr>
          <w:ilvl w:val="0"/>
          <w:numId w:val="1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#795 - Specified that e-mail addresses must conform to the RFC 5322 addr-spec syntax. </w:t>
      </w:r>
    </w:p>
    <w:p w14:paraId="04997269" w14:textId="77777777" w:rsidR="00000000" w:rsidRDefault="00DE28C3">
      <w:pPr>
        <w:numPr>
          <w:ilvl w:val="0"/>
          <w:numId w:val="1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#808 - Specified that phone numbers may be used as </w:t>
      </w:r>
      <w:r>
        <w:rPr>
          <w:rStyle w:val="HTMLTypewriter"/>
          <w:lang w:val="en"/>
        </w:rPr>
        <w:t>login_hint</w:t>
      </w:r>
      <w:r>
        <w:rPr>
          <w:rFonts w:ascii="Verdana" w:eastAsia="Times New Roman" w:hAnsi="Verdana"/>
          <w:color w:val="000000"/>
          <w:lang w:val="en"/>
        </w:rPr>
        <w:t xml:space="preserve"> values. </w:t>
      </w:r>
    </w:p>
    <w:p w14:paraId="0DC6E8C2" w14:textId="77777777" w:rsidR="00000000" w:rsidRDefault="00DE28C3">
      <w:pPr>
        <w:numPr>
          <w:ilvl w:val="0"/>
          <w:numId w:val="1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#801 - Removed </w:t>
      </w:r>
      <w:r>
        <w:rPr>
          <w:rStyle w:val="HTMLTypewriter"/>
          <w:lang w:val="en"/>
        </w:rPr>
        <w:t>schema</w:t>
      </w:r>
      <w:r>
        <w:rPr>
          <w:rFonts w:ascii="Verdana" w:eastAsia="Times New Roman" w:hAnsi="Verdana"/>
          <w:color w:val="000000"/>
          <w:lang w:val="en"/>
        </w:rPr>
        <w:t xml:space="preserve"> and </w:t>
      </w:r>
      <w:r>
        <w:rPr>
          <w:rStyle w:val="HTMLTypewriter"/>
          <w:lang w:val="en"/>
        </w:rPr>
        <w:t>id</w:t>
      </w:r>
      <w:r>
        <w:rPr>
          <w:rFonts w:ascii="Verdana" w:eastAsia="Times New Roman" w:hAnsi="Verdana"/>
          <w:color w:val="000000"/>
          <w:lang w:val="en"/>
        </w:rPr>
        <w:t xml:space="preserve"> parameters to Use</w:t>
      </w:r>
      <w:r>
        <w:rPr>
          <w:rFonts w:ascii="Verdana" w:eastAsia="Times New Roman" w:hAnsi="Verdana"/>
          <w:color w:val="000000"/>
          <w:lang w:val="en"/>
        </w:rPr>
        <w:t xml:space="preserve">rInfo Endpoint. Also fixed related issue #791 - Removed </w:t>
      </w:r>
      <w:r>
        <w:rPr>
          <w:rStyle w:val="HTMLTypewriter"/>
          <w:lang w:val="en"/>
        </w:rPr>
        <w:t>invalid_schema</w:t>
      </w:r>
      <w:r>
        <w:rPr>
          <w:rFonts w:ascii="Verdana" w:eastAsia="Times New Roman" w:hAnsi="Verdana"/>
          <w:color w:val="000000"/>
          <w:lang w:val="en"/>
        </w:rPr>
        <w:t xml:space="preserve"> error. </w:t>
      </w:r>
    </w:p>
    <w:p w14:paraId="22DC2050" w14:textId="77777777" w:rsidR="00000000" w:rsidRDefault="00DE28C3">
      <w:pPr>
        <w:numPr>
          <w:ilvl w:val="0"/>
          <w:numId w:val="1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#793, #796, and #799 - Allow name Claims to contain multiple space-separated names. </w:t>
      </w:r>
    </w:p>
    <w:p w14:paraId="71D05BA0" w14:textId="77777777" w:rsidR="00000000" w:rsidRDefault="00DE28C3">
      <w:pPr>
        <w:numPr>
          <w:ilvl w:val="0"/>
          <w:numId w:val="1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#794 - Required </w:t>
      </w:r>
      <w:r>
        <w:rPr>
          <w:rStyle w:val="HTMLTypewriter"/>
          <w:lang w:val="en"/>
        </w:rPr>
        <w:t>picture</w:t>
      </w:r>
      <w:r>
        <w:rPr>
          <w:rFonts w:ascii="Verdana" w:eastAsia="Times New Roman" w:hAnsi="Verdana"/>
          <w:color w:val="000000"/>
          <w:lang w:val="en"/>
        </w:rPr>
        <w:t xml:space="preserve"> to refer to an image file that is a picture of the End-U</w:t>
      </w:r>
      <w:r>
        <w:rPr>
          <w:rFonts w:ascii="Verdana" w:eastAsia="Times New Roman" w:hAnsi="Verdana"/>
          <w:color w:val="000000"/>
          <w:lang w:val="en"/>
        </w:rPr>
        <w:t xml:space="preserve">ser. </w:t>
      </w:r>
    </w:p>
    <w:p w14:paraId="6157FCAA" w14:textId="77777777" w:rsidR="00000000" w:rsidRDefault="00DE28C3">
      <w:pPr>
        <w:numPr>
          <w:ilvl w:val="0"/>
          <w:numId w:val="1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#811 - Specify that language tag components should be spelled using the character cases registered in the IANA Language Subtag Registry. </w:t>
      </w:r>
    </w:p>
    <w:p w14:paraId="0784E30C" w14:textId="77777777" w:rsidR="00000000" w:rsidRDefault="00DE28C3">
      <w:pPr>
        <w:numPr>
          <w:ilvl w:val="0"/>
          <w:numId w:val="1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#812 - Clarified that language tag values used need not be unnecessarily specific. </w:t>
      </w:r>
    </w:p>
    <w:p w14:paraId="1006FC4F" w14:textId="77777777" w:rsidR="00000000" w:rsidRDefault="00DE28C3">
      <w:pPr>
        <w:numPr>
          <w:ilvl w:val="0"/>
          <w:numId w:val="18"/>
        </w:numPr>
        <w:ind w:left="1200" w:right="480"/>
        <w:divId w:val="1881235819"/>
        <w:rPr>
          <w:rFonts w:ascii="Verdana" w:eastAsia="Times New Roman" w:hAnsi="Verdana"/>
          <w:color w:val="000000"/>
          <w:lang w:val="en"/>
        </w:rPr>
      </w:pPr>
      <w:r>
        <w:rPr>
          <w:rFonts w:ascii="Verdana" w:eastAsia="Times New Roman" w:hAnsi="Verdana"/>
          <w:color w:val="000000"/>
          <w:lang w:val="en"/>
        </w:rPr>
        <w:t>Fixed #816 - Cha</w:t>
      </w:r>
      <w:r>
        <w:rPr>
          <w:rFonts w:ascii="Verdana" w:eastAsia="Times New Roman" w:hAnsi="Verdana"/>
          <w:color w:val="000000"/>
          <w:lang w:val="en"/>
        </w:rPr>
        <w:t xml:space="preserve">nged "must understand" language to "MUST be ignored if not understood". </w:t>
      </w:r>
    </w:p>
    <w:p w14:paraId="770A17F8"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-24 </w:t>
      </w:r>
    </w:p>
    <w:p w14:paraId="59468AEA"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lastRenderedPageBreak/>
        <w:t xml:space="preserve">Fixed #711 - Awkward phrase "The following Claims are REQUIRED and OPTIONAL". </w:t>
      </w:r>
    </w:p>
    <w:p w14:paraId="024C1C96"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#712 - "azp" definition clarification. </w:t>
      </w:r>
    </w:p>
    <w:p w14:paraId="3CF15759"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Fixed #713 - Explicitly require "sub" claim to be ret</w:t>
      </w:r>
      <w:r>
        <w:rPr>
          <w:rFonts w:ascii="Verdana" w:eastAsia="Times New Roman" w:hAnsi="Verdana"/>
          <w:color w:val="000000"/>
          <w:lang w:val="en"/>
        </w:rPr>
        <w:t xml:space="preserve">urned from UserInfo endpoint. </w:t>
      </w:r>
    </w:p>
    <w:p w14:paraId="11B0B54C"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#716 - Client/server 2119 blurriness. </w:t>
      </w:r>
    </w:p>
    <w:p w14:paraId="4327E56C"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#732 - Capitalize name of "Bearer" authentication scheme. </w:t>
      </w:r>
    </w:p>
    <w:p w14:paraId="6C993EA4"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#738 - Behavior when "openid" scope is omitted. </w:t>
      </w:r>
    </w:p>
    <w:p w14:paraId="4E0514AF"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Added Security Considerations section about TLS version requ</w:t>
      </w:r>
      <w:r>
        <w:rPr>
          <w:rFonts w:ascii="Verdana" w:eastAsia="Times New Roman" w:hAnsi="Verdana"/>
          <w:color w:val="000000"/>
          <w:lang w:val="en"/>
        </w:rPr>
        <w:t xml:space="preserve">irements and usage. </w:t>
      </w:r>
    </w:p>
    <w:p w14:paraId="33F76833"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Removed language about clients that do not support TLS. Also removed language about supporting other transport-layer mechanisms with equivalent security to TLS. </w:t>
      </w:r>
    </w:p>
    <w:p w14:paraId="35653236"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State that when any validations fail, any operations requiring </w:t>
      </w:r>
      <w:r>
        <w:rPr>
          <w:rFonts w:ascii="Verdana" w:eastAsia="Times New Roman" w:hAnsi="Verdana"/>
          <w:color w:val="000000"/>
          <w:lang w:val="en"/>
        </w:rPr>
        <w:t xml:space="preserve">the information that failed to correctly validate MUST be aborted and the information that failed to validate MUST NOT be used. </w:t>
      </w:r>
    </w:p>
    <w:p w14:paraId="0644189D"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Added </w:t>
      </w:r>
      <w:r>
        <w:rPr>
          <w:rStyle w:val="HTMLTypewriter"/>
          <w:lang w:val="en"/>
        </w:rPr>
        <w:t>id_token_hint</w:t>
      </w:r>
      <w:r>
        <w:rPr>
          <w:rFonts w:ascii="Verdana" w:eastAsia="Times New Roman" w:hAnsi="Verdana"/>
          <w:color w:val="000000"/>
          <w:lang w:val="en"/>
        </w:rPr>
        <w:t xml:space="preserve"> parameter to Basic, since it SHOULD be present when </w:t>
      </w:r>
      <w:r>
        <w:rPr>
          <w:rStyle w:val="HTMLTypewriter"/>
          <w:lang w:val="en"/>
        </w:rPr>
        <w:t>prompt=none</w:t>
      </w:r>
      <w:r>
        <w:rPr>
          <w:rFonts w:ascii="Verdana" w:eastAsia="Times New Roman" w:hAnsi="Verdana"/>
          <w:color w:val="000000"/>
          <w:lang w:val="en"/>
        </w:rPr>
        <w:t xml:space="preserve"> is used. </w:t>
      </w:r>
    </w:p>
    <w:p w14:paraId="7D70EE16"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#742 - Added new </w:t>
      </w:r>
      <w:r>
        <w:rPr>
          <w:rStyle w:val="HTMLTypewriter"/>
          <w:lang w:val="en"/>
        </w:rPr>
        <w:t>ui_locales</w:t>
      </w:r>
      <w:r>
        <w:rPr>
          <w:rFonts w:ascii="Verdana" w:eastAsia="Times New Roman" w:hAnsi="Verdana"/>
          <w:color w:val="000000"/>
          <w:lang w:val="en"/>
        </w:rPr>
        <w:t xml:space="preserve"> parameter. </w:t>
      </w:r>
    </w:p>
    <w:p w14:paraId="706AC4E4"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#743 - Added </w:t>
      </w:r>
      <w:r>
        <w:rPr>
          <w:rStyle w:val="HTMLTypewriter"/>
          <w:lang w:val="en"/>
        </w:rPr>
        <w:t>claims_locales</w:t>
      </w:r>
      <w:r>
        <w:rPr>
          <w:rFonts w:ascii="Verdana" w:eastAsia="Times New Roman" w:hAnsi="Verdana"/>
          <w:color w:val="000000"/>
          <w:lang w:val="en"/>
        </w:rPr>
        <w:t xml:space="preserve"> parameter. </w:t>
      </w:r>
    </w:p>
    <w:p w14:paraId="4B104541"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#744 - Added </w:t>
      </w:r>
      <w:r>
        <w:rPr>
          <w:rStyle w:val="HTMLTypewriter"/>
          <w:lang w:val="en"/>
        </w:rPr>
        <w:t>max_age</w:t>
      </w:r>
      <w:r>
        <w:rPr>
          <w:rFonts w:ascii="Verdana" w:eastAsia="Times New Roman" w:hAnsi="Verdana"/>
          <w:color w:val="000000"/>
          <w:lang w:val="en"/>
        </w:rPr>
        <w:t xml:space="preserve"> parameter. </w:t>
      </w:r>
    </w:p>
    <w:p w14:paraId="4A3DB424"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#765 - Added new </w:t>
      </w:r>
      <w:r>
        <w:rPr>
          <w:rStyle w:val="HTMLTypewriter"/>
          <w:lang w:val="en"/>
        </w:rPr>
        <w:t>acr_values</w:t>
      </w:r>
      <w:r>
        <w:rPr>
          <w:rFonts w:ascii="Verdana" w:eastAsia="Times New Roman" w:hAnsi="Verdana"/>
          <w:color w:val="000000"/>
          <w:lang w:val="en"/>
        </w:rPr>
        <w:t xml:space="preserve"> parameter. </w:t>
      </w:r>
    </w:p>
    <w:p w14:paraId="3C34A7A3"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#597 - Changed representation of omitted year in </w:t>
      </w:r>
      <w:r>
        <w:rPr>
          <w:rStyle w:val="HTMLTypewriter"/>
          <w:lang w:val="en"/>
        </w:rPr>
        <w:t>birthdate</w:t>
      </w:r>
      <w:r>
        <w:rPr>
          <w:rFonts w:ascii="Verdana" w:eastAsia="Times New Roman" w:hAnsi="Verdana"/>
          <w:color w:val="000000"/>
          <w:lang w:val="en"/>
        </w:rPr>
        <w:t xml:space="preserve"> from </w:t>
      </w:r>
      <w:r>
        <w:rPr>
          <w:rStyle w:val="HTMLTypewriter"/>
          <w:lang w:val="en"/>
        </w:rPr>
        <w:t>9999</w:t>
      </w:r>
      <w:r>
        <w:rPr>
          <w:rFonts w:ascii="Verdana" w:eastAsia="Times New Roman" w:hAnsi="Verdana"/>
          <w:color w:val="000000"/>
          <w:lang w:val="en"/>
        </w:rPr>
        <w:t xml:space="preserve"> to </w:t>
      </w:r>
      <w:r>
        <w:rPr>
          <w:rStyle w:val="HTMLTypewriter"/>
          <w:lang w:val="en"/>
        </w:rPr>
        <w:t>0000</w:t>
      </w:r>
      <w:r>
        <w:rPr>
          <w:rFonts w:ascii="Verdana" w:eastAsia="Times New Roman" w:hAnsi="Verdana"/>
          <w:color w:val="000000"/>
          <w:lang w:val="en"/>
        </w:rPr>
        <w:t xml:space="preserve">. </w:t>
      </w:r>
    </w:p>
    <w:p w14:paraId="4B0FFAE5"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Fixed #726 - Client authent</w:t>
      </w:r>
      <w:r>
        <w:rPr>
          <w:rFonts w:ascii="Verdana" w:eastAsia="Times New Roman" w:hAnsi="Verdana"/>
          <w:color w:val="000000"/>
          <w:lang w:val="en"/>
        </w:rPr>
        <w:t xml:space="preserve">ication clarifications. </w:t>
      </w:r>
    </w:p>
    <w:p w14:paraId="3F19057F"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Clarified when the </w:t>
      </w:r>
      <w:r>
        <w:rPr>
          <w:rStyle w:val="HTMLTypewriter"/>
          <w:lang w:val="en"/>
        </w:rPr>
        <w:t>http</w:t>
      </w:r>
      <w:r>
        <w:rPr>
          <w:rFonts w:ascii="Verdana" w:eastAsia="Times New Roman" w:hAnsi="Verdana"/>
          <w:color w:val="000000"/>
          <w:lang w:val="en"/>
        </w:rPr>
        <w:t xml:space="preserve"> scheme can and can not be used in </w:t>
      </w:r>
      <w:r>
        <w:rPr>
          <w:rStyle w:val="HTMLTypewriter"/>
          <w:lang w:val="en"/>
        </w:rPr>
        <w:t>redirect_uri</w:t>
      </w:r>
      <w:r>
        <w:rPr>
          <w:rFonts w:ascii="Verdana" w:eastAsia="Times New Roman" w:hAnsi="Verdana"/>
          <w:color w:val="000000"/>
          <w:lang w:val="en"/>
        </w:rPr>
        <w:t xml:space="preserve"> values. </w:t>
      </w:r>
    </w:p>
    <w:p w14:paraId="3DF4BEF7"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Stated that the </w:t>
      </w:r>
      <w:r>
        <w:rPr>
          <w:rStyle w:val="HTMLTypewriter"/>
          <w:lang w:val="en"/>
        </w:rPr>
        <w:t>azp</w:t>
      </w:r>
      <w:r>
        <w:rPr>
          <w:rFonts w:ascii="Verdana" w:eastAsia="Times New Roman" w:hAnsi="Verdana"/>
          <w:color w:val="000000"/>
          <w:lang w:val="en"/>
        </w:rPr>
        <w:t xml:space="preserve"> Claim is only needed when the party requesting the ID Token is different than the audience of the ID Token. </w:t>
      </w:r>
    </w:p>
    <w:p w14:paraId="714EDDCC"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Use legal </w:t>
      </w:r>
      <w:r>
        <w:rPr>
          <w:rStyle w:val="HTMLTypewriter"/>
          <w:lang w:val="en"/>
        </w:rPr>
        <w:t>acr</w:t>
      </w:r>
      <w:r>
        <w:rPr>
          <w:rFonts w:ascii="Verdana" w:eastAsia="Times New Roman" w:hAnsi="Verdana"/>
          <w:color w:val="000000"/>
          <w:lang w:val="en"/>
        </w:rPr>
        <w:t xml:space="preserve"> </w:t>
      </w:r>
      <w:r>
        <w:rPr>
          <w:rFonts w:ascii="Verdana" w:eastAsia="Times New Roman" w:hAnsi="Verdana"/>
          <w:color w:val="000000"/>
          <w:lang w:val="en"/>
        </w:rPr>
        <w:t xml:space="preserve">values in examples. </w:t>
      </w:r>
    </w:p>
    <w:p w14:paraId="799FD3AA" w14:textId="77777777" w:rsidR="00000000" w:rsidRDefault="00DE28C3">
      <w:pPr>
        <w:numPr>
          <w:ilvl w:val="0"/>
          <w:numId w:val="1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#789 - Added </w:t>
      </w:r>
      <w:r>
        <w:rPr>
          <w:rStyle w:val="HTMLTypewriter"/>
          <w:lang w:val="en"/>
        </w:rPr>
        <w:t>amr</w:t>
      </w:r>
      <w:r>
        <w:rPr>
          <w:rFonts w:ascii="Verdana" w:eastAsia="Times New Roman" w:hAnsi="Verdana"/>
          <w:color w:val="000000"/>
          <w:lang w:val="en"/>
        </w:rPr>
        <w:t xml:space="preserve"> (authentication methods references) Claim. </w:t>
      </w:r>
    </w:p>
    <w:p w14:paraId="03882B01"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-23 </w:t>
      </w:r>
    </w:p>
    <w:p w14:paraId="19E67DC9" w14:textId="77777777" w:rsidR="00000000" w:rsidRDefault="00DE28C3">
      <w:pPr>
        <w:numPr>
          <w:ilvl w:val="0"/>
          <w:numId w:val="20"/>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#620 - Update Section 2.2.6.2. to allow for other token types, but make bearer mandatory to support for basic clients. </w:t>
      </w:r>
    </w:p>
    <w:p w14:paraId="3A74593E" w14:textId="77777777" w:rsidR="00000000" w:rsidRDefault="00DE28C3">
      <w:pPr>
        <w:numPr>
          <w:ilvl w:val="0"/>
          <w:numId w:val="20"/>
        </w:numPr>
        <w:ind w:left="1200" w:right="480"/>
        <w:divId w:val="1881235819"/>
        <w:rPr>
          <w:rFonts w:ascii="Verdana" w:eastAsia="Times New Roman" w:hAnsi="Verdana"/>
          <w:color w:val="000000"/>
          <w:lang w:val="en"/>
        </w:rPr>
      </w:pPr>
      <w:r>
        <w:rPr>
          <w:rFonts w:ascii="Verdana" w:eastAsia="Times New Roman" w:hAnsi="Verdana"/>
          <w:color w:val="000000"/>
          <w:lang w:val="en"/>
        </w:rPr>
        <w:t>Added Implementation Considerations s</w:t>
      </w:r>
      <w:r>
        <w:rPr>
          <w:rFonts w:ascii="Verdana" w:eastAsia="Times New Roman" w:hAnsi="Verdana"/>
          <w:color w:val="000000"/>
          <w:lang w:val="en"/>
        </w:rPr>
        <w:t xml:space="preserve">ection. </w:t>
      </w:r>
    </w:p>
    <w:p w14:paraId="1C907578" w14:textId="77777777" w:rsidR="00000000" w:rsidRDefault="00DE28C3">
      <w:pPr>
        <w:numPr>
          <w:ilvl w:val="0"/>
          <w:numId w:val="20"/>
        </w:numPr>
        <w:ind w:left="1200" w:right="480"/>
        <w:divId w:val="1881235819"/>
        <w:rPr>
          <w:rFonts w:ascii="Verdana" w:eastAsia="Times New Roman" w:hAnsi="Verdana"/>
          <w:color w:val="000000"/>
          <w:lang w:val="en"/>
        </w:rPr>
      </w:pPr>
      <w:r>
        <w:rPr>
          <w:rFonts w:ascii="Verdana" w:eastAsia="Times New Roman" w:hAnsi="Verdana"/>
          <w:color w:val="000000"/>
          <w:lang w:val="en"/>
        </w:rPr>
        <w:lastRenderedPageBreak/>
        <w:t xml:space="preserve">Fixed #698 - Inconsistent use of articles. </w:t>
      </w:r>
    </w:p>
    <w:p w14:paraId="6CF73D2E" w14:textId="77777777" w:rsidR="00000000" w:rsidRDefault="00DE28C3">
      <w:pPr>
        <w:numPr>
          <w:ilvl w:val="0"/>
          <w:numId w:val="20"/>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Added auth_time definition to ID Token schema. </w:t>
      </w:r>
    </w:p>
    <w:p w14:paraId="63F2FD94" w14:textId="77777777" w:rsidR="00000000" w:rsidRDefault="00DE28C3">
      <w:pPr>
        <w:numPr>
          <w:ilvl w:val="0"/>
          <w:numId w:val="20"/>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#655 - Specify UTF-8 as encoding scheme whenever necessary. </w:t>
      </w:r>
    </w:p>
    <w:p w14:paraId="7BF6F7F2"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-22 </w:t>
      </w:r>
    </w:p>
    <w:p w14:paraId="4C92EF4E" w14:textId="77777777" w:rsidR="00000000" w:rsidRDefault="00DE28C3">
      <w:pPr>
        <w:numPr>
          <w:ilvl w:val="0"/>
          <w:numId w:val="21"/>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#687 - Inconsistency between </w:t>
      </w:r>
      <w:r>
        <w:rPr>
          <w:rStyle w:val="HTMLTypewriter"/>
          <w:lang w:val="en"/>
        </w:rPr>
        <w:t>user_id</w:t>
      </w:r>
      <w:r>
        <w:rPr>
          <w:rFonts w:ascii="Verdana" w:eastAsia="Times New Roman" w:hAnsi="Verdana"/>
          <w:color w:val="000000"/>
          <w:lang w:val="en"/>
        </w:rPr>
        <w:t xml:space="preserve"> and </w:t>
      </w:r>
      <w:r>
        <w:rPr>
          <w:rStyle w:val="HTMLTypewriter"/>
          <w:lang w:val="en"/>
        </w:rPr>
        <w:t>prn</w:t>
      </w:r>
      <w:r>
        <w:rPr>
          <w:rFonts w:ascii="Verdana" w:eastAsia="Times New Roman" w:hAnsi="Verdana"/>
          <w:color w:val="000000"/>
          <w:lang w:val="en"/>
        </w:rPr>
        <w:t xml:space="preserve"> claims. The fix changed these na</w:t>
      </w:r>
      <w:r>
        <w:rPr>
          <w:rFonts w:ascii="Verdana" w:eastAsia="Times New Roman" w:hAnsi="Verdana"/>
          <w:color w:val="000000"/>
          <w:lang w:val="en"/>
        </w:rPr>
        <w:t xml:space="preserve">mes: user_id -&gt; sub, user_id_types_supported -&gt; subject_types_supported, user_id_type -&gt; subject_type, and prn -&gt; sub. </w:t>
      </w:r>
    </w:p>
    <w:p w14:paraId="3BF36EDC" w14:textId="77777777" w:rsidR="00000000" w:rsidRDefault="00DE28C3">
      <w:pPr>
        <w:numPr>
          <w:ilvl w:val="0"/>
          <w:numId w:val="21"/>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#689 - Track JWT change that allows JWTs to have multiple audiences. </w:t>
      </w:r>
    </w:p>
    <w:p w14:paraId="04F0BA81" w14:textId="77777777" w:rsidR="00000000" w:rsidRDefault="00DE28C3">
      <w:pPr>
        <w:numPr>
          <w:ilvl w:val="0"/>
          <w:numId w:val="21"/>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#660 - Clarified that returning the </w:t>
      </w:r>
      <w:r>
        <w:rPr>
          <w:rStyle w:val="HTMLTypewriter"/>
          <w:lang w:val="en"/>
        </w:rPr>
        <w:t>sub</w:t>
      </w:r>
      <w:r>
        <w:rPr>
          <w:rFonts w:ascii="Verdana" w:eastAsia="Times New Roman" w:hAnsi="Verdana"/>
          <w:color w:val="000000"/>
          <w:lang w:val="en"/>
        </w:rPr>
        <w:t xml:space="preserve"> value from the</w:t>
      </w:r>
      <w:r>
        <w:rPr>
          <w:rFonts w:ascii="Verdana" w:eastAsia="Times New Roman" w:hAnsi="Verdana"/>
          <w:color w:val="000000"/>
          <w:lang w:val="en"/>
        </w:rPr>
        <w:t xml:space="preserve"> UserInfo endpoint is mandatory. </w:t>
      </w:r>
    </w:p>
    <w:p w14:paraId="222F8C68" w14:textId="77777777" w:rsidR="00000000" w:rsidRDefault="00DE28C3">
      <w:pPr>
        <w:numPr>
          <w:ilvl w:val="0"/>
          <w:numId w:val="21"/>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#636 - ID Token authorized party claim. </w:t>
      </w:r>
    </w:p>
    <w:p w14:paraId="152A2556" w14:textId="77777777" w:rsidR="00000000" w:rsidRDefault="00DE28C3">
      <w:pPr>
        <w:numPr>
          <w:ilvl w:val="0"/>
          <w:numId w:val="21"/>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#539 - Add scope for offline access. </w:t>
      </w:r>
    </w:p>
    <w:p w14:paraId="0CE70686" w14:textId="77777777" w:rsidR="00000000" w:rsidRDefault="00DE28C3">
      <w:pPr>
        <w:numPr>
          <w:ilvl w:val="0"/>
          <w:numId w:val="21"/>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#689 - added caution about unrecognized audiences. </w:t>
      </w:r>
    </w:p>
    <w:p w14:paraId="15F1F196" w14:textId="77777777" w:rsidR="00000000" w:rsidRDefault="00DE28C3">
      <w:pPr>
        <w:numPr>
          <w:ilvl w:val="0"/>
          <w:numId w:val="21"/>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#693 Added login_hint </w:t>
      </w:r>
    </w:p>
    <w:p w14:paraId="7DCDD617" w14:textId="77777777" w:rsidR="00000000" w:rsidRDefault="00DE28C3">
      <w:pPr>
        <w:numPr>
          <w:ilvl w:val="0"/>
          <w:numId w:val="21"/>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Updated scopes text. </w:t>
      </w:r>
    </w:p>
    <w:p w14:paraId="5C9B1EF3"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-21 </w:t>
      </w:r>
    </w:p>
    <w:p w14:paraId="45FF2E03" w14:textId="77777777" w:rsidR="00000000" w:rsidRDefault="00DE28C3">
      <w:pPr>
        <w:numPr>
          <w:ilvl w:val="0"/>
          <w:numId w:val="22"/>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added informative definition of nonce in 2.2.1 </w:t>
      </w:r>
    </w:p>
    <w:p w14:paraId="69950BD8" w14:textId="77777777" w:rsidR="00000000" w:rsidRDefault="00DE28C3">
      <w:pPr>
        <w:numPr>
          <w:ilvl w:val="0"/>
          <w:numId w:val="22"/>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Clarified that the client MUST check that the issuer is valid for the token endpoint </w:t>
      </w:r>
    </w:p>
    <w:p w14:paraId="15F446BF" w14:textId="77777777" w:rsidR="00000000" w:rsidRDefault="00DE28C3">
      <w:pPr>
        <w:numPr>
          <w:ilvl w:val="0"/>
          <w:numId w:val="22"/>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 #607 add example decoded id_token for non self-issued. </w:t>
      </w:r>
    </w:p>
    <w:p w14:paraId="574AC8BB" w14:textId="77777777" w:rsidR="00000000" w:rsidRDefault="00DE28C3">
      <w:pPr>
        <w:numPr>
          <w:ilvl w:val="0"/>
          <w:numId w:val="22"/>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#666 - JWS signature validation vs. verification. </w:t>
      </w:r>
    </w:p>
    <w:p w14:paraId="6B038260" w14:textId="77777777" w:rsidR="00000000" w:rsidRDefault="00DE28C3">
      <w:pPr>
        <w:numPr>
          <w:ilvl w:val="0"/>
          <w:numId w:val="22"/>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w:t>
      </w:r>
      <w:r>
        <w:rPr>
          <w:rFonts w:ascii="Verdana" w:eastAsia="Times New Roman" w:hAnsi="Verdana"/>
          <w:color w:val="000000"/>
          <w:lang w:val="en"/>
        </w:rPr>
        <w:t xml:space="preserve">#682 - Change remaining uses of "birthday" to "birthdate". </w:t>
      </w:r>
    </w:p>
    <w:p w14:paraId="00AD91EB" w14:textId="77777777" w:rsidR="00000000" w:rsidRDefault="00DE28C3">
      <w:pPr>
        <w:numPr>
          <w:ilvl w:val="0"/>
          <w:numId w:val="22"/>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Referenced OAuth 2.0 RFCs -- RFC 6749 and RFC 6750. </w:t>
      </w:r>
    </w:p>
    <w:p w14:paraId="1DC38D36"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-20 </w:t>
      </w:r>
    </w:p>
    <w:p w14:paraId="720D03DE" w14:textId="77777777" w:rsidR="00000000" w:rsidRDefault="00DE28C3">
      <w:pPr>
        <w:numPr>
          <w:ilvl w:val="0"/>
          <w:numId w:val="23"/>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Added </w:t>
      </w:r>
      <w:r>
        <w:rPr>
          <w:rStyle w:val="HTMLTypewriter"/>
          <w:lang w:val="en"/>
        </w:rPr>
        <w:t>preferred_username</w:t>
      </w:r>
      <w:r>
        <w:rPr>
          <w:rFonts w:ascii="Verdana" w:eastAsia="Times New Roman" w:hAnsi="Verdana"/>
          <w:color w:val="000000"/>
          <w:lang w:val="en"/>
        </w:rPr>
        <w:t xml:space="preserve"> claim under </w:t>
      </w:r>
      <w:r>
        <w:rPr>
          <w:rStyle w:val="HTMLTypewriter"/>
          <w:lang w:val="en"/>
        </w:rPr>
        <w:t>profile</w:t>
      </w:r>
      <w:r>
        <w:rPr>
          <w:rFonts w:ascii="Verdana" w:eastAsia="Times New Roman" w:hAnsi="Verdana"/>
          <w:color w:val="000000"/>
          <w:lang w:val="en"/>
        </w:rPr>
        <w:t xml:space="preserve"> scope </w:t>
      </w:r>
    </w:p>
    <w:p w14:paraId="785A4A47" w14:textId="77777777" w:rsidR="00000000" w:rsidRDefault="00DE28C3">
      <w:pPr>
        <w:numPr>
          <w:ilvl w:val="0"/>
          <w:numId w:val="23"/>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Added ID Token section to describe required claims </w:t>
      </w:r>
    </w:p>
    <w:p w14:paraId="3AE07A28" w14:textId="77777777" w:rsidR="00000000" w:rsidRDefault="00DE28C3">
      <w:pPr>
        <w:numPr>
          <w:ilvl w:val="0"/>
          <w:numId w:val="23"/>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Added section on claim stability </w:t>
      </w:r>
    </w:p>
    <w:p w14:paraId="50BB2DD1"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-19 </w:t>
      </w:r>
    </w:p>
    <w:p w14:paraId="37D98A3C" w14:textId="77777777" w:rsidR="00000000" w:rsidRDefault="00DE28C3">
      <w:pPr>
        <w:numPr>
          <w:ilvl w:val="0"/>
          <w:numId w:val="24"/>
        </w:numPr>
        <w:ind w:left="1200" w:right="480"/>
        <w:divId w:val="1881235819"/>
        <w:rPr>
          <w:rFonts w:ascii="Verdana" w:eastAsia="Times New Roman" w:hAnsi="Verdana"/>
          <w:color w:val="000000"/>
          <w:lang w:val="en"/>
        </w:rPr>
      </w:pPr>
      <w:r>
        <w:rPr>
          <w:rFonts w:ascii="Verdana" w:eastAsia="Times New Roman" w:hAnsi="Verdana"/>
          <w:color w:val="000000"/>
          <w:lang w:val="en"/>
        </w:rPr>
        <w:lastRenderedPageBreak/>
        <w:t xml:space="preserve">Fixed Section 2.2.5.1 to return code in a query parameter rather than a fragment </w:t>
      </w:r>
    </w:p>
    <w:p w14:paraId="2F98FB6F" w14:textId="77777777" w:rsidR="00000000" w:rsidRDefault="00DE28C3">
      <w:pPr>
        <w:numPr>
          <w:ilvl w:val="0"/>
          <w:numId w:val="24"/>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Removed </w:t>
      </w:r>
      <w:r>
        <w:rPr>
          <w:rStyle w:val="HTMLTypewriter"/>
          <w:lang w:val="en"/>
        </w:rPr>
        <w:t>claims_in_id_token</w:t>
      </w:r>
      <w:r>
        <w:rPr>
          <w:rFonts w:ascii="Verdana" w:eastAsia="Times New Roman" w:hAnsi="Verdana"/>
          <w:color w:val="000000"/>
          <w:lang w:val="en"/>
        </w:rPr>
        <w:t xml:space="preserve"> scope value, per decision on June 15, 2012 special working group call </w:t>
      </w:r>
    </w:p>
    <w:p w14:paraId="1AF2B0C9"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-18 </w:t>
      </w:r>
    </w:p>
    <w:p w14:paraId="6B74D23A" w14:textId="77777777" w:rsidR="00000000" w:rsidRDefault="00DE28C3">
      <w:pPr>
        <w:numPr>
          <w:ilvl w:val="0"/>
          <w:numId w:val="25"/>
        </w:numPr>
        <w:ind w:left="1200" w:right="480"/>
        <w:divId w:val="1881235819"/>
        <w:rPr>
          <w:rFonts w:ascii="Verdana" w:eastAsia="Times New Roman" w:hAnsi="Verdana"/>
          <w:color w:val="000000"/>
          <w:lang w:val="en"/>
        </w:rPr>
      </w:pPr>
      <w:r>
        <w:rPr>
          <w:rFonts w:ascii="Verdana" w:eastAsia="Times New Roman" w:hAnsi="Verdana"/>
          <w:color w:val="000000"/>
          <w:lang w:val="en"/>
        </w:rPr>
        <w:t>Use "code" response_type instead of "token id_token" in Basic Prof</w:t>
      </w:r>
      <w:r>
        <w:rPr>
          <w:rFonts w:ascii="Verdana" w:eastAsia="Times New Roman" w:hAnsi="Verdana"/>
          <w:color w:val="000000"/>
          <w:lang w:val="en"/>
        </w:rPr>
        <w:t xml:space="preserve">ile, per issue #567 </w:t>
      </w:r>
    </w:p>
    <w:p w14:paraId="7BB1F8A6" w14:textId="77777777" w:rsidR="00000000" w:rsidRDefault="00DE28C3">
      <w:pPr>
        <w:numPr>
          <w:ilvl w:val="0"/>
          <w:numId w:val="2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Changed </w:t>
      </w:r>
      <w:r>
        <w:rPr>
          <w:rStyle w:val="HTMLTypewriter"/>
          <w:lang w:val="en"/>
        </w:rPr>
        <w:t>verified</w:t>
      </w:r>
      <w:r>
        <w:rPr>
          <w:rFonts w:ascii="Verdana" w:eastAsia="Times New Roman" w:hAnsi="Verdana"/>
          <w:color w:val="000000"/>
          <w:lang w:val="en"/>
        </w:rPr>
        <w:t xml:space="preserve"> to </w:t>
      </w:r>
      <w:r>
        <w:rPr>
          <w:rStyle w:val="HTMLTypewriter"/>
          <w:lang w:val="en"/>
        </w:rPr>
        <w:t>email_verified</w:t>
      </w:r>
      <w:r>
        <w:rPr>
          <w:rFonts w:ascii="Verdana" w:eastAsia="Times New Roman" w:hAnsi="Verdana"/>
          <w:color w:val="000000"/>
          <w:lang w:val="en"/>
        </w:rPr>
        <w:t xml:space="preserve">, per issue #564 </w:t>
      </w:r>
    </w:p>
    <w:p w14:paraId="759CE2A0" w14:textId="77777777" w:rsidR="00000000" w:rsidRDefault="00DE28C3">
      <w:pPr>
        <w:numPr>
          <w:ilvl w:val="0"/>
          <w:numId w:val="2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Removed Check ID Endpoint, per issue #570 </w:t>
      </w:r>
    </w:p>
    <w:p w14:paraId="1EAF0ABD" w14:textId="77777777" w:rsidR="00000000" w:rsidRDefault="00DE28C3">
      <w:pPr>
        <w:numPr>
          <w:ilvl w:val="0"/>
          <w:numId w:val="2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Removed requirement for ID Token signature validation from Basic Profile, per issue #568 </w:t>
      </w:r>
    </w:p>
    <w:p w14:paraId="3C3BBCD1" w14:textId="77777777" w:rsidR="00000000" w:rsidRDefault="00DE28C3">
      <w:pPr>
        <w:numPr>
          <w:ilvl w:val="0"/>
          <w:numId w:val="2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Removed use of </w:t>
      </w:r>
      <w:r>
        <w:rPr>
          <w:rStyle w:val="HTMLTypewriter"/>
          <w:lang w:val="en"/>
        </w:rPr>
        <w:t>nonce</w:t>
      </w:r>
      <w:r>
        <w:rPr>
          <w:rFonts w:ascii="Verdana" w:eastAsia="Times New Roman" w:hAnsi="Verdana"/>
          <w:color w:val="000000"/>
          <w:lang w:val="en"/>
        </w:rPr>
        <w:t xml:space="preserve"> from Basic Profile, </w:t>
      </w:r>
      <w:r>
        <w:rPr>
          <w:rFonts w:ascii="Verdana" w:eastAsia="Times New Roman" w:hAnsi="Verdana"/>
          <w:color w:val="000000"/>
          <w:lang w:val="en"/>
        </w:rPr>
        <w:t xml:space="preserve">per issue #569 </w:t>
      </w:r>
    </w:p>
    <w:p w14:paraId="5AC774B1" w14:textId="77777777" w:rsidR="00000000" w:rsidRDefault="00DE28C3">
      <w:pPr>
        <w:numPr>
          <w:ilvl w:val="0"/>
          <w:numId w:val="2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Changed client.example.com to client.example.org, per issue #251 </w:t>
      </w:r>
    </w:p>
    <w:p w14:paraId="30D4912E" w14:textId="77777777" w:rsidR="00000000" w:rsidRDefault="00DE28C3">
      <w:pPr>
        <w:numPr>
          <w:ilvl w:val="0"/>
          <w:numId w:val="2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Added claims_in_id_token scope definition to Basic and Implicit, per issue #594 </w:t>
      </w:r>
    </w:p>
    <w:p w14:paraId="65D2543F" w14:textId="77777777" w:rsidR="00000000" w:rsidRDefault="00DE28C3">
      <w:pPr>
        <w:numPr>
          <w:ilvl w:val="0"/>
          <w:numId w:val="2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Use standards track version of JSON Web Token spec (draft-ietf-oauth-json-web-token) </w:t>
      </w:r>
    </w:p>
    <w:p w14:paraId="50F6DA1D" w14:textId="77777777" w:rsidR="00000000" w:rsidRDefault="00DE28C3">
      <w:pPr>
        <w:pStyle w:val="NormalWeb"/>
        <w:divId w:val="1881235819"/>
        <w:rPr>
          <w:rFonts w:ascii="Verdana" w:hAnsi="Verdana"/>
          <w:color w:val="000000"/>
          <w:lang w:val="en"/>
        </w:rPr>
      </w:pPr>
      <w:r>
        <w:rPr>
          <w:rFonts w:ascii="Verdana" w:hAnsi="Verdana"/>
          <w:color w:val="000000"/>
          <w:lang w:val="en"/>
        </w:rPr>
        <w:t>-17</w:t>
      </w:r>
    </w:p>
    <w:p w14:paraId="291A7396" w14:textId="77777777" w:rsidR="00000000" w:rsidRDefault="00DE28C3">
      <w:pPr>
        <w:numPr>
          <w:ilvl w:val="0"/>
          <w:numId w:val="26"/>
        </w:numPr>
        <w:ind w:left="1200" w:right="480"/>
        <w:divId w:val="1881235819"/>
        <w:rPr>
          <w:rFonts w:ascii="Verdana" w:eastAsia="Times New Roman" w:hAnsi="Verdana"/>
          <w:color w:val="000000"/>
          <w:lang w:val="en"/>
        </w:rPr>
      </w:pPr>
      <w:r>
        <w:rPr>
          <w:rFonts w:ascii="Verdana" w:eastAsia="Times New Roman" w:hAnsi="Verdana"/>
          <w:color w:val="000000"/>
          <w:lang w:val="en"/>
        </w:rPr>
        <w:t>Rem</w:t>
      </w:r>
      <w:r>
        <w:rPr>
          <w:rFonts w:ascii="Verdana" w:eastAsia="Times New Roman" w:hAnsi="Verdana"/>
          <w:color w:val="000000"/>
          <w:lang w:val="en"/>
        </w:rPr>
        <w:t xml:space="preserve">oved "embedded" display type, since its semantics were not well defined, per issue #514 </w:t>
      </w:r>
    </w:p>
    <w:p w14:paraId="76D10E4A" w14:textId="77777777" w:rsidR="00000000" w:rsidRDefault="00DE28C3">
      <w:pPr>
        <w:numPr>
          <w:ilvl w:val="0"/>
          <w:numId w:val="26"/>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Add hash and hash check of access_token and code to id_token, per issue #510 </w:t>
      </w:r>
    </w:p>
    <w:p w14:paraId="4D1E340E" w14:textId="77777777" w:rsidR="00000000" w:rsidRDefault="00DE28C3">
      <w:pPr>
        <w:numPr>
          <w:ilvl w:val="0"/>
          <w:numId w:val="26"/>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Add example JS code for client </w:t>
      </w:r>
    </w:p>
    <w:p w14:paraId="1ABFCAA4" w14:textId="77777777" w:rsidR="00000000" w:rsidRDefault="00DE28C3">
      <w:pPr>
        <w:numPr>
          <w:ilvl w:val="0"/>
          <w:numId w:val="26"/>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Updated Notices </w:t>
      </w:r>
    </w:p>
    <w:p w14:paraId="4ACDA8FB" w14:textId="77777777" w:rsidR="00000000" w:rsidRDefault="00DE28C3">
      <w:pPr>
        <w:numPr>
          <w:ilvl w:val="0"/>
          <w:numId w:val="26"/>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Updated References </w:t>
      </w:r>
    </w:p>
    <w:p w14:paraId="4ED86FE3" w14:textId="77777777" w:rsidR="00000000" w:rsidRDefault="00DE28C3">
      <w:pPr>
        <w:pStyle w:val="NormalWeb"/>
        <w:divId w:val="1881235819"/>
        <w:rPr>
          <w:rFonts w:ascii="Verdana" w:hAnsi="Verdana"/>
          <w:color w:val="000000"/>
          <w:lang w:val="en"/>
        </w:rPr>
      </w:pPr>
      <w:r>
        <w:rPr>
          <w:rFonts w:ascii="Verdana" w:hAnsi="Verdana"/>
          <w:color w:val="000000"/>
          <w:lang w:val="en"/>
        </w:rPr>
        <w:t>-16</w:t>
      </w:r>
    </w:p>
    <w:p w14:paraId="604934F9" w14:textId="77777777" w:rsidR="00000000" w:rsidRDefault="00DE28C3">
      <w:pPr>
        <w:numPr>
          <w:ilvl w:val="0"/>
          <w:numId w:val="27"/>
        </w:numPr>
        <w:ind w:left="1200" w:right="480"/>
        <w:divId w:val="1881235819"/>
        <w:rPr>
          <w:rFonts w:ascii="Verdana" w:eastAsia="Times New Roman" w:hAnsi="Verdana"/>
          <w:color w:val="000000"/>
          <w:lang w:val="en"/>
        </w:rPr>
      </w:pPr>
      <w:r>
        <w:rPr>
          <w:rFonts w:ascii="Verdana" w:eastAsia="Times New Roman" w:hAnsi="Verdana"/>
          <w:color w:val="000000"/>
          <w:lang w:val="en"/>
        </w:rPr>
        <w:t>Added iat as a r</w:t>
      </w:r>
      <w:r>
        <w:rPr>
          <w:rFonts w:ascii="Verdana" w:eastAsia="Times New Roman" w:hAnsi="Verdana"/>
          <w:color w:val="000000"/>
          <w:lang w:val="en"/>
        </w:rPr>
        <w:t xml:space="preserve">equired claim in ID Tokens </w:t>
      </w:r>
    </w:p>
    <w:p w14:paraId="738228AB" w14:textId="77777777" w:rsidR="00000000" w:rsidRDefault="00DE28C3">
      <w:pPr>
        <w:numPr>
          <w:ilvl w:val="0"/>
          <w:numId w:val="27"/>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Enumerated claims requested by the "profile" scope value </w:t>
      </w:r>
    </w:p>
    <w:p w14:paraId="635F1DC2" w14:textId="77777777" w:rsidR="00000000" w:rsidRDefault="00DE28C3">
      <w:pPr>
        <w:numPr>
          <w:ilvl w:val="0"/>
          <w:numId w:val="27"/>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Added text about implicit flow to Abstract </w:t>
      </w:r>
    </w:p>
    <w:p w14:paraId="53057C0F" w14:textId="77777777" w:rsidR="00000000" w:rsidRDefault="00DE28C3">
      <w:pPr>
        <w:pStyle w:val="NormalWeb"/>
        <w:divId w:val="1881235819"/>
        <w:rPr>
          <w:rFonts w:ascii="Verdana" w:hAnsi="Verdana"/>
          <w:color w:val="000000"/>
          <w:lang w:val="en"/>
        </w:rPr>
      </w:pPr>
      <w:r>
        <w:rPr>
          <w:rFonts w:ascii="Verdana" w:hAnsi="Verdana"/>
          <w:color w:val="000000"/>
          <w:lang w:val="en"/>
        </w:rPr>
        <w:t>-15</w:t>
      </w:r>
    </w:p>
    <w:p w14:paraId="14752A76"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Removed definition and usage for assertion and claim object </w:t>
      </w:r>
    </w:p>
    <w:p w14:paraId="6DEAB0A1"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email scope allows access to the 'verified' claim </w:t>
      </w:r>
    </w:p>
    <w:p w14:paraId="5F87006E"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lastRenderedPageBreak/>
        <w:t>Removed la</w:t>
      </w:r>
      <w:r>
        <w:rPr>
          <w:rFonts w:ascii="Verdana" w:eastAsia="Times New Roman" w:hAnsi="Verdana"/>
          <w:color w:val="000000"/>
          <w:lang w:val="en"/>
        </w:rPr>
        <w:t xml:space="preserve">nguage pertaining to custom userinfo schemas </w:t>
      </w:r>
    </w:p>
    <w:p w14:paraId="59286409"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Moved display=none to prompt=none </w:t>
      </w:r>
    </w:p>
    <w:p w14:paraId="7D929292"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Added additional 'display' parameter options </w:t>
      </w:r>
    </w:p>
    <w:p w14:paraId="7B0DDB0E"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Redefined 'nonce' in Authorization Request. Changed to REQUIRED parameter. </w:t>
      </w:r>
    </w:p>
    <w:p w14:paraId="5D999734"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Changed usage of "approval" to "consent" </w:t>
      </w:r>
    </w:p>
    <w:p w14:paraId="684A8E1D"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Use RFC 6125 to verify TLS endpoints </w:t>
      </w:r>
    </w:p>
    <w:p w14:paraId="0F3AE1C7"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Allow other gender strings in UserInfo schema </w:t>
      </w:r>
    </w:p>
    <w:p w14:paraId="60F450B4"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ID Token MUST be JWT </w:t>
      </w:r>
    </w:p>
    <w:p w14:paraId="17C8F930"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RECOMMENDED E.164 format for UserInfo 'phone_number' claim </w:t>
      </w:r>
    </w:p>
    <w:p w14:paraId="140C5A37"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Changed UserInfo Error Response to augment and return OAuth 2.0 Bearer Token Error Respon</w:t>
      </w:r>
      <w:r>
        <w:rPr>
          <w:rFonts w:ascii="Verdana" w:eastAsia="Times New Roman" w:hAnsi="Verdana"/>
          <w:color w:val="000000"/>
          <w:lang w:val="en"/>
        </w:rPr>
        <w:t xml:space="preserve">se </w:t>
      </w:r>
    </w:p>
    <w:p w14:paraId="38EDB72A"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Check ID Endpoint SHOULD use POST </w:t>
      </w:r>
    </w:p>
    <w:p w14:paraId="12988F2B"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Added section about string comparison rules needed </w:t>
      </w:r>
    </w:p>
    <w:p w14:paraId="01B90DFC"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Added Response Encoding according to Multiple Response Types spec </w:t>
      </w:r>
    </w:p>
    <w:p w14:paraId="335A3A37"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Make openid scope provide </w:t>
      </w:r>
      <w:r>
        <w:rPr>
          <w:rStyle w:val="HTMLTypewriter"/>
          <w:lang w:val="en"/>
        </w:rPr>
        <w:t>user_id</w:t>
      </w:r>
      <w:r>
        <w:rPr>
          <w:rFonts w:ascii="Verdana" w:eastAsia="Times New Roman" w:hAnsi="Verdana"/>
          <w:color w:val="000000"/>
          <w:lang w:val="en"/>
        </w:rPr>
        <w:t xml:space="preserve"> from userinfo endpoint </w:t>
      </w:r>
    </w:p>
    <w:p w14:paraId="27781644"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Changed Security Considerations to refer</w:t>
      </w:r>
      <w:r>
        <w:rPr>
          <w:rFonts w:ascii="Verdana" w:eastAsia="Times New Roman" w:hAnsi="Verdana"/>
          <w:color w:val="000000"/>
          <w:lang w:val="en"/>
        </w:rPr>
        <w:t xml:space="preserve"> to corresponding section in Standard </w:t>
      </w:r>
    </w:p>
    <w:p w14:paraId="44FB07B8"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Check ID Endpoint uses ID Token as Access Token according to Bearer Token spec </w:t>
      </w:r>
    </w:p>
    <w:p w14:paraId="6D63EF97"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Update John Bradley email and affiliation for Implementer's Draft </w:t>
      </w:r>
    </w:p>
    <w:p w14:paraId="2DEB5437"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Removed invalid_id_token error codes </w:t>
      </w:r>
    </w:p>
    <w:p w14:paraId="380A8C16" w14:textId="77777777" w:rsidR="00000000" w:rsidRDefault="00DE28C3">
      <w:pPr>
        <w:numPr>
          <w:ilvl w:val="0"/>
          <w:numId w:val="28"/>
        </w:numPr>
        <w:ind w:left="1200" w:right="480"/>
        <w:divId w:val="1881235819"/>
        <w:rPr>
          <w:rFonts w:ascii="Verdana" w:eastAsia="Times New Roman" w:hAnsi="Verdana"/>
          <w:color w:val="000000"/>
          <w:lang w:val="en"/>
        </w:rPr>
      </w:pPr>
      <w:r>
        <w:rPr>
          <w:rFonts w:ascii="Verdana" w:eastAsia="Times New Roman" w:hAnsi="Verdana"/>
          <w:color w:val="000000"/>
          <w:lang w:val="en"/>
        </w:rPr>
        <w:t>Replace queryString with postBod</w:t>
      </w:r>
      <w:r>
        <w:rPr>
          <w:rFonts w:ascii="Verdana" w:eastAsia="Times New Roman" w:hAnsi="Verdana"/>
          <w:color w:val="000000"/>
          <w:lang w:val="en"/>
        </w:rPr>
        <w:t xml:space="preserve">y variable in example JS </w:t>
      </w:r>
    </w:p>
    <w:p w14:paraId="07ACF420" w14:textId="77777777" w:rsidR="00000000" w:rsidRDefault="00DE28C3">
      <w:pPr>
        <w:pStyle w:val="NormalWeb"/>
        <w:divId w:val="1881235819"/>
        <w:rPr>
          <w:rFonts w:ascii="Verdana" w:hAnsi="Verdana"/>
          <w:color w:val="000000"/>
          <w:lang w:val="en"/>
        </w:rPr>
      </w:pPr>
      <w:r>
        <w:rPr>
          <w:rFonts w:ascii="Verdana" w:hAnsi="Verdana"/>
          <w:color w:val="000000"/>
          <w:lang w:val="en"/>
        </w:rPr>
        <w:t>-14</w:t>
      </w:r>
    </w:p>
    <w:p w14:paraId="111E11B8" w14:textId="77777777" w:rsidR="00000000" w:rsidRDefault="00DE28C3">
      <w:pPr>
        <w:numPr>
          <w:ilvl w:val="0"/>
          <w:numId w:val="2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Changed section 3.2.1 to refer to access_token ticket #134. </w:t>
      </w:r>
    </w:p>
    <w:p w14:paraId="499A8C1F" w14:textId="77777777" w:rsidR="00000000" w:rsidRDefault="00DE28C3">
      <w:pPr>
        <w:numPr>
          <w:ilvl w:val="0"/>
          <w:numId w:val="2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Bumped version + date. </w:t>
      </w:r>
    </w:p>
    <w:p w14:paraId="48FE57A7" w14:textId="77777777" w:rsidR="00000000" w:rsidRDefault="00DE28C3">
      <w:pPr>
        <w:numPr>
          <w:ilvl w:val="0"/>
          <w:numId w:val="2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Changed 7.4 in security considerations to show none is REQUIRED. </w:t>
      </w:r>
    </w:p>
    <w:p w14:paraId="60758C11" w14:textId="77777777" w:rsidR="00000000" w:rsidRDefault="00DE28C3">
      <w:pPr>
        <w:numPr>
          <w:ilvl w:val="0"/>
          <w:numId w:val="2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Changed 3.2.4.1 User Info to UserInfo per Ticket #137. </w:t>
      </w:r>
    </w:p>
    <w:p w14:paraId="188B3F52" w14:textId="77777777" w:rsidR="00000000" w:rsidRDefault="00DE28C3">
      <w:pPr>
        <w:numPr>
          <w:ilvl w:val="0"/>
          <w:numId w:val="2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Changed formatting </w:t>
      </w:r>
      <w:r>
        <w:rPr>
          <w:rFonts w:ascii="Verdana" w:eastAsia="Times New Roman" w:hAnsi="Verdana"/>
          <w:color w:val="000000"/>
          <w:lang w:val="en"/>
        </w:rPr>
        <w:t xml:space="preserve">of 7.1 per ticket #140. </w:t>
      </w:r>
    </w:p>
    <w:p w14:paraId="3108E9C8" w14:textId="77777777" w:rsidR="00000000" w:rsidRDefault="00DE28C3">
      <w:pPr>
        <w:pStyle w:val="NormalWeb"/>
        <w:divId w:val="1881235819"/>
        <w:rPr>
          <w:rFonts w:ascii="Verdana" w:hAnsi="Verdana"/>
          <w:color w:val="000000"/>
          <w:lang w:val="en"/>
        </w:rPr>
      </w:pPr>
      <w:r>
        <w:rPr>
          <w:rFonts w:ascii="Verdana" w:hAnsi="Verdana"/>
          <w:color w:val="000000"/>
          <w:lang w:val="en"/>
        </w:rPr>
        <w:t>-13</w:t>
      </w:r>
    </w:p>
    <w:p w14:paraId="3DFD71F3" w14:textId="77777777" w:rsidR="00000000" w:rsidRDefault="00DE28C3">
      <w:pPr>
        <w:numPr>
          <w:ilvl w:val="0"/>
          <w:numId w:val="30"/>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Changed check_session to check_id. </w:t>
      </w:r>
    </w:p>
    <w:p w14:paraId="3F095E61" w14:textId="77777777" w:rsidR="00000000" w:rsidRDefault="00DE28C3">
      <w:pPr>
        <w:numPr>
          <w:ilvl w:val="0"/>
          <w:numId w:val="30"/>
        </w:numPr>
        <w:ind w:left="1200" w:right="480"/>
        <w:divId w:val="1881235819"/>
        <w:rPr>
          <w:rFonts w:ascii="Verdana" w:eastAsia="Times New Roman" w:hAnsi="Verdana"/>
          <w:color w:val="000000"/>
          <w:lang w:val="en"/>
        </w:rPr>
      </w:pPr>
      <w:r>
        <w:rPr>
          <w:rFonts w:ascii="Verdana" w:eastAsia="Times New Roman" w:hAnsi="Verdana"/>
          <w:color w:val="000000"/>
          <w:lang w:val="en"/>
        </w:rPr>
        <w:lastRenderedPageBreak/>
        <w:t xml:space="preserve">schema=openid now required when requesting UserInfo. </w:t>
      </w:r>
    </w:p>
    <w:p w14:paraId="657686AD" w14:textId="77777777" w:rsidR="00000000" w:rsidRDefault="00DE28C3">
      <w:pPr>
        <w:numPr>
          <w:ilvl w:val="0"/>
          <w:numId w:val="30"/>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Removed issued_to, since not well defined. </w:t>
      </w:r>
    </w:p>
    <w:p w14:paraId="0F199A14" w14:textId="77777777" w:rsidR="00000000" w:rsidRDefault="00DE28C3">
      <w:pPr>
        <w:numPr>
          <w:ilvl w:val="0"/>
          <w:numId w:val="30"/>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Removed display values popup, touch, and mobile, since not well defined. </w:t>
      </w:r>
    </w:p>
    <w:p w14:paraId="6438B513" w14:textId="77777777" w:rsidR="00000000" w:rsidRDefault="00DE28C3">
      <w:pPr>
        <w:pStyle w:val="NormalWeb"/>
        <w:divId w:val="1881235819"/>
        <w:rPr>
          <w:rFonts w:ascii="Verdana" w:hAnsi="Verdana"/>
          <w:color w:val="000000"/>
          <w:lang w:val="en"/>
        </w:rPr>
      </w:pPr>
      <w:r>
        <w:rPr>
          <w:rFonts w:ascii="Verdana" w:hAnsi="Verdana"/>
          <w:color w:val="000000"/>
          <w:lang w:val="en"/>
        </w:rPr>
        <w:t>-12</w:t>
      </w:r>
    </w:p>
    <w:p w14:paraId="6E878280" w14:textId="77777777" w:rsidR="00000000" w:rsidRDefault="00DE28C3">
      <w:pPr>
        <w:numPr>
          <w:ilvl w:val="0"/>
          <w:numId w:val="31"/>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Ticket #48 Changed Check Session to take the id_token as a parameter. </w:t>
      </w:r>
    </w:p>
    <w:p w14:paraId="5FA65837"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-11 </w:t>
      </w:r>
    </w:p>
    <w:p w14:paraId="0B932F98" w14:textId="77777777" w:rsidR="00000000" w:rsidRDefault="00DE28C3">
      <w:pPr>
        <w:numPr>
          <w:ilvl w:val="0"/>
          <w:numId w:val="32"/>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Renamed from "Lite" to "Basic Client". </w:t>
      </w:r>
    </w:p>
    <w:p w14:paraId="28958621" w14:textId="77777777" w:rsidR="00000000" w:rsidRDefault="00DE28C3">
      <w:pPr>
        <w:numPr>
          <w:ilvl w:val="0"/>
          <w:numId w:val="32"/>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Numerous cleanups, including updating references. </w:t>
      </w:r>
    </w:p>
    <w:p w14:paraId="0B476467"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-10 </w:t>
      </w:r>
    </w:p>
    <w:p w14:paraId="4CE370AD" w14:textId="77777777" w:rsidR="00000000" w:rsidRDefault="00DE28C3">
      <w:pPr>
        <w:numPr>
          <w:ilvl w:val="0"/>
          <w:numId w:val="33"/>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Add back id_token to the response type per issue 27. </w:t>
      </w:r>
    </w:p>
    <w:p w14:paraId="4C666B99" w14:textId="77777777" w:rsidR="00000000" w:rsidRDefault="00DE28C3">
      <w:pPr>
        <w:numPr>
          <w:ilvl w:val="0"/>
          <w:numId w:val="33"/>
        </w:numPr>
        <w:ind w:left="1200" w:right="480"/>
        <w:divId w:val="1881235819"/>
        <w:rPr>
          <w:rFonts w:ascii="Verdana" w:eastAsia="Times New Roman" w:hAnsi="Verdana"/>
          <w:color w:val="000000"/>
          <w:lang w:val="en"/>
        </w:rPr>
      </w:pPr>
      <w:r>
        <w:rPr>
          <w:rFonts w:ascii="Verdana" w:eastAsia="Times New Roman" w:hAnsi="Verdana"/>
          <w:color w:val="000000"/>
          <w:lang w:val="en"/>
        </w:rPr>
        <w:t>Changed endpoint name in examp</w:t>
      </w:r>
      <w:r>
        <w:rPr>
          <w:rFonts w:ascii="Verdana" w:eastAsia="Times New Roman" w:hAnsi="Verdana"/>
          <w:color w:val="000000"/>
          <w:lang w:val="en"/>
        </w:rPr>
        <w:t xml:space="preserve">le from id_token to check_session. </w:t>
      </w:r>
    </w:p>
    <w:p w14:paraId="103AA2C1" w14:textId="77777777" w:rsidR="00000000" w:rsidRDefault="00DE28C3">
      <w:pPr>
        <w:numPr>
          <w:ilvl w:val="0"/>
          <w:numId w:val="33"/>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Added token_type to the response and explanations of the optional parameters. </w:t>
      </w:r>
    </w:p>
    <w:p w14:paraId="3482753F"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-09 </w:t>
      </w:r>
    </w:p>
    <w:p w14:paraId="0BD8AF08" w14:textId="77777777" w:rsidR="00000000" w:rsidRDefault="00DE28C3">
      <w:pPr>
        <w:numPr>
          <w:ilvl w:val="0"/>
          <w:numId w:val="34"/>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Clean up typos. </w:t>
      </w:r>
    </w:p>
    <w:p w14:paraId="12BF81C7" w14:textId="77777777" w:rsidR="00000000" w:rsidRDefault="00DE28C3">
      <w:pPr>
        <w:numPr>
          <w:ilvl w:val="0"/>
          <w:numId w:val="34"/>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Clean up scope explanation. </w:t>
      </w:r>
    </w:p>
    <w:p w14:paraId="57E267CA" w14:textId="77777777" w:rsidR="00000000" w:rsidRDefault="00DE28C3">
      <w:pPr>
        <w:numPr>
          <w:ilvl w:val="0"/>
          <w:numId w:val="34"/>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 3.2.4.1 to include id_token in response. </w:t>
      </w:r>
    </w:p>
    <w:p w14:paraId="23B48893"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-08 </w:t>
      </w:r>
    </w:p>
    <w:p w14:paraId="5FE84139" w14:textId="77777777" w:rsidR="00000000" w:rsidRDefault="00DE28C3">
      <w:pPr>
        <w:numPr>
          <w:ilvl w:val="0"/>
          <w:numId w:val="35"/>
        </w:numPr>
        <w:ind w:left="1200" w:right="480"/>
        <w:divId w:val="1881235819"/>
        <w:rPr>
          <w:rFonts w:ascii="Verdana" w:eastAsia="Times New Roman" w:hAnsi="Verdana"/>
          <w:color w:val="000000"/>
          <w:lang w:val="en"/>
        </w:rPr>
      </w:pPr>
      <w:r>
        <w:rPr>
          <w:rFonts w:ascii="Verdana" w:eastAsia="Times New Roman" w:hAnsi="Verdana"/>
          <w:color w:val="000000"/>
          <w:lang w:val="en"/>
        </w:rPr>
        <w:t>Added note about OP needing to read the</w:t>
      </w:r>
      <w:r>
        <w:rPr>
          <w:rFonts w:ascii="Verdana" w:eastAsia="Times New Roman" w:hAnsi="Verdana"/>
          <w:color w:val="000000"/>
          <w:lang w:val="en"/>
        </w:rPr>
        <w:t xml:space="preserve"> full spec. </w:t>
      </w:r>
    </w:p>
    <w:p w14:paraId="6C1B0F08" w14:textId="77777777" w:rsidR="00000000" w:rsidRDefault="00DE28C3">
      <w:pPr>
        <w:numPr>
          <w:ilvl w:val="0"/>
          <w:numId w:val="3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Reverted back to GET for introspection based on Google feedback. </w:t>
      </w:r>
    </w:p>
    <w:p w14:paraId="651C9240" w14:textId="77777777" w:rsidR="00000000" w:rsidRDefault="00DE28C3">
      <w:pPr>
        <w:numPr>
          <w:ilvl w:val="0"/>
          <w:numId w:val="3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Changed scopes to </w:t>
      </w:r>
      <w:r>
        <w:rPr>
          <w:rStyle w:val="HTMLTypewriter"/>
          <w:lang w:val="en"/>
        </w:rPr>
        <w:t>openid</w:t>
      </w:r>
      <w:r>
        <w:rPr>
          <w:rFonts w:ascii="Verdana" w:eastAsia="Times New Roman" w:hAnsi="Verdana"/>
          <w:color w:val="000000"/>
          <w:lang w:val="en"/>
        </w:rPr>
        <w:t xml:space="preserve">, </w:t>
      </w:r>
      <w:r>
        <w:rPr>
          <w:rStyle w:val="HTMLTypewriter"/>
          <w:lang w:val="en"/>
        </w:rPr>
        <w:t>profile</w:t>
      </w:r>
      <w:r>
        <w:rPr>
          <w:rFonts w:ascii="Verdana" w:eastAsia="Times New Roman" w:hAnsi="Verdana"/>
          <w:color w:val="000000"/>
          <w:lang w:val="en"/>
        </w:rPr>
        <w:t xml:space="preserve">, </w:t>
      </w:r>
      <w:r>
        <w:rPr>
          <w:rStyle w:val="HTMLTypewriter"/>
          <w:lang w:val="en"/>
        </w:rPr>
        <w:t>address</w:t>
      </w:r>
      <w:r>
        <w:rPr>
          <w:rFonts w:ascii="Verdana" w:eastAsia="Times New Roman" w:hAnsi="Verdana"/>
          <w:color w:val="000000"/>
          <w:lang w:val="en"/>
        </w:rPr>
        <w:t xml:space="preserve">, and </w:t>
      </w:r>
      <w:r>
        <w:rPr>
          <w:rStyle w:val="HTMLTypewriter"/>
          <w:lang w:val="en"/>
        </w:rPr>
        <w:t>email</w:t>
      </w:r>
      <w:r>
        <w:rPr>
          <w:rFonts w:ascii="Verdana" w:eastAsia="Times New Roman" w:hAnsi="Verdana"/>
          <w:color w:val="000000"/>
          <w:lang w:val="en"/>
        </w:rPr>
        <w:t xml:space="preserve"> to make them additive. </w:t>
      </w:r>
    </w:p>
    <w:p w14:paraId="1423941E" w14:textId="77777777" w:rsidR="00000000" w:rsidRDefault="00DE28C3">
      <w:pPr>
        <w:numPr>
          <w:ilvl w:val="0"/>
          <w:numId w:val="3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Changed introspection to Check Session Endpoint to be consistent with session management. </w:t>
      </w:r>
    </w:p>
    <w:p w14:paraId="33F607D5" w14:textId="77777777" w:rsidR="00000000" w:rsidRDefault="00DE28C3">
      <w:pPr>
        <w:numPr>
          <w:ilvl w:val="0"/>
          <w:numId w:val="35"/>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Changed validation rules, the Check session endpoint will return an error for expired or invalid tokens, so the Client doesn't need to check expiration. </w:t>
      </w:r>
    </w:p>
    <w:p w14:paraId="0097546B" w14:textId="77777777" w:rsidR="00000000" w:rsidRDefault="00DE28C3">
      <w:pPr>
        <w:numPr>
          <w:ilvl w:val="0"/>
          <w:numId w:val="35"/>
        </w:numPr>
        <w:ind w:left="1200" w:right="480"/>
        <w:divId w:val="1881235819"/>
        <w:rPr>
          <w:rFonts w:ascii="Verdana" w:eastAsia="Times New Roman" w:hAnsi="Verdana"/>
          <w:color w:val="000000"/>
          <w:lang w:val="en"/>
        </w:rPr>
      </w:pPr>
      <w:r>
        <w:rPr>
          <w:rFonts w:ascii="Verdana" w:eastAsia="Times New Roman" w:hAnsi="Verdana"/>
          <w:color w:val="000000"/>
          <w:lang w:val="en"/>
        </w:rPr>
        <w:t>Added explanation of why an id_token is used to verify identity rather than the userinfo Access Token.</w:t>
      </w:r>
      <w:r>
        <w:rPr>
          <w:rFonts w:ascii="Verdana" w:eastAsia="Times New Roman" w:hAnsi="Verdana"/>
          <w:color w:val="000000"/>
          <w:lang w:val="en"/>
        </w:rPr>
        <w:t xml:space="preserve"> </w:t>
      </w:r>
    </w:p>
    <w:p w14:paraId="488E3EC6" w14:textId="77777777" w:rsidR="00000000" w:rsidRDefault="00DE28C3">
      <w:pPr>
        <w:pStyle w:val="NormalWeb"/>
        <w:divId w:val="1881235819"/>
        <w:rPr>
          <w:rFonts w:ascii="Verdana" w:hAnsi="Verdana"/>
          <w:color w:val="000000"/>
          <w:lang w:val="en"/>
        </w:rPr>
      </w:pPr>
      <w:r>
        <w:rPr>
          <w:rFonts w:ascii="Verdana" w:hAnsi="Verdana"/>
          <w:color w:val="000000"/>
          <w:lang w:val="en"/>
        </w:rPr>
        <w:lastRenderedPageBreak/>
        <w:t xml:space="preserve">-07 </w:t>
      </w:r>
    </w:p>
    <w:p w14:paraId="140B0AB9" w14:textId="77777777" w:rsidR="00000000" w:rsidRDefault="00DE28C3">
      <w:pPr>
        <w:numPr>
          <w:ilvl w:val="0"/>
          <w:numId w:val="36"/>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Changed introspection to post </w:t>
      </w:r>
    </w:p>
    <w:p w14:paraId="06A72384" w14:textId="77777777" w:rsidR="00000000" w:rsidRDefault="00DE28C3">
      <w:pPr>
        <w:numPr>
          <w:ilvl w:val="0"/>
          <w:numId w:val="36"/>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Changed userinfo from </w:t>
      </w:r>
      <w:r>
        <w:rPr>
          <w:rStyle w:val="HTMLTypewriter"/>
          <w:lang w:val="en"/>
        </w:rPr>
        <w:t>id</w:t>
      </w:r>
      <w:r>
        <w:rPr>
          <w:rFonts w:ascii="Verdana" w:eastAsia="Times New Roman" w:hAnsi="Verdana"/>
          <w:color w:val="000000"/>
          <w:lang w:val="en"/>
        </w:rPr>
        <w:t xml:space="preserve"> to </w:t>
      </w:r>
      <w:r>
        <w:rPr>
          <w:rStyle w:val="HTMLTypewriter"/>
          <w:lang w:val="en"/>
        </w:rPr>
        <w:t>user_id</w:t>
      </w:r>
      <w:r>
        <w:rPr>
          <w:rFonts w:ascii="Verdana" w:eastAsia="Times New Roman" w:hAnsi="Verdana"/>
          <w:color w:val="000000"/>
          <w:lang w:val="en"/>
        </w:rPr>
        <w:t xml:space="preserve"> to be consistent with introspection endpoint. </w:t>
      </w:r>
    </w:p>
    <w:p w14:paraId="550A3D4B" w14:textId="77777777" w:rsidR="00000000" w:rsidRDefault="00DE28C3">
      <w:pPr>
        <w:numPr>
          <w:ilvl w:val="0"/>
          <w:numId w:val="36"/>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Fixed introspection example to use id_token rather than access token. </w:t>
      </w:r>
    </w:p>
    <w:p w14:paraId="04DE44E2" w14:textId="77777777" w:rsidR="00000000" w:rsidRDefault="00DE28C3">
      <w:pPr>
        <w:numPr>
          <w:ilvl w:val="0"/>
          <w:numId w:val="36"/>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Removed asking for id_token in response type. </w:t>
      </w:r>
    </w:p>
    <w:p w14:paraId="5E055563" w14:textId="77777777" w:rsidR="00000000" w:rsidRDefault="00DE28C3">
      <w:pPr>
        <w:numPr>
          <w:ilvl w:val="0"/>
          <w:numId w:val="36"/>
        </w:numPr>
        <w:ind w:left="1200" w:right="480"/>
        <w:divId w:val="1881235819"/>
        <w:rPr>
          <w:rFonts w:ascii="Verdana" w:eastAsia="Times New Roman" w:hAnsi="Verdana"/>
          <w:color w:val="000000"/>
          <w:lang w:val="en"/>
        </w:rPr>
      </w:pPr>
      <w:r>
        <w:rPr>
          <w:rFonts w:ascii="Verdana" w:eastAsia="Times New Roman" w:hAnsi="Verdana"/>
          <w:color w:val="000000"/>
          <w:lang w:val="en"/>
        </w:rPr>
        <w:t>Fixed Section 3 t</w:t>
      </w:r>
      <w:r>
        <w:rPr>
          <w:rFonts w:ascii="Verdana" w:eastAsia="Times New Roman" w:hAnsi="Verdana"/>
          <w:color w:val="000000"/>
          <w:lang w:val="en"/>
        </w:rPr>
        <w:t xml:space="preserve">o be clear it is client secret that is maintained between the client and the OP. </w:t>
      </w:r>
    </w:p>
    <w:p w14:paraId="0DA99527"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-06 </w:t>
      </w:r>
    </w:p>
    <w:p w14:paraId="3DCBB902" w14:textId="77777777" w:rsidR="00000000" w:rsidRDefault="00DE28C3">
      <w:pPr>
        <w:numPr>
          <w:ilvl w:val="0"/>
          <w:numId w:val="37"/>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Only require the </w:t>
      </w:r>
      <w:r>
        <w:rPr>
          <w:rStyle w:val="HTMLTypewriter"/>
          <w:lang w:val="en"/>
        </w:rPr>
        <w:t>token</w:t>
      </w:r>
      <w:r>
        <w:rPr>
          <w:rFonts w:ascii="Verdana" w:eastAsia="Times New Roman" w:hAnsi="Verdana"/>
          <w:color w:val="000000"/>
          <w:lang w:val="en"/>
        </w:rPr>
        <w:t xml:space="preserve"> flow in Lite. Removed </w:t>
      </w:r>
      <w:r>
        <w:rPr>
          <w:rStyle w:val="HTMLTypewriter"/>
          <w:lang w:val="en"/>
        </w:rPr>
        <w:t>code</w:t>
      </w:r>
      <w:r>
        <w:rPr>
          <w:rFonts w:ascii="Verdana" w:eastAsia="Times New Roman" w:hAnsi="Verdana"/>
          <w:color w:val="000000"/>
          <w:lang w:val="en"/>
        </w:rPr>
        <w:t xml:space="preserve"> flow. </w:t>
      </w:r>
    </w:p>
    <w:p w14:paraId="4B855246" w14:textId="77777777" w:rsidR="00000000" w:rsidRDefault="00DE28C3">
      <w:pPr>
        <w:numPr>
          <w:ilvl w:val="0"/>
          <w:numId w:val="37"/>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Make </w:t>
      </w:r>
      <w:r>
        <w:rPr>
          <w:rStyle w:val="HTMLTypewriter"/>
          <w:lang w:val="en"/>
        </w:rPr>
        <w:t>id_token</w:t>
      </w:r>
      <w:r>
        <w:rPr>
          <w:rFonts w:ascii="Verdana" w:eastAsia="Times New Roman" w:hAnsi="Verdana"/>
          <w:color w:val="000000"/>
          <w:lang w:val="en"/>
        </w:rPr>
        <w:t xml:space="preserve"> required. The </w:t>
      </w:r>
      <w:r>
        <w:rPr>
          <w:rStyle w:val="HTMLTypewriter"/>
          <w:lang w:val="en"/>
        </w:rPr>
        <w:t>id_token</w:t>
      </w:r>
      <w:r>
        <w:rPr>
          <w:rFonts w:ascii="Verdana" w:eastAsia="Times New Roman" w:hAnsi="Verdana"/>
          <w:color w:val="000000"/>
          <w:lang w:val="en"/>
        </w:rPr>
        <w:t xml:space="preserve"> is treated as opaque. </w:t>
      </w:r>
    </w:p>
    <w:p w14:paraId="54B22B62" w14:textId="77777777" w:rsidR="00000000" w:rsidRDefault="00DE28C3">
      <w:pPr>
        <w:numPr>
          <w:ilvl w:val="0"/>
          <w:numId w:val="37"/>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Rearranged sections for readability. </w:t>
      </w:r>
    </w:p>
    <w:p w14:paraId="52373447" w14:textId="77777777" w:rsidR="00000000" w:rsidRDefault="00DE28C3">
      <w:pPr>
        <w:numPr>
          <w:ilvl w:val="0"/>
          <w:numId w:val="37"/>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Dropped the </w:t>
      </w:r>
      <w:r>
        <w:rPr>
          <w:rStyle w:val="HTMLTypewriter"/>
          <w:lang w:val="en"/>
        </w:rPr>
        <w:t>sc</w:t>
      </w:r>
      <w:r>
        <w:rPr>
          <w:rStyle w:val="HTMLTypewriter"/>
          <w:lang w:val="en"/>
        </w:rPr>
        <w:t>hema</w:t>
      </w:r>
      <w:r>
        <w:rPr>
          <w:rFonts w:ascii="Verdana" w:eastAsia="Times New Roman" w:hAnsi="Verdana"/>
          <w:color w:val="000000"/>
          <w:lang w:val="en"/>
        </w:rPr>
        <w:t xml:space="preserve"> parameter to the Introspection endpoint, which was formerly a string with the value </w:t>
      </w:r>
      <w:r>
        <w:rPr>
          <w:rStyle w:val="HTMLTypewriter"/>
          <w:lang w:val="en"/>
        </w:rPr>
        <w:t>user_id</w:t>
      </w:r>
      <w:r>
        <w:rPr>
          <w:rFonts w:ascii="Verdana" w:eastAsia="Times New Roman" w:hAnsi="Verdana"/>
          <w:color w:val="000000"/>
          <w:lang w:val="en"/>
        </w:rPr>
        <w:t xml:space="preserve">. This is unnecessary since the </w:t>
      </w:r>
      <w:r>
        <w:rPr>
          <w:rStyle w:val="HTMLTypewriter"/>
          <w:lang w:val="en"/>
        </w:rPr>
        <w:t>id_token</w:t>
      </w:r>
      <w:r>
        <w:rPr>
          <w:rFonts w:ascii="Verdana" w:eastAsia="Times New Roman" w:hAnsi="Verdana"/>
          <w:color w:val="000000"/>
          <w:lang w:val="en"/>
        </w:rPr>
        <w:t xml:space="preserve"> parameter already can be used to disambiguate the intended uses(s) of the endpoint. </w:t>
      </w:r>
    </w:p>
    <w:p w14:paraId="2ADD744A" w14:textId="77777777" w:rsidR="00000000" w:rsidRDefault="00DE28C3">
      <w:pPr>
        <w:numPr>
          <w:ilvl w:val="0"/>
          <w:numId w:val="37"/>
        </w:numPr>
        <w:ind w:left="1200" w:right="480"/>
        <w:divId w:val="1881235819"/>
        <w:rPr>
          <w:rFonts w:ascii="Verdana" w:eastAsia="Times New Roman" w:hAnsi="Verdana"/>
          <w:color w:val="000000"/>
          <w:lang w:val="en"/>
        </w:rPr>
      </w:pPr>
      <w:r>
        <w:rPr>
          <w:rFonts w:ascii="Verdana" w:eastAsia="Times New Roman" w:hAnsi="Verdana"/>
          <w:color w:val="000000"/>
          <w:lang w:val="en"/>
        </w:rPr>
        <w:t>Dropped the requested audience fro</w:t>
      </w:r>
      <w:r>
        <w:rPr>
          <w:rFonts w:ascii="Verdana" w:eastAsia="Times New Roman" w:hAnsi="Verdana"/>
          <w:color w:val="000000"/>
          <w:lang w:val="en"/>
        </w:rPr>
        <w:t xml:space="preserve">m the Lite spec, which was formerly the identifier of the target audience of the response. This could be part of the Standard spec, but is an advanced scenario, and so not appropriate for Lite. </w:t>
      </w:r>
    </w:p>
    <w:p w14:paraId="0CC31553" w14:textId="77777777" w:rsidR="00000000" w:rsidRDefault="00DE28C3">
      <w:pPr>
        <w:numPr>
          <w:ilvl w:val="0"/>
          <w:numId w:val="37"/>
        </w:numPr>
        <w:ind w:left="1200" w:right="480"/>
        <w:divId w:val="1881235819"/>
        <w:rPr>
          <w:rFonts w:ascii="Verdana" w:eastAsia="Times New Roman" w:hAnsi="Verdana"/>
          <w:color w:val="000000"/>
          <w:lang w:val="en"/>
        </w:rPr>
      </w:pPr>
      <w:r>
        <w:rPr>
          <w:rFonts w:ascii="Verdana" w:eastAsia="Times New Roman" w:hAnsi="Verdana"/>
          <w:color w:val="000000"/>
          <w:lang w:val="en"/>
        </w:rPr>
        <w:t>Reference the Discovery and Registration specs, since they're</w:t>
      </w:r>
      <w:r>
        <w:rPr>
          <w:rFonts w:ascii="Verdana" w:eastAsia="Times New Roman" w:hAnsi="Verdana"/>
          <w:color w:val="000000"/>
          <w:lang w:val="en"/>
        </w:rPr>
        <w:t xml:space="preserve"> needed for interaction between non-pre-configured parties (so that OpenID Connect installations can be Open). </w:t>
      </w:r>
    </w:p>
    <w:p w14:paraId="3315CDD8"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-05 </w:t>
      </w:r>
    </w:p>
    <w:p w14:paraId="6686B640" w14:textId="77777777" w:rsidR="00000000" w:rsidRDefault="00DE28C3">
      <w:pPr>
        <w:numPr>
          <w:ilvl w:val="0"/>
          <w:numId w:val="3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Corrected issues raised by Casper Biering. </w:t>
      </w:r>
    </w:p>
    <w:p w14:paraId="590AACD6" w14:textId="77777777" w:rsidR="00000000" w:rsidRDefault="00DE28C3">
      <w:pPr>
        <w:numPr>
          <w:ilvl w:val="0"/>
          <w:numId w:val="38"/>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Created the OpenID Connect Lite specification. </w:t>
      </w:r>
    </w:p>
    <w:p w14:paraId="099563B0"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-04 </w:t>
      </w:r>
    </w:p>
    <w:p w14:paraId="431E1787" w14:textId="77777777" w:rsidR="00000000" w:rsidRDefault="00DE28C3">
      <w:pPr>
        <w:numPr>
          <w:ilvl w:val="0"/>
          <w:numId w:val="3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Correct issues raised by Pam Dingle and discussed on the mailing list after the 7-Jul-11 working group call. </w:t>
      </w:r>
    </w:p>
    <w:p w14:paraId="74795F8B" w14:textId="77777777" w:rsidR="00000000" w:rsidRDefault="00DE28C3">
      <w:pPr>
        <w:numPr>
          <w:ilvl w:val="0"/>
          <w:numId w:val="39"/>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Adopted long_names. </w:t>
      </w:r>
    </w:p>
    <w:p w14:paraId="6F535EF7" w14:textId="77777777" w:rsidR="00000000" w:rsidRDefault="00DE28C3">
      <w:pPr>
        <w:pStyle w:val="NormalWeb"/>
        <w:divId w:val="1881235819"/>
        <w:rPr>
          <w:rFonts w:ascii="Verdana" w:hAnsi="Verdana"/>
          <w:color w:val="000000"/>
          <w:lang w:val="en"/>
        </w:rPr>
      </w:pPr>
      <w:r>
        <w:rPr>
          <w:rFonts w:ascii="Verdana" w:hAnsi="Verdana"/>
          <w:color w:val="000000"/>
          <w:lang w:val="en"/>
        </w:rPr>
        <w:lastRenderedPageBreak/>
        <w:t xml:space="preserve">-03 </w:t>
      </w:r>
    </w:p>
    <w:p w14:paraId="6C6F1327" w14:textId="77777777" w:rsidR="00000000" w:rsidRDefault="00DE28C3">
      <w:pPr>
        <w:numPr>
          <w:ilvl w:val="0"/>
          <w:numId w:val="40"/>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Correct issues raised by Johnny Bufu and discussed on the 7-Jul-11 working group call. </w:t>
      </w:r>
    </w:p>
    <w:p w14:paraId="7C3EAEE2"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-02 </w:t>
      </w:r>
    </w:p>
    <w:p w14:paraId="0BC80DB7" w14:textId="77777777" w:rsidR="00000000" w:rsidRDefault="00DE28C3">
      <w:pPr>
        <w:numPr>
          <w:ilvl w:val="0"/>
          <w:numId w:val="41"/>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Consistency and cleanup pass, including removing unused references. </w:t>
      </w:r>
    </w:p>
    <w:p w14:paraId="14C2D177" w14:textId="77777777" w:rsidR="00000000" w:rsidRDefault="00DE28C3">
      <w:pPr>
        <w:pStyle w:val="NormalWeb"/>
        <w:divId w:val="1881235819"/>
        <w:rPr>
          <w:rFonts w:ascii="Verdana" w:hAnsi="Verdana"/>
          <w:color w:val="000000"/>
          <w:lang w:val="en"/>
        </w:rPr>
      </w:pPr>
      <w:r>
        <w:rPr>
          <w:rFonts w:ascii="Verdana" w:hAnsi="Verdana"/>
          <w:color w:val="000000"/>
          <w:lang w:val="en"/>
        </w:rPr>
        <w:t xml:space="preserve">-01 </w:t>
      </w:r>
    </w:p>
    <w:p w14:paraId="10EA8D9D" w14:textId="77777777" w:rsidR="00000000" w:rsidRDefault="00DE28C3">
      <w:pPr>
        <w:numPr>
          <w:ilvl w:val="0"/>
          <w:numId w:val="42"/>
        </w:numPr>
        <w:ind w:left="1200" w:right="480"/>
        <w:divId w:val="1881235819"/>
        <w:rPr>
          <w:rFonts w:ascii="Verdana" w:eastAsia="Times New Roman" w:hAnsi="Verdana"/>
          <w:color w:val="000000"/>
          <w:lang w:val="en"/>
        </w:rPr>
      </w:pPr>
      <w:r>
        <w:rPr>
          <w:rFonts w:ascii="Verdana" w:eastAsia="Times New Roman" w:hAnsi="Verdana"/>
          <w:color w:val="000000"/>
          <w:lang w:val="en"/>
        </w:rPr>
        <w:t xml:space="preserve">Initial draft </w:t>
      </w:r>
    </w:p>
    <w:p w14:paraId="1147692D" w14:textId="77777777" w:rsidR="00000000" w:rsidRDefault="00DE28C3">
      <w:pPr>
        <w:spacing w:before="0" w:beforeAutospacing="0" w:after="0" w:afterAutospacing="0"/>
        <w:divId w:val="1881235819"/>
        <w:rPr>
          <w:rFonts w:ascii="Verdana" w:eastAsia="Times New Roman" w:hAnsi="Verdana"/>
          <w:color w:val="000000"/>
          <w:lang w:val="en"/>
        </w:rPr>
      </w:pPr>
      <w:bookmarkStart w:id="376" w:name="rfc.authors"/>
      <w:bookmarkEnd w:id="376"/>
    </w:p>
    <w:p w14:paraId="7B9A8C1B" w14:textId="77777777" w:rsidR="00000000" w:rsidRDefault="00DE28C3">
      <w:pPr>
        <w:spacing w:before="0" w:beforeAutospacing="0" w:after="0" w:afterAutospacing="0"/>
        <w:divId w:val="1881235819"/>
        <w:rPr>
          <w:rFonts w:ascii="Verdana" w:eastAsia="Times New Roman" w:hAnsi="Verdana"/>
          <w:color w:val="000000"/>
          <w:lang w:val="en"/>
        </w:rPr>
      </w:pPr>
      <w:r>
        <w:rPr>
          <w:rFonts w:ascii="Verdana" w:eastAsia="Times New Roman" w:hAnsi="Verdana"/>
          <w:color w:val="000000"/>
          <w:lang w:val="en"/>
        </w:rPr>
        <w:pict>
          <v:rect id="_x0000_i107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0A69941" w14:textId="77777777">
        <w:trPr>
          <w:divId w:val="1881235819"/>
          <w:trHeight w:val="225"/>
          <w:tblCellSpacing w:w="12" w:type="dxa"/>
        </w:trPr>
        <w:tc>
          <w:tcPr>
            <w:tcW w:w="450" w:type="dxa"/>
            <w:shd w:val="clear" w:color="auto" w:fill="990000"/>
            <w:vAlign w:val="center"/>
            <w:hideMark/>
          </w:tcPr>
          <w:p w14:paraId="72FDE0D1" w14:textId="77777777" w:rsidR="00000000" w:rsidRDefault="00DE28C3">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25218AB" w14:textId="77777777" w:rsidR="00000000" w:rsidRDefault="00DE28C3">
      <w:pPr>
        <w:pStyle w:val="Heading3"/>
        <w:divId w:val="1881235819"/>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2224"/>
        <w:gridCol w:w="7042"/>
      </w:tblGrid>
      <w:tr w:rsidR="00000000" w14:paraId="216C0457" w14:textId="77777777">
        <w:trPr>
          <w:divId w:val="1881235819"/>
          <w:tblCellSpacing w:w="0" w:type="dxa"/>
        </w:trPr>
        <w:tc>
          <w:tcPr>
            <w:tcW w:w="0" w:type="auto"/>
            <w:vAlign w:val="center"/>
            <w:hideMark/>
          </w:tcPr>
          <w:p w14:paraId="028951F5"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919E4D1"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6346733B" w14:textId="77777777">
        <w:trPr>
          <w:divId w:val="1881235819"/>
          <w:tblCellSpacing w:w="0" w:type="dxa"/>
        </w:trPr>
        <w:tc>
          <w:tcPr>
            <w:tcW w:w="0" w:type="auto"/>
            <w:vAlign w:val="center"/>
            <w:hideMark/>
          </w:tcPr>
          <w:p w14:paraId="47EF42FD"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0E9C564"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66964815" w14:textId="77777777">
        <w:trPr>
          <w:divId w:val="1881235819"/>
          <w:tblCellSpacing w:w="0" w:type="dxa"/>
        </w:trPr>
        <w:tc>
          <w:tcPr>
            <w:tcW w:w="0" w:type="auto"/>
            <w:vAlign w:val="center"/>
            <w:hideMark/>
          </w:tcPr>
          <w:p w14:paraId="20BF7979" w14:textId="77777777" w:rsidR="00000000" w:rsidRDefault="00DE28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6CA3E508" w14:textId="77777777" w:rsidR="00000000" w:rsidRDefault="00DE28C3">
            <w:pPr>
              <w:spacing w:before="0" w:beforeAutospacing="0" w:after="0" w:afterAutospacing="0"/>
              <w:rPr>
                <w:rFonts w:ascii="Verdana" w:eastAsia="Times New Roman" w:hAnsi="Verdana"/>
                <w:color w:val="000000"/>
                <w:sz w:val="20"/>
                <w:szCs w:val="20"/>
              </w:rPr>
            </w:pPr>
            <w:hyperlink r:id="rId18" w:history="1">
              <w:r>
                <w:rPr>
                  <w:rStyle w:val="Hyperlink"/>
                  <w:rFonts w:ascii="Verdana" w:eastAsia="Times New Roman" w:hAnsi="Verdana"/>
                  <w:sz w:val="20"/>
                  <w:szCs w:val="20"/>
                </w:rPr>
                <w:t>n-sakimura@nri.co.jp</w:t>
              </w:r>
            </w:hyperlink>
          </w:p>
        </w:tc>
      </w:tr>
      <w:tr w:rsidR="00000000" w14:paraId="45304E34" w14:textId="77777777">
        <w:trPr>
          <w:divId w:val="1881235819"/>
          <w:tblCellSpacing w:w="0" w:type="dxa"/>
        </w:trPr>
        <w:tc>
          <w:tcPr>
            <w:tcW w:w="0" w:type="auto"/>
            <w:vAlign w:val="center"/>
            <w:hideMark/>
          </w:tcPr>
          <w:p w14:paraId="2E58484A" w14:textId="77777777" w:rsidR="00000000" w:rsidRDefault="00DE28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0BD9FFA0" w14:textId="77777777" w:rsidR="00000000" w:rsidRDefault="00DE28C3">
            <w:pPr>
              <w:spacing w:before="0" w:beforeAutospacing="0" w:after="0" w:afterAutospacing="0"/>
              <w:rPr>
                <w:rFonts w:ascii="Verdana" w:eastAsia="Times New Roman" w:hAnsi="Verdana"/>
                <w:color w:val="000000"/>
                <w:sz w:val="20"/>
                <w:szCs w:val="20"/>
              </w:rPr>
            </w:pPr>
            <w:hyperlink r:id="rId19" w:history="1">
              <w:r>
                <w:rPr>
                  <w:rStyle w:val="Hyperlink"/>
                  <w:rFonts w:ascii="Verdana" w:eastAsia="Times New Roman" w:hAnsi="Verdana"/>
                  <w:sz w:val="20"/>
                  <w:szCs w:val="20"/>
                </w:rPr>
                <w:t>http://nat.sakimura.org/</w:t>
              </w:r>
            </w:hyperlink>
          </w:p>
        </w:tc>
      </w:tr>
      <w:tr w:rsidR="00000000" w14:paraId="2C7B181F" w14:textId="77777777">
        <w:trPr>
          <w:divId w:val="1881235819"/>
          <w:tblCellSpacing w:w="0" w:type="dxa"/>
        </w:trPr>
        <w:tc>
          <w:tcPr>
            <w:tcW w:w="0" w:type="auto"/>
            <w:vAlign w:val="center"/>
            <w:hideMark/>
          </w:tcPr>
          <w:p w14:paraId="6934F9C1"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305E4B4A"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64720257" w14:textId="77777777">
        <w:trPr>
          <w:divId w:val="1881235819"/>
          <w:tblCellSpacing w:w="0" w:type="dxa"/>
        </w:trPr>
        <w:tc>
          <w:tcPr>
            <w:tcW w:w="0" w:type="auto"/>
            <w:vAlign w:val="center"/>
            <w:hideMark/>
          </w:tcPr>
          <w:p w14:paraId="0959269F"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C2B4E92"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5F3590A8" w14:textId="77777777">
        <w:trPr>
          <w:divId w:val="1881235819"/>
          <w:tblCellSpacing w:w="0" w:type="dxa"/>
        </w:trPr>
        <w:tc>
          <w:tcPr>
            <w:tcW w:w="0" w:type="auto"/>
            <w:vAlign w:val="center"/>
            <w:hideMark/>
          </w:tcPr>
          <w:p w14:paraId="04D0B281"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55CABBF"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73D8E040" w14:textId="77777777">
        <w:trPr>
          <w:divId w:val="1881235819"/>
          <w:tblCellSpacing w:w="0" w:type="dxa"/>
        </w:trPr>
        <w:tc>
          <w:tcPr>
            <w:tcW w:w="0" w:type="auto"/>
            <w:vAlign w:val="center"/>
            <w:hideMark/>
          </w:tcPr>
          <w:p w14:paraId="24FB67CE" w14:textId="77777777" w:rsidR="00000000" w:rsidRDefault="00DE28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5BCA1D74" w14:textId="77777777" w:rsidR="00000000" w:rsidRDefault="00DE28C3">
            <w:pPr>
              <w:spacing w:before="0" w:beforeAutospacing="0" w:after="0" w:afterAutospacing="0"/>
              <w:rPr>
                <w:rFonts w:ascii="Verdana" w:eastAsia="Times New Roman" w:hAnsi="Verdana"/>
                <w:color w:val="000000"/>
                <w:sz w:val="20"/>
                <w:szCs w:val="20"/>
              </w:rPr>
            </w:pPr>
            <w:hyperlink r:id="rId20" w:history="1">
              <w:r>
                <w:rPr>
                  <w:rStyle w:val="Hyperlink"/>
                  <w:rFonts w:ascii="Verdana" w:eastAsia="Times New Roman" w:hAnsi="Verdana"/>
                  <w:sz w:val="20"/>
                  <w:szCs w:val="20"/>
                </w:rPr>
                <w:t>ve7jtb@ve7jtb.com</w:t>
              </w:r>
            </w:hyperlink>
          </w:p>
        </w:tc>
      </w:tr>
      <w:tr w:rsidR="00000000" w14:paraId="42B0364F" w14:textId="77777777">
        <w:trPr>
          <w:divId w:val="1881235819"/>
          <w:tblCellSpacing w:w="0" w:type="dxa"/>
        </w:trPr>
        <w:tc>
          <w:tcPr>
            <w:tcW w:w="0" w:type="auto"/>
            <w:vAlign w:val="center"/>
            <w:hideMark/>
          </w:tcPr>
          <w:p w14:paraId="621FF3C7" w14:textId="77777777" w:rsidR="00000000" w:rsidRDefault="00DE28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7ED81525" w14:textId="77777777" w:rsidR="00000000" w:rsidRDefault="00DE28C3">
            <w:pPr>
              <w:spacing w:before="0" w:beforeAutospacing="0" w:after="0" w:afterAutospacing="0"/>
              <w:rPr>
                <w:rFonts w:ascii="Verdana" w:eastAsia="Times New Roman" w:hAnsi="Verdana"/>
                <w:color w:val="000000"/>
                <w:sz w:val="20"/>
                <w:szCs w:val="20"/>
              </w:rPr>
            </w:pPr>
            <w:hyperlink r:id="rId21" w:history="1">
              <w:r>
                <w:rPr>
                  <w:rStyle w:val="Hyperlink"/>
                  <w:rFonts w:ascii="Verdana" w:eastAsia="Times New Roman" w:hAnsi="Verdana"/>
                  <w:sz w:val="20"/>
                  <w:szCs w:val="20"/>
                </w:rPr>
                <w:t>http://www.thread-safe.com/</w:t>
              </w:r>
            </w:hyperlink>
          </w:p>
        </w:tc>
      </w:tr>
      <w:tr w:rsidR="00000000" w14:paraId="77F26CFA" w14:textId="77777777">
        <w:trPr>
          <w:divId w:val="1881235819"/>
          <w:tblCellSpacing w:w="0" w:type="dxa"/>
        </w:trPr>
        <w:tc>
          <w:tcPr>
            <w:tcW w:w="0" w:type="auto"/>
            <w:vAlign w:val="center"/>
            <w:hideMark/>
          </w:tcPr>
          <w:p w14:paraId="7D2056ED"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5CB3C752"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067B484A" w14:textId="77777777">
        <w:trPr>
          <w:divId w:val="1881235819"/>
          <w:tblCellSpacing w:w="0" w:type="dxa"/>
        </w:trPr>
        <w:tc>
          <w:tcPr>
            <w:tcW w:w="0" w:type="auto"/>
            <w:vAlign w:val="center"/>
            <w:hideMark/>
          </w:tcPr>
          <w:p w14:paraId="2A4BAB02"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3EC2CB1"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0E3F2293" w14:textId="77777777">
        <w:trPr>
          <w:divId w:val="1881235819"/>
          <w:tblCellSpacing w:w="0" w:type="dxa"/>
        </w:trPr>
        <w:tc>
          <w:tcPr>
            <w:tcW w:w="0" w:type="auto"/>
            <w:vAlign w:val="center"/>
            <w:hideMark/>
          </w:tcPr>
          <w:p w14:paraId="4290E506"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BAEDC1D"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2EF55ED5" w14:textId="77777777">
        <w:trPr>
          <w:divId w:val="1881235819"/>
          <w:tblCellSpacing w:w="0" w:type="dxa"/>
        </w:trPr>
        <w:tc>
          <w:tcPr>
            <w:tcW w:w="0" w:type="auto"/>
            <w:vAlign w:val="center"/>
            <w:hideMark/>
          </w:tcPr>
          <w:p w14:paraId="271E134E" w14:textId="77777777" w:rsidR="00000000" w:rsidRDefault="00DE28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47D77020" w14:textId="77777777" w:rsidR="00000000" w:rsidRDefault="00DE28C3">
            <w:pPr>
              <w:spacing w:before="0" w:beforeAutospacing="0" w:after="0" w:afterAutospacing="0"/>
              <w:rPr>
                <w:rFonts w:ascii="Verdana" w:eastAsia="Times New Roman" w:hAnsi="Verdana"/>
                <w:color w:val="000000"/>
                <w:sz w:val="20"/>
                <w:szCs w:val="20"/>
              </w:rPr>
            </w:pPr>
            <w:hyperlink r:id="rId22" w:history="1">
              <w:r>
                <w:rPr>
                  <w:rStyle w:val="Hyperlink"/>
                  <w:rFonts w:ascii="Verdana" w:eastAsia="Times New Roman" w:hAnsi="Verdana"/>
                  <w:sz w:val="20"/>
                  <w:szCs w:val="20"/>
                </w:rPr>
                <w:t>mbj@microsoft.com</w:t>
              </w:r>
            </w:hyperlink>
          </w:p>
        </w:tc>
      </w:tr>
      <w:tr w:rsidR="00000000" w14:paraId="0D150846" w14:textId="77777777">
        <w:trPr>
          <w:divId w:val="1881235819"/>
          <w:tblCellSpacing w:w="0" w:type="dxa"/>
        </w:trPr>
        <w:tc>
          <w:tcPr>
            <w:tcW w:w="0" w:type="auto"/>
            <w:vAlign w:val="center"/>
            <w:hideMark/>
          </w:tcPr>
          <w:p w14:paraId="1643D7BD" w14:textId="77777777" w:rsidR="00000000" w:rsidRDefault="00DE28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43B836A4" w14:textId="77777777" w:rsidR="00000000" w:rsidRDefault="00DE28C3">
            <w:pPr>
              <w:spacing w:before="0" w:beforeAutospacing="0" w:after="0" w:afterAutospacing="0"/>
              <w:rPr>
                <w:rFonts w:ascii="Verdana" w:eastAsia="Times New Roman" w:hAnsi="Verdana"/>
                <w:color w:val="000000"/>
                <w:sz w:val="20"/>
                <w:szCs w:val="20"/>
              </w:rPr>
            </w:pPr>
            <w:hyperlink r:id="rId23" w:history="1">
              <w:r>
                <w:rPr>
                  <w:rStyle w:val="Hyperlink"/>
                  <w:rFonts w:ascii="Verdana" w:eastAsia="Times New Roman" w:hAnsi="Verdana"/>
                  <w:sz w:val="20"/>
                  <w:szCs w:val="20"/>
                </w:rPr>
                <w:t>http://self-issued.info/</w:t>
              </w:r>
            </w:hyperlink>
          </w:p>
        </w:tc>
      </w:tr>
      <w:tr w:rsidR="00000000" w14:paraId="6B2DE43F" w14:textId="77777777">
        <w:trPr>
          <w:divId w:val="1881235819"/>
          <w:tblCellSpacing w:w="0" w:type="dxa"/>
        </w:trPr>
        <w:tc>
          <w:tcPr>
            <w:tcW w:w="0" w:type="auto"/>
            <w:vAlign w:val="center"/>
            <w:hideMark/>
          </w:tcPr>
          <w:p w14:paraId="7AEB1EF9"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2910237B"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10A3DF6A" w14:textId="77777777">
        <w:trPr>
          <w:divId w:val="1881235819"/>
          <w:tblCellSpacing w:w="0" w:type="dxa"/>
        </w:trPr>
        <w:tc>
          <w:tcPr>
            <w:tcW w:w="0" w:type="auto"/>
            <w:vAlign w:val="center"/>
            <w:hideMark/>
          </w:tcPr>
          <w:p w14:paraId="5A9A386D"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9738AE2"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000000" w14:paraId="0A0AA41D" w14:textId="77777777">
        <w:trPr>
          <w:divId w:val="1881235819"/>
          <w:tblCellSpacing w:w="0" w:type="dxa"/>
        </w:trPr>
        <w:tc>
          <w:tcPr>
            <w:tcW w:w="0" w:type="auto"/>
            <w:vAlign w:val="center"/>
            <w:hideMark/>
          </w:tcPr>
          <w:p w14:paraId="79BE9AC7"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044CA1E"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14:paraId="4C06EC0E" w14:textId="77777777">
        <w:trPr>
          <w:divId w:val="1881235819"/>
          <w:tblCellSpacing w:w="0" w:type="dxa"/>
        </w:trPr>
        <w:tc>
          <w:tcPr>
            <w:tcW w:w="0" w:type="auto"/>
            <w:vAlign w:val="center"/>
            <w:hideMark/>
          </w:tcPr>
          <w:p w14:paraId="55469D63" w14:textId="77777777" w:rsidR="00000000" w:rsidRDefault="00DE28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1110C94B" w14:textId="77777777" w:rsidR="00000000" w:rsidRDefault="00DE28C3">
            <w:pPr>
              <w:spacing w:before="0" w:beforeAutospacing="0" w:after="0" w:afterAutospacing="0"/>
              <w:rPr>
                <w:rFonts w:ascii="Verdana" w:eastAsia="Times New Roman" w:hAnsi="Verdana"/>
                <w:color w:val="000000"/>
                <w:sz w:val="20"/>
                <w:szCs w:val="20"/>
              </w:rPr>
            </w:pPr>
            <w:hyperlink r:id="rId24" w:history="1">
              <w:r>
                <w:rPr>
                  <w:rStyle w:val="Hyperlink"/>
                  <w:rFonts w:ascii="Verdana" w:eastAsia="Times New Roman" w:hAnsi="Verdana"/>
                  <w:sz w:val="20"/>
                  <w:szCs w:val="20"/>
                </w:rPr>
                <w:t>breno@google.com</w:t>
              </w:r>
            </w:hyperlink>
          </w:p>
        </w:tc>
      </w:tr>
      <w:tr w:rsidR="00000000" w14:paraId="4C4F260E" w14:textId="77777777">
        <w:trPr>
          <w:divId w:val="1881235819"/>
          <w:tblCellSpacing w:w="0" w:type="dxa"/>
        </w:trPr>
        <w:tc>
          <w:tcPr>
            <w:tcW w:w="0" w:type="auto"/>
            <w:vAlign w:val="center"/>
            <w:hideMark/>
          </w:tcPr>
          <w:p w14:paraId="409ABC90" w14:textId="77777777" w:rsidR="00000000" w:rsidRDefault="00DE28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0B40B43C" w14:textId="77777777" w:rsidR="00000000" w:rsidRDefault="00DE28C3">
            <w:pPr>
              <w:spacing w:before="0" w:beforeAutospacing="0" w:after="0" w:afterAutospacing="0"/>
              <w:rPr>
                <w:rFonts w:ascii="Verdana" w:eastAsia="Times New Roman" w:hAnsi="Verdana"/>
                <w:color w:val="000000"/>
                <w:sz w:val="20"/>
                <w:szCs w:val="20"/>
              </w:rPr>
            </w:pPr>
            <w:hyperlink r:id="rId25" w:history="1">
              <w:r>
                <w:rPr>
                  <w:rStyle w:val="Hyperlink"/>
                  <w:rFonts w:ascii="Verdana" w:eastAsia="Times New Roman" w:hAnsi="Verdana"/>
                  <w:sz w:val="20"/>
                  <w:szCs w:val="20"/>
                </w:rPr>
                <w:t>http://stackoverflow.com/users/311376/breno</w:t>
              </w:r>
            </w:hyperlink>
          </w:p>
        </w:tc>
      </w:tr>
      <w:tr w:rsidR="00000000" w14:paraId="4FCF8363" w14:textId="77777777">
        <w:trPr>
          <w:divId w:val="1881235819"/>
          <w:tblCellSpacing w:w="0" w:type="dxa"/>
        </w:trPr>
        <w:tc>
          <w:tcPr>
            <w:tcW w:w="0" w:type="auto"/>
            <w:vAlign w:val="center"/>
            <w:hideMark/>
          </w:tcPr>
          <w:p w14:paraId="1373D323"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5D779658" w14:textId="77777777" w:rsidR="00000000" w:rsidRDefault="00DE28C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685B1EAE" w14:textId="77777777">
        <w:trPr>
          <w:divId w:val="1881235819"/>
          <w:tblCellSpacing w:w="0" w:type="dxa"/>
        </w:trPr>
        <w:tc>
          <w:tcPr>
            <w:tcW w:w="0" w:type="auto"/>
            <w:vAlign w:val="center"/>
            <w:hideMark/>
          </w:tcPr>
          <w:p w14:paraId="66F04980"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B4099DB"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000000" w14:paraId="3A323259" w14:textId="77777777">
        <w:trPr>
          <w:divId w:val="1881235819"/>
          <w:tblCellSpacing w:w="0" w:type="dxa"/>
        </w:trPr>
        <w:tc>
          <w:tcPr>
            <w:tcW w:w="0" w:type="auto"/>
            <w:vAlign w:val="center"/>
            <w:hideMark/>
          </w:tcPr>
          <w:p w14:paraId="0AB4D4ED"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6594829" w14:textId="77777777" w:rsidR="00000000" w:rsidRDefault="00DE28C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000000" w14:paraId="63936CB3" w14:textId="77777777">
        <w:trPr>
          <w:divId w:val="1881235819"/>
          <w:tblCellSpacing w:w="0" w:type="dxa"/>
        </w:trPr>
        <w:tc>
          <w:tcPr>
            <w:tcW w:w="0" w:type="auto"/>
            <w:vAlign w:val="center"/>
            <w:hideMark/>
          </w:tcPr>
          <w:p w14:paraId="32C257ED" w14:textId="77777777" w:rsidR="00000000" w:rsidRDefault="00DE28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64B3DF89" w14:textId="77777777" w:rsidR="00000000" w:rsidRDefault="00DE28C3">
            <w:pPr>
              <w:spacing w:before="0" w:beforeAutospacing="0" w:after="0" w:afterAutospacing="0"/>
              <w:rPr>
                <w:rFonts w:ascii="Verdana" w:eastAsia="Times New Roman" w:hAnsi="Verdana"/>
                <w:color w:val="000000"/>
                <w:sz w:val="20"/>
                <w:szCs w:val="20"/>
              </w:rPr>
            </w:pPr>
            <w:hyperlink r:id="rId26" w:history="1">
              <w:r>
                <w:rPr>
                  <w:rStyle w:val="Hyperlink"/>
                  <w:rFonts w:ascii="Verdana" w:eastAsia="Times New Roman" w:hAnsi="Verdana"/>
                  <w:sz w:val="20"/>
                  <w:szCs w:val="20"/>
                </w:rPr>
                <w:t>cmortimore@salesforce.com</w:t>
              </w:r>
            </w:hyperlink>
          </w:p>
        </w:tc>
      </w:tr>
      <w:tr w:rsidR="00000000" w14:paraId="0F6DE88D" w14:textId="77777777">
        <w:trPr>
          <w:divId w:val="1881235819"/>
          <w:tblCellSpacing w:w="0" w:type="dxa"/>
        </w:trPr>
        <w:tc>
          <w:tcPr>
            <w:tcW w:w="0" w:type="auto"/>
            <w:vAlign w:val="center"/>
            <w:hideMark/>
          </w:tcPr>
          <w:p w14:paraId="29BDF861" w14:textId="77777777" w:rsidR="00000000" w:rsidRDefault="00DE28C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77EE638C" w14:textId="77777777" w:rsidR="00000000" w:rsidRDefault="00DE28C3">
            <w:pPr>
              <w:spacing w:before="0" w:beforeAutospacing="0" w:after="0" w:afterAutospacing="0"/>
              <w:rPr>
                <w:rFonts w:ascii="Verdana" w:eastAsia="Times New Roman" w:hAnsi="Verdana"/>
                <w:color w:val="000000"/>
                <w:sz w:val="20"/>
                <w:szCs w:val="20"/>
              </w:rPr>
            </w:pPr>
            <w:hyperlink r:id="rId27" w:history="1">
              <w:r>
                <w:rPr>
                  <w:rStyle w:val="Hyperlink"/>
                  <w:rFonts w:ascii="Verdana" w:eastAsia="Times New Roman" w:hAnsi="Verdana"/>
                  <w:sz w:val="20"/>
                  <w:szCs w:val="20"/>
                </w:rPr>
                <w:t>https://twitter.com/cmort</w:t>
              </w:r>
            </w:hyperlink>
          </w:p>
        </w:tc>
      </w:tr>
    </w:tbl>
    <w:p w14:paraId="067F11EA" w14:textId="77777777" w:rsidR="00DE28C3" w:rsidRDefault="00DE28C3">
      <w:pPr>
        <w:spacing w:before="0" w:beforeAutospacing="0" w:after="0" w:afterAutospacing="0"/>
        <w:divId w:val="1881235819"/>
        <w:rPr>
          <w:rFonts w:eastAsia="Times New Roman"/>
        </w:rPr>
      </w:pPr>
    </w:p>
    <w:sectPr w:rsidR="00DE28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99C"/>
    <w:multiLevelType w:val="multilevel"/>
    <w:tmpl w:val="7632F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DC2A59"/>
    <w:multiLevelType w:val="multilevel"/>
    <w:tmpl w:val="BD9A4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CC2635"/>
    <w:multiLevelType w:val="multilevel"/>
    <w:tmpl w:val="F9862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433EB4"/>
    <w:multiLevelType w:val="multilevel"/>
    <w:tmpl w:val="A0661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C434C9"/>
    <w:multiLevelType w:val="multilevel"/>
    <w:tmpl w:val="63264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E950AF"/>
    <w:multiLevelType w:val="multilevel"/>
    <w:tmpl w:val="29A2A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786D09"/>
    <w:multiLevelType w:val="multilevel"/>
    <w:tmpl w:val="A80AF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6856D9"/>
    <w:multiLevelType w:val="multilevel"/>
    <w:tmpl w:val="04BAC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FF296D"/>
    <w:multiLevelType w:val="multilevel"/>
    <w:tmpl w:val="EEEED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5C6A78"/>
    <w:multiLevelType w:val="multilevel"/>
    <w:tmpl w:val="BB9C0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40E12C8"/>
    <w:multiLevelType w:val="multilevel"/>
    <w:tmpl w:val="5AEED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4830BF8"/>
    <w:multiLevelType w:val="multilevel"/>
    <w:tmpl w:val="B358C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60E45D8"/>
    <w:multiLevelType w:val="multilevel"/>
    <w:tmpl w:val="61F08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B6C32BE"/>
    <w:multiLevelType w:val="multilevel"/>
    <w:tmpl w:val="C6CAD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CF50BAD"/>
    <w:multiLevelType w:val="multilevel"/>
    <w:tmpl w:val="1B62E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3106E8"/>
    <w:multiLevelType w:val="multilevel"/>
    <w:tmpl w:val="2B629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8BD1E47"/>
    <w:multiLevelType w:val="multilevel"/>
    <w:tmpl w:val="95460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9583E"/>
    <w:multiLevelType w:val="multilevel"/>
    <w:tmpl w:val="3CA4E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1DD18F4"/>
    <w:multiLevelType w:val="multilevel"/>
    <w:tmpl w:val="F588F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33D7856"/>
    <w:multiLevelType w:val="multilevel"/>
    <w:tmpl w:val="82464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6213FDE"/>
    <w:multiLevelType w:val="multilevel"/>
    <w:tmpl w:val="AE128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EE3DBD"/>
    <w:multiLevelType w:val="multilevel"/>
    <w:tmpl w:val="670E1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0FA7C55"/>
    <w:multiLevelType w:val="multilevel"/>
    <w:tmpl w:val="2B407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D90F84"/>
    <w:multiLevelType w:val="multilevel"/>
    <w:tmpl w:val="DE7A9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BCF7D03"/>
    <w:multiLevelType w:val="multilevel"/>
    <w:tmpl w:val="7FF8B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EC9310D"/>
    <w:multiLevelType w:val="multilevel"/>
    <w:tmpl w:val="FB826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FC20754"/>
    <w:multiLevelType w:val="multilevel"/>
    <w:tmpl w:val="B0A64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0DD7920"/>
    <w:multiLevelType w:val="multilevel"/>
    <w:tmpl w:val="222C7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F405BD"/>
    <w:multiLevelType w:val="multilevel"/>
    <w:tmpl w:val="93D4B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8322DE4"/>
    <w:multiLevelType w:val="multilevel"/>
    <w:tmpl w:val="65CEF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99330F7"/>
    <w:multiLevelType w:val="multilevel"/>
    <w:tmpl w:val="6F00D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AF24BB6"/>
    <w:multiLevelType w:val="multilevel"/>
    <w:tmpl w:val="6E0E7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2F058A7"/>
    <w:multiLevelType w:val="multilevel"/>
    <w:tmpl w:val="85D81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5222650"/>
    <w:multiLevelType w:val="multilevel"/>
    <w:tmpl w:val="01E60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9745A58"/>
    <w:multiLevelType w:val="multilevel"/>
    <w:tmpl w:val="4D96F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A517D6D"/>
    <w:multiLevelType w:val="multilevel"/>
    <w:tmpl w:val="1C4AA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CE02778"/>
    <w:multiLevelType w:val="multilevel"/>
    <w:tmpl w:val="C4C8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E800549"/>
    <w:multiLevelType w:val="multilevel"/>
    <w:tmpl w:val="D4044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0855FF9"/>
    <w:multiLevelType w:val="multilevel"/>
    <w:tmpl w:val="22E2A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1AF0DF5"/>
    <w:multiLevelType w:val="multilevel"/>
    <w:tmpl w:val="2048F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A625BE8"/>
    <w:multiLevelType w:val="multilevel"/>
    <w:tmpl w:val="1CBCB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BB23329"/>
    <w:multiLevelType w:val="multilevel"/>
    <w:tmpl w:val="F1563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5"/>
  </w:num>
  <w:num w:numId="3">
    <w:abstractNumId w:val="0"/>
  </w:num>
  <w:num w:numId="4">
    <w:abstractNumId w:val="24"/>
  </w:num>
  <w:num w:numId="5">
    <w:abstractNumId w:val="9"/>
  </w:num>
  <w:num w:numId="6">
    <w:abstractNumId w:val="28"/>
  </w:num>
  <w:num w:numId="7">
    <w:abstractNumId w:val="25"/>
  </w:num>
  <w:num w:numId="8">
    <w:abstractNumId w:val="23"/>
  </w:num>
  <w:num w:numId="9">
    <w:abstractNumId w:val="27"/>
  </w:num>
  <w:num w:numId="10">
    <w:abstractNumId w:val="14"/>
  </w:num>
  <w:num w:numId="11">
    <w:abstractNumId w:val="40"/>
  </w:num>
  <w:num w:numId="12">
    <w:abstractNumId w:val="19"/>
  </w:num>
  <w:num w:numId="13">
    <w:abstractNumId w:val="38"/>
  </w:num>
  <w:num w:numId="14">
    <w:abstractNumId w:val="36"/>
  </w:num>
  <w:num w:numId="15">
    <w:abstractNumId w:val="30"/>
  </w:num>
  <w:num w:numId="16">
    <w:abstractNumId w:val="7"/>
  </w:num>
  <w:num w:numId="17">
    <w:abstractNumId w:val="17"/>
  </w:num>
  <w:num w:numId="18">
    <w:abstractNumId w:val="3"/>
  </w:num>
  <w:num w:numId="19">
    <w:abstractNumId w:val="15"/>
  </w:num>
  <w:num w:numId="20">
    <w:abstractNumId w:val="35"/>
  </w:num>
  <w:num w:numId="21">
    <w:abstractNumId w:val="34"/>
  </w:num>
  <w:num w:numId="22">
    <w:abstractNumId w:val="37"/>
  </w:num>
  <w:num w:numId="23">
    <w:abstractNumId w:val="2"/>
  </w:num>
  <w:num w:numId="24">
    <w:abstractNumId w:val="32"/>
  </w:num>
  <w:num w:numId="25">
    <w:abstractNumId w:val="4"/>
  </w:num>
  <w:num w:numId="26">
    <w:abstractNumId w:val="22"/>
  </w:num>
  <w:num w:numId="27">
    <w:abstractNumId w:val="20"/>
  </w:num>
  <w:num w:numId="28">
    <w:abstractNumId w:val="16"/>
  </w:num>
  <w:num w:numId="29">
    <w:abstractNumId w:val="13"/>
  </w:num>
  <w:num w:numId="30">
    <w:abstractNumId w:val="31"/>
  </w:num>
  <w:num w:numId="31">
    <w:abstractNumId w:val="18"/>
  </w:num>
  <w:num w:numId="32">
    <w:abstractNumId w:val="41"/>
  </w:num>
  <w:num w:numId="33">
    <w:abstractNumId w:val="21"/>
  </w:num>
  <w:num w:numId="34">
    <w:abstractNumId w:val="1"/>
  </w:num>
  <w:num w:numId="35">
    <w:abstractNumId w:val="26"/>
  </w:num>
  <w:num w:numId="36">
    <w:abstractNumId w:val="33"/>
  </w:num>
  <w:num w:numId="37">
    <w:abstractNumId w:val="12"/>
  </w:num>
  <w:num w:numId="38">
    <w:abstractNumId w:val="6"/>
  </w:num>
  <w:num w:numId="39">
    <w:abstractNumId w:val="39"/>
  </w:num>
  <w:num w:numId="40">
    <w:abstractNumId w:val="8"/>
  </w:num>
  <w:num w:numId="41">
    <w:abstractNumId w:val="29"/>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DE28C3"/>
    <w:rsid w:val="0042279A"/>
    <w:rsid w:val="00DE2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DE28C3"/>
    <w:rPr>
      <w:rFonts w:eastAsiaTheme="minorEastAsia"/>
      <w:sz w:val="24"/>
      <w:szCs w:val="24"/>
    </w:rPr>
  </w:style>
  <w:style w:type="paragraph" w:styleId="BalloonText">
    <w:name w:val="Balloon Text"/>
    <w:basedOn w:val="Normal"/>
    <w:link w:val="BalloonTextChar"/>
    <w:uiPriority w:val="99"/>
    <w:semiHidden/>
    <w:unhideWhenUsed/>
    <w:rsid w:val="00DE28C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28C3"/>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DE28C3"/>
    <w:rPr>
      <w:rFonts w:eastAsiaTheme="minorEastAsia"/>
      <w:sz w:val="24"/>
      <w:szCs w:val="24"/>
    </w:rPr>
  </w:style>
  <w:style w:type="paragraph" w:styleId="BalloonText">
    <w:name w:val="Balloon Text"/>
    <w:basedOn w:val="Normal"/>
    <w:link w:val="BalloonTextChar"/>
    <w:uiPriority w:val="99"/>
    <w:semiHidden/>
    <w:unhideWhenUsed/>
    <w:rsid w:val="00DE28C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28C3"/>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235819">
      <w:bodyDiv w:val="1"/>
      <w:marLeft w:val="480"/>
      <w:marRight w:val="480"/>
      <w:marTop w:val="480"/>
      <w:marBottom w:val="480"/>
      <w:divBdr>
        <w:top w:val="none" w:sz="0" w:space="0" w:color="auto"/>
        <w:left w:val="none" w:sz="0" w:space="0" w:color="auto"/>
        <w:bottom w:val="none" w:sz="0" w:space="0" w:color="auto"/>
        <w:right w:val="none" w:sz="0" w:space="0" w:color="auto"/>
      </w:divBdr>
      <w:divsChild>
        <w:div w:id="493424232">
          <w:blockQuote w:val="1"/>
          <w:marLeft w:val="720"/>
          <w:marRight w:val="720"/>
          <w:marTop w:val="100"/>
          <w:marBottom w:val="100"/>
          <w:divBdr>
            <w:top w:val="none" w:sz="0" w:space="0" w:color="auto"/>
            <w:left w:val="none" w:sz="0" w:space="0" w:color="auto"/>
            <w:bottom w:val="none" w:sz="0" w:space="0" w:color="auto"/>
            <w:right w:val="none" w:sz="0" w:space="0" w:color="auto"/>
          </w:divBdr>
        </w:div>
        <w:div w:id="1576670823">
          <w:marLeft w:val="720"/>
          <w:marRight w:val="0"/>
          <w:marTop w:val="0"/>
          <w:marBottom w:val="0"/>
          <w:divBdr>
            <w:top w:val="none" w:sz="0" w:space="0" w:color="auto"/>
            <w:left w:val="none" w:sz="0" w:space="0" w:color="auto"/>
            <w:bottom w:val="none" w:sz="0" w:space="0" w:color="auto"/>
            <w:right w:val="none" w:sz="0" w:space="0" w:color="auto"/>
          </w:divBdr>
        </w:div>
        <w:div w:id="1048652020">
          <w:marLeft w:val="720"/>
          <w:marRight w:val="0"/>
          <w:marTop w:val="0"/>
          <w:marBottom w:val="0"/>
          <w:divBdr>
            <w:top w:val="none" w:sz="0" w:space="0" w:color="auto"/>
            <w:left w:val="none" w:sz="0" w:space="0" w:color="auto"/>
            <w:bottom w:val="none" w:sz="0" w:space="0" w:color="auto"/>
            <w:right w:val="none" w:sz="0" w:space="0" w:color="auto"/>
          </w:divBdr>
        </w:div>
        <w:div w:id="1755324400">
          <w:blockQuote w:val="1"/>
          <w:marLeft w:val="720"/>
          <w:marRight w:val="720"/>
          <w:marTop w:val="100"/>
          <w:marBottom w:val="100"/>
          <w:divBdr>
            <w:top w:val="none" w:sz="0" w:space="0" w:color="auto"/>
            <w:left w:val="none" w:sz="0" w:space="0" w:color="auto"/>
            <w:bottom w:val="none" w:sz="0" w:space="0" w:color="auto"/>
            <w:right w:val="none" w:sz="0" w:space="0" w:color="auto"/>
          </w:divBdr>
        </w:div>
        <w:div w:id="142158583">
          <w:blockQuote w:val="1"/>
          <w:marLeft w:val="720"/>
          <w:marRight w:val="720"/>
          <w:marTop w:val="100"/>
          <w:marBottom w:val="100"/>
          <w:divBdr>
            <w:top w:val="none" w:sz="0" w:space="0" w:color="auto"/>
            <w:left w:val="none" w:sz="0" w:space="0" w:color="auto"/>
            <w:bottom w:val="none" w:sz="0" w:space="0" w:color="auto"/>
            <w:right w:val="none" w:sz="0" w:space="0" w:color="auto"/>
          </w:divBdr>
        </w:div>
        <w:div w:id="1950772611">
          <w:marLeft w:val="720"/>
          <w:marRight w:val="0"/>
          <w:marTop w:val="0"/>
          <w:marBottom w:val="0"/>
          <w:divBdr>
            <w:top w:val="none" w:sz="0" w:space="0" w:color="auto"/>
            <w:left w:val="none" w:sz="0" w:space="0" w:color="auto"/>
            <w:bottom w:val="none" w:sz="0" w:space="0" w:color="auto"/>
            <w:right w:val="none" w:sz="0" w:space="0" w:color="auto"/>
          </w:divBdr>
        </w:div>
        <w:div w:id="1863979713">
          <w:marLeft w:val="720"/>
          <w:marRight w:val="0"/>
          <w:marTop w:val="0"/>
          <w:marBottom w:val="0"/>
          <w:divBdr>
            <w:top w:val="none" w:sz="0" w:space="0" w:color="auto"/>
            <w:left w:val="none" w:sz="0" w:space="0" w:color="auto"/>
            <w:bottom w:val="none" w:sz="0" w:space="0" w:color="auto"/>
            <w:right w:val="none" w:sz="0" w:space="0" w:color="auto"/>
          </w:divBdr>
        </w:div>
        <w:div w:id="1464690285">
          <w:blockQuote w:val="1"/>
          <w:marLeft w:val="720"/>
          <w:marRight w:val="720"/>
          <w:marTop w:val="100"/>
          <w:marBottom w:val="100"/>
          <w:divBdr>
            <w:top w:val="none" w:sz="0" w:space="0" w:color="auto"/>
            <w:left w:val="none" w:sz="0" w:space="0" w:color="auto"/>
            <w:bottom w:val="none" w:sz="0" w:space="0" w:color="auto"/>
            <w:right w:val="none" w:sz="0" w:space="0" w:color="auto"/>
          </w:divBdr>
        </w:div>
        <w:div w:id="170880232">
          <w:marLeft w:val="720"/>
          <w:marRight w:val="0"/>
          <w:marTop w:val="0"/>
          <w:marBottom w:val="0"/>
          <w:divBdr>
            <w:top w:val="none" w:sz="0" w:space="0" w:color="auto"/>
            <w:left w:val="none" w:sz="0" w:space="0" w:color="auto"/>
            <w:bottom w:val="none" w:sz="0" w:space="0" w:color="auto"/>
            <w:right w:val="none" w:sz="0" w:space="0" w:color="auto"/>
          </w:divBdr>
        </w:div>
        <w:div w:id="1718355520">
          <w:marLeft w:val="720"/>
          <w:marRight w:val="0"/>
          <w:marTop w:val="0"/>
          <w:marBottom w:val="0"/>
          <w:divBdr>
            <w:top w:val="none" w:sz="0" w:space="0" w:color="auto"/>
            <w:left w:val="none" w:sz="0" w:space="0" w:color="auto"/>
            <w:bottom w:val="none" w:sz="0" w:space="0" w:color="auto"/>
            <w:right w:val="none" w:sz="0" w:space="0" w:color="auto"/>
          </w:divBdr>
        </w:div>
        <w:div w:id="1171213797">
          <w:blockQuote w:val="1"/>
          <w:marLeft w:val="720"/>
          <w:marRight w:val="720"/>
          <w:marTop w:val="100"/>
          <w:marBottom w:val="100"/>
          <w:divBdr>
            <w:top w:val="none" w:sz="0" w:space="0" w:color="auto"/>
            <w:left w:val="none" w:sz="0" w:space="0" w:color="auto"/>
            <w:bottom w:val="none" w:sz="0" w:space="0" w:color="auto"/>
            <w:right w:val="none" w:sz="0" w:space="0" w:color="auto"/>
          </w:divBdr>
        </w:div>
        <w:div w:id="1506048916">
          <w:marLeft w:val="720"/>
          <w:marRight w:val="0"/>
          <w:marTop w:val="0"/>
          <w:marBottom w:val="0"/>
          <w:divBdr>
            <w:top w:val="none" w:sz="0" w:space="0" w:color="auto"/>
            <w:left w:val="none" w:sz="0" w:space="0" w:color="auto"/>
            <w:bottom w:val="none" w:sz="0" w:space="0" w:color="auto"/>
            <w:right w:val="none" w:sz="0" w:space="0" w:color="auto"/>
          </w:divBdr>
        </w:div>
        <w:div w:id="2131052322">
          <w:blockQuote w:val="1"/>
          <w:marLeft w:val="720"/>
          <w:marRight w:val="720"/>
          <w:marTop w:val="100"/>
          <w:marBottom w:val="100"/>
          <w:divBdr>
            <w:top w:val="none" w:sz="0" w:space="0" w:color="auto"/>
            <w:left w:val="none" w:sz="0" w:space="0" w:color="auto"/>
            <w:bottom w:val="none" w:sz="0" w:space="0" w:color="auto"/>
            <w:right w:val="none" w:sz="0" w:space="0" w:color="auto"/>
          </w:divBdr>
        </w:div>
        <w:div w:id="1858498246">
          <w:marLeft w:val="720"/>
          <w:marRight w:val="0"/>
          <w:marTop w:val="0"/>
          <w:marBottom w:val="0"/>
          <w:divBdr>
            <w:top w:val="none" w:sz="0" w:space="0" w:color="auto"/>
            <w:left w:val="none" w:sz="0" w:space="0" w:color="auto"/>
            <w:bottom w:val="none" w:sz="0" w:space="0" w:color="auto"/>
            <w:right w:val="none" w:sz="0" w:space="0" w:color="auto"/>
          </w:divBdr>
        </w:div>
        <w:div w:id="1392926915">
          <w:marLeft w:val="720"/>
          <w:marRight w:val="0"/>
          <w:marTop w:val="0"/>
          <w:marBottom w:val="0"/>
          <w:divBdr>
            <w:top w:val="none" w:sz="0" w:space="0" w:color="auto"/>
            <w:left w:val="none" w:sz="0" w:space="0" w:color="auto"/>
            <w:bottom w:val="none" w:sz="0" w:space="0" w:color="auto"/>
            <w:right w:val="none" w:sz="0" w:space="0" w:color="auto"/>
          </w:divBdr>
        </w:div>
        <w:div w:id="1797260665">
          <w:blockQuote w:val="1"/>
          <w:marLeft w:val="720"/>
          <w:marRight w:val="720"/>
          <w:marTop w:val="100"/>
          <w:marBottom w:val="100"/>
          <w:divBdr>
            <w:top w:val="none" w:sz="0" w:space="0" w:color="auto"/>
            <w:left w:val="none" w:sz="0" w:space="0" w:color="auto"/>
            <w:bottom w:val="none" w:sz="0" w:space="0" w:color="auto"/>
            <w:right w:val="none" w:sz="0" w:space="0" w:color="auto"/>
          </w:divBdr>
        </w:div>
        <w:div w:id="140580671">
          <w:marLeft w:val="720"/>
          <w:marRight w:val="0"/>
          <w:marTop w:val="0"/>
          <w:marBottom w:val="0"/>
          <w:divBdr>
            <w:top w:val="none" w:sz="0" w:space="0" w:color="auto"/>
            <w:left w:val="none" w:sz="0" w:space="0" w:color="auto"/>
            <w:bottom w:val="none" w:sz="0" w:space="0" w:color="auto"/>
            <w:right w:val="none" w:sz="0" w:space="0" w:color="auto"/>
          </w:divBdr>
        </w:div>
        <w:div w:id="887959994">
          <w:marLeft w:val="720"/>
          <w:marRight w:val="0"/>
          <w:marTop w:val="0"/>
          <w:marBottom w:val="0"/>
          <w:divBdr>
            <w:top w:val="none" w:sz="0" w:space="0" w:color="auto"/>
            <w:left w:val="none" w:sz="0" w:space="0" w:color="auto"/>
            <w:bottom w:val="none" w:sz="0" w:space="0" w:color="auto"/>
            <w:right w:val="none" w:sz="0" w:space="0" w:color="auto"/>
          </w:divBdr>
        </w:div>
        <w:div w:id="285158000">
          <w:blockQuote w:val="1"/>
          <w:marLeft w:val="720"/>
          <w:marRight w:val="720"/>
          <w:marTop w:val="100"/>
          <w:marBottom w:val="100"/>
          <w:divBdr>
            <w:top w:val="none" w:sz="0" w:space="0" w:color="auto"/>
            <w:left w:val="none" w:sz="0" w:space="0" w:color="auto"/>
            <w:bottom w:val="none" w:sz="0" w:space="0" w:color="auto"/>
            <w:right w:val="none" w:sz="0" w:space="0" w:color="auto"/>
          </w:divBdr>
        </w:div>
        <w:div w:id="2009405940">
          <w:marLeft w:val="720"/>
          <w:marRight w:val="0"/>
          <w:marTop w:val="0"/>
          <w:marBottom w:val="0"/>
          <w:divBdr>
            <w:top w:val="none" w:sz="0" w:space="0" w:color="auto"/>
            <w:left w:val="none" w:sz="0" w:space="0" w:color="auto"/>
            <w:bottom w:val="none" w:sz="0" w:space="0" w:color="auto"/>
            <w:right w:val="none" w:sz="0" w:space="0" w:color="auto"/>
          </w:divBdr>
        </w:div>
        <w:div w:id="1321081572">
          <w:marLeft w:val="720"/>
          <w:marRight w:val="0"/>
          <w:marTop w:val="0"/>
          <w:marBottom w:val="0"/>
          <w:divBdr>
            <w:top w:val="none" w:sz="0" w:space="0" w:color="auto"/>
            <w:left w:val="none" w:sz="0" w:space="0" w:color="auto"/>
            <w:bottom w:val="none" w:sz="0" w:space="0" w:color="auto"/>
            <w:right w:val="none" w:sz="0" w:space="0" w:color="auto"/>
          </w:divBdr>
        </w:div>
        <w:div w:id="11194913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o.org/iso/iso_catalogue/catalogue_tc/catalogue_detail.htm?csnumber=45138" TargetMode="External"/><Relationship Id="rId13" Type="http://schemas.openxmlformats.org/officeDocument/2006/relationships/hyperlink" Target="mailto:markdavis@google.com" TargetMode="External"/><Relationship Id="rId18" Type="http://schemas.openxmlformats.org/officeDocument/2006/relationships/hyperlink" Target="mailto:n-sakimura@nri.co.jp" TargetMode="External"/><Relationship Id="rId26" Type="http://schemas.openxmlformats.org/officeDocument/2006/relationships/hyperlink" Target="mailto:cmortimore@salesforce.com" TargetMode="External"/><Relationship Id="rId3" Type="http://schemas.microsoft.com/office/2007/relationships/stylesWithEffects" Target="stylesWithEffects.xml"/><Relationship Id="rId21" Type="http://schemas.openxmlformats.org/officeDocument/2006/relationships/hyperlink" Target="http://www.thread-safe.com/" TargetMode="External"/><Relationship Id="rId7" Type="http://schemas.openxmlformats.org/officeDocument/2006/relationships/hyperlink" Target="http://www.iana.org/assignments/language-subtag-registry" TargetMode="External"/><Relationship Id="rId12" Type="http://schemas.openxmlformats.org/officeDocument/2006/relationships/hyperlink" Target="http://openid.net/specs/openid-connect-registration-1_0.html" TargetMode="External"/><Relationship Id="rId17" Type="http://schemas.openxmlformats.org/officeDocument/2006/relationships/hyperlink" Target="http://openid.net/specs/openid-connect-implicit-1_0.html" TargetMode="External"/><Relationship Id="rId25" Type="http://schemas.openxmlformats.org/officeDocument/2006/relationships/hyperlink" Target="http://stackoverflow.com/users/311376/breno" TargetMode="External"/><Relationship Id="rId2" Type="http://schemas.openxmlformats.org/officeDocument/2006/relationships/styles" Target="styles.xml"/><Relationship Id="rId16" Type="http://schemas.openxmlformats.org/officeDocument/2006/relationships/hyperlink" Target="http://www.twinsun.com/tz/tz-link.htm" TargetMode="External"/><Relationship Id="rId20" Type="http://schemas.openxmlformats.org/officeDocument/2006/relationships/hyperlink" Target="mailto:ve7jtb@ve7jtb.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tu.int/rec/T-REC-E.164-201011-I/en" TargetMode="External"/><Relationship Id="rId11" Type="http://schemas.openxmlformats.org/officeDocument/2006/relationships/hyperlink" Target="http://openid.net/specs/openid-connect-discovery-1_0.html" TargetMode="External"/><Relationship Id="rId24" Type="http://schemas.openxmlformats.org/officeDocument/2006/relationships/hyperlink" Target="mailto:breno@google.com" TargetMode="External"/><Relationship Id="rId5" Type="http://schemas.openxmlformats.org/officeDocument/2006/relationships/webSettings" Target="webSettings.xml"/><Relationship Id="rId15" Type="http://schemas.openxmlformats.org/officeDocument/2006/relationships/hyperlink" Target="http://www.w3.org/TR/1999/REC-html401-19991224" TargetMode="External"/><Relationship Id="rId23" Type="http://schemas.openxmlformats.org/officeDocument/2006/relationships/hyperlink" Target="http://self-issued.info/" TargetMode="External"/><Relationship Id="rId28" Type="http://schemas.openxmlformats.org/officeDocument/2006/relationships/fontTable" Target="fontTable.xml"/><Relationship Id="rId10" Type="http://schemas.openxmlformats.org/officeDocument/2006/relationships/hyperlink" Target="http://openid.net/specs/openid-connect-core-1_0.html" TargetMode="External"/><Relationship Id="rId19" Type="http://schemas.openxmlformats.org/officeDocument/2006/relationships/hyperlink" Target="http://nat.sakimura.org/" TargetMode="External"/><Relationship Id="rId4" Type="http://schemas.openxmlformats.org/officeDocument/2006/relationships/settings" Target="settings.xml"/><Relationship Id="rId9" Type="http://schemas.openxmlformats.org/officeDocument/2006/relationships/hyperlink" Target="http://www.w3.org/WAI/ER/IG/ert/iso639.htm" TargetMode="External"/><Relationship Id="rId14" Type="http://schemas.openxmlformats.org/officeDocument/2006/relationships/hyperlink" Target="http://www.w3.org/TR/1999/REC-html401-19991224" TargetMode="External"/><Relationship Id="rId22" Type="http://schemas.openxmlformats.org/officeDocument/2006/relationships/hyperlink" Target="mailto:mbj@microsoft.com" TargetMode="External"/><Relationship Id="rId27" Type="http://schemas.openxmlformats.org/officeDocument/2006/relationships/hyperlink" Target="https://twitter.com/cm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57</Pages>
  <Words>15368</Words>
  <Characters>87603</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Draft: OpenID Connect Basic Client Implementer's Guide 1.0 - draft 37</vt:lpstr>
    </vt:vector>
  </TitlesOfParts>
  <Company>Microsoft Corporation</Company>
  <LinksUpToDate>false</LinksUpToDate>
  <CharactersWithSpaces>102766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Basic Client Implementer's Guide 1.0 - draft 37</dc:title>
  <dc:creator>Mike Jones</dc:creator>
  <cp:lastModifiedBy>Mike Jones</cp:lastModifiedBy>
  <cp:revision>1</cp:revision>
  <dcterms:created xsi:type="dcterms:W3CDTF">2015-08-04T07:14:00Z</dcterms:created>
  <dcterms:modified xsi:type="dcterms:W3CDTF">2015-08-04T07:15:00Z</dcterms:modified>
</cp:coreProperties>
</file>