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ADEF5C3" w14:textId="77777777">
        <w:trPr>
          <w:divId w:val="964896919"/>
          <w:trHeight w:val="225"/>
          <w:tblCellSpacing w:w="12" w:type="dxa"/>
        </w:trPr>
        <w:tc>
          <w:tcPr>
            <w:tcW w:w="450" w:type="dxa"/>
            <w:shd w:val="clear" w:color="auto" w:fill="990000"/>
            <w:vAlign w:val="center"/>
            <w:hideMark/>
          </w:tcPr>
          <w:bookmarkStart w:id="0" w:name="_GoBack"/>
          <w:bookmarkEnd w:id="0"/>
          <w:p w14:paraId="27F3B121" w14:textId="77777777" w:rsidR="00000000" w:rsidRDefault="00386D1C">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20CA11CB" w14:textId="77777777">
        <w:trPr>
          <w:divId w:val="964896919"/>
          <w:tblCellSpacing w:w="0" w:type="dxa"/>
        </w:trPr>
        <w:tc>
          <w:tcPr>
            <w:tcW w:w="0" w:type="auto"/>
            <w:vAlign w:val="center"/>
            <w:hideMark/>
          </w:tcPr>
          <w:tbl>
            <w:tblPr>
              <w:tblW w:w="5000" w:type="pct"/>
              <w:tblCellSpacing w:w="6" w:type="dxa"/>
              <w:tblCellMar>
                <w:top w:w="24" w:type="dxa"/>
                <w:left w:w="24" w:type="dxa"/>
                <w:bottom w:w="24" w:type="dxa"/>
                <w:right w:w="24" w:type="dxa"/>
              </w:tblCellMar>
              <w:tblLook w:val="04A0" w:firstRow="1" w:lastRow="0" w:firstColumn="1" w:lastColumn="0" w:noHBand="0" w:noVBand="1"/>
              <w:tblDescription w:val="layout"/>
            </w:tblPr>
            <w:tblGrid>
              <w:gridCol w:w="3089"/>
              <w:gridCol w:w="3089"/>
            </w:tblGrid>
            <w:tr w:rsidR="00000000" w14:paraId="7727B8D8" w14:textId="77777777">
              <w:trPr>
                <w:tblCellSpacing w:w="6" w:type="dxa"/>
              </w:trPr>
              <w:tc>
                <w:tcPr>
                  <w:tcW w:w="1650" w:type="pct"/>
                  <w:shd w:val="clear" w:color="auto" w:fill="666666"/>
                  <w:hideMark/>
                </w:tcPr>
                <w:p w14:paraId="66870B36" w14:textId="2977DBEC" w:rsidR="00000000" w:rsidRDefault="00386D1C">
                  <w:pPr>
                    <w:spacing w:before="0" w:beforeAutospacing="0" w:after="0" w:afterAutospacing="0"/>
                    <w:rPr>
                      <w:rFonts w:ascii="Arial" w:eastAsia="Times New Roman" w:hAnsi="Arial" w:cs="Arial"/>
                      <w:color w:val="FFFFFF"/>
                      <w:sz w:val="20"/>
                      <w:szCs w:val="20"/>
                    </w:rPr>
                  </w:pPr>
                  <w:del w:id="1" w:author="Author" w:date="2015-08-04T00:10:00Z">
                    <w:r>
                      <w:rPr>
                        <w:rFonts w:ascii="Arial" w:eastAsia="Times New Roman" w:hAnsi="Arial" w:cs="Arial"/>
                        <w:color w:val="FFFFFF"/>
                        <w:sz w:val="20"/>
                        <w:szCs w:val="20"/>
                      </w:rPr>
                      <w:delText>Final</w:delText>
                    </w:r>
                  </w:del>
                  <w:ins w:id="2" w:author="Author" w:date="2015-08-04T00:10:00Z">
                    <w:r>
                      <w:rPr>
                        <w:rFonts w:ascii="Arial" w:eastAsia="Times New Roman" w:hAnsi="Arial" w:cs="Arial"/>
                        <w:color w:val="FFFFFF"/>
                        <w:sz w:val="20"/>
                        <w:szCs w:val="20"/>
                      </w:rPr>
                      <w:t>Draft</w:t>
                    </w:r>
                  </w:ins>
                </w:p>
              </w:tc>
              <w:tc>
                <w:tcPr>
                  <w:tcW w:w="1650" w:type="pct"/>
                  <w:shd w:val="clear" w:color="auto" w:fill="666666"/>
                  <w:hideMark/>
                </w:tcPr>
                <w:p w14:paraId="65C5FA7F"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14004C89" w14:textId="77777777">
              <w:trPr>
                <w:tblCellSpacing w:w="6" w:type="dxa"/>
              </w:trPr>
              <w:tc>
                <w:tcPr>
                  <w:tcW w:w="1650" w:type="pct"/>
                  <w:shd w:val="clear" w:color="auto" w:fill="666666"/>
                  <w:hideMark/>
                </w:tcPr>
                <w:p w14:paraId="49EB2716"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D475121"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10B65D12" w14:textId="77777777">
              <w:trPr>
                <w:tblCellSpacing w:w="6" w:type="dxa"/>
              </w:trPr>
              <w:tc>
                <w:tcPr>
                  <w:tcW w:w="1650" w:type="pct"/>
                  <w:shd w:val="clear" w:color="auto" w:fill="666666"/>
                  <w:hideMark/>
                </w:tcPr>
                <w:p w14:paraId="6A84ECAC"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8787893"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367A3D92" w14:textId="77777777">
              <w:trPr>
                <w:tblCellSpacing w:w="6" w:type="dxa"/>
              </w:trPr>
              <w:tc>
                <w:tcPr>
                  <w:tcW w:w="1650" w:type="pct"/>
                  <w:shd w:val="clear" w:color="auto" w:fill="666666"/>
                  <w:hideMark/>
                </w:tcPr>
                <w:p w14:paraId="3F1D41D2"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072FDAA"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2EE3053A" w14:textId="77777777">
              <w:trPr>
                <w:tblCellSpacing w:w="6" w:type="dxa"/>
              </w:trPr>
              <w:tc>
                <w:tcPr>
                  <w:tcW w:w="1650" w:type="pct"/>
                  <w:shd w:val="clear" w:color="auto" w:fill="666666"/>
                  <w:hideMark/>
                </w:tcPr>
                <w:p w14:paraId="0A98E994"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7457695"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768A0531" w14:textId="77777777">
              <w:trPr>
                <w:tblCellSpacing w:w="6" w:type="dxa"/>
              </w:trPr>
              <w:tc>
                <w:tcPr>
                  <w:tcW w:w="1650" w:type="pct"/>
                  <w:shd w:val="clear" w:color="auto" w:fill="666666"/>
                  <w:hideMark/>
                </w:tcPr>
                <w:p w14:paraId="564C4667"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735D06F"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4C48056F" w14:textId="77777777">
              <w:trPr>
                <w:tblCellSpacing w:w="6" w:type="dxa"/>
              </w:trPr>
              <w:tc>
                <w:tcPr>
                  <w:tcW w:w="1650" w:type="pct"/>
                  <w:shd w:val="clear" w:color="auto" w:fill="666666"/>
                  <w:hideMark/>
                </w:tcPr>
                <w:p w14:paraId="27F624F5" w14:textId="77777777" w:rsidR="00000000" w:rsidRDefault="00386D1C">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8F4A418" w14:textId="763CA90C" w:rsidR="00000000" w:rsidRDefault="00386D1C">
                  <w:pPr>
                    <w:spacing w:before="0" w:beforeAutospacing="0" w:after="0" w:afterAutospacing="0"/>
                    <w:rPr>
                      <w:rFonts w:ascii="Arial" w:eastAsia="Times New Roman" w:hAnsi="Arial" w:cs="Arial"/>
                      <w:color w:val="FFFFFF"/>
                      <w:sz w:val="20"/>
                      <w:szCs w:val="20"/>
                    </w:rPr>
                  </w:pPr>
                  <w:del w:id="3" w:author="Author" w:date="2015-08-04T00:10:00Z">
                    <w:r>
                      <w:rPr>
                        <w:rFonts w:ascii="Arial" w:eastAsia="Times New Roman" w:hAnsi="Arial" w:cs="Arial"/>
                        <w:color w:val="FFFFFF"/>
                        <w:sz w:val="20"/>
                        <w:szCs w:val="20"/>
                      </w:rPr>
                      <w:delText>November 8, 2014</w:delText>
                    </w:r>
                  </w:del>
                  <w:ins w:id="4" w:author="Author" w:date="2015-08-04T00:10:00Z">
                    <w:r>
                      <w:rPr>
                        <w:rFonts w:ascii="Arial" w:eastAsia="Times New Roman" w:hAnsi="Arial" w:cs="Arial"/>
                        <w:color w:val="FFFFFF"/>
                        <w:sz w:val="20"/>
                        <w:szCs w:val="20"/>
                      </w:rPr>
                      <w:t>August 3, 2015</w:t>
                    </w:r>
                  </w:ins>
                </w:p>
              </w:tc>
            </w:tr>
          </w:tbl>
          <w:p w14:paraId="02054F91" w14:textId="77777777" w:rsidR="00000000" w:rsidRDefault="00386D1C">
            <w:pPr>
              <w:spacing w:before="0" w:beforeAutospacing="0" w:after="0" w:afterAutospacing="0"/>
              <w:rPr>
                <w:rFonts w:ascii="Verdana" w:eastAsia="Times New Roman" w:hAnsi="Verdana"/>
                <w:color w:val="000000"/>
              </w:rPr>
            </w:pPr>
          </w:p>
        </w:tc>
      </w:tr>
    </w:tbl>
    <w:p w14:paraId="0319615C" w14:textId="102E3A08" w:rsidR="00000000" w:rsidRDefault="00386D1C">
      <w:pPr>
        <w:pStyle w:val="Heading1"/>
        <w:divId w:val="964896919"/>
        <w:rPr>
          <w:rFonts w:eastAsia="Times New Roman"/>
          <w:lang w:val="en"/>
        </w:rPr>
      </w:pPr>
      <w:r>
        <w:rPr>
          <w:rFonts w:eastAsia="Times New Roman"/>
          <w:lang w:val="en"/>
        </w:rPr>
        <w:br/>
        <w:t xml:space="preserve">OpenID Connect Dynamic Client Registration 1.0 </w:t>
      </w:r>
      <w:ins w:id="5" w:author="Author" w:date="2015-08-04T00:10:00Z">
        <w:r>
          <w:rPr>
            <w:rFonts w:eastAsia="Times New Roman"/>
            <w:lang w:val="en"/>
          </w:rPr>
          <w:t xml:space="preserve">- draft 29 </w:t>
        </w:r>
      </w:ins>
      <w:r>
        <w:rPr>
          <w:rFonts w:eastAsia="Times New Roman"/>
          <w:lang w:val="en"/>
        </w:rPr>
        <w:t xml:space="preserve">incorporating errata set </w:t>
      </w:r>
      <w:del w:id="6" w:author="Author" w:date="2015-08-04T00:10:00Z">
        <w:r>
          <w:rPr>
            <w:rFonts w:eastAsia="Times New Roman"/>
            <w:lang w:val="en"/>
          </w:rPr>
          <w:delText>1</w:delText>
        </w:r>
      </w:del>
      <w:ins w:id="7" w:author="Author" w:date="2015-08-04T00:10:00Z">
        <w:r>
          <w:rPr>
            <w:rFonts w:eastAsia="Times New Roman"/>
            <w:lang w:val="en"/>
          </w:rPr>
          <w:t>2</w:t>
        </w:r>
      </w:ins>
    </w:p>
    <w:p w14:paraId="7FB8AAE9" w14:textId="77777777" w:rsidR="00000000" w:rsidRDefault="00386D1C">
      <w:pPr>
        <w:pStyle w:val="Heading3"/>
        <w:divId w:val="964896919"/>
        <w:rPr>
          <w:rFonts w:eastAsia="Times New Roman"/>
          <w:lang w:val="en"/>
        </w:rPr>
      </w:pPr>
      <w:r>
        <w:rPr>
          <w:rFonts w:eastAsia="Times New Roman"/>
          <w:lang w:val="en"/>
        </w:rPr>
        <w:t>Abstract</w:t>
      </w:r>
    </w:p>
    <w:p w14:paraId="6A819817" w14:textId="77777777" w:rsidR="00000000" w:rsidRDefault="00386D1C">
      <w:pPr>
        <w:pStyle w:val="NormalWeb"/>
        <w:divId w:val="964896919"/>
        <w:rPr>
          <w:rFonts w:ascii="Verdana" w:hAnsi="Verdana"/>
          <w:color w:val="000000"/>
          <w:lang w:val="en"/>
        </w:rPr>
      </w:pPr>
      <w:r>
        <w:rPr>
          <w:rFonts w:ascii="Verdana" w:hAnsi="Verdana"/>
          <w:color w:val="000000"/>
          <w:lang w:val="en"/>
        </w:rPr>
        <w:t>OpenID Connect 1.0 is a simple identity layer on top of the OAuth 2.0 protocol. It enables Clients to verify the identity of the End-User based on the authentication performed by an Authorization Server, as well as to obtain basic profile informat</w:t>
      </w:r>
      <w:r>
        <w:rPr>
          <w:rFonts w:ascii="Verdana" w:hAnsi="Verdana"/>
          <w:color w:val="000000"/>
          <w:lang w:val="en"/>
        </w:rPr>
        <w:t xml:space="preserve">ion about the End-User in an interoperable and REST-like manner. </w:t>
      </w:r>
    </w:p>
    <w:p w14:paraId="08B4AD42" w14:textId="77777777" w:rsidR="00000000" w:rsidRDefault="00386D1C">
      <w:pPr>
        <w:pStyle w:val="NormalWeb"/>
        <w:divId w:val="964896919"/>
        <w:rPr>
          <w:rFonts w:ascii="Verdana" w:hAnsi="Verdana"/>
          <w:color w:val="000000"/>
          <w:lang w:val="en"/>
        </w:rPr>
      </w:pPr>
      <w:r>
        <w:rPr>
          <w:rFonts w:ascii="Verdana" w:hAnsi="Verdana"/>
          <w:color w:val="000000"/>
          <w:lang w:val="en"/>
        </w:rPr>
        <w:t>This specification defines how an OpenID Connect Relying Party can dynamically register with the End-User's OpenID Provider, providing information about itself to the OpenID Provider, and ob</w:t>
      </w:r>
      <w:r>
        <w:rPr>
          <w:rFonts w:ascii="Verdana" w:hAnsi="Verdana"/>
          <w:color w:val="000000"/>
          <w:lang w:val="en"/>
        </w:rPr>
        <w:t xml:space="preserve">taining information needed to use it, including the OAuth 2.0 Client ID for this Relying Party. </w:t>
      </w:r>
    </w:p>
    <w:p w14:paraId="16677CF8" w14:textId="77777777" w:rsidR="00000000" w:rsidRDefault="00386D1C">
      <w:pPr>
        <w:spacing w:before="0" w:beforeAutospacing="0" w:after="0" w:afterAutospacing="0"/>
        <w:divId w:val="964896919"/>
        <w:rPr>
          <w:rFonts w:ascii="Verdana" w:eastAsia="Times New Roman" w:hAnsi="Verdana"/>
          <w:color w:val="000000"/>
          <w:lang w:val="en"/>
        </w:rPr>
      </w:pPr>
      <w:bookmarkStart w:id="8" w:name="toc"/>
      <w:bookmarkEnd w:id="8"/>
    </w:p>
    <w:p w14:paraId="1B31EE38"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gray" stroked="f"/>
        </w:pict>
      </w:r>
    </w:p>
    <w:p w14:paraId="658C8FB1" w14:textId="77777777" w:rsidR="00000000" w:rsidRDefault="00386D1C">
      <w:pPr>
        <w:pStyle w:val="Heading3"/>
        <w:divId w:val="964896919"/>
        <w:rPr>
          <w:rFonts w:eastAsia="Times New Roman"/>
          <w:lang w:val="en"/>
        </w:rPr>
      </w:pPr>
      <w:r>
        <w:rPr>
          <w:rFonts w:eastAsia="Times New Roman"/>
          <w:lang w:val="en"/>
        </w:rPr>
        <w:t>Table of Contents</w:t>
      </w:r>
    </w:p>
    <w:p w14:paraId="5C715FBA" w14:textId="5875045F" w:rsidR="00000000" w:rsidRDefault="00386D1C">
      <w:pPr>
        <w:pStyle w:val="toc"/>
        <w:divId w:val="964896919"/>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Requir</w:t>
      </w:r>
      <w:r>
        <w:rPr>
          <w:rFonts w:ascii="Verdana" w:hAnsi="Verdana"/>
          <w:color w:val="000000"/>
          <w:lang w:val="en"/>
        </w:rPr>
        <w:t>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ClientMetadata" w:history="1">
        <w:r>
          <w:rPr>
            <w:rStyle w:val="Hyperlink"/>
            <w:rFonts w:ascii="Verdana" w:hAnsi="Verdana"/>
            <w:b/>
            <w:bCs/>
            <w:lang w:val="en"/>
          </w:rPr>
          <w:t>2.</w:t>
        </w:r>
      </w:hyperlink>
      <w:r>
        <w:rPr>
          <w:rFonts w:ascii="Verdana" w:hAnsi="Verdana"/>
          <w:color w:val="000000"/>
          <w:lang w:val="en"/>
        </w:rPr>
        <w:t>  Client Metadata</w:t>
      </w:r>
      <w:r>
        <w:rPr>
          <w:rFonts w:ascii="Verdana" w:hAnsi="Verdana"/>
          <w:color w:val="000000"/>
          <w:lang w:val="en"/>
        </w:rPr>
        <w:br/>
        <w:t>    </w:t>
      </w:r>
      <w:hyperlink w:anchor="LanguagesAndScripts" w:history="1">
        <w:r>
          <w:rPr>
            <w:rStyle w:val="Hyperlink"/>
            <w:rFonts w:ascii="Verdana" w:hAnsi="Verdana"/>
            <w:b/>
            <w:bCs/>
            <w:lang w:val="en"/>
          </w:rPr>
          <w:t>2.1.</w:t>
        </w:r>
      </w:hyperlink>
      <w:r>
        <w:rPr>
          <w:rFonts w:ascii="Verdana" w:hAnsi="Verdana"/>
          <w:color w:val="000000"/>
          <w:lang w:val="en"/>
        </w:rPr>
        <w:t>  Metadata Languages and Scripts</w:t>
      </w:r>
      <w:r>
        <w:rPr>
          <w:rFonts w:ascii="Verdana" w:hAnsi="Verdana"/>
          <w:color w:val="000000"/>
          <w:lang w:val="en"/>
        </w:rPr>
        <w:br/>
      </w:r>
      <w:hyperlink w:anchor="ClientRegistration" w:history="1">
        <w:r>
          <w:rPr>
            <w:rStyle w:val="Hyperlink"/>
            <w:rFonts w:ascii="Verdana" w:hAnsi="Verdana"/>
            <w:b/>
            <w:bCs/>
            <w:lang w:val="en"/>
          </w:rPr>
          <w:t>3.</w:t>
        </w:r>
      </w:hyperlink>
      <w:r>
        <w:rPr>
          <w:rFonts w:ascii="Verdana" w:hAnsi="Verdana"/>
          <w:color w:val="000000"/>
          <w:lang w:val="en"/>
        </w:rPr>
        <w:t>  Client Registration Endpoint</w:t>
      </w:r>
      <w:r>
        <w:rPr>
          <w:rFonts w:ascii="Verdana" w:hAnsi="Verdana"/>
          <w:color w:val="000000"/>
          <w:lang w:val="en"/>
        </w:rPr>
        <w:br/>
        <w:t>    </w:t>
      </w:r>
      <w:hyperlink w:anchor="RegistrationRequest" w:history="1">
        <w:r>
          <w:rPr>
            <w:rStyle w:val="Hyperlink"/>
            <w:rFonts w:ascii="Verdana" w:hAnsi="Verdana"/>
            <w:b/>
            <w:bCs/>
            <w:lang w:val="en"/>
          </w:rPr>
          <w:t>3.1.</w:t>
        </w:r>
      </w:hyperlink>
      <w:r>
        <w:rPr>
          <w:rFonts w:ascii="Verdana" w:hAnsi="Verdana"/>
          <w:color w:val="000000"/>
          <w:lang w:val="en"/>
        </w:rPr>
        <w:t>  Client Registration Request</w:t>
      </w:r>
      <w:r>
        <w:rPr>
          <w:rFonts w:ascii="Verdana" w:hAnsi="Verdana"/>
          <w:color w:val="000000"/>
          <w:lang w:val="en"/>
        </w:rPr>
        <w:br/>
        <w:t>    </w:t>
      </w:r>
      <w:hyperlink w:anchor="RegistrationResponse" w:history="1">
        <w:r>
          <w:rPr>
            <w:rStyle w:val="Hyperlink"/>
            <w:rFonts w:ascii="Verdana" w:hAnsi="Verdana"/>
            <w:b/>
            <w:bCs/>
            <w:lang w:val="en"/>
          </w:rPr>
          <w:t>3.2.</w:t>
        </w:r>
      </w:hyperlink>
      <w:r>
        <w:rPr>
          <w:rFonts w:ascii="Verdana" w:hAnsi="Verdana"/>
          <w:color w:val="000000"/>
          <w:lang w:val="en"/>
        </w:rPr>
        <w:t>  Client Registration Response</w:t>
      </w:r>
      <w:r>
        <w:rPr>
          <w:rFonts w:ascii="Verdana" w:hAnsi="Verdana"/>
          <w:color w:val="000000"/>
          <w:lang w:val="en"/>
        </w:rPr>
        <w:br/>
      </w:r>
      <w:r>
        <w:rPr>
          <w:rFonts w:ascii="Verdana" w:hAnsi="Verdana"/>
          <w:color w:val="000000"/>
          <w:lang w:val="en"/>
        </w:rPr>
        <w:lastRenderedPageBreak/>
        <w:t>    </w:t>
      </w:r>
      <w:hyperlink w:anchor="RegistrationError" w:history="1">
        <w:r>
          <w:rPr>
            <w:rStyle w:val="Hyperlink"/>
            <w:rFonts w:ascii="Verdana" w:hAnsi="Verdana"/>
            <w:b/>
            <w:bCs/>
            <w:lang w:val="en"/>
          </w:rPr>
          <w:t>3.3.</w:t>
        </w:r>
      </w:hyperlink>
      <w:r>
        <w:rPr>
          <w:rFonts w:ascii="Verdana" w:hAnsi="Verdana"/>
          <w:color w:val="000000"/>
          <w:lang w:val="en"/>
        </w:rPr>
        <w:t>  Client Registration Error Response</w:t>
      </w:r>
      <w:r>
        <w:rPr>
          <w:rFonts w:ascii="Verdana" w:hAnsi="Verdana"/>
          <w:color w:val="000000"/>
          <w:lang w:val="en"/>
        </w:rPr>
        <w:br/>
      </w:r>
      <w:hyperlink w:anchor="ClientConfigurationEndpoint" w:history="1">
        <w:r>
          <w:rPr>
            <w:rStyle w:val="Hyperlink"/>
            <w:rFonts w:ascii="Verdana" w:hAnsi="Verdana"/>
            <w:b/>
            <w:bCs/>
            <w:lang w:val="en"/>
          </w:rPr>
          <w:t>4.</w:t>
        </w:r>
      </w:hyperlink>
      <w:r>
        <w:rPr>
          <w:rFonts w:ascii="Verdana" w:hAnsi="Verdana"/>
          <w:color w:val="000000"/>
          <w:lang w:val="en"/>
        </w:rPr>
        <w:t>  Client Configuration Endpoint</w:t>
      </w:r>
      <w:r>
        <w:rPr>
          <w:rFonts w:ascii="Verdana" w:hAnsi="Verdana"/>
          <w:color w:val="000000"/>
          <w:lang w:val="en"/>
        </w:rPr>
        <w:br/>
        <w:t>    </w:t>
      </w:r>
      <w:hyperlink w:anchor="AccessURL" w:history="1">
        <w:r>
          <w:rPr>
            <w:rStyle w:val="Hyperlink"/>
            <w:rFonts w:ascii="Verdana" w:hAnsi="Verdana"/>
            <w:b/>
            <w:bCs/>
            <w:lang w:val="en"/>
          </w:rPr>
          <w:t>4.1.</w:t>
        </w:r>
      </w:hyperlink>
      <w:r>
        <w:rPr>
          <w:rFonts w:ascii="Verdana" w:hAnsi="Verdana"/>
          <w:color w:val="000000"/>
          <w:lang w:val="en"/>
        </w:rPr>
        <w:t>  Forming the Client Configuration Endpoint URL</w:t>
      </w:r>
      <w:r>
        <w:rPr>
          <w:rFonts w:ascii="Verdana" w:hAnsi="Verdana"/>
          <w:color w:val="000000"/>
          <w:lang w:val="en"/>
        </w:rPr>
        <w:br/>
        <w:t>    </w:t>
      </w:r>
      <w:hyperlink w:anchor="ReadRequest" w:history="1">
        <w:r>
          <w:rPr>
            <w:rStyle w:val="Hyperlink"/>
            <w:rFonts w:ascii="Verdana" w:hAnsi="Verdana"/>
            <w:b/>
            <w:bCs/>
            <w:lang w:val="en"/>
          </w:rPr>
          <w:t>4.2.</w:t>
        </w:r>
      </w:hyperlink>
      <w:r>
        <w:rPr>
          <w:rFonts w:ascii="Verdana" w:hAnsi="Verdana"/>
          <w:color w:val="000000"/>
          <w:lang w:val="en"/>
        </w:rPr>
        <w:t>  Cli</w:t>
      </w:r>
      <w:r>
        <w:rPr>
          <w:rFonts w:ascii="Verdana" w:hAnsi="Verdana"/>
          <w:color w:val="000000"/>
          <w:lang w:val="en"/>
        </w:rPr>
        <w:t>ent Read Request</w:t>
      </w:r>
      <w:r>
        <w:rPr>
          <w:rFonts w:ascii="Verdana" w:hAnsi="Verdana"/>
          <w:color w:val="000000"/>
          <w:lang w:val="en"/>
        </w:rPr>
        <w:br/>
        <w:t>    </w:t>
      </w:r>
      <w:hyperlink w:anchor="ReadResponse" w:history="1">
        <w:r>
          <w:rPr>
            <w:rStyle w:val="Hyperlink"/>
            <w:rFonts w:ascii="Verdana" w:hAnsi="Verdana"/>
            <w:b/>
            <w:bCs/>
            <w:lang w:val="en"/>
          </w:rPr>
          <w:t>4.3.</w:t>
        </w:r>
      </w:hyperlink>
      <w:r>
        <w:rPr>
          <w:rFonts w:ascii="Verdana" w:hAnsi="Verdana"/>
          <w:color w:val="000000"/>
          <w:lang w:val="en"/>
        </w:rPr>
        <w:t>  Client Read Response</w:t>
      </w:r>
      <w:r>
        <w:rPr>
          <w:rFonts w:ascii="Verdana" w:hAnsi="Verdana"/>
          <w:color w:val="000000"/>
          <w:lang w:val="en"/>
        </w:rPr>
        <w:br/>
        <w:t>    </w:t>
      </w:r>
      <w:hyperlink w:anchor="ReadError" w:history="1">
        <w:r>
          <w:rPr>
            <w:rStyle w:val="Hyperlink"/>
            <w:rFonts w:ascii="Verdana" w:hAnsi="Verdana"/>
            <w:b/>
            <w:bCs/>
            <w:lang w:val="en"/>
          </w:rPr>
          <w:t>4.4.</w:t>
        </w:r>
      </w:hyperlink>
      <w:r>
        <w:rPr>
          <w:rFonts w:ascii="Verdana" w:hAnsi="Verdana"/>
          <w:color w:val="000000"/>
          <w:lang w:val="en"/>
        </w:rPr>
        <w:t>  Client Read Error Response</w:t>
      </w:r>
      <w:r>
        <w:rPr>
          <w:rFonts w:ascii="Verdana" w:hAnsi="Verdana"/>
          <w:color w:val="000000"/>
          <w:lang w:val="en"/>
        </w:rPr>
        <w:br/>
      </w:r>
      <w:hyperlink w:anchor="SectorIdentifierValidation" w:history="1">
        <w:r>
          <w:rPr>
            <w:rStyle w:val="Hyperlink"/>
            <w:rFonts w:ascii="Verdana" w:hAnsi="Verdana"/>
            <w:b/>
            <w:bCs/>
            <w:lang w:val="en"/>
          </w:rPr>
          <w:t>5.</w:t>
        </w:r>
      </w:hyperlink>
      <w:r>
        <w:rPr>
          <w:rFonts w:ascii="Verdana" w:hAnsi="Verdana"/>
          <w:color w:val="000000"/>
          <w:lang w:val="en"/>
        </w:rPr>
        <w:t>  "sector_identifier_uri" Validation</w:t>
      </w:r>
      <w:r>
        <w:rPr>
          <w:rFonts w:ascii="Verdana" w:hAnsi="Verdana"/>
          <w:color w:val="000000"/>
          <w:lang w:val="en"/>
        </w:rPr>
        <w:br/>
      </w:r>
      <w:hyperlink w:anchor="StringOps" w:history="1">
        <w:r>
          <w:rPr>
            <w:rStyle w:val="Hyperlink"/>
            <w:rFonts w:ascii="Verdana" w:hAnsi="Verdana"/>
            <w:b/>
            <w:bCs/>
            <w:lang w:val="en"/>
          </w:rPr>
          <w:t>6.</w:t>
        </w:r>
      </w:hyperlink>
      <w:r>
        <w:rPr>
          <w:rFonts w:ascii="Verdana" w:hAnsi="Verdana"/>
          <w:color w:val="000000"/>
          <w:lang w:val="en"/>
        </w:rPr>
        <w:t>  String Operations</w:t>
      </w:r>
      <w:r>
        <w:rPr>
          <w:rFonts w:ascii="Verdana" w:hAnsi="Verdana"/>
          <w:color w:val="000000"/>
          <w:lang w:val="en"/>
        </w:rPr>
        <w:br/>
      </w:r>
      <w:hyperlink w:anchor="Validation" w:history="1">
        <w:r>
          <w:rPr>
            <w:rStyle w:val="Hyperlink"/>
            <w:rFonts w:ascii="Verdana" w:hAnsi="Verdana"/>
            <w:b/>
            <w:bCs/>
            <w:lang w:val="en"/>
          </w:rPr>
          <w:t>7.</w:t>
        </w:r>
      </w:hyperlink>
      <w:r>
        <w:rPr>
          <w:rFonts w:ascii="Verdana" w:hAnsi="Verdana"/>
          <w:color w:val="000000"/>
          <w:lang w:val="en"/>
        </w:rPr>
        <w:t>  Validation</w:t>
      </w:r>
      <w:r>
        <w:rPr>
          <w:rFonts w:ascii="Verdana" w:hAnsi="Verdana"/>
          <w:color w:val="000000"/>
          <w:lang w:val="en"/>
        </w:rPr>
        <w:br/>
      </w:r>
      <w:hyperlink w:anchor="ImplementationConsiderations" w:history="1">
        <w:r>
          <w:rPr>
            <w:rStyle w:val="Hyperlink"/>
            <w:rFonts w:ascii="Verdana" w:hAnsi="Verdana"/>
            <w:b/>
            <w:bCs/>
            <w:lang w:val="en"/>
          </w:rPr>
          <w:t>8.</w:t>
        </w:r>
      </w:hyperlink>
      <w:r>
        <w:rPr>
          <w:rFonts w:ascii="Verdana" w:hAnsi="Verdana"/>
          <w:color w:val="000000"/>
          <w:lang w:val="en"/>
        </w:rPr>
        <w:t>  Implementation Considerations</w:t>
      </w:r>
      <w:r>
        <w:rPr>
          <w:rFonts w:ascii="Verdana" w:hAnsi="Verdana"/>
          <w:color w:val="000000"/>
          <w:lang w:val="en"/>
        </w:rPr>
        <w:br/>
        <w:t>    </w:t>
      </w:r>
      <w:del w:id="9" w:author="Author" w:date="2015-08-04T00:10: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"PreFinalIETFSpecs"</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b/>
            <w:bCs/>
            <w:lang w:val="en"/>
          </w:rPr>
          <w:delText>8.1.</w:delText>
        </w:r>
        <w:r>
          <w:rPr>
            <w:rFonts w:ascii="Verdana" w:hAnsi="Verdana"/>
            <w:color w:val="000000"/>
            <w:lang w:val="en"/>
          </w:rPr>
          <w:fldChar w:fldCharType="end"/>
        </w:r>
        <w:r>
          <w:rPr>
            <w:rFonts w:ascii="Verdana" w:hAnsi="Verdana"/>
            <w:color w:val="000000"/>
            <w:lang w:val="en"/>
          </w:rPr>
          <w:delText>  Pre-Final IETF Specifications</w:delText>
        </w:r>
      </w:del>
      <w:ins w:id="10" w:author="Author" w:date="2015-08-04T00:1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"CompatibilityNotes"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8.1.</w:t>
        </w:r>
        <w:r>
          <w:rPr>
            <w:rFonts w:ascii="Verdana" w:hAnsi="Verdana"/>
            <w:color w:val="000000"/>
            <w:lang w:val="en"/>
          </w:rPr>
          <w:fldChar w:fldCharType="end"/>
        </w:r>
        <w:r>
          <w:rPr>
            <w:rFonts w:ascii="Verdana" w:hAnsi="Verdana"/>
            <w:color w:val="000000"/>
            <w:lang w:val="en"/>
          </w:rPr>
          <w:t>  Compatibility Notes</w:t>
        </w:r>
      </w:ins>
      <w:r>
        <w:rPr>
          <w:rFonts w:ascii="Verdana" w:hAnsi="Verdana"/>
          <w:color w:val="000000"/>
          <w:lang w:val="en"/>
        </w:rPr>
        <w:br/>
        <w:t>    </w:t>
      </w:r>
      <w:hyperlink w:anchor="StatelessRegistration" w:history="1">
        <w:r>
          <w:rPr>
            <w:rStyle w:val="Hyperlink"/>
            <w:rFonts w:ascii="Verdana" w:hAnsi="Verdana"/>
            <w:b/>
            <w:bCs/>
            <w:lang w:val="en"/>
          </w:rPr>
          <w:t>8.2.</w:t>
        </w:r>
      </w:hyperlink>
      <w:r>
        <w:rPr>
          <w:rFonts w:ascii="Verdana" w:hAnsi="Verdana"/>
          <w:color w:val="000000"/>
          <w:lang w:val="en"/>
        </w:rPr>
        <w:t>  Implementation Notes on Stateless Dynamic Client Registration</w:t>
      </w:r>
      <w:r>
        <w:rPr>
          <w:rFonts w:ascii="Verdana" w:hAnsi="Verdana"/>
          <w:color w:val="000000"/>
          <w:lang w:val="en"/>
        </w:rPr>
        <w:br/>
      </w:r>
      <w:hyperlink w:anchor="Security" w:history="1">
        <w:r>
          <w:rPr>
            <w:rStyle w:val="Hyperlink"/>
            <w:rFonts w:ascii="Verdana" w:hAnsi="Verdana"/>
            <w:b/>
            <w:bCs/>
            <w:lang w:val="en"/>
          </w:rPr>
          <w:t>9.</w:t>
        </w:r>
      </w:hyperlink>
      <w:r>
        <w:rPr>
          <w:rFonts w:ascii="Verdana" w:hAnsi="Verdana"/>
          <w:color w:val="000000"/>
          <w:lang w:val="en"/>
        </w:rPr>
        <w:t>  Security Considerations</w:t>
      </w:r>
      <w:r>
        <w:rPr>
          <w:rFonts w:ascii="Verdana" w:hAnsi="Verdana"/>
          <w:color w:val="000000"/>
          <w:lang w:val="en"/>
        </w:rPr>
        <w:br/>
        <w:t>    </w:t>
      </w:r>
      <w:hyperlink w:anchor="Impersonation" w:history="1">
        <w:r>
          <w:rPr>
            <w:rStyle w:val="Hyperlink"/>
            <w:rFonts w:ascii="Verdana" w:hAnsi="Verdana"/>
            <w:b/>
            <w:bCs/>
            <w:lang w:val="en"/>
          </w:rPr>
          <w:t>9.1.</w:t>
        </w:r>
      </w:hyperlink>
      <w:r>
        <w:rPr>
          <w:rFonts w:ascii="Verdana" w:hAnsi="Verdana"/>
          <w:color w:val="000000"/>
          <w:lang w:val="en"/>
        </w:rPr>
        <w:t>  Impersonation</w:t>
      </w:r>
      <w:r>
        <w:rPr>
          <w:rFonts w:ascii="Verdana" w:hAnsi="Verdana"/>
          <w:color w:val="000000"/>
          <w:lang w:val="en"/>
        </w:rPr>
        <w:br/>
        <w:t>    </w:t>
      </w:r>
      <w:hyperlink w:anchor="NativeCodeLeakage" w:history="1">
        <w:r>
          <w:rPr>
            <w:rStyle w:val="Hyperlink"/>
            <w:rFonts w:ascii="Verdana" w:hAnsi="Verdana"/>
            <w:b/>
            <w:bCs/>
            <w:lang w:val="en"/>
          </w:rPr>
          <w:t>9.2.</w:t>
        </w:r>
      </w:hyperlink>
      <w:r>
        <w:rPr>
          <w:rFonts w:ascii="Verdana" w:hAnsi="Verdana"/>
          <w:color w:val="000000"/>
          <w:lang w:val="en"/>
        </w:rPr>
        <w:t>  Native Code Leakage</w:t>
      </w:r>
      <w:r>
        <w:rPr>
          <w:rFonts w:ascii="Verdana" w:hAnsi="Verdana"/>
          <w:color w:val="000000"/>
          <w:lang w:val="en"/>
        </w:rPr>
        <w:br/>
        <w:t>    </w:t>
      </w:r>
      <w:hyperlink w:anchor="TLSRequirements" w:history="1">
        <w:r>
          <w:rPr>
            <w:rStyle w:val="Hyperlink"/>
            <w:rFonts w:ascii="Verdana" w:hAnsi="Verdana"/>
            <w:b/>
            <w:bCs/>
            <w:lang w:val="en"/>
          </w:rPr>
          <w:t>9.3.</w:t>
        </w:r>
      </w:hyperlink>
      <w:r>
        <w:rPr>
          <w:rFonts w:ascii="Verdana" w:hAnsi="Verdana"/>
          <w:color w:val="000000"/>
          <w:lang w:val="en"/>
        </w:rPr>
        <w:t>  TLS Requirements</w:t>
      </w:r>
      <w:r>
        <w:rPr>
          <w:rFonts w:ascii="Verdana" w:hAnsi="Verdana"/>
          <w:color w:val="000000"/>
          <w:lang w:val="en"/>
        </w:rPr>
        <w:br/>
      </w:r>
      <w:hyperlink w:anchor="IANA" w:history="1">
        <w:r>
          <w:rPr>
            <w:rStyle w:val="Hyperlink"/>
            <w:rFonts w:ascii="Verdana" w:hAnsi="Verdana"/>
            <w:b/>
            <w:bCs/>
            <w:lang w:val="en"/>
          </w:rPr>
          <w:t>10.</w:t>
        </w:r>
      </w:hyperlink>
      <w:r>
        <w:rPr>
          <w:rFonts w:ascii="Verdana" w:hAnsi="Verdana"/>
          <w:color w:val="000000"/>
          <w:lang w:val="en"/>
        </w:rPr>
        <w:t>  IANA Considerations</w:t>
      </w:r>
      <w:r>
        <w:rPr>
          <w:rFonts w:ascii="Verdana" w:hAnsi="Verdana"/>
          <w:color w:val="000000"/>
          <w:lang w:val="en"/>
        </w:rPr>
        <w:br/>
      </w:r>
      <w:ins w:id="11" w:author="Author" w:date="2015-08-04T00:10:00Z">
        <w:r>
          <w:rPr>
            <w:rFonts w:ascii="Verdana" w:hAnsi="Verdana"/>
            <w:color w:val="000000"/>
            <w:lang w:val="en"/>
          </w:rP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"DynRegRegistrations"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10.1.</w:t>
        </w:r>
        <w:r>
          <w:rPr>
            <w:rFonts w:ascii="Verdana" w:hAnsi="Verdana"/>
            <w:color w:val="000000"/>
            <w:lang w:val="en"/>
          </w:rPr>
          <w:fldChar w:fldCharType="end"/>
        </w:r>
        <w:r>
          <w:rPr>
            <w:rFonts w:ascii="Verdana" w:hAnsi="Verdana"/>
            <w:color w:val="000000"/>
            <w:lang w:val="en"/>
          </w:rPr>
          <w:t>  OAuth Dynamic Client</w:t>
        </w:r>
        <w:r>
          <w:rPr>
            <w:rFonts w:ascii="Verdana" w:hAnsi="Verdana"/>
            <w:color w:val="000000"/>
            <w:lang w:val="en"/>
          </w:rPr>
          <w:t xml:space="preserve"> Registration Metadata Registration</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"DynRegContents"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10.1.1.</w:t>
        </w:r>
        <w:r>
          <w:rPr>
            <w:rFonts w:ascii="Verdana" w:hAnsi="Verdana"/>
            <w:color w:val="000000"/>
            <w:lang w:val="en"/>
          </w:rPr>
          <w:fldChar w:fldCharType="end"/>
        </w:r>
        <w:r>
          <w:rPr>
            <w:rFonts w:ascii="Verdana" w:hAnsi="Verdana"/>
            <w:color w:val="000000"/>
            <w:lang w:val="en"/>
          </w:rPr>
          <w:t>  Registry Contents</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"TEAMRegistration"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10.2.</w:t>
        </w:r>
        <w:r>
          <w:rPr>
            <w:rFonts w:ascii="Verdana" w:hAnsi="Verdana"/>
            <w:color w:val="000000"/>
            <w:lang w:val="en"/>
          </w:rPr>
          <w:fldChar w:fldCharType="end"/>
        </w:r>
        <w:r>
          <w:rPr>
            <w:rFonts w:ascii="Verdana" w:hAnsi="Verdana"/>
            <w:color w:val="000000"/>
            <w:lang w:val="en"/>
          </w:rPr>
          <w:t>  OAuth Token Endpoint Authentication Methods Registration</w:t>
        </w:r>
        <w:r>
          <w:rPr>
            <w:rFonts w:ascii="Verdana" w:hAnsi="Verdana"/>
            <w:color w:val="000000"/>
            <w:lang w:val="en"/>
          </w:rPr>
          <w:br/>
          <w:t>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"TEAMContents"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10.2.1.</w:t>
        </w:r>
        <w:r>
          <w:rPr>
            <w:rFonts w:ascii="Verdana" w:hAnsi="Verdana"/>
            <w:color w:val="000000"/>
            <w:lang w:val="en"/>
          </w:rPr>
          <w:fldChar w:fldCharType="end"/>
        </w:r>
        <w:r>
          <w:rPr>
            <w:rFonts w:ascii="Verdana" w:hAnsi="Verdana"/>
            <w:color w:val="000000"/>
            <w:lang w:val="en"/>
          </w:rPr>
          <w:t>  Registry Contents</w:t>
        </w:r>
        <w:r>
          <w:rPr>
            <w:rFonts w:ascii="Verdana" w:hAnsi="Verdana"/>
            <w:color w:val="000000"/>
            <w:lang w:val="en"/>
          </w:rPr>
          <w:br/>
        </w:r>
      </w:ins>
      <w:hyperlink w:anchor="rfc.references1" w:history="1">
        <w:r>
          <w:rPr>
            <w:rStyle w:val="Hyperlink"/>
            <w:rFonts w:ascii="Verdana" w:hAnsi="Verdana"/>
            <w:b/>
            <w:bCs/>
            <w:lang w:val="en"/>
          </w:rPr>
          <w:t>11.</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11.1.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ins w:id="12" w:author="Author" w:date="2015-08-04T00:1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"History"</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b/>
            <w:bCs/>
            <w:lang w:val="en"/>
          </w:rPr>
          <w:t>Appendix C.</w:t>
        </w:r>
        <w:r>
          <w:rPr>
            <w:rFonts w:ascii="Verdana" w:hAnsi="Verdana"/>
            <w:color w:val="000000"/>
            <w:lang w:val="en"/>
          </w:rPr>
          <w:fldChar w:fldCharType="end"/>
        </w:r>
        <w:r>
          <w:rPr>
            <w:rFonts w:ascii="Verdana" w:hAnsi="Verdana"/>
            <w:color w:val="000000"/>
            <w:lang w:val="en"/>
          </w:rPr>
          <w:t>  Document History</w:t>
        </w:r>
        <w:r>
          <w:rPr>
            <w:rFonts w:ascii="Verdana" w:hAnsi="Verdana"/>
            <w:color w:val="000000"/>
            <w:lang w:val="en"/>
          </w:rPr>
          <w:br/>
        </w:r>
      </w:ins>
      <w:hyperlink w:anchor="rfc.authors" w:history="1">
        <w:r>
          <w:rPr>
            <w:rStyle w:val="Hyperlink"/>
            <w:rFonts w:ascii="Verdana" w:hAnsi="Verdana"/>
            <w:b/>
            <w:bCs/>
            <w:lang w:val="en"/>
          </w:rPr>
          <w:t>§</w:t>
        </w:r>
      </w:hyperlink>
      <w:r>
        <w:rPr>
          <w:rFonts w:ascii="Verdana" w:hAnsi="Verdana"/>
          <w:color w:val="000000"/>
          <w:lang w:val="en"/>
        </w:rPr>
        <w:t>  Authors' Addresses</w:t>
      </w:r>
    </w:p>
    <w:p w14:paraId="04724807"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br w:type="textWrapping" w:clear="all"/>
      </w:r>
      <w:bookmarkStart w:id="13" w:name="Introduction"/>
      <w:bookmarkEnd w:id="13"/>
    </w:p>
    <w:p w14:paraId="2F41E5C6"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15A0114" w14:textId="77777777">
        <w:trPr>
          <w:divId w:val="964896919"/>
          <w:trHeight w:val="225"/>
          <w:tblCellSpacing w:w="12" w:type="dxa"/>
        </w:trPr>
        <w:tc>
          <w:tcPr>
            <w:tcW w:w="450" w:type="dxa"/>
            <w:shd w:val="clear" w:color="auto" w:fill="990000"/>
            <w:vAlign w:val="center"/>
            <w:hideMark/>
          </w:tcPr>
          <w:p w14:paraId="0E189D5F"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4E8459D" w14:textId="77777777" w:rsidR="00000000" w:rsidRDefault="00386D1C">
      <w:pPr>
        <w:pStyle w:val="Heading3"/>
        <w:divId w:val="964896919"/>
        <w:rPr>
          <w:rFonts w:eastAsia="Times New Roman"/>
          <w:lang w:val="en"/>
        </w:rPr>
      </w:pPr>
      <w:bookmarkStart w:id="14" w:name="rfc.section.1"/>
      <w:bookmarkEnd w:id="14"/>
      <w:r>
        <w:rPr>
          <w:rFonts w:eastAsia="Times New Roman"/>
          <w:lang w:val="en"/>
        </w:rPr>
        <w:t>1.  Introduction</w:t>
      </w:r>
    </w:p>
    <w:p w14:paraId="6DC380B5"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OpenID Connect 1.0 is a simple identity layer on top of the </w:t>
      </w:r>
      <w:r>
        <w:rPr>
          <w:rFonts w:ascii="Verdana" w:hAnsi="Verdana"/>
          <w:color w:val="000000"/>
          <w:lang w:val="en"/>
        </w:rPr>
        <w:t xml:space="preserve">OAuth 2.0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[RFC6749]</w:t>
      </w:r>
      <w:r>
        <w:rPr>
          <w:rStyle w:val="Hyperlink"/>
          <w:rFonts w:ascii="Verdana" w:hAnsi="Verdana"/>
          <w:vanish/>
          <w:u w:val="none"/>
          <w:lang w:val="en"/>
        </w:rPr>
        <w:t xml:space="preserve"> (Hardt, D., </w:t>
      </w:r>
      <w:ins w:id="15" w:author="Author" w:date="2015-08-04T00:10: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protocol. It enables Clients to verify the identity of the End-User based </w:t>
      </w:r>
      <w:r>
        <w:rPr>
          <w:rFonts w:ascii="Verdana" w:hAnsi="Verdana"/>
          <w:color w:val="000000"/>
          <w:lang w:val="en"/>
        </w:rPr>
        <w:t xml:space="preserve">on the authentication </w:t>
      </w:r>
      <w:r>
        <w:rPr>
          <w:rFonts w:ascii="Verdana" w:hAnsi="Verdana"/>
          <w:color w:val="000000"/>
          <w:lang w:val="en"/>
        </w:rPr>
        <w:lastRenderedPageBreak/>
        <w:t xml:space="preserve">performed by an Authorization Server, as well as to obtain basic profile information about the End-User in an interoperable and REST-like manner. </w:t>
      </w:r>
    </w:p>
    <w:p w14:paraId="002D9672"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In order for an OpenID Connect Relying Party to utilize OpenID Connect services for an </w:t>
      </w:r>
      <w:r>
        <w:rPr>
          <w:rFonts w:ascii="Verdana" w:hAnsi="Verdana"/>
          <w:color w:val="000000"/>
          <w:lang w:val="en"/>
        </w:rPr>
        <w:t>End-User, the RP needs to register with the OpenID Provider to provide the OP information about itself and to obtain information needed to use it, including an OAuth 2.0 Client ID. This document describes how an RP can register with an OP, and how registra</w:t>
      </w:r>
      <w:r>
        <w:rPr>
          <w:rFonts w:ascii="Verdana" w:hAnsi="Verdana"/>
          <w:color w:val="000000"/>
          <w:lang w:val="en"/>
        </w:rPr>
        <w:t xml:space="preserve">tion information for the RP can be retrieved. </w:t>
      </w:r>
    </w:p>
    <w:p w14:paraId="6FF13C19" w14:textId="77777777" w:rsidR="00000000" w:rsidRDefault="00386D1C">
      <w:pPr>
        <w:spacing w:before="0" w:beforeAutospacing="0" w:after="0" w:afterAutospacing="0"/>
        <w:divId w:val="964896919"/>
        <w:rPr>
          <w:rFonts w:ascii="Verdana" w:eastAsia="Times New Roman" w:hAnsi="Verdana"/>
          <w:color w:val="000000"/>
          <w:lang w:val="en"/>
        </w:rPr>
      </w:pPr>
      <w:bookmarkStart w:id="16" w:name="rnc"/>
      <w:bookmarkEnd w:id="16"/>
    </w:p>
    <w:p w14:paraId="149B7D21"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A6C8806" w14:textId="77777777">
        <w:trPr>
          <w:divId w:val="964896919"/>
          <w:trHeight w:val="225"/>
          <w:tblCellSpacing w:w="12" w:type="dxa"/>
        </w:trPr>
        <w:tc>
          <w:tcPr>
            <w:tcW w:w="450" w:type="dxa"/>
            <w:shd w:val="clear" w:color="auto" w:fill="990000"/>
            <w:vAlign w:val="center"/>
            <w:hideMark/>
          </w:tcPr>
          <w:p w14:paraId="2C1C0806"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0AB30B6" w14:textId="77777777" w:rsidR="00000000" w:rsidRDefault="00386D1C">
      <w:pPr>
        <w:pStyle w:val="Heading3"/>
        <w:divId w:val="964896919"/>
        <w:rPr>
          <w:rFonts w:eastAsia="Times New Roman"/>
          <w:lang w:val="en"/>
        </w:rPr>
      </w:pPr>
      <w:bookmarkStart w:id="17" w:name="rfc.section.1.1"/>
      <w:bookmarkEnd w:id="17"/>
      <w:r>
        <w:rPr>
          <w:rFonts w:eastAsia="Times New Roman"/>
          <w:lang w:val="en"/>
        </w:rPr>
        <w:t>1.1.  Requirements Notation and Conventions</w:t>
      </w:r>
    </w:p>
    <w:p w14:paraId="02788A7E"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key words "MUST", "MUST NOT", "REQUIRED", "SHALL", "SHALL NOT", "SHOULD", "SHOULD NOT", "RECOMMENDED",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6565A51D" w14:textId="77777777" w:rsidR="00000000" w:rsidRDefault="00386D1C">
      <w:pPr>
        <w:pStyle w:val="NormalWeb"/>
        <w:divId w:val="964896919"/>
        <w:rPr>
          <w:rFonts w:ascii="Verdana" w:hAnsi="Verdana"/>
          <w:color w:val="000000"/>
          <w:lang w:val="en"/>
        </w:rPr>
      </w:pPr>
      <w:r>
        <w:rPr>
          <w:rFonts w:ascii="Verdana" w:hAnsi="Verdana"/>
          <w:color w:val="000000"/>
          <w:lang w:val="en"/>
        </w:rPr>
        <w:t>In the .txt version of this document, values are quoted to indicate that they are to be taken literally. When using th</w:t>
      </w:r>
      <w:r>
        <w:rPr>
          <w:rFonts w:ascii="Verdana" w:hAnsi="Verdana"/>
          <w:color w:val="000000"/>
          <w:lang w:val="en"/>
        </w:rPr>
        <w:t xml:space="preserve">ese values in protocol messages, the quotes MUST NOT be used as part of the value. In the HTML version of this document, values to be taken literally are indicated by the use of </w:t>
      </w:r>
      <w:r>
        <w:rPr>
          <w:rStyle w:val="HTMLTypewriter"/>
          <w:lang w:val="en"/>
        </w:rPr>
        <w:t>this fixed-width font</w:t>
      </w:r>
      <w:r>
        <w:rPr>
          <w:rFonts w:ascii="Verdana" w:hAnsi="Verdana"/>
          <w:color w:val="000000"/>
          <w:lang w:val="en"/>
        </w:rPr>
        <w:t xml:space="preserve">. </w:t>
      </w:r>
    </w:p>
    <w:p w14:paraId="077C433A" w14:textId="4C2C1A53" w:rsidR="00000000" w:rsidRDefault="00386D1C">
      <w:pPr>
        <w:pStyle w:val="NormalWeb"/>
        <w:divId w:val="964896919"/>
        <w:rPr>
          <w:rFonts w:ascii="Verdana" w:hAnsi="Verdana"/>
          <w:color w:val="000000"/>
          <w:lang w:val="en"/>
        </w:rPr>
      </w:pPr>
      <w:r>
        <w:rPr>
          <w:rFonts w:ascii="Verdana" w:hAnsi="Verdana"/>
          <w:color w:val="000000"/>
          <w:lang w:val="en"/>
        </w:rPr>
        <w:t xml:space="preserve">All uses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Signatu</w:t>
      </w:r>
      <w:r>
        <w:rPr>
          <w:rStyle w:val="Hyperlink"/>
          <w:rFonts w:ascii="Verdana" w:hAnsi="Verdana"/>
          <w:u w:val="none"/>
          <w:lang w:val="en"/>
        </w:rPr>
        <w:t>re (JWS)</w:t>
      </w:r>
      <w:r>
        <w:rPr>
          <w:rStyle w:val="Hyperlink"/>
          <w:rFonts w:ascii="Verdana" w:hAnsi="Verdana"/>
          <w:vanish/>
          <w:u w:val="none"/>
          <w:lang w:val="en"/>
        </w:rPr>
        <w:t xml:space="preserve"> (Jones, M., Bradley, J., and N. Sakimura, “JSON Web Signature (JWS),” </w:t>
      </w:r>
      <w:del w:id="18" w:author="Author" w:date="2015-08-04T00:10:00Z">
        <w:r>
          <w:rPr>
            <w:rStyle w:val="Hyperlink"/>
            <w:rFonts w:ascii="Verdana" w:hAnsi="Verdana"/>
            <w:vanish/>
            <w:u w:val="none"/>
            <w:lang w:val="en"/>
          </w:rPr>
          <w:delText>July 2014</w:delText>
        </w:r>
      </w:del>
      <w:ins w:id="19" w:author="Author" w:date="2015-08-04T00:10: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[JWS] and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w:t>
      </w:r>
      <w:del w:id="20" w:author="Author" w:date="2015-08-04T00:10:00Z">
        <w:r>
          <w:rPr>
            <w:rStyle w:val="Hyperlink"/>
            <w:rFonts w:ascii="Verdana" w:hAnsi="Verdana"/>
            <w:vanish/>
            <w:u w:val="none"/>
            <w:lang w:val="en"/>
          </w:rPr>
          <w:delText>July 2014</w:delText>
        </w:r>
      </w:del>
      <w:ins w:id="21" w:author="Author" w:date="2015-08-04T00:10:00Z">
        <w:r>
          <w:rPr>
            <w:rStyle w:val="Hyperlink"/>
            <w:rFonts w:ascii="Verdana" w:hAnsi="Verdana"/>
            <w:vanish/>
            <w:u w:val="none"/>
            <w:lang w:val="en"/>
          </w:rPr>
          <w:t>May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[JWE] data structur</w:t>
      </w:r>
      <w:r>
        <w:rPr>
          <w:rFonts w:ascii="Verdana" w:hAnsi="Verdana"/>
          <w:color w:val="000000"/>
          <w:lang w:val="en"/>
        </w:rPr>
        <w:t xml:space="preserve">es in this specification utilize the JWS Compact Serialization or the JWE Compact Serialization; the JWS JSON Serialization and the JWE JSON Serialization are not used. </w:t>
      </w:r>
    </w:p>
    <w:p w14:paraId="452BAB96" w14:textId="77777777" w:rsidR="00000000" w:rsidRDefault="00386D1C">
      <w:pPr>
        <w:spacing w:before="0" w:beforeAutospacing="0" w:after="0" w:afterAutospacing="0"/>
        <w:divId w:val="964896919"/>
        <w:rPr>
          <w:rFonts w:ascii="Verdana" w:eastAsia="Times New Roman" w:hAnsi="Verdana"/>
          <w:color w:val="000000"/>
          <w:lang w:val="en"/>
        </w:rPr>
      </w:pPr>
      <w:bookmarkStart w:id="22" w:name="Terminology"/>
      <w:bookmarkEnd w:id="22"/>
    </w:p>
    <w:p w14:paraId="37627714"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0728A25" w14:textId="77777777">
        <w:trPr>
          <w:divId w:val="964896919"/>
          <w:trHeight w:val="225"/>
          <w:tblCellSpacing w:w="12" w:type="dxa"/>
        </w:trPr>
        <w:tc>
          <w:tcPr>
            <w:tcW w:w="450" w:type="dxa"/>
            <w:shd w:val="clear" w:color="auto" w:fill="990000"/>
            <w:vAlign w:val="center"/>
            <w:hideMark/>
          </w:tcPr>
          <w:p w14:paraId="577F0F15"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52A8E67" w14:textId="77777777" w:rsidR="00000000" w:rsidRDefault="00386D1C">
      <w:pPr>
        <w:pStyle w:val="Heading3"/>
        <w:divId w:val="964896919"/>
        <w:rPr>
          <w:rFonts w:eastAsia="Times New Roman"/>
          <w:lang w:val="en"/>
        </w:rPr>
      </w:pPr>
      <w:bookmarkStart w:id="23" w:name="rfc.section.1.2"/>
      <w:bookmarkEnd w:id="23"/>
      <w:r>
        <w:rPr>
          <w:rFonts w:eastAsia="Times New Roman"/>
          <w:lang w:val="en"/>
        </w:rPr>
        <w:t>1.2.  Terminology</w:t>
      </w:r>
    </w:p>
    <w:p w14:paraId="4CA5BA8B" w14:textId="79891FBE" w:rsidR="00000000" w:rsidRDefault="00386D1C">
      <w:pPr>
        <w:pStyle w:val="NormalWeb"/>
        <w:divId w:val="964896919"/>
        <w:rPr>
          <w:rFonts w:ascii="Verdana" w:hAnsi="Verdana"/>
          <w:color w:val="000000"/>
          <w:lang w:val="en"/>
        </w:rPr>
      </w:pPr>
      <w:r>
        <w:rPr>
          <w:rFonts w:ascii="Verdana" w:hAnsi="Verdana"/>
          <w:color w:val="000000"/>
          <w:lang w:val="en"/>
        </w:rPr>
        <w:t xml:space="preserve">This specification uses the terms "Access Token", "Authorization Code", "Authorization Endpoint", </w:t>
      </w:r>
      <w:r>
        <w:rPr>
          <w:rFonts w:ascii="Verdana" w:hAnsi="Verdana"/>
          <w:color w:val="000000"/>
          <w:lang w:val="en"/>
        </w:rPr>
        <w:lastRenderedPageBreak/>
        <w:t>"Authorization Grant", "Authorization Server", "Client", "Client Auth</w:t>
      </w:r>
      <w:r>
        <w:rPr>
          <w:rFonts w:ascii="Verdana" w:hAnsi="Verdana"/>
          <w:color w:val="000000"/>
          <w:lang w:val="en"/>
        </w:rPr>
        <w:t xml:space="preserve">entication", "Client Identifier", "Client Secret", "Grant Type", "Protected Resource", "Redirection URI", "Refresh Token", "Resource Owner", "Resource Server", "Response Type", and "Token Endpoint"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"RFC6749"</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w:t>
      </w:r>
      <w:r>
        <w:rPr>
          <w:rStyle w:val="Hyperlink"/>
          <w:rFonts w:ascii="Verdana" w:hAnsi="Verdana"/>
          <w:vanish/>
          <w:u w:val="none"/>
          <w:lang w:val="en"/>
        </w:rPr>
        <w:t xml:space="preserve"> (Hardt,</w:t>
      </w:r>
      <w:r>
        <w:rPr>
          <w:rStyle w:val="Hyperlink"/>
          <w:rFonts w:ascii="Verdana" w:hAnsi="Verdana"/>
          <w:vanish/>
          <w:u w:val="none"/>
          <w:lang w:val="en"/>
        </w:rPr>
        <w:t xml:space="preserve"> D., </w:t>
      </w:r>
      <w:ins w:id="24" w:author="Author" w:date="2015-08-04T00:10:00Z">
        <w:r>
          <w:rPr>
            <w:rStyle w:val="Hyperlink"/>
            <w:rFonts w:ascii="Verdana" w:hAnsi="Verdana"/>
            <w:vanish/>
            <w:u w:val="none"/>
            <w:lang w:val="en"/>
          </w:rPr>
          <w:t xml:space="preserve">Ed., </w:t>
        </w:r>
      </w:ins>
      <w:r>
        <w:rPr>
          <w:rStyle w:val="Hyperlink"/>
          <w:rFonts w:ascii="Verdana" w:hAnsi="Verdana"/>
          <w:vanish/>
          <w:u w:val="none"/>
          <w:lang w:val="en"/>
        </w:rPr>
        <w:t>“The OAuth 2.0 Authorization Framework,” October 2012.)</w:t>
      </w:r>
      <w:r>
        <w:rPr>
          <w:rFonts w:ascii="Verdana" w:hAnsi="Verdana"/>
          <w:color w:val="000000"/>
          <w:lang w:val="en"/>
        </w:rPr>
        <w:fldChar w:fldCharType="end"/>
      </w:r>
      <w:r>
        <w:rPr>
          <w:rFonts w:ascii="Verdana" w:hAnsi="Verdana"/>
          <w:color w:val="000000"/>
          <w:lang w:val="en"/>
        </w:rPr>
        <w:t xml:space="preserve"> [RFC6749], the terms "JSON Web Token (JWT)" and "Nested JWT"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"JWT"</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w:t>
      </w:r>
      <w:del w:id="25" w:author="Author" w:date="2015-08-04T00:10:00Z">
        <w:r>
          <w:rPr>
            <w:rStyle w:val="Hyperlink"/>
            <w:rFonts w:ascii="Verdana" w:hAnsi="Verdana"/>
            <w:vanish/>
            <w:u w:val="none"/>
            <w:lang w:val="en"/>
          </w:rPr>
          <w:delText>July 2014</w:delText>
        </w:r>
      </w:del>
      <w:ins w:id="26" w:author="Author" w:date="2015-08-04T00:10:00Z">
        <w:r>
          <w:rPr>
            <w:rStyle w:val="Hyperlink"/>
            <w:rFonts w:ascii="Verdana" w:hAnsi="Verdana"/>
            <w:vanish/>
            <w:u w:val="none"/>
            <w:lang w:val="en"/>
          </w:rPr>
          <w:t>May </w:t>
        </w:r>
        <w:r>
          <w:rPr>
            <w:rStyle w:val="Hyperlink"/>
            <w:rFonts w:ascii="Verdana" w:hAnsi="Verdana"/>
            <w:vanish/>
            <w:u w:val="none"/>
            <w:lang w:val="en"/>
          </w:rPr>
          <w:t>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[JWT], and the terms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w:t>
      </w:r>
      <w:del w:id="27" w:author="Author" w:date="2015-08-04T00:10:00Z">
        <w:r>
          <w:rPr>
            <w:rStyle w:val="Hyperlink"/>
            <w:rFonts w:ascii="Verdana" w:hAnsi="Verdana"/>
            <w:vanish/>
            <w:u w:val="none"/>
            <w:lang w:val="en"/>
          </w:rPr>
          <w:delText>November 2014</w:delText>
        </w:r>
      </w:del>
      <w:ins w:id="28" w:author="Author" w:date="2015-08-04T00:10: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[OpenID.Core]. </w:t>
      </w:r>
    </w:p>
    <w:p w14:paraId="0CF23806" w14:textId="77777777" w:rsidR="00000000" w:rsidRDefault="00386D1C">
      <w:pPr>
        <w:pStyle w:val="NormalWeb"/>
        <w:divId w:val="964896919"/>
        <w:rPr>
          <w:rFonts w:ascii="Verdana" w:hAnsi="Verdana"/>
          <w:color w:val="000000"/>
          <w:lang w:val="en"/>
        </w:rPr>
      </w:pPr>
      <w:r>
        <w:rPr>
          <w:rFonts w:ascii="Verdana" w:hAnsi="Verdana"/>
          <w:color w:val="000000"/>
          <w:lang w:val="en"/>
        </w:rPr>
        <w:t>This specification defines t</w:t>
      </w:r>
      <w:r>
        <w:rPr>
          <w:rFonts w:ascii="Verdana" w:hAnsi="Verdana"/>
          <w:color w:val="000000"/>
          <w:lang w:val="en"/>
        </w:rPr>
        <w:t xml:space="preserve">he following additional terms: </w:t>
      </w:r>
    </w:p>
    <w:p w14:paraId="435BE345" w14:textId="77777777" w:rsidR="00000000" w:rsidRDefault="00386D1C">
      <w:pPr>
        <w:spacing w:before="0" w:beforeAutospacing="0" w:after="0" w:afterAutospacing="0"/>
        <w:divId w:val="761997462"/>
        <w:rPr>
          <w:rFonts w:ascii="Verdana" w:eastAsia="Times New Roman" w:hAnsi="Verdana"/>
          <w:color w:val="000000"/>
          <w:lang w:val="en"/>
        </w:rPr>
      </w:pPr>
      <w:r>
        <w:rPr>
          <w:rFonts w:ascii="Verdana" w:eastAsia="Times New Roman" w:hAnsi="Verdana"/>
          <w:color w:val="000000"/>
          <w:lang w:val="en"/>
        </w:rPr>
        <w:t>Client Registration Endpoint</w:t>
      </w:r>
    </w:p>
    <w:p w14:paraId="372AA489" w14:textId="77777777" w:rsidR="00000000" w:rsidRDefault="00386D1C">
      <w:pPr>
        <w:spacing w:before="0" w:beforeAutospacing="0" w:after="0" w:afterAutospacing="0"/>
        <w:ind w:left="720"/>
        <w:divId w:val="761997462"/>
        <w:rPr>
          <w:rFonts w:ascii="Verdana" w:eastAsia="Times New Roman" w:hAnsi="Verdana"/>
          <w:color w:val="000000"/>
          <w:lang w:val="en"/>
        </w:rPr>
      </w:pPr>
      <w:r>
        <w:rPr>
          <w:rFonts w:ascii="Verdana" w:eastAsia="Times New Roman" w:hAnsi="Verdana"/>
          <w:color w:val="000000"/>
          <w:lang w:val="en"/>
        </w:rPr>
        <w:t xml:space="preserve">OAuth 2.0 Protected Resource through which a Client can be registered at an Authorization Server. </w:t>
      </w:r>
    </w:p>
    <w:p w14:paraId="79F6E6C5" w14:textId="77777777" w:rsidR="00000000" w:rsidRDefault="00386D1C">
      <w:pPr>
        <w:spacing w:before="0" w:beforeAutospacing="0" w:after="0" w:afterAutospacing="0"/>
        <w:divId w:val="761997462"/>
        <w:rPr>
          <w:rFonts w:ascii="Verdana" w:eastAsia="Times New Roman" w:hAnsi="Verdana"/>
          <w:color w:val="000000"/>
          <w:lang w:val="en"/>
        </w:rPr>
      </w:pPr>
      <w:r>
        <w:rPr>
          <w:rFonts w:ascii="Verdana" w:eastAsia="Times New Roman" w:hAnsi="Verdana"/>
          <w:color w:val="000000"/>
          <w:lang w:val="en"/>
        </w:rPr>
        <w:t>Client Configuration Endpoint</w:t>
      </w:r>
    </w:p>
    <w:p w14:paraId="10000CF4" w14:textId="77777777" w:rsidR="00000000" w:rsidRDefault="00386D1C">
      <w:pPr>
        <w:spacing w:before="0" w:beforeAutospacing="0" w:after="0" w:afterAutospacing="0"/>
        <w:ind w:left="720"/>
        <w:divId w:val="761997462"/>
        <w:rPr>
          <w:rFonts w:ascii="Verdana" w:eastAsia="Times New Roman" w:hAnsi="Verdana"/>
          <w:color w:val="000000"/>
          <w:lang w:val="en"/>
        </w:rPr>
      </w:pPr>
      <w:r>
        <w:rPr>
          <w:rFonts w:ascii="Verdana" w:eastAsia="Times New Roman" w:hAnsi="Verdana"/>
          <w:color w:val="000000"/>
          <w:lang w:val="en"/>
        </w:rPr>
        <w:t>OAuth 2.0 Endpoint through which registration information for a re</w:t>
      </w:r>
      <w:r>
        <w:rPr>
          <w:rFonts w:ascii="Verdana" w:eastAsia="Times New Roman" w:hAnsi="Verdana"/>
          <w:color w:val="000000"/>
          <w:lang w:val="en"/>
        </w:rPr>
        <w:t xml:space="preserve">gistered Client can be managed. This URL for this endpoint is returned by the Authorization Server in the Client Information Response. </w:t>
      </w:r>
    </w:p>
    <w:p w14:paraId="6CFDAA01" w14:textId="77777777" w:rsidR="00000000" w:rsidRDefault="00386D1C">
      <w:pPr>
        <w:spacing w:before="0" w:beforeAutospacing="0" w:after="0" w:afterAutospacing="0"/>
        <w:divId w:val="761997462"/>
        <w:rPr>
          <w:rFonts w:ascii="Verdana" w:eastAsia="Times New Roman" w:hAnsi="Verdana"/>
          <w:color w:val="000000"/>
          <w:lang w:val="en"/>
        </w:rPr>
      </w:pPr>
      <w:r>
        <w:rPr>
          <w:rFonts w:ascii="Verdana" w:eastAsia="Times New Roman" w:hAnsi="Verdana"/>
          <w:color w:val="000000"/>
          <w:lang w:val="en"/>
        </w:rPr>
        <w:t>Registration Access Token</w:t>
      </w:r>
    </w:p>
    <w:p w14:paraId="5A6FDF7F" w14:textId="77777777" w:rsidR="00000000" w:rsidRDefault="00386D1C">
      <w:pPr>
        <w:spacing w:before="0" w:beforeAutospacing="0" w:after="0" w:afterAutospacing="0"/>
        <w:ind w:left="720"/>
        <w:divId w:val="761997462"/>
        <w:rPr>
          <w:rFonts w:ascii="Verdana" w:eastAsia="Times New Roman" w:hAnsi="Verdana"/>
          <w:color w:val="000000"/>
          <w:lang w:val="en"/>
        </w:rPr>
      </w:pPr>
      <w:r>
        <w:rPr>
          <w:rFonts w:ascii="Verdana" w:eastAsia="Times New Roman" w:hAnsi="Verdana"/>
          <w:color w:val="000000"/>
          <w:lang w:val="en"/>
        </w:rPr>
        <w:t>OAuth 2.0 Bearer Token issued by the Authorization Server through the Client Registration Endp</w:t>
      </w:r>
      <w:r>
        <w:rPr>
          <w:rFonts w:ascii="Verdana" w:eastAsia="Times New Roman" w:hAnsi="Verdana"/>
          <w:color w:val="000000"/>
          <w:lang w:val="en"/>
        </w:rPr>
        <w:t xml:space="preserve">oint that is used to authenticate the caller when accessing the Client's registration information at the Client Configuration Endpoint. This Access Token is associated with a particular registered Client. </w:t>
      </w:r>
    </w:p>
    <w:p w14:paraId="10DE0400" w14:textId="77777777" w:rsidR="00000000" w:rsidRDefault="00386D1C">
      <w:pPr>
        <w:spacing w:before="0" w:beforeAutospacing="0" w:after="0" w:afterAutospacing="0"/>
        <w:divId w:val="761997462"/>
        <w:rPr>
          <w:rFonts w:ascii="Verdana" w:eastAsia="Times New Roman" w:hAnsi="Verdana"/>
          <w:color w:val="000000"/>
          <w:lang w:val="en"/>
        </w:rPr>
      </w:pPr>
      <w:r>
        <w:rPr>
          <w:rFonts w:ascii="Verdana" w:eastAsia="Times New Roman" w:hAnsi="Verdana"/>
          <w:color w:val="000000"/>
          <w:lang w:val="en"/>
        </w:rPr>
        <w:t>Initial Access Token</w:t>
      </w:r>
    </w:p>
    <w:p w14:paraId="304C26F4" w14:textId="1C93B0C4" w:rsidR="00000000" w:rsidRDefault="00386D1C">
      <w:pPr>
        <w:spacing w:before="0" w:beforeAutospacing="0" w:after="0" w:afterAutospacing="0"/>
        <w:ind w:left="720"/>
        <w:divId w:val="761997462"/>
        <w:rPr>
          <w:rFonts w:ascii="Verdana" w:eastAsia="Times New Roman" w:hAnsi="Verdana"/>
          <w:color w:val="000000"/>
          <w:lang w:val="en"/>
        </w:rPr>
      </w:pPr>
      <w:r>
        <w:rPr>
          <w:rFonts w:ascii="Verdana" w:eastAsia="Times New Roman" w:hAnsi="Verdana"/>
          <w:color w:val="000000"/>
          <w:lang w:val="en"/>
        </w:rPr>
        <w:t xml:space="preserve">OAuth 2.0 Access Token optionally issued by an Authorization Server granting access to its Client Registration Endpoint. The contents of this token are service </w:t>
      </w:r>
      <w:del w:id="29" w:author="Author" w:date="2015-08-04T00:10:00Z">
        <w:r>
          <w:rPr>
            <w:rFonts w:ascii="Verdana" w:eastAsia="Times New Roman" w:hAnsi="Verdana"/>
            <w:color w:val="000000"/>
            <w:lang w:val="en"/>
          </w:rPr>
          <w:delText>-</w:delText>
        </w:r>
      </w:del>
      <w:r>
        <w:rPr>
          <w:rFonts w:ascii="Verdana" w:eastAsia="Times New Roman" w:hAnsi="Verdana"/>
          <w:color w:val="000000"/>
          <w:lang w:val="en"/>
        </w:rPr>
        <w:t>specific and are out of scope for this specification. The means by which the Authorization Serve</w:t>
      </w:r>
      <w:r>
        <w:rPr>
          <w:rFonts w:ascii="Verdana" w:eastAsia="Times New Roman" w:hAnsi="Verdana"/>
          <w:color w:val="000000"/>
          <w:lang w:val="en"/>
        </w:rPr>
        <w:t xml:space="preserve">r issues this token and the means by which the Registration Endpoint validates it are also out of scope. </w:t>
      </w:r>
    </w:p>
    <w:p w14:paraId="747F25E5" w14:textId="77777777" w:rsidR="00000000" w:rsidRDefault="00386D1C">
      <w:pPr>
        <w:pStyle w:val="NormalWeb"/>
        <w:divId w:val="964896919"/>
        <w:rPr>
          <w:rFonts w:ascii="Verdana" w:hAnsi="Verdana"/>
          <w:color w:val="000000"/>
          <w:lang w:val="en"/>
        </w:rPr>
      </w:pPr>
      <w:r>
        <w:rPr>
          <w:rFonts w:ascii="Verdana" w:hAnsi="Verdana"/>
          <w:color w:val="000000"/>
          <w:lang w:val="en"/>
        </w:rPr>
        <w:t>IMPORTANT NOTE TO READERS: The terminology definitions in this section are a normative portion of this specification, imposing requirements upon imple</w:t>
      </w:r>
      <w:r>
        <w:rPr>
          <w:rFonts w:ascii="Verdana" w:hAnsi="Verdana"/>
          <w:color w:val="000000"/>
          <w:lang w:val="en"/>
        </w:rPr>
        <w:t xml:space="preserve">mentations. All the capitalized words in the text of this specification, such as "Client Registration Endpoint", reference these defined </w:t>
      </w:r>
      <w:r>
        <w:rPr>
          <w:rFonts w:ascii="Verdana" w:hAnsi="Verdana"/>
          <w:color w:val="000000"/>
          <w:lang w:val="en"/>
        </w:rPr>
        <w:lastRenderedPageBreak/>
        <w:t xml:space="preserve">terms. Whenever the reader encounters them, their definitions found in this section must be followed. </w:t>
      </w:r>
    </w:p>
    <w:p w14:paraId="4CDDB86E" w14:textId="77777777" w:rsidR="00000000" w:rsidRDefault="00386D1C">
      <w:pPr>
        <w:spacing w:before="0" w:beforeAutospacing="0" w:after="0" w:afterAutospacing="0"/>
        <w:divId w:val="964896919"/>
        <w:rPr>
          <w:rFonts w:ascii="Verdana" w:eastAsia="Times New Roman" w:hAnsi="Verdana"/>
          <w:color w:val="000000"/>
          <w:lang w:val="en"/>
        </w:rPr>
      </w:pPr>
      <w:bookmarkStart w:id="30" w:name="ClientMetadata"/>
      <w:bookmarkEnd w:id="30"/>
    </w:p>
    <w:p w14:paraId="70F91F90"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4FA449B" w14:textId="77777777">
        <w:trPr>
          <w:divId w:val="964896919"/>
          <w:trHeight w:val="225"/>
          <w:tblCellSpacing w:w="12" w:type="dxa"/>
        </w:trPr>
        <w:tc>
          <w:tcPr>
            <w:tcW w:w="450" w:type="dxa"/>
            <w:shd w:val="clear" w:color="auto" w:fill="990000"/>
            <w:vAlign w:val="center"/>
            <w:hideMark/>
          </w:tcPr>
          <w:p w14:paraId="203CBBB8"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026C215" w14:textId="77777777" w:rsidR="00000000" w:rsidRDefault="00386D1C">
      <w:pPr>
        <w:pStyle w:val="Heading3"/>
        <w:divId w:val="964896919"/>
        <w:rPr>
          <w:rFonts w:eastAsia="Times New Roman"/>
          <w:lang w:val="en"/>
        </w:rPr>
      </w:pPr>
      <w:bookmarkStart w:id="31" w:name="rfc.section.2"/>
      <w:bookmarkEnd w:id="31"/>
      <w:r>
        <w:rPr>
          <w:rFonts w:eastAsia="Times New Roman"/>
          <w:lang w:val="en"/>
        </w:rPr>
        <w:t>2.  Client Metadata</w:t>
      </w:r>
    </w:p>
    <w:p w14:paraId="09F055F5" w14:textId="77777777" w:rsidR="00000000" w:rsidRDefault="00386D1C">
      <w:pPr>
        <w:pStyle w:val="NormalWeb"/>
        <w:divId w:val="964896919"/>
        <w:rPr>
          <w:rFonts w:ascii="Verdana" w:hAnsi="Verdana"/>
          <w:color w:val="000000"/>
          <w:lang w:val="en"/>
        </w:rPr>
      </w:pPr>
      <w:r>
        <w:rPr>
          <w:rFonts w:ascii="Verdana" w:hAnsi="Verdana"/>
          <w:color w:val="000000"/>
          <w:lang w:val="en"/>
        </w:rPr>
        <w:t>Clients have metadata associated with their unique Client Identifier at the Authorization Server. These can range from human-facing display strings, such as a Client name, to items that impact the security of the protocol, such as the list of valid redirec</w:t>
      </w:r>
      <w:r>
        <w:rPr>
          <w:rFonts w:ascii="Verdana" w:hAnsi="Verdana"/>
          <w:color w:val="000000"/>
          <w:lang w:val="en"/>
        </w:rPr>
        <w:t xml:space="preserve">t URIs. </w:t>
      </w:r>
    </w:p>
    <w:p w14:paraId="641E3F90"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Client Metadata values are used in two ways: </w:t>
      </w:r>
    </w:p>
    <w:p w14:paraId="777973EA" w14:textId="77777777" w:rsidR="00000000" w:rsidRDefault="00386D1C">
      <w:pPr>
        <w:numPr>
          <w:ilvl w:val="0"/>
          <w:numId w:val="1"/>
        </w:numPr>
        <w:ind w:left="1200" w:right="480"/>
        <w:divId w:val="964896919"/>
        <w:rPr>
          <w:rFonts w:ascii="Verdana" w:eastAsia="Times New Roman" w:hAnsi="Verdana"/>
          <w:color w:val="000000"/>
          <w:lang w:val="en"/>
        </w:rPr>
      </w:pPr>
      <w:r>
        <w:rPr>
          <w:rFonts w:ascii="Verdana" w:eastAsia="Times New Roman" w:hAnsi="Verdana"/>
          <w:color w:val="000000"/>
          <w:lang w:val="en"/>
        </w:rPr>
        <w:t xml:space="preserve">as input values to registration requests, and </w:t>
      </w:r>
    </w:p>
    <w:p w14:paraId="0960DAD6" w14:textId="77777777" w:rsidR="00000000" w:rsidRDefault="00386D1C">
      <w:pPr>
        <w:numPr>
          <w:ilvl w:val="0"/>
          <w:numId w:val="1"/>
        </w:numPr>
        <w:ind w:left="1200" w:right="480"/>
        <w:divId w:val="964896919"/>
        <w:rPr>
          <w:rFonts w:ascii="Verdana" w:eastAsia="Times New Roman" w:hAnsi="Verdana"/>
          <w:color w:val="000000"/>
          <w:lang w:val="en"/>
        </w:rPr>
      </w:pPr>
      <w:r>
        <w:rPr>
          <w:rFonts w:ascii="Verdana" w:eastAsia="Times New Roman" w:hAnsi="Verdana"/>
          <w:color w:val="000000"/>
          <w:lang w:val="en"/>
        </w:rPr>
        <w:t xml:space="preserve">as output values in registration responses and read responses. </w:t>
      </w:r>
    </w:p>
    <w:p w14:paraId="63B7FCC3"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These Client Metadata values are used by OpenID Connect: </w:t>
      </w:r>
    </w:p>
    <w:p w14:paraId="2468A773"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redirect_uris</w:t>
      </w:r>
    </w:p>
    <w:p w14:paraId="5DEC9BC0"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Array of Redirection URI values used by the Client. One of these registered Redirection URI values MUST exactly match the </w:t>
      </w:r>
      <w:r>
        <w:rPr>
          <w:rStyle w:val="HTMLTypewriter"/>
          <w:lang w:val="en"/>
        </w:rPr>
        <w:t>redirect_uri</w:t>
      </w:r>
      <w:r>
        <w:rPr>
          <w:rFonts w:ascii="Verdana" w:eastAsia="Times New Roman" w:hAnsi="Verdana"/>
          <w:color w:val="000000"/>
          <w:lang w:val="en"/>
        </w:rPr>
        <w:t xml:space="preserve"> parameter value used in each Authorization Request,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t>
      </w:r>
    </w:p>
    <w:p w14:paraId="591FFEB3"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response_types</w:t>
      </w:r>
    </w:p>
    <w:p w14:paraId="3B7AECB9" w14:textId="68F1028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w:t>
      </w:r>
      <w:del w:id="32" w:author="Author" w:date="2015-08-04T00:10:00Z">
        <w:r>
          <w:rPr>
            <w:rFonts w:ascii="Verdana" w:eastAsia="Times New Roman" w:hAnsi="Verdana"/>
            <w:color w:val="000000"/>
            <w:lang w:val="en"/>
          </w:rPr>
          <w:delText>JSON</w:delText>
        </w:r>
      </w:del>
      <w:ins w:id="33" w:author="Author" w:date="2015-08-04T00:10:00Z">
        <w:r>
          <w:rPr>
            <w:rFonts w:ascii="Verdana" w:eastAsia="Times New Roman" w:hAnsi="Verdana"/>
            <w:color w:val="000000"/>
            <w:lang w:val="en"/>
          </w:rPr>
          <w:t xml:space="preserve">JSON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"RFC7159"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[RFC7159]</w:t>
        </w:r>
        <w:r>
          <w:rPr>
            <w:rStyle w:val="Hyperlink"/>
            <w:rFonts w:ascii="Verdana" w:eastAsia="Times New Roman" w:hAnsi="Verdana"/>
            <w:vanish/>
            <w:u w:val="none"/>
            <w:lang w:val="en"/>
          </w:rPr>
          <w:t xml:space="preserve"> (Bray, T</w:t>
        </w:r>
        <w:r>
          <w:rPr>
            <w:rStyle w:val="Hyperlink"/>
            <w:rFonts w:ascii="Verdana" w:eastAsia="Times New Roman" w:hAnsi="Verdana"/>
            <w:vanish/>
            <w:u w:val="none"/>
            <w:lang w:val="en"/>
          </w:rPr>
          <w:t>., Ed., “The JavaScript Object Notation (JSON) Data Interchange Format,” March 2014.)</w:t>
        </w:r>
        <w:r>
          <w:rPr>
            <w:rFonts w:ascii="Verdana" w:eastAsia="Times New Roman" w:hAnsi="Verdana"/>
            <w:color w:val="000000"/>
            <w:lang w:val="en"/>
          </w:rPr>
          <w:fldChar w:fldCharType="end"/>
        </w:r>
      </w:ins>
      <w:r>
        <w:rPr>
          <w:rFonts w:ascii="Verdana" w:eastAsia="Times New Roman" w:hAnsi="Verdana"/>
          <w:color w:val="000000"/>
          <w:lang w:val="en"/>
        </w:rPr>
        <w:t xml:space="preserve"> array containing a list of the OAuth 2.0 </w:t>
      </w:r>
      <w:r>
        <w:rPr>
          <w:rStyle w:val="HTMLTypewriter"/>
          <w:lang w:val="en"/>
        </w:rPr>
        <w:t>response_type</w:t>
      </w:r>
      <w:r>
        <w:rPr>
          <w:rFonts w:ascii="Verdana" w:eastAsia="Times New Roman" w:hAnsi="Verdana"/>
          <w:color w:val="000000"/>
          <w:lang w:val="en"/>
        </w:rPr>
        <w:t xml:space="preserve"> values that the Client is declaring that it will restrict itself to using. If omitted, the default is that the Clie</w:t>
      </w:r>
      <w:r>
        <w:rPr>
          <w:rFonts w:ascii="Verdana" w:eastAsia="Times New Roman" w:hAnsi="Verdana"/>
          <w:color w:val="000000"/>
          <w:lang w:val="en"/>
        </w:rPr>
        <w:t xml:space="preserve">nt will use only the </w:t>
      </w:r>
      <w:r>
        <w:rPr>
          <w:rStyle w:val="HTMLTypewriter"/>
          <w:lang w:val="en"/>
        </w:rPr>
        <w:t>code</w:t>
      </w:r>
      <w:r>
        <w:rPr>
          <w:rFonts w:ascii="Verdana" w:eastAsia="Times New Roman" w:hAnsi="Verdana"/>
          <w:color w:val="000000"/>
          <w:lang w:val="en"/>
        </w:rPr>
        <w:t xml:space="preserve"> Response Type. </w:t>
      </w:r>
    </w:p>
    <w:p w14:paraId="75D84AEC"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grant_types</w:t>
      </w:r>
    </w:p>
    <w:p w14:paraId="05BF3826"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JSON array containing a list of the OAuth 2.0 Grant Types that the Client is declaring that it will restrict itself to using. The Grant Type values used by OpenID Connect are: </w:t>
      </w:r>
    </w:p>
    <w:p w14:paraId="13D9B963" w14:textId="77777777" w:rsidR="00000000" w:rsidRDefault="00386D1C">
      <w:pPr>
        <w:numPr>
          <w:ilvl w:val="0"/>
          <w:numId w:val="2"/>
        </w:numPr>
        <w:ind w:left="1920" w:right="480"/>
        <w:divId w:val="23097202"/>
        <w:rPr>
          <w:rFonts w:ascii="Verdana" w:eastAsia="Times New Roman" w:hAnsi="Verdana"/>
          <w:color w:val="000000"/>
          <w:lang w:val="en"/>
        </w:rPr>
      </w:pPr>
      <w:r>
        <w:rPr>
          <w:rStyle w:val="HTMLTypewriter"/>
          <w:lang w:val="en"/>
        </w:rPr>
        <w:lastRenderedPageBreak/>
        <w:t>authorization_c</w:t>
      </w:r>
      <w:r>
        <w:rPr>
          <w:rStyle w:val="HTMLTypewriter"/>
          <w:lang w:val="en"/>
        </w:rPr>
        <w:t>ode</w:t>
      </w:r>
      <w:r>
        <w:rPr>
          <w:rFonts w:ascii="Verdana" w:eastAsia="Times New Roman" w:hAnsi="Verdana"/>
          <w:color w:val="000000"/>
          <w:lang w:val="en"/>
        </w:rPr>
        <w:t xml:space="preserve">: The Authorization Code Grant Type described in OAuth 2.0 Section 4.1. </w:t>
      </w:r>
    </w:p>
    <w:p w14:paraId="22A9CB8E" w14:textId="77777777" w:rsidR="00000000" w:rsidRDefault="00386D1C">
      <w:pPr>
        <w:numPr>
          <w:ilvl w:val="0"/>
          <w:numId w:val="2"/>
        </w:numPr>
        <w:ind w:left="1920" w:right="480"/>
        <w:divId w:val="23097202"/>
        <w:rPr>
          <w:rFonts w:ascii="Verdana" w:eastAsia="Times New Roman" w:hAnsi="Verdana"/>
          <w:color w:val="000000"/>
          <w:lang w:val="en"/>
        </w:rPr>
      </w:pPr>
      <w:r>
        <w:rPr>
          <w:rStyle w:val="HTMLTypewriter"/>
          <w:lang w:val="en"/>
        </w:rPr>
        <w:t>implicit</w:t>
      </w:r>
      <w:r>
        <w:rPr>
          <w:rFonts w:ascii="Verdana" w:eastAsia="Times New Roman" w:hAnsi="Verdana"/>
          <w:color w:val="000000"/>
          <w:lang w:val="en"/>
        </w:rPr>
        <w:t xml:space="preserve">: The Implicit Grant Type described in OAuth 2.0 Section 4.2. </w:t>
      </w:r>
    </w:p>
    <w:p w14:paraId="66F2D017" w14:textId="77777777" w:rsidR="00000000" w:rsidRDefault="00386D1C">
      <w:pPr>
        <w:numPr>
          <w:ilvl w:val="0"/>
          <w:numId w:val="2"/>
        </w:numPr>
        <w:ind w:left="1920" w:right="480"/>
        <w:divId w:val="23097202"/>
        <w:rPr>
          <w:rFonts w:ascii="Verdana" w:eastAsia="Times New Roman" w:hAnsi="Verdana"/>
          <w:color w:val="000000"/>
          <w:lang w:val="en"/>
        </w:rPr>
      </w:pPr>
      <w:r>
        <w:rPr>
          <w:rStyle w:val="HTMLTypewriter"/>
          <w:lang w:val="en"/>
        </w:rPr>
        <w:t>refresh_token</w:t>
      </w:r>
      <w:r>
        <w:rPr>
          <w:rFonts w:ascii="Verdana" w:eastAsia="Times New Roman" w:hAnsi="Verdana"/>
          <w:color w:val="000000"/>
          <w:lang w:val="en"/>
        </w:rPr>
        <w:t xml:space="preserve">: The Refresh Token Grant Type described in OAuth 2.0 Section 6. </w:t>
      </w:r>
    </w:p>
    <w:p w14:paraId="0C25E377"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The following table lists the </w:t>
      </w:r>
      <w:r>
        <w:rPr>
          <w:rFonts w:ascii="Verdana" w:eastAsia="Times New Roman" w:hAnsi="Verdana"/>
          <w:color w:val="000000"/>
          <w:lang w:val="en"/>
        </w:rPr>
        <w:t xml:space="preserve">correspondence between </w:t>
      </w:r>
      <w:r>
        <w:rPr>
          <w:rStyle w:val="HTMLTypewriter"/>
          <w:lang w:val="en"/>
        </w:rPr>
        <w:t>response_type</w:t>
      </w:r>
      <w:r>
        <w:rPr>
          <w:rFonts w:ascii="Verdana" w:eastAsia="Times New Roman" w:hAnsi="Verdana"/>
          <w:color w:val="000000"/>
          <w:lang w:val="en"/>
        </w:rPr>
        <w:t xml:space="preserve"> values that the Client will use and </w:t>
      </w:r>
      <w:r>
        <w:rPr>
          <w:rStyle w:val="HTMLTypewriter"/>
          <w:lang w:val="en"/>
        </w:rPr>
        <w:t>grant_type</w:t>
      </w:r>
      <w:r>
        <w:rPr>
          <w:rFonts w:ascii="Verdana" w:eastAsia="Times New Roman" w:hAnsi="Verdana"/>
          <w:color w:val="000000"/>
          <w:lang w:val="en"/>
        </w:rPr>
        <w:t xml:space="preserve"> values that MUST be included in the registered </w:t>
      </w:r>
      <w:r>
        <w:rPr>
          <w:rStyle w:val="HTMLTypewriter"/>
          <w:lang w:val="en"/>
        </w:rPr>
        <w:t>grant_types</w:t>
      </w:r>
      <w:r>
        <w:rPr>
          <w:rFonts w:ascii="Verdana" w:eastAsia="Times New Roman" w:hAnsi="Verdana"/>
          <w:color w:val="000000"/>
          <w:lang w:val="en"/>
        </w:rPr>
        <w:t xml:space="preserve"> list: </w:t>
      </w:r>
    </w:p>
    <w:p w14:paraId="24940F4B" w14:textId="77777777" w:rsidR="00000000" w:rsidRDefault="00386D1C">
      <w:pPr>
        <w:numPr>
          <w:ilvl w:val="0"/>
          <w:numId w:val="3"/>
        </w:numPr>
        <w:ind w:left="1920" w:right="480"/>
        <w:divId w:val="23097202"/>
        <w:rPr>
          <w:rFonts w:ascii="Verdana" w:eastAsia="Times New Roman" w:hAnsi="Verdana"/>
          <w:color w:val="000000"/>
          <w:lang w:val="en"/>
        </w:rPr>
      </w:pPr>
      <w:r>
        <w:rPr>
          <w:rStyle w:val="HTMLTypewriter"/>
          <w:lang w:val="en"/>
        </w:rPr>
        <w:t>code</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p>
    <w:p w14:paraId="5F1B7986" w14:textId="77777777" w:rsidR="00000000" w:rsidRDefault="00386D1C">
      <w:pPr>
        <w:numPr>
          <w:ilvl w:val="0"/>
          <w:numId w:val="3"/>
        </w:numPr>
        <w:ind w:left="1920" w:right="480"/>
        <w:divId w:val="23097202"/>
        <w:rPr>
          <w:rFonts w:ascii="Verdana" w:eastAsia="Times New Roman" w:hAnsi="Verdana"/>
          <w:color w:val="000000"/>
          <w:lang w:val="en"/>
        </w:rPr>
      </w:pPr>
      <w:r>
        <w:rPr>
          <w:rStyle w:val="HTMLTypewriter"/>
          <w:lang w:val="en"/>
        </w:rPr>
        <w:t>id_token</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3C11FC3F" w14:textId="77777777" w:rsidR="00000000" w:rsidRDefault="00386D1C">
      <w:pPr>
        <w:numPr>
          <w:ilvl w:val="0"/>
          <w:numId w:val="3"/>
        </w:numPr>
        <w:ind w:left="1920" w:right="480"/>
        <w:divId w:val="23097202"/>
        <w:rPr>
          <w:rFonts w:ascii="Verdana" w:eastAsia="Times New Roman" w:hAnsi="Verdana"/>
          <w:color w:val="000000"/>
          <w:lang w:val="en"/>
        </w:rPr>
      </w:pPr>
      <w:r>
        <w:rPr>
          <w:rStyle w:val="HTMLTypewriter"/>
          <w:lang w:val="en"/>
        </w:rPr>
        <w:t>token id_token</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1906CC50" w14:textId="77777777" w:rsidR="00000000" w:rsidRDefault="00386D1C">
      <w:pPr>
        <w:numPr>
          <w:ilvl w:val="0"/>
          <w:numId w:val="3"/>
        </w:numPr>
        <w:ind w:left="1920" w:right="480"/>
        <w:divId w:val="23097202"/>
        <w:rPr>
          <w:rFonts w:ascii="Verdana" w:eastAsia="Times New Roman" w:hAnsi="Verdana"/>
          <w:color w:val="000000"/>
          <w:lang w:val="en"/>
        </w:rPr>
      </w:pPr>
      <w:r>
        <w:rPr>
          <w:rStyle w:val="HTMLTypewriter"/>
          <w:lang w:val="en"/>
        </w:rPr>
        <w:t>code id_token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34D8E138" w14:textId="77777777" w:rsidR="00000000" w:rsidRDefault="00386D1C">
      <w:pPr>
        <w:numPr>
          <w:ilvl w:val="0"/>
          <w:numId w:val="3"/>
        </w:numPr>
        <w:ind w:left="1920" w:right="480"/>
        <w:divId w:val="23097202"/>
        <w:rPr>
          <w:rFonts w:ascii="Verdana" w:eastAsia="Times New Roman" w:hAnsi="Verdana"/>
          <w:color w:val="000000"/>
          <w:lang w:val="en"/>
        </w:rPr>
      </w:pPr>
      <w:r>
        <w:rPr>
          <w:rStyle w:val="HTMLTypewriter"/>
          <w:lang w:val="en"/>
        </w:rPr>
        <w:t>code 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7F44F81B" w14:textId="77777777" w:rsidR="00000000" w:rsidRDefault="00386D1C">
      <w:pPr>
        <w:numPr>
          <w:ilvl w:val="0"/>
          <w:numId w:val="3"/>
        </w:numPr>
        <w:ind w:left="1920" w:right="480"/>
        <w:divId w:val="23097202"/>
        <w:rPr>
          <w:rFonts w:ascii="Verdana" w:eastAsia="Times New Roman" w:hAnsi="Verdana"/>
          <w:color w:val="000000"/>
          <w:lang w:val="en"/>
        </w:rPr>
      </w:pPr>
      <w:r>
        <w:rPr>
          <w:rStyle w:val="HTMLTypewriter"/>
          <w:lang w:val="en"/>
        </w:rPr>
        <w:t>code token id_token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13EF310D"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If omitted, the default is that the Client will use only the </w:t>
      </w:r>
      <w:r>
        <w:rPr>
          <w:rStyle w:val="HTMLTypewriter"/>
          <w:lang w:val="en"/>
        </w:rPr>
        <w:t>authorization_code</w:t>
      </w:r>
      <w:r>
        <w:rPr>
          <w:rFonts w:ascii="Verdana" w:eastAsia="Times New Roman" w:hAnsi="Verdana"/>
          <w:color w:val="000000"/>
          <w:lang w:val="en"/>
        </w:rPr>
        <w:t xml:space="preserve"> Grant Type. </w:t>
      </w:r>
    </w:p>
    <w:p w14:paraId="5A398255"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application_type</w:t>
      </w:r>
    </w:p>
    <w:p w14:paraId="6B49E313"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OPTIONAL. Kind of the application. The def</w:t>
      </w:r>
      <w:r>
        <w:rPr>
          <w:rFonts w:ascii="Verdana" w:eastAsia="Times New Roman" w:hAnsi="Verdana"/>
          <w:color w:val="000000"/>
          <w:lang w:val="en"/>
        </w:rPr>
        <w:t xml:space="preserve">ault, if omitted, is </w:t>
      </w:r>
      <w:r>
        <w:rPr>
          <w:rStyle w:val="HTMLTypewriter"/>
          <w:lang w:val="en"/>
        </w:rPr>
        <w:t>web</w:t>
      </w:r>
      <w:r>
        <w:rPr>
          <w:rFonts w:ascii="Verdana" w:eastAsia="Times New Roman" w:hAnsi="Verdana"/>
          <w:color w:val="000000"/>
          <w:lang w:val="en"/>
        </w:rPr>
        <w:t xml:space="preserve">. The defined values are </w:t>
      </w:r>
      <w:r>
        <w:rPr>
          <w:rStyle w:val="HTMLTypewriter"/>
          <w:lang w:val="en"/>
        </w:rPr>
        <w:t>native</w:t>
      </w:r>
      <w:r>
        <w:rPr>
          <w:rFonts w:ascii="Verdana" w:eastAsia="Times New Roman" w:hAnsi="Verdana"/>
          <w:color w:val="000000"/>
          <w:lang w:val="en"/>
        </w:rPr>
        <w:t xml:space="preserve"> or </w:t>
      </w:r>
      <w:r>
        <w:rPr>
          <w:rStyle w:val="HTMLTypewriter"/>
          <w:lang w:val="en"/>
        </w:rPr>
        <w:t>web</w:t>
      </w:r>
      <w:r>
        <w:rPr>
          <w:rFonts w:ascii="Verdana" w:eastAsia="Times New Roman" w:hAnsi="Verdana"/>
          <w:color w:val="000000"/>
          <w:lang w:val="en"/>
        </w:rPr>
        <w:t xml:space="preserve">. Web Clients using the OAuth Implicit Grant Type MUST only register URLs using the </w:t>
      </w:r>
      <w:r>
        <w:rPr>
          <w:rStyle w:val="HTMLTypewriter"/>
          <w:lang w:val="en"/>
        </w:rPr>
        <w:t>https</w:t>
      </w:r>
      <w:r>
        <w:rPr>
          <w:rFonts w:ascii="Verdana" w:eastAsia="Times New Roman" w:hAnsi="Verdana"/>
          <w:color w:val="000000"/>
          <w:lang w:val="en"/>
        </w:rPr>
        <w:t xml:space="preserve"> scheme as </w:t>
      </w:r>
      <w:r>
        <w:rPr>
          <w:rStyle w:val="HTMLTypewriter"/>
          <w:lang w:val="en"/>
        </w:rPr>
        <w:t>redirect_uris</w:t>
      </w:r>
      <w:r>
        <w:rPr>
          <w:rFonts w:ascii="Verdana" w:eastAsia="Times New Roman" w:hAnsi="Verdana"/>
          <w:color w:val="000000"/>
          <w:lang w:val="en"/>
        </w:rPr>
        <w:t xml:space="preserve">; they MUST NOT use </w:t>
      </w:r>
      <w:r>
        <w:rPr>
          <w:rStyle w:val="HTMLTypewriter"/>
          <w:lang w:val="en"/>
        </w:rPr>
        <w:t>localhost</w:t>
      </w:r>
      <w:r>
        <w:rPr>
          <w:rFonts w:ascii="Verdana" w:eastAsia="Times New Roman" w:hAnsi="Verdana"/>
          <w:color w:val="000000"/>
          <w:lang w:val="en"/>
        </w:rPr>
        <w:t xml:space="preserve"> as the hostname. Native Clients MUST only register </w:t>
      </w:r>
      <w:r>
        <w:rPr>
          <w:rStyle w:val="HTMLTypewriter"/>
          <w:lang w:val="en"/>
        </w:rPr>
        <w:t>redirect_uris</w:t>
      </w:r>
      <w:r>
        <w:rPr>
          <w:rFonts w:ascii="Verdana" w:eastAsia="Times New Roman" w:hAnsi="Verdana"/>
          <w:color w:val="000000"/>
          <w:lang w:val="en"/>
        </w:rPr>
        <w:t xml:space="preserve"> using custom URI schemes or URLs using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Authorization Servers MAY place additional constraints on Native Clients. Authorization Servers MAY reject Redirection URI values using the </w:t>
      </w:r>
      <w:r>
        <w:rPr>
          <w:rStyle w:val="HTMLTypewriter"/>
          <w:lang w:val="en"/>
        </w:rPr>
        <w:t>http</w:t>
      </w:r>
      <w:r>
        <w:rPr>
          <w:rFonts w:ascii="Verdana" w:eastAsia="Times New Roman" w:hAnsi="Verdana"/>
          <w:color w:val="000000"/>
          <w:lang w:val="en"/>
        </w:rPr>
        <w:t xml:space="preserve"> scheme, o</w:t>
      </w:r>
      <w:r>
        <w:rPr>
          <w:rFonts w:ascii="Verdana" w:eastAsia="Times New Roman" w:hAnsi="Verdana"/>
          <w:color w:val="000000"/>
          <w:lang w:val="en"/>
        </w:rPr>
        <w:t xml:space="preserve">ther than the </w:t>
      </w:r>
      <w:r>
        <w:rPr>
          <w:rStyle w:val="HTMLTypewriter"/>
          <w:lang w:val="en"/>
        </w:rPr>
        <w:t>localhost</w:t>
      </w:r>
      <w:r>
        <w:rPr>
          <w:rFonts w:ascii="Verdana" w:eastAsia="Times New Roman" w:hAnsi="Verdana"/>
          <w:color w:val="000000"/>
          <w:lang w:val="en"/>
        </w:rPr>
        <w:t xml:space="preserve"> case for Native Clients. The Authorization Server MUST verify that all the registered </w:t>
      </w:r>
      <w:r>
        <w:rPr>
          <w:rStyle w:val="HTMLTypewriter"/>
          <w:lang w:val="en"/>
        </w:rPr>
        <w:t>redirect_uris</w:t>
      </w:r>
      <w:r>
        <w:rPr>
          <w:rFonts w:ascii="Verdana" w:eastAsia="Times New Roman" w:hAnsi="Verdana"/>
          <w:color w:val="000000"/>
          <w:lang w:val="en"/>
        </w:rPr>
        <w:t xml:space="preserve"> conform to these </w:t>
      </w:r>
      <w:r>
        <w:rPr>
          <w:rFonts w:ascii="Verdana" w:eastAsia="Times New Roman" w:hAnsi="Verdana"/>
          <w:color w:val="000000"/>
          <w:lang w:val="en"/>
        </w:rPr>
        <w:lastRenderedPageBreak/>
        <w:t xml:space="preserve">constraints. This prevents sharing a Client ID across different types of Clients. </w:t>
      </w:r>
    </w:p>
    <w:p w14:paraId="0C9934D6"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contacts</w:t>
      </w:r>
    </w:p>
    <w:p w14:paraId="6C8C9CA1"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OPTIONAL. Array of e-ma</w:t>
      </w:r>
      <w:r>
        <w:rPr>
          <w:rFonts w:ascii="Verdana" w:eastAsia="Times New Roman" w:hAnsi="Verdana"/>
          <w:color w:val="000000"/>
          <w:lang w:val="en"/>
        </w:rPr>
        <w:t xml:space="preserve">il addresses of people responsible for this Client. This might be used by some providers to enable a Web user interface to modify the Client information. </w:t>
      </w:r>
    </w:p>
    <w:p w14:paraId="6961B0BD"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client_name</w:t>
      </w:r>
    </w:p>
    <w:p w14:paraId="63C64436"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Name of the Client to be presented to the End-User. If desired, representation </w:t>
      </w:r>
      <w:r>
        <w:rPr>
          <w:rFonts w:ascii="Verdana" w:eastAsia="Times New Roman" w:hAnsi="Verdana"/>
          <w:color w:val="000000"/>
          <w:lang w:val="en"/>
        </w:rPr>
        <w:t xml:space="preserve">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4833A7A1"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logo_uri</w:t>
      </w:r>
    </w:p>
    <w:p w14:paraId="00B2A76E"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OPTIONAL. URL that references a logo for the Client application. If present, t</w:t>
      </w:r>
      <w:r>
        <w:rPr>
          <w:rFonts w:ascii="Verdana" w:eastAsia="Times New Roman" w:hAnsi="Verdana"/>
          <w:color w:val="000000"/>
          <w:lang w:val="en"/>
        </w:rPr>
        <w:t xml:space="preserve">he server SHOULD display this image to the End-User during approval. The value of this field MUST point to a valid image file.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60CDD591"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client_uri</w:t>
      </w:r>
    </w:p>
    <w:p w14:paraId="5386F4C4"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URL of the home page of the Client. The value of this field MUST point to a valid Web page. If present, the server SHOULD display this URL to the End-User in a </w:t>
      </w:r>
      <w:r>
        <w:rPr>
          <w:rFonts w:ascii="Verdana" w:eastAsia="Times New Roman" w:hAnsi="Verdana"/>
          <w:color w:val="000000"/>
          <w:lang w:val="en"/>
        </w:rPr>
        <w:t xml:space="preserve">followable fashion.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7B68E761"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policy_uri</w:t>
      </w:r>
    </w:p>
    <w:p w14:paraId="02816ED3"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OPTIONAL. URL that the Relyin</w:t>
      </w:r>
      <w:r>
        <w:rPr>
          <w:rFonts w:ascii="Verdana" w:eastAsia="Times New Roman" w:hAnsi="Verdana"/>
          <w:color w:val="000000"/>
          <w:lang w:val="en"/>
        </w:rPr>
        <w:t>g Party Client provides to the End-User to read about the how the profile data will be used. The value of this field MUST point to a valid web page. The OpenID Provider SHOULD display this URL to the End-User if it is given. If desired, representation of t</w:t>
      </w:r>
      <w:r>
        <w:rPr>
          <w:rFonts w:ascii="Verdana" w:eastAsia="Times New Roman" w:hAnsi="Verdana"/>
          <w:color w:val="000000"/>
          <w:lang w:val="en"/>
        </w:rPr>
        <w:t xml:space="preserve">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3A854E6C"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tos_uri</w:t>
      </w:r>
    </w:p>
    <w:p w14:paraId="271E60CD"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URL that the Relying Party Client provides to the End-User to read about </w:t>
      </w:r>
      <w:r>
        <w:rPr>
          <w:rFonts w:ascii="Verdana" w:eastAsia="Times New Roman" w:hAnsi="Verdana"/>
          <w:color w:val="000000"/>
          <w:lang w:val="en"/>
        </w:rPr>
        <w:t xml:space="preserve">the Relying Party's terms of service. The value of this field MUST point to a valid web page. The OpenID Provider SHOULD display this URL to the End-User if it is given. If desired, representation of this </w:t>
      </w:r>
      <w:r>
        <w:rPr>
          <w:rFonts w:ascii="Verdana" w:eastAsia="Times New Roman" w:hAnsi="Verdana"/>
          <w:color w:val="000000"/>
          <w:lang w:val="en"/>
        </w:rPr>
        <w:lastRenderedPageBreak/>
        <w:t>Claim in different languages and scripts is represe</w:t>
      </w:r>
      <w:r>
        <w:rPr>
          <w:rFonts w:ascii="Verdana" w:eastAsia="Times New Roman" w:hAnsi="Verdana"/>
          <w:color w:val="000000"/>
          <w:lang w:val="en"/>
        </w:rPr>
        <w:t xml:space="preserv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5374619A"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jwks_uri</w:t>
      </w:r>
    </w:p>
    <w:p w14:paraId="32D13593" w14:textId="03CB9899"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URL for the Client's </w:t>
      </w:r>
      <w:del w:id="34" w:author="Author" w:date="2015-08-04T00:10:00Z">
        <w:r>
          <w:rPr>
            <w:rFonts w:ascii="Verdana" w:eastAsia="Times New Roman" w:hAnsi="Verdana"/>
            <w:color w:val="000000"/>
            <w:lang w:val="en"/>
          </w:rPr>
          <w:delText>JSON Web Key</w:delText>
        </w:r>
      </w:del>
      <w:ins w:id="35" w:author="Author" w:date="2015-08-04T00:10:00Z">
        <w:r>
          <w:rPr>
            <w:rFonts w:ascii="Verdana" w:eastAsia="Times New Roman" w:hAnsi="Verdana"/>
            <w:color w:val="000000"/>
            <w:lang w:val="en"/>
          </w:rPr>
          <w:t>JWK</w:t>
        </w:r>
      </w:ins>
      <w:r>
        <w:rPr>
          <w:rFonts w:ascii="Verdana" w:eastAsia="Times New Roman" w:hAnsi="Verdana"/>
          <w:color w:val="000000"/>
          <w:lang w:val="en"/>
        </w:rPr>
        <w:t xml:space="preserve"> Set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w:t>
      </w:r>
      <w:del w:id="36" w:author="Author" w:date="2015-08-04T00:10:00Z">
        <w:r>
          <w:rPr>
            <w:rStyle w:val="Hyperlink"/>
            <w:rFonts w:ascii="Verdana" w:eastAsia="Times New Roman" w:hAnsi="Verdana"/>
            <w:vanish/>
            <w:u w:val="none"/>
            <w:lang w:val="en"/>
          </w:rPr>
          <w:delText>July 2014</w:delText>
        </w:r>
      </w:del>
      <w:ins w:id="37"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document. If the Clie</w:t>
      </w:r>
      <w:r>
        <w:rPr>
          <w:rFonts w:ascii="Verdana" w:eastAsia="Times New Roman" w:hAnsi="Verdana"/>
          <w:color w:val="000000"/>
          <w:lang w:val="en"/>
        </w:rPr>
        <w:t>nt signs requests to the Server, it contains the signing key(s) the Server uses to validate signatures from the Client. The JWK Set MAY also contain the Client's encryption keys(s), which are used by the Server to encrypt responses to the Client. When both</w:t>
      </w:r>
      <w:r>
        <w:rPr>
          <w:rFonts w:ascii="Verdana" w:eastAsia="Times New Roman" w:hAnsi="Verdana"/>
          <w:color w:val="000000"/>
          <w:lang w:val="en"/>
        </w:rPr>
        <w:t xml:space="preserve"> signing and encryption keys are made available, a </w:t>
      </w:r>
      <w:r>
        <w:rPr>
          <w:rStyle w:val="HTMLTypewriter"/>
          <w:lang w:val="en"/>
        </w:rPr>
        <w:t>use</w:t>
      </w:r>
      <w:r>
        <w:rPr>
          <w:rFonts w:ascii="Verdana" w:eastAsia="Times New Roman" w:hAnsi="Verdana"/>
          <w:color w:val="000000"/>
          <w:lang w:val="en"/>
        </w:rPr>
        <w:t xml:space="preserve"> (</w:t>
      </w:r>
      <w:del w:id="38" w:author="Author" w:date="2015-08-04T00:10:00Z">
        <w:r>
          <w:rPr>
            <w:rFonts w:ascii="Verdana" w:eastAsia="Times New Roman" w:hAnsi="Verdana"/>
            <w:color w:val="000000"/>
            <w:lang w:val="en"/>
          </w:rPr>
          <w:delText>Key Use</w:delText>
        </w:r>
      </w:del>
      <w:ins w:id="39" w:author="Author" w:date="2015-08-04T00:10:00Z">
        <w:r>
          <w:rPr>
            <w:rFonts w:ascii="Verdana" w:eastAsia="Times New Roman" w:hAnsi="Verdana"/>
            <w:color w:val="000000"/>
            <w:lang w:val="en"/>
          </w:rPr>
          <w:t>public key use</w:t>
        </w:r>
      </w:ins>
      <w:r>
        <w:rPr>
          <w:rFonts w:ascii="Verdana" w:eastAsia="Times New Roman" w:hAnsi="Verdana"/>
          <w:color w:val="000000"/>
          <w:lang w:val="en"/>
        </w:rPr>
        <w:t>) parameter value is REQUIRED for all keys in the referenced JWK Set to indicate each key's intended usage. Although some algorithms allow the same key to be used for both signatures and</w:t>
      </w:r>
      <w:r>
        <w:rPr>
          <w:rFonts w:ascii="Verdana" w:eastAsia="Times New Roman" w:hAnsi="Verdana"/>
          <w:color w:val="000000"/>
          <w:lang w:val="en"/>
        </w:rPr>
        <w:t xml:space="preserve"> encryption, doing so is NOT RECOMMENDED, as it is less secure. The JWK </w:t>
      </w:r>
      <w:r>
        <w:rPr>
          <w:rStyle w:val="HTMLTypewriter"/>
          <w:lang w:val="en"/>
        </w:rPr>
        <w:t>x5c</w:t>
      </w:r>
      <w:r>
        <w:rPr>
          <w:rFonts w:ascii="Verdana" w:eastAsia="Times New Roman" w:hAnsi="Verdana"/>
          <w:color w:val="000000"/>
          <w:lang w:val="en"/>
        </w:rPr>
        <w:t xml:space="preserve"> parameter MAY be used to provide X.509 representations of keys provided. When used, the bare key values MUST still be present and MUST match those in the certificate. </w:t>
      </w:r>
    </w:p>
    <w:p w14:paraId="1F012012"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jwks</w:t>
      </w:r>
    </w:p>
    <w:p w14:paraId="093819F3" w14:textId="72FEA925"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OPTIONA</w:t>
      </w:r>
      <w:r>
        <w:rPr>
          <w:rFonts w:ascii="Verdana" w:eastAsia="Times New Roman" w:hAnsi="Verdana"/>
          <w:color w:val="000000"/>
          <w:lang w:val="en"/>
        </w:rPr>
        <w:t xml:space="preserve">L. Client's </w:t>
      </w:r>
      <w:del w:id="40" w:author="Author" w:date="2015-08-04T00:10:00Z">
        <w:r>
          <w:rPr>
            <w:rFonts w:ascii="Verdana" w:eastAsia="Times New Roman" w:hAnsi="Verdana"/>
            <w:color w:val="000000"/>
            <w:lang w:val="en"/>
          </w:rPr>
          <w:delText>JSON Web Key</w:delText>
        </w:r>
      </w:del>
      <w:ins w:id="41" w:author="Author" w:date="2015-08-04T00:10:00Z">
        <w:r>
          <w:rPr>
            <w:rFonts w:ascii="Verdana" w:eastAsia="Times New Roman" w:hAnsi="Verdana"/>
            <w:color w:val="000000"/>
            <w:lang w:val="en"/>
          </w:rPr>
          <w:t>JWK</w:t>
        </w:r>
      </w:ins>
      <w:r>
        <w:rPr>
          <w:rFonts w:ascii="Verdana" w:eastAsia="Times New Roman" w:hAnsi="Verdana"/>
          <w:color w:val="000000"/>
          <w:lang w:val="en"/>
        </w:rPr>
        <w:t xml:space="preserve"> Set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w:t>
      </w:r>
      <w:del w:id="42" w:author="Author" w:date="2015-08-04T00:10:00Z">
        <w:r>
          <w:rPr>
            <w:rStyle w:val="Hyperlink"/>
            <w:rFonts w:ascii="Verdana" w:eastAsia="Times New Roman" w:hAnsi="Verdana"/>
            <w:vanish/>
            <w:u w:val="none"/>
            <w:lang w:val="en"/>
          </w:rPr>
          <w:delText>July 2014</w:delText>
        </w:r>
      </w:del>
      <w:ins w:id="43"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document, passed by value. The semantics of the </w:t>
      </w:r>
      <w:r>
        <w:rPr>
          <w:rStyle w:val="HTMLTypewriter"/>
          <w:lang w:val="en"/>
        </w:rPr>
        <w:t>jwks</w:t>
      </w:r>
      <w:r>
        <w:rPr>
          <w:rFonts w:ascii="Verdana" w:eastAsia="Times New Roman" w:hAnsi="Verdana"/>
          <w:color w:val="000000"/>
          <w:lang w:val="en"/>
        </w:rPr>
        <w:t xml:space="preserve"> parameter are the same as the </w:t>
      </w:r>
      <w:r>
        <w:rPr>
          <w:rStyle w:val="HTMLTypewriter"/>
          <w:lang w:val="en"/>
        </w:rPr>
        <w:t>jwks_uri</w:t>
      </w:r>
      <w:r>
        <w:rPr>
          <w:rFonts w:ascii="Verdana" w:eastAsia="Times New Roman" w:hAnsi="Verdana"/>
          <w:color w:val="000000"/>
          <w:lang w:val="en"/>
        </w:rPr>
        <w:t xml:space="preserve"> parameter, other than that the JWK Set is passed by value, rather t</w:t>
      </w:r>
      <w:r>
        <w:rPr>
          <w:rFonts w:ascii="Verdana" w:eastAsia="Times New Roman" w:hAnsi="Verdana"/>
          <w:color w:val="000000"/>
          <w:lang w:val="en"/>
        </w:rPr>
        <w:t xml:space="preserve">han by reference. This parameter is intended only to be used by Clients that, for some reason, are unable to use the </w:t>
      </w:r>
      <w:r>
        <w:rPr>
          <w:rStyle w:val="HTMLTypewriter"/>
          <w:lang w:val="en"/>
        </w:rPr>
        <w:t>jwks_uri</w:t>
      </w:r>
      <w:r>
        <w:rPr>
          <w:rFonts w:ascii="Verdana" w:eastAsia="Times New Roman" w:hAnsi="Verdana"/>
          <w:color w:val="000000"/>
          <w:lang w:val="en"/>
        </w:rPr>
        <w:t xml:space="preserve"> parameter, for instance, by native applications that might not have a location to host the contents of the JWK Set. If a Client ca</w:t>
      </w:r>
      <w:r>
        <w:rPr>
          <w:rFonts w:ascii="Verdana" w:eastAsia="Times New Roman" w:hAnsi="Verdana"/>
          <w:color w:val="000000"/>
          <w:lang w:val="en"/>
        </w:rPr>
        <w:t xml:space="preserve">n use </w:t>
      </w:r>
      <w:r>
        <w:rPr>
          <w:rStyle w:val="HTMLTypewriter"/>
          <w:lang w:val="en"/>
        </w:rPr>
        <w:t>jwks_uri</w:t>
      </w:r>
      <w:r>
        <w:rPr>
          <w:rFonts w:ascii="Verdana" w:eastAsia="Times New Roman" w:hAnsi="Verdana"/>
          <w:color w:val="000000"/>
          <w:lang w:val="en"/>
        </w:rPr>
        <w:t xml:space="preserve">, it MUST NOT use </w:t>
      </w:r>
      <w:r>
        <w:rPr>
          <w:rStyle w:val="HTMLTypewriter"/>
          <w:lang w:val="en"/>
        </w:rPr>
        <w:t>jwks</w:t>
      </w:r>
      <w:r>
        <w:rPr>
          <w:rFonts w:ascii="Verdana" w:eastAsia="Times New Roman" w:hAnsi="Verdana"/>
          <w:color w:val="000000"/>
          <w:lang w:val="en"/>
        </w:rPr>
        <w:t xml:space="preserve">. One significant downside of </w:t>
      </w:r>
      <w:r>
        <w:rPr>
          <w:rStyle w:val="HTMLTypewriter"/>
          <w:lang w:val="en"/>
        </w:rPr>
        <w:t>jwks</w:t>
      </w:r>
      <w:r>
        <w:rPr>
          <w:rFonts w:ascii="Verdana" w:eastAsia="Times New Roman" w:hAnsi="Verdana"/>
          <w:color w:val="000000"/>
          <w:lang w:val="en"/>
        </w:rPr>
        <w:t xml:space="preserve"> is that it does not enable key rotation (which </w:t>
      </w:r>
      <w:r>
        <w:rPr>
          <w:rStyle w:val="HTMLTypewriter"/>
          <w:lang w:val="en"/>
        </w:rPr>
        <w:t>jwks_uri</w:t>
      </w:r>
      <w:r>
        <w:rPr>
          <w:rFonts w:ascii="Verdana" w:eastAsia="Times New Roman" w:hAnsi="Verdana"/>
          <w:color w:val="000000"/>
          <w:lang w:val="en"/>
        </w:rPr>
        <w:t xml:space="preserve"> does, as described in Section 10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w:t>
      </w:r>
      <w:r>
        <w:rPr>
          <w:rStyle w:val="Hyperlink"/>
          <w:rFonts w:ascii="Verdana" w:eastAsia="Times New Roman" w:hAnsi="Verdana"/>
          <w:vanish/>
          <w:u w:val="none"/>
          <w:lang w:val="en"/>
        </w:rPr>
        <w:t xml:space="preserve">M., de Medeiros, B., and C. Mortimore, “OpenID Connect Core 1.0,” </w:t>
      </w:r>
      <w:del w:id="44" w:author="Author" w:date="2015-08-04T00:10:00Z">
        <w:r>
          <w:rPr>
            <w:rStyle w:val="Hyperlink"/>
            <w:rFonts w:ascii="Verdana" w:eastAsia="Times New Roman" w:hAnsi="Verdana"/>
            <w:vanish/>
            <w:u w:val="none"/>
            <w:lang w:val="en"/>
          </w:rPr>
          <w:delText>November 2014</w:delText>
        </w:r>
      </w:del>
      <w:ins w:id="45" w:author="Author" w:date="2015-08-04T00:10: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The </w:t>
      </w:r>
      <w:r>
        <w:rPr>
          <w:rStyle w:val="HTMLTypewriter"/>
          <w:lang w:val="en"/>
        </w:rPr>
        <w:t>jwks_uri</w:t>
      </w:r>
      <w:r>
        <w:rPr>
          <w:rFonts w:ascii="Verdana" w:eastAsia="Times New Roman" w:hAnsi="Verdana"/>
          <w:color w:val="000000"/>
          <w:lang w:val="en"/>
        </w:rPr>
        <w:t xml:space="preserve"> and </w:t>
      </w:r>
      <w:r>
        <w:rPr>
          <w:rStyle w:val="HTMLTypewriter"/>
          <w:lang w:val="en"/>
        </w:rPr>
        <w:t>jwks</w:t>
      </w:r>
      <w:r>
        <w:rPr>
          <w:rFonts w:ascii="Verdana" w:eastAsia="Times New Roman" w:hAnsi="Verdana"/>
          <w:color w:val="000000"/>
          <w:lang w:val="en"/>
        </w:rPr>
        <w:t xml:space="preserve"> parameters MUST NOT be used together. </w:t>
      </w:r>
    </w:p>
    <w:p w14:paraId="484836B9"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sector_identifier_uri</w:t>
      </w:r>
    </w:p>
    <w:p w14:paraId="156840EF"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URL using the </w:t>
      </w:r>
      <w:r>
        <w:rPr>
          <w:rStyle w:val="HTMLTypewriter"/>
          <w:lang w:val="en"/>
        </w:rPr>
        <w:t>https</w:t>
      </w:r>
      <w:r>
        <w:rPr>
          <w:rFonts w:ascii="Verdana" w:eastAsia="Times New Roman" w:hAnsi="Verdana"/>
          <w:color w:val="000000"/>
          <w:lang w:val="en"/>
        </w:rPr>
        <w:t xml:space="preserve"> scheme to be used in calculating Pseudonymous I</w:t>
      </w:r>
      <w:r>
        <w:rPr>
          <w:rFonts w:ascii="Verdana" w:eastAsia="Times New Roman" w:hAnsi="Verdana"/>
          <w:color w:val="000000"/>
          <w:lang w:val="en"/>
        </w:rPr>
        <w:t xml:space="preserve">dentifiers by the OP. The URL references a file with a single JSON array of </w:t>
      </w:r>
      <w:r>
        <w:rPr>
          <w:rStyle w:val="HTMLTypewriter"/>
          <w:lang w:val="en"/>
        </w:rPr>
        <w:t>redirect_uri</w:t>
      </w:r>
      <w:r>
        <w:rPr>
          <w:rFonts w:ascii="Verdana" w:eastAsia="Times New Roman" w:hAnsi="Verdana"/>
          <w:color w:val="000000"/>
          <w:lang w:val="en"/>
        </w:rPr>
        <w:t xml:space="preserve"> values. Please see </w:t>
      </w:r>
      <w:hyperlink w:anchor="SectorIdentifierValidation"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("sector_identifier_uri" Validation)</w:t>
        </w:r>
      </w:hyperlink>
      <w:r>
        <w:rPr>
          <w:rFonts w:ascii="Verdana" w:eastAsia="Times New Roman" w:hAnsi="Verdana"/>
          <w:color w:val="000000"/>
          <w:lang w:val="en"/>
        </w:rPr>
        <w:t xml:space="preserve">. Providers that use pairwise </w:t>
      </w:r>
      <w:r>
        <w:rPr>
          <w:rStyle w:val="HTMLTypewriter"/>
          <w:lang w:val="en"/>
        </w:rPr>
        <w:t>sub</w:t>
      </w:r>
      <w:r>
        <w:rPr>
          <w:rFonts w:ascii="Verdana" w:eastAsia="Times New Roman" w:hAnsi="Verdana"/>
          <w:color w:val="000000"/>
          <w:lang w:val="en"/>
        </w:rPr>
        <w:t xml:space="preserve"> (subject) values SH</w:t>
      </w:r>
      <w:r>
        <w:rPr>
          <w:rFonts w:ascii="Verdana" w:eastAsia="Times New Roman" w:hAnsi="Verdana"/>
          <w:color w:val="000000"/>
          <w:lang w:val="en"/>
        </w:rPr>
        <w:t xml:space="preserve">OULD utilize the </w:t>
      </w:r>
      <w:r>
        <w:rPr>
          <w:rStyle w:val="HTMLTypewriter"/>
          <w:lang w:val="en"/>
        </w:rPr>
        <w:t>sector_identifier_uri</w:t>
      </w:r>
      <w:r>
        <w:rPr>
          <w:rFonts w:ascii="Verdana" w:eastAsia="Times New Roman" w:hAnsi="Verdana"/>
          <w:color w:val="000000"/>
          <w:lang w:val="en"/>
        </w:rPr>
        <w:t xml:space="preserve"> value provided in the Subject Identifier calculation for pairwise identifiers. </w:t>
      </w:r>
    </w:p>
    <w:p w14:paraId="5B8FCF9D"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subject_type</w:t>
      </w:r>
    </w:p>
    <w:p w14:paraId="371C9C1E"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w:t>
      </w:r>
      <w:r>
        <w:rPr>
          <w:rStyle w:val="HTMLTypewriter"/>
          <w:lang w:val="en"/>
        </w:rPr>
        <w:t>subject_type</w:t>
      </w:r>
      <w:r>
        <w:rPr>
          <w:rFonts w:ascii="Verdana" w:eastAsia="Times New Roman" w:hAnsi="Verdana"/>
          <w:color w:val="000000"/>
          <w:lang w:val="en"/>
        </w:rPr>
        <w:t xml:space="preserve"> requested for responses to this Client. The </w:t>
      </w:r>
      <w:r>
        <w:rPr>
          <w:rStyle w:val="HTMLTypewriter"/>
          <w:lang w:val="en"/>
        </w:rPr>
        <w:t>subject_types_supported</w:t>
      </w:r>
      <w:r>
        <w:rPr>
          <w:rFonts w:ascii="Verdana" w:eastAsia="Times New Roman" w:hAnsi="Verdana"/>
          <w:color w:val="000000"/>
          <w:lang w:val="en"/>
        </w:rPr>
        <w:t xml:space="preserve"> Discovery parameter contains a li</w:t>
      </w:r>
      <w:r>
        <w:rPr>
          <w:rFonts w:ascii="Verdana" w:eastAsia="Times New Roman" w:hAnsi="Verdana"/>
          <w:color w:val="000000"/>
          <w:lang w:val="en"/>
        </w:rPr>
        <w:t xml:space="preserve">st of the supported </w:t>
      </w:r>
      <w:r>
        <w:rPr>
          <w:rStyle w:val="HTMLTypewriter"/>
          <w:lang w:val="en"/>
        </w:rPr>
        <w:t>subject_type</w:t>
      </w:r>
      <w:r>
        <w:rPr>
          <w:rFonts w:ascii="Verdana" w:eastAsia="Times New Roman" w:hAnsi="Verdana"/>
          <w:color w:val="000000"/>
          <w:lang w:val="en"/>
        </w:rPr>
        <w:t xml:space="preserve"> values for this server. Valid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5F9DFBD2"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id_token_signed_response_alg</w:t>
      </w:r>
    </w:p>
    <w:p w14:paraId="4AD287B9" w14:textId="11142B8B"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JWS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46" w:author="Author" w:date="2015-08-04T00:10:00Z">
        <w:r>
          <w:rPr>
            <w:rStyle w:val="Hyperlink"/>
            <w:rFonts w:ascii="Verdana" w:eastAsia="Times New Roman" w:hAnsi="Verdana"/>
            <w:vanish/>
            <w:u w:val="none"/>
            <w:lang w:val="en"/>
          </w:rPr>
          <w:delText>July 2014</w:delText>
        </w:r>
      </w:del>
      <w:ins w:id="47"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w:t>
      </w:r>
      <w:r>
        <w:rPr>
          <w:rFonts w:ascii="Verdana" w:eastAsia="Times New Roman" w:hAnsi="Verdana"/>
          <w:color w:val="000000"/>
          <w:lang w:val="en"/>
        </w:rPr>
        <w:t xml:space="preserve">REQUIRED for signing the ID Token issued to this Client. The value </w:t>
      </w:r>
      <w:r>
        <w:rPr>
          <w:rStyle w:val="HTMLTypewriter"/>
          <w:lang w:val="en"/>
        </w:rPr>
        <w:t>none</w:t>
      </w:r>
      <w:r>
        <w:rPr>
          <w:rFonts w:ascii="Verdana" w:eastAsia="Times New Roman" w:hAnsi="Verdana"/>
          <w:color w:val="000000"/>
          <w:lang w:val="en"/>
        </w:rPr>
        <w:t xml:space="preserve"> MUST NOT be used as the ID Token </w:t>
      </w:r>
      <w:r>
        <w:rPr>
          <w:rStyle w:val="HTMLTypewriter"/>
          <w:lang w:val="en"/>
        </w:rPr>
        <w:t>alg</w:t>
      </w:r>
      <w:r>
        <w:rPr>
          <w:rFonts w:ascii="Verdana" w:eastAsia="Times New Roman" w:hAnsi="Verdana"/>
          <w:color w:val="000000"/>
          <w:lang w:val="en"/>
        </w:rPr>
        <w:t xml:space="preserve"> value unless the Client uses only Response Types that return no ID Token from the Authorization Endpoint (such as when only using the Authorization</w:t>
      </w:r>
      <w:r>
        <w:rPr>
          <w:rFonts w:ascii="Verdana" w:eastAsia="Times New Roman" w:hAnsi="Verdana"/>
          <w:color w:val="000000"/>
          <w:lang w:val="en"/>
        </w:rPr>
        <w:t xml:space="preserve"> Code Flow). The default, if omitted, is </w:t>
      </w:r>
      <w:r>
        <w:rPr>
          <w:rStyle w:val="HTMLTypewriter"/>
          <w:lang w:val="en"/>
        </w:rPr>
        <w:t>RS256</w:t>
      </w:r>
      <w:r>
        <w:rPr>
          <w:rFonts w:ascii="Verdana" w:eastAsia="Times New Roman" w:hAnsi="Verdana"/>
          <w:color w:val="000000"/>
          <w:lang w:val="en"/>
        </w:rPr>
        <w:t xml:space="preserve">. The public key for validating the signature is provided by retrieving the JWK Set referenced by the </w:t>
      </w:r>
      <w:r>
        <w:rPr>
          <w:rStyle w:val="HTMLTypewriter"/>
          <w:lang w:val="en"/>
        </w:rPr>
        <w:t>jwks_uri</w:t>
      </w:r>
      <w:r>
        <w:rPr>
          <w:rFonts w:ascii="Verdana" w:eastAsia="Times New Roman" w:hAnsi="Verdana"/>
          <w:color w:val="000000"/>
          <w:lang w:val="en"/>
        </w:rPr>
        <w:t xml:space="preserve"> element from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"OpenID.Discovery"</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w:t>
      </w:r>
      <w:r>
        <w:rPr>
          <w:rStyle w:val="Hyperlink"/>
          <w:rFonts w:ascii="Verdana" w:eastAsia="Times New Roman" w:hAnsi="Verdana"/>
          <w:vanish/>
          <w:u w:val="none"/>
          <w:lang w:val="en"/>
        </w:rPr>
        <w:t xml:space="preserve">dley, J., Jones, M., and E. Jay, “OpenID Connect Discovery 1.0,” </w:t>
      </w:r>
      <w:del w:id="48" w:author="Author" w:date="2015-08-04T00:10:00Z">
        <w:r>
          <w:rPr>
            <w:rStyle w:val="Hyperlink"/>
            <w:rFonts w:ascii="Verdana" w:eastAsia="Times New Roman" w:hAnsi="Verdana"/>
            <w:vanish/>
            <w:u w:val="none"/>
            <w:lang w:val="en"/>
          </w:rPr>
          <w:delText>November 2014</w:delText>
        </w:r>
      </w:del>
      <w:ins w:id="49" w:author="Author" w:date="2015-08-04T00:10: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[OpenID.Discovery]. </w:t>
      </w:r>
    </w:p>
    <w:p w14:paraId="09AD9548"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id_token_encrypted_response_alg</w:t>
      </w:r>
    </w:p>
    <w:p w14:paraId="6344B329" w14:textId="518355B0"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50" w:author="Author" w:date="2015-08-04T00:10:00Z">
        <w:r>
          <w:rPr>
            <w:rStyle w:val="Hyperlink"/>
            <w:rFonts w:ascii="Verdana" w:eastAsia="Times New Roman" w:hAnsi="Verdana"/>
            <w:vanish/>
            <w:u w:val="none"/>
            <w:lang w:val="en"/>
          </w:rPr>
          <w:delText>July 2014</w:delText>
        </w:r>
      </w:del>
      <w:ins w:id="51"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w:t>
      </w:r>
      <w:r>
        <w:rPr>
          <w:rFonts w:ascii="Verdana" w:eastAsia="Times New Roman" w:hAnsi="Verdana"/>
          <w:color w:val="000000"/>
          <w:lang w:val="en"/>
        </w:rPr>
        <w:t xml:space="preserve"> encrypting the ID Token issued to this Client. If this is requested, the response will be signed then encrypted, with the result being a Nested JWT,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r>
      <w:r>
        <w:rPr>
          <w:rStyle w:val="Hyperlink"/>
          <w:rFonts w:ascii="Verdana" w:eastAsia="Times New Roman" w:hAnsi="Verdana"/>
          <w:vanish/>
          <w:u w:val="none"/>
          <w:lang w:val="en"/>
        </w:rPr>
        <w:t xml:space="preserve">WT),” </w:t>
      </w:r>
      <w:del w:id="52" w:author="Author" w:date="2015-08-04T00:10:00Z">
        <w:r>
          <w:rPr>
            <w:rStyle w:val="Hyperlink"/>
            <w:rFonts w:ascii="Verdana" w:eastAsia="Times New Roman" w:hAnsi="Verdana"/>
            <w:vanish/>
            <w:u w:val="none"/>
            <w:lang w:val="en"/>
          </w:rPr>
          <w:delText>July 2014</w:delText>
        </w:r>
      </w:del>
      <w:ins w:id="53"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default, if omitted, is that no encryption is performed. </w:t>
      </w:r>
    </w:p>
    <w:p w14:paraId="5D9A1B16"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id_token_encrypted_response_enc</w:t>
      </w:r>
    </w:p>
    <w:p w14:paraId="7C0E0A1C" w14:textId="2F3D0DBF"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54" w:author="Author" w:date="2015-08-04T00:10:00Z">
        <w:r>
          <w:rPr>
            <w:rStyle w:val="Hyperlink"/>
            <w:rFonts w:ascii="Verdana" w:eastAsia="Times New Roman" w:hAnsi="Verdana"/>
            <w:vanish/>
            <w:u w:val="none"/>
            <w:lang w:val="en"/>
          </w:rPr>
          <w:delText>July 2014</w:delText>
        </w:r>
      </w:del>
      <w:ins w:id="55"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encrypting the ID T</w:t>
      </w:r>
      <w:r>
        <w:rPr>
          <w:rFonts w:ascii="Verdana" w:eastAsia="Times New Roman" w:hAnsi="Verdana"/>
          <w:color w:val="000000"/>
          <w:lang w:val="en"/>
        </w:rPr>
        <w:t xml:space="preserve">oken issued to this Client. If </w:t>
      </w:r>
      <w:r>
        <w:rPr>
          <w:rStyle w:val="HTMLTypewriter"/>
          <w:lang w:val="en"/>
        </w:rPr>
        <w:t>id_token_encrypted_response_alg</w:t>
      </w:r>
      <w:r>
        <w:rPr>
          <w:rFonts w:ascii="Verdana" w:eastAsia="Times New Roman" w:hAnsi="Verdana"/>
          <w:color w:val="000000"/>
          <w:lang w:val="en"/>
        </w:rPr>
        <w:t xml:space="preserve"> is specified, the default </w:t>
      </w:r>
      <w:del w:id="56" w:author="Author" w:date="2015-08-04T00:10:00Z">
        <w:r>
          <w:rPr>
            <w:rFonts w:ascii="Verdana" w:eastAsia="Times New Roman" w:hAnsi="Verdana"/>
            <w:color w:val="000000"/>
            <w:lang w:val="en"/>
          </w:rPr>
          <w:delText>for this</w:delText>
        </w:r>
      </w:del>
      <w:ins w:id="57" w:author="Author" w:date="2015-08-04T00:10:00Z">
        <w:r>
          <w:rPr>
            <w:rStyle w:val="HTMLTypewriter"/>
            <w:lang w:val="en"/>
          </w:rPr>
          <w:t>id_token_encrypted_response_enc</w:t>
        </w:r>
      </w:ins>
      <w:r>
        <w:rPr>
          <w:rFonts w:ascii="Verdana" w:eastAsia="Times New Roman" w:hAnsi="Verdana"/>
          <w:color w:val="000000"/>
          <w:lang w:val="en"/>
        </w:rPr>
        <w:t xml:space="preserve"> value is </w:t>
      </w:r>
      <w:r>
        <w:rPr>
          <w:rStyle w:val="HTMLTypewriter"/>
          <w:lang w:val="en"/>
        </w:rPr>
        <w:t>A128CBC-HS256</w:t>
      </w:r>
      <w:r>
        <w:rPr>
          <w:rFonts w:ascii="Verdana" w:eastAsia="Times New Roman" w:hAnsi="Verdana"/>
          <w:color w:val="000000"/>
          <w:lang w:val="en"/>
        </w:rPr>
        <w:t xml:space="preserve">. When </w:t>
      </w:r>
      <w:r>
        <w:rPr>
          <w:rStyle w:val="HTMLTypewriter"/>
          <w:lang w:val="en"/>
        </w:rPr>
        <w:t>id_token_encrypted_response_enc</w:t>
      </w:r>
      <w:r>
        <w:rPr>
          <w:rFonts w:ascii="Verdana" w:eastAsia="Times New Roman" w:hAnsi="Verdana"/>
          <w:color w:val="000000"/>
          <w:lang w:val="en"/>
        </w:rPr>
        <w:t xml:space="preserve"> is included, </w:t>
      </w:r>
      <w:r>
        <w:rPr>
          <w:rStyle w:val="HTMLTypewriter"/>
          <w:lang w:val="en"/>
        </w:rPr>
        <w:t>id_token_encrypted_response_alg</w:t>
      </w:r>
      <w:r>
        <w:rPr>
          <w:rFonts w:ascii="Verdana" w:eastAsia="Times New Roman" w:hAnsi="Verdana"/>
          <w:color w:val="000000"/>
          <w:lang w:val="en"/>
        </w:rPr>
        <w:t xml:space="preserve"> MUST also be provided. </w:t>
      </w:r>
    </w:p>
    <w:p w14:paraId="41A6BC53"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useri</w:t>
      </w:r>
      <w:r>
        <w:rPr>
          <w:rFonts w:ascii="Verdana" w:eastAsia="Times New Roman" w:hAnsi="Verdana"/>
          <w:color w:val="000000"/>
          <w:lang w:val="en"/>
        </w:rPr>
        <w:t>nfo_signed_response_alg</w:t>
      </w:r>
    </w:p>
    <w:p w14:paraId="34938210" w14:textId="7B3AA88B"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JWS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58" w:author="Author" w:date="2015-08-04T00:10:00Z">
        <w:r>
          <w:rPr>
            <w:rStyle w:val="Hyperlink"/>
            <w:rFonts w:ascii="Verdana" w:eastAsia="Times New Roman" w:hAnsi="Verdana"/>
            <w:vanish/>
            <w:u w:val="none"/>
            <w:lang w:val="en"/>
          </w:rPr>
          <w:delText>July 2014</w:delText>
        </w:r>
      </w:del>
      <w:ins w:id="59"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signing UserInfo Responses. If this is specified, </w:t>
      </w:r>
      <w:r>
        <w:rPr>
          <w:rFonts w:ascii="Verdana" w:eastAsia="Times New Roman" w:hAnsi="Verdana"/>
          <w:color w:val="000000"/>
          <w:lang w:val="en"/>
        </w:rPr>
        <w:lastRenderedPageBreak/>
        <w:t xml:space="preserve">the response will be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w:t>
      </w:r>
      <w:r>
        <w:rPr>
          <w:rStyle w:val="Hyperlink"/>
          <w:rFonts w:ascii="Verdana" w:eastAsia="Times New Roman" w:hAnsi="Verdana"/>
          <w:vanish/>
          <w:u w:val="none"/>
          <w:lang w:val="en"/>
        </w:rPr>
        <w:t xml:space="preserve">, M., Bradley, J., and N. Sakimura, “JSON Web Token (JWT),” </w:t>
      </w:r>
      <w:del w:id="60" w:author="Author" w:date="2015-08-04T00:10:00Z">
        <w:r>
          <w:rPr>
            <w:rStyle w:val="Hyperlink"/>
            <w:rFonts w:ascii="Verdana" w:eastAsia="Times New Roman" w:hAnsi="Verdana"/>
            <w:vanish/>
            <w:u w:val="none"/>
            <w:lang w:val="en"/>
          </w:rPr>
          <w:delText>July 2014</w:delText>
        </w:r>
      </w:del>
      <w:ins w:id="61"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[JWT] serialized, and signed using JWS. The default, if omitted, is for the UserInfo Response to return the Claims as a UTF-8 </w:t>
      </w:r>
      <w:ins w:id="62" w:author="Author" w:date="2015-08-04T00:10:00Z">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"RFC3629"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[RFC3629]</w:t>
        </w:r>
        <w:r>
          <w:rPr>
            <w:rStyle w:val="Hyperlink"/>
            <w:rFonts w:ascii="Verdana" w:eastAsia="Times New Roman" w:hAnsi="Verdana"/>
            <w:vanish/>
            <w:u w:val="none"/>
            <w:lang w:val="en"/>
          </w:rPr>
          <w:t xml:space="preserve"> (Yergeau, F., “</w:t>
        </w:r>
        <w:r>
          <w:rPr>
            <w:rStyle w:val="Hyperlink"/>
            <w:rFonts w:ascii="Verdana" w:eastAsia="Times New Roman" w:hAnsi="Verdana"/>
            <w:vanish/>
            <w:u w:val="none"/>
            <w:lang w:val="en"/>
          </w:rPr>
          <w:t>UTF-8, a transformation format of ISO 10646,” November 2003.)</w:t>
        </w:r>
        <w:r>
          <w:rPr>
            <w:rFonts w:ascii="Verdana" w:eastAsia="Times New Roman" w:hAnsi="Verdana"/>
            <w:color w:val="000000"/>
            <w:lang w:val="en"/>
          </w:rPr>
          <w:fldChar w:fldCharType="end"/>
        </w:r>
        <w:r>
          <w:rPr>
            <w:rFonts w:ascii="Verdana" w:eastAsia="Times New Roman" w:hAnsi="Verdana"/>
            <w:color w:val="000000"/>
            <w:lang w:val="en"/>
          </w:rPr>
          <w:t xml:space="preserve"> </w:t>
        </w:r>
      </w:ins>
      <w:r>
        <w:rPr>
          <w:rFonts w:ascii="Verdana" w:eastAsia="Times New Roman" w:hAnsi="Verdana"/>
          <w:color w:val="000000"/>
          <w:lang w:val="en"/>
        </w:rPr>
        <w:t xml:space="preserve">encoded JSON object using the </w:t>
      </w:r>
      <w:r>
        <w:rPr>
          <w:rStyle w:val="HTMLTypewriter"/>
          <w:lang w:val="en"/>
        </w:rPr>
        <w:t>application/json</w:t>
      </w:r>
      <w:r>
        <w:rPr>
          <w:rFonts w:ascii="Verdana" w:eastAsia="Times New Roman" w:hAnsi="Verdana"/>
          <w:color w:val="000000"/>
          <w:lang w:val="en"/>
        </w:rPr>
        <w:t xml:space="preserve"> content-type. </w:t>
      </w:r>
    </w:p>
    <w:p w14:paraId="19F16559"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userinfo_encrypted_response_alg</w:t>
      </w:r>
    </w:p>
    <w:p w14:paraId="5CC9D063" w14:textId="0732C5B8"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w:t>
      </w:r>
      <w:r>
        <w:rPr>
          <w:rStyle w:val="Hyperlink"/>
          <w:rFonts w:ascii="Verdana" w:eastAsia="Times New Roman" w:hAnsi="Verdana"/>
          <w:vanish/>
          <w:u w:val="none"/>
          <w:lang w:val="en"/>
        </w:rPr>
        <w:t xml:space="preserve">ption (JWE),” </w:t>
      </w:r>
      <w:del w:id="63" w:author="Author" w:date="2015-08-04T00:10:00Z">
        <w:r>
          <w:rPr>
            <w:rStyle w:val="Hyperlink"/>
            <w:rFonts w:ascii="Verdana" w:eastAsia="Times New Roman" w:hAnsi="Verdana"/>
            <w:vanish/>
            <w:u w:val="none"/>
            <w:lang w:val="en"/>
          </w:rPr>
          <w:delText>July 2014</w:delText>
        </w:r>
      </w:del>
      <w:ins w:id="64"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[JWE]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65" w:author="Author" w:date="2015-08-04T00:10:00Z">
        <w:r>
          <w:rPr>
            <w:rStyle w:val="Hyperlink"/>
            <w:rFonts w:ascii="Verdana" w:eastAsia="Times New Roman" w:hAnsi="Verdana"/>
            <w:vanish/>
            <w:u w:val="none"/>
            <w:lang w:val="en"/>
          </w:rPr>
          <w:delText>July 2014</w:delText>
        </w:r>
      </w:del>
      <w:ins w:id="66"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encrypting UserInfo Responses. If both signing and encryption are requested, the response will be signed then encr</w:t>
      </w:r>
      <w:r>
        <w:rPr>
          <w:rFonts w:ascii="Verdana" w:eastAsia="Times New Roman" w:hAnsi="Verdana"/>
          <w:color w:val="000000"/>
          <w:lang w:val="en"/>
        </w:rPr>
        <w:t xml:space="preserve">ypted, with the result being a Nested JWT,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67" w:author="Author" w:date="2015-08-04T00:10:00Z">
        <w:r>
          <w:rPr>
            <w:rStyle w:val="Hyperlink"/>
            <w:rFonts w:ascii="Verdana" w:eastAsia="Times New Roman" w:hAnsi="Verdana"/>
            <w:vanish/>
            <w:u w:val="none"/>
            <w:lang w:val="en"/>
          </w:rPr>
          <w:delText>July 2014</w:delText>
        </w:r>
      </w:del>
      <w:ins w:id="68"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default, if omitted, is that no encryption is performed. </w:t>
      </w:r>
    </w:p>
    <w:p w14:paraId="454C43A0"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userinfo_encrypted_response</w:t>
      </w:r>
      <w:r>
        <w:rPr>
          <w:rFonts w:ascii="Verdana" w:eastAsia="Times New Roman" w:hAnsi="Verdana"/>
          <w:color w:val="000000"/>
          <w:lang w:val="en"/>
        </w:rPr>
        <w:t>_enc</w:t>
      </w:r>
    </w:p>
    <w:p w14:paraId="19CB2CEA" w14:textId="1118AEB4"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69" w:author="Author" w:date="2015-08-04T00:10:00Z">
        <w:r>
          <w:rPr>
            <w:rStyle w:val="Hyperlink"/>
            <w:rFonts w:ascii="Verdana" w:eastAsia="Times New Roman" w:hAnsi="Verdana"/>
            <w:vanish/>
            <w:u w:val="none"/>
            <w:lang w:val="en"/>
          </w:rPr>
          <w:delText>July 2014</w:delText>
        </w:r>
      </w:del>
      <w:ins w:id="70"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REQUIRED for encrypting UserInfo Responses. If </w:t>
      </w:r>
      <w:r>
        <w:rPr>
          <w:rStyle w:val="HTMLTypewriter"/>
          <w:lang w:val="en"/>
        </w:rPr>
        <w:t>userinfo_encrypted_response_alg</w:t>
      </w:r>
      <w:r>
        <w:rPr>
          <w:rFonts w:ascii="Verdana" w:eastAsia="Times New Roman" w:hAnsi="Verdana"/>
          <w:color w:val="000000"/>
          <w:lang w:val="en"/>
        </w:rPr>
        <w:t xml:space="preserve"> is specified, the default </w:t>
      </w:r>
      <w:del w:id="71" w:author="Author" w:date="2015-08-04T00:10:00Z">
        <w:r>
          <w:rPr>
            <w:rFonts w:ascii="Verdana" w:eastAsia="Times New Roman" w:hAnsi="Verdana"/>
            <w:color w:val="000000"/>
            <w:lang w:val="en"/>
          </w:rPr>
          <w:delText>for this</w:delText>
        </w:r>
      </w:del>
      <w:ins w:id="72" w:author="Author" w:date="2015-08-04T00:10:00Z">
        <w:r>
          <w:rPr>
            <w:rStyle w:val="HTMLTypewriter"/>
            <w:lang w:val="en"/>
          </w:rPr>
          <w:t>userinfo_encrypted_response_enc</w:t>
        </w:r>
      </w:ins>
      <w:r>
        <w:rPr>
          <w:rFonts w:ascii="Verdana" w:eastAsia="Times New Roman" w:hAnsi="Verdana"/>
          <w:color w:val="000000"/>
          <w:lang w:val="en"/>
        </w:rPr>
        <w:t xml:space="preserve"> va</w:t>
      </w:r>
      <w:r>
        <w:rPr>
          <w:rFonts w:ascii="Verdana" w:eastAsia="Times New Roman" w:hAnsi="Verdana"/>
          <w:color w:val="000000"/>
          <w:lang w:val="en"/>
        </w:rPr>
        <w:t xml:space="preserve">lue is </w:t>
      </w:r>
      <w:r>
        <w:rPr>
          <w:rStyle w:val="HTMLTypewriter"/>
          <w:lang w:val="en"/>
        </w:rPr>
        <w:t>A128CBC-HS256</w:t>
      </w:r>
      <w:r>
        <w:rPr>
          <w:rFonts w:ascii="Verdana" w:eastAsia="Times New Roman" w:hAnsi="Verdana"/>
          <w:color w:val="000000"/>
          <w:lang w:val="en"/>
        </w:rPr>
        <w:t xml:space="preserve">. When </w:t>
      </w:r>
      <w:r>
        <w:rPr>
          <w:rStyle w:val="HTMLTypewriter"/>
          <w:lang w:val="en"/>
        </w:rPr>
        <w:t>userinfo_encrypted_response_enc</w:t>
      </w:r>
      <w:r>
        <w:rPr>
          <w:rFonts w:ascii="Verdana" w:eastAsia="Times New Roman" w:hAnsi="Verdana"/>
          <w:color w:val="000000"/>
          <w:lang w:val="en"/>
        </w:rPr>
        <w:t xml:space="preserve"> is included, </w:t>
      </w:r>
      <w:r>
        <w:rPr>
          <w:rStyle w:val="HTMLTypewriter"/>
          <w:lang w:val="en"/>
        </w:rPr>
        <w:t>userinfo_encrypted_response_alg</w:t>
      </w:r>
      <w:r>
        <w:rPr>
          <w:rFonts w:ascii="Verdana" w:eastAsia="Times New Roman" w:hAnsi="Verdana"/>
          <w:color w:val="000000"/>
          <w:lang w:val="en"/>
        </w:rPr>
        <w:t xml:space="preserve"> MUST also be provided. </w:t>
      </w:r>
    </w:p>
    <w:p w14:paraId="2286D40B"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request_object_signing_alg</w:t>
      </w:r>
    </w:p>
    <w:p w14:paraId="298164F7" w14:textId="0A1F90C9"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w:t>
      </w:r>
      <w:r>
        <w:rPr>
          <w:rStyle w:val="Hyperlink"/>
          <w:rFonts w:ascii="Verdana" w:eastAsia="Times New Roman" w:hAnsi="Verdana"/>
          <w:vanish/>
          <w:u w:val="none"/>
          <w:lang w:val="en"/>
        </w:rPr>
        <w:t xml:space="preserve">JSON Web Signature (JWS),” </w:t>
      </w:r>
      <w:del w:id="73" w:author="Author" w:date="2015-08-04T00:10:00Z">
        <w:r>
          <w:rPr>
            <w:rStyle w:val="Hyperlink"/>
            <w:rFonts w:ascii="Verdana" w:eastAsia="Times New Roman" w:hAnsi="Verdana"/>
            <w:vanish/>
            <w:u w:val="none"/>
            <w:lang w:val="en"/>
          </w:rPr>
          <w:delText>July 2014</w:delText>
        </w:r>
      </w:del>
      <w:ins w:id="74"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75" w:author="Author" w:date="2015-08-04T00:10:00Z">
        <w:r>
          <w:rPr>
            <w:rStyle w:val="Hyperlink"/>
            <w:rFonts w:ascii="Verdana" w:eastAsia="Times New Roman" w:hAnsi="Verdana"/>
            <w:vanish/>
            <w:u w:val="none"/>
            <w:lang w:val="en"/>
          </w:rPr>
          <w:delText>July 2014</w:delText>
        </w:r>
      </w:del>
      <w:ins w:id="76"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that MUST be used for signing Request Objects sent to the OP. All Request Objects from this Client MUST be rejecte</w:t>
      </w:r>
      <w:r>
        <w:rPr>
          <w:rFonts w:ascii="Verdana" w:eastAsia="Times New Roman" w:hAnsi="Verdana"/>
          <w:color w:val="000000"/>
          <w:lang w:val="en"/>
        </w:rPr>
        <w:t xml:space="preserve">d, if not signed with this algorithm. Request Objects are described in Section 6.1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77" w:author="Author" w:date="2015-08-04T00:10:00Z">
        <w:r>
          <w:rPr>
            <w:rStyle w:val="Hyperlink"/>
            <w:rFonts w:ascii="Verdana" w:eastAsia="Times New Roman" w:hAnsi="Verdana"/>
            <w:vanish/>
            <w:u w:val="none"/>
            <w:lang w:val="en"/>
          </w:rPr>
          <w:delText>November 2014</w:delText>
        </w:r>
      </w:del>
      <w:ins w:id="78" w:author="Author" w:date="2015-08-04T00:10: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This algorithm MUST be used both when the Request Object is passed by value (using the </w:t>
      </w:r>
      <w:r>
        <w:rPr>
          <w:rStyle w:val="HTMLTypewriter"/>
          <w:lang w:val="en"/>
        </w:rPr>
        <w:t>request</w:t>
      </w:r>
      <w:r>
        <w:rPr>
          <w:rFonts w:ascii="Verdana" w:eastAsia="Times New Roman" w:hAnsi="Verdana"/>
          <w:color w:val="000000"/>
          <w:lang w:val="en"/>
        </w:rPr>
        <w:t xml:space="preserve"> parameter) and when it is passed by reference (using the </w:t>
      </w:r>
      <w:r>
        <w:rPr>
          <w:rStyle w:val="HTMLTypewriter"/>
          <w:lang w:val="en"/>
        </w:rPr>
        <w:t>request_uri</w:t>
      </w:r>
      <w:r>
        <w:rPr>
          <w:rFonts w:ascii="Verdana" w:eastAsia="Times New Roman" w:hAnsi="Verdana"/>
          <w:color w:val="000000"/>
          <w:lang w:val="en"/>
        </w:rPr>
        <w:t xml:space="preserve"> parameter).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MAY be used. The </w:t>
      </w:r>
      <w:r>
        <w:rPr>
          <w:rFonts w:ascii="Verdana" w:eastAsia="Times New Roman" w:hAnsi="Verdana"/>
          <w:color w:val="000000"/>
          <w:lang w:val="en"/>
        </w:rPr>
        <w:t xml:space="preserve">default, if omitted, is that any algorithm supported by the OP and the RP MAY be used. </w:t>
      </w:r>
    </w:p>
    <w:p w14:paraId="640B2FB2"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request_object_encryption_alg</w:t>
      </w:r>
    </w:p>
    <w:p w14:paraId="1C31A2F2" w14:textId="3EC3AC98"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Encryption (JWE),” </w:t>
      </w:r>
      <w:del w:id="79" w:author="Author" w:date="2015-08-04T00:10:00Z">
        <w:r>
          <w:rPr>
            <w:rStyle w:val="Hyperlink"/>
            <w:rFonts w:ascii="Verdana" w:eastAsia="Times New Roman" w:hAnsi="Verdana"/>
            <w:vanish/>
            <w:u w:val="none"/>
            <w:lang w:val="en"/>
          </w:rPr>
          <w:delText>July 2014</w:delText>
        </w:r>
      </w:del>
      <w:ins w:id="80"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[JWE] </w:t>
      </w:r>
      <w:r>
        <w:rPr>
          <w:rStyle w:val="HTMLTypewriter"/>
          <w:lang w:val="en"/>
        </w:rPr>
        <w:t>alg</w:t>
      </w:r>
      <w:r>
        <w:rPr>
          <w:rFonts w:ascii="Verdana" w:eastAsia="Times New Roman" w:hAnsi="Verdana"/>
          <w:color w:val="000000"/>
          <w:lang w:val="en"/>
        </w:rPr>
        <w:t xml:space="preserve"> </w:t>
      </w:r>
      <w:r>
        <w:rPr>
          <w:rFonts w:ascii="Verdana" w:eastAsia="Times New Roman" w:hAnsi="Verdana"/>
          <w:color w:val="000000"/>
          <w:lang w:val="en"/>
        </w:rPr>
        <w:t xml:space="preserve">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w:t>
      </w:r>
      <w:del w:id="81" w:author="Author" w:date="2015-08-04T00:10:00Z">
        <w:r>
          <w:rPr>
            <w:rStyle w:val="Hyperlink"/>
            <w:rFonts w:ascii="Verdana" w:eastAsia="Times New Roman" w:hAnsi="Verdana"/>
            <w:vanish/>
            <w:u w:val="none"/>
            <w:lang w:val="en"/>
          </w:rPr>
          <w:delText>July 2014</w:delText>
        </w:r>
      </w:del>
      <w:ins w:id="82"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RP is declaring that it may use for encrypting Request Objects sent to the OP. This parameter SHOULD be included when symmetric encryption will be used, since</w:t>
      </w:r>
      <w:r>
        <w:rPr>
          <w:rFonts w:ascii="Verdana" w:eastAsia="Times New Roman" w:hAnsi="Verdana"/>
          <w:color w:val="000000"/>
          <w:lang w:val="en"/>
        </w:rPr>
        <w:t xml:space="preserve"> this signals to the OP that a </w:t>
      </w:r>
      <w:r>
        <w:rPr>
          <w:rStyle w:val="HTMLTypewriter"/>
          <w:lang w:val="en"/>
        </w:rPr>
        <w:lastRenderedPageBreak/>
        <w:t>client_secret</w:t>
      </w:r>
      <w:r>
        <w:rPr>
          <w:rFonts w:ascii="Verdana" w:eastAsia="Times New Roman" w:hAnsi="Verdana"/>
          <w:color w:val="000000"/>
          <w:lang w:val="en"/>
        </w:rPr>
        <w:t xml:space="preserve"> value needs to be returned from which the symmetric key will be derived, that might not otherwise be returned. The RP MAY still use other supported encryption algorithms or send unencrypted Request Objects, even</w:t>
      </w:r>
      <w:r>
        <w:rPr>
          <w:rFonts w:ascii="Verdana" w:eastAsia="Times New Roman" w:hAnsi="Verdana"/>
          <w:color w:val="000000"/>
          <w:lang w:val="en"/>
        </w:rPr>
        <w:t xml:space="preserve"> when this parameter is present. If both signing and encryption are requested, the Request Object will be signed then encrypted, with the result being a Nested JWT, as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w:t>
      </w:r>
      <w:r>
        <w:rPr>
          <w:rStyle w:val="Hyperlink"/>
          <w:rFonts w:ascii="Verdana" w:eastAsia="Times New Roman" w:hAnsi="Verdana"/>
          <w:vanish/>
          <w:u w:val="none"/>
          <w:lang w:val="en"/>
        </w:rPr>
        <w:t xml:space="preserve">ON Web Token (JWT),” </w:t>
      </w:r>
      <w:del w:id="83" w:author="Author" w:date="2015-08-04T00:10:00Z">
        <w:r>
          <w:rPr>
            <w:rStyle w:val="Hyperlink"/>
            <w:rFonts w:ascii="Verdana" w:eastAsia="Times New Roman" w:hAnsi="Verdana"/>
            <w:vanish/>
            <w:u w:val="none"/>
            <w:lang w:val="en"/>
          </w:rPr>
          <w:delText>July 2014</w:delText>
        </w:r>
      </w:del>
      <w:ins w:id="84"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default, if omitted, is that the RP is not declaring whether it might encrypt any Request Objects. </w:t>
      </w:r>
    </w:p>
    <w:p w14:paraId="3744EB3E"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request_object_encryption_enc</w:t>
      </w:r>
    </w:p>
    <w:p w14:paraId="6A016E61" w14:textId="522B7E21"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JWE </w:t>
      </w:r>
      <w:r>
        <w:rPr>
          <w:rStyle w:val="HTMLTypewriter"/>
          <w:lang w:val="en"/>
        </w:rPr>
        <w:t>enc</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w:t>
      </w:r>
      <w:r>
        <w:rPr>
          <w:rStyle w:val="Hyperlink"/>
          <w:rFonts w:ascii="Verdana" w:eastAsia="Times New Roman" w:hAnsi="Verdana"/>
          <w:vanish/>
          <w:u w:val="none"/>
          <w:lang w:val="en"/>
        </w:rPr>
        <w:t xml:space="preserve">hms (JWA),” </w:t>
      </w:r>
      <w:del w:id="85" w:author="Author" w:date="2015-08-04T00:10:00Z">
        <w:r>
          <w:rPr>
            <w:rStyle w:val="Hyperlink"/>
            <w:rFonts w:ascii="Verdana" w:eastAsia="Times New Roman" w:hAnsi="Verdana"/>
            <w:vanish/>
            <w:u w:val="none"/>
            <w:lang w:val="en"/>
          </w:rPr>
          <w:delText>July 2014</w:delText>
        </w:r>
      </w:del>
      <w:ins w:id="86"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the RP is declaring that it may use for encrypting Request Objects sent to the OP. If </w:t>
      </w:r>
      <w:r>
        <w:rPr>
          <w:rStyle w:val="HTMLTypewriter"/>
          <w:lang w:val="en"/>
        </w:rPr>
        <w:t>request_object_encryption_alg</w:t>
      </w:r>
      <w:r>
        <w:rPr>
          <w:rFonts w:ascii="Verdana" w:eastAsia="Times New Roman" w:hAnsi="Verdana"/>
          <w:color w:val="000000"/>
          <w:lang w:val="en"/>
        </w:rPr>
        <w:t xml:space="preserve"> is specified, the default </w:t>
      </w:r>
      <w:del w:id="87" w:author="Author" w:date="2015-08-04T00:10:00Z">
        <w:r>
          <w:rPr>
            <w:rFonts w:ascii="Verdana" w:eastAsia="Times New Roman" w:hAnsi="Verdana"/>
            <w:color w:val="000000"/>
            <w:lang w:val="en"/>
          </w:rPr>
          <w:delText>for this</w:delText>
        </w:r>
      </w:del>
      <w:ins w:id="88" w:author="Author" w:date="2015-08-04T00:10:00Z">
        <w:r>
          <w:rPr>
            <w:rStyle w:val="HTMLTypewriter"/>
            <w:lang w:val="en"/>
          </w:rPr>
          <w:t>request_object_encryption_enc</w:t>
        </w:r>
      </w:ins>
      <w:r>
        <w:rPr>
          <w:rFonts w:ascii="Verdana" w:eastAsia="Times New Roman" w:hAnsi="Verdana"/>
          <w:color w:val="000000"/>
          <w:lang w:val="en"/>
        </w:rPr>
        <w:t xml:space="preserve"> value is </w:t>
      </w:r>
      <w:r>
        <w:rPr>
          <w:rStyle w:val="HTMLTypewriter"/>
          <w:lang w:val="en"/>
        </w:rPr>
        <w:t>A128CBC-HS256</w:t>
      </w:r>
      <w:r>
        <w:rPr>
          <w:rFonts w:ascii="Verdana" w:eastAsia="Times New Roman" w:hAnsi="Verdana"/>
          <w:color w:val="000000"/>
          <w:lang w:val="en"/>
        </w:rPr>
        <w:t xml:space="preserve">. When </w:t>
      </w:r>
      <w:r>
        <w:rPr>
          <w:rStyle w:val="HTMLTypewriter"/>
          <w:lang w:val="en"/>
        </w:rPr>
        <w:t>request_object_encryption_enc</w:t>
      </w:r>
      <w:r>
        <w:rPr>
          <w:rFonts w:ascii="Verdana" w:eastAsia="Times New Roman" w:hAnsi="Verdana"/>
          <w:color w:val="000000"/>
          <w:lang w:val="en"/>
        </w:rPr>
        <w:t xml:space="preserve"> is</w:t>
      </w:r>
      <w:r>
        <w:rPr>
          <w:rFonts w:ascii="Verdana" w:eastAsia="Times New Roman" w:hAnsi="Verdana"/>
          <w:color w:val="000000"/>
          <w:lang w:val="en"/>
        </w:rPr>
        <w:t xml:space="preserve"> included, </w:t>
      </w:r>
      <w:r>
        <w:rPr>
          <w:rStyle w:val="HTMLTypewriter"/>
          <w:lang w:val="en"/>
        </w:rPr>
        <w:t>request_object_encryption_alg</w:t>
      </w:r>
      <w:r>
        <w:rPr>
          <w:rFonts w:ascii="Verdana" w:eastAsia="Times New Roman" w:hAnsi="Verdana"/>
          <w:color w:val="000000"/>
          <w:lang w:val="en"/>
        </w:rPr>
        <w:t xml:space="preserve"> MUST also be provided. </w:t>
      </w:r>
    </w:p>
    <w:p w14:paraId="53F47CAB"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token_endpoint_auth_method</w:t>
      </w:r>
    </w:p>
    <w:p w14:paraId="655F8881" w14:textId="69929E1D"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Requested Client Authentication method for the Token Endpoint.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client_secret_jwt</w:t>
      </w:r>
      <w:r>
        <w:rPr>
          <w:rFonts w:ascii="Verdana" w:eastAsia="Times New Roman" w:hAnsi="Verdana"/>
          <w:color w:val="000000"/>
          <w:lang w:val="en"/>
        </w:rPr>
        <w:t xml:space="preserve">, </w:t>
      </w:r>
      <w:r>
        <w:rPr>
          <w:rStyle w:val="HTMLTypewriter"/>
          <w:lang w:val="en"/>
        </w:rPr>
        <w:t>private_key_jwt</w:t>
      </w:r>
      <w:r>
        <w:rPr>
          <w:rFonts w:ascii="Verdana" w:eastAsia="Times New Roman" w:hAnsi="Verdana"/>
          <w:color w:val="000000"/>
          <w:lang w:val="en"/>
        </w:rPr>
        <w:t xml:space="preserve">, and </w:t>
      </w:r>
      <w:r>
        <w:rPr>
          <w:rStyle w:val="HTMLTypewriter"/>
          <w:lang w:val="en"/>
        </w:rPr>
        <w:t>none</w:t>
      </w:r>
      <w:r>
        <w:rPr>
          <w:rFonts w:ascii="Verdana" w:eastAsia="Times New Roman" w:hAnsi="Verdana"/>
          <w:color w:val="000000"/>
          <w:lang w:val="en"/>
        </w:rPr>
        <w:t xml:space="preserve">, as described in Section 9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89" w:author="Author" w:date="2015-08-04T00:10:00Z">
        <w:r>
          <w:rPr>
            <w:rStyle w:val="Hyperlink"/>
            <w:rFonts w:ascii="Verdana" w:eastAsia="Times New Roman" w:hAnsi="Verdana"/>
            <w:vanish/>
            <w:u w:val="none"/>
            <w:lang w:val="en"/>
          </w:rPr>
          <w:delText>November 2014</w:delText>
        </w:r>
      </w:del>
      <w:ins w:id="90" w:author="Author" w:date="2015-08-04T00:10: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Other authentication method</w:t>
      </w:r>
      <w:r>
        <w:rPr>
          <w:rFonts w:ascii="Verdana" w:eastAsia="Times New Roman" w:hAnsi="Verdana"/>
          <w:color w:val="000000"/>
          <w:lang w:val="en"/>
        </w:rPr>
        <w:t xml:space="preserve">s MAY be defined by extensions. If omitted, the default is </w:t>
      </w:r>
      <w:r>
        <w:rPr>
          <w:rStyle w:val="HTMLTypewriter"/>
          <w:lang w:val="en"/>
        </w:rPr>
        <w:t>client_secret_basic</w:t>
      </w:r>
      <w:r>
        <w:rPr>
          <w:rFonts w:ascii="Verdana" w:eastAsia="Times New Roman" w:hAnsi="Verdana"/>
          <w:color w:val="000000"/>
          <w:lang w:val="en"/>
        </w:rPr>
        <w:t xml:space="preserve"> -- the HTTP Basic Authentication Scheme specified in Section 2.3.1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"RFC6749"</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w:t>
      </w:r>
      <w:ins w:id="91" w:author="Author" w:date="2015-08-04T00:10:00Z">
        <w:r>
          <w:rPr>
            <w:rStyle w:val="Hyperlink"/>
            <w:rFonts w:ascii="Verdana" w:eastAsia="Times New Roman" w:hAnsi="Verdana"/>
            <w:vanish/>
            <w:u w:val="none"/>
            <w:lang w:val="en"/>
          </w:rPr>
          <w:t xml:space="preserve">Ed., </w:t>
        </w:r>
      </w:ins>
      <w:r>
        <w:rPr>
          <w:rStyle w:val="Hyperlink"/>
          <w:rFonts w:ascii="Verdana" w:eastAsia="Times New Roman" w:hAnsi="Verdana"/>
          <w:vanish/>
          <w:u w:val="none"/>
          <w:lang w:val="en"/>
        </w:rPr>
        <w:t>“The OAuth 2.0 Authorization Framework,” October 2</w:t>
      </w:r>
      <w:r>
        <w:rPr>
          <w:rStyle w:val="Hyperlink"/>
          <w:rFonts w:ascii="Verdana" w:eastAsia="Times New Roman" w:hAnsi="Verdana"/>
          <w:vanish/>
          <w:u w:val="none"/>
          <w:lang w:val="en"/>
        </w:rPr>
        <w:t>012.)</w:t>
      </w:r>
      <w:r>
        <w:rPr>
          <w:rFonts w:ascii="Verdana" w:eastAsia="Times New Roman" w:hAnsi="Verdana"/>
          <w:color w:val="000000"/>
          <w:lang w:val="en"/>
        </w:rPr>
        <w:fldChar w:fldCharType="end"/>
      </w:r>
      <w:r>
        <w:rPr>
          <w:rFonts w:ascii="Verdana" w:eastAsia="Times New Roman" w:hAnsi="Verdana"/>
          <w:color w:val="000000"/>
          <w:lang w:val="en"/>
        </w:rPr>
        <w:t xml:space="preserve"> [RFC6749]. </w:t>
      </w:r>
    </w:p>
    <w:p w14:paraId="1D04BBA5"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token_endpoint_auth_signing_alg</w:t>
      </w:r>
    </w:p>
    <w:p w14:paraId="599F694E" w14:textId="269715FF"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w:t>
      </w:r>
      <w:del w:id="92" w:author="Author" w:date="2015-08-04T00:10:00Z">
        <w:r>
          <w:rPr>
            <w:rStyle w:val="Hyperlink"/>
            <w:rFonts w:ascii="Verdana" w:eastAsia="Times New Roman" w:hAnsi="Verdana"/>
            <w:vanish/>
            <w:u w:val="none"/>
            <w:lang w:val="en"/>
          </w:rPr>
          <w:delText>July 2014</w:delText>
        </w:r>
      </w:del>
      <w:ins w:id="93"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[JWS] </w:t>
      </w:r>
      <w:r>
        <w:rPr>
          <w:rStyle w:val="HTMLTypewriter"/>
          <w:lang w:val="en"/>
        </w:rPr>
        <w:t>alg</w:t>
      </w:r>
      <w:r>
        <w:rPr>
          <w:rFonts w:ascii="Verdana" w:eastAsia="Times New Roman" w:hAnsi="Verdana"/>
          <w:color w:val="000000"/>
          <w:lang w:val="en"/>
        </w:rPr>
        <w:t xml:space="preserve"> algorithm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w:t>
      </w:r>
      <w:r>
        <w:rPr>
          <w:rStyle w:val="Hyperlink"/>
          <w:rFonts w:ascii="Verdana" w:eastAsia="Times New Roman" w:hAnsi="Verdana"/>
          <w:vanish/>
          <w:u w:val="none"/>
          <w:lang w:val="en"/>
        </w:rPr>
        <w:t xml:space="preserve">JSON Web Algorithms (JWA),” </w:t>
      </w:r>
      <w:del w:id="94" w:author="Author" w:date="2015-08-04T00:10:00Z">
        <w:r>
          <w:rPr>
            <w:rStyle w:val="Hyperlink"/>
            <w:rFonts w:ascii="Verdana" w:eastAsia="Times New Roman" w:hAnsi="Verdana"/>
            <w:vanish/>
            <w:u w:val="none"/>
            <w:lang w:val="en"/>
          </w:rPr>
          <w:delText>July 2014</w:delText>
        </w:r>
      </w:del>
      <w:ins w:id="95"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that MUST be used for signing the JWT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w:t>
      </w:r>
      <w:del w:id="96" w:author="Author" w:date="2015-08-04T00:10:00Z">
        <w:r>
          <w:rPr>
            <w:rStyle w:val="Hyperlink"/>
            <w:rFonts w:ascii="Verdana" w:eastAsia="Times New Roman" w:hAnsi="Verdana"/>
            <w:vanish/>
            <w:u w:val="none"/>
            <w:lang w:val="en"/>
          </w:rPr>
          <w:delText>July 2014</w:delText>
        </w:r>
      </w:del>
      <w:ins w:id="97" w:author="Author" w:date="2015-08-04T00:10:00Z">
        <w:r>
          <w:rPr>
            <w:rStyle w:val="Hyperlink"/>
            <w:rFonts w:ascii="Verdana" w:eastAsia="Times New Roman" w:hAnsi="Verdana"/>
            <w:vanish/>
            <w:u w:val="none"/>
            <w:lang w:val="en"/>
          </w:rPr>
          <w:t>May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used to authenticate the Client at the Token Endpoint for the </w:t>
      </w:r>
      <w:r>
        <w:rPr>
          <w:rStyle w:val="HTMLTypewriter"/>
          <w:lang w:val="en"/>
        </w:rPr>
        <w:t>private_</w:t>
      </w:r>
      <w:r>
        <w:rPr>
          <w:rStyle w:val="HTMLTypewriter"/>
          <w:lang w:val="en"/>
        </w:rPr>
        <w:t>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authentication methods. All Token Requests using these authentication methods from this Client MUST be rejected, if the JWT is not signed with this algorithm. Servers SHOULD support </w:t>
      </w:r>
      <w:r>
        <w:rPr>
          <w:rStyle w:val="HTMLTypewriter"/>
          <w:lang w:val="en"/>
        </w:rPr>
        <w:t>RS256</w:t>
      </w:r>
      <w:r>
        <w:rPr>
          <w:rFonts w:ascii="Verdana" w:eastAsia="Times New Roman" w:hAnsi="Verdana"/>
          <w:color w:val="000000"/>
          <w:lang w:val="en"/>
        </w:rPr>
        <w:t xml:space="preserve">. The value </w:t>
      </w:r>
      <w:r>
        <w:rPr>
          <w:rStyle w:val="HTMLTypewriter"/>
          <w:lang w:val="en"/>
        </w:rPr>
        <w:t>none</w:t>
      </w:r>
      <w:r>
        <w:rPr>
          <w:rFonts w:ascii="Verdana" w:eastAsia="Times New Roman" w:hAnsi="Verdana"/>
          <w:color w:val="000000"/>
          <w:lang w:val="en"/>
        </w:rPr>
        <w:t xml:space="preserve"> MUST NOT be used. The </w:t>
      </w:r>
      <w:r>
        <w:rPr>
          <w:rFonts w:ascii="Verdana" w:eastAsia="Times New Roman" w:hAnsi="Verdana"/>
          <w:color w:val="000000"/>
          <w:lang w:val="en"/>
        </w:rPr>
        <w:t xml:space="preserve">default, if </w:t>
      </w:r>
      <w:r>
        <w:rPr>
          <w:rFonts w:ascii="Verdana" w:eastAsia="Times New Roman" w:hAnsi="Verdana"/>
          <w:color w:val="000000"/>
          <w:lang w:val="en"/>
        </w:rPr>
        <w:lastRenderedPageBreak/>
        <w:t xml:space="preserve">omitted, is that any algorithm supported by the OP and the RP MAY be used. </w:t>
      </w:r>
    </w:p>
    <w:p w14:paraId="5397B04C"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default_max_age</w:t>
      </w:r>
    </w:p>
    <w:p w14:paraId="7D534114"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OPTIONAL. Default Maximum Authentication Age. Specifies that the End-User MUST be actively authenticated if the End-User was authenticated longer ago th</w:t>
      </w:r>
      <w:r>
        <w:rPr>
          <w:rFonts w:ascii="Verdana" w:eastAsia="Times New Roman" w:hAnsi="Verdana"/>
          <w:color w:val="000000"/>
          <w:lang w:val="en"/>
        </w:rPr>
        <w:t xml:space="preserve">an the specified number of seconds. The </w:t>
      </w:r>
      <w:r>
        <w:rPr>
          <w:rStyle w:val="HTMLTypewriter"/>
          <w:lang w:val="en"/>
        </w:rPr>
        <w:t>max_age</w:t>
      </w:r>
      <w:r>
        <w:rPr>
          <w:rFonts w:ascii="Verdana" w:eastAsia="Times New Roman" w:hAnsi="Verdana"/>
          <w:color w:val="000000"/>
          <w:lang w:val="en"/>
        </w:rPr>
        <w:t xml:space="preserve"> request parameter overrides this default value. If omitted, no default Maximum Authentication Age is specified. </w:t>
      </w:r>
    </w:p>
    <w:p w14:paraId="7DF48490"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require_auth_time</w:t>
      </w:r>
    </w:p>
    <w:p w14:paraId="288E8286" w14:textId="0D33A14B"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Boolean value specifying whether the </w:t>
      </w:r>
      <w:r>
        <w:rPr>
          <w:rStyle w:val="HTMLTypewriter"/>
          <w:lang w:val="en"/>
        </w:rPr>
        <w:t>auth_time</w:t>
      </w:r>
      <w:r>
        <w:rPr>
          <w:rFonts w:ascii="Verdana" w:eastAsia="Times New Roman" w:hAnsi="Verdana"/>
          <w:color w:val="000000"/>
          <w:lang w:val="en"/>
        </w:rPr>
        <w:t xml:space="preserve"> Claim in the ID Toke</w:t>
      </w:r>
      <w:r>
        <w:rPr>
          <w:rFonts w:ascii="Verdana" w:eastAsia="Times New Roman" w:hAnsi="Verdana"/>
          <w:color w:val="000000"/>
          <w:lang w:val="en"/>
        </w:rPr>
        <w:t xml:space="preserve">n is REQUIRED. It is REQUIRED when the value is </w:t>
      </w:r>
      <w:r>
        <w:rPr>
          <w:rStyle w:val="HTMLTypewriter"/>
          <w:lang w:val="en"/>
        </w:rPr>
        <w:t>true</w:t>
      </w:r>
      <w:r>
        <w:rPr>
          <w:rFonts w:ascii="Verdana" w:eastAsia="Times New Roman" w:hAnsi="Verdana"/>
          <w:color w:val="000000"/>
          <w:lang w:val="en"/>
        </w:rPr>
        <w:t xml:space="preserve">. (If this is </w:t>
      </w:r>
      <w:r>
        <w:rPr>
          <w:rStyle w:val="HTMLTypewriter"/>
          <w:lang w:val="en"/>
        </w:rPr>
        <w:t>false</w:t>
      </w:r>
      <w:r>
        <w:rPr>
          <w:rFonts w:ascii="Verdana" w:eastAsia="Times New Roman" w:hAnsi="Verdana"/>
          <w:color w:val="000000"/>
          <w:lang w:val="en"/>
        </w:rPr>
        <w:t xml:space="preserve">, the </w:t>
      </w:r>
      <w:r>
        <w:rPr>
          <w:rStyle w:val="HTMLTypewriter"/>
          <w:lang w:val="en"/>
        </w:rPr>
        <w:t>auth_time</w:t>
      </w:r>
      <w:r>
        <w:rPr>
          <w:rFonts w:ascii="Verdana" w:eastAsia="Times New Roman" w:hAnsi="Verdana"/>
          <w:color w:val="000000"/>
          <w:lang w:val="en"/>
        </w:rPr>
        <w:t xml:space="preserve"> Claim can still be dynamically requested as an individual Claim for the ID Token using the </w:t>
      </w:r>
      <w:r>
        <w:rPr>
          <w:rStyle w:val="HTMLTypewriter"/>
          <w:lang w:val="en"/>
        </w:rPr>
        <w:t>claims</w:t>
      </w:r>
      <w:r>
        <w:rPr>
          <w:rFonts w:ascii="Verdana" w:eastAsia="Times New Roman" w:hAnsi="Verdana"/>
          <w:color w:val="000000"/>
          <w:lang w:val="en"/>
        </w:rPr>
        <w:t xml:space="preserve"> request parameter described in Section 5.5.1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w:instrText>
      </w:r>
      <w:r>
        <w:rPr>
          <w:rFonts w:ascii="Verdana" w:eastAsia="Times New Roman" w:hAnsi="Verdana"/>
          <w:color w:val="000000"/>
          <w:lang w:val="en"/>
        </w:rPr>
        <w:instrText>.Core"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98" w:author="Author" w:date="2015-08-04T00:10:00Z">
        <w:r>
          <w:rPr>
            <w:rStyle w:val="Hyperlink"/>
            <w:rFonts w:ascii="Verdana" w:eastAsia="Times New Roman" w:hAnsi="Verdana"/>
            <w:vanish/>
            <w:u w:val="none"/>
            <w:lang w:val="en"/>
          </w:rPr>
          <w:delText>November 2014</w:delText>
        </w:r>
      </w:del>
      <w:ins w:id="99" w:author="Author" w:date="2015-08-04T00:10: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If omitted, the default value is </w:t>
      </w:r>
      <w:r>
        <w:rPr>
          <w:rStyle w:val="HTMLTypewriter"/>
          <w:lang w:val="en"/>
        </w:rPr>
        <w:t>false</w:t>
      </w:r>
      <w:r>
        <w:rPr>
          <w:rFonts w:ascii="Verdana" w:eastAsia="Times New Roman" w:hAnsi="Verdana"/>
          <w:color w:val="000000"/>
          <w:lang w:val="en"/>
        </w:rPr>
        <w:t xml:space="preserve">. </w:t>
      </w:r>
    </w:p>
    <w:p w14:paraId="7E320C0B"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default_acr_values</w:t>
      </w:r>
    </w:p>
    <w:p w14:paraId="6104F921"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OPTIONAL. Default requested Au</w:t>
      </w:r>
      <w:r>
        <w:rPr>
          <w:rFonts w:ascii="Verdana" w:eastAsia="Times New Roman" w:hAnsi="Verdana"/>
          <w:color w:val="000000"/>
          <w:lang w:val="en"/>
        </w:rPr>
        <w:t xml:space="preserve">thentication Context Class Reference values. Array of strings that specifies the default </w:t>
      </w:r>
      <w:r>
        <w:rPr>
          <w:rStyle w:val="HTMLTypewriter"/>
          <w:lang w:val="en"/>
        </w:rPr>
        <w:t>acr</w:t>
      </w:r>
      <w:r>
        <w:rPr>
          <w:rFonts w:ascii="Verdana" w:eastAsia="Times New Roman" w:hAnsi="Verdana"/>
          <w:color w:val="000000"/>
          <w:lang w:val="en"/>
        </w:rPr>
        <w:t xml:space="preserve"> values that the OP is being requested to use for processing requests from this Client, with the values appearing in order of preference. The Authentication Context</w:t>
      </w:r>
      <w:r>
        <w:rPr>
          <w:rFonts w:ascii="Verdana" w:eastAsia="Times New Roman" w:hAnsi="Verdana"/>
          <w:color w:val="000000"/>
          <w:lang w:val="en"/>
        </w:rPr>
        <w:t xml:space="preserve"> Class satisfied by the authentication performed is returned as the </w:t>
      </w:r>
      <w:r>
        <w:rPr>
          <w:rStyle w:val="HTMLTypewriter"/>
          <w:lang w:val="en"/>
        </w:rPr>
        <w:t>acr</w:t>
      </w:r>
      <w:r>
        <w:rPr>
          <w:rFonts w:ascii="Verdana" w:eastAsia="Times New Roman" w:hAnsi="Verdana"/>
          <w:color w:val="000000"/>
          <w:lang w:val="en"/>
        </w:rPr>
        <w:t xml:space="preserve"> Claim Value in the issued ID Token. The </w:t>
      </w:r>
      <w:r>
        <w:rPr>
          <w:rStyle w:val="HTMLTypewriter"/>
          <w:lang w:val="en"/>
        </w:rPr>
        <w:t>acr</w:t>
      </w:r>
      <w:r>
        <w:rPr>
          <w:rFonts w:ascii="Verdana" w:eastAsia="Times New Roman" w:hAnsi="Verdana"/>
          <w:color w:val="000000"/>
          <w:lang w:val="en"/>
        </w:rPr>
        <w:t xml:space="preserve"> Claim is requested as a Voluntary Claim by this parameter. The </w:t>
      </w:r>
      <w:r>
        <w:rPr>
          <w:rStyle w:val="HTMLTypewriter"/>
          <w:lang w:val="en"/>
        </w:rPr>
        <w:t>acr_values_supported</w:t>
      </w:r>
      <w:r>
        <w:rPr>
          <w:rFonts w:ascii="Verdana" w:eastAsia="Times New Roman" w:hAnsi="Verdana"/>
          <w:color w:val="000000"/>
          <w:lang w:val="en"/>
        </w:rPr>
        <w:t xml:space="preserve"> discovery element contains a list of the supported </w:t>
      </w:r>
      <w:r>
        <w:rPr>
          <w:rStyle w:val="HTMLTypewriter"/>
          <w:lang w:val="en"/>
        </w:rPr>
        <w:t>acr</w:t>
      </w:r>
      <w:r>
        <w:rPr>
          <w:rFonts w:ascii="Verdana" w:eastAsia="Times New Roman" w:hAnsi="Verdana"/>
          <w:color w:val="000000"/>
          <w:lang w:val="en"/>
        </w:rPr>
        <w:t xml:space="preserve"> v</w:t>
      </w:r>
      <w:r>
        <w:rPr>
          <w:rFonts w:ascii="Verdana" w:eastAsia="Times New Roman" w:hAnsi="Verdana"/>
          <w:color w:val="000000"/>
          <w:lang w:val="en"/>
        </w:rPr>
        <w:t xml:space="preserve">alues supported by this server. Values specified in the </w:t>
      </w:r>
      <w:r>
        <w:rPr>
          <w:rStyle w:val="HTMLTypewriter"/>
          <w:lang w:val="en"/>
        </w:rPr>
        <w:t>acr_values</w:t>
      </w:r>
      <w:r>
        <w:rPr>
          <w:rFonts w:ascii="Verdana" w:eastAsia="Times New Roman" w:hAnsi="Verdana"/>
          <w:color w:val="000000"/>
          <w:lang w:val="en"/>
        </w:rPr>
        <w:t xml:space="preserve"> request parameter or an individual </w:t>
      </w:r>
      <w:r>
        <w:rPr>
          <w:rStyle w:val="HTMLTypewriter"/>
          <w:lang w:val="en"/>
        </w:rPr>
        <w:t>acr</w:t>
      </w:r>
      <w:r>
        <w:rPr>
          <w:rFonts w:ascii="Verdana" w:eastAsia="Times New Roman" w:hAnsi="Verdana"/>
          <w:color w:val="000000"/>
          <w:lang w:val="en"/>
        </w:rPr>
        <w:t xml:space="preserve"> Claim request override these default values. </w:t>
      </w:r>
    </w:p>
    <w:p w14:paraId="16D65FDA"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initiate_login_uri</w:t>
      </w:r>
    </w:p>
    <w:p w14:paraId="3927E126" w14:textId="10BF82EE"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URI using the </w:t>
      </w:r>
      <w:r>
        <w:rPr>
          <w:rStyle w:val="HTMLTypewriter"/>
          <w:lang w:val="en"/>
        </w:rPr>
        <w:t>https</w:t>
      </w:r>
      <w:r>
        <w:rPr>
          <w:rFonts w:ascii="Verdana" w:eastAsia="Times New Roman" w:hAnsi="Verdana"/>
          <w:color w:val="000000"/>
          <w:lang w:val="en"/>
        </w:rPr>
        <w:t xml:space="preserve"> scheme that a third party can use to initiate a login b</w:t>
      </w:r>
      <w:r>
        <w:rPr>
          <w:rFonts w:ascii="Verdana" w:eastAsia="Times New Roman" w:hAnsi="Verdana"/>
          <w:color w:val="000000"/>
          <w:lang w:val="en"/>
        </w:rPr>
        <w:t xml:space="preserve">y the RP, as specified in Section 4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100" w:author="Author" w:date="2015-08-04T00:10:00Z">
        <w:r>
          <w:rPr>
            <w:rStyle w:val="Hyperlink"/>
            <w:rFonts w:ascii="Verdana" w:eastAsia="Times New Roman" w:hAnsi="Verdana"/>
            <w:vanish/>
            <w:u w:val="none"/>
            <w:lang w:val="en"/>
          </w:rPr>
          <w:delText>November 2014</w:delText>
        </w:r>
      </w:del>
      <w:ins w:id="101" w:author="Author" w:date="2015-08-04T00:10: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The URI MUST accept requests </w:t>
      </w:r>
      <w:r>
        <w:rPr>
          <w:rFonts w:ascii="Verdana" w:eastAsia="Times New Roman" w:hAnsi="Verdana"/>
          <w:color w:val="000000"/>
          <w:lang w:val="en"/>
        </w:rPr>
        <w:t xml:space="preserve">via both </w:t>
      </w:r>
      <w:r>
        <w:rPr>
          <w:rStyle w:val="HTMLTypewriter"/>
          <w:lang w:val="en"/>
        </w:rPr>
        <w:t>GET</w:t>
      </w:r>
      <w:r>
        <w:rPr>
          <w:rFonts w:ascii="Verdana" w:eastAsia="Times New Roman" w:hAnsi="Verdana"/>
          <w:color w:val="000000"/>
          <w:lang w:val="en"/>
        </w:rPr>
        <w:t xml:space="preserve"> and </w:t>
      </w:r>
      <w:r>
        <w:rPr>
          <w:rStyle w:val="HTMLTypewriter"/>
          <w:lang w:val="en"/>
        </w:rPr>
        <w:t>POST</w:t>
      </w:r>
      <w:r>
        <w:rPr>
          <w:rFonts w:ascii="Verdana" w:eastAsia="Times New Roman" w:hAnsi="Verdana"/>
          <w:color w:val="000000"/>
          <w:lang w:val="en"/>
        </w:rPr>
        <w:t xml:space="preserve">. The Client MUST understand the </w:t>
      </w:r>
      <w:r>
        <w:rPr>
          <w:rStyle w:val="HTMLTypewriter"/>
          <w:lang w:val="en"/>
        </w:rPr>
        <w:t>login_hint</w:t>
      </w:r>
      <w:r>
        <w:rPr>
          <w:rFonts w:ascii="Verdana" w:eastAsia="Times New Roman" w:hAnsi="Verdana"/>
          <w:color w:val="000000"/>
          <w:lang w:val="en"/>
        </w:rPr>
        <w:t xml:space="preserve"> and </w:t>
      </w:r>
      <w:r>
        <w:rPr>
          <w:rStyle w:val="HTMLTypewriter"/>
          <w:lang w:val="en"/>
        </w:rPr>
        <w:t>iss</w:t>
      </w:r>
      <w:r>
        <w:rPr>
          <w:rFonts w:ascii="Verdana" w:eastAsia="Times New Roman" w:hAnsi="Verdana"/>
          <w:color w:val="000000"/>
          <w:lang w:val="en"/>
        </w:rPr>
        <w:t xml:space="preserve"> parameters </w:t>
      </w:r>
      <w:r>
        <w:rPr>
          <w:rFonts w:ascii="Verdana" w:eastAsia="Times New Roman" w:hAnsi="Verdana"/>
          <w:color w:val="000000"/>
          <w:lang w:val="en"/>
        </w:rPr>
        <w:lastRenderedPageBreak/>
        <w:t xml:space="preserve">and SHOULD support the </w:t>
      </w:r>
      <w:r>
        <w:rPr>
          <w:rStyle w:val="HTMLTypewriter"/>
          <w:lang w:val="en"/>
        </w:rPr>
        <w:t>target_link_uri</w:t>
      </w:r>
      <w:r>
        <w:rPr>
          <w:rFonts w:ascii="Verdana" w:eastAsia="Times New Roman" w:hAnsi="Verdana"/>
          <w:color w:val="000000"/>
          <w:lang w:val="en"/>
        </w:rPr>
        <w:t xml:space="preserve"> parameter. </w:t>
      </w:r>
    </w:p>
    <w:p w14:paraId="49F53610" w14:textId="77777777" w:rsidR="00000000" w:rsidRDefault="00386D1C">
      <w:pPr>
        <w:spacing w:before="0" w:beforeAutospacing="0" w:after="0" w:afterAutospacing="0"/>
        <w:divId w:val="23097202"/>
        <w:rPr>
          <w:rFonts w:ascii="Verdana" w:eastAsia="Times New Roman" w:hAnsi="Verdana"/>
          <w:color w:val="000000"/>
          <w:lang w:val="en"/>
        </w:rPr>
      </w:pPr>
      <w:r>
        <w:rPr>
          <w:rFonts w:ascii="Verdana" w:eastAsia="Times New Roman" w:hAnsi="Verdana"/>
          <w:color w:val="000000"/>
          <w:lang w:val="en"/>
        </w:rPr>
        <w:t>request_uris</w:t>
      </w:r>
    </w:p>
    <w:p w14:paraId="5F27D3AF"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 xml:space="preserve">OPTIONAL. Array of </w:t>
      </w:r>
      <w:r>
        <w:rPr>
          <w:rStyle w:val="HTMLTypewriter"/>
          <w:lang w:val="en"/>
        </w:rPr>
        <w:t>request_uri</w:t>
      </w:r>
      <w:r>
        <w:rPr>
          <w:rFonts w:ascii="Verdana" w:eastAsia="Times New Roman" w:hAnsi="Verdana"/>
          <w:color w:val="000000"/>
          <w:lang w:val="en"/>
        </w:rPr>
        <w:t xml:space="preserve"> values that are pre-registered by the RP for use at the OP. Servers MAY cache</w:t>
      </w:r>
      <w:r>
        <w:rPr>
          <w:rFonts w:ascii="Verdana" w:eastAsia="Times New Roman" w:hAnsi="Verdana"/>
          <w:color w:val="000000"/>
          <w:lang w:val="en"/>
        </w:rPr>
        <w:t xml:space="preserve"> the contents of the files referenced by these URIs and not retrieve them at the time they are used in a request. OPs can require that </w:t>
      </w:r>
      <w:r>
        <w:rPr>
          <w:rStyle w:val="HTMLTypewriter"/>
          <w:lang w:val="en"/>
        </w:rPr>
        <w:t>request_uri</w:t>
      </w:r>
      <w:r>
        <w:rPr>
          <w:rFonts w:ascii="Verdana" w:eastAsia="Times New Roman" w:hAnsi="Verdana"/>
          <w:color w:val="000000"/>
          <w:lang w:val="en"/>
        </w:rPr>
        <w:t xml:space="preserve"> values used be pre-registered with the </w:t>
      </w:r>
      <w:r>
        <w:rPr>
          <w:rStyle w:val="HTMLTypewriter"/>
          <w:lang w:val="en"/>
        </w:rPr>
        <w:t>require_request_uri_registration</w:t>
      </w:r>
      <w:r>
        <w:rPr>
          <w:rFonts w:ascii="Verdana" w:eastAsia="Times New Roman" w:hAnsi="Verdana"/>
          <w:color w:val="000000"/>
          <w:lang w:val="en"/>
        </w:rPr>
        <w:t xml:space="preserve"> discovery parameter. </w:t>
      </w:r>
    </w:p>
    <w:p w14:paraId="15F0D28B" w14:textId="77777777" w:rsidR="00000000" w:rsidRDefault="00386D1C">
      <w:pPr>
        <w:spacing w:before="0" w:beforeAutospacing="0" w:after="0" w:afterAutospacing="0"/>
        <w:ind w:left="720"/>
        <w:divId w:val="23097202"/>
        <w:rPr>
          <w:rFonts w:ascii="Verdana" w:eastAsia="Times New Roman" w:hAnsi="Verdana"/>
          <w:color w:val="000000"/>
          <w:lang w:val="en"/>
        </w:rPr>
      </w:pPr>
      <w:r>
        <w:rPr>
          <w:rFonts w:ascii="Verdana" w:eastAsia="Times New Roman" w:hAnsi="Verdana"/>
          <w:color w:val="000000"/>
          <w:lang w:val="en"/>
        </w:rPr>
        <w:t>If the contents of the request file could ever change, these URI values SHOULD include the base64url</w:t>
      </w:r>
      <w:ins w:id="102" w:author="Author" w:date="2015-08-04T00:10:00Z">
        <w:r>
          <w:rPr>
            <w:rFonts w:ascii="Verdana" w:eastAsia="Times New Roman" w:hAnsi="Verdana"/>
            <w:color w:val="000000"/>
            <w:lang w:val="en"/>
          </w:rPr>
          <w:t>-</w:t>
        </w:r>
      </w:ins>
      <w:r>
        <w:rPr>
          <w:rFonts w:ascii="Verdana" w:eastAsia="Times New Roman" w:hAnsi="Verdana"/>
          <w:color w:val="000000"/>
          <w:lang w:val="en"/>
        </w:rPr>
        <w:t xml:space="preserve">encoded SHA-256 hash value of the file contents referenced by the URI as the value of the URI fragment. If the fragment value used for a URI changes, that </w:t>
      </w:r>
      <w:r>
        <w:rPr>
          <w:rFonts w:ascii="Verdana" w:eastAsia="Times New Roman" w:hAnsi="Verdana"/>
          <w:color w:val="000000"/>
          <w:lang w:val="en"/>
        </w:rPr>
        <w:t xml:space="preserve">signals the server that its cached value for that URI with the old fragment value is no longer valid. </w:t>
      </w:r>
    </w:p>
    <w:p w14:paraId="52C9DC89" w14:textId="1E0E9F48" w:rsidR="00000000" w:rsidRDefault="00386D1C">
      <w:pPr>
        <w:pStyle w:val="NormalWeb"/>
        <w:divId w:val="964896919"/>
        <w:rPr>
          <w:rFonts w:ascii="Verdana" w:hAnsi="Verdana"/>
          <w:color w:val="000000"/>
          <w:lang w:val="en"/>
        </w:rPr>
      </w:pPr>
      <w:r>
        <w:rPr>
          <w:rFonts w:ascii="Verdana" w:hAnsi="Verdana"/>
          <w:color w:val="000000"/>
          <w:lang w:val="en"/>
        </w:rPr>
        <w:t xml:space="preserve">Additional Client Metadata parameters MAY also be used. Some are defined by other specifications, such as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"OpenID.Session"</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w:t>
      </w:r>
      <w:r>
        <w:rPr>
          <w:rStyle w:val="Hyperlink"/>
          <w:rFonts w:ascii="Verdana" w:hAnsi="Verdana"/>
          <w:u w:val="none"/>
          <w:lang w:val="en"/>
        </w:rPr>
        <w:t>nect Session Management 1.0</w:t>
      </w:r>
      <w:r>
        <w:rPr>
          <w:rStyle w:val="Hyperlink"/>
          <w:rFonts w:ascii="Verdana" w:hAnsi="Verdana"/>
          <w:vanish/>
          <w:u w:val="none"/>
          <w:lang w:val="en"/>
        </w:rPr>
        <w:t xml:space="preserve"> (Sakimura, N., Bradley, J., Jones, M., de Medeiros, B., and N. Agarwal, “OpenID Connect Session Management 1.0,” </w:t>
      </w:r>
      <w:del w:id="103" w:author="Author" w:date="2015-08-04T00:10:00Z">
        <w:r>
          <w:rPr>
            <w:rStyle w:val="Hyperlink"/>
            <w:rFonts w:ascii="Verdana" w:hAnsi="Verdana"/>
            <w:vanish/>
            <w:u w:val="none"/>
            <w:lang w:val="en"/>
          </w:rPr>
          <w:delText>November 2014</w:delText>
        </w:r>
      </w:del>
      <w:ins w:id="104" w:author="Author" w:date="2015-08-04T00:10: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[OpenID.Session]. </w:t>
      </w:r>
    </w:p>
    <w:p w14:paraId="251E5CE5" w14:textId="77777777" w:rsidR="00000000" w:rsidRDefault="00386D1C">
      <w:pPr>
        <w:spacing w:before="0" w:beforeAutospacing="0" w:after="0" w:afterAutospacing="0"/>
        <w:divId w:val="964896919"/>
        <w:rPr>
          <w:rFonts w:ascii="Verdana" w:eastAsia="Times New Roman" w:hAnsi="Verdana"/>
          <w:color w:val="000000"/>
          <w:lang w:val="en"/>
        </w:rPr>
      </w:pPr>
      <w:bookmarkStart w:id="105" w:name="LanguagesAndScripts"/>
      <w:bookmarkEnd w:id="105"/>
    </w:p>
    <w:p w14:paraId="18DE90F7"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4CA8903" w14:textId="77777777">
        <w:trPr>
          <w:divId w:val="964896919"/>
          <w:trHeight w:val="225"/>
          <w:tblCellSpacing w:w="12" w:type="dxa"/>
        </w:trPr>
        <w:tc>
          <w:tcPr>
            <w:tcW w:w="450" w:type="dxa"/>
            <w:shd w:val="clear" w:color="auto" w:fill="990000"/>
            <w:vAlign w:val="center"/>
            <w:hideMark/>
          </w:tcPr>
          <w:p w14:paraId="2D6C0A0E"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8F70E56" w14:textId="77777777" w:rsidR="00000000" w:rsidRDefault="00386D1C">
      <w:pPr>
        <w:pStyle w:val="Heading3"/>
        <w:divId w:val="964896919"/>
        <w:rPr>
          <w:rFonts w:eastAsia="Times New Roman"/>
          <w:lang w:val="en"/>
        </w:rPr>
      </w:pPr>
      <w:bookmarkStart w:id="106" w:name="rfc.section.2.1"/>
      <w:bookmarkEnd w:id="106"/>
      <w:r>
        <w:rPr>
          <w:rFonts w:eastAsia="Times New Roman"/>
          <w:lang w:val="en"/>
        </w:rPr>
        <w:t>2.1.  Metadata Languages and Scripts</w:t>
      </w:r>
    </w:p>
    <w:p w14:paraId="08EDAF58"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Human-readable Client Metadata values and Client Metadata values </w:t>
      </w:r>
      <w:r>
        <w:rPr>
          <w:rFonts w:ascii="Verdana" w:hAnsi="Verdana"/>
          <w:color w:val="000000"/>
          <w:lang w:val="en"/>
        </w:rPr>
        <w:t xml:space="preserve">that reference human-readable values MAY be represented in multiple languages and scripts. For example, values such as </w:t>
      </w:r>
      <w:r>
        <w:rPr>
          <w:rStyle w:val="HTMLTypewriter"/>
          <w:lang w:val="en"/>
        </w:rPr>
        <w:t>client_name</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w:t>
      </w:r>
      <w:r>
        <w:rPr>
          <w:rStyle w:val="HTMLTypewriter"/>
          <w:lang w:val="en"/>
        </w:rPr>
        <w:t>policy_uri</w:t>
      </w:r>
      <w:r>
        <w:rPr>
          <w:rFonts w:ascii="Verdana" w:hAnsi="Verdana"/>
          <w:color w:val="000000"/>
          <w:lang w:val="en"/>
        </w:rPr>
        <w:t xml:space="preserve">, </w:t>
      </w:r>
      <w:r>
        <w:rPr>
          <w:rStyle w:val="HTMLTypewriter"/>
          <w:lang w:val="en"/>
        </w:rPr>
        <w:t>logo_uri</w:t>
      </w:r>
      <w:r>
        <w:rPr>
          <w:rFonts w:ascii="Verdana" w:hAnsi="Verdana"/>
          <w:color w:val="000000"/>
          <w:lang w:val="en"/>
        </w:rPr>
        <w:t xml:space="preserve">, and </w:t>
      </w:r>
      <w:r>
        <w:rPr>
          <w:rStyle w:val="HTMLTypewriter"/>
          <w:lang w:val="en"/>
        </w:rPr>
        <w:t>client_uri</w:t>
      </w:r>
      <w:r>
        <w:rPr>
          <w:rFonts w:ascii="Verdana" w:hAnsi="Verdana"/>
          <w:color w:val="000000"/>
          <w:lang w:val="en"/>
        </w:rPr>
        <w:t xml:space="preserve"> might have multiple locale-specific values in some Client registrations. </w:t>
      </w:r>
    </w:p>
    <w:p w14:paraId="216C7BFE" w14:textId="32015730" w:rsidR="00000000" w:rsidRDefault="00386D1C">
      <w:pPr>
        <w:pStyle w:val="NormalWeb"/>
        <w:divId w:val="964896919"/>
        <w:rPr>
          <w:rFonts w:ascii="Verdana" w:hAnsi="Verdana"/>
          <w:color w:val="000000"/>
          <w:lang w:val="en"/>
        </w:rPr>
      </w:pPr>
      <w:r>
        <w:rPr>
          <w:rFonts w:ascii="Verdana" w:hAnsi="Verdana"/>
          <w:color w:val="000000"/>
          <w:lang w:val="en"/>
        </w:rPr>
        <w:t>To s</w:t>
      </w:r>
      <w:r>
        <w:rPr>
          <w:rFonts w:ascii="Verdana" w:hAnsi="Verdana"/>
          <w:color w:val="000000"/>
          <w:lang w:val="en"/>
        </w:rPr>
        <w:t xml:space="preserve">pecify the languages and scripts,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"RFC5646"</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BCP47</w:t>
      </w:r>
      <w:r>
        <w:rPr>
          <w:rStyle w:val="Hyperlink"/>
          <w:rFonts w:ascii="Verdana" w:hAnsi="Verdana"/>
          <w:vanish/>
          <w:u w:val="none"/>
          <w:lang w:val="en"/>
        </w:rPr>
        <w:t xml:space="preserve"> (Phillips, A</w:t>
      </w:r>
      <w:ins w:id="107" w:author="Author" w:date="2015-08-04T00:10:00Z">
        <w:r>
          <w:rPr>
            <w:rStyle w:val="Hyperlink"/>
            <w:rFonts w:ascii="Verdana" w:hAnsi="Verdana"/>
            <w:vanish/>
            <w:u w:val="none"/>
            <w:lang w:val="en"/>
          </w:rPr>
          <w:t>., Ed</w:t>
        </w:r>
      </w:ins>
      <w:r>
        <w:rPr>
          <w:rStyle w:val="Hyperlink"/>
          <w:rFonts w:ascii="Verdana" w:hAnsi="Verdana"/>
          <w:vanish/>
          <w:u w:val="none"/>
          <w:lang w:val="en"/>
        </w:rPr>
        <w:t xml:space="preserve">. and M. Davis, </w:t>
      </w:r>
      <w:ins w:id="108" w:author="Author" w:date="2015-08-04T00:10:00Z">
        <w:r>
          <w:rPr>
            <w:rStyle w:val="Hyperlink"/>
            <w:rFonts w:ascii="Verdana" w:hAnsi="Verdana"/>
            <w:vanish/>
            <w:u w:val="none"/>
            <w:lang w:val="en"/>
          </w:rPr>
          <w:t xml:space="preserve">Ed., </w:t>
        </w:r>
      </w:ins>
      <w:r>
        <w:rPr>
          <w:rStyle w:val="Hyperlink"/>
          <w:rFonts w:ascii="Verdana" w:hAnsi="Verdana"/>
          <w:vanish/>
          <w:u w:val="none"/>
          <w:lang w:val="en"/>
        </w:rPr>
        <w:t>“Tags for Identifying Languages,” September 2009.)</w:t>
      </w:r>
      <w:r>
        <w:rPr>
          <w:rFonts w:ascii="Verdana" w:hAnsi="Verdana"/>
          <w:color w:val="000000"/>
          <w:lang w:val="en"/>
        </w:rPr>
        <w:fldChar w:fldCharType="end"/>
      </w:r>
      <w:r>
        <w:rPr>
          <w:rFonts w:ascii="Verdana" w:hAnsi="Verdana"/>
          <w:color w:val="000000"/>
          <w:lang w:val="en"/>
        </w:rPr>
        <w:t xml:space="preserve"> [RFC5646] language tags are added to Client Metadata member names, delimited by a </w:t>
      </w:r>
      <w:r>
        <w:rPr>
          <w:rStyle w:val="HTMLTypewriter"/>
          <w:lang w:val="en"/>
        </w:rPr>
        <w:t>#</w:t>
      </w:r>
      <w:r>
        <w:rPr>
          <w:rFonts w:ascii="Verdana" w:hAnsi="Verdana"/>
          <w:color w:val="000000"/>
          <w:lang w:val="en"/>
        </w:rPr>
        <w:t xml:space="preserve"> character. Th</w:t>
      </w:r>
      <w:r>
        <w:rPr>
          <w:rFonts w:ascii="Verdana" w:hAnsi="Verdana"/>
          <w:color w:val="000000"/>
          <w:lang w:val="en"/>
        </w:rPr>
        <w:t xml:space="preserve">e same syntax is used for representing languages and scripts for Client Metadata as is used for Claims, as described in Section 5.2 (Claims Languages and Scripts)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(Sakimura, N., Bradley, J., Jone</w:t>
      </w:r>
      <w:r>
        <w:rPr>
          <w:rStyle w:val="Hyperlink"/>
          <w:rFonts w:ascii="Verdana" w:hAnsi="Verdana"/>
          <w:vanish/>
          <w:u w:val="none"/>
          <w:lang w:val="en"/>
        </w:rPr>
        <w:t xml:space="preserve">s, M., de Medeiros, B., and C. Mortimore, “OpenID Connect Core 1.0,” </w:t>
      </w:r>
      <w:del w:id="109" w:author="Author" w:date="2015-08-04T00:10:00Z">
        <w:r>
          <w:rPr>
            <w:rStyle w:val="Hyperlink"/>
            <w:rFonts w:ascii="Verdana" w:hAnsi="Verdana"/>
            <w:vanish/>
            <w:u w:val="none"/>
            <w:lang w:val="en"/>
          </w:rPr>
          <w:delText>November 2014</w:delText>
        </w:r>
      </w:del>
      <w:ins w:id="110" w:author="Author" w:date="2015-08-04T00:10: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[OpenID.Core]. </w:t>
      </w:r>
    </w:p>
    <w:p w14:paraId="59DD7B84" w14:textId="77777777" w:rsidR="00000000" w:rsidRDefault="00386D1C">
      <w:pPr>
        <w:pStyle w:val="NormalWeb"/>
        <w:divId w:val="964896919"/>
        <w:rPr>
          <w:rFonts w:ascii="Verdana" w:hAnsi="Verdana"/>
          <w:color w:val="000000"/>
          <w:lang w:val="en"/>
        </w:rPr>
      </w:pPr>
      <w:r>
        <w:rPr>
          <w:rFonts w:ascii="Verdana" w:hAnsi="Verdana"/>
          <w:color w:val="000000"/>
          <w:lang w:val="en"/>
        </w:rPr>
        <w:lastRenderedPageBreak/>
        <w:t>If such a human-readable field is sent without a language tag, parties using it MUST NOT make any assumptions about the language, character set, or script of</w:t>
      </w:r>
      <w:r>
        <w:rPr>
          <w:rFonts w:ascii="Verdana" w:hAnsi="Verdana"/>
          <w:color w:val="000000"/>
          <w:lang w:val="en"/>
        </w:rPr>
        <w:t xml:space="preserve"> the string value, and the string value MUST be used as-is wherever it is presented in a user interface. To facilitate interoperability, it is RECOMMENDED that any human-readable fields sent without language tags contain values suitable for display on a wi</w:t>
      </w:r>
      <w:r>
        <w:rPr>
          <w:rFonts w:ascii="Verdana" w:hAnsi="Verdana"/>
          <w:color w:val="000000"/>
          <w:lang w:val="en"/>
        </w:rPr>
        <w:t xml:space="preserve">de variety of systems. </w:t>
      </w:r>
    </w:p>
    <w:p w14:paraId="20D8524B" w14:textId="77777777" w:rsidR="00000000" w:rsidRDefault="00386D1C">
      <w:pPr>
        <w:spacing w:before="0" w:beforeAutospacing="0" w:after="0" w:afterAutospacing="0"/>
        <w:divId w:val="964896919"/>
        <w:rPr>
          <w:rFonts w:ascii="Verdana" w:eastAsia="Times New Roman" w:hAnsi="Verdana"/>
          <w:color w:val="000000"/>
          <w:lang w:val="en"/>
        </w:rPr>
      </w:pPr>
      <w:bookmarkStart w:id="111" w:name="ClientRegistration"/>
      <w:bookmarkEnd w:id="111"/>
    </w:p>
    <w:p w14:paraId="25D9CAD5"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6CCAB9F" w14:textId="77777777">
        <w:trPr>
          <w:divId w:val="964896919"/>
          <w:trHeight w:val="225"/>
          <w:tblCellSpacing w:w="12" w:type="dxa"/>
        </w:trPr>
        <w:tc>
          <w:tcPr>
            <w:tcW w:w="450" w:type="dxa"/>
            <w:shd w:val="clear" w:color="auto" w:fill="990000"/>
            <w:vAlign w:val="center"/>
            <w:hideMark/>
          </w:tcPr>
          <w:p w14:paraId="2F472113"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4E0C4D0" w14:textId="77777777" w:rsidR="00000000" w:rsidRDefault="00386D1C">
      <w:pPr>
        <w:pStyle w:val="Heading3"/>
        <w:divId w:val="964896919"/>
        <w:rPr>
          <w:rFonts w:eastAsia="Times New Roman"/>
          <w:lang w:val="en"/>
        </w:rPr>
      </w:pPr>
      <w:bookmarkStart w:id="112" w:name="rfc.section.3"/>
      <w:bookmarkEnd w:id="112"/>
      <w:r>
        <w:rPr>
          <w:rFonts w:eastAsia="Times New Roman"/>
          <w:lang w:val="en"/>
        </w:rPr>
        <w:t>3.  Client Registration Endpoint</w:t>
      </w:r>
    </w:p>
    <w:p w14:paraId="3DEB0F11" w14:textId="77777777" w:rsidR="00000000" w:rsidRDefault="00386D1C">
      <w:pPr>
        <w:pStyle w:val="NormalWeb"/>
        <w:divId w:val="964896919"/>
        <w:rPr>
          <w:rFonts w:ascii="Verdana" w:hAnsi="Verdana"/>
          <w:color w:val="000000"/>
          <w:lang w:val="en"/>
        </w:rPr>
      </w:pPr>
      <w:r>
        <w:rPr>
          <w:rFonts w:ascii="Verdana" w:hAnsi="Verdana"/>
          <w:color w:val="000000"/>
          <w:lang w:val="en"/>
        </w:rPr>
        <w:t>The Client Registration Endpoint is an OAuth 2.0 Protected Resource through which a new Client registration can be r</w:t>
      </w:r>
      <w:r>
        <w:rPr>
          <w:rFonts w:ascii="Verdana" w:hAnsi="Verdana"/>
          <w:color w:val="000000"/>
          <w:lang w:val="en"/>
        </w:rPr>
        <w:t xml:space="preserve">equested. The OpenID Provider MAY require an Initial Access Token that is provisioned out-of-band (in a manner that is out of scope for this specification) to restrict registration requests to only authorized Clients or developers. </w:t>
      </w:r>
    </w:p>
    <w:p w14:paraId="7DADDF28" w14:textId="77777777" w:rsidR="00000000" w:rsidRDefault="00386D1C">
      <w:pPr>
        <w:pStyle w:val="NormalWeb"/>
        <w:divId w:val="964896919"/>
        <w:rPr>
          <w:rFonts w:ascii="Verdana" w:hAnsi="Verdana"/>
          <w:color w:val="000000"/>
          <w:lang w:val="en"/>
        </w:rPr>
      </w:pPr>
      <w:r>
        <w:rPr>
          <w:rFonts w:ascii="Verdana" w:hAnsi="Verdana"/>
          <w:color w:val="000000"/>
          <w:lang w:val="en"/>
        </w:rPr>
        <w:t>To support open Dynamic</w:t>
      </w:r>
      <w:r>
        <w:rPr>
          <w:rFonts w:ascii="Verdana" w:hAnsi="Verdana"/>
          <w:color w:val="000000"/>
          <w:lang w:val="en"/>
        </w:rPr>
        <w:t xml:space="preserve"> Registration, the Client Registration Endpoint SHOULD accept registration requests without OAuth 2.0 Access Tokens. These requests MAY be rate-limited or otherwise limited to prevent a denial-of-service attack on the Client Registration Endpoint. If an In</w:t>
      </w:r>
      <w:r>
        <w:rPr>
          <w:rFonts w:ascii="Verdana" w:hAnsi="Verdana"/>
          <w:color w:val="000000"/>
          <w:lang w:val="en"/>
        </w:rPr>
        <w:t xml:space="preserve">itial Access Token is required for Client registration, the Client Registration Endpoint MUST be able to accept these Access Tokens in the manner described in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w:t>
        </w:r>
        <w:r>
          <w:rPr>
            <w:rStyle w:val="Hyperlink"/>
            <w:rFonts w:ascii="Verdana" w:hAnsi="Verdana"/>
            <w:vanish/>
            <w:u w:val="none"/>
            <w:lang w:val="en"/>
          </w:rPr>
          <w:t>The OAuth 2.0 Authorization Framework: Bearer Token Usage,” October 2012.)</w:t>
        </w:r>
      </w:hyperlink>
      <w:r>
        <w:rPr>
          <w:rFonts w:ascii="Verdana" w:hAnsi="Verdana"/>
          <w:color w:val="000000"/>
          <w:lang w:val="en"/>
        </w:rPr>
        <w:t xml:space="preserve"> [RFC6750] specification. </w:t>
      </w:r>
    </w:p>
    <w:p w14:paraId="1256F586" w14:textId="77777777" w:rsidR="00000000" w:rsidRDefault="00386D1C">
      <w:pPr>
        <w:spacing w:before="0" w:beforeAutospacing="0" w:after="0" w:afterAutospacing="0"/>
        <w:divId w:val="964896919"/>
        <w:rPr>
          <w:rFonts w:ascii="Verdana" w:eastAsia="Times New Roman" w:hAnsi="Verdana"/>
          <w:color w:val="000000"/>
          <w:lang w:val="en"/>
        </w:rPr>
      </w:pPr>
      <w:bookmarkStart w:id="113" w:name="RegistrationRequest"/>
      <w:bookmarkEnd w:id="113"/>
    </w:p>
    <w:p w14:paraId="2D15D00D"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981338" w14:textId="77777777">
        <w:trPr>
          <w:divId w:val="964896919"/>
          <w:trHeight w:val="225"/>
          <w:tblCellSpacing w:w="12" w:type="dxa"/>
        </w:trPr>
        <w:tc>
          <w:tcPr>
            <w:tcW w:w="450" w:type="dxa"/>
            <w:shd w:val="clear" w:color="auto" w:fill="990000"/>
            <w:vAlign w:val="center"/>
            <w:hideMark/>
          </w:tcPr>
          <w:p w14:paraId="38DB494E"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8263C0A" w14:textId="77777777" w:rsidR="00000000" w:rsidRDefault="00386D1C">
      <w:pPr>
        <w:pStyle w:val="Heading3"/>
        <w:divId w:val="964896919"/>
        <w:rPr>
          <w:rFonts w:eastAsia="Times New Roman"/>
          <w:lang w:val="en"/>
        </w:rPr>
      </w:pPr>
      <w:bookmarkStart w:id="114" w:name="rfc.section.3.1"/>
      <w:bookmarkEnd w:id="114"/>
      <w:r>
        <w:rPr>
          <w:rFonts w:eastAsia="Times New Roman"/>
          <w:lang w:val="en"/>
        </w:rPr>
        <w:t>3.1.  Client Registration Request</w:t>
      </w:r>
    </w:p>
    <w:p w14:paraId="0DDA064E"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To register a new Client at the Authorization Server, the Client sends an HTTP </w:t>
      </w:r>
      <w:r>
        <w:rPr>
          <w:rStyle w:val="HTMLTypewriter"/>
          <w:lang w:val="en"/>
        </w:rPr>
        <w:t>POST</w:t>
      </w:r>
      <w:r>
        <w:rPr>
          <w:rFonts w:ascii="Verdana" w:hAnsi="Verdana"/>
          <w:color w:val="000000"/>
          <w:lang w:val="en"/>
        </w:rPr>
        <w:t xml:space="preserve"> message to the Client Registration Endpoint with </w:t>
      </w:r>
      <w:r>
        <w:rPr>
          <w:rFonts w:ascii="Verdana" w:hAnsi="Verdana"/>
          <w:color w:val="000000"/>
          <w:lang w:val="en"/>
        </w:rPr>
        <w:t xml:space="preserve">any Client Metadata parameters that the Client chooses to specify for itself during the registration. The Authorization Server assigns this Client a unique Client Identifier, optionally assigns a Client Secret, </w:t>
      </w:r>
      <w:r>
        <w:rPr>
          <w:rFonts w:ascii="Verdana" w:hAnsi="Verdana"/>
          <w:color w:val="000000"/>
          <w:lang w:val="en"/>
        </w:rPr>
        <w:lastRenderedPageBreak/>
        <w:t>and associates the Metadata given in the requ</w:t>
      </w:r>
      <w:r>
        <w:rPr>
          <w:rFonts w:ascii="Verdana" w:hAnsi="Verdana"/>
          <w:color w:val="000000"/>
          <w:lang w:val="en"/>
        </w:rPr>
        <w:t xml:space="preserve">est with the issued Client Identifier. The Authorization Server MAY provision default values for any items omitted in the Client Metadata. </w:t>
      </w:r>
    </w:p>
    <w:p w14:paraId="00309A6F"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Client sends an HTTP </w:t>
      </w:r>
      <w:r>
        <w:rPr>
          <w:rStyle w:val="HTMLTypewriter"/>
          <w:lang w:val="en"/>
        </w:rPr>
        <w:t>POST</w:t>
      </w:r>
      <w:r>
        <w:rPr>
          <w:rFonts w:ascii="Verdana" w:hAnsi="Verdana"/>
          <w:color w:val="000000"/>
          <w:lang w:val="en"/>
        </w:rPr>
        <w:t xml:space="preserve"> to the Client Registration Endpoint with a content type of </w:t>
      </w:r>
      <w:r>
        <w:rPr>
          <w:rStyle w:val="HTMLTypewriter"/>
          <w:lang w:val="en"/>
        </w:rPr>
        <w:t>application/json</w:t>
      </w:r>
      <w:r>
        <w:rPr>
          <w:rFonts w:ascii="Verdana" w:hAnsi="Verdana"/>
          <w:color w:val="000000"/>
          <w:lang w:val="en"/>
        </w:rPr>
        <w:t xml:space="preserve"> with the p</w:t>
      </w:r>
      <w:r>
        <w:rPr>
          <w:rFonts w:ascii="Verdana" w:hAnsi="Verdana"/>
          <w:color w:val="000000"/>
          <w:lang w:val="en"/>
        </w:rPr>
        <w:t xml:space="preserve">arameters represented as top-level members of the root JSON object. </w:t>
      </w:r>
    </w:p>
    <w:p w14:paraId="63A13B5C"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following is a non-normative example registration request (with line wraps within values for display purposes only): </w:t>
      </w:r>
    </w:p>
    <w:p w14:paraId="3B6F2A9D" w14:textId="77777777" w:rsidR="00000000" w:rsidRDefault="00386D1C">
      <w:pPr>
        <w:pStyle w:val="HTMLPreformatted"/>
        <w:divId w:val="1455324064"/>
        <w:rPr>
          <w:lang w:val="en"/>
        </w:rPr>
      </w:pPr>
    </w:p>
    <w:p w14:paraId="32C2AA5E" w14:textId="77777777" w:rsidR="00000000" w:rsidRDefault="00386D1C">
      <w:pPr>
        <w:pStyle w:val="HTMLPreformatted"/>
        <w:divId w:val="1455324064"/>
        <w:rPr>
          <w:lang w:val="en"/>
        </w:rPr>
      </w:pPr>
      <w:r>
        <w:rPr>
          <w:lang w:val="en"/>
        </w:rPr>
        <w:t xml:space="preserve">  POST /connect/register HTTP/1.1</w:t>
      </w:r>
    </w:p>
    <w:p w14:paraId="710EB01D" w14:textId="77777777" w:rsidR="00000000" w:rsidRDefault="00386D1C">
      <w:pPr>
        <w:pStyle w:val="HTMLPreformatted"/>
        <w:divId w:val="1455324064"/>
        <w:rPr>
          <w:lang w:val="en"/>
        </w:rPr>
      </w:pPr>
      <w:r>
        <w:rPr>
          <w:lang w:val="en"/>
        </w:rPr>
        <w:t xml:space="preserve">  Content-Type: application/js</w:t>
      </w:r>
      <w:r>
        <w:rPr>
          <w:lang w:val="en"/>
        </w:rPr>
        <w:t>on</w:t>
      </w:r>
    </w:p>
    <w:p w14:paraId="5B872BD0" w14:textId="77777777" w:rsidR="00000000" w:rsidRDefault="00386D1C">
      <w:pPr>
        <w:pStyle w:val="HTMLPreformatted"/>
        <w:divId w:val="1455324064"/>
        <w:rPr>
          <w:lang w:val="en"/>
        </w:rPr>
      </w:pPr>
      <w:r>
        <w:rPr>
          <w:lang w:val="en"/>
        </w:rPr>
        <w:t xml:space="preserve">  Accept: application/json</w:t>
      </w:r>
    </w:p>
    <w:p w14:paraId="6BA8BE53" w14:textId="77777777" w:rsidR="00000000" w:rsidRDefault="00386D1C">
      <w:pPr>
        <w:pStyle w:val="HTMLPreformatted"/>
        <w:divId w:val="1455324064"/>
        <w:rPr>
          <w:lang w:val="en"/>
        </w:rPr>
      </w:pPr>
      <w:r>
        <w:rPr>
          <w:lang w:val="en"/>
        </w:rPr>
        <w:t xml:space="preserve">  Host: server.example.com</w:t>
      </w:r>
    </w:p>
    <w:p w14:paraId="439A6858" w14:textId="77777777" w:rsidR="00000000" w:rsidRDefault="00386D1C">
      <w:pPr>
        <w:pStyle w:val="HTMLPreformatted"/>
        <w:divId w:val="1455324064"/>
        <w:rPr>
          <w:lang w:val="en"/>
        </w:rPr>
      </w:pPr>
      <w:r>
        <w:rPr>
          <w:lang w:val="en"/>
        </w:rPr>
        <w:t xml:space="preserve">  Authorization: Bearer eyJhbGciOiJSUzI1NiJ9.eyJ ...</w:t>
      </w:r>
    </w:p>
    <w:p w14:paraId="15A1CAEB" w14:textId="77777777" w:rsidR="00000000" w:rsidRDefault="00386D1C">
      <w:pPr>
        <w:pStyle w:val="HTMLPreformatted"/>
        <w:divId w:val="1455324064"/>
        <w:rPr>
          <w:lang w:val="en"/>
        </w:rPr>
      </w:pPr>
    </w:p>
    <w:p w14:paraId="7AF24FC4" w14:textId="77777777" w:rsidR="00000000" w:rsidRDefault="00386D1C">
      <w:pPr>
        <w:pStyle w:val="HTMLPreformatted"/>
        <w:divId w:val="1455324064"/>
        <w:rPr>
          <w:lang w:val="en"/>
        </w:rPr>
      </w:pPr>
      <w:r>
        <w:rPr>
          <w:lang w:val="en"/>
        </w:rPr>
        <w:t xml:space="preserve">  {</w:t>
      </w:r>
    </w:p>
    <w:p w14:paraId="3CEB0D76" w14:textId="77777777" w:rsidR="00000000" w:rsidRDefault="00386D1C">
      <w:pPr>
        <w:pStyle w:val="HTMLPreformatted"/>
        <w:divId w:val="1455324064"/>
        <w:rPr>
          <w:lang w:val="en"/>
        </w:rPr>
      </w:pPr>
      <w:r>
        <w:rPr>
          <w:lang w:val="en"/>
        </w:rPr>
        <w:t xml:space="preserve">   "application_type": "web",</w:t>
      </w:r>
    </w:p>
    <w:p w14:paraId="20703A11" w14:textId="77777777" w:rsidR="00000000" w:rsidRDefault="00386D1C">
      <w:pPr>
        <w:pStyle w:val="HTMLPreformatted"/>
        <w:divId w:val="1455324064"/>
        <w:rPr>
          <w:lang w:val="en"/>
        </w:rPr>
      </w:pPr>
      <w:r>
        <w:rPr>
          <w:lang w:val="en"/>
        </w:rPr>
        <w:t xml:space="preserve">   "redirect_uris":</w:t>
      </w:r>
    </w:p>
    <w:p w14:paraId="0C705B9F" w14:textId="77777777" w:rsidR="00000000" w:rsidRDefault="00386D1C">
      <w:pPr>
        <w:pStyle w:val="HTMLPreformatted"/>
        <w:divId w:val="1455324064"/>
        <w:rPr>
          <w:lang w:val="en"/>
        </w:rPr>
      </w:pPr>
      <w:r>
        <w:rPr>
          <w:lang w:val="en"/>
        </w:rPr>
        <w:t xml:space="preserve">     ["https://client.example.org/callback",</w:t>
      </w:r>
    </w:p>
    <w:p w14:paraId="4D779424" w14:textId="77777777" w:rsidR="00000000" w:rsidRDefault="00386D1C">
      <w:pPr>
        <w:pStyle w:val="HTMLPreformatted"/>
        <w:divId w:val="1455324064"/>
        <w:rPr>
          <w:lang w:val="en"/>
        </w:rPr>
      </w:pPr>
      <w:r>
        <w:rPr>
          <w:lang w:val="en"/>
        </w:rPr>
        <w:t xml:space="preserve">      "https://client.example.org/callback2"],</w:t>
      </w:r>
    </w:p>
    <w:p w14:paraId="7F7AF773" w14:textId="77777777" w:rsidR="00000000" w:rsidRDefault="00386D1C">
      <w:pPr>
        <w:pStyle w:val="HTMLPreformatted"/>
        <w:divId w:val="1455324064"/>
        <w:rPr>
          <w:lang w:val="en"/>
        </w:rPr>
      </w:pPr>
      <w:r>
        <w:rPr>
          <w:lang w:val="en"/>
        </w:rPr>
        <w:t xml:space="preserve">   "client_name": "My Example",</w:t>
      </w:r>
    </w:p>
    <w:p w14:paraId="2B73F6D5" w14:textId="77777777" w:rsidR="00000000" w:rsidRDefault="00386D1C">
      <w:pPr>
        <w:pStyle w:val="HTMLPreformatted"/>
        <w:divId w:val="1455324064"/>
        <w:rPr>
          <w:lang w:val="en"/>
        </w:rPr>
      </w:pPr>
      <w:r>
        <w:rPr>
          <w:lang w:val="en"/>
        </w:rPr>
        <w:t xml:space="preserve">   "client_name#ja-Jpan-JP":</w:t>
      </w:r>
    </w:p>
    <w:p w14:paraId="1AD10D31" w14:textId="77777777" w:rsidR="00000000" w:rsidRDefault="00386D1C">
      <w:pPr>
        <w:pStyle w:val="HTMLPreformatted"/>
        <w:divId w:val="1455324064"/>
        <w:rPr>
          <w:lang w:val="en"/>
        </w:rPr>
      </w:pPr>
      <w:r>
        <w:rPr>
          <w:lang w:val="en"/>
        </w:rPr>
        <w:t xml:space="preserve">     "</w:t>
      </w:r>
      <w:r>
        <w:rPr>
          <w:lang w:val="en"/>
        </w:rPr>
        <w:t>クライアント名</w:t>
      </w:r>
      <w:r>
        <w:rPr>
          <w:lang w:val="en"/>
        </w:rPr>
        <w:t>",</w:t>
      </w:r>
    </w:p>
    <w:p w14:paraId="60F3D309" w14:textId="77777777" w:rsidR="00000000" w:rsidRDefault="00386D1C">
      <w:pPr>
        <w:pStyle w:val="HTMLPreformatted"/>
        <w:divId w:val="1455324064"/>
        <w:rPr>
          <w:lang w:val="en"/>
        </w:rPr>
      </w:pPr>
      <w:r>
        <w:rPr>
          <w:lang w:val="en"/>
        </w:rPr>
        <w:t xml:space="preserve">   "logo_uri": "https://client.example.org/logo.png",</w:t>
      </w:r>
    </w:p>
    <w:p w14:paraId="04F3EFFE" w14:textId="77777777" w:rsidR="00000000" w:rsidRDefault="00386D1C">
      <w:pPr>
        <w:pStyle w:val="HTMLPreformatted"/>
        <w:divId w:val="1455324064"/>
        <w:rPr>
          <w:lang w:val="en"/>
        </w:rPr>
      </w:pPr>
      <w:r>
        <w:rPr>
          <w:lang w:val="en"/>
        </w:rPr>
        <w:t xml:space="preserve">   "subject_type": "pairwise",</w:t>
      </w:r>
    </w:p>
    <w:p w14:paraId="1D4A9015" w14:textId="77777777" w:rsidR="00000000" w:rsidRDefault="00386D1C">
      <w:pPr>
        <w:pStyle w:val="HTMLPreformatted"/>
        <w:divId w:val="1455324064"/>
        <w:rPr>
          <w:lang w:val="en"/>
        </w:rPr>
      </w:pPr>
      <w:r>
        <w:rPr>
          <w:lang w:val="en"/>
        </w:rPr>
        <w:t xml:space="preserve">   "sector_identifier_uri":</w:t>
      </w:r>
    </w:p>
    <w:p w14:paraId="508640EE" w14:textId="77777777" w:rsidR="00000000" w:rsidRDefault="00386D1C">
      <w:pPr>
        <w:pStyle w:val="HTMLPreformatted"/>
        <w:divId w:val="1455324064"/>
        <w:rPr>
          <w:lang w:val="en"/>
        </w:rPr>
      </w:pPr>
      <w:r>
        <w:rPr>
          <w:lang w:val="en"/>
        </w:rPr>
        <w:t xml:space="preserve">     "https://other.example.net/file_of_redirect_uris.json",</w:t>
      </w:r>
    </w:p>
    <w:p w14:paraId="4975D95B" w14:textId="77777777" w:rsidR="00000000" w:rsidRDefault="00386D1C">
      <w:pPr>
        <w:pStyle w:val="HTMLPreformatted"/>
        <w:divId w:val="1455324064"/>
        <w:rPr>
          <w:lang w:val="en"/>
        </w:rPr>
      </w:pPr>
      <w:r>
        <w:rPr>
          <w:lang w:val="en"/>
        </w:rPr>
        <w:t xml:space="preserve">   </w:t>
      </w:r>
      <w:r>
        <w:rPr>
          <w:lang w:val="en"/>
        </w:rPr>
        <w:t>"token_endpoint_auth_method": "client_secret_basic",</w:t>
      </w:r>
    </w:p>
    <w:p w14:paraId="49204B4E" w14:textId="77777777" w:rsidR="00000000" w:rsidRDefault="00386D1C">
      <w:pPr>
        <w:pStyle w:val="HTMLPreformatted"/>
        <w:divId w:val="1455324064"/>
        <w:rPr>
          <w:lang w:val="en"/>
        </w:rPr>
      </w:pPr>
      <w:r>
        <w:rPr>
          <w:lang w:val="en"/>
        </w:rPr>
        <w:t xml:space="preserve">   "jwks_uri": "https://client.example.org/my_public_keys.jwks",</w:t>
      </w:r>
    </w:p>
    <w:p w14:paraId="76F5C19B" w14:textId="77777777" w:rsidR="00000000" w:rsidRDefault="00386D1C">
      <w:pPr>
        <w:pStyle w:val="HTMLPreformatted"/>
        <w:divId w:val="1455324064"/>
        <w:rPr>
          <w:lang w:val="en"/>
        </w:rPr>
      </w:pPr>
      <w:r>
        <w:rPr>
          <w:lang w:val="en"/>
        </w:rPr>
        <w:t xml:space="preserve">   "userinfo_encrypted_response_alg": "RSA1_5",</w:t>
      </w:r>
    </w:p>
    <w:p w14:paraId="4D114215" w14:textId="77777777" w:rsidR="00000000" w:rsidRDefault="00386D1C">
      <w:pPr>
        <w:pStyle w:val="HTMLPreformatted"/>
        <w:divId w:val="1455324064"/>
        <w:rPr>
          <w:lang w:val="en"/>
        </w:rPr>
      </w:pPr>
      <w:r>
        <w:rPr>
          <w:lang w:val="en"/>
        </w:rPr>
        <w:t xml:space="preserve">   "userinfo_encrypted_response_enc": "A128CBC-HS256",</w:t>
      </w:r>
    </w:p>
    <w:p w14:paraId="2A20F353" w14:textId="77777777" w:rsidR="00000000" w:rsidRDefault="00386D1C">
      <w:pPr>
        <w:pStyle w:val="HTMLPreformatted"/>
        <w:divId w:val="1455324064"/>
        <w:rPr>
          <w:lang w:val="en"/>
        </w:rPr>
      </w:pPr>
      <w:r>
        <w:rPr>
          <w:lang w:val="en"/>
        </w:rPr>
        <w:t xml:space="preserve">   "contacts": ["ve7jtb@example.org</w:t>
      </w:r>
      <w:r>
        <w:rPr>
          <w:lang w:val="en"/>
        </w:rPr>
        <w:t>", "mary@example.org"],</w:t>
      </w:r>
    </w:p>
    <w:p w14:paraId="4D238CDF" w14:textId="77777777" w:rsidR="00000000" w:rsidRDefault="00386D1C">
      <w:pPr>
        <w:pStyle w:val="HTMLPreformatted"/>
        <w:divId w:val="1455324064"/>
        <w:rPr>
          <w:lang w:val="en"/>
        </w:rPr>
      </w:pPr>
      <w:r>
        <w:rPr>
          <w:lang w:val="en"/>
        </w:rPr>
        <w:t xml:space="preserve">   "request_uris":</w:t>
      </w:r>
    </w:p>
    <w:p w14:paraId="67E0190E" w14:textId="77777777" w:rsidR="00000000" w:rsidRDefault="00386D1C">
      <w:pPr>
        <w:pStyle w:val="HTMLPreformatted"/>
        <w:divId w:val="1455324064"/>
        <w:rPr>
          <w:lang w:val="en"/>
        </w:rPr>
      </w:pPr>
      <w:r>
        <w:rPr>
          <w:lang w:val="en"/>
        </w:rPr>
        <w:t xml:space="preserve">     ["https://client.example.org/rf.txt</w:t>
      </w:r>
    </w:p>
    <w:p w14:paraId="1B2E2A52" w14:textId="77777777" w:rsidR="00000000" w:rsidRDefault="00386D1C">
      <w:pPr>
        <w:pStyle w:val="HTMLPreformatted"/>
        <w:divId w:val="1455324064"/>
        <w:rPr>
          <w:lang w:val="en"/>
        </w:rPr>
      </w:pPr>
      <w:r>
        <w:rPr>
          <w:lang w:val="en"/>
        </w:rPr>
        <w:lastRenderedPageBreak/>
        <w:t xml:space="preserve">       #qpXaRLh_n93TTR9F252ValdatUQvQiJi5BDub2BeznA"]</w:t>
      </w:r>
    </w:p>
    <w:p w14:paraId="551A4568" w14:textId="77777777" w:rsidR="00000000" w:rsidRDefault="00386D1C">
      <w:pPr>
        <w:pStyle w:val="HTMLPreformatted"/>
        <w:divId w:val="1455324064"/>
        <w:rPr>
          <w:lang w:val="en"/>
        </w:rPr>
      </w:pPr>
      <w:r>
        <w:rPr>
          <w:lang w:val="en"/>
        </w:rPr>
        <w:t xml:space="preserve">  }</w:t>
      </w:r>
    </w:p>
    <w:p w14:paraId="6BE59AC5" w14:textId="77777777" w:rsidR="00000000" w:rsidRDefault="00386D1C">
      <w:pPr>
        <w:spacing w:before="0" w:beforeAutospacing="0" w:after="0" w:afterAutospacing="0"/>
        <w:divId w:val="964896919"/>
        <w:rPr>
          <w:rFonts w:ascii="Verdana" w:eastAsia="Times New Roman" w:hAnsi="Verdana"/>
          <w:color w:val="000000"/>
          <w:lang w:val="en"/>
        </w:rPr>
      </w:pPr>
      <w:bookmarkStart w:id="115" w:name="RegistrationResponse"/>
      <w:bookmarkEnd w:id="115"/>
    </w:p>
    <w:p w14:paraId="626F584C"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43E2D58" w14:textId="77777777">
        <w:trPr>
          <w:divId w:val="964896919"/>
          <w:trHeight w:val="225"/>
          <w:tblCellSpacing w:w="12" w:type="dxa"/>
        </w:trPr>
        <w:tc>
          <w:tcPr>
            <w:tcW w:w="450" w:type="dxa"/>
            <w:shd w:val="clear" w:color="auto" w:fill="990000"/>
            <w:vAlign w:val="center"/>
            <w:hideMark/>
          </w:tcPr>
          <w:p w14:paraId="649B48A1"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05E4F2D" w14:textId="77777777" w:rsidR="00000000" w:rsidRDefault="00386D1C">
      <w:pPr>
        <w:pStyle w:val="Heading3"/>
        <w:divId w:val="964896919"/>
        <w:rPr>
          <w:rFonts w:eastAsia="Times New Roman"/>
          <w:lang w:val="en"/>
        </w:rPr>
      </w:pPr>
      <w:bookmarkStart w:id="116" w:name="rfc.section.3.2"/>
      <w:bookmarkEnd w:id="116"/>
      <w:r>
        <w:rPr>
          <w:rFonts w:eastAsia="Times New Roman"/>
          <w:lang w:val="en"/>
        </w:rPr>
        <w:t>3.2.  Client Registration Response</w:t>
      </w:r>
    </w:p>
    <w:p w14:paraId="4D1052C1"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Upon successful registration, the Client Registration Endpoint </w:t>
      </w:r>
      <w:r>
        <w:rPr>
          <w:rFonts w:ascii="Verdana" w:hAnsi="Verdana"/>
          <w:color w:val="000000"/>
          <w:lang w:val="en"/>
        </w:rPr>
        <w:t>returns the newly-created Client Identifier and, if applicable, a Client Secret, along with all registered Metadata about this Client, including any fields provisioned by the Authorization Server itself. The Authorization Server MAY reject or replace any o</w:t>
      </w:r>
      <w:r>
        <w:rPr>
          <w:rFonts w:ascii="Verdana" w:hAnsi="Verdana"/>
          <w:color w:val="000000"/>
          <w:lang w:val="en"/>
        </w:rPr>
        <w:t>f the Client's requested field values and substitute them with suitable values. If this happens, the Authorization Server MUST include these fields in the response to the Client. An Authorization Server MAY ignore values provided by the client, and MUST ig</w:t>
      </w:r>
      <w:r>
        <w:rPr>
          <w:rFonts w:ascii="Verdana" w:hAnsi="Verdana"/>
          <w:color w:val="000000"/>
          <w:lang w:val="en"/>
        </w:rPr>
        <w:t xml:space="preserve">nore any fields sent by the Client that it does not understand. </w:t>
      </w:r>
    </w:p>
    <w:p w14:paraId="0643950D"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response MAY contain a Registration Access Token that can be used by the Client to perform subsequent operations upon the resulting Client registration. </w:t>
      </w:r>
    </w:p>
    <w:p w14:paraId="69B9CC84"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A successful response SHOULD use </w:t>
      </w:r>
      <w:r>
        <w:rPr>
          <w:rFonts w:ascii="Verdana" w:hAnsi="Verdana"/>
          <w:color w:val="000000"/>
          <w:lang w:val="en"/>
        </w:rPr>
        <w:t xml:space="preserve">the HTTP 201 Created status code and return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using the </w:t>
      </w:r>
      <w:r>
        <w:rPr>
          <w:rStyle w:val="HTMLTypewriter"/>
          <w:lang w:val="en"/>
        </w:rPr>
        <w:t>application/json</w:t>
      </w:r>
      <w:r>
        <w:rPr>
          <w:rFonts w:ascii="Verdana" w:hAnsi="Verdana"/>
          <w:color w:val="000000"/>
          <w:lang w:val="en"/>
        </w:rPr>
        <w:t xml:space="preserve"> content type with the follow</w:t>
      </w:r>
      <w:r>
        <w:rPr>
          <w:rFonts w:ascii="Verdana" w:hAnsi="Verdana"/>
          <w:color w:val="000000"/>
          <w:lang w:val="en"/>
        </w:rPr>
        <w:t xml:space="preserve">ing fields and the Client Metadata parameters as top-level members of the root JSON object: </w:t>
      </w:r>
    </w:p>
    <w:p w14:paraId="17E7D805" w14:textId="77777777" w:rsidR="00000000" w:rsidRDefault="00386D1C">
      <w:pPr>
        <w:spacing w:before="0" w:beforeAutospacing="0" w:after="0" w:afterAutospacing="0"/>
        <w:divId w:val="340012362"/>
        <w:rPr>
          <w:rFonts w:ascii="Verdana" w:eastAsia="Times New Roman" w:hAnsi="Verdana"/>
          <w:color w:val="000000"/>
          <w:lang w:val="en"/>
        </w:rPr>
      </w:pPr>
      <w:r>
        <w:rPr>
          <w:rFonts w:ascii="Verdana" w:eastAsia="Times New Roman" w:hAnsi="Verdana"/>
          <w:color w:val="000000"/>
          <w:lang w:val="en"/>
        </w:rPr>
        <w:t>client_id</w:t>
      </w:r>
    </w:p>
    <w:p w14:paraId="3456F928" w14:textId="77777777" w:rsidR="00000000" w:rsidRDefault="00386D1C">
      <w:pPr>
        <w:spacing w:before="0" w:beforeAutospacing="0" w:after="0" w:afterAutospacing="0"/>
        <w:ind w:left="720"/>
        <w:divId w:val="340012362"/>
        <w:rPr>
          <w:rFonts w:ascii="Verdana" w:eastAsia="Times New Roman" w:hAnsi="Verdana"/>
          <w:color w:val="000000"/>
          <w:lang w:val="en"/>
        </w:rPr>
      </w:pPr>
      <w:r>
        <w:rPr>
          <w:rFonts w:ascii="Verdana" w:eastAsia="Times New Roman" w:hAnsi="Verdana"/>
          <w:color w:val="000000"/>
          <w:lang w:val="en"/>
        </w:rPr>
        <w:t xml:space="preserve">REQUIRED. Unique Client Identifier. It MUST NOT be currently valid for any other registered Client. </w:t>
      </w:r>
    </w:p>
    <w:p w14:paraId="07A135FF" w14:textId="77777777" w:rsidR="00000000" w:rsidRDefault="00386D1C">
      <w:pPr>
        <w:spacing w:before="0" w:beforeAutospacing="0" w:after="0" w:afterAutospacing="0"/>
        <w:divId w:val="340012362"/>
        <w:rPr>
          <w:rFonts w:ascii="Verdana" w:eastAsia="Times New Roman" w:hAnsi="Verdana"/>
          <w:color w:val="000000"/>
          <w:lang w:val="en"/>
        </w:rPr>
      </w:pPr>
      <w:r>
        <w:rPr>
          <w:rFonts w:ascii="Verdana" w:eastAsia="Times New Roman" w:hAnsi="Verdana"/>
          <w:color w:val="000000"/>
          <w:lang w:val="en"/>
        </w:rPr>
        <w:t>client_secret</w:t>
      </w:r>
    </w:p>
    <w:p w14:paraId="4EA12F88" w14:textId="787A9198" w:rsidR="00000000" w:rsidRDefault="00386D1C">
      <w:pPr>
        <w:spacing w:before="0" w:beforeAutospacing="0" w:after="0" w:afterAutospacing="0"/>
        <w:ind w:left="720"/>
        <w:divId w:val="340012362"/>
        <w:rPr>
          <w:rFonts w:ascii="Verdana" w:eastAsia="Times New Roman" w:hAnsi="Verdana"/>
          <w:color w:val="000000"/>
          <w:lang w:val="en"/>
        </w:rPr>
      </w:pPr>
      <w:r>
        <w:rPr>
          <w:rFonts w:ascii="Verdana" w:eastAsia="Times New Roman" w:hAnsi="Verdana"/>
          <w:color w:val="000000"/>
          <w:lang w:val="en"/>
        </w:rPr>
        <w:t>OPTIONAL. Client Secret. The same Clie</w:t>
      </w:r>
      <w:r>
        <w:rPr>
          <w:rFonts w:ascii="Verdana" w:eastAsia="Times New Roman" w:hAnsi="Verdana"/>
          <w:color w:val="000000"/>
          <w:lang w:val="en"/>
        </w:rPr>
        <w:t xml:space="preserve">nt Secret value MUST NOT be assigned to multiple Clients. This value is used by Confidential Clients to authenticate to the Token Endpoint, as described in Section 2.3.1 of OAuth 2.0, and for the derivation of symmetric encryption key values, as described </w:t>
      </w:r>
      <w:r>
        <w:rPr>
          <w:rFonts w:ascii="Verdana" w:eastAsia="Times New Roman" w:hAnsi="Verdana"/>
          <w:color w:val="000000"/>
          <w:lang w:val="en"/>
        </w:rPr>
        <w:t xml:space="preserve">in Section 10.2 of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Core 1.0</w:t>
      </w:r>
      <w:r>
        <w:rPr>
          <w:rStyle w:val="Hyperlink"/>
          <w:rFonts w:ascii="Verdana" w:eastAsia="Times New Roman" w:hAnsi="Verdana"/>
          <w:vanish/>
          <w:u w:val="none"/>
          <w:lang w:val="en"/>
        </w:rPr>
        <w:t xml:space="preserve"> (Sakimura, N., Bradley, J., Jones, M., de Medeiros, B., and C. Mortimore, “OpenID Connect Core 1.0,” </w:t>
      </w:r>
      <w:del w:id="117" w:author="Author" w:date="2015-08-04T00:10:00Z">
        <w:r>
          <w:rPr>
            <w:rStyle w:val="Hyperlink"/>
            <w:rFonts w:ascii="Verdana" w:eastAsia="Times New Roman" w:hAnsi="Verdana"/>
            <w:vanish/>
            <w:u w:val="none"/>
            <w:lang w:val="en"/>
          </w:rPr>
          <w:delText>November 2014</w:delText>
        </w:r>
      </w:del>
      <w:ins w:id="118" w:author="Author" w:date="2015-08-04T00:10:00Z">
        <w:r>
          <w:rPr>
            <w:rStyle w:val="Hyperlink"/>
            <w:rFonts w:ascii="Verdana" w:eastAsia="Times New Roman" w:hAnsi="Verdana"/>
            <w:vanish/>
            <w:u w:val="none"/>
            <w:lang w:val="en"/>
          </w:rPr>
          <w:t>August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[OpenID.Core]. It is not needed for Clients selecting a </w:t>
      </w:r>
      <w:r>
        <w:rPr>
          <w:rStyle w:val="HTMLTypewriter"/>
          <w:lang w:val="en"/>
        </w:rPr>
        <w:t>token_en</w:t>
      </w:r>
      <w:r>
        <w:rPr>
          <w:rStyle w:val="HTMLTypewriter"/>
          <w:lang w:val="en"/>
        </w:rPr>
        <w:t>dpoint_auth_method</w:t>
      </w:r>
      <w:r>
        <w:rPr>
          <w:rFonts w:ascii="Verdana" w:eastAsia="Times New Roman" w:hAnsi="Verdana"/>
          <w:color w:val="000000"/>
          <w:lang w:val="en"/>
        </w:rPr>
        <w:t xml:space="preserve"> </w:t>
      </w:r>
      <w:r>
        <w:rPr>
          <w:rFonts w:ascii="Verdana" w:eastAsia="Times New Roman" w:hAnsi="Verdana"/>
          <w:color w:val="000000"/>
          <w:lang w:val="en"/>
        </w:rPr>
        <w:lastRenderedPageBreak/>
        <w:t xml:space="preserve">of </w:t>
      </w:r>
      <w:r>
        <w:rPr>
          <w:rStyle w:val="HTMLTypewriter"/>
          <w:lang w:val="en"/>
        </w:rPr>
        <w:t>private_key_jwt</w:t>
      </w:r>
      <w:r>
        <w:rPr>
          <w:rFonts w:ascii="Verdana" w:eastAsia="Times New Roman" w:hAnsi="Verdana"/>
          <w:color w:val="000000"/>
          <w:lang w:val="en"/>
        </w:rPr>
        <w:t xml:space="preserve"> unless symmetric encryption will be used. </w:t>
      </w:r>
    </w:p>
    <w:p w14:paraId="18A96194" w14:textId="77777777" w:rsidR="00000000" w:rsidRDefault="00386D1C">
      <w:pPr>
        <w:spacing w:before="0" w:beforeAutospacing="0" w:after="0" w:afterAutospacing="0"/>
        <w:divId w:val="340012362"/>
        <w:rPr>
          <w:rFonts w:ascii="Verdana" w:eastAsia="Times New Roman" w:hAnsi="Verdana"/>
          <w:color w:val="000000"/>
          <w:lang w:val="en"/>
        </w:rPr>
      </w:pPr>
      <w:r>
        <w:rPr>
          <w:rFonts w:ascii="Verdana" w:eastAsia="Times New Roman" w:hAnsi="Verdana"/>
          <w:color w:val="000000"/>
          <w:lang w:val="en"/>
        </w:rPr>
        <w:t>registration_access_token</w:t>
      </w:r>
    </w:p>
    <w:p w14:paraId="35113732" w14:textId="77777777" w:rsidR="00000000" w:rsidRDefault="00386D1C">
      <w:pPr>
        <w:spacing w:before="0" w:beforeAutospacing="0" w:after="0" w:afterAutospacing="0"/>
        <w:ind w:left="720"/>
        <w:divId w:val="340012362"/>
        <w:rPr>
          <w:rFonts w:ascii="Verdana" w:eastAsia="Times New Roman" w:hAnsi="Verdana"/>
          <w:color w:val="000000"/>
          <w:lang w:val="en"/>
        </w:rPr>
      </w:pPr>
      <w:r>
        <w:rPr>
          <w:rFonts w:ascii="Verdana" w:eastAsia="Times New Roman" w:hAnsi="Verdana"/>
          <w:color w:val="000000"/>
          <w:lang w:val="en"/>
        </w:rPr>
        <w:t>OPTIONAL. Registration Access Token that can be used at the Client Configuration Endpoint to perform subsequent operations upon the Client registrati</w:t>
      </w:r>
      <w:r>
        <w:rPr>
          <w:rFonts w:ascii="Verdana" w:eastAsia="Times New Roman" w:hAnsi="Verdana"/>
          <w:color w:val="000000"/>
          <w:lang w:val="en"/>
        </w:rPr>
        <w:t xml:space="preserve">on. </w:t>
      </w:r>
    </w:p>
    <w:p w14:paraId="707F3721" w14:textId="77777777" w:rsidR="00000000" w:rsidRDefault="00386D1C">
      <w:pPr>
        <w:spacing w:before="0" w:beforeAutospacing="0" w:after="0" w:afterAutospacing="0"/>
        <w:divId w:val="340012362"/>
        <w:rPr>
          <w:rFonts w:ascii="Verdana" w:eastAsia="Times New Roman" w:hAnsi="Verdana"/>
          <w:color w:val="000000"/>
          <w:lang w:val="en"/>
        </w:rPr>
      </w:pPr>
      <w:r>
        <w:rPr>
          <w:rFonts w:ascii="Verdana" w:eastAsia="Times New Roman" w:hAnsi="Verdana"/>
          <w:color w:val="000000"/>
          <w:lang w:val="en"/>
        </w:rPr>
        <w:t>registration_client_uri</w:t>
      </w:r>
    </w:p>
    <w:p w14:paraId="5B72CF25" w14:textId="77777777" w:rsidR="00000000" w:rsidRDefault="00386D1C">
      <w:pPr>
        <w:spacing w:before="0" w:beforeAutospacing="0" w:after="0" w:afterAutospacing="0"/>
        <w:ind w:left="720"/>
        <w:divId w:val="340012362"/>
        <w:rPr>
          <w:rFonts w:ascii="Verdana" w:eastAsia="Times New Roman" w:hAnsi="Verdana"/>
          <w:color w:val="000000"/>
          <w:lang w:val="en"/>
        </w:rPr>
      </w:pPr>
      <w:r>
        <w:rPr>
          <w:rFonts w:ascii="Verdana" w:eastAsia="Times New Roman" w:hAnsi="Verdana"/>
          <w:color w:val="000000"/>
          <w:lang w:val="en"/>
        </w:rPr>
        <w:t>OPTIONAL. Location of the Client Configuration Endpoint where the Registration Access Token can be used to perform subsequent operations upon the resulting Client registration. Implementations MUST either return both a Client C</w:t>
      </w:r>
      <w:r>
        <w:rPr>
          <w:rFonts w:ascii="Verdana" w:eastAsia="Times New Roman" w:hAnsi="Verdana"/>
          <w:color w:val="000000"/>
          <w:lang w:val="en"/>
        </w:rPr>
        <w:t xml:space="preserve">onfiguration Endpoint and a Registration Access Token or neither of them. </w:t>
      </w:r>
    </w:p>
    <w:p w14:paraId="5E819655" w14:textId="77777777" w:rsidR="00000000" w:rsidRDefault="00386D1C">
      <w:pPr>
        <w:spacing w:before="0" w:beforeAutospacing="0" w:after="0" w:afterAutospacing="0"/>
        <w:divId w:val="340012362"/>
        <w:rPr>
          <w:rFonts w:ascii="Verdana" w:eastAsia="Times New Roman" w:hAnsi="Verdana"/>
          <w:color w:val="000000"/>
          <w:lang w:val="en"/>
        </w:rPr>
      </w:pPr>
      <w:r>
        <w:rPr>
          <w:rFonts w:ascii="Verdana" w:eastAsia="Times New Roman" w:hAnsi="Verdana"/>
          <w:color w:val="000000"/>
          <w:lang w:val="en"/>
        </w:rPr>
        <w:t>client_id_issued_at</w:t>
      </w:r>
    </w:p>
    <w:p w14:paraId="2C711731" w14:textId="11306729" w:rsidR="00000000" w:rsidRDefault="00386D1C">
      <w:pPr>
        <w:spacing w:before="0" w:beforeAutospacing="0" w:after="0" w:afterAutospacing="0"/>
        <w:ind w:left="720"/>
        <w:divId w:val="340012362"/>
        <w:rPr>
          <w:rFonts w:ascii="Verdana" w:eastAsia="Times New Roman" w:hAnsi="Verdana"/>
          <w:color w:val="000000"/>
          <w:lang w:val="en"/>
        </w:rPr>
      </w:pPr>
      <w:r>
        <w:rPr>
          <w:rFonts w:ascii="Verdana" w:eastAsia="Times New Roman" w:hAnsi="Verdana"/>
          <w:color w:val="000000"/>
          <w:lang w:val="en"/>
        </w:rPr>
        <w:t>OPTIONAL. Time at which the Client Identifier was issued. Its value is a JSON number representing the number of seconds from 1970-01-</w:t>
      </w:r>
      <w:del w:id="119" w:author="Author" w:date="2015-08-04T00:10:00Z">
        <w:r>
          <w:rPr>
            <w:rFonts w:ascii="Verdana" w:eastAsia="Times New Roman" w:hAnsi="Verdana"/>
            <w:color w:val="000000"/>
            <w:lang w:val="en"/>
          </w:rPr>
          <w:delText>01T0:0:0Z</w:delText>
        </w:r>
      </w:del>
      <w:ins w:id="120" w:author="Author" w:date="2015-08-04T00:10:00Z">
        <w:r>
          <w:rPr>
            <w:rFonts w:ascii="Verdana" w:eastAsia="Times New Roman" w:hAnsi="Verdana"/>
            <w:color w:val="000000"/>
            <w:lang w:val="en"/>
          </w:rPr>
          <w:t>01T00:00:00Z</w:t>
        </w:r>
      </w:ins>
      <w:r>
        <w:rPr>
          <w:rFonts w:ascii="Verdana" w:eastAsia="Times New Roman" w:hAnsi="Verdana"/>
          <w:color w:val="000000"/>
          <w:lang w:val="en"/>
        </w:rPr>
        <w:t xml:space="preserve"> as measured in </w:t>
      </w:r>
      <w:r>
        <w:rPr>
          <w:rFonts w:ascii="Verdana" w:eastAsia="Times New Roman" w:hAnsi="Verdana"/>
          <w:color w:val="000000"/>
          <w:lang w:val="en"/>
        </w:rPr>
        <w:t xml:space="preserve">UTC until the date/time. </w:t>
      </w:r>
    </w:p>
    <w:p w14:paraId="09938440" w14:textId="77777777" w:rsidR="00000000" w:rsidRDefault="00386D1C">
      <w:pPr>
        <w:spacing w:before="0" w:beforeAutospacing="0" w:after="0" w:afterAutospacing="0"/>
        <w:divId w:val="340012362"/>
        <w:rPr>
          <w:rFonts w:ascii="Verdana" w:eastAsia="Times New Roman" w:hAnsi="Verdana"/>
          <w:color w:val="000000"/>
          <w:lang w:val="en"/>
        </w:rPr>
      </w:pPr>
      <w:r>
        <w:rPr>
          <w:rFonts w:ascii="Verdana" w:eastAsia="Times New Roman" w:hAnsi="Verdana"/>
          <w:color w:val="000000"/>
          <w:lang w:val="en"/>
        </w:rPr>
        <w:t>client_secret_expires_at</w:t>
      </w:r>
    </w:p>
    <w:p w14:paraId="7B454FBB" w14:textId="08F25BCD" w:rsidR="00000000" w:rsidRDefault="00386D1C">
      <w:pPr>
        <w:spacing w:before="0" w:beforeAutospacing="0" w:after="0" w:afterAutospacing="0"/>
        <w:ind w:left="720"/>
        <w:divId w:val="340012362"/>
        <w:rPr>
          <w:rFonts w:ascii="Verdana" w:eastAsia="Times New Roman" w:hAnsi="Verdana"/>
          <w:color w:val="000000"/>
          <w:lang w:val="en"/>
        </w:rPr>
      </w:pPr>
      <w:r>
        <w:rPr>
          <w:rFonts w:ascii="Verdana" w:eastAsia="Times New Roman" w:hAnsi="Verdana"/>
          <w:color w:val="000000"/>
          <w:lang w:val="en"/>
        </w:rPr>
        <w:t xml:space="preserve">REQUIRED if </w:t>
      </w:r>
      <w:r>
        <w:rPr>
          <w:rStyle w:val="HTMLTypewriter"/>
          <w:lang w:val="en"/>
        </w:rPr>
        <w:t>client_secret</w:t>
      </w:r>
      <w:r>
        <w:rPr>
          <w:rFonts w:ascii="Verdana" w:eastAsia="Times New Roman" w:hAnsi="Verdana"/>
          <w:color w:val="000000"/>
          <w:lang w:val="en"/>
        </w:rPr>
        <w:t xml:space="preserve"> is issued. Time at which the </w:t>
      </w:r>
      <w:r>
        <w:rPr>
          <w:rStyle w:val="HTMLTypewriter"/>
          <w:lang w:val="en"/>
        </w:rPr>
        <w:t>client_secret</w:t>
      </w:r>
      <w:r>
        <w:rPr>
          <w:rFonts w:ascii="Verdana" w:eastAsia="Times New Roman" w:hAnsi="Verdana"/>
          <w:color w:val="000000"/>
          <w:lang w:val="en"/>
        </w:rPr>
        <w:t xml:space="preserve"> will expire or 0 if it will not expire. Its value is a JSON number representing the number of seconds from 1970-01-</w:t>
      </w:r>
      <w:del w:id="121" w:author="Author" w:date="2015-08-04T00:10:00Z">
        <w:r>
          <w:rPr>
            <w:rFonts w:ascii="Verdana" w:eastAsia="Times New Roman" w:hAnsi="Verdana"/>
            <w:color w:val="000000"/>
            <w:lang w:val="en"/>
          </w:rPr>
          <w:delText>01T0:0:0Z</w:delText>
        </w:r>
      </w:del>
      <w:ins w:id="122" w:author="Author" w:date="2015-08-04T00:10:00Z">
        <w:r>
          <w:rPr>
            <w:rFonts w:ascii="Verdana" w:eastAsia="Times New Roman" w:hAnsi="Verdana"/>
            <w:color w:val="000000"/>
            <w:lang w:val="en"/>
          </w:rPr>
          <w:t>01T00:00:00Z</w:t>
        </w:r>
      </w:ins>
      <w:r>
        <w:rPr>
          <w:rFonts w:ascii="Verdana" w:eastAsia="Times New Roman" w:hAnsi="Verdana"/>
          <w:color w:val="000000"/>
          <w:lang w:val="en"/>
        </w:rPr>
        <w:t xml:space="preserve"> as measu</w:t>
      </w:r>
      <w:r>
        <w:rPr>
          <w:rFonts w:ascii="Verdana" w:eastAsia="Times New Roman" w:hAnsi="Verdana"/>
          <w:color w:val="000000"/>
          <w:lang w:val="en"/>
        </w:rPr>
        <w:t xml:space="preserve">red in UTC until the date/time. </w:t>
      </w:r>
    </w:p>
    <w:p w14:paraId="2D10B9E3"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following is a non-normative example registration response (with line wraps within values for display purposes only): </w:t>
      </w:r>
    </w:p>
    <w:p w14:paraId="75B8042A" w14:textId="77777777" w:rsidR="00000000" w:rsidRDefault="00386D1C">
      <w:pPr>
        <w:pStyle w:val="HTMLPreformatted"/>
        <w:divId w:val="2083019613"/>
        <w:rPr>
          <w:lang w:val="en"/>
        </w:rPr>
      </w:pPr>
    </w:p>
    <w:p w14:paraId="2F84C322" w14:textId="77777777" w:rsidR="00000000" w:rsidRDefault="00386D1C">
      <w:pPr>
        <w:pStyle w:val="HTMLPreformatted"/>
        <w:divId w:val="2083019613"/>
        <w:rPr>
          <w:lang w:val="en"/>
        </w:rPr>
      </w:pPr>
      <w:r>
        <w:rPr>
          <w:lang w:val="en"/>
        </w:rPr>
        <w:t xml:space="preserve">  HTTP/1.1 201 Created</w:t>
      </w:r>
    </w:p>
    <w:p w14:paraId="133EBD35" w14:textId="77777777" w:rsidR="00000000" w:rsidRDefault="00386D1C">
      <w:pPr>
        <w:pStyle w:val="HTMLPreformatted"/>
        <w:divId w:val="2083019613"/>
        <w:rPr>
          <w:lang w:val="en"/>
        </w:rPr>
      </w:pPr>
      <w:r>
        <w:rPr>
          <w:lang w:val="en"/>
        </w:rPr>
        <w:t xml:space="preserve">  Content-Type: application/json</w:t>
      </w:r>
    </w:p>
    <w:p w14:paraId="68ED432A" w14:textId="77777777" w:rsidR="00000000" w:rsidRDefault="00386D1C">
      <w:pPr>
        <w:pStyle w:val="HTMLPreformatted"/>
        <w:divId w:val="2083019613"/>
        <w:rPr>
          <w:lang w:val="en"/>
        </w:rPr>
      </w:pPr>
      <w:r>
        <w:rPr>
          <w:lang w:val="en"/>
        </w:rPr>
        <w:t xml:space="preserve">  Cache-Control: no-</w:t>
      </w:r>
      <w:ins w:id="123" w:author="Author" w:date="2015-08-04T00:10:00Z">
        <w:r>
          <w:rPr>
            <w:lang w:val="en"/>
          </w:rPr>
          <w:t>cache, no-</w:t>
        </w:r>
      </w:ins>
      <w:r>
        <w:rPr>
          <w:lang w:val="en"/>
        </w:rPr>
        <w:t>store</w:t>
      </w:r>
    </w:p>
    <w:p w14:paraId="713682D6" w14:textId="77777777" w:rsidR="00000000" w:rsidRDefault="00386D1C">
      <w:pPr>
        <w:pStyle w:val="HTMLPreformatted"/>
        <w:divId w:val="2083019613"/>
        <w:rPr>
          <w:lang w:val="en"/>
        </w:rPr>
      </w:pPr>
      <w:r>
        <w:rPr>
          <w:lang w:val="en"/>
        </w:rPr>
        <w:t xml:space="preserve">  </w:t>
      </w:r>
      <w:r>
        <w:rPr>
          <w:lang w:val="en"/>
        </w:rPr>
        <w:t>Pragma: no-cache</w:t>
      </w:r>
    </w:p>
    <w:p w14:paraId="5346511D" w14:textId="77777777" w:rsidR="00000000" w:rsidRDefault="00386D1C">
      <w:pPr>
        <w:pStyle w:val="HTMLPreformatted"/>
        <w:divId w:val="2083019613"/>
        <w:rPr>
          <w:lang w:val="en"/>
        </w:rPr>
      </w:pPr>
    </w:p>
    <w:p w14:paraId="4BA2ABA9" w14:textId="77777777" w:rsidR="00000000" w:rsidRDefault="00386D1C">
      <w:pPr>
        <w:pStyle w:val="HTMLPreformatted"/>
        <w:divId w:val="2083019613"/>
        <w:rPr>
          <w:lang w:val="en"/>
        </w:rPr>
      </w:pPr>
      <w:r>
        <w:rPr>
          <w:lang w:val="en"/>
        </w:rPr>
        <w:t xml:space="preserve">  {</w:t>
      </w:r>
    </w:p>
    <w:p w14:paraId="3AA06257" w14:textId="77777777" w:rsidR="00000000" w:rsidRDefault="00386D1C">
      <w:pPr>
        <w:pStyle w:val="HTMLPreformatted"/>
        <w:divId w:val="2083019613"/>
        <w:rPr>
          <w:lang w:val="en"/>
        </w:rPr>
      </w:pPr>
      <w:r>
        <w:rPr>
          <w:lang w:val="en"/>
        </w:rPr>
        <w:t xml:space="preserve">   "client_id": "s6BhdRkqt3",</w:t>
      </w:r>
    </w:p>
    <w:p w14:paraId="35E96552" w14:textId="77777777" w:rsidR="00000000" w:rsidRDefault="00386D1C">
      <w:pPr>
        <w:pStyle w:val="HTMLPreformatted"/>
        <w:divId w:val="2083019613"/>
        <w:rPr>
          <w:lang w:val="en"/>
        </w:rPr>
      </w:pPr>
      <w:r>
        <w:rPr>
          <w:lang w:val="en"/>
        </w:rPr>
        <w:t xml:space="preserve">   "client_secret":</w:t>
      </w:r>
    </w:p>
    <w:p w14:paraId="55E0B9BA" w14:textId="77777777" w:rsidR="00000000" w:rsidRDefault="00386D1C">
      <w:pPr>
        <w:pStyle w:val="HTMLPreformatted"/>
        <w:divId w:val="2083019613"/>
        <w:rPr>
          <w:lang w:val="en"/>
        </w:rPr>
      </w:pPr>
      <w:r>
        <w:rPr>
          <w:lang w:val="en"/>
        </w:rPr>
        <w:t xml:space="preserve">     "ZJYCqe3GGRvdrudKyZS0XhGv_Z45DuKhCUk0gBR1vZk",</w:t>
      </w:r>
    </w:p>
    <w:p w14:paraId="29420497" w14:textId="77777777" w:rsidR="00000000" w:rsidRDefault="00386D1C">
      <w:pPr>
        <w:pStyle w:val="HTMLPreformatted"/>
        <w:divId w:val="2083019613"/>
        <w:rPr>
          <w:lang w:val="en"/>
        </w:rPr>
      </w:pPr>
      <w:r>
        <w:rPr>
          <w:lang w:val="en"/>
        </w:rPr>
        <w:t xml:space="preserve">   "client_secret_expires_at": 1577858400,</w:t>
      </w:r>
    </w:p>
    <w:p w14:paraId="64B6DD89" w14:textId="77777777" w:rsidR="00000000" w:rsidRDefault="00386D1C">
      <w:pPr>
        <w:pStyle w:val="HTMLPreformatted"/>
        <w:divId w:val="2083019613"/>
        <w:rPr>
          <w:lang w:val="en"/>
        </w:rPr>
      </w:pPr>
      <w:r>
        <w:rPr>
          <w:lang w:val="en"/>
        </w:rPr>
        <w:t xml:space="preserve">   "registration_access_token":</w:t>
      </w:r>
    </w:p>
    <w:p w14:paraId="565DB1F3" w14:textId="77777777" w:rsidR="00000000" w:rsidRDefault="00386D1C">
      <w:pPr>
        <w:pStyle w:val="HTMLPreformatted"/>
        <w:divId w:val="2083019613"/>
        <w:rPr>
          <w:lang w:val="en"/>
        </w:rPr>
      </w:pPr>
      <w:r>
        <w:rPr>
          <w:lang w:val="en"/>
        </w:rPr>
        <w:lastRenderedPageBreak/>
        <w:t xml:space="preserve">     "this.is.an.access.token.value.ffx83",</w:t>
      </w:r>
    </w:p>
    <w:p w14:paraId="6380A7AB" w14:textId="77777777" w:rsidR="00000000" w:rsidRDefault="00386D1C">
      <w:pPr>
        <w:pStyle w:val="HTMLPreformatted"/>
        <w:divId w:val="2083019613"/>
        <w:rPr>
          <w:lang w:val="en"/>
        </w:rPr>
      </w:pPr>
      <w:r>
        <w:rPr>
          <w:lang w:val="en"/>
        </w:rPr>
        <w:t xml:space="preserve">   </w:t>
      </w:r>
      <w:r>
        <w:rPr>
          <w:lang w:val="en"/>
        </w:rPr>
        <w:t>"registration_client_uri":</w:t>
      </w:r>
    </w:p>
    <w:p w14:paraId="59AD36A4" w14:textId="77777777" w:rsidR="00000000" w:rsidRDefault="00386D1C">
      <w:pPr>
        <w:pStyle w:val="HTMLPreformatted"/>
        <w:divId w:val="2083019613"/>
        <w:rPr>
          <w:lang w:val="en"/>
        </w:rPr>
      </w:pPr>
      <w:r>
        <w:rPr>
          <w:lang w:val="en"/>
        </w:rPr>
        <w:t xml:space="preserve">     "https://server.example.com/connect/register?client_id=s6BhdRkqt3",</w:t>
      </w:r>
    </w:p>
    <w:p w14:paraId="65162484" w14:textId="77777777" w:rsidR="00000000" w:rsidRDefault="00386D1C">
      <w:pPr>
        <w:pStyle w:val="HTMLPreformatted"/>
        <w:divId w:val="2083019613"/>
        <w:rPr>
          <w:lang w:val="en"/>
        </w:rPr>
      </w:pPr>
      <w:r>
        <w:rPr>
          <w:lang w:val="en"/>
        </w:rPr>
        <w:t xml:space="preserve">   "token_endpoint_auth_method":</w:t>
      </w:r>
    </w:p>
    <w:p w14:paraId="1D83CE39" w14:textId="77777777" w:rsidR="00000000" w:rsidRDefault="00386D1C">
      <w:pPr>
        <w:pStyle w:val="HTMLPreformatted"/>
        <w:divId w:val="2083019613"/>
        <w:rPr>
          <w:lang w:val="en"/>
        </w:rPr>
      </w:pPr>
      <w:r>
        <w:rPr>
          <w:lang w:val="en"/>
        </w:rPr>
        <w:t xml:space="preserve">     "client_secret_basic",</w:t>
      </w:r>
    </w:p>
    <w:p w14:paraId="648B1441" w14:textId="77777777" w:rsidR="00000000" w:rsidRDefault="00386D1C">
      <w:pPr>
        <w:pStyle w:val="HTMLPreformatted"/>
        <w:divId w:val="2083019613"/>
        <w:rPr>
          <w:lang w:val="en"/>
        </w:rPr>
      </w:pPr>
      <w:r>
        <w:rPr>
          <w:lang w:val="en"/>
        </w:rPr>
        <w:t xml:space="preserve">   "application_type": "web",</w:t>
      </w:r>
    </w:p>
    <w:p w14:paraId="4695009E" w14:textId="77777777" w:rsidR="00000000" w:rsidRDefault="00386D1C">
      <w:pPr>
        <w:pStyle w:val="HTMLPreformatted"/>
        <w:divId w:val="2083019613"/>
        <w:rPr>
          <w:lang w:val="en"/>
        </w:rPr>
      </w:pPr>
      <w:r>
        <w:rPr>
          <w:lang w:val="en"/>
        </w:rPr>
        <w:t xml:space="preserve">   "redirect_uris":</w:t>
      </w:r>
    </w:p>
    <w:p w14:paraId="5D4582AA" w14:textId="77777777" w:rsidR="00000000" w:rsidRDefault="00386D1C">
      <w:pPr>
        <w:pStyle w:val="HTMLPreformatted"/>
        <w:divId w:val="2083019613"/>
        <w:rPr>
          <w:lang w:val="en"/>
        </w:rPr>
      </w:pPr>
      <w:r>
        <w:rPr>
          <w:lang w:val="en"/>
        </w:rPr>
        <w:t xml:space="preserve">     ["https://client.example.org/callback",</w:t>
      </w:r>
    </w:p>
    <w:p w14:paraId="4EB2A8B8" w14:textId="77777777" w:rsidR="00000000" w:rsidRDefault="00386D1C">
      <w:pPr>
        <w:pStyle w:val="HTMLPreformatted"/>
        <w:divId w:val="2083019613"/>
        <w:rPr>
          <w:lang w:val="en"/>
        </w:rPr>
      </w:pPr>
      <w:r>
        <w:rPr>
          <w:lang w:val="en"/>
        </w:rPr>
        <w:t xml:space="preserve">      "https://client.example.org/callback2"],</w:t>
      </w:r>
    </w:p>
    <w:p w14:paraId="36FF8970" w14:textId="77777777" w:rsidR="00000000" w:rsidRDefault="00386D1C">
      <w:pPr>
        <w:pStyle w:val="HTMLPreformatted"/>
        <w:divId w:val="2083019613"/>
        <w:rPr>
          <w:lang w:val="en"/>
        </w:rPr>
      </w:pPr>
      <w:r>
        <w:rPr>
          <w:lang w:val="en"/>
        </w:rPr>
        <w:t xml:space="preserve">   "client_name": "My Example",</w:t>
      </w:r>
    </w:p>
    <w:p w14:paraId="04486B6D" w14:textId="77777777" w:rsidR="00000000" w:rsidRDefault="00386D1C">
      <w:pPr>
        <w:pStyle w:val="HTMLPreformatted"/>
        <w:divId w:val="2083019613"/>
        <w:rPr>
          <w:lang w:val="en"/>
        </w:rPr>
      </w:pPr>
      <w:r>
        <w:rPr>
          <w:lang w:val="en"/>
        </w:rPr>
        <w:t xml:space="preserve">   "client_name#ja-Jpan-JP":</w:t>
      </w:r>
    </w:p>
    <w:p w14:paraId="694DF0FD" w14:textId="77777777" w:rsidR="00000000" w:rsidRDefault="00386D1C">
      <w:pPr>
        <w:pStyle w:val="HTMLPreformatted"/>
        <w:divId w:val="2083019613"/>
        <w:rPr>
          <w:lang w:val="en"/>
        </w:rPr>
      </w:pPr>
      <w:r>
        <w:rPr>
          <w:lang w:val="en"/>
        </w:rPr>
        <w:t xml:space="preserve">     "</w:t>
      </w:r>
      <w:r>
        <w:rPr>
          <w:lang w:val="en"/>
        </w:rPr>
        <w:t>クライアント名</w:t>
      </w:r>
      <w:r>
        <w:rPr>
          <w:lang w:val="en"/>
        </w:rPr>
        <w:t>",</w:t>
      </w:r>
    </w:p>
    <w:p w14:paraId="6E23032F" w14:textId="77777777" w:rsidR="00000000" w:rsidRDefault="00386D1C">
      <w:pPr>
        <w:pStyle w:val="HTMLPreformatted"/>
        <w:divId w:val="2083019613"/>
        <w:rPr>
          <w:lang w:val="en"/>
        </w:rPr>
      </w:pPr>
      <w:r>
        <w:rPr>
          <w:lang w:val="en"/>
        </w:rPr>
        <w:t xml:space="preserve">   "logo_uri": "https://client.example.org/logo.png",</w:t>
      </w:r>
    </w:p>
    <w:p w14:paraId="503E03C8" w14:textId="77777777" w:rsidR="00000000" w:rsidRDefault="00386D1C">
      <w:pPr>
        <w:pStyle w:val="HTMLPreformatted"/>
        <w:divId w:val="2083019613"/>
        <w:rPr>
          <w:lang w:val="en"/>
        </w:rPr>
      </w:pPr>
      <w:r>
        <w:rPr>
          <w:lang w:val="en"/>
        </w:rPr>
        <w:t xml:space="preserve">   "subject_type": "pairwise",</w:t>
      </w:r>
    </w:p>
    <w:p w14:paraId="7623E419" w14:textId="77777777" w:rsidR="00000000" w:rsidRDefault="00386D1C">
      <w:pPr>
        <w:pStyle w:val="HTMLPreformatted"/>
        <w:divId w:val="2083019613"/>
        <w:rPr>
          <w:lang w:val="en"/>
        </w:rPr>
      </w:pPr>
      <w:r>
        <w:rPr>
          <w:lang w:val="en"/>
        </w:rPr>
        <w:t xml:space="preserve">   "sector_identifier_uri":</w:t>
      </w:r>
    </w:p>
    <w:p w14:paraId="59F2881E" w14:textId="77777777" w:rsidR="00000000" w:rsidRDefault="00386D1C">
      <w:pPr>
        <w:pStyle w:val="HTMLPreformatted"/>
        <w:divId w:val="2083019613"/>
        <w:rPr>
          <w:lang w:val="en"/>
        </w:rPr>
      </w:pPr>
      <w:r>
        <w:rPr>
          <w:lang w:val="en"/>
        </w:rPr>
        <w:t xml:space="preserve">     "https://other</w:t>
      </w:r>
      <w:r>
        <w:rPr>
          <w:lang w:val="en"/>
        </w:rPr>
        <w:t>.example.net/file_of_redirect_uris.json",</w:t>
      </w:r>
    </w:p>
    <w:p w14:paraId="485CDC76" w14:textId="77777777" w:rsidR="00000000" w:rsidRDefault="00386D1C">
      <w:pPr>
        <w:pStyle w:val="HTMLPreformatted"/>
        <w:divId w:val="2083019613"/>
        <w:rPr>
          <w:lang w:val="en"/>
        </w:rPr>
      </w:pPr>
      <w:r>
        <w:rPr>
          <w:lang w:val="en"/>
        </w:rPr>
        <w:t xml:space="preserve">   "jwks_uri": "https://client.example.org/my_public_keys.jwks",</w:t>
      </w:r>
    </w:p>
    <w:p w14:paraId="2D82747C" w14:textId="77777777" w:rsidR="00000000" w:rsidRDefault="00386D1C">
      <w:pPr>
        <w:pStyle w:val="HTMLPreformatted"/>
        <w:divId w:val="2083019613"/>
        <w:rPr>
          <w:lang w:val="en"/>
        </w:rPr>
      </w:pPr>
      <w:r>
        <w:rPr>
          <w:lang w:val="en"/>
        </w:rPr>
        <w:t xml:space="preserve">   "userinfo_encrypted_response_alg": "RSA1_5",</w:t>
      </w:r>
    </w:p>
    <w:p w14:paraId="00BB75D1" w14:textId="77777777" w:rsidR="00000000" w:rsidRDefault="00386D1C">
      <w:pPr>
        <w:pStyle w:val="HTMLPreformatted"/>
        <w:divId w:val="2083019613"/>
        <w:rPr>
          <w:lang w:val="en"/>
        </w:rPr>
      </w:pPr>
      <w:r>
        <w:rPr>
          <w:lang w:val="en"/>
        </w:rPr>
        <w:t xml:space="preserve">   "userinfo_encrypted_response_enc": "A128CBC-HS256",</w:t>
      </w:r>
    </w:p>
    <w:p w14:paraId="32A39251" w14:textId="77777777" w:rsidR="00000000" w:rsidRDefault="00386D1C">
      <w:pPr>
        <w:pStyle w:val="HTMLPreformatted"/>
        <w:divId w:val="2083019613"/>
        <w:rPr>
          <w:lang w:val="en"/>
        </w:rPr>
      </w:pPr>
      <w:r>
        <w:rPr>
          <w:lang w:val="en"/>
        </w:rPr>
        <w:t xml:space="preserve">   "contacts": ["ve7jtb@example.org", "mary@ex</w:t>
      </w:r>
      <w:r>
        <w:rPr>
          <w:lang w:val="en"/>
        </w:rPr>
        <w:t>ample.org"],</w:t>
      </w:r>
    </w:p>
    <w:p w14:paraId="4830FA87" w14:textId="77777777" w:rsidR="00000000" w:rsidRDefault="00386D1C">
      <w:pPr>
        <w:pStyle w:val="HTMLPreformatted"/>
        <w:divId w:val="2083019613"/>
        <w:rPr>
          <w:lang w:val="en"/>
        </w:rPr>
      </w:pPr>
      <w:r>
        <w:rPr>
          <w:lang w:val="en"/>
        </w:rPr>
        <w:t xml:space="preserve">   "request_uris":</w:t>
      </w:r>
    </w:p>
    <w:p w14:paraId="1A07EEDD" w14:textId="77777777" w:rsidR="00000000" w:rsidRDefault="00386D1C">
      <w:pPr>
        <w:pStyle w:val="HTMLPreformatted"/>
        <w:divId w:val="2083019613"/>
        <w:rPr>
          <w:lang w:val="en"/>
        </w:rPr>
      </w:pPr>
      <w:r>
        <w:rPr>
          <w:lang w:val="en"/>
        </w:rPr>
        <w:t xml:space="preserve">     ["https://client.example.org/rf.txt</w:t>
      </w:r>
    </w:p>
    <w:p w14:paraId="3D63600A" w14:textId="77777777" w:rsidR="00000000" w:rsidRDefault="00386D1C">
      <w:pPr>
        <w:pStyle w:val="HTMLPreformatted"/>
        <w:divId w:val="2083019613"/>
        <w:rPr>
          <w:lang w:val="en"/>
        </w:rPr>
      </w:pPr>
      <w:r>
        <w:rPr>
          <w:lang w:val="en"/>
        </w:rPr>
        <w:t xml:space="preserve">       #qpXaRLh_n93TTR9F252ValdatUQvQiJi5BDub2BeznA"]</w:t>
      </w:r>
    </w:p>
    <w:p w14:paraId="28682B9D" w14:textId="77777777" w:rsidR="00000000" w:rsidRDefault="00386D1C">
      <w:pPr>
        <w:pStyle w:val="HTMLPreformatted"/>
        <w:divId w:val="2083019613"/>
        <w:rPr>
          <w:lang w:val="en"/>
        </w:rPr>
      </w:pPr>
      <w:r>
        <w:rPr>
          <w:lang w:val="en"/>
        </w:rPr>
        <w:t xml:space="preserve">  }</w:t>
      </w:r>
    </w:p>
    <w:p w14:paraId="3F5DE08E" w14:textId="77777777" w:rsidR="00000000" w:rsidRDefault="00386D1C">
      <w:pPr>
        <w:spacing w:before="0" w:beforeAutospacing="0" w:after="0" w:afterAutospacing="0"/>
        <w:divId w:val="964896919"/>
        <w:rPr>
          <w:rFonts w:ascii="Verdana" w:eastAsia="Times New Roman" w:hAnsi="Verdana"/>
          <w:color w:val="000000"/>
          <w:lang w:val="en"/>
        </w:rPr>
      </w:pPr>
      <w:bookmarkStart w:id="124" w:name="RegistrationError"/>
      <w:bookmarkEnd w:id="124"/>
    </w:p>
    <w:p w14:paraId="0F7C7C1C"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5EF4639" w14:textId="77777777">
        <w:trPr>
          <w:divId w:val="964896919"/>
          <w:trHeight w:val="225"/>
          <w:tblCellSpacing w:w="12" w:type="dxa"/>
        </w:trPr>
        <w:tc>
          <w:tcPr>
            <w:tcW w:w="450" w:type="dxa"/>
            <w:shd w:val="clear" w:color="auto" w:fill="990000"/>
            <w:vAlign w:val="center"/>
            <w:hideMark/>
          </w:tcPr>
          <w:p w14:paraId="35B1ED74"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765AC55" w14:textId="77777777" w:rsidR="00000000" w:rsidRDefault="00386D1C">
      <w:pPr>
        <w:pStyle w:val="Heading3"/>
        <w:divId w:val="964896919"/>
        <w:rPr>
          <w:rFonts w:eastAsia="Times New Roman"/>
          <w:lang w:val="en"/>
        </w:rPr>
      </w:pPr>
      <w:bookmarkStart w:id="125" w:name="rfc.section.3.3"/>
      <w:bookmarkEnd w:id="125"/>
      <w:r>
        <w:rPr>
          <w:rFonts w:eastAsia="Times New Roman"/>
          <w:lang w:val="en"/>
        </w:rPr>
        <w:t>3.3.  Client Registration Error Response</w:t>
      </w:r>
    </w:p>
    <w:p w14:paraId="2291187D"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When an OAuth error condition occurs, the Client Registration Endpoint returns an Error Response as defined in Section 3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w:t>
        </w:r>
        <w:r>
          <w:rPr>
            <w:rStyle w:val="Hyperlink"/>
            <w:rFonts w:ascii="Verdana" w:hAnsi="Verdana"/>
            <w:vanish/>
            <w:u w:val="none"/>
            <w:lang w:val="en"/>
          </w:rPr>
          <w:t>The OAuth 2.0 Authorization Framework: Bearer Token Usage,” October 2012.)</w:t>
        </w:r>
      </w:hyperlink>
      <w:r>
        <w:rPr>
          <w:rFonts w:ascii="Verdana" w:hAnsi="Verdana"/>
          <w:color w:val="000000"/>
          <w:lang w:val="en"/>
        </w:rPr>
        <w:t xml:space="preserve"> [RFC6750] specification. </w:t>
      </w:r>
    </w:p>
    <w:p w14:paraId="3365448F"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When a registration error condition occurs, the Client Registration Endpoint returns a HTTP 400 Bad Request status code including a JSON object describing </w:t>
      </w:r>
      <w:r>
        <w:rPr>
          <w:rFonts w:ascii="Verdana" w:hAnsi="Verdana"/>
          <w:color w:val="000000"/>
          <w:lang w:val="en"/>
        </w:rPr>
        <w:t xml:space="preserve">the error in the response body. </w:t>
      </w:r>
    </w:p>
    <w:p w14:paraId="4F03F0EC" w14:textId="77777777" w:rsidR="00000000" w:rsidRDefault="00386D1C">
      <w:pPr>
        <w:pStyle w:val="NormalWeb"/>
        <w:divId w:val="964896919"/>
        <w:rPr>
          <w:rFonts w:ascii="Verdana" w:hAnsi="Verdana"/>
          <w:color w:val="000000"/>
          <w:lang w:val="en"/>
        </w:rPr>
      </w:pPr>
      <w:r>
        <w:rPr>
          <w:rFonts w:ascii="Verdana" w:hAnsi="Verdana"/>
          <w:color w:val="000000"/>
          <w:lang w:val="en"/>
        </w:rPr>
        <w:lastRenderedPageBreak/>
        <w:t xml:space="preserve">The JSON object describing the error contains two members: </w:t>
      </w:r>
    </w:p>
    <w:p w14:paraId="653E78CE" w14:textId="77777777" w:rsidR="00000000" w:rsidRDefault="00386D1C">
      <w:pPr>
        <w:spacing w:before="0" w:beforeAutospacing="0" w:after="0" w:afterAutospacing="0"/>
        <w:divId w:val="942958394"/>
        <w:rPr>
          <w:rFonts w:ascii="Verdana" w:eastAsia="Times New Roman" w:hAnsi="Verdana"/>
          <w:color w:val="000000"/>
          <w:lang w:val="en"/>
        </w:rPr>
      </w:pPr>
      <w:r>
        <w:rPr>
          <w:rFonts w:ascii="Verdana" w:eastAsia="Times New Roman" w:hAnsi="Verdana"/>
          <w:color w:val="000000"/>
          <w:lang w:val="en"/>
        </w:rPr>
        <w:t>error</w:t>
      </w:r>
    </w:p>
    <w:p w14:paraId="28AD6655" w14:textId="77777777" w:rsidR="00000000" w:rsidRDefault="00386D1C">
      <w:pPr>
        <w:spacing w:before="0" w:beforeAutospacing="0" w:after="0" w:afterAutospacing="0"/>
        <w:ind w:left="720"/>
        <w:divId w:val="942958394"/>
        <w:rPr>
          <w:rFonts w:ascii="Verdana" w:eastAsia="Times New Roman" w:hAnsi="Verdana"/>
          <w:color w:val="000000"/>
          <w:lang w:val="en"/>
        </w:rPr>
      </w:pPr>
      <w:r>
        <w:rPr>
          <w:rFonts w:ascii="Verdana" w:eastAsia="Times New Roman" w:hAnsi="Verdana"/>
          <w:color w:val="000000"/>
          <w:lang w:val="en"/>
        </w:rPr>
        <w:t xml:space="preserve">Error code. </w:t>
      </w:r>
    </w:p>
    <w:p w14:paraId="1F3B8926" w14:textId="77777777" w:rsidR="00000000" w:rsidRDefault="00386D1C">
      <w:pPr>
        <w:spacing w:before="0" w:beforeAutospacing="0" w:after="0" w:afterAutospacing="0"/>
        <w:divId w:val="942958394"/>
        <w:rPr>
          <w:rFonts w:ascii="Verdana" w:eastAsia="Times New Roman" w:hAnsi="Verdana"/>
          <w:color w:val="000000"/>
          <w:lang w:val="en"/>
        </w:rPr>
      </w:pPr>
      <w:r>
        <w:rPr>
          <w:rFonts w:ascii="Verdana" w:eastAsia="Times New Roman" w:hAnsi="Verdana"/>
          <w:color w:val="000000"/>
          <w:lang w:val="en"/>
        </w:rPr>
        <w:t>error_description</w:t>
      </w:r>
    </w:p>
    <w:p w14:paraId="4A09281B" w14:textId="77777777" w:rsidR="00000000" w:rsidRDefault="00386D1C">
      <w:pPr>
        <w:spacing w:before="0" w:beforeAutospacing="0" w:after="0" w:afterAutospacing="0"/>
        <w:ind w:left="720"/>
        <w:divId w:val="942958394"/>
        <w:rPr>
          <w:rFonts w:ascii="Verdana" w:eastAsia="Times New Roman" w:hAnsi="Verdana"/>
          <w:color w:val="000000"/>
          <w:lang w:val="en"/>
        </w:rPr>
      </w:pPr>
      <w:r>
        <w:rPr>
          <w:rFonts w:ascii="Verdana" w:eastAsia="Times New Roman" w:hAnsi="Verdana"/>
          <w:color w:val="000000"/>
          <w:lang w:val="en"/>
        </w:rPr>
        <w:t xml:space="preserve">Additional text description of the error for debugging. </w:t>
      </w:r>
    </w:p>
    <w:p w14:paraId="5C548194"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Other members MAY also be used. </w:t>
      </w:r>
    </w:p>
    <w:p w14:paraId="30FBE894" w14:textId="77777777" w:rsidR="00000000" w:rsidRDefault="00386D1C">
      <w:pPr>
        <w:pStyle w:val="NormalWeb"/>
        <w:divId w:val="964896919"/>
        <w:rPr>
          <w:rFonts w:ascii="Verdana" w:hAnsi="Verdana"/>
          <w:color w:val="000000"/>
          <w:lang w:val="en"/>
        </w:rPr>
      </w:pPr>
      <w:r>
        <w:rPr>
          <w:rFonts w:ascii="Verdana" w:hAnsi="Verdana"/>
          <w:color w:val="000000"/>
          <w:lang w:val="en"/>
        </w:rPr>
        <w:t>This specification defines the follo</w:t>
      </w:r>
      <w:r>
        <w:rPr>
          <w:rFonts w:ascii="Verdana" w:hAnsi="Verdana"/>
          <w:color w:val="000000"/>
          <w:lang w:val="en"/>
        </w:rPr>
        <w:t xml:space="preserve">wing error codes: </w:t>
      </w:r>
    </w:p>
    <w:p w14:paraId="4B163920" w14:textId="77777777" w:rsidR="00000000" w:rsidRDefault="00386D1C">
      <w:pPr>
        <w:spacing w:before="0" w:beforeAutospacing="0" w:after="0" w:afterAutospacing="0"/>
        <w:divId w:val="952201766"/>
        <w:rPr>
          <w:rFonts w:ascii="Verdana" w:eastAsia="Times New Roman" w:hAnsi="Verdana"/>
          <w:color w:val="000000"/>
          <w:lang w:val="en"/>
        </w:rPr>
      </w:pPr>
      <w:r>
        <w:rPr>
          <w:rFonts w:ascii="Verdana" w:eastAsia="Times New Roman" w:hAnsi="Verdana"/>
          <w:color w:val="000000"/>
          <w:lang w:val="en"/>
        </w:rPr>
        <w:t>invalid_redirect_uri</w:t>
      </w:r>
    </w:p>
    <w:p w14:paraId="2E9A65C8" w14:textId="77777777" w:rsidR="00000000" w:rsidRDefault="00386D1C">
      <w:pPr>
        <w:spacing w:before="0" w:beforeAutospacing="0" w:after="0" w:afterAutospacing="0"/>
        <w:ind w:left="720"/>
        <w:divId w:val="952201766"/>
        <w:rPr>
          <w:rFonts w:ascii="Verdana" w:eastAsia="Times New Roman" w:hAnsi="Verdana"/>
          <w:color w:val="000000"/>
          <w:lang w:val="en"/>
        </w:rPr>
      </w:pPr>
      <w:r>
        <w:rPr>
          <w:rFonts w:ascii="Verdana" w:eastAsia="Times New Roman" w:hAnsi="Verdana"/>
          <w:color w:val="000000"/>
          <w:lang w:val="en"/>
        </w:rPr>
        <w:t xml:space="preserve">The value of one or more </w:t>
      </w:r>
      <w:r>
        <w:rPr>
          <w:rStyle w:val="HTMLTypewriter"/>
          <w:lang w:val="en"/>
        </w:rPr>
        <w:t>redirect_uris</w:t>
      </w:r>
      <w:r>
        <w:rPr>
          <w:rFonts w:ascii="Verdana" w:eastAsia="Times New Roman" w:hAnsi="Verdana"/>
          <w:color w:val="000000"/>
          <w:lang w:val="en"/>
        </w:rPr>
        <w:t xml:space="preserve"> is invalid. </w:t>
      </w:r>
    </w:p>
    <w:p w14:paraId="743F655F" w14:textId="77777777" w:rsidR="00000000" w:rsidRDefault="00386D1C">
      <w:pPr>
        <w:spacing w:before="0" w:beforeAutospacing="0" w:after="0" w:afterAutospacing="0"/>
        <w:divId w:val="952201766"/>
        <w:rPr>
          <w:rFonts w:ascii="Verdana" w:eastAsia="Times New Roman" w:hAnsi="Verdana"/>
          <w:color w:val="000000"/>
          <w:lang w:val="en"/>
        </w:rPr>
      </w:pPr>
      <w:r>
        <w:rPr>
          <w:rFonts w:ascii="Verdana" w:eastAsia="Times New Roman" w:hAnsi="Verdana"/>
          <w:color w:val="000000"/>
          <w:lang w:val="en"/>
        </w:rPr>
        <w:t>invalid_client_metadata</w:t>
      </w:r>
    </w:p>
    <w:p w14:paraId="3F20E4CC" w14:textId="77777777" w:rsidR="00000000" w:rsidRDefault="00386D1C">
      <w:pPr>
        <w:spacing w:before="0" w:beforeAutospacing="0" w:after="0" w:afterAutospacing="0"/>
        <w:ind w:left="720"/>
        <w:divId w:val="952201766"/>
        <w:rPr>
          <w:rFonts w:ascii="Verdana" w:eastAsia="Times New Roman" w:hAnsi="Verdana"/>
          <w:color w:val="000000"/>
          <w:lang w:val="en"/>
        </w:rPr>
      </w:pPr>
      <w:r>
        <w:rPr>
          <w:rFonts w:ascii="Verdana" w:eastAsia="Times New Roman" w:hAnsi="Verdana"/>
          <w:color w:val="000000"/>
          <w:lang w:val="en"/>
        </w:rPr>
        <w:t xml:space="preserve">The value of one of the Client Metadata fields is invalid and the server has rejected this request. Note that an </w:t>
      </w:r>
      <w:r>
        <w:rPr>
          <w:rFonts w:ascii="Verdana" w:eastAsia="Times New Roman" w:hAnsi="Verdana"/>
          <w:color w:val="000000"/>
          <w:lang w:val="en"/>
        </w:rPr>
        <w:t xml:space="preserve">Authorization Server MAY choose to substitute a valid value for any requested parameter of a Client's Metadata. </w:t>
      </w:r>
    </w:p>
    <w:p w14:paraId="6BF6468A"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Other error codes MAY also be used. </w:t>
      </w:r>
    </w:p>
    <w:p w14:paraId="61FD1391"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following is a non-normative example error response: </w:t>
      </w:r>
    </w:p>
    <w:p w14:paraId="44E4900C" w14:textId="77777777" w:rsidR="00000000" w:rsidRDefault="00386D1C">
      <w:pPr>
        <w:pStyle w:val="HTMLPreformatted"/>
        <w:divId w:val="867335042"/>
        <w:rPr>
          <w:lang w:val="en"/>
        </w:rPr>
      </w:pPr>
    </w:p>
    <w:p w14:paraId="0F76E531" w14:textId="77777777" w:rsidR="00000000" w:rsidRDefault="00386D1C">
      <w:pPr>
        <w:pStyle w:val="HTMLPreformatted"/>
        <w:divId w:val="867335042"/>
        <w:rPr>
          <w:lang w:val="en"/>
        </w:rPr>
      </w:pPr>
      <w:r>
        <w:rPr>
          <w:lang w:val="en"/>
        </w:rPr>
        <w:t xml:space="preserve">  HTTP/1.1 400 Bad Request</w:t>
      </w:r>
    </w:p>
    <w:p w14:paraId="5F43518E" w14:textId="77777777" w:rsidR="00000000" w:rsidRDefault="00386D1C">
      <w:pPr>
        <w:pStyle w:val="HTMLPreformatted"/>
        <w:divId w:val="867335042"/>
        <w:rPr>
          <w:lang w:val="en"/>
        </w:rPr>
      </w:pPr>
      <w:r>
        <w:rPr>
          <w:lang w:val="en"/>
        </w:rPr>
        <w:t xml:space="preserve">  Content-Type: appl</w:t>
      </w:r>
      <w:r>
        <w:rPr>
          <w:lang w:val="en"/>
        </w:rPr>
        <w:t>ication/json</w:t>
      </w:r>
    </w:p>
    <w:p w14:paraId="349C9CBD" w14:textId="77777777" w:rsidR="00000000" w:rsidRDefault="00386D1C">
      <w:pPr>
        <w:pStyle w:val="HTMLPreformatted"/>
        <w:divId w:val="867335042"/>
        <w:rPr>
          <w:lang w:val="en"/>
        </w:rPr>
      </w:pPr>
      <w:r>
        <w:rPr>
          <w:lang w:val="en"/>
        </w:rPr>
        <w:t xml:space="preserve">  Cache-Control: no-</w:t>
      </w:r>
      <w:ins w:id="126" w:author="Author" w:date="2015-08-04T00:10:00Z">
        <w:r>
          <w:rPr>
            <w:lang w:val="en"/>
          </w:rPr>
          <w:t>cache, no-</w:t>
        </w:r>
      </w:ins>
      <w:r>
        <w:rPr>
          <w:lang w:val="en"/>
        </w:rPr>
        <w:t>store</w:t>
      </w:r>
    </w:p>
    <w:p w14:paraId="7735C491" w14:textId="77777777" w:rsidR="00000000" w:rsidRDefault="00386D1C">
      <w:pPr>
        <w:pStyle w:val="HTMLPreformatted"/>
        <w:divId w:val="867335042"/>
        <w:rPr>
          <w:lang w:val="en"/>
        </w:rPr>
      </w:pPr>
      <w:r>
        <w:rPr>
          <w:lang w:val="en"/>
        </w:rPr>
        <w:t xml:space="preserve">  Pragma: no-cache</w:t>
      </w:r>
    </w:p>
    <w:p w14:paraId="64C2DA92" w14:textId="77777777" w:rsidR="00000000" w:rsidRDefault="00386D1C">
      <w:pPr>
        <w:pStyle w:val="HTMLPreformatted"/>
        <w:divId w:val="867335042"/>
        <w:rPr>
          <w:lang w:val="en"/>
        </w:rPr>
      </w:pPr>
    </w:p>
    <w:p w14:paraId="22480276" w14:textId="77777777" w:rsidR="00000000" w:rsidRDefault="00386D1C">
      <w:pPr>
        <w:pStyle w:val="HTMLPreformatted"/>
        <w:divId w:val="867335042"/>
        <w:rPr>
          <w:lang w:val="en"/>
        </w:rPr>
      </w:pPr>
      <w:r>
        <w:rPr>
          <w:lang w:val="en"/>
        </w:rPr>
        <w:t xml:space="preserve">  {</w:t>
      </w:r>
    </w:p>
    <w:p w14:paraId="3F93202A" w14:textId="77777777" w:rsidR="00000000" w:rsidRDefault="00386D1C">
      <w:pPr>
        <w:pStyle w:val="HTMLPreformatted"/>
        <w:divId w:val="867335042"/>
        <w:rPr>
          <w:lang w:val="en"/>
        </w:rPr>
      </w:pPr>
      <w:r>
        <w:rPr>
          <w:lang w:val="en"/>
        </w:rPr>
        <w:t xml:space="preserve">   "error": "invalid_redirect_uri",</w:t>
      </w:r>
    </w:p>
    <w:p w14:paraId="0A45C70C" w14:textId="77777777" w:rsidR="00000000" w:rsidRDefault="00386D1C">
      <w:pPr>
        <w:pStyle w:val="HTMLPreformatted"/>
        <w:divId w:val="867335042"/>
        <w:rPr>
          <w:lang w:val="en"/>
        </w:rPr>
      </w:pPr>
      <w:r>
        <w:rPr>
          <w:lang w:val="en"/>
        </w:rPr>
        <w:t xml:space="preserve">   "error_description": "One or more redirect_uri values are invalid"</w:t>
      </w:r>
    </w:p>
    <w:p w14:paraId="31F1DE65" w14:textId="77777777" w:rsidR="00000000" w:rsidRDefault="00386D1C">
      <w:pPr>
        <w:pStyle w:val="HTMLPreformatted"/>
        <w:divId w:val="867335042"/>
        <w:rPr>
          <w:lang w:val="en"/>
        </w:rPr>
      </w:pPr>
      <w:r>
        <w:rPr>
          <w:lang w:val="en"/>
        </w:rPr>
        <w:t xml:space="preserve">  }</w:t>
      </w:r>
    </w:p>
    <w:p w14:paraId="26ED83A9" w14:textId="77777777" w:rsidR="00000000" w:rsidRDefault="00386D1C">
      <w:pPr>
        <w:spacing w:before="0" w:beforeAutospacing="0" w:after="0" w:afterAutospacing="0"/>
        <w:divId w:val="964896919"/>
        <w:rPr>
          <w:rFonts w:ascii="Verdana" w:eastAsia="Times New Roman" w:hAnsi="Verdana"/>
          <w:color w:val="000000"/>
          <w:lang w:val="en"/>
        </w:rPr>
      </w:pPr>
      <w:bookmarkStart w:id="127" w:name="ClientConfigurationEndpoint"/>
      <w:bookmarkEnd w:id="127"/>
    </w:p>
    <w:p w14:paraId="00E0C25D"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1294B8" w14:textId="77777777">
        <w:trPr>
          <w:divId w:val="964896919"/>
          <w:trHeight w:val="225"/>
          <w:tblCellSpacing w:w="12" w:type="dxa"/>
        </w:trPr>
        <w:tc>
          <w:tcPr>
            <w:tcW w:w="450" w:type="dxa"/>
            <w:shd w:val="clear" w:color="auto" w:fill="990000"/>
            <w:vAlign w:val="center"/>
            <w:hideMark/>
          </w:tcPr>
          <w:p w14:paraId="498D26B4"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EE0272B" w14:textId="77777777" w:rsidR="00000000" w:rsidRDefault="00386D1C">
      <w:pPr>
        <w:pStyle w:val="Heading3"/>
        <w:divId w:val="964896919"/>
        <w:rPr>
          <w:rFonts w:eastAsia="Times New Roman"/>
          <w:lang w:val="en"/>
        </w:rPr>
      </w:pPr>
      <w:bookmarkStart w:id="128" w:name="rfc.section.4"/>
      <w:bookmarkEnd w:id="128"/>
      <w:r>
        <w:rPr>
          <w:rFonts w:eastAsia="Times New Roman"/>
          <w:lang w:val="en"/>
        </w:rPr>
        <w:t>4.  Client Configuration Endpoint</w:t>
      </w:r>
    </w:p>
    <w:p w14:paraId="684B6BAB"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Client Configuration Endpoint is an OAuth 2.0 Protected Resource </w:t>
      </w:r>
      <w:r>
        <w:rPr>
          <w:rFonts w:ascii="Verdana" w:hAnsi="Verdana"/>
          <w:color w:val="000000"/>
          <w:lang w:val="en"/>
        </w:rPr>
        <w:t xml:space="preserve">that MAY be provisioned by the server for a specific </w:t>
      </w:r>
      <w:r>
        <w:rPr>
          <w:rFonts w:ascii="Verdana" w:hAnsi="Verdana"/>
          <w:color w:val="000000"/>
          <w:lang w:val="en"/>
        </w:rPr>
        <w:lastRenderedPageBreak/>
        <w:t xml:space="preserve">Client to be able to view and update its registered information. The Client MUST use its Registration Access Token in all calls to this endpoint as an OAuth 2.0 Bearer Token </w:t>
      </w:r>
      <w:hyperlink w:anchor="RFC6750" w:history="1">
        <w:r>
          <w:rPr>
            <w:rStyle w:val="Hyperlink"/>
            <w:rFonts w:ascii="Verdana" w:hAnsi="Verdana"/>
            <w:u w:val="none"/>
            <w:lang w:val="en"/>
          </w:rPr>
          <w:t>[RFC6750]</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w:t>
      </w:r>
    </w:p>
    <w:p w14:paraId="306E712A" w14:textId="54B87B06" w:rsidR="00000000" w:rsidRDefault="00386D1C">
      <w:pPr>
        <w:pStyle w:val="NormalWeb"/>
        <w:divId w:val="964896919"/>
        <w:rPr>
          <w:rFonts w:ascii="Verdana" w:hAnsi="Verdana"/>
          <w:color w:val="000000"/>
          <w:lang w:val="en"/>
        </w:rPr>
      </w:pPr>
      <w:r>
        <w:rPr>
          <w:rFonts w:ascii="Verdana" w:hAnsi="Verdana"/>
          <w:color w:val="000000"/>
          <w:lang w:val="en"/>
        </w:rPr>
        <w:t xml:space="preserve">Operations on this endpoint are switched through the use of different HTTP methods </w:t>
      </w:r>
      <w:del w:id="129" w:author="Author" w:date="2015-08-04T00:10: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"RFC2616"</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[RFC2616]</w:delText>
        </w:r>
        <w:r>
          <w:rPr>
            <w:rStyle w:val="Hyperlink"/>
            <w:rFonts w:ascii="Verdana" w:hAnsi="Verdana"/>
            <w:vanish/>
            <w:u w:val="none"/>
            <w:lang w:val="en"/>
          </w:rPr>
          <w:delText xml:space="preserve"> (</w:delText>
        </w:r>
        <w:r>
          <w:rPr>
            <w:rStyle w:val="Hyperlink"/>
            <w:rFonts w:ascii="Verdana" w:hAnsi="Verdana"/>
            <w:vanish/>
            <w:u w:val="none"/>
            <w:lang w:val="en"/>
          </w:rPr>
          <w:delText>Fielding, R., Gettys, J., Mogul, J., Frystyk, H., Masinter, L., Leach, P., and T. Berners-Lee, “Hypertext Transfer Protocol -- HTTP/1.1,” June 1999.)</w:delText>
        </w:r>
        <w:r>
          <w:rPr>
            <w:rFonts w:ascii="Verdana" w:hAnsi="Verdana"/>
            <w:color w:val="000000"/>
            <w:lang w:val="en"/>
          </w:rPr>
          <w:fldChar w:fldCharType="end"/>
        </w:r>
        <w:r>
          <w:rPr>
            <w:rFonts w:ascii="Verdana" w:hAnsi="Verdana"/>
            <w:color w:val="000000"/>
            <w:lang w:val="en"/>
          </w:rPr>
          <w:delText>.</w:delText>
        </w:r>
      </w:del>
      <w:ins w:id="130" w:author="Author" w:date="2015-08-04T00:1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"RFC7231"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[RFC7231]</w:t>
        </w:r>
        <w:r>
          <w:rPr>
            <w:rStyle w:val="Hyperlink"/>
            <w:rFonts w:ascii="Verdana" w:hAnsi="Verdana"/>
            <w:vanish/>
            <w:u w:val="none"/>
            <w:lang w:val="en"/>
          </w:rPr>
          <w:t xml:space="preserve"> (Fielding, R., Ed. </w:t>
        </w:r>
        <w:r>
          <w:rPr>
            <w:rStyle w:val="Hyperlink"/>
            <w:rFonts w:ascii="Verdana" w:hAnsi="Verdana"/>
            <w:vanish/>
            <w:u w:val="none"/>
            <w:lang w:val="en"/>
          </w:rPr>
          <w:t>and J. Reschke, Ed., “Hypertext Transfer Protocol (HTTP/1.1): Semantics and Content,” June 2014.)</w:t>
        </w:r>
        <w:r>
          <w:rPr>
            <w:rFonts w:ascii="Verdana" w:hAnsi="Verdana"/>
            <w:color w:val="000000"/>
            <w:lang w:val="en"/>
          </w:rPr>
          <w:fldChar w:fldCharType="end"/>
        </w:r>
        <w:r>
          <w:rPr>
            <w:rFonts w:ascii="Verdana" w:hAnsi="Verdana"/>
            <w:color w:val="000000"/>
            <w:lang w:val="en"/>
          </w:rPr>
          <w:t>.</w:t>
        </w:r>
      </w:ins>
      <w:r>
        <w:rPr>
          <w:rFonts w:ascii="Verdana" w:hAnsi="Verdana"/>
          <w:color w:val="000000"/>
          <w:lang w:val="en"/>
        </w:rPr>
        <w:t xml:space="preserve"> The only method defined for use at this endpoint by this specification is the HTTP </w:t>
      </w:r>
      <w:r>
        <w:rPr>
          <w:rStyle w:val="HTMLTypewriter"/>
          <w:lang w:val="en"/>
        </w:rPr>
        <w:t>GET</w:t>
      </w:r>
      <w:r>
        <w:rPr>
          <w:rFonts w:ascii="Verdana" w:hAnsi="Verdana"/>
          <w:color w:val="000000"/>
          <w:lang w:val="en"/>
        </w:rPr>
        <w:t xml:space="preserve"> method. </w:t>
      </w:r>
    </w:p>
    <w:p w14:paraId="17F81D45" w14:textId="77777777" w:rsidR="00000000" w:rsidRDefault="00386D1C">
      <w:pPr>
        <w:spacing w:before="0" w:beforeAutospacing="0" w:after="0" w:afterAutospacing="0"/>
        <w:divId w:val="964896919"/>
        <w:rPr>
          <w:rFonts w:ascii="Verdana" w:eastAsia="Times New Roman" w:hAnsi="Verdana"/>
          <w:color w:val="000000"/>
          <w:lang w:val="en"/>
        </w:rPr>
      </w:pPr>
      <w:bookmarkStart w:id="131" w:name="AccessURL"/>
      <w:bookmarkEnd w:id="131"/>
    </w:p>
    <w:p w14:paraId="24879EB5"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6E5A5B9" w14:textId="77777777">
        <w:trPr>
          <w:divId w:val="964896919"/>
          <w:trHeight w:val="225"/>
          <w:tblCellSpacing w:w="12" w:type="dxa"/>
        </w:trPr>
        <w:tc>
          <w:tcPr>
            <w:tcW w:w="450" w:type="dxa"/>
            <w:shd w:val="clear" w:color="auto" w:fill="990000"/>
            <w:vAlign w:val="center"/>
            <w:hideMark/>
          </w:tcPr>
          <w:p w14:paraId="01E059E7"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03136389" w14:textId="77777777" w:rsidR="00000000" w:rsidRDefault="00386D1C">
      <w:pPr>
        <w:pStyle w:val="Heading3"/>
        <w:divId w:val="964896919"/>
        <w:rPr>
          <w:rFonts w:eastAsia="Times New Roman"/>
          <w:lang w:val="en"/>
        </w:rPr>
      </w:pPr>
      <w:bookmarkStart w:id="132" w:name="rfc.section.4.1"/>
      <w:bookmarkEnd w:id="132"/>
      <w:r>
        <w:rPr>
          <w:rFonts w:eastAsia="Times New Roman"/>
          <w:lang w:val="en"/>
        </w:rPr>
        <w:t>4.1.  Forming the Client Configuration Endpoint URL</w:t>
      </w:r>
    </w:p>
    <w:p w14:paraId="19DE212A" w14:textId="77777777" w:rsidR="00000000" w:rsidRDefault="00386D1C">
      <w:pPr>
        <w:pStyle w:val="NormalWeb"/>
        <w:divId w:val="964896919"/>
        <w:rPr>
          <w:rFonts w:ascii="Verdana" w:hAnsi="Verdana"/>
          <w:color w:val="000000"/>
          <w:lang w:val="en"/>
        </w:rPr>
      </w:pPr>
      <w:r>
        <w:rPr>
          <w:rFonts w:ascii="Verdana" w:hAnsi="Verdana"/>
          <w:color w:val="000000"/>
          <w:lang w:val="en"/>
        </w:rPr>
        <w:t>If a Client Configuration Endpoint and a Registration Access Token are returned by the initial registration of the Client, the Author</w:t>
      </w:r>
      <w:r>
        <w:rPr>
          <w:rFonts w:ascii="Verdana" w:hAnsi="Verdana"/>
          <w:color w:val="000000"/>
          <w:lang w:val="en"/>
        </w:rPr>
        <w:t xml:space="preserve">ization Server MUST provide the Client with the fully qualified URL in the </w:t>
      </w:r>
      <w:r>
        <w:rPr>
          <w:rStyle w:val="HTMLTypewriter"/>
          <w:lang w:val="en"/>
        </w:rPr>
        <w:t>registration_client_uri</w:t>
      </w:r>
      <w:r>
        <w:rPr>
          <w:rFonts w:ascii="Verdana" w:hAnsi="Verdana"/>
          <w:color w:val="000000"/>
          <w:lang w:val="en"/>
        </w:rPr>
        <w:t xml:space="preserve"> element of the Client Registration Response, per </w:t>
      </w:r>
      <w:hyperlink w:anchor="RegistrationResponse" w:history="1">
        <w:r>
          <w:rPr>
            <w:rStyle w:val="Hyperlink"/>
            <w:rFonts w:ascii="Verdana" w:hAnsi="Verdana"/>
            <w:u w:val="none"/>
            <w:lang w:val="en"/>
          </w:rPr>
          <w:t>Section 3.2</w:t>
        </w:r>
        <w:r>
          <w:rPr>
            <w:rStyle w:val="Hyperlink"/>
            <w:rFonts w:ascii="Verdana" w:hAnsi="Verdana"/>
            <w:vanish/>
            <w:u w:val="none"/>
            <w:lang w:val="en"/>
          </w:rPr>
          <w:t xml:space="preserve"> (Client Registration Response)</w:t>
        </w:r>
      </w:hyperlink>
      <w:r>
        <w:rPr>
          <w:rFonts w:ascii="Verdana" w:hAnsi="Verdana"/>
          <w:color w:val="000000"/>
          <w:lang w:val="en"/>
        </w:rPr>
        <w:t xml:space="preserve">. </w:t>
      </w:r>
      <w:r>
        <w:rPr>
          <w:rFonts w:ascii="Verdana" w:hAnsi="Verdana"/>
          <w:color w:val="000000"/>
          <w:lang w:val="en"/>
        </w:rPr>
        <w:t xml:space="preserve">The Authorization Server MUST NOT expect the Client to construct or discover this URL on its own. The Client MUST use the URL as given by the server and MUST NOT construct this URL from component pieces. </w:t>
      </w:r>
    </w:p>
    <w:p w14:paraId="79AB0A0B" w14:textId="77777777" w:rsidR="00000000" w:rsidRDefault="00386D1C">
      <w:pPr>
        <w:pStyle w:val="NormalWeb"/>
        <w:divId w:val="964896919"/>
        <w:rPr>
          <w:rFonts w:ascii="Verdana" w:hAnsi="Verdana"/>
          <w:color w:val="000000"/>
          <w:lang w:val="en"/>
        </w:rPr>
      </w:pPr>
      <w:r>
        <w:rPr>
          <w:rFonts w:ascii="Verdana" w:hAnsi="Verdana"/>
          <w:color w:val="000000"/>
          <w:lang w:val="en"/>
        </w:rPr>
        <w:t>Depending on deployment characteristics, the Client</w:t>
      </w:r>
      <w:r>
        <w:rPr>
          <w:rFonts w:ascii="Verdana" w:hAnsi="Verdana"/>
          <w:color w:val="000000"/>
          <w:lang w:val="en"/>
        </w:rPr>
        <w:t xml:space="preserve"> Configuration Endpoint URL can take any number of forms. It is RECOMMENDED that this endpoint URL be formed through the use of a server-constructed URL string which combines the Client Registration Endpoint's URL and the issued Client ID for this Client, </w:t>
      </w:r>
      <w:r>
        <w:rPr>
          <w:rFonts w:ascii="Verdana" w:hAnsi="Verdana"/>
          <w:color w:val="000000"/>
          <w:lang w:val="en"/>
        </w:rPr>
        <w:t xml:space="preserve">with the latter as either a path parameter or a query parameter. For example, a Client with the Client ID </w:t>
      </w:r>
      <w:r>
        <w:rPr>
          <w:rStyle w:val="HTMLTypewriter"/>
          <w:lang w:val="en"/>
        </w:rPr>
        <w:t>s6BhdRkqt3</w:t>
      </w:r>
      <w:r>
        <w:rPr>
          <w:rFonts w:ascii="Verdana" w:hAnsi="Verdana"/>
          <w:color w:val="000000"/>
          <w:lang w:val="en"/>
        </w:rPr>
        <w:t xml:space="preserve"> could be given a Client Configuration Endpoint URL of </w:t>
      </w:r>
      <w:r>
        <w:rPr>
          <w:rStyle w:val="HTMLTypewriter"/>
          <w:lang w:val="en"/>
        </w:rPr>
        <w:t>https://server.example.com/register/s6BhdRkqt3</w:t>
      </w:r>
      <w:r>
        <w:rPr>
          <w:rFonts w:ascii="Verdana" w:hAnsi="Verdana"/>
          <w:color w:val="000000"/>
          <w:lang w:val="en"/>
        </w:rPr>
        <w:t xml:space="preserve"> (path parameter) or of </w:t>
      </w:r>
      <w:r>
        <w:rPr>
          <w:rStyle w:val="HTMLTypewriter"/>
          <w:lang w:val="en"/>
        </w:rPr>
        <w:t>https://server.</w:t>
      </w:r>
      <w:r>
        <w:rPr>
          <w:rStyle w:val="HTMLTypewriter"/>
          <w:lang w:val="en"/>
        </w:rPr>
        <w:t>example.com/register?client_id=s6BhdRkqt3</w:t>
      </w:r>
      <w:r>
        <w:rPr>
          <w:rFonts w:ascii="Verdana" w:hAnsi="Verdana"/>
          <w:color w:val="000000"/>
          <w:lang w:val="en"/>
        </w:rPr>
        <w:t xml:space="preserve"> (query parameter). In both of these cases, the Client simply uses the URL as given. </w:t>
      </w:r>
    </w:p>
    <w:p w14:paraId="31AD4B46" w14:textId="77777777" w:rsidR="00000000" w:rsidRDefault="00386D1C">
      <w:pPr>
        <w:pStyle w:val="NormalWeb"/>
        <w:divId w:val="964896919"/>
        <w:rPr>
          <w:rFonts w:ascii="Verdana" w:hAnsi="Verdana"/>
          <w:color w:val="000000"/>
          <w:lang w:val="en"/>
        </w:rPr>
      </w:pPr>
      <w:r>
        <w:rPr>
          <w:rFonts w:ascii="Verdana" w:hAnsi="Verdana"/>
          <w:color w:val="000000"/>
          <w:lang w:val="en"/>
        </w:rPr>
        <w:t>These common patterns can help the Server to more easily determine the Client to which the request pertains, which MUST be matche</w:t>
      </w:r>
      <w:r>
        <w:rPr>
          <w:rFonts w:ascii="Verdana" w:hAnsi="Verdana"/>
          <w:color w:val="000000"/>
          <w:lang w:val="en"/>
        </w:rPr>
        <w:t xml:space="preserve">d against the Client to which the </w:t>
      </w:r>
      <w:r>
        <w:rPr>
          <w:rFonts w:ascii="Verdana" w:hAnsi="Verdana"/>
          <w:color w:val="000000"/>
          <w:lang w:val="en"/>
        </w:rPr>
        <w:lastRenderedPageBreak/>
        <w:t xml:space="preserve">Registration Access Token was issued. If desired, the Server MAY simply return the Client Registration Endpoint URL as the Client Configuration Endpoint URL and change behavior based on the authentication context provided </w:t>
      </w:r>
      <w:r>
        <w:rPr>
          <w:rFonts w:ascii="Verdana" w:hAnsi="Verdana"/>
          <w:color w:val="000000"/>
          <w:lang w:val="en"/>
        </w:rPr>
        <w:t xml:space="preserve">by the Registration Access Token. </w:t>
      </w:r>
    </w:p>
    <w:p w14:paraId="602D78E5" w14:textId="77777777" w:rsidR="00000000" w:rsidRDefault="00386D1C">
      <w:pPr>
        <w:spacing w:before="0" w:beforeAutospacing="0" w:after="0" w:afterAutospacing="0"/>
        <w:divId w:val="964896919"/>
        <w:rPr>
          <w:rFonts w:ascii="Verdana" w:eastAsia="Times New Roman" w:hAnsi="Verdana"/>
          <w:color w:val="000000"/>
          <w:lang w:val="en"/>
        </w:rPr>
      </w:pPr>
      <w:bookmarkStart w:id="133" w:name="ReadRequest"/>
      <w:bookmarkEnd w:id="133"/>
    </w:p>
    <w:p w14:paraId="4B83D96F"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E7B4376" w14:textId="77777777">
        <w:trPr>
          <w:divId w:val="964896919"/>
          <w:trHeight w:val="225"/>
          <w:tblCellSpacing w:w="12" w:type="dxa"/>
        </w:trPr>
        <w:tc>
          <w:tcPr>
            <w:tcW w:w="450" w:type="dxa"/>
            <w:shd w:val="clear" w:color="auto" w:fill="990000"/>
            <w:vAlign w:val="center"/>
            <w:hideMark/>
          </w:tcPr>
          <w:p w14:paraId="1C3954EA"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9D7F762" w14:textId="77777777" w:rsidR="00000000" w:rsidRDefault="00386D1C">
      <w:pPr>
        <w:pStyle w:val="Heading3"/>
        <w:divId w:val="964896919"/>
        <w:rPr>
          <w:rFonts w:eastAsia="Times New Roman"/>
          <w:lang w:val="en"/>
        </w:rPr>
      </w:pPr>
      <w:bookmarkStart w:id="134" w:name="rfc.section.4.2"/>
      <w:bookmarkEnd w:id="134"/>
      <w:r>
        <w:rPr>
          <w:rFonts w:eastAsia="Times New Roman"/>
          <w:lang w:val="en"/>
        </w:rPr>
        <w:t>4.2.  Client Read Request</w:t>
      </w:r>
    </w:p>
    <w:p w14:paraId="2D3A4B8F"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If the initial registration of the Client returned a Client Configuration Endpoint and a Registration Access Token, the current configuration of the Client on the Authorization Server can be read by making an HTTP </w:t>
      </w:r>
      <w:r>
        <w:rPr>
          <w:rStyle w:val="HTMLTypewriter"/>
          <w:lang w:val="en"/>
        </w:rPr>
        <w:t>GET</w:t>
      </w:r>
      <w:r>
        <w:rPr>
          <w:rFonts w:ascii="Verdana" w:hAnsi="Verdana"/>
          <w:color w:val="000000"/>
          <w:lang w:val="en"/>
        </w:rPr>
        <w:t xml:space="preserve"> request to t</w:t>
      </w:r>
      <w:r>
        <w:rPr>
          <w:rFonts w:ascii="Verdana" w:hAnsi="Verdana"/>
          <w:color w:val="000000"/>
          <w:lang w:val="en"/>
        </w:rPr>
        <w:t xml:space="preserve">he Client Configuration Endpoint with the Registration Access Token. This operation SHOULD be idempotent -- not causing changes to the Client configuration. </w:t>
      </w:r>
    </w:p>
    <w:p w14:paraId="30718870"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following is a non-normative example read request: </w:t>
      </w:r>
    </w:p>
    <w:p w14:paraId="0E8C0236" w14:textId="77777777" w:rsidR="00000000" w:rsidRDefault="00386D1C">
      <w:pPr>
        <w:pStyle w:val="HTMLPreformatted"/>
        <w:divId w:val="2134126711"/>
        <w:rPr>
          <w:lang w:val="en"/>
        </w:rPr>
      </w:pPr>
    </w:p>
    <w:p w14:paraId="2C3D9D12" w14:textId="77777777" w:rsidR="00000000" w:rsidRDefault="00386D1C">
      <w:pPr>
        <w:pStyle w:val="HTMLPreformatted"/>
        <w:divId w:val="2134126711"/>
        <w:rPr>
          <w:lang w:val="en"/>
        </w:rPr>
      </w:pPr>
      <w:r>
        <w:rPr>
          <w:lang w:val="en"/>
        </w:rPr>
        <w:t xml:space="preserve">  GET /connect/register?client_id=s6BhdRk</w:t>
      </w:r>
      <w:r>
        <w:rPr>
          <w:lang w:val="en"/>
        </w:rPr>
        <w:t>qt3 HTTP/1.1</w:t>
      </w:r>
    </w:p>
    <w:p w14:paraId="52BF9201" w14:textId="77777777" w:rsidR="00000000" w:rsidRDefault="00386D1C">
      <w:pPr>
        <w:pStyle w:val="HTMLPreformatted"/>
        <w:divId w:val="2134126711"/>
        <w:rPr>
          <w:lang w:val="en"/>
        </w:rPr>
      </w:pPr>
      <w:r>
        <w:rPr>
          <w:lang w:val="en"/>
        </w:rPr>
        <w:t xml:space="preserve">  Accept: application/json</w:t>
      </w:r>
    </w:p>
    <w:p w14:paraId="1A5121BB" w14:textId="77777777" w:rsidR="00000000" w:rsidRDefault="00386D1C">
      <w:pPr>
        <w:pStyle w:val="HTMLPreformatted"/>
        <w:divId w:val="2134126711"/>
        <w:rPr>
          <w:lang w:val="en"/>
        </w:rPr>
      </w:pPr>
      <w:r>
        <w:rPr>
          <w:lang w:val="en"/>
        </w:rPr>
        <w:t xml:space="preserve">  Host: server.example.com</w:t>
      </w:r>
    </w:p>
    <w:p w14:paraId="3587D5F5" w14:textId="77777777" w:rsidR="00000000" w:rsidRDefault="00386D1C">
      <w:pPr>
        <w:pStyle w:val="HTMLPreformatted"/>
        <w:divId w:val="2134126711"/>
        <w:rPr>
          <w:lang w:val="en"/>
        </w:rPr>
      </w:pPr>
      <w:r>
        <w:rPr>
          <w:lang w:val="en"/>
        </w:rPr>
        <w:t xml:space="preserve">  Authorization: Bearer this.is.an.access.token.value.ffx83</w:t>
      </w:r>
    </w:p>
    <w:p w14:paraId="3727D55F" w14:textId="77777777" w:rsidR="00000000" w:rsidRDefault="00386D1C">
      <w:pPr>
        <w:spacing w:before="0" w:beforeAutospacing="0" w:after="0" w:afterAutospacing="0"/>
        <w:divId w:val="964896919"/>
        <w:rPr>
          <w:rFonts w:ascii="Verdana" w:eastAsia="Times New Roman" w:hAnsi="Verdana"/>
          <w:color w:val="000000"/>
          <w:lang w:val="en"/>
        </w:rPr>
      </w:pPr>
      <w:bookmarkStart w:id="135" w:name="ReadResponse"/>
      <w:bookmarkEnd w:id="135"/>
    </w:p>
    <w:p w14:paraId="0E316E4A"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EA6A7C5" w14:textId="77777777">
        <w:trPr>
          <w:divId w:val="964896919"/>
          <w:trHeight w:val="225"/>
          <w:tblCellSpacing w:w="12" w:type="dxa"/>
        </w:trPr>
        <w:tc>
          <w:tcPr>
            <w:tcW w:w="450" w:type="dxa"/>
            <w:shd w:val="clear" w:color="auto" w:fill="990000"/>
            <w:vAlign w:val="center"/>
            <w:hideMark/>
          </w:tcPr>
          <w:p w14:paraId="1960B905"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A7EF7D3" w14:textId="77777777" w:rsidR="00000000" w:rsidRDefault="00386D1C">
      <w:pPr>
        <w:pStyle w:val="Heading3"/>
        <w:divId w:val="964896919"/>
        <w:rPr>
          <w:rFonts w:eastAsia="Times New Roman"/>
          <w:lang w:val="en"/>
        </w:rPr>
      </w:pPr>
      <w:bookmarkStart w:id="136" w:name="rfc.section.4.3"/>
      <w:bookmarkEnd w:id="136"/>
      <w:r>
        <w:rPr>
          <w:rFonts w:eastAsia="Times New Roman"/>
          <w:lang w:val="en"/>
        </w:rPr>
        <w:t>4.3.  Client Read Response</w:t>
      </w:r>
    </w:p>
    <w:p w14:paraId="03F62988"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Upon a successful read operation, the Authorization Server SHOULD return all registered Metadata about this Client, including </w:t>
      </w:r>
      <w:r>
        <w:rPr>
          <w:rFonts w:ascii="Verdana" w:hAnsi="Verdana"/>
          <w:color w:val="000000"/>
          <w:lang w:val="en"/>
        </w:rPr>
        <w:t xml:space="preserve">any fields provisioned by the Authorization Server itself. Note that some values, including the </w:t>
      </w:r>
      <w:r>
        <w:rPr>
          <w:rStyle w:val="HTMLTypewriter"/>
          <w:lang w:val="en"/>
        </w:rPr>
        <w:t>client_secret</w:t>
      </w:r>
      <w:r>
        <w:rPr>
          <w:rFonts w:ascii="Verdana" w:hAnsi="Verdana"/>
          <w:color w:val="000000"/>
          <w:lang w:val="en"/>
        </w:rPr>
        <w:t xml:space="preserve"> value, might have been updated since the initial registration. The mechanisms for such updates are beyond the scope of this specification. However</w:t>
      </w:r>
      <w:r>
        <w:rPr>
          <w:rFonts w:ascii="Verdana" w:hAnsi="Verdana"/>
          <w:color w:val="000000"/>
          <w:lang w:val="en"/>
        </w:rPr>
        <w:t xml:space="preserve">, since Read operations are intended to be idempotent, the Client Read Request itself SHOULD NOT cause changes to the Client's registered Metadata values. </w:t>
      </w:r>
    </w:p>
    <w:p w14:paraId="15A3EBA6" w14:textId="77777777" w:rsidR="00000000" w:rsidRDefault="00386D1C">
      <w:pPr>
        <w:pStyle w:val="NormalWeb"/>
        <w:divId w:val="964896919"/>
        <w:rPr>
          <w:rFonts w:ascii="Verdana" w:hAnsi="Verdana"/>
          <w:color w:val="000000"/>
          <w:lang w:val="en"/>
        </w:rPr>
      </w:pPr>
      <w:r>
        <w:rPr>
          <w:rFonts w:ascii="Verdana" w:hAnsi="Verdana"/>
          <w:color w:val="000000"/>
          <w:lang w:val="en"/>
        </w:rPr>
        <w:lastRenderedPageBreak/>
        <w:t xml:space="preserve">The Authorization Server need not include the </w:t>
      </w:r>
      <w:r>
        <w:rPr>
          <w:rStyle w:val="HTMLTypewriter"/>
          <w:lang w:val="en"/>
        </w:rPr>
        <w:t>registration_access_token</w:t>
      </w:r>
      <w:r>
        <w:rPr>
          <w:rFonts w:ascii="Verdana" w:hAnsi="Verdana"/>
          <w:color w:val="000000"/>
          <w:lang w:val="en"/>
        </w:rPr>
        <w:t xml:space="preserve"> or </w:t>
      </w:r>
      <w:r>
        <w:rPr>
          <w:rStyle w:val="HTMLTypewriter"/>
          <w:lang w:val="en"/>
        </w:rPr>
        <w:t>registration_client_uri</w:t>
      </w:r>
      <w:r>
        <w:rPr>
          <w:rFonts w:ascii="Verdana" w:hAnsi="Verdana"/>
          <w:color w:val="000000"/>
          <w:lang w:val="en"/>
        </w:rPr>
        <w:t xml:space="preserve"> v</w:t>
      </w:r>
      <w:r>
        <w:rPr>
          <w:rFonts w:ascii="Verdana" w:hAnsi="Verdana"/>
          <w:color w:val="000000"/>
          <w:lang w:val="en"/>
        </w:rPr>
        <w:t xml:space="preserve">alue in this response unless they have been updated. </w:t>
      </w:r>
    </w:p>
    <w:p w14:paraId="4C93FD58"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A successful response SHOULD use the HTTP 200 OK status code and return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w:t>
        </w:r>
        <w:r>
          <w:rPr>
            <w:rStyle w:val="Hyperlink"/>
            <w:rFonts w:ascii="Verdana" w:hAnsi="Verdana"/>
            <w:vanish/>
            <w:u w:val="none"/>
            <w:lang w:val="en"/>
          </w:rPr>
          <w:t>ation (JSON),” July 2006.)</w:t>
        </w:r>
      </w:hyperlink>
      <w:r>
        <w:rPr>
          <w:rFonts w:ascii="Verdana" w:hAnsi="Verdana"/>
          <w:color w:val="000000"/>
          <w:lang w:val="en"/>
        </w:rPr>
        <w:t xml:space="preserve"> using the </w:t>
      </w:r>
      <w:r>
        <w:rPr>
          <w:rStyle w:val="HTMLTypewriter"/>
          <w:lang w:val="en"/>
        </w:rPr>
        <w:t>application/json</w:t>
      </w:r>
      <w:r>
        <w:rPr>
          <w:rFonts w:ascii="Verdana" w:hAnsi="Verdana"/>
          <w:color w:val="000000"/>
          <w:lang w:val="en"/>
        </w:rPr>
        <w:t xml:space="preserve"> content type with the Client Metadata values as top-level members of the root JSON object. </w:t>
      </w:r>
    </w:p>
    <w:p w14:paraId="646B0217" w14:textId="77777777" w:rsidR="00000000" w:rsidRDefault="00386D1C">
      <w:pPr>
        <w:pStyle w:val="NormalWeb"/>
        <w:divId w:val="964896919"/>
        <w:rPr>
          <w:rFonts w:ascii="Verdana" w:hAnsi="Verdana"/>
          <w:color w:val="000000"/>
          <w:lang w:val="en"/>
        </w:rPr>
      </w:pPr>
      <w:r>
        <w:rPr>
          <w:rFonts w:ascii="Verdana" w:hAnsi="Verdana"/>
          <w:color w:val="000000"/>
          <w:lang w:val="en"/>
        </w:rPr>
        <w:t>The following is a non-normative example read response (with line wraps within values for display purposes onl</w:t>
      </w:r>
      <w:r>
        <w:rPr>
          <w:rFonts w:ascii="Verdana" w:hAnsi="Verdana"/>
          <w:color w:val="000000"/>
          <w:lang w:val="en"/>
        </w:rPr>
        <w:t xml:space="preserve">y): </w:t>
      </w:r>
    </w:p>
    <w:p w14:paraId="783C267C" w14:textId="77777777" w:rsidR="00000000" w:rsidRDefault="00386D1C">
      <w:pPr>
        <w:pStyle w:val="HTMLPreformatted"/>
        <w:divId w:val="732319080"/>
        <w:rPr>
          <w:lang w:val="en"/>
        </w:rPr>
      </w:pPr>
    </w:p>
    <w:p w14:paraId="369D6619" w14:textId="77777777" w:rsidR="00000000" w:rsidRDefault="00386D1C">
      <w:pPr>
        <w:pStyle w:val="HTMLPreformatted"/>
        <w:divId w:val="732319080"/>
        <w:rPr>
          <w:lang w:val="en"/>
        </w:rPr>
      </w:pPr>
      <w:r>
        <w:rPr>
          <w:lang w:val="en"/>
        </w:rPr>
        <w:t xml:space="preserve">  HTTP/1.1 200 OK</w:t>
      </w:r>
    </w:p>
    <w:p w14:paraId="4F629B15" w14:textId="77777777" w:rsidR="00000000" w:rsidRDefault="00386D1C">
      <w:pPr>
        <w:pStyle w:val="HTMLPreformatted"/>
        <w:divId w:val="732319080"/>
        <w:rPr>
          <w:lang w:val="en"/>
        </w:rPr>
      </w:pPr>
      <w:r>
        <w:rPr>
          <w:lang w:val="en"/>
        </w:rPr>
        <w:t xml:space="preserve">  Content-Type: application/json</w:t>
      </w:r>
    </w:p>
    <w:p w14:paraId="14E451D8" w14:textId="77777777" w:rsidR="00000000" w:rsidRDefault="00386D1C">
      <w:pPr>
        <w:pStyle w:val="HTMLPreformatted"/>
        <w:divId w:val="732319080"/>
        <w:rPr>
          <w:lang w:val="en"/>
        </w:rPr>
      </w:pPr>
      <w:r>
        <w:rPr>
          <w:lang w:val="en"/>
        </w:rPr>
        <w:t xml:space="preserve">  Cache-Control: no-</w:t>
      </w:r>
      <w:ins w:id="137" w:author="Author" w:date="2015-08-04T00:10:00Z">
        <w:r>
          <w:rPr>
            <w:lang w:val="en"/>
          </w:rPr>
          <w:t>cache, no-</w:t>
        </w:r>
      </w:ins>
      <w:r>
        <w:rPr>
          <w:lang w:val="en"/>
        </w:rPr>
        <w:t>store</w:t>
      </w:r>
    </w:p>
    <w:p w14:paraId="16247D73" w14:textId="77777777" w:rsidR="00000000" w:rsidRDefault="00386D1C">
      <w:pPr>
        <w:pStyle w:val="HTMLPreformatted"/>
        <w:divId w:val="732319080"/>
        <w:rPr>
          <w:lang w:val="en"/>
        </w:rPr>
      </w:pPr>
      <w:r>
        <w:rPr>
          <w:lang w:val="en"/>
        </w:rPr>
        <w:t xml:space="preserve">  Pragma: no-cache</w:t>
      </w:r>
    </w:p>
    <w:p w14:paraId="10ED5E2D" w14:textId="77777777" w:rsidR="00000000" w:rsidRDefault="00386D1C">
      <w:pPr>
        <w:pStyle w:val="HTMLPreformatted"/>
        <w:divId w:val="732319080"/>
        <w:rPr>
          <w:lang w:val="en"/>
        </w:rPr>
      </w:pPr>
    </w:p>
    <w:p w14:paraId="7D429D11" w14:textId="77777777" w:rsidR="00000000" w:rsidRDefault="00386D1C">
      <w:pPr>
        <w:pStyle w:val="HTMLPreformatted"/>
        <w:divId w:val="732319080"/>
        <w:rPr>
          <w:lang w:val="en"/>
        </w:rPr>
      </w:pPr>
      <w:r>
        <w:rPr>
          <w:lang w:val="en"/>
        </w:rPr>
        <w:t xml:space="preserve">  {</w:t>
      </w:r>
    </w:p>
    <w:p w14:paraId="7F908245" w14:textId="77777777" w:rsidR="00000000" w:rsidRDefault="00386D1C">
      <w:pPr>
        <w:pStyle w:val="HTMLPreformatted"/>
        <w:divId w:val="732319080"/>
        <w:rPr>
          <w:lang w:val="en"/>
        </w:rPr>
      </w:pPr>
      <w:r>
        <w:rPr>
          <w:lang w:val="en"/>
        </w:rPr>
        <w:t xml:space="preserve">   "client_id": "s6BhdRkqt3",</w:t>
      </w:r>
    </w:p>
    <w:p w14:paraId="65E27CE3" w14:textId="77777777" w:rsidR="00000000" w:rsidRDefault="00386D1C">
      <w:pPr>
        <w:pStyle w:val="HTMLPreformatted"/>
        <w:divId w:val="732319080"/>
        <w:rPr>
          <w:lang w:val="en"/>
        </w:rPr>
      </w:pPr>
      <w:r>
        <w:rPr>
          <w:lang w:val="en"/>
        </w:rPr>
        <w:t xml:space="preserve">   "client_secret":</w:t>
      </w:r>
    </w:p>
    <w:p w14:paraId="3CDDF8FE" w14:textId="77777777" w:rsidR="00000000" w:rsidRDefault="00386D1C">
      <w:pPr>
        <w:pStyle w:val="HTMLPreformatted"/>
        <w:divId w:val="732319080"/>
        <w:rPr>
          <w:lang w:val="en"/>
        </w:rPr>
      </w:pPr>
      <w:r>
        <w:rPr>
          <w:lang w:val="en"/>
        </w:rPr>
        <w:t xml:space="preserve">     "OylyaC56ijpAQ7G5ZZGL7MMQ6Ap6mEeuhSTFVps2N4Q",</w:t>
      </w:r>
    </w:p>
    <w:p w14:paraId="2AA5EAA9" w14:textId="77777777" w:rsidR="00000000" w:rsidRDefault="00386D1C">
      <w:pPr>
        <w:pStyle w:val="HTMLPreformatted"/>
        <w:divId w:val="732319080"/>
        <w:rPr>
          <w:lang w:val="en"/>
        </w:rPr>
      </w:pPr>
      <w:r>
        <w:rPr>
          <w:lang w:val="en"/>
        </w:rPr>
        <w:t xml:space="preserve">   </w:t>
      </w:r>
      <w:r>
        <w:rPr>
          <w:lang w:val="en"/>
        </w:rPr>
        <w:t>"client_secret_expires_at": 17514165600,</w:t>
      </w:r>
    </w:p>
    <w:p w14:paraId="3A282CB0" w14:textId="77777777" w:rsidR="00000000" w:rsidRDefault="00386D1C">
      <w:pPr>
        <w:pStyle w:val="HTMLPreformatted"/>
        <w:divId w:val="732319080"/>
        <w:rPr>
          <w:lang w:val="en"/>
        </w:rPr>
      </w:pPr>
      <w:r>
        <w:rPr>
          <w:lang w:val="en"/>
        </w:rPr>
        <w:t xml:space="preserve">   "registration_client_uri":</w:t>
      </w:r>
    </w:p>
    <w:p w14:paraId="324726DE" w14:textId="77777777" w:rsidR="00000000" w:rsidRDefault="00386D1C">
      <w:pPr>
        <w:pStyle w:val="HTMLPreformatted"/>
        <w:divId w:val="732319080"/>
        <w:rPr>
          <w:lang w:val="en"/>
        </w:rPr>
      </w:pPr>
      <w:r>
        <w:rPr>
          <w:lang w:val="en"/>
        </w:rPr>
        <w:t xml:space="preserve">     "https://server.example.com/connect/register?client_id=s6BhdRkqt3",</w:t>
      </w:r>
    </w:p>
    <w:p w14:paraId="6EAADEB3" w14:textId="77777777" w:rsidR="00000000" w:rsidRDefault="00386D1C">
      <w:pPr>
        <w:pStyle w:val="HTMLPreformatted"/>
        <w:divId w:val="732319080"/>
        <w:rPr>
          <w:lang w:val="en"/>
        </w:rPr>
      </w:pPr>
      <w:r>
        <w:rPr>
          <w:lang w:val="en"/>
        </w:rPr>
        <w:t xml:space="preserve">   "token_endpoint_auth_method":</w:t>
      </w:r>
    </w:p>
    <w:p w14:paraId="2C2E60E1" w14:textId="77777777" w:rsidR="00000000" w:rsidRDefault="00386D1C">
      <w:pPr>
        <w:pStyle w:val="HTMLPreformatted"/>
        <w:divId w:val="732319080"/>
        <w:rPr>
          <w:lang w:val="en"/>
        </w:rPr>
      </w:pPr>
      <w:r>
        <w:rPr>
          <w:lang w:val="en"/>
        </w:rPr>
        <w:t xml:space="preserve">     "client_secret_basic",</w:t>
      </w:r>
    </w:p>
    <w:p w14:paraId="0A476824" w14:textId="77777777" w:rsidR="00000000" w:rsidRDefault="00386D1C">
      <w:pPr>
        <w:pStyle w:val="HTMLPreformatted"/>
        <w:divId w:val="732319080"/>
        <w:rPr>
          <w:lang w:val="en"/>
        </w:rPr>
      </w:pPr>
      <w:r>
        <w:rPr>
          <w:lang w:val="en"/>
        </w:rPr>
        <w:t xml:space="preserve">   "application_type": "web",</w:t>
      </w:r>
    </w:p>
    <w:p w14:paraId="7072DCBB" w14:textId="77777777" w:rsidR="00000000" w:rsidRDefault="00386D1C">
      <w:pPr>
        <w:pStyle w:val="HTMLPreformatted"/>
        <w:divId w:val="732319080"/>
        <w:rPr>
          <w:lang w:val="en"/>
        </w:rPr>
      </w:pPr>
      <w:r>
        <w:rPr>
          <w:lang w:val="en"/>
        </w:rPr>
        <w:t xml:space="preserve">   "redirect_uris":</w:t>
      </w:r>
    </w:p>
    <w:p w14:paraId="018ADFDC" w14:textId="77777777" w:rsidR="00000000" w:rsidRDefault="00386D1C">
      <w:pPr>
        <w:pStyle w:val="HTMLPreformatted"/>
        <w:divId w:val="732319080"/>
        <w:rPr>
          <w:lang w:val="en"/>
        </w:rPr>
      </w:pPr>
      <w:r>
        <w:rPr>
          <w:lang w:val="en"/>
        </w:rPr>
        <w:t xml:space="preserve"> </w:t>
      </w:r>
      <w:r>
        <w:rPr>
          <w:lang w:val="en"/>
        </w:rPr>
        <w:t xml:space="preserve">    ["https://client.example.org/callback",</w:t>
      </w:r>
    </w:p>
    <w:p w14:paraId="47BA9A04" w14:textId="77777777" w:rsidR="00000000" w:rsidRDefault="00386D1C">
      <w:pPr>
        <w:pStyle w:val="HTMLPreformatted"/>
        <w:divId w:val="732319080"/>
        <w:rPr>
          <w:lang w:val="en"/>
        </w:rPr>
      </w:pPr>
      <w:r>
        <w:rPr>
          <w:lang w:val="en"/>
        </w:rPr>
        <w:t xml:space="preserve">      "https://client.example.org/callback2"],</w:t>
      </w:r>
    </w:p>
    <w:p w14:paraId="5CB373E7" w14:textId="77777777" w:rsidR="00000000" w:rsidRDefault="00386D1C">
      <w:pPr>
        <w:pStyle w:val="HTMLPreformatted"/>
        <w:divId w:val="732319080"/>
        <w:rPr>
          <w:lang w:val="en"/>
        </w:rPr>
      </w:pPr>
      <w:r>
        <w:rPr>
          <w:lang w:val="en"/>
        </w:rPr>
        <w:t xml:space="preserve">   "client_name": "My Example",</w:t>
      </w:r>
    </w:p>
    <w:p w14:paraId="6B725229" w14:textId="77777777" w:rsidR="00000000" w:rsidRDefault="00386D1C">
      <w:pPr>
        <w:pStyle w:val="HTMLPreformatted"/>
        <w:divId w:val="732319080"/>
        <w:rPr>
          <w:lang w:val="en"/>
        </w:rPr>
      </w:pPr>
      <w:r>
        <w:rPr>
          <w:lang w:val="en"/>
        </w:rPr>
        <w:t xml:space="preserve">   "client_name#ja-Jpan-JP":</w:t>
      </w:r>
    </w:p>
    <w:p w14:paraId="1BC6E8A8" w14:textId="77777777" w:rsidR="00000000" w:rsidRDefault="00386D1C">
      <w:pPr>
        <w:pStyle w:val="HTMLPreformatted"/>
        <w:divId w:val="732319080"/>
        <w:rPr>
          <w:lang w:val="en"/>
        </w:rPr>
      </w:pPr>
      <w:r>
        <w:rPr>
          <w:lang w:val="en"/>
        </w:rPr>
        <w:t xml:space="preserve">     "</w:t>
      </w:r>
      <w:r>
        <w:rPr>
          <w:lang w:val="en"/>
        </w:rPr>
        <w:t>クライアント名</w:t>
      </w:r>
      <w:r>
        <w:rPr>
          <w:lang w:val="en"/>
        </w:rPr>
        <w:t>",</w:t>
      </w:r>
    </w:p>
    <w:p w14:paraId="38D82EF4" w14:textId="77777777" w:rsidR="00000000" w:rsidRDefault="00386D1C">
      <w:pPr>
        <w:pStyle w:val="HTMLPreformatted"/>
        <w:divId w:val="732319080"/>
        <w:rPr>
          <w:lang w:val="en"/>
        </w:rPr>
      </w:pPr>
      <w:r>
        <w:rPr>
          <w:lang w:val="en"/>
        </w:rPr>
        <w:t xml:space="preserve">   "logo_uri": "https://client.example.org/logo.png",</w:t>
      </w:r>
    </w:p>
    <w:p w14:paraId="588E09C6" w14:textId="77777777" w:rsidR="00000000" w:rsidRDefault="00386D1C">
      <w:pPr>
        <w:pStyle w:val="HTMLPreformatted"/>
        <w:divId w:val="732319080"/>
        <w:rPr>
          <w:lang w:val="en"/>
        </w:rPr>
      </w:pPr>
      <w:r>
        <w:rPr>
          <w:lang w:val="en"/>
        </w:rPr>
        <w:t xml:space="preserve">   "subject_type": "pairwise",</w:t>
      </w:r>
    </w:p>
    <w:p w14:paraId="5C19E78A" w14:textId="77777777" w:rsidR="00000000" w:rsidRDefault="00386D1C">
      <w:pPr>
        <w:pStyle w:val="HTMLPreformatted"/>
        <w:divId w:val="732319080"/>
        <w:rPr>
          <w:lang w:val="en"/>
        </w:rPr>
      </w:pPr>
      <w:r>
        <w:rPr>
          <w:lang w:val="en"/>
        </w:rPr>
        <w:t xml:space="preserve">   </w:t>
      </w:r>
      <w:r>
        <w:rPr>
          <w:lang w:val="en"/>
        </w:rPr>
        <w:t>"sector_identifier_uri":</w:t>
      </w:r>
    </w:p>
    <w:p w14:paraId="68D48793" w14:textId="77777777" w:rsidR="00000000" w:rsidRDefault="00386D1C">
      <w:pPr>
        <w:pStyle w:val="HTMLPreformatted"/>
        <w:divId w:val="732319080"/>
        <w:rPr>
          <w:lang w:val="en"/>
        </w:rPr>
      </w:pPr>
      <w:r>
        <w:rPr>
          <w:lang w:val="en"/>
        </w:rPr>
        <w:t xml:space="preserve">     "https://other.example.net/file_of_redirect_uris.json",</w:t>
      </w:r>
    </w:p>
    <w:p w14:paraId="3C620891" w14:textId="77777777" w:rsidR="00000000" w:rsidRDefault="00386D1C">
      <w:pPr>
        <w:pStyle w:val="HTMLPreformatted"/>
        <w:divId w:val="732319080"/>
        <w:rPr>
          <w:lang w:val="en"/>
        </w:rPr>
      </w:pPr>
      <w:r>
        <w:rPr>
          <w:lang w:val="en"/>
        </w:rPr>
        <w:t xml:space="preserve">   "jwks_uri": "https://client.example.org/my_public_keys.jwks",</w:t>
      </w:r>
    </w:p>
    <w:p w14:paraId="17EF6750" w14:textId="77777777" w:rsidR="00000000" w:rsidRDefault="00386D1C">
      <w:pPr>
        <w:pStyle w:val="HTMLPreformatted"/>
        <w:divId w:val="732319080"/>
        <w:rPr>
          <w:lang w:val="en"/>
        </w:rPr>
      </w:pPr>
      <w:r>
        <w:rPr>
          <w:lang w:val="en"/>
        </w:rPr>
        <w:t xml:space="preserve">   "userinfo_encrypted_response_alg": "RSA1_5",</w:t>
      </w:r>
    </w:p>
    <w:p w14:paraId="565B2A39" w14:textId="77777777" w:rsidR="00000000" w:rsidRDefault="00386D1C">
      <w:pPr>
        <w:pStyle w:val="HTMLPreformatted"/>
        <w:divId w:val="732319080"/>
        <w:rPr>
          <w:lang w:val="en"/>
        </w:rPr>
      </w:pPr>
      <w:r>
        <w:rPr>
          <w:lang w:val="en"/>
        </w:rPr>
        <w:lastRenderedPageBreak/>
        <w:t xml:space="preserve">   "userinfo_encrypted_response_enc": "A128CBC-HS256",</w:t>
      </w:r>
    </w:p>
    <w:p w14:paraId="026FB576" w14:textId="77777777" w:rsidR="00000000" w:rsidRDefault="00386D1C">
      <w:pPr>
        <w:pStyle w:val="HTMLPreformatted"/>
        <w:divId w:val="732319080"/>
        <w:rPr>
          <w:lang w:val="en"/>
        </w:rPr>
      </w:pPr>
      <w:r>
        <w:rPr>
          <w:lang w:val="en"/>
        </w:rPr>
        <w:t xml:space="preserve">  </w:t>
      </w:r>
      <w:r>
        <w:rPr>
          <w:lang w:val="en"/>
        </w:rPr>
        <w:t xml:space="preserve"> "contacts": ["ve7jtb@example.org", "mary@example.org"],</w:t>
      </w:r>
    </w:p>
    <w:p w14:paraId="129120CC" w14:textId="77777777" w:rsidR="00000000" w:rsidRDefault="00386D1C">
      <w:pPr>
        <w:pStyle w:val="HTMLPreformatted"/>
        <w:divId w:val="732319080"/>
        <w:rPr>
          <w:lang w:val="en"/>
        </w:rPr>
      </w:pPr>
      <w:r>
        <w:rPr>
          <w:lang w:val="en"/>
        </w:rPr>
        <w:t xml:space="preserve">   "request_uris":</w:t>
      </w:r>
    </w:p>
    <w:p w14:paraId="64A3FD0A" w14:textId="77777777" w:rsidR="00000000" w:rsidRDefault="00386D1C">
      <w:pPr>
        <w:pStyle w:val="HTMLPreformatted"/>
        <w:divId w:val="732319080"/>
        <w:rPr>
          <w:lang w:val="en"/>
        </w:rPr>
      </w:pPr>
      <w:r>
        <w:rPr>
          <w:lang w:val="en"/>
        </w:rPr>
        <w:t xml:space="preserve">     ["https://client.example.org/rf.txt</w:t>
      </w:r>
    </w:p>
    <w:p w14:paraId="022F4BB1" w14:textId="77777777" w:rsidR="00000000" w:rsidRDefault="00386D1C">
      <w:pPr>
        <w:pStyle w:val="HTMLPreformatted"/>
        <w:divId w:val="732319080"/>
        <w:rPr>
          <w:lang w:val="en"/>
        </w:rPr>
      </w:pPr>
      <w:r>
        <w:rPr>
          <w:lang w:val="en"/>
        </w:rPr>
        <w:t xml:space="preserve">       #qpXaRLh_n93TTR9F252ValdatUQvQiJi5BDub2BeznA"]</w:t>
      </w:r>
    </w:p>
    <w:p w14:paraId="6B777DB8" w14:textId="77777777" w:rsidR="00000000" w:rsidRDefault="00386D1C">
      <w:pPr>
        <w:pStyle w:val="HTMLPreformatted"/>
        <w:divId w:val="732319080"/>
        <w:rPr>
          <w:lang w:val="en"/>
        </w:rPr>
      </w:pPr>
      <w:r>
        <w:rPr>
          <w:lang w:val="en"/>
        </w:rPr>
        <w:t xml:space="preserve">  }</w:t>
      </w:r>
    </w:p>
    <w:p w14:paraId="621EF36E" w14:textId="77777777" w:rsidR="00000000" w:rsidRDefault="00386D1C">
      <w:pPr>
        <w:spacing w:before="0" w:beforeAutospacing="0" w:after="0" w:afterAutospacing="0"/>
        <w:divId w:val="964896919"/>
        <w:rPr>
          <w:rFonts w:ascii="Verdana" w:eastAsia="Times New Roman" w:hAnsi="Verdana"/>
          <w:color w:val="000000"/>
          <w:lang w:val="en"/>
        </w:rPr>
      </w:pPr>
      <w:bookmarkStart w:id="138" w:name="ReadError"/>
      <w:bookmarkEnd w:id="138"/>
    </w:p>
    <w:p w14:paraId="586DAFD5"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18781310" w14:textId="77777777">
        <w:trPr>
          <w:divId w:val="964896919"/>
          <w:trHeight w:val="225"/>
          <w:tblCellSpacing w:w="12" w:type="dxa"/>
        </w:trPr>
        <w:tc>
          <w:tcPr>
            <w:tcW w:w="450" w:type="dxa"/>
            <w:shd w:val="clear" w:color="auto" w:fill="990000"/>
            <w:vAlign w:val="center"/>
            <w:hideMark/>
          </w:tcPr>
          <w:p w14:paraId="02FF554D"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180071C" w14:textId="77777777" w:rsidR="00000000" w:rsidRDefault="00386D1C">
      <w:pPr>
        <w:pStyle w:val="Heading3"/>
        <w:divId w:val="964896919"/>
        <w:rPr>
          <w:rFonts w:eastAsia="Times New Roman"/>
          <w:lang w:val="en"/>
        </w:rPr>
      </w:pPr>
      <w:bookmarkStart w:id="139" w:name="rfc.section.4.4"/>
      <w:bookmarkEnd w:id="139"/>
      <w:r>
        <w:rPr>
          <w:rFonts w:eastAsia="Times New Roman"/>
          <w:lang w:val="en"/>
        </w:rPr>
        <w:t>4.4.  Client Read Error Response</w:t>
      </w:r>
    </w:p>
    <w:p w14:paraId="379D93CA"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If the Registration Access Token used to make this request is not valid, the server MUST respond with an error as described in </w:t>
      </w:r>
      <w:hyperlink w:anchor="RFC6750" w:history="1">
        <w:r>
          <w:rPr>
            <w:rStyle w:val="Hyperlink"/>
            <w:rFonts w:ascii="Verdana" w:hAnsi="Verdana"/>
            <w:u w:val="none"/>
            <w:lang w:val="en"/>
          </w:rPr>
          <w:t>OAuth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333B8553" w14:textId="77777777" w:rsidR="00000000" w:rsidRDefault="00386D1C">
      <w:pPr>
        <w:pStyle w:val="NormalWeb"/>
        <w:divId w:val="964896919"/>
        <w:rPr>
          <w:rFonts w:ascii="Verdana" w:hAnsi="Verdana"/>
          <w:color w:val="000000"/>
          <w:lang w:val="en"/>
        </w:rPr>
      </w:pPr>
      <w:r>
        <w:rPr>
          <w:rFonts w:ascii="Verdana" w:hAnsi="Verdana"/>
          <w:color w:val="000000"/>
          <w:lang w:val="en"/>
        </w:rPr>
        <w:t>If the Client does not exist on this server, the Client is invalid, or the Registration Access Token used is inva</w:t>
      </w:r>
      <w:r>
        <w:rPr>
          <w:rFonts w:ascii="Verdana" w:hAnsi="Verdana"/>
          <w:color w:val="000000"/>
          <w:lang w:val="en"/>
        </w:rPr>
        <w:t>lid, the server MUST respond with the HTTP 401 Unauthorized status code. If the Client does not have permission to read its record, the server MUST return an HTTP 403 Forbidden. Note that for security reasons, to inhibit brute force attacks, endpoints MUST</w:t>
      </w:r>
      <w:r>
        <w:rPr>
          <w:rFonts w:ascii="Verdana" w:hAnsi="Verdana"/>
          <w:color w:val="000000"/>
          <w:lang w:val="en"/>
        </w:rPr>
        <w:t xml:space="preserve"> NOT return the HTTP 404 Not Found status code. </w:t>
      </w:r>
    </w:p>
    <w:p w14:paraId="0D768BEF"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following is a non-normative example error response: </w:t>
      </w:r>
    </w:p>
    <w:p w14:paraId="17E30DF1" w14:textId="77777777" w:rsidR="00000000" w:rsidRDefault="00386D1C">
      <w:pPr>
        <w:pStyle w:val="HTMLPreformatted"/>
        <w:divId w:val="417672719"/>
        <w:rPr>
          <w:lang w:val="en"/>
        </w:rPr>
      </w:pPr>
    </w:p>
    <w:p w14:paraId="7C9AA047" w14:textId="77777777" w:rsidR="00000000" w:rsidRDefault="00386D1C">
      <w:pPr>
        <w:pStyle w:val="HTMLPreformatted"/>
        <w:divId w:val="417672719"/>
        <w:rPr>
          <w:lang w:val="en"/>
        </w:rPr>
      </w:pPr>
      <w:r>
        <w:rPr>
          <w:lang w:val="en"/>
        </w:rPr>
        <w:t xml:space="preserve">  HTTP/1.1 401 Unauthorized</w:t>
      </w:r>
    </w:p>
    <w:p w14:paraId="5303B9CE" w14:textId="77777777" w:rsidR="00000000" w:rsidRDefault="00386D1C">
      <w:pPr>
        <w:pStyle w:val="HTMLPreformatted"/>
        <w:divId w:val="417672719"/>
        <w:rPr>
          <w:lang w:val="en"/>
        </w:rPr>
      </w:pPr>
      <w:r>
        <w:rPr>
          <w:lang w:val="en"/>
        </w:rPr>
        <w:t xml:space="preserve">  WWW-Authenticate: Bearer error="invalid_token",</w:t>
      </w:r>
    </w:p>
    <w:p w14:paraId="50FBF0F9" w14:textId="77777777" w:rsidR="00000000" w:rsidRDefault="00386D1C">
      <w:pPr>
        <w:pStyle w:val="HTMLPreformatted"/>
        <w:divId w:val="417672719"/>
        <w:rPr>
          <w:lang w:val="en"/>
        </w:rPr>
      </w:pPr>
      <w:r>
        <w:rPr>
          <w:lang w:val="en"/>
        </w:rPr>
        <w:t xml:space="preserve">    error_description="The access token expired"</w:t>
      </w:r>
    </w:p>
    <w:p w14:paraId="6C5851D4" w14:textId="77777777" w:rsidR="00000000" w:rsidRDefault="00386D1C">
      <w:pPr>
        <w:pStyle w:val="HTMLPreformatted"/>
        <w:divId w:val="417672719"/>
        <w:rPr>
          <w:lang w:val="en"/>
        </w:rPr>
      </w:pPr>
      <w:r>
        <w:rPr>
          <w:lang w:val="en"/>
        </w:rPr>
        <w:t xml:space="preserve">  </w:t>
      </w:r>
      <w:r>
        <w:rPr>
          <w:lang w:val="en"/>
        </w:rPr>
        <w:t>Cache-Control: no-</w:t>
      </w:r>
      <w:ins w:id="140" w:author="Author" w:date="2015-08-04T00:10:00Z">
        <w:r>
          <w:rPr>
            <w:lang w:val="en"/>
          </w:rPr>
          <w:t>cache, no-</w:t>
        </w:r>
      </w:ins>
      <w:r>
        <w:rPr>
          <w:lang w:val="en"/>
        </w:rPr>
        <w:t>store</w:t>
      </w:r>
    </w:p>
    <w:p w14:paraId="134815E6" w14:textId="77777777" w:rsidR="00000000" w:rsidRDefault="00386D1C">
      <w:pPr>
        <w:pStyle w:val="HTMLPreformatted"/>
        <w:divId w:val="417672719"/>
        <w:rPr>
          <w:lang w:val="en"/>
        </w:rPr>
      </w:pPr>
      <w:r>
        <w:rPr>
          <w:lang w:val="en"/>
        </w:rPr>
        <w:t xml:space="preserve">  Pragma: no-cache</w:t>
      </w:r>
    </w:p>
    <w:p w14:paraId="4F7CD0FA" w14:textId="77777777" w:rsidR="00000000" w:rsidRDefault="00386D1C">
      <w:pPr>
        <w:spacing w:before="0" w:beforeAutospacing="0" w:after="0" w:afterAutospacing="0"/>
        <w:divId w:val="964896919"/>
        <w:rPr>
          <w:rFonts w:ascii="Verdana" w:eastAsia="Times New Roman" w:hAnsi="Verdana"/>
          <w:color w:val="000000"/>
          <w:lang w:val="en"/>
        </w:rPr>
      </w:pPr>
      <w:bookmarkStart w:id="141" w:name="SectorIdentifierValidation"/>
      <w:bookmarkEnd w:id="141"/>
    </w:p>
    <w:p w14:paraId="0269D80C"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7482524" w14:textId="77777777">
        <w:trPr>
          <w:divId w:val="964896919"/>
          <w:trHeight w:val="225"/>
          <w:tblCellSpacing w:w="12" w:type="dxa"/>
        </w:trPr>
        <w:tc>
          <w:tcPr>
            <w:tcW w:w="450" w:type="dxa"/>
            <w:shd w:val="clear" w:color="auto" w:fill="990000"/>
            <w:vAlign w:val="center"/>
            <w:hideMark/>
          </w:tcPr>
          <w:p w14:paraId="3191F3F1"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5C5B696" w14:textId="77777777" w:rsidR="00000000" w:rsidRDefault="00386D1C">
      <w:pPr>
        <w:pStyle w:val="Heading3"/>
        <w:divId w:val="964896919"/>
        <w:rPr>
          <w:rFonts w:eastAsia="Times New Roman"/>
          <w:lang w:val="en"/>
        </w:rPr>
      </w:pPr>
      <w:bookmarkStart w:id="142" w:name="rfc.section.5"/>
      <w:bookmarkEnd w:id="142"/>
      <w:r>
        <w:rPr>
          <w:rFonts w:eastAsia="Times New Roman"/>
          <w:lang w:val="en"/>
        </w:rPr>
        <w:t>5.  "sector_identifier_uri" Validation</w:t>
      </w:r>
    </w:p>
    <w:p w14:paraId="7CFA7088" w14:textId="44546DD2" w:rsidR="00000000" w:rsidRDefault="00386D1C">
      <w:pPr>
        <w:pStyle w:val="NormalWeb"/>
        <w:divId w:val="964896919"/>
        <w:rPr>
          <w:rFonts w:ascii="Verdana" w:hAnsi="Verdana"/>
          <w:color w:val="000000"/>
          <w:lang w:val="en"/>
        </w:rPr>
      </w:pPr>
      <w:r>
        <w:rPr>
          <w:rFonts w:ascii="Verdana" w:hAnsi="Verdana"/>
          <w:color w:val="000000"/>
          <w:lang w:val="en"/>
        </w:rPr>
        <w:t>Th</w:t>
      </w:r>
      <w:r>
        <w:rPr>
          <w:rFonts w:ascii="Verdana" w:hAnsi="Verdana"/>
          <w:color w:val="000000"/>
          <w:lang w:val="en"/>
        </w:rPr>
        <w:t xml:space="preserve">e sector identifier list provides a way for a group of Web sites under single administrative control to have consistent pairwise </w:t>
      </w:r>
      <w:r>
        <w:rPr>
          <w:rStyle w:val="HTMLTypewriter"/>
          <w:lang w:val="en"/>
        </w:rPr>
        <w:t>sub</w:t>
      </w:r>
      <w:r>
        <w:rPr>
          <w:rFonts w:ascii="Verdana" w:hAnsi="Verdana"/>
          <w:color w:val="000000"/>
          <w:lang w:val="en"/>
        </w:rPr>
        <w:t xml:space="preserve"> values, independent of their domain names, as described in Section 8.1 of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"OpenID.Core"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OpenID Connect Core 1.0</w:t>
      </w:r>
      <w:r>
        <w:rPr>
          <w:rStyle w:val="Hyperlink"/>
          <w:rFonts w:ascii="Verdana" w:hAnsi="Verdana"/>
          <w:vanish/>
          <w:u w:val="none"/>
          <w:lang w:val="en"/>
        </w:rPr>
        <w:t xml:space="preserve"> (Sakimura, N., Bradley, J., Jones, M., de Medeiros, B., and C. Mortimore, “OpenID Connect Core 1.0,” </w:t>
      </w:r>
      <w:del w:id="143" w:author="Author" w:date="2015-08-04T00:10:00Z">
        <w:r>
          <w:rPr>
            <w:rStyle w:val="Hyperlink"/>
            <w:rFonts w:ascii="Verdana" w:hAnsi="Verdana"/>
            <w:vanish/>
            <w:u w:val="none"/>
            <w:lang w:val="en"/>
          </w:rPr>
          <w:delText>November 2014</w:delText>
        </w:r>
      </w:del>
      <w:ins w:id="144" w:author="Author" w:date="2015-08-04T00:10:00Z">
        <w:r>
          <w:rPr>
            <w:rStyle w:val="Hyperlink"/>
            <w:rFonts w:ascii="Verdana" w:hAnsi="Verdana"/>
            <w:vanish/>
            <w:u w:val="none"/>
            <w:lang w:val="en"/>
          </w:rPr>
          <w:t>August 2015</w:t>
        </w:r>
      </w:ins>
      <w:r>
        <w:rPr>
          <w:rStyle w:val="Hyperlink"/>
          <w:rFonts w:ascii="Verdana" w:hAnsi="Verdana"/>
          <w:vanish/>
          <w:u w:val="none"/>
          <w:lang w:val="en"/>
        </w:rPr>
        <w:t>.)</w:t>
      </w:r>
      <w:r>
        <w:rPr>
          <w:rFonts w:ascii="Verdana" w:hAnsi="Verdana"/>
          <w:color w:val="000000"/>
          <w:lang w:val="en"/>
        </w:rPr>
        <w:fldChar w:fldCharType="end"/>
      </w:r>
      <w:r>
        <w:rPr>
          <w:rFonts w:ascii="Verdana" w:hAnsi="Verdana"/>
          <w:color w:val="000000"/>
          <w:lang w:val="en"/>
        </w:rPr>
        <w:t xml:space="preserve"> [OpenID.Core]. It also provides a way for Clients to change </w:t>
      </w:r>
      <w:r>
        <w:rPr>
          <w:rStyle w:val="HTMLTypewriter"/>
          <w:lang w:val="en"/>
        </w:rPr>
        <w:lastRenderedPageBreak/>
        <w:t>redirect_uri</w:t>
      </w:r>
      <w:r>
        <w:rPr>
          <w:rFonts w:ascii="Verdana" w:hAnsi="Verdana"/>
          <w:color w:val="000000"/>
          <w:lang w:val="en"/>
        </w:rPr>
        <w:t xml:space="preserve"> domains without having to re-register all of</w:t>
      </w:r>
      <w:r>
        <w:rPr>
          <w:rFonts w:ascii="Verdana" w:hAnsi="Verdana"/>
          <w:color w:val="000000"/>
          <w:lang w:val="en"/>
        </w:rPr>
        <w:t xml:space="preserve"> their users. </w:t>
      </w:r>
    </w:p>
    <w:p w14:paraId="2EBBFBA8"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references a JSON file containing an array of </w:t>
      </w:r>
      <w:r>
        <w:rPr>
          <w:rStyle w:val="HTMLTypewriter"/>
          <w:lang w:val="en"/>
        </w:rPr>
        <w:t>redirect_uri</w:t>
      </w:r>
      <w:r>
        <w:rPr>
          <w:rFonts w:ascii="Verdana" w:hAnsi="Verdana"/>
          <w:color w:val="000000"/>
          <w:lang w:val="en"/>
        </w:rPr>
        <w:t xml:space="preserve"> values. The values registered in </w:t>
      </w:r>
      <w:r>
        <w:rPr>
          <w:rStyle w:val="HTMLTypewriter"/>
          <w:lang w:val="en"/>
        </w:rPr>
        <w:t>redirect_uris</w:t>
      </w:r>
      <w:r>
        <w:rPr>
          <w:rFonts w:ascii="Verdana" w:hAnsi="Verdana"/>
          <w:color w:val="000000"/>
          <w:lang w:val="en"/>
        </w:rPr>
        <w:t xml:space="preserve"> MUST be included in the elements of the array, or regi</w:t>
      </w:r>
      <w:r>
        <w:rPr>
          <w:rFonts w:ascii="Verdana" w:hAnsi="Verdana"/>
          <w:color w:val="000000"/>
          <w:lang w:val="en"/>
        </w:rPr>
        <w:t xml:space="preserve">stration MUST fail. This MUST be validated at registration time; there is no requirement for the OP to retain the contents of this JSON file or to retrieve or revalidate its contents in the future. </w:t>
      </w:r>
    </w:p>
    <w:p w14:paraId="7CB2253C" w14:textId="77777777" w:rsidR="00000000" w:rsidRDefault="00386D1C">
      <w:pPr>
        <w:pStyle w:val="NormalWeb"/>
        <w:divId w:val="964896919"/>
        <w:rPr>
          <w:rFonts w:ascii="Verdana" w:hAnsi="Verdana"/>
          <w:color w:val="000000"/>
          <w:lang w:val="en"/>
        </w:rPr>
      </w:pPr>
      <w:r>
        <w:rPr>
          <w:rFonts w:ascii="Verdana" w:hAnsi="Verdana"/>
          <w:color w:val="000000"/>
          <w:lang w:val="en"/>
        </w:rPr>
        <w:t>The following is a non-normative example request to and r</w:t>
      </w:r>
      <w:r>
        <w:rPr>
          <w:rFonts w:ascii="Verdana" w:hAnsi="Verdana"/>
          <w:color w:val="000000"/>
          <w:lang w:val="en"/>
        </w:rPr>
        <w:t xml:space="preserve">eply from a </w:t>
      </w:r>
      <w:r>
        <w:rPr>
          <w:rStyle w:val="HTMLTypewriter"/>
          <w:lang w:val="en"/>
        </w:rPr>
        <w:t>sector_identifier_uri</w:t>
      </w:r>
      <w:r>
        <w:rPr>
          <w:rFonts w:ascii="Verdana" w:hAnsi="Verdana"/>
          <w:color w:val="000000"/>
          <w:lang w:val="en"/>
        </w:rPr>
        <w:t xml:space="preserve">: </w:t>
      </w:r>
    </w:p>
    <w:p w14:paraId="594B5A65" w14:textId="77777777" w:rsidR="00000000" w:rsidRDefault="00386D1C">
      <w:pPr>
        <w:pStyle w:val="HTMLPreformatted"/>
        <w:divId w:val="1011761743"/>
        <w:rPr>
          <w:lang w:val="en"/>
        </w:rPr>
      </w:pPr>
    </w:p>
    <w:p w14:paraId="3AD7A83D" w14:textId="77777777" w:rsidR="00000000" w:rsidRDefault="00386D1C">
      <w:pPr>
        <w:pStyle w:val="HTMLPreformatted"/>
        <w:divId w:val="1011761743"/>
        <w:rPr>
          <w:lang w:val="en"/>
        </w:rPr>
      </w:pPr>
      <w:r>
        <w:rPr>
          <w:lang w:val="en"/>
        </w:rPr>
        <w:t xml:space="preserve">  GET /file_of_redirect_uris.json HTTP/1.1</w:t>
      </w:r>
    </w:p>
    <w:p w14:paraId="7E5DF3F0" w14:textId="77777777" w:rsidR="00000000" w:rsidRDefault="00386D1C">
      <w:pPr>
        <w:pStyle w:val="HTMLPreformatted"/>
        <w:divId w:val="1011761743"/>
        <w:rPr>
          <w:lang w:val="en"/>
        </w:rPr>
      </w:pPr>
      <w:r>
        <w:rPr>
          <w:lang w:val="en"/>
        </w:rPr>
        <w:t xml:space="preserve">  Accept: application/json</w:t>
      </w:r>
    </w:p>
    <w:p w14:paraId="75643ED6" w14:textId="77777777" w:rsidR="00000000" w:rsidRDefault="00386D1C">
      <w:pPr>
        <w:pStyle w:val="HTMLPreformatted"/>
        <w:divId w:val="1011761743"/>
        <w:rPr>
          <w:lang w:val="en"/>
        </w:rPr>
      </w:pPr>
      <w:r>
        <w:rPr>
          <w:lang w:val="en"/>
        </w:rPr>
        <w:t xml:space="preserve">  Host: other.example.net</w:t>
      </w:r>
    </w:p>
    <w:p w14:paraId="21CB934D" w14:textId="77777777" w:rsidR="00000000" w:rsidRDefault="00386D1C">
      <w:pPr>
        <w:pStyle w:val="HTMLPreformatted"/>
        <w:divId w:val="1011761743"/>
        <w:rPr>
          <w:lang w:val="en"/>
        </w:rPr>
      </w:pPr>
    </w:p>
    <w:p w14:paraId="19DEB8AF" w14:textId="77777777" w:rsidR="00000000" w:rsidRDefault="00386D1C">
      <w:pPr>
        <w:pStyle w:val="HTMLPreformatted"/>
        <w:divId w:val="1011761743"/>
        <w:rPr>
          <w:lang w:val="en"/>
        </w:rPr>
      </w:pPr>
      <w:r>
        <w:rPr>
          <w:lang w:val="en"/>
        </w:rPr>
        <w:t xml:space="preserve">  HTTP/1.1 200 OK</w:t>
      </w:r>
    </w:p>
    <w:p w14:paraId="105FBE89" w14:textId="77777777" w:rsidR="00000000" w:rsidRDefault="00386D1C">
      <w:pPr>
        <w:pStyle w:val="HTMLPreformatted"/>
        <w:divId w:val="1011761743"/>
        <w:rPr>
          <w:lang w:val="en"/>
        </w:rPr>
      </w:pPr>
      <w:r>
        <w:rPr>
          <w:lang w:val="en"/>
        </w:rPr>
        <w:t xml:space="preserve">  Content-Type: application/json</w:t>
      </w:r>
    </w:p>
    <w:p w14:paraId="441D40A5" w14:textId="77777777" w:rsidR="00000000" w:rsidRDefault="00386D1C">
      <w:pPr>
        <w:pStyle w:val="HTMLPreformatted"/>
        <w:divId w:val="1011761743"/>
        <w:rPr>
          <w:lang w:val="en"/>
        </w:rPr>
      </w:pPr>
      <w:r>
        <w:rPr>
          <w:lang w:val="en"/>
        </w:rPr>
        <w:t xml:space="preserve">  Cache-Control: no-</w:t>
      </w:r>
      <w:ins w:id="145" w:author="Author" w:date="2015-08-04T00:10:00Z">
        <w:r>
          <w:rPr>
            <w:lang w:val="en"/>
          </w:rPr>
          <w:t>cache, no-</w:t>
        </w:r>
      </w:ins>
      <w:r>
        <w:rPr>
          <w:lang w:val="en"/>
        </w:rPr>
        <w:t>store</w:t>
      </w:r>
    </w:p>
    <w:p w14:paraId="3145E098" w14:textId="77777777" w:rsidR="00000000" w:rsidRDefault="00386D1C">
      <w:pPr>
        <w:pStyle w:val="HTMLPreformatted"/>
        <w:divId w:val="1011761743"/>
        <w:rPr>
          <w:lang w:val="en"/>
        </w:rPr>
      </w:pPr>
      <w:r>
        <w:rPr>
          <w:lang w:val="en"/>
        </w:rPr>
        <w:t xml:space="preserve">  Pragma: no-cache</w:t>
      </w:r>
    </w:p>
    <w:p w14:paraId="60C5FB36" w14:textId="77777777" w:rsidR="00000000" w:rsidRDefault="00386D1C">
      <w:pPr>
        <w:pStyle w:val="HTMLPreformatted"/>
        <w:divId w:val="1011761743"/>
        <w:rPr>
          <w:lang w:val="en"/>
        </w:rPr>
      </w:pPr>
    </w:p>
    <w:p w14:paraId="26433836" w14:textId="77777777" w:rsidR="00000000" w:rsidRDefault="00386D1C">
      <w:pPr>
        <w:pStyle w:val="HTMLPreformatted"/>
        <w:divId w:val="1011761743"/>
        <w:rPr>
          <w:lang w:val="en"/>
        </w:rPr>
      </w:pPr>
      <w:r>
        <w:rPr>
          <w:lang w:val="en"/>
        </w:rPr>
        <w:t xml:space="preserve">  </w:t>
      </w:r>
      <w:r>
        <w:rPr>
          <w:lang w:val="en"/>
        </w:rPr>
        <w:t>[ "https://client.example.org/callback",</w:t>
      </w:r>
    </w:p>
    <w:p w14:paraId="7BD0312D" w14:textId="77777777" w:rsidR="00000000" w:rsidRDefault="00386D1C">
      <w:pPr>
        <w:pStyle w:val="HTMLPreformatted"/>
        <w:divId w:val="1011761743"/>
        <w:rPr>
          <w:lang w:val="en"/>
        </w:rPr>
      </w:pPr>
      <w:r>
        <w:rPr>
          <w:lang w:val="en"/>
        </w:rPr>
        <w:t xml:space="preserve">    "https://client.example.org/callback2",</w:t>
      </w:r>
    </w:p>
    <w:p w14:paraId="7CFB8913" w14:textId="77777777" w:rsidR="00000000" w:rsidRDefault="00386D1C">
      <w:pPr>
        <w:pStyle w:val="HTMLPreformatted"/>
        <w:divId w:val="1011761743"/>
        <w:rPr>
          <w:lang w:val="en"/>
        </w:rPr>
      </w:pPr>
      <w:r>
        <w:rPr>
          <w:lang w:val="en"/>
        </w:rPr>
        <w:t xml:space="preserve">    "https://client.other_company.example.net/callback" ]</w:t>
      </w:r>
    </w:p>
    <w:p w14:paraId="58C69629" w14:textId="77777777" w:rsidR="00000000" w:rsidRDefault="00386D1C">
      <w:pPr>
        <w:spacing w:before="0" w:beforeAutospacing="0" w:after="0" w:afterAutospacing="0"/>
        <w:divId w:val="964896919"/>
        <w:rPr>
          <w:rFonts w:ascii="Verdana" w:eastAsia="Times New Roman" w:hAnsi="Verdana"/>
          <w:color w:val="000000"/>
          <w:lang w:val="en"/>
        </w:rPr>
      </w:pPr>
      <w:bookmarkStart w:id="146" w:name="StringOps"/>
      <w:bookmarkEnd w:id="146"/>
    </w:p>
    <w:p w14:paraId="557B9143"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2819E86" w14:textId="77777777">
        <w:trPr>
          <w:divId w:val="964896919"/>
          <w:trHeight w:val="225"/>
          <w:tblCellSpacing w:w="12" w:type="dxa"/>
        </w:trPr>
        <w:tc>
          <w:tcPr>
            <w:tcW w:w="450" w:type="dxa"/>
            <w:shd w:val="clear" w:color="auto" w:fill="990000"/>
            <w:vAlign w:val="center"/>
            <w:hideMark/>
          </w:tcPr>
          <w:p w14:paraId="0080A68A"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1AB62D5" w14:textId="77777777" w:rsidR="00000000" w:rsidRDefault="00386D1C">
      <w:pPr>
        <w:pStyle w:val="Heading3"/>
        <w:divId w:val="964896919"/>
        <w:rPr>
          <w:rFonts w:eastAsia="Times New Roman"/>
          <w:lang w:val="en"/>
        </w:rPr>
      </w:pPr>
      <w:bookmarkStart w:id="147" w:name="rfc.section.6"/>
      <w:bookmarkEnd w:id="147"/>
      <w:r>
        <w:rPr>
          <w:rFonts w:eastAsia="Times New Roman"/>
          <w:lang w:val="en"/>
        </w:rPr>
        <w:t>6.  String Operations</w:t>
      </w:r>
    </w:p>
    <w:p w14:paraId="46FB56C0"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w:t>
      </w:r>
      <w:r>
        <w:rPr>
          <w:rFonts w:ascii="Verdana" w:hAnsi="Verdana"/>
          <w:color w:val="000000"/>
          <w:lang w:val="en"/>
        </w:rPr>
        <w:t xml:space="preserve">member names in the Client registration response might be compared to specific member names such as </w:t>
      </w:r>
      <w:r>
        <w:rPr>
          <w:rStyle w:val="HTMLTypewriter"/>
          <w:lang w:val="en"/>
        </w:rPr>
        <w:t>client_id</w:t>
      </w:r>
      <w:r>
        <w:rPr>
          <w:rFonts w:ascii="Verdana" w:hAnsi="Verdana"/>
          <w:color w:val="000000"/>
          <w:lang w:val="en"/>
        </w:rPr>
        <w:t>. Comparing Unicode</w:t>
      </w:r>
      <w:ins w:id="148" w:author="Author" w:date="2015-08-04T00:10:00Z">
        <w:r>
          <w:rPr>
            <w:rFonts w:ascii="Verdana" w:hAnsi="Verdana"/>
            <w:color w:val="000000"/>
            <w:lang w:val="en"/>
          </w:rPr>
          <w:t xml:space="preserve">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"UNICODE"</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[UNICODE]</w:t>
        </w:r>
        <w:r>
          <w:rPr>
            <w:rStyle w:val="Hyperlink"/>
            <w:rFonts w:ascii="Verdana" w:hAnsi="Verdana"/>
            <w:vanish/>
            <w:u w:val="none"/>
            <w:lang w:val="en"/>
          </w:rPr>
          <w:t xml:space="preserve"> (The Unicode Consortium, “The Unicode Standard,” .)</w:t>
        </w:r>
        <w:r>
          <w:rPr>
            <w:rFonts w:ascii="Verdana" w:hAnsi="Verdana"/>
            <w:color w:val="000000"/>
            <w:lang w:val="en"/>
          </w:rPr>
          <w:fldChar w:fldCharType="end"/>
        </w:r>
      </w:ins>
      <w:r>
        <w:rPr>
          <w:rFonts w:ascii="Verdana" w:hAnsi="Verdana"/>
          <w:color w:val="000000"/>
          <w:lang w:val="en"/>
        </w:rPr>
        <w:t xml:space="preserve"> strings, however, has significant s</w:t>
      </w:r>
      <w:r>
        <w:rPr>
          <w:rFonts w:ascii="Verdana" w:hAnsi="Verdana"/>
          <w:color w:val="000000"/>
          <w:lang w:val="en"/>
        </w:rPr>
        <w:t xml:space="preserve">ecurity implications. </w:t>
      </w:r>
    </w:p>
    <w:p w14:paraId="333BE7A1"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1C31EA33" w14:textId="77777777" w:rsidR="00000000" w:rsidRDefault="00386D1C">
      <w:pPr>
        <w:numPr>
          <w:ilvl w:val="0"/>
          <w:numId w:val="4"/>
        </w:numPr>
        <w:ind w:left="1200" w:right="480"/>
        <w:divId w:val="964896919"/>
        <w:rPr>
          <w:rFonts w:ascii="Verdana" w:eastAsia="Times New Roman" w:hAnsi="Verdana"/>
          <w:color w:val="000000"/>
          <w:lang w:val="en"/>
        </w:rPr>
      </w:pPr>
      <w:r>
        <w:rPr>
          <w:rFonts w:ascii="Verdana" w:eastAsia="Times New Roman" w:hAnsi="Verdana"/>
          <w:color w:val="000000"/>
          <w:lang w:val="en"/>
        </w:rPr>
        <w:lastRenderedPageBreak/>
        <w:t xml:space="preserve">Remove any JSON applied escaping to produce an array of Unicode code points. </w:t>
      </w:r>
    </w:p>
    <w:p w14:paraId="41F270C8" w14:textId="2AE94B88" w:rsidR="00000000" w:rsidRDefault="00386D1C">
      <w:pPr>
        <w:numPr>
          <w:ilvl w:val="0"/>
          <w:numId w:val="4"/>
        </w:numPr>
        <w:ind w:left="1200" w:right="480"/>
        <w:divId w:val="964896919"/>
        <w:rPr>
          <w:rFonts w:ascii="Verdana" w:eastAsia="Times New Roman" w:hAnsi="Verdana"/>
          <w:color w:val="000000"/>
          <w:lang w:val="en"/>
        </w:rPr>
      </w:pPr>
      <w:r>
        <w:rPr>
          <w:rFonts w:ascii="Verdana" w:eastAsia="Times New Roman" w:hAnsi="Verdana"/>
          <w:color w:val="000000"/>
          <w:lang w:val="en"/>
        </w:rPr>
        <w:t xml:space="preserve">Unicode Normalization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[USA15]</w:t>
      </w:r>
      <w:r>
        <w:rPr>
          <w:rStyle w:val="Hyperlink"/>
          <w:rFonts w:ascii="Verdana" w:eastAsia="Times New Roman" w:hAnsi="Verdana"/>
          <w:vanish/>
          <w:u w:val="none"/>
          <w:lang w:val="en"/>
        </w:rPr>
        <w:t xml:space="preserve"> (Davis, M</w:t>
      </w:r>
      <w:del w:id="149" w:author="Author" w:date="2015-08-04T00:10:00Z">
        <w:r>
          <w:rPr>
            <w:rStyle w:val="Hyperlink"/>
            <w:rFonts w:ascii="Verdana" w:eastAsia="Times New Roman" w:hAnsi="Verdana"/>
            <w:vanish/>
            <w:u w:val="none"/>
            <w:lang w:val="en"/>
          </w:rPr>
          <w:delText>.,</w:delText>
        </w:r>
      </w:del>
      <w:ins w:id="150" w:author="Author" w:date="2015-08-04T00:10:00Z">
        <w:r>
          <w:rPr>
            <w:rStyle w:val="Hyperlink"/>
            <w:rFonts w:ascii="Verdana" w:eastAsia="Times New Roman" w:hAnsi="Verdana"/>
            <w:vanish/>
            <w:u w:val="none"/>
            <w:lang w:val="en"/>
          </w:rPr>
          <w:t>. and K.</w:t>
        </w:r>
      </w:ins>
      <w:r>
        <w:rPr>
          <w:rStyle w:val="Hyperlink"/>
          <w:rFonts w:ascii="Verdana" w:eastAsia="Times New Roman" w:hAnsi="Verdana"/>
          <w:vanish/>
          <w:u w:val="none"/>
          <w:lang w:val="en"/>
        </w:rPr>
        <w:t xml:space="preserve"> Whistler, </w:t>
      </w:r>
      <w:del w:id="151" w:author="Author" w:date="2015-08-04T00:10:00Z">
        <w:r>
          <w:rPr>
            <w:rStyle w:val="Hyperlink"/>
            <w:rFonts w:ascii="Verdana" w:eastAsia="Times New Roman" w:hAnsi="Verdana"/>
            <w:vanish/>
            <w:u w:val="none"/>
            <w:lang w:val="en"/>
          </w:rPr>
          <w:delText xml:space="preserve">K., and M. Dürst, </w:delText>
        </w:r>
      </w:del>
      <w:r>
        <w:rPr>
          <w:rStyle w:val="Hyperlink"/>
          <w:rFonts w:ascii="Verdana" w:eastAsia="Times New Roman" w:hAnsi="Verdana"/>
          <w:vanish/>
          <w:u w:val="none"/>
          <w:lang w:val="en"/>
        </w:rPr>
        <w:t xml:space="preserve">“Unicode Normalization Forms,” </w:t>
      </w:r>
      <w:del w:id="152" w:author="Author" w:date="2015-08-04T00:10:00Z">
        <w:r>
          <w:rPr>
            <w:rStyle w:val="Hyperlink"/>
            <w:rFonts w:ascii="Verdana" w:eastAsia="Times New Roman" w:hAnsi="Verdana"/>
            <w:vanish/>
            <w:u w:val="none"/>
            <w:lang w:val="en"/>
          </w:rPr>
          <w:delText>09 2009</w:delText>
        </w:r>
      </w:del>
      <w:ins w:id="153" w:author="Author" w:date="2015-08-04T00:10:00Z">
        <w:r>
          <w:rPr>
            <w:rStyle w:val="Hyperlink"/>
            <w:rFonts w:ascii="Verdana" w:eastAsia="Times New Roman" w:hAnsi="Verdana"/>
            <w:vanish/>
            <w:u w:val="none"/>
            <w:lang w:val="en"/>
          </w:rPr>
          <w:t>06 2015</w:t>
        </w:r>
      </w:ins>
      <w:r>
        <w:rPr>
          <w:rStyle w:val="Hyperlink"/>
          <w:rFonts w:ascii="Verdana" w:eastAsia="Times New Roman" w:hAnsi="Verdana"/>
          <w:vanish/>
          <w:u w:val="none"/>
          <w:lang w:val="en"/>
        </w:rPr>
        <w:t>.)</w:t>
      </w:r>
      <w:r>
        <w:rPr>
          <w:rFonts w:ascii="Verdana" w:eastAsia="Times New Roman" w:hAnsi="Verdana"/>
          <w:color w:val="000000"/>
          <w:lang w:val="en"/>
        </w:rPr>
        <w:fldChar w:fldCharType="end"/>
      </w:r>
      <w:r>
        <w:rPr>
          <w:rFonts w:ascii="Verdana" w:eastAsia="Times New Roman" w:hAnsi="Verdana"/>
          <w:color w:val="000000"/>
          <w:lang w:val="en"/>
        </w:rPr>
        <w:t xml:space="preserve"> MUST NOT be applied at any point to either the JSON string or to the string it is to be compared against. </w:t>
      </w:r>
    </w:p>
    <w:p w14:paraId="0CDD82B9" w14:textId="77777777" w:rsidR="00000000" w:rsidRDefault="00386D1C">
      <w:pPr>
        <w:numPr>
          <w:ilvl w:val="0"/>
          <w:numId w:val="4"/>
        </w:numPr>
        <w:ind w:left="1200" w:right="480"/>
        <w:divId w:val="964896919"/>
        <w:rPr>
          <w:rFonts w:ascii="Verdana" w:eastAsia="Times New Roman" w:hAnsi="Verdana"/>
          <w:color w:val="000000"/>
          <w:lang w:val="en"/>
        </w:rPr>
      </w:pPr>
      <w:r>
        <w:rPr>
          <w:rFonts w:ascii="Verdana" w:eastAsia="Times New Roman" w:hAnsi="Verdana"/>
          <w:color w:val="000000"/>
          <w:lang w:val="en"/>
        </w:rPr>
        <w:t xml:space="preserve">Comparisons between the two strings MUST be performed as a </w:t>
      </w:r>
      <w:r>
        <w:rPr>
          <w:rFonts w:ascii="Verdana" w:eastAsia="Times New Roman" w:hAnsi="Verdana"/>
          <w:color w:val="000000"/>
          <w:lang w:val="en"/>
        </w:rPr>
        <w:t xml:space="preserve">Unicode code point to code point equality comparison. </w:t>
      </w:r>
    </w:p>
    <w:p w14:paraId="28ECB36C" w14:textId="77777777" w:rsidR="00000000" w:rsidRDefault="00386D1C">
      <w:pPr>
        <w:spacing w:before="0" w:beforeAutospacing="0" w:after="0" w:afterAutospacing="0"/>
        <w:divId w:val="964896919"/>
        <w:rPr>
          <w:rFonts w:ascii="Verdana" w:eastAsia="Times New Roman" w:hAnsi="Verdana"/>
          <w:color w:val="000000"/>
          <w:lang w:val="en"/>
        </w:rPr>
      </w:pPr>
      <w:bookmarkStart w:id="154" w:name="Validation"/>
      <w:bookmarkEnd w:id="154"/>
    </w:p>
    <w:p w14:paraId="1BAC0343"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BEF777D" w14:textId="77777777">
        <w:trPr>
          <w:divId w:val="964896919"/>
          <w:trHeight w:val="225"/>
          <w:tblCellSpacing w:w="12" w:type="dxa"/>
        </w:trPr>
        <w:tc>
          <w:tcPr>
            <w:tcW w:w="450" w:type="dxa"/>
            <w:shd w:val="clear" w:color="auto" w:fill="990000"/>
            <w:vAlign w:val="center"/>
            <w:hideMark/>
          </w:tcPr>
          <w:p w14:paraId="3105F0B1"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CC7D14C" w14:textId="77777777" w:rsidR="00000000" w:rsidRDefault="00386D1C">
      <w:pPr>
        <w:pStyle w:val="Heading3"/>
        <w:divId w:val="964896919"/>
        <w:rPr>
          <w:rFonts w:eastAsia="Times New Roman"/>
          <w:lang w:val="en"/>
        </w:rPr>
      </w:pPr>
      <w:bookmarkStart w:id="155" w:name="rfc.section.7"/>
      <w:bookmarkEnd w:id="155"/>
      <w:r>
        <w:rPr>
          <w:rFonts w:eastAsia="Times New Roman"/>
          <w:lang w:val="en"/>
        </w:rPr>
        <w:t>7.  Validation</w:t>
      </w:r>
    </w:p>
    <w:p w14:paraId="58B5371C" w14:textId="77777777" w:rsidR="00000000" w:rsidRDefault="00386D1C">
      <w:pPr>
        <w:pStyle w:val="NormalWeb"/>
        <w:divId w:val="964896919"/>
        <w:rPr>
          <w:rFonts w:ascii="Verdana" w:hAnsi="Verdana"/>
          <w:color w:val="000000"/>
          <w:lang w:val="en"/>
        </w:rPr>
      </w:pPr>
      <w:r>
        <w:rPr>
          <w:rFonts w:ascii="Verdana" w:hAnsi="Verdana"/>
          <w:color w:val="000000"/>
          <w:lang w:val="en"/>
        </w:rPr>
        <w:t>If any of the validation p</w:t>
      </w:r>
      <w:r>
        <w:rPr>
          <w:rFonts w:ascii="Verdana" w:hAnsi="Verdana"/>
          <w:color w:val="000000"/>
          <w:lang w:val="en"/>
        </w:rPr>
        <w:t xml:space="preserve">rocedures defined in this specification fail, any operations requiring the information that failed to correctly validate MUST be aborted and the information that failed to validate MUST NOT be used. </w:t>
      </w:r>
    </w:p>
    <w:p w14:paraId="3B101998" w14:textId="77777777" w:rsidR="00000000" w:rsidRDefault="00386D1C">
      <w:pPr>
        <w:spacing w:before="0" w:beforeAutospacing="0" w:after="0" w:afterAutospacing="0"/>
        <w:divId w:val="964896919"/>
        <w:rPr>
          <w:rFonts w:ascii="Verdana" w:eastAsia="Times New Roman" w:hAnsi="Verdana"/>
          <w:color w:val="000000"/>
          <w:lang w:val="en"/>
        </w:rPr>
      </w:pPr>
      <w:bookmarkStart w:id="156" w:name="ImplementationConsiderations"/>
      <w:bookmarkEnd w:id="156"/>
    </w:p>
    <w:p w14:paraId="73B2AFB0"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05E6906" w14:textId="77777777">
        <w:trPr>
          <w:divId w:val="964896919"/>
          <w:trHeight w:val="225"/>
          <w:tblCellSpacing w:w="12" w:type="dxa"/>
        </w:trPr>
        <w:tc>
          <w:tcPr>
            <w:tcW w:w="450" w:type="dxa"/>
            <w:shd w:val="clear" w:color="auto" w:fill="990000"/>
            <w:vAlign w:val="center"/>
            <w:hideMark/>
          </w:tcPr>
          <w:p w14:paraId="290ADA1E"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0EFC087" w14:textId="77777777" w:rsidR="00000000" w:rsidRDefault="00386D1C">
      <w:pPr>
        <w:pStyle w:val="Heading3"/>
        <w:divId w:val="964896919"/>
        <w:rPr>
          <w:rFonts w:eastAsia="Times New Roman"/>
          <w:lang w:val="en"/>
        </w:rPr>
      </w:pPr>
      <w:bookmarkStart w:id="157" w:name="rfc.section.8"/>
      <w:bookmarkEnd w:id="157"/>
      <w:r>
        <w:rPr>
          <w:rFonts w:eastAsia="Times New Roman"/>
          <w:lang w:val="en"/>
        </w:rPr>
        <w:t>8.  Implementation Considerations</w:t>
      </w:r>
    </w:p>
    <w:p w14:paraId="68B9E178" w14:textId="77777777" w:rsidR="00000000" w:rsidRDefault="00386D1C">
      <w:pPr>
        <w:pStyle w:val="NormalWeb"/>
        <w:divId w:val="964896919"/>
        <w:rPr>
          <w:rFonts w:ascii="Verdana" w:hAnsi="Verdana"/>
          <w:color w:val="000000"/>
          <w:lang w:val="en"/>
        </w:rPr>
      </w:pPr>
      <w:r>
        <w:rPr>
          <w:rFonts w:ascii="Verdana" w:hAnsi="Verdana"/>
          <w:color w:val="000000"/>
          <w:lang w:val="en"/>
        </w:rPr>
        <w:t>This sp</w:t>
      </w:r>
      <w:r>
        <w:rPr>
          <w:rFonts w:ascii="Verdana" w:hAnsi="Verdana"/>
          <w:color w:val="000000"/>
          <w:lang w:val="en"/>
        </w:rPr>
        <w:t>ecification defines features used by both Relying Parties and OpenID Providers that choose to implement Dynamic Client Registration. All of these Relying Parties and OpenID Providers MUST implement the features that are listed in this specification as bein</w:t>
      </w:r>
      <w:r>
        <w:rPr>
          <w:rFonts w:ascii="Verdana" w:hAnsi="Verdana"/>
          <w:color w:val="000000"/>
          <w:lang w:val="en"/>
        </w:rPr>
        <w:t xml:space="preserve">g "REQUIRED" or are described with a "MUST". </w:t>
      </w:r>
    </w:p>
    <w:p w14:paraId="6DDF3D76" w14:textId="77777777" w:rsidR="00000000" w:rsidRDefault="00386D1C">
      <w:pPr>
        <w:pStyle w:val="NormalWeb"/>
        <w:divId w:val="115412155"/>
        <w:rPr>
          <w:del w:id="158" w:author="Author" w:date="2015-08-04T00:10:00Z"/>
          <w:rFonts w:ascii="Verdana" w:hAnsi="Verdana"/>
          <w:color w:val="000000"/>
          <w:lang w:val="en"/>
        </w:rPr>
      </w:pPr>
      <w:del w:id="159" w:author="Author" w:date="2015-08-04T00:10:00Z">
        <w:r>
          <w:rPr>
            <w:rFonts w:ascii="Verdana" w:hAnsi="Verdana"/>
            <w:color w:val="000000"/>
            <w:lang w:val="en"/>
          </w:rPr>
          <w:delText>As of the time of this writing, this</w:delText>
        </w:r>
      </w:del>
      <w:ins w:id="160" w:author="Author" w:date="2015-08-04T00:10:00Z">
        <w:r>
          <w:rPr>
            <w:rFonts w:ascii="Verdana" w:hAnsi="Verdana"/>
            <w:color w:val="000000"/>
            <w:lang w:val="en"/>
          </w:rPr>
          <w:t>This</w:t>
        </w:r>
      </w:ins>
      <w:r>
        <w:rPr>
          <w:rFonts w:ascii="Verdana" w:hAnsi="Verdana"/>
          <w:color w:val="000000"/>
          <w:lang w:val="en"/>
        </w:rPr>
        <w:t xml:space="preserve"> specification is compatible with the </w:t>
      </w:r>
      <w:del w:id="161" w:author="Author" w:date="2015-08-04T00:10:00Z">
        <w:r>
          <w:rPr>
            <w:rFonts w:ascii="Verdana" w:hAnsi="Verdana"/>
            <w:color w:val="000000"/>
            <w:lang w:val="en"/>
          </w:rPr>
          <w:delText xml:space="preserve">current version of </w:delText>
        </w:r>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"I-D.ietf-oauth-dyn-reg"</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OAuth 2.0 Dynamic Client Registration Protocol</w:delText>
        </w:r>
        <w:r>
          <w:rPr>
            <w:rStyle w:val="Hyperlink"/>
            <w:rFonts w:ascii="Verdana" w:hAnsi="Verdana"/>
            <w:vanish/>
            <w:u w:val="none"/>
            <w:lang w:val="en"/>
          </w:rPr>
          <w:delText xml:space="preserve"> (Richer, J., Jones</w:delText>
        </w:r>
        <w:r>
          <w:rPr>
            <w:rStyle w:val="Hyperlink"/>
            <w:rFonts w:ascii="Verdana" w:hAnsi="Verdana"/>
            <w:vanish/>
            <w:u w:val="none"/>
            <w:lang w:val="en"/>
          </w:rPr>
          <w:delText>, M., Bradley, J., Machulak, M., and P. Hunt, “OAuth 2.0 Dynamic Client Registration Protocol,” August 2014.)</w:delText>
        </w:r>
        <w:r>
          <w:rPr>
            <w:rFonts w:ascii="Verdana" w:hAnsi="Verdana"/>
            <w:color w:val="000000"/>
            <w:lang w:val="en"/>
          </w:rPr>
          <w:fldChar w:fldCharType="end"/>
        </w:r>
        <w:r>
          <w:rPr>
            <w:rFonts w:ascii="Verdana" w:hAnsi="Verdana"/>
            <w:color w:val="000000"/>
            <w:lang w:val="en"/>
          </w:rPr>
          <w:delText xml:space="preserve"> [I</w:delText>
        </w:r>
        <w:r>
          <w:rPr>
            <w:rFonts w:ascii="Verdana" w:hAnsi="Verdana"/>
            <w:color w:val="000000"/>
            <w:lang w:val="en"/>
          </w:rPr>
          <w:noBreakHyphen/>
          <w:delText>D.ietf</w:delText>
        </w:r>
        <w:r>
          <w:rPr>
            <w:rFonts w:ascii="Verdana" w:hAnsi="Verdana"/>
            <w:color w:val="000000"/>
            <w:lang w:val="en"/>
          </w:rPr>
          <w:noBreakHyphen/>
          <w:delText>oauth</w:delText>
        </w:r>
        <w:r>
          <w:rPr>
            <w:rFonts w:ascii="Verdana" w:hAnsi="Verdana"/>
            <w:color w:val="000000"/>
            <w:lang w:val="en"/>
          </w:rPr>
          <w:noBreakHyphen/>
          <w:delText>dyn</w:delText>
        </w:r>
        <w:r>
          <w:rPr>
            <w:rFonts w:ascii="Verdana" w:hAnsi="Verdana"/>
            <w:color w:val="000000"/>
            <w:lang w:val="en"/>
          </w:rPr>
          <w:noBreakHyphen/>
          <w:delText xml:space="preserve">reg], draft -20. The Dynamic </w:delText>
        </w:r>
      </w:del>
      <w:ins w:id="162" w:author="Author" w:date="2015-08-04T00:1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"RFC7591"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Dynamic Client Registration Protocol</w:t>
        </w:r>
        <w:r>
          <w:rPr>
            <w:rStyle w:val="Hyperlink"/>
            <w:rFonts w:ascii="Verdana" w:hAnsi="Verdana"/>
            <w:vanish/>
            <w:u w:val="none"/>
            <w:lang w:val="en"/>
          </w:rPr>
          <w:t xml:space="preserve"> (Richer, J., Ed., Jones, M., Bradley, J., Machulak, M., and P. Hunt, “</w:t>
        </w:r>
        <w:r>
          <w:rPr>
            <w:rStyle w:val="Hyperlink"/>
            <w:rFonts w:ascii="Verdana" w:hAnsi="Verdana"/>
            <w:vanish/>
            <w:u w:val="none"/>
            <w:lang w:val="en"/>
          </w:rPr>
          <w:t>OAuth 2.0 Dynamic Client Registration Protocol,” July 2015.)</w:t>
        </w:r>
        <w:r>
          <w:rPr>
            <w:rFonts w:ascii="Verdana" w:hAnsi="Verdana"/>
            <w:color w:val="000000"/>
            <w:lang w:val="en"/>
          </w:rPr>
          <w:fldChar w:fldCharType="end"/>
        </w:r>
        <w:r>
          <w:rPr>
            <w:rFonts w:ascii="Verdana" w:hAnsi="Verdana"/>
            <w:color w:val="000000"/>
            <w:lang w:val="en"/>
          </w:rPr>
          <w:t xml:space="preserve"> [RFC7591]. Implementations MAY use additional </w:t>
        </w:r>
      </w:ins>
      <w:r>
        <w:rPr>
          <w:rFonts w:ascii="Verdana" w:hAnsi="Verdana"/>
          <w:color w:val="000000"/>
          <w:lang w:val="en"/>
        </w:rPr>
        <w:t xml:space="preserve">Client </w:t>
      </w:r>
      <w:del w:id="163" w:author="Author" w:date="2015-08-04T00:10:00Z">
        <w:r>
          <w:rPr>
            <w:rFonts w:ascii="Verdana" w:hAnsi="Verdana"/>
            <w:color w:val="000000"/>
            <w:lang w:val="en"/>
          </w:rPr>
          <w:delText>Registration work is still ongoing at the IETF and changes may or may not be made there th</w:delText>
        </w:r>
        <w:r>
          <w:rPr>
            <w:rFonts w:ascii="Verdana" w:hAnsi="Verdana"/>
            <w:color w:val="000000"/>
            <w:lang w:val="en"/>
          </w:rPr>
          <w:delText xml:space="preserve">at cause it to diverge from this specification during the standardization process. </w:delText>
        </w:r>
      </w:del>
    </w:p>
    <w:p w14:paraId="3E0B9E0C" w14:textId="1B25B4CA" w:rsidR="00000000" w:rsidRDefault="00386D1C">
      <w:pPr>
        <w:pStyle w:val="NormalWeb"/>
        <w:divId w:val="964896919"/>
        <w:rPr>
          <w:rFonts w:ascii="Verdana" w:hAnsi="Verdana"/>
          <w:color w:val="000000"/>
          <w:lang w:val="en"/>
        </w:rPr>
      </w:pPr>
      <w:ins w:id="164" w:author="Author" w:date="2015-08-04T00:10:00Z">
        <w:r>
          <w:rPr>
            <w:rFonts w:ascii="Verdana" w:hAnsi="Verdana"/>
            <w:color w:val="000000"/>
            <w:lang w:val="en"/>
          </w:rPr>
          <w:t xml:space="preserve">Metadata values defined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"RFC7591"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[RFC7591]</w:t>
        </w:r>
        <w:r>
          <w:rPr>
            <w:rStyle w:val="Hyperlink"/>
            <w:rFonts w:ascii="Verdana" w:hAnsi="Verdana"/>
            <w:vanish/>
            <w:u w:val="none"/>
            <w:lang w:val="en"/>
          </w:rPr>
          <w:t xml:space="preserve"> (Richer, J., Ed., Jones, M., Bradley, J., Machulak, M., and P. Hunt, “OAuth</w:t>
        </w:r>
        <w:r>
          <w:rPr>
            <w:rStyle w:val="Hyperlink"/>
            <w:rFonts w:ascii="Verdana" w:hAnsi="Verdana"/>
            <w:vanish/>
            <w:u w:val="none"/>
            <w:lang w:val="en"/>
          </w:rPr>
          <w:t xml:space="preserve"> 2.0 Dynamic Client Registration Protocol,” July 2015.)</w:t>
        </w:r>
        <w:r>
          <w:rPr>
            <w:rFonts w:ascii="Verdana" w:hAnsi="Verdana"/>
            <w:color w:val="000000"/>
            <w:lang w:val="en"/>
          </w:rPr>
          <w:fldChar w:fldCharType="end"/>
        </w:r>
        <w:r>
          <w:rPr>
            <w:rFonts w:ascii="Verdana" w:hAnsi="Verdana"/>
            <w:color w:val="000000"/>
            <w:lang w:val="en"/>
          </w:rPr>
          <w:t xml:space="preserve">, such as </w:t>
        </w:r>
        <w:r>
          <w:rPr>
            <w:rStyle w:val="HTMLTypewriter"/>
            <w:lang w:val="en"/>
          </w:rPr>
          <w:t>software_statement</w:t>
        </w:r>
        <w:r>
          <w:rPr>
            <w:rFonts w:ascii="Verdana" w:hAnsi="Verdana"/>
            <w:color w:val="000000"/>
            <w:lang w:val="en"/>
          </w:rPr>
          <w:t xml:space="preserve">, should they facilitate their use cases. </w:t>
        </w:r>
      </w:ins>
      <w:r>
        <w:rPr>
          <w:rFonts w:ascii="Verdana" w:hAnsi="Verdana"/>
          <w:color w:val="000000"/>
          <w:lang w:val="en"/>
        </w:rPr>
        <w:t xml:space="preserve">Implementations wanting to support additional operations </w:t>
      </w:r>
      <w:r>
        <w:rPr>
          <w:rFonts w:ascii="Verdana" w:hAnsi="Verdana"/>
          <w:color w:val="000000"/>
          <w:lang w:val="en"/>
        </w:rPr>
        <w:lastRenderedPageBreak/>
        <w:t xml:space="preserve">defined in </w:t>
      </w:r>
      <w:del w:id="165" w:author="Author" w:date="2015-08-04T00:10:00Z">
        <w:r>
          <w:rPr>
            <w:rFonts w:ascii="Verdana" w:hAnsi="Verdana"/>
            <w:color w:val="000000"/>
            <w:lang w:val="en"/>
          </w:rPr>
          <w:fldChar w:fldCharType="begin"/>
        </w:r>
        <w:r>
          <w:rPr>
            <w:rFonts w:ascii="Verdana" w:hAnsi="Verdana"/>
            <w:color w:val="000000"/>
            <w:lang w:val="en"/>
          </w:rPr>
          <w:delInstrText xml:space="preserve"> </w:delInstrText>
        </w:r>
        <w:r>
          <w:rPr>
            <w:rFonts w:ascii="Verdana" w:hAnsi="Verdana"/>
            <w:color w:val="000000"/>
            <w:lang w:val="en"/>
          </w:rPr>
          <w:delInstrText>HYPERLINK "" \l "I-D.ietf-oauth-dyn-reg-management"</w:delInstrText>
        </w:r>
        <w:r>
          <w:rPr>
            <w:rFonts w:ascii="Verdana" w:hAnsi="Verdana"/>
            <w:color w:val="000000"/>
            <w:lang w:val="en"/>
          </w:rPr>
          <w:delInstrText xml:space="preserve"> </w:delInstrText>
        </w:r>
        <w:r>
          <w:rPr>
            <w:rFonts w:ascii="Verdana" w:hAnsi="Verdana"/>
            <w:color w:val="000000"/>
            <w:lang w:val="en"/>
          </w:rPr>
          <w:fldChar w:fldCharType="separate"/>
        </w:r>
        <w:r>
          <w:rPr>
            <w:rStyle w:val="Hyperlink"/>
            <w:rFonts w:ascii="Verdana" w:hAnsi="Verdana"/>
            <w:u w:val="none"/>
            <w:lang w:val="en"/>
          </w:rPr>
          <w:delText>OAuth 2.0 Dynamic Client Registration Management</w:delText>
        </w:r>
        <w:r>
          <w:rPr>
            <w:rStyle w:val="Hyperlink"/>
            <w:rFonts w:ascii="Verdana" w:hAnsi="Verdana"/>
            <w:u w:val="none"/>
            <w:lang w:val="en"/>
          </w:rPr>
          <w:delText xml:space="preserve"> Protocol</w:delText>
        </w:r>
        <w:r>
          <w:rPr>
            <w:rStyle w:val="Hyperlink"/>
            <w:rFonts w:ascii="Verdana" w:hAnsi="Verdana"/>
            <w:vanish/>
            <w:u w:val="none"/>
            <w:lang w:val="en"/>
          </w:rPr>
          <w:delText xml:space="preserve"> (Richer, J., Jones, M., Bradley, J., and M. Machulak, “OAuth 2.0 Dynamic Client Registration Management Protocol,” August 2014.)</w:delText>
        </w:r>
        <w:r>
          <w:rPr>
            <w:rFonts w:ascii="Verdana" w:hAnsi="Verdana"/>
            <w:color w:val="000000"/>
            <w:lang w:val="en"/>
          </w:rPr>
          <w:fldChar w:fldCharType="end"/>
        </w:r>
        <w:r>
          <w:rPr>
            <w:rFonts w:ascii="Verdana" w:hAnsi="Verdana"/>
            <w:color w:val="000000"/>
            <w:lang w:val="en"/>
          </w:rPr>
          <w:delText xml:space="preserve"> [I</w:delText>
        </w:r>
        <w:r>
          <w:rPr>
            <w:rFonts w:ascii="Verdana" w:hAnsi="Verdana"/>
            <w:color w:val="000000"/>
            <w:lang w:val="en"/>
          </w:rPr>
          <w:noBreakHyphen/>
          <w:delText>D.ietf</w:delText>
        </w:r>
        <w:r>
          <w:rPr>
            <w:rFonts w:ascii="Verdana" w:hAnsi="Verdana"/>
            <w:color w:val="000000"/>
            <w:lang w:val="en"/>
          </w:rPr>
          <w:noBreakHyphen/>
          <w:delText>oauth</w:delText>
        </w:r>
        <w:r>
          <w:rPr>
            <w:rFonts w:ascii="Verdana" w:hAnsi="Verdana"/>
            <w:color w:val="000000"/>
            <w:lang w:val="en"/>
          </w:rPr>
          <w:noBreakHyphen/>
          <w:delText>dyn</w:delText>
        </w:r>
        <w:r>
          <w:rPr>
            <w:rFonts w:ascii="Verdana" w:hAnsi="Verdana"/>
            <w:color w:val="000000"/>
            <w:lang w:val="en"/>
          </w:rPr>
          <w:noBreakHyphen/>
          <w:delText>reg</w:delText>
        </w:r>
        <w:r>
          <w:rPr>
            <w:rFonts w:ascii="Verdana" w:hAnsi="Verdana"/>
            <w:color w:val="000000"/>
            <w:lang w:val="en"/>
          </w:rPr>
          <w:noBreakHyphen/>
          <w:delText>management], draft -05,</w:delText>
        </w:r>
      </w:del>
      <w:ins w:id="166" w:author="Author" w:date="2015-08-04T00:10:00Z">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"RFC7592"</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OAuth 2.0 Dynamic Client Registra</w:t>
        </w:r>
        <w:r>
          <w:rPr>
            <w:rStyle w:val="Hyperlink"/>
            <w:rFonts w:ascii="Verdana" w:hAnsi="Verdana"/>
            <w:u w:val="none"/>
            <w:lang w:val="en"/>
          </w:rPr>
          <w:t>tion Management Protocol</w:t>
        </w:r>
        <w:r>
          <w:rPr>
            <w:rStyle w:val="Hyperlink"/>
            <w:rFonts w:ascii="Verdana" w:hAnsi="Verdana"/>
            <w:vanish/>
            <w:u w:val="none"/>
            <w:lang w:val="en"/>
          </w:rPr>
          <w:t xml:space="preserve"> (Richer, J., Ed., Jones, M., Bradley, J., and M. Machulak, “OAuth 2.0 Dynamic Client Registration Management Protocol,” July 2015.)</w:t>
        </w:r>
        <w:r>
          <w:rPr>
            <w:rFonts w:ascii="Verdana" w:hAnsi="Verdana"/>
            <w:color w:val="000000"/>
            <w:lang w:val="en"/>
          </w:rPr>
          <w:fldChar w:fldCharType="end"/>
        </w:r>
        <w:r>
          <w:rPr>
            <w:rFonts w:ascii="Verdana" w:hAnsi="Verdana"/>
            <w:color w:val="000000"/>
            <w:lang w:val="en"/>
          </w:rPr>
          <w:t xml:space="preserve"> [RFC7592],</w:t>
        </w:r>
      </w:ins>
      <w:r>
        <w:rPr>
          <w:rFonts w:ascii="Verdana" w:hAnsi="Verdana"/>
          <w:color w:val="000000"/>
          <w:lang w:val="en"/>
        </w:rPr>
        <w:t xml:space="preserve"> such as Update, can do so using that specification, while being mindful that the specifi</w:t>
      </w:r>
      <w:r>
        <w:rPr>
          <w:rFonts w:ascii="Verdana" w:hAnsi="Verdana"/>
          <w:color w:val="000000"/>
          <w:lang w:val="en"/>
        </w:rPr>
        <w:t xml:space="preserve">cation is </w:t>
      </w:r>
      <w:del w:id="167" w:author="Author" w:date="2015-08-04T00:10:00Z">
        <w:r>
          <w:rPr>
            <w:rFonts w:ascii="Verdana" w:hAnsi="Verdana"/>
            <w:color w:val="000000"/>
            <w:lang w:val="en"/>
          </w:rPr>
          <w:delText>a work in progress, and may change</w:delText>
        </w:r>
      </w:del>
      <w:ins w:id="168" w:author="Author" w:date="2015-08-04T00:10:00Z">
        <w:r>
          <w:rPr>
            <w:rFonts w:ascii="Verdana" w:hAnsi="Verdana"/>
            <w:color w:val="000000"/>
            <w:lang w:val="en"/>
          </w:rPr>
          <w:t>experimental</w:t>
        </w:r>
      </w:ins>
      <w:r>
        <w:rPr>
          <w:rFonts w:ascii="Verdana" w:hAnsi="Verdana"/>
          <w:color w:val="000000"/>
          <w:lang w:val="en"/>
        </w:rPr>
        <w:t xml:space="preserve">. </w:t>
      </w:r>
    </w:p>
    <w:p w14:paraId="5EBB09F3" w14:textId="77777777" w:rsidR="00000000" w:rsidRDefault="00386D1C">
      <w:pPr>
        <w:spacing w:before="0" w:beforeAutospacing="0" w:after="0" w:afterAutospacing="0"/>
        <w:divId w:val="964896919"/>
        <w:rPr>
          <w:rFonts w:ascii="Verdana" w:eastAsia="Times New Roman" w:hAnsi="Verdana"/>
          <w:color w:val="000000"/>
          <w:lang w:val="en"/>
        </w:rPr>
      </w:pPr>
      <w:bookmarkStart w:id="169" w:name="CompatibilityNotes"/>
      <w:bookmarkStart w:id="170" w:name="PreFinalIETFSpecs"/>
      <w:bookmarkEnd w:id="169"/>
      <w:bookmarkEnd w:id="170"/>
    </w:p>
    <w:p w14:paraId="48799614"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073EA83" w14:textId="77777777">
        <w:trPr>
          <w:divId w:val="964896919"/>
          <w:trHeight w:val="225"/>
          <w:tblCellSpacing w:w="12" w:type="dxa"/>
        </w:trPr>
        <w:tc>
          <w:tcPr>
            <w:tcW w:w="450" w:type="dxa"/>
            <w:shd w:val="clear" w:color="auto" w:fill="990000"/>
            <w:vAlign w:val="center"/>
            <w:hideMark/>
          </w:tcPr>
          <w:p w14:paraId="7B7F5F32"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9F88C43" w14:textId="10955A8A" w:rsidR="00000000" w:rsidRDefault="00386D1C">
      <w:pPr>
        <w:pStyle w:val="Heading3"/>
        <w:divId w:val="964896919"/>
        <w:rPr>
          <w:rFonts w:eastAsia="Times New Roman"/>
          <w:lang w:val="en"/>
        </w:rPr>
      </w:pPr>
      <w:bookmarkStart w:id="171" w:name="rfc.section.8.1"/>
      <w:bookmarkEnd w:id="171"/>
      <w:r>
        <w:rPr>
          <w:rFonts w:eastAsia="Times New Roman"/>
          <w:lang w:val="en"/>
        </w:rPr>
        <w:t xml:space="preserve">8.1.  </w:t>
      </w:r>
      <w:del w:id="172" w:author="Author" w:date="2015-08-04T00:10:00Z">
        <w:r>
          <w:rPr>
            <w:rFonts w:eastAsia="Times New Roman"/>
            <w:lang w:val="en"/>
          </w:rPr>
          <w:delText>Pre-Final IETF Specifications</w:delText>
        </w:r>
      </w:del>
      <w:ins w:id="173" w:author="Author" w:date="2015-08-04T00:10:00Z">
        <w:r>
          <w:rPr>
            <w:rFonts w:eastAsia="Times New Roman"/>
            <w:lang w:val="en"/>
          </w:rPr>
          <w:t>Compatibility Notes</w:t>
        </w:r>
      </w:ins>
    </w:p>
    <w:p w14:paraId="5A460EFF" w14:textId="77777777" w:rsidR="00000000" w:rsidRDefault="00386D1C">
      <w:pPr>
        <w:pStyle w:val="NormalWeb"/>
        <w:divId w:val="115412155"/>
        <w:rPr>
          <w:del w:id="174" w:author="Author" w:date="2015-08-04T00:10:00Z"/>
          <w:rFonts w:ascii="Verdana" w:hAnsi="Verdana"/>
          <w:color w:val="000000"/>
          <w:lang w:val="en"/>
        </w:rPr>
      </w:pPr>
      <w:del w:id="175" w:author="Author" w:date="2015-08-04T00:10:00Z">
        <w:r>
          <w:rPr>
            <w:rFonts w:ascii="Verdana" w:hAnsi="Verdana"/>
            <w:color w:val="000000"/>
            <w:lang w:val="en"/>
          </w:rPr>
          <w:delText>Implementers should be aware</w:delText>
        </w:r>
      </w:del>
      <w:ins w:id="176" w:author="Author" w:date="2015-08-04T00:10:00Z">
        <w:r>
          <w:rPr>
            <w:rFonts w:ascii="Verdana" w:hAnsi="Verdana"/>
            <w:color w:val="000000"/>
            <w:lang w:val="en"/>
          </w:rPr>
          <w:t>NOTE: Potential compatibility issues</w:t>
        </w:r>
      </w:ins>
      <w:r>
        <w:rPr>
          <w:rFonts w:ascii="Verdana" w:hAnsi="Verdana"/>
          <w:color w:val="000000"/>
          <w:lang w:val="en"/>
        </w:rPr>
        <w:t xml:space="preserve"> that </w:t>
      </w:r>
      <w:ins w:id="177" w:author="Author" w:date="2015-08-04T00:10:00Z">
        <w:r>
          <w:rPr>
            <w:rFonts w:ascii="Verdana" w:hAnsi="Verdana"/>
            <w:color w:val="000000"/>
            <w:lang w:val="en"/>
          </w:rPr>
          <w:t xml:space="preserve">were previously described in the original version of </w:t>
        </w:r>
      </w:ins>
      <w:r>
        <w:rPr>
          <w:rFonts w:ascii="Verdana" w:hAnsi="Verdana"/>
          <w:color w:val="000000"/>
          <w:lang w:val="en"/>
        </w:rPr>
        <w:t xml:space="preserve">this specification </w:t>
      </w:r>
      <w:del w:id="178" w:author="Author" w:date="2015-08-04T00:10:00Z">
        <w:r>
          <w:rPr>
            <w:rFonts w:ascii="Verdana" w:hAnsi="Verdana"/>
            <w:color w:val="000000"/>
            <w:lang w:val="en"/>
          </w:rPr>
          <w:delText xml:space="preserve">uses several IETF specifications that are </w:delText>
        </w:r>
        <w:r>
          <w:rPr>
            <w:rFonts w:ascii="Verdana" w:hAnsi="Verdana"/>
            <w:color w:val="000000"/>
            <w:lang w:val="en"/>
          </w:rPr>
          <w:delText xml:space="preserve">not yet final specifications. Those specifications are: </w:delText>
        </w:r>
      </w:del>
    </w:p>
    <w:p w14:paraId="4CBA359C" w14:textId="77777777" w:rsidR="00000000" w:rsidRDefault="00386D1C">
      <w:pPr>
        <w:numPr>
          <w:ilvl w:val="0"/>
          <w:numId w:val="27"/>
        </w:numPr>
        <w:ind w:left="1200" w:right="480"/>
        <w:divId w:val="115412155"/>
        <w:rPr>
          <w:del w:id="179" w:author="Author" w:date="2015-08-04T00:10:00Z"/>
          <w:rFonts w:ascii="Verdana" w:eastAsia="Times New Roman" w:hAnsi="Verdana"/>
          <w:color w:val="000000"/>
          <w:lang w:val="en"/>
        </w:rPr>
      </w:pPr>
      <w:del w:id="180" w:author="Author" w:date="2015-08-04T00:10: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"JWT"</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Token (JWT) draft -25</w:delText>
        </w:r>
        <w:r>
          <w:rPr>
            <w:rStyle w:val="Hyperlink"/>
            <w:rFonts w:ascii="Verdana" w:eastAsia="Times New Roman" w:hAnsi="Verdana"/>
            <w:vanish/>
            <w:u w:val="none"/>
            <w:lang w:val="en"/>
          </w:rPr>
          <w:delText xml:space="preserve"> (Jones, M., Bradley, J., and N. Sakimura, “JSON Web Token (JWT),”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[JWT] </w:delText>
        </w:r>
      </w:del>
    </w:p>
    <w:p w14:paraId="1EA78DDF" w14:textId="77777777" w:rsidR="00000000" w:rsidRDefault="00386D1C">
      <w:pPr>
        <w:numPr>
          <w:ilvl w:val="0"/>
          <w:numId w:val="27"/>
        </w:numPr>
        <w:ind w:left="1200" w:right="480"/>
        <w:divId w:val="115412155"/>
        <w:rPr>
          <w:del w:id="181" w:author="Author" w:date="2015-08-04T00:10:00Z"/>
          <w:rFonts w:ascii="Verdana" w:eastAsia="Times New Roman" w:hAnsi="Verdana"/>
          <w:color w:val="000000"/>
          <w:lang w:val="en"/>
        </w:rPr>
      </w:pPr>
      <w:del w:id="182" w:author="Author" w:date="2015-08-04T00:10: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"JWS"</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Signature (JWS) draft -31</w:delText>
        </w:r>
        <w:r>
          <w:rPr>
            <w:rStyle w:val="Hyperlink"/>
            <w:rFonts w:ascii="Verdana" w:eastAsia="Times New Roman" w:hAnsi="Verdana"/>
            <w:vanish/>
            <w:u w:val="none"/>
            <w:lang w:val="en"/>
          </w:rPr>
          <w:delText xml:space="preserve"> (Jones, M., Bradley, J., and N. Sakimura, “JSON Web Signature (JWS),”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[JWS] </w:delText>
        </w:r>
      </w:del>
    </w:p>
    <w:p w14:paraId="1CFA6294" w14:textId="77777777" w:rsidR="00000000" w:rsidRDefault="00386D1C">
      <w:pPr>
        <w:numPr>
          <w:ilvl w:val="0"/>
          <w:numId w:val="27"/>
        </w:numPr>
        <w:ind w:left="1200" w:right="480"/>
        <w:divId w:val="115412155"/>
        <w:rPr>
          <w:del w:id="183" w:author="Author" w:date="2015-08-04T00:10:00Z"/>
          <w:rFonts w:ascii="Verdana" w:eastAsia="Times New Roman" w:hAnsi="Verdana"/>
          <w:color w:val="000000"/>
          <w:lang w:val="en"/>
        </w:rPr>
      </w:pPr>
      <w:del w:id="184" w:author="Author" w:date="2015-08-04T00:10: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"JWE"</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Encryption (JWE) draft -31</w:delText>
        </w:r>
        <w:r>
          <w:rPr>
            <w:rStyle w:val="Hyperlink"/>
            <w:rFonts w:ascii="Verdana" w:eastAsia="Times New Roman" w:hAnsi="Verdana"/>
            <w:vanish/>
            <w:u w:val="none"/>
            <w:lang w:val="en"/>
          </w:rPr>
          <w:delText xml:space="preserve"> (Jones, M., Rescorla, E., and J. Hildebrand, “JSON Web Encryption (JWE</w:delText>
        </w:r>
        <w:r>
          <w:rPr>
            <w:rStyle w:val="Hyperlink"/>
            <w:rFonts w:ascii="Verdana" w:eastAsia="Times New Roman" w:hAnsi="Verdana"/>
            <w:vanish/>
            <w:u w:val="none"/>
            <w:lang w:val="en"/>
          </w:rPr>
          <w:delText>),”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[JWE] </w:delText>
        </w:r>
      </w:del>
    </w:p>
    <w:p w14:paraId="4CA494F1" w14:textId="77777777" w:rsidR="00000000" w:rsidRDefault="00386D1C">
      <w:pPr>
        <w:numPr>
          <w:ilvl w:val="0"/>
          <w:numId w:val="27"/>
        </w:numPr>
        <w:ind w:left="1200" w:right="480"/>
        <w:divId w:val="115412155"/>
        <w:rPr>
          <w:del w:id="185" w:author="Author" w:date="2015-08-04T00:10:00Z"/>
          <w:rFonts w:ascii="Verdana" w:eastAsia="Times New Roman" w:hAnsi="Verdana"/>
          <w:color w:val="000000"/>
          <w:lang w:val="en"/>
        </w:rPr>
      </w:pPr>
      <w:del w:id="186" w:author="Author" w:date="2015-08-04T00:10: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"JWK"</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Key (JWK) draft -31</w:delText>
        </w:r>
        <w:r>
          <w:rPr>
            <w:rStyle w:val="Hyperlink"/>
            <w:rFonts w:ascii="Verdana" w:eastAsia="Times New Roman" w:hAnsi="Verdana"/>
            <w:vanish/>
            <w:u w:val="none"/>
            <w:lang w:val="en"/>
          </w:rPr>
          <w:delText xml:space="preserve"> (Jones, M., “JSON Web Key (JWK),”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[JWK] </w:delText>
        </w:r>
      </w:del>
    </w:p>
    <w:p w14:paraId="60F2BED6" w14:textId="77777777" w:rsidR="00000000" w:rsidRDefault="00386D1C">
      <w:pPr>
        <w:numPr>
          <w:ilvl w:val="0"/>
          <w:numId w:val="27"/>
        </w:numPr>
        <w:ind w:left="1200" w:right="480"/>
        <w:divId w:val="115412155"/>
        <w:rPr>
          <w:del w:id="187" w:author="Author" w:date="2015-08-04T00:10:00Z"/>
          <w:rFonts w:ascii="Verdana" w:eastAsia="Times New Roman" w:hAnsi="Verdana"/>
          <w:color w:val="000000"/>
          <w:lang w:val="en"/>
        </w:rPr>
      </w:pPr>
      <w:del w:id="188" w:author="Author" w:date="2015-08-04T00:10:00Z">
        <w:r>
          <w:rPr>
            <w:rFonts w:ascii="Verdana" w:eastAsia="Times New Roman" w:hAnsi="Verdana"/>
            <w:color w:val="000000"/>
            <w:lang w:val="en"/>
          </w:rPr>
          <w:fldChar w:fldCharType="begin"/>
        </w:r>
        <w:r>
          <w:rPr>
            <w:rFonts w:ascii="Verdana" w:eastAsia="Times New Roman" w:hAnsi="Verdana"/>
            <w:color w:val="000000"/>
            <w:lang w:val="en"/>
          </w:rPr>
          <w:delInstrText xml:space="preserve"> </w:delInstrText>
        </w:r>
        <w:r>
          <w:rPr>
            <w:rFonts w:ascii="Verdana" w:eastAsia="Times New Roman" w:hAnsi="Verdana"/>
            <w:color w:val="000000"/>
            <w:lang w:val="en"/>
          </w:rPr>
          <w:delInstrText>HYPERLINK "" \l "JWA"</w:delInstrText>
        </w:r>
        <w:r>
          <w:rPr>
            <w:rFonts w:ascii="Verdana" w:eastAsia="Times New Roman" w:hAnsi="Verdana"/>
            <w:color w:val="000000"/>
            <w:lang w:val="en"/>
          </w:rPr>
          <w:delInstrText xml:space="preserve"> </w:delInstrText>
        </w:r>
        <w:r>
          <w:rPr>
            <w:rFonts w:ascii="Verdana" w:eastAsia="Times New Roman" w:hAnsi="Verdana"/>
            <w:color w:val="000000"/>
            <w:lang w:val="en"/>
          </w:rPr>
          <w:fldChar w:fldCharType="separate"/>
        </w:r>
        <w:r>
          <w:rPr>
            <w:rStyle w:val="Hyperlink"/>
            <w:rFonts w:ascii="Verdana" w:eastAsia="Times New Roman" w:hAnsi="Verdana"/>
            <w:u w:val="none"/>
            <w:lang w:val="en"/>
          </w:rPr>
          <w:delText>JSON Web Algorithms draft -31</w:delText>
        </w:r>
        <w:r>
          <w:rPr>
            <w:rStyle w:val="Hyperlink"/>
            <w:rFonts w:ascii="Verdana" w:eastAsia="Times New Roman" w:hAnsi="Verdana"/>
            <w:vanish/>
            <w:u w:val="none"/>
            <w:lang w:val="en"/>
          </w:rPr>
          <w:delText xml:space="preserve"> (Jones, M., “JSON Web Algorithms (JWA),” July 2014.)</w:delText>
        </w:r>
        <w:r>
          <w:rPr>
            <w:rFonts w:ascii="Verdana" w:eastAsia="Times New Roman" w:hAnsi="Verdana"/>
            <w:color w:val="000000"/>
            <w:lang w:val="en"/>
          </w:rPr>
          <w:fldChar w:fldCharType="end"/>
        </w:r>
        <w:r>
          <w:rPr>
            <w:rFonts w:ascii="Verdana" w:eastAsia="Times New Roman" w:hAnsi="Verdana"/>
            <w:color w:val="000000"/>
            <w:lang w:val="en"/>
          </w:rPr>
          <w:delText xml:space="preserve"> [JWA] </w:delText>
        </w:r>
      </w:del>
    </w:p>
    <w:p w14:paraId="2F29DD07" w14:textId="5B8FF70D" w:rsidR="00000000" w:rsidRDefault="00386D1C">
      <w:pPr>
        <w:pStyle w:val="NormalWeb"/>
        <w:divId w:val="964896919"/>
        <w:rPr>
          <w:rFonts w:ascii="Verdana" w:hAnsi="Verdana"/>
          <w:color w:val="000000"/>
          <w:lang w:val="en"/>
        </w:rPr>
      </w:pPr>
      <w:del w:id="189" w:author="Author" w:date="2015-08-04T00:10:00Z">
        <w:r>
          <w:rPr>
            <w:rFonts w:ascii="Verdana" w:hAnsi="Verdana"/>
            <w:color w:val="000000"/>
            <w:lang w:val="en"/>
          </w:rPr>
          <w:delText>While eve</w:delText>
        </w:r>
        <w:r>
          <w:rPr>
            <w:rFonts w:ascii="Verdana" w:hAnsi="Verdana"/>
            <w:color w:val="000000"/>
            <w:lang w:val="en"/>
          </w:rPr>
          <w:delText>ry effort will be made to prevent breaking changes to these specifications, should they occur, OpenID Connect implementations should continue to use the specifically referenced draft versions above in preference to the final versions, unless using a possib</w:delText>
        </w:r>
        <w:r>
          <w:rPr>
            <w:rFonts w:ascii="Verdana" w:hAnsi="Verdana"/>
            <w:color w:val="000000"/>
            <w:lang w:val="en"/>
          </w:rPr>
          <w:delText>le future OpenID Connect profile or specification that updates some or all of these references</w:delText>
        </w:r>
      </w:del>
      <w:ins w:id="190" w:author="Author" w:date="2015-08-04T00:10:00Z">
        <w:r>
          <w:rPr>
            <w:rFonts w:ascii="Verdana" w:hAnsi="Verdana"/>
            <w:color w:val="000000"/>
            <w:lang w:val="en"/>
          </w:rPr>
          <w:t>have since been addressed</w:t>
        </w:r>
      </w:ins>
      <w:r>
        <w:rPr>
          <w:rFonts w:ascii="Verdana" w:hAnsi="Verdana"/>
          <w:color w:val="000000"/>
          <w:lang w:val="en"/>
        </w:rPr>
        <w:t xml:space="preserve">. </w:t>
      </w:r>
    </w:p>
    <w:p w14:paraId="74112497" w14:textId="77777777" w:rsidR="00000000" w:rsidRDefault="00386D1C">
      <w:pPr>
        <w:spacing w:before="0" w:beforeAutospacing="0" w:after="0" w:afterAutospacing="0"/>
        <w:divId w:val="964896919"/>
        <w:rPr>
          <w:rFonts w:ascii="Verdana" w:eastAsia="Times New Roman" w:hAnsi="Verdana"/>
          <w:color w:val="000000"/>
          <w:lang w:val="en"/>
        </w:rPr>
      </w:pPr>
      <w:bookmarkStart w:id="191" w:name="StatelessRegistration"/>
      <w:bookmarkEnd w:id="191"/>
    </w:p>
    <w:p w14:paraId="50B5A6E5"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2609B51" w14:textId="77777777">
        <w:trPr>
          <w:divId w:val="964896919"/>
          <w:trHeight w:val="225"/>
          <w:tblCellSpacing w:w="12" w:type="dxa"/>
        </w:trPr>
        <w:tc>
          <w:tcPr>
            <w:tcW w:w="450" w:type="dxa"/>
            <w:shd w:val="clear" w:color="auto" w:fill="990000"/>
            <w:vAlign w:val="center"/>
            <w:hideMark/>
          </w:tcPr>
          <w:p w14:paraId="63D08A90"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F334692" w14:textId="77777777" w:rsidR="00000000" w:rsidRDefault="00386D1C">
      <w:pPr>
        <w:pStyle w:val="Heading3"/>
        <w:divId w:val="964896919"/>
        <w:rPr>
          <w:rFonts w:eastAsia="Times New Roman"/>
          <w:lang w:val="en"/>
        </w:rPr>
      </w:pPr>
      <w:bookmarkStart w:id="192" w:name="rfc.section.8.2"/>
      <w:bookmarkEnd w:id="192"/>
      <w:r>
        <w:rPr>
          <w:rFonts w:eastAsia="Times New Roman"/>
          <w:lang w:val="en"/>
        </w:rPr>
        <w:t>8.2.  Implementation Notes on Stateless Dynamic Client Registration</w:t>
      </w:r>
    </w:p>
    <w:p w14:paraId="4D272834"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In some deployments, it is advantageous to enable Clients to obtain </w:t>
      </w:r>
      <w:r>
        <w:rPr>
          <w:rFonts w:ascii="Verdana" w:hAnsi="Verdana"/>
          <w:color w:val="000000"/>
          <w:lang w:val="en"/>
        </w:rPr>
        <w:t xml:space="preserve">the information necessary to interact with the Authorization Server, such as a Client Identifier, without the requirement that state about the Client be stored at the Authorization Server. The interfaces defined by this </w:t>
      </w:r>
      <w:r>
        <w:rPr>
          <w:rFonts w:ascii="Verdana" w:hAnsi="Verdana"/>
          <w:color w:val="000000"/>
          <w:lang w:val="en"/>
        </w:rPr>
        <w:lastRenderedPageBreak/>
        <w:t>specification can be used for statel</w:t>
      </w:r>
      <w:r>
        <w:rPr>
          <w:rFonts w:ascii="Verdana" w:hAnsi="Verdana"/>
          <w:color w:val="000000"/>
          <w:lang w:val="en"/>
        </w:rPr>
        <w:t xml:space="preserve">ess dynamic client registration. </w:t>
      </w:r>
    </w:p>
    <w:p w14:paraId="723E3292"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One means of doing this is to encode necessary registration information about the Client into the </w:t>
      </w:r>
      <w:r>
        <w:rPr>
          <w:rStyle w:val="HTMLTypewriter"/>
          <w:lang w:val="en"/>
        </w:rPr>
        <w:t>client_id</w:t>
      </w:r>
      <w:r>
        <w:rPr>
          <w:rFonts w:ascii="Verdana" w:hAnsi="Verdana"/>
          <w:color w:val="000000"/>
          <w:lang w:val="en"/>
        </w:rPr>
        <w:t xml:space="preserve"> value returned by the initial registration of the Client. This has the effect of having the Client store this info</w:t>
      </w:r>
      <w:r>
        <w:rPr>
          <w:rFonts w:ascii="Verdana" w:hAnsi="Verdana"/>
          <w:color w:val="000000"/>
          <w:lang w:val="en"/>
        </w:rPr>
        <w:t xml:space="preserve">rmation, rather than the Authorization Server. The particular encodings used by different Authorization Servers will differ. </w:t>
      </w:r>
    </w:p>
    <w:p w14:paraId="57270984" w14:textId="77777777" w:rsidR="00000000" w:rsidRDefault="00386D1C">
      <w:pPr>
        <w:pStyle w:val="NormalWeb"/>
        <w:divId w:val="964896919"/>
        <w:rPr>
          <w:rFonts w:ascii="Verdana" w:hAnsi="Verdana"/>
          <w:color w:val="000000"/>
          <w:lang w:val="en"/>
        </w:rPr>
      </w:pPr>
      <w:r>
        <w:rPr>
          <w:rFonts w:ascii="Verdana" w:hAnsi="Verdana"/>
          <w:color w:val="000000"/>
          <w:lang w:val="en"/>
        </w:rPr>
        <w:t>When stateless dynamic client registration is used by the Authorization Server, read operations are likely to not be possible, bec</w:t>
      </w:r>
      <w:r>
        <w:rPr>
          <w:rFonts w:ascii="Verdana" w:hAnsi="Verdana"/>
          <w:color w:val="000000"/>
          <w:lang w:val="en"/>
        </w:rPr>
        <w:t xml:space="preserve">ause issuing a Registration Access Token might require per-Client state at the Authorization Server. In that case, no Client Configuration Endpoint or Registration Access Token will be returned by the initial registration of the Client. </w:t>
      </w:r>
    </w:p>
    <w:p w14:paraId="0FA4FE2C" w14:textId="77777777" w:rsidR="00000000" w:rsidRDefault="00386D1C">
      <w:pPr>
        <w:spacing w:before="0" w:beforeAutospacing="0" w:after="0" w:afterAutospacing="0"/>
        <w:divId w:val="964896919"/>
        <w:rPr>
          <w:rFonts w:ascii="Verdana" w:eastAsia="Times New Roman" w:hAnsi="Verdana"/>
          <w:color w:val="000000"/>
          <w:lang w:val="en"/>
        </w:rPr>
      </w:pPr>
      <w:bookmarkStart w:id="193" w:name="Security"/>
      <w:bookmarkEnd w:id="193"/>
    </w:p>
    <w:p w14:paraId="47B7A311"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3B0714D4" w14:textId="77777777">
        <w:trPr>
          <w:divId w:val="964896919"/>
          <w:trHeight w:val="225"/>
          <w:tblCellSpacing w:w="12" w:type="dxa"/>
        </w:trPr>
        <w:tc>
          <w:tcPr>
            <w:tcW w:w="450" w:type="dxa"/>
            <w:shd w:val="clear" w:color="auto" w:fill="990000"/>
            <w:vAlign w:val="center"/>
            <w:hideMark/>
          </w:tcPr>
          <w:p w14:paraId="6AF7AF25"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19B6E28F" w14:textId="77777777" w:rsidR="00000000" w:rsidRDefault="00386D1C">
      <w:pPr>
        <w:pStyle w:val="Heading3"/>
        <w:divId w:val="964896919"/>
        <w:rPr>
          <w:rFonts w:eastAsia="Times New Roman"/>
          <w:lang w:val="en"/>
        </w:rPr>
      </w:pPr>
      <w:bookmarkStart w:id="194" w:name="rfc.section.9"/>
      <w:bookmarkEnd w:id="194"/>
      <w:r>
        <w:rPr>
          <w:rFonts w:eastAsia="Times New Roman"/>
          <w:lang w:val="en"/>
        </w:rPr>
        <w:t>9.  Security Considerations</w:t>
      </w:r>
    </w:p>
    <w:p w14:paraId="181E3DC0"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Since requests to the Client Registration Endpoint result in the transmission of clear-text credentials (in the HTTP request and response), all communication with the Registration Endpoint MUST utilize TLS. See </w:t>
      </w:r>
      <w:hyperlink w:anchor="TLSRequirements" w:history="1">
        <w:r>
          <w:rPr>
            <w:rStyle w:val="Hyperlink"/>
            <w:rFonts w:ascii="Verdana" w:hAnsi="Verdana"/>
            <w:u w:val="none"/>
            <w:lang w:val="en"/>
          </w:rPr>
          <w:t>Section</w:t>
        </w:r>
        <w:r>
          <w:rPr>
            <w:rStyle w:val="Hyperlink"/>
            <w:rFonts w:ascii="Verdana" w:hAnsi="Verdana"/>
            <w:u w:val="none"/>
            <w:lang w:val="en"/>
          </w:rPr>
          <w:t> 9.3</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5B33B242" w14:textId="77777777" w:rsidR="00000000" w:rsidRDefault="00386D1C">
      <w:pPr>
        <w:spacing w:before="0" w:beforeAutospacing="0" w:after="0" w:afterAutospacing="0"/>
        <w:divId w:val="964896919"/>
        <w:rPr>
          <w:rFonts w:ascii="Verdana" w:eastAsia="Times New Roman" w:hAnsi="Verdana"/>
          <w:color w:val="000000"/>
          <w:lang w:val="en"/>
        </w:rPr>
      </w:pPr>
      <w:bookmarkStart w:id="195" w:name="Impersonation"/>
      <w:bookmarkEnd w:id="195"/>
    </w:p>
    <w:p w14:paraId="694A8110"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485C221" w14:textId="77777777">
        <w:trPr>
          <w:divId w:val="964896919"/>
          <w:trHeight w:val="225"/>
          <w:tblCellSpacing w:w="12" w:type="dxa"/>
        </w:trPr>
        <w:tc>
          <w:tcPr>
            <w:tcW w:w="450" w:type="dxa"/>
            <w:shd w:val="clear" w:color="auto" w:fill="990000"/>
            <w:vAlign w:val="center"/>
            <w:hideMark/>
          </w:tcPr>
          <w:p w14:paraId="6A464303"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3A751F04" w14:textId="77777777" w:rsidR="00000000" w:rsidRDefault="00386D1C">
      <w:pPr>
        <w:pStyle w:val="Heading3"/>
        <w:divId w:val="964896919"/>
        <w:rPr>
          <w:rFonts w:eastAsia="Times New Roman"/>
          <w:lang w:val="en"/>
        </w:rPr>
      </w:pPr>
      <w:bookmarkStart w:id="196" w:name="rfc.section.9.1"/>
      <w:bookmarkEnd w:id="196"/>
      <w:r>
        <w:rPr>
          <w:rFonts w:eastAsia="Times New Roman"/>
          <w:lang w:val="en"/>
        </w:rPr>
        <w:t>9.1.  Impersonation</w:t>
      </w:r>
    </w:p>
    <w:p w14:paraId="3A33AAAE" w14:textId="77777777" w:rsidR="00000000" w:rsidRDefault="00386D1C">
      <w:pPr>
        <w:pStyle w:val="NormalWeb"/>
        <w:divId w:val="964896919"/>
        <w:rPr>
          <w:rFonts w:ascii="Verdana" w:hAnsi="Verdana"/>
          <w:color w:val="000000"/>
          <w:lang w:val="en"/>
        </w:rPr>
      </w:pPr>
      <w:r>
        <w:rPr>
          <w:rFonts w:ascii="Verdana" w:hAnsi="Verdana"/>
          <w:color w:val="000000"/>
          <w:lang w:val="en"/>
        </w:rPr>
        <w:t>A rogue RP might use the logo for the legitimate RP, which it is trying to impersonate. An OP needs to take steps to mitigate this phishing risk, since the logo could confuse users into thinking they're l</w:t>
      </w:r>
      <w:r>
        <w:rPr>
          <w:rFonts w:ascii="Verdana" w:hAnsi="Verdana"/>
          <w:color w:val="000000"/>
          <w:lang w:val="en"/>
        </w:rPr>
        <w:t>ogging in to the legitimate RP. An OP could also warn if the domain/site of the logo doesn't match the domain/site of registered Redirection URIs. An OP can also make warnings against untrusted RPs in all cases, especially if they're dynamically registered</w:t>
      </w:r>
      <w:r>
        <w:rPr>
          <w:rFonts w:ascii="Verdana" w:hAnsi="Verdana"/>
          <w:color w:val="000000"/>
          <w:lang w:val="en"/>
        </w:rPr>
        <w:t xml:space="preserve">, have not been trusted by any users at the OP before, and want to use the logo feature. </w:t>
      </w:r>
    </w:p>
    <w:p w14:paraId="6B27A0F6" w14:textId="77777777" w:rsidR="00000000" w:rsidRDefault="00386D1C">
      <w:pPr>
        <w:pStyle w:val="NormalWeb"/>
        <w:divId w:val="964896919"/>
        <w:rPr>
          <w:rFonts w:ascii="Verdana" w:hAnsi="Verdana"/>
          <w:color w:val="000000"/>
          <w:lang w:val="en"/>
        </w:rPr>
      </w:pPr>
      <w:r>
        <w:rPr>
          <w:rFonts w:ascii="Verdana" w:hAnsi="Verdana"/>
          <w:color w:val="000000"/>
          <w:lang w:val="en"/>
        </w:rPr>
        <w:lastRenderedPageBreak/>
        <w:t>In a situation where the Authorization Server is supporting open Client registration, it needs to be extremely careful with any URL provided by the Client that will b</w:t>
      </w:r>
      <w:r>
        <w:rPr>
          <w:rFonts w:ascii="Verdana" w:hAnsi="Verdana"/>
          <w:color w:val="000000"/>
          <w:lang w:val="en"/>
        </w:rPr>
        <w:t xml:space="preserve">e displayed to the End-User (e.g. </w:t>
      </w:r>
      <w:r>
        <w:rPr>
          <w:rStyle w:val="HTMLTypewriter"/>
          <w:lang w:val="en"/>
        </w:rPr>
        <w:t>logo_uri</w:t>
      </w:r>
      <w:r>
        <w:rPr>
          <w:rFonts w:ascii="Verdana" w:hAnsi="Verdana"/>
          <w:color w:val="000000"/>
          <w:lang w:val="en"/>
        </w:rPr>
        <w:t xml:space="preserve"> and </w:t>
      </w:r>
      <w:r>
        <w:rPr>
          <w:rStyle w:val="HTMLTypewriter"/>
          <w:lang w:val="en"/>
        </w:rPr>
        <w:t>policy_uri</w:t>
      </w:r>
      <w:r>
        <w:rPr>
          <w:rFonts w:ascii="Verdana" w:hAnsi="Verdana"/>
          <w:color w:val="000000"/>
          <w:lang w:val="en"/>
        </w:rPr>
        <w:t xml:space="preserve">). A rogue Client could specify a registration request with a reference to a drive-by download in the </w:t>
      </w:r>
      <w:r>
        <w:rPr>
          <w:rStyle w:val="HTMLTypewriter"/>
          <w:lang w:val="en"/>
        </w:rPr>
        <w:t>policy_uri</w:t>
      </w:r>
      <w:r>
        <w:rPr>
          <w:rFonts w:ascii="Verdana" w:hAnsi="Verdana"/>
          <w:color w:val="000000"/>
          <w:lang w:val="en"/>
        </w:rPr>
        <w:t xml:space="preserve">. The Authorization Server SHOULD check to see if the </w:t>
      </w:r>
      <w:r>
        <w:rPr>
          <w:rStyle w:val="HTMLTypewriter"/>
          <w:lang w:val="en"/>
        </w:rPr>
        <w:t>logo_uri</w:t>
      </w:r>
      <w:r>
        <w:rPr>
          <w:rFonts w:ascii="Verdana" w:hAnsi="Verdana"/>
          <w:color w:val="000000"/>
          <w:lang w:val="en"/>
        </w:rPr>
        <w:t xml:space="preserve"> and </w:t>
      </w:r>
      <w:r>
        <w:rPr>
          <w:rStyle w:val="HTMLTypewriter"/>
          <w:lang w:val="en"/>
        </w:rPr>
        <w:t>policy_uri</w:t>
      </w:r>
      <w:r>
        <w:rPr>
          <w:rFonts w:ascii="Verdana" w:hAnsi="Verdana"/>
          <w:color w:val="000000"/>
          <w:lang w:val="en"/>
        </w:rPr>
        <w:t xml:space="preserve"> have the </w:t>
      </w:r>
      <w:r>
        <w:rPr>
          <w:rFonts w:ascii="Verdana" w:hAnsi="Verdana"/>
          <w:color w:val="000000"/>
          <w:lang w:val="en"/>
        </w:rPr>
        <w:t xml:space="preserve">same host as the hosts defined in the array of </w:t>
      </w:r>
      <w:r>
        <w:rPr>
          <w:rStyle w:val="HTMLTypewriter"/>
          <w:lang w:val="en"/>
        </w:rPr>
        <w:t>redirect_uris</w:t>
      </w:r>
      <w:r>
        <w:rPr>
          <w:rFonts w:ascii="Verdana" w:hAnsi="Verdana"/>
          <w:color w:val="000000"/>
          <w:lang w:val="en"/>
        </w:rPr>
        <w:t xml:space="preserve">. </w:t>
      </w:r>
    </w:p>
    <w:p w14:paraId="6A56EFB5" w14:textId="77777777" w:rsidR="00000000" w:rsidRDefault="00386D1C">
      <w:pPr>
        <w:spacing w:before="0" w:beforeAutospacing="0" w:after="0" w:afterAutospacing="0"/>
        <w:divId w:val="964896919"/>
        <w:rPr>
          <w:rFonts w:ascii="Verdana" w:eastAsia="Times New Roman" w:hAnsi="Verdana"/>
          <w:color w:val="000000"/>
          <w:lang w:val="en"/>
        </w:rPr>
      </w:pPr>
      <w:bookmarkStart w:id="197" w:name="NativeCodeLeakage"/>
      <w:bookmarkEnd w:id="197"/>
    </w:p>
    <w:p w14:paraId="2436D3A3"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52A49F0" w14:textId="77777777">
        <w:trPr>
          <w:divId w:val="964896919"/>
          <w:trHeight w:val="225"/>
          <w:tblCellSpacing w:w="12" w:type="dxa"/>
        </w:trPr>
        <w:tc>
          <w:tcPr>
            <w:tcW w:w="450" w:type="dxa"/>
            <w:shd w:val="clear" w:color="auto" w:fill="990000"/>
            <w:vAlign w:val="center"/>
            <w:hideMark/>
          </w:tcPr>
          <w:p w14:paraId="6661E8BB"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2636DA1" w14:textId="77777777" w:rsidR="00000000" w:rsidRDefault="00386D1C">
      <w:pPr>
        <w:pStyle w:val="Heading3"/>
        <w:divId w:val="964896919"/>
        <w:rPr>
          <w:rFonts w:eastAsia="Times New Roman"/>
          <w:lang w:val="en"/>
        </w:rPr>
      </w:pPr>
      <w:bookmarkStart w:id="198" w:name="rfc.section.9.2"/>
      <w:bookmarkEnd w:id="198"/>
      <w:r>
        <w:rPr>
          <w:rFonts w:eastAsia="Times New Roman"/>
          <w:lang w:val="en"/>
        </w:rPr>
        <w:t>9.2.  Native Code Leakage</w:t>
      </w:r>
    </w:p>
    <w:p w14:paraId="4B71937A"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Implementers should be aware that on iOS, information is returned to native applications using custom URI schemes, </w:t>
      </w:r>
      <w:r>
        <w:rPr>
          <w:rFonts w:ascii="Verdana" w:hAnsi="Verdana"/>
          <w:color w:val="000000"/>
          <w:lang w:val="en"/>
        </w:rPr>
        <w:t xml:space="preserve">but multiple applications can register the same URI scheme. In this case, it is nondeterministic which application receives the information. This can result in an Authorization Code being leaked to the wrong application. Several possible solutions to this </w:t>
      </w:r>
      <w:r>
        <w:rPr>
          <w:rFonts w:ascii="Verdana" w:hAnsi="Verdana"/>
          <w:color w:val="000000"/>
          <w:lang w:val="en"/>
        </w:rPr>
        <w:t>have been proposed and are being discussed in the IETF OAuth working group. It is expected that a standard solution to this problem will be developed there. At that point, an extension to OpenID Connect may be published describing how to apply that solutio</w:t>
      </w:r>
      <w:r>
        <w:rPr>
          <w:rFonts w:ascii="Verdana" w:hAnsi="Verdana"/>
          <w:color w:val="000000"/>
          <w:lang w:val="en"/>
        </w:rPr>
        <w:t xml:space="preserve">n to OpenID Connect. </w:t>
      </w:r>
    </w:p>
    <w:p w14:paraId="5F338EED" w14:textId="77777777" w:rsidR="00000000" w:rsidRDefault="00386D1C">
      <w:pPr>
        <w:spacing w:before="0" w:beforeAutospacing="0" w:after="0" w:afterAutospacing="0"/>
        <w:divId w:val="964896919"/>
        <w:rPr>
          <w:rFonts w:ascii="Verdana" w:eastAsia="Times New Roman" w:hAnsi="Verdana"/>
          <w:color w:val="000000"/>
          <w:lang w:val="en"/>
        </w:rPr>
      </w:pPr>
      <w:bookmarkStart w:id="199" w:name="TLSRequirements"/>
      <w:bookmarkEnd w:id="199"/>
    </w:p>
    <w:p w14:paraId="57FF119B"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6C161103" w14:textId="77777777">
        <w:trPr>
          <w:divId w:val="964896919"/>
          <w:trHeight w:val="225"/>
          <w:tblCellSpacing w:w="12" w:type="dxa"/>
        </w:trPr>
        <w:tc>
          <w:tcPr>
            <w:tcW w:w="450" w:type="dxa"/>
            <w:shd w:val="clear" w:color="auto" w:fill="990000"/>
            <w:vAlign w:val="center"/>
            <w:hideMark/>
          </w:tcPr>
          <w:p w14:paraId="6F535CA5"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25978FA9" w14:textId="77777777" w:rsidR="00000000" w:rsidRDefault="00386D1C">
      <w:pPr>
        <w:pStyle w:val="Heading3"/>
        <w:divId w:val="964896919"/>
        <w:rPr>
          <w:rFonts w:eastAsia="Times New Roman"/>
          <w:lang w:val="en"/>
        </w:rPr>
      </w:pPr>
      <w:bookmarkStart w:id="200" w:name="rfc.section.9.3"/>
      <w:bookmarkEnd w:id="200"/>
      <w:r>
        <w:rPr>
          <w:rFonts w:eastAsia="Times New Roman"/>
          <w:lang w:val="en"/>
        </w:rPr>
        <w:t>9.3.  TLS Requirements</w:t>
      </w:r>
    </w:p>
    <w:p w14:paraId="426F0BB4" w14:textId="77777777" w:rsidR="00000000" w:rsidRDefault="00386D1C">
      <w:pPr>
        <w:pStyle w:val="NormalWeb"/>
        <w:divId w:val="964896919"/>
        <w:rPr>
          <w:rFonts w:ascii="Verdana" w:hAnsi="Verdana"/>
          <w:color w:val="000000"/>
          <w:lang w:val="en"/>
        </w:rPr>
      </w:pPr>
      <w:r>
        <w:rPr>
          <w:rFonts w:ascii="Verdana" w:hAnsi="Verdana"/>
          <w:color w:val="000000"/>
          <w:lang w:val="en"/>
        </w:rPr>
        <w:t>Implementations MUST support TLS. Which version(s) ought to be implemented will vary over time, and depend on the widespread deployment and known security vulnera</w:t>
      </w:r>
      <w:r>
        <w:rPr>
          <w:rFonts w:ascii="Verdana" w:hAnsi="Verdana"/>
          <w:color w:val="000000"/>
          <w:lang w:val="en"/>
        </w:rPr>
        <w:t xml:space="preserve">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w:t>
      </w:r>
      <w:r>
        <w:rPr>
          <w:rFonts w:ascii="Verdana" w:hAnsi="Verdana"/>
          <w:color w:val="000000"/>
          <w:lang w:val="en"/>
        </w:rPr>
        <w:t xml:space="preserve">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w:t>
      </w:r>
      <w:r>
        <w:rPr>
          <w:rFonts w:ascii="Verdana" w:hAnsi="Verdana"/>
          <w:color w:val="000000"/>
          <w:lang w:val="en"/>
        </w:rPr>
        <w:t xml:space="preserve">is the most widely deployed version, and will give the broadest interoperability. </w:t>
      </w:r>
    </w:p>
    <w:p w14:paraId="3920D2E8" w14:textId="77777777" w:rsidR="00000000" w:rsidRDefault="00386D1C">
      <w:pPr>
        <w:pStyle w:val="NormalWeb"/>
        <w:divId w:val="964896919"/>
        <w:rPr>
          <w:rFonts w:ascii="Verdana" w:hAnsi="Verdana"/>
          <w:color w:val="000000"/>
          <w:lang w:val="en"/>
        </w:rPr>
      </w:pPr>
      <w:r>
        <w:rPr>
          <w:rFonts w:ascii="Verdana" w:hAnsi="Verdana"/>
          <w:color w:val="000000"/>
          <w:lang w:val="en"/>
        </w:rPr>
        <w:lastRenderedPageBreak/>
        <w:t xml:space="preserve">To protect against information disclosure and tampering, confidentiality protection MUST be applied using TLS with a ciphersuite that provides confidentiality and integrity </w:t>
      </w:r>
      <w:r>
        <w:rPr>
          <w:rFonts w:ascii="Verdana" w:hAnsi="Verdana"/>
          <w:color w:val="000000"/>
          <w:lang w:val="en"/>
        </w:rPr>
        <w:t xml:space="preserve">protection. </w:t>
      </w:r>
    </w:p>
    <w:p w14:paraId="3B47D1F1"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w:t>
        </w:r>
        <w:r>
          <w:rPr>
            <w:rStyle w:val="Hyperlink"/>
            <w:rFonts w:ascii="Verdana" w:hAnsi="Verdana"/>
            <w:vanish/>
            <w:u w:val="none"/>
            <w:lang w:val="en"/>
          </w:rPr>
          <w:t>blic Key Infrastructure Using X.509 (PKIX) Certificates in the Context of Transport Layer Security (TLS),” March 2011.)</w:t>
        </w:r>
      </w:hyperlink>
      <w:r>
        <w:rPr>
          <w:rFonts w:ascii="Verdana" w:hAnsi="Verdana"/>
          <w:color w:val="000000"/>
          <w:lang w:val="en"/>
        </w:rPr>
        <w:t xml:space="preserve"> [RFC6125]. </w:t>
      </w:r>
    </w:p>
    <w:p w14:paraId="4D4DE537" w14:textId="77777777" w:rsidR="00000000" w:rsidRDefault="00386D1C">
      <w:pPr>
        <w:spacing w:before="0" w:beforeAutospacing="0" w:after="0" w:afterAutospacing="0"/>
        <w:divId w:val="964896919"/>
        <w:rPr>
          <w:rFonts w:ascii="Verdana" w:eastAsia="Times New Roman" w:hAnsi="Verdana"/>
          <w:color w:val="000000"/>
          <w:lang w:val="en"/>
        </w:rPr>
      </w:pPr>
      <w:bookmarkStart w:id="201" w:name="IANA"/>
      <w:bookmarkEnd w:id="201"/>
    </w:p>
    <w:p w14:paraId="405F4094"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5D443C9" w14:textId="77777777">
        <w:trPr>
          <w:divId w:val="964896919"/>
          <w:trHeight w:val="225"/>
          <w:tblCellSpacing w:w="12" w:type="dxa"/>
        </w:trPr>
        <w:tc>
          <w:tcPr>
            <w:tcW w:w="450" w:type="dxa"/>
            <w:shd w:val="clear" w:color="auto" w:fill="990000"/>
            <w:vAlign w:val="center"/>
            <w:hideMark/>
          </w:tcPr>
          <w:p w14:paraId="213D4030"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B394165" w14:textId="77777777" w:rsidR="00000000" w:rsidRDefault="00386D1C">
      <w:pPr>
        <w:pStyle w:val="Heading3"/>
        <w:divId w:val="964896919"/>
        <w:rPr>
          <w:rFonts w:eastAsia="Times New Roman"/>
          <w:lang w:val="en"/>
        </w:rPr>
      </w:pPr>
      <w:bookmarkStart w:id="202" w:name="rfc.section.10"/>
      <w:bookmarkEnd w:id="202"/>
      <w:r>
        <w:rPr>
          <w:rFonts w:eastAsia="Times New Roman"/>
          <w:lang w:val="en"/>
        </w:rPr>
        <w:t>10.  IANA Considerations</w:t>
      </w:r>
    </w:p>
    <w:p w14:paraId="5E8EB58D" w14:textId="3D05895C" w:rsidR="00000000" w:rsidRDefault="00386D1C">
      <w:pPr>
        <w:spacing w:before="0" w:beforeAutospacing="0" w:after="0" w:afterAutospacing="0"/>
        <w:divId w:val="964896919"/>
        <w:rPr>
          <w:ins w:id="203" w:author="Author" w:date="2015-08-04T00:10:00Z"/>
          <w:rFonts w:ascii="Verdana" w:eastAsia="Times New Roman" w:hAnsi="Verdana"/>
          <w:color w:val="000000"/>
          <w:lang w:val="en"/>
        </w:rPr>
      </w:pPr>
      <w:bookmarkStart w:id="204" w:name="DynRegRegistrations"/>
      <w:bookmarkEnd w:id="204"/>
      <w:del w:id="205" w:author="Author" w:date="2015-08-04T00:10:00Z">
        <w:r>
          <w:rPr>
            <w:rFonts w:ascii="Verdana" w:hAnsi="Verdana"/>
            <w:color w:val="000000"/>
            <w:lang w:val="en"/>
          </w:rPr>
          <w:delText>This document makes no requests of IANA.</w:delText>
        </w:r>
      </w:del>
    </w:p>
    <w:p w14:paraId="23D7D7CA" w14:textId="77777777" w:rsidR="00000000" w:rsidRDefault="00386D1C">
      <w:pPr>
        <w:spacing w:before="0" w:beforeAutospacing="0" w:after="0" w:afterAutospacing="0"/>
        <w:divId w:val="964896919"/>
        <w:rPr>
          <w:ins w:id="206" w:author="Author" w:date="2015-08-04T00:10:00Z"/>
          <w:rFonts w:ascii="Verdana" w:eastAsia="Times New Roman" w:hAnsi="Verdana"/>
          <w:color w:val="000000"/>
          <w:lang w:val="en"/>
        </w:rPr>
      </w:pPr>
      <w:ins w:id="207" w:author="Author" w:date="2015-08-04T00:10:00Z">
        <w:r>
          <w:rPr>
            <w:rFonts w:ascii="Verdana" w:eastAsia="Times New Roman" w:hAnsi="Verdana"/>
            <w:color w:val="000000"/>
            <w:lang w:val="en"/>
          </w:rPr>
          <w:pict>
            <v:rect id="_x0000_i1051"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1C410FB" w14:textId="77777777">
        <w:trPr>
          <w:divId w:val="964896919"/>
          <w:trHeight w:val="225"/>
          <w:tblCellSpacing w:w="12" w:type="dxa"/>
          <w:ins w:id="208" w:author="Author" w:date="2015-08-04T00:10:00Z"/>
        </w:trPr>
        <w:tc>
          <w:tcPr>
            <w:tcW w:w="450" w:type="dxa"/>
            <w:shd w:val="clear" w:color="auto" w:fill="990000"/>
            <w:vAlign w:val="center"/>
            <w:hideMark/>
          </w:tcPr>
          <w:p w14:paraId="2A7E13A3" w14:textId="77777777" w:rsidR="00000000" w:rsidRDefault="00386D1C">
            <w:pPr>
              <w:spacing w:before="0" w:beforeAutospacing="0" w:after="0" w:afterAutospacing="0" w:line="225" w:lineRule="atLeast"/>
              <w:jc w:val="center"/>
              <w:rPr>
                <w:ins w:id="209" w:author="Author" w:date="2015-08-04T00:10:00Z"/>
                <w:rFonts w:ascii="Verdana" w:eastAsia="Times New Roman" w:hAnsi="Verdana"/>
                <w:color w:val="FFFFFF"/>
              </w:rPr>
            </w:pPr>
            <w:ins w:id="210" w:author="Author" w:date="2015-08-04T00:1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19CC52F0" w14:textId="77777777" w:rsidR="00000000" w:rsidRDefault="00386D1C">
      <w:pPr>
        <w:pStyle w:val="Heading3"/>
        <w:divId w:val="964896919"/>
        <w:rPr>
          <w:ins w:id="211" w:author="Author" w:date="2015-08-04T00:10:00Z"/>
          <w:rFonts w:eastAsia="Times New Roman"/>
          <w:lang w:val="en"/>
        </w:rPr>
      </w:pPr>
      <w:bookmarkStart w:id="212" w:name="rfc.section.10.1"/>
      <w:bookmarkEnd w:id="212"/>
      <w:ins w:id="213" w:author="Author" w:date="2015-08-04T00:10:00Z">
        <w:r>
          <w:rPr>
            <w:rFonts w:eastAsia="Times New Roman"/>
            <w:lang w:val="en"/>
          </w:rPr>
          <w:t xml:space="preserve">10.1.  OAuth Dynamic Client Registration </w:t>
        </w:r>
        <w:r>
          <w:rPr>
            <w:rFonts w:eastAsia="Times New Roman"/>
            <w:lang w:val="en"/>
          </w:rPr>
          <w:t>Metadata Registration</w:t>
        </w:r>
      </w:ins>
    </w:p>
    <w:p w14:paraId="4E968E4A" w14:textId="77777777" w:rsidR="00000000" w:rsidRDefault="00386D1C">
      <w:pPr>
        <w:pStyle w:val="NormalWeb"/>
        <w:divId w:val="964896919"/>
        <w:rPr>
          <w:ins w:id="214" w:author="Author" w:date="2015-08-04T00:10:00Z"/>
          <w:rFonts w:ascii="Verdana" w:hAnsi="Verdana"/>
          <w:color w:val="000000"/>
          <w:lang w:val="en"/>
        </w:rPr>
      </w:pPr>
      <w:ins w:id="215" w:author="Author" w:date="2015-08-04T00:10:00Z">
        <w:r>
          <w:rPr>
            <w:rFonts w:ascii="Verdana" w:hAnsi="Verdana"/>
            <w:color w:val="000000"/>
            <w:lang w:val="en"/>
          </w:rPr>
          <w:t xml:space="preserve">This specification registers the following client metadata definitions in the IANA "OAuth Dynamic Client Registration Metadata" registry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"IANA.OAuth.Parameters"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[IANA.OAuth.Parameters]</w:t>
        </w:r>
        <w:r>
          <w:rPr>
            <w:rStyle w:val="Hyperlink"/>
            <w:rFonts w:ascii="Verdana" w:hAnsi="Verdana"/>
            <w:vanish/>
            <w:u w:val="none"/>
            <w:lang w:val="en"/>
          </w:rPr>
          <w:t xml:space="preserve"> (IANA, “OAuth Parameters,” .)</w:t>
        </w:r>
        <w:r>
          <w:rPr>
            <w:rFonts w:ascii="Verdana" w:hAnsi="Verdana"/>
            <w:color w:val="000000"/>
            <w:lang w:val="en"/>
          </w:rPr>
          <w:fldChar w:fldCharType="end"/>
        </w:r>
        <w:r>
          <w:rPr>
            <w:rFonts w:ascii="Verdana" w:hAnsi="Verdana"/>
            <w:color w:val="000000"/>
            <w:lang w:val="en"/>
          </w:rPr>
          <w:t xml:space="preserve"> established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"RFC7591"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[RFC7591]</w:t>
        </w:r>
        <w:r>
          <w:rPr>
            <w:rStyle w:val="Hyperlink"/>
            <w:rFonts w:ascii="Verdana" w:hAnsi="Verdana"/>
            <w:vanish/>
            <w:u w:val="none"/>
            <w:lang w:val="en"/>
          </w:rPr>
          <w:t xml:space="preserve"> (Richer, J., Ed., Jones, M., Bradley, J., Machulak, M., and P. Hunt, “OAuth 2.0 Dynamic Client Registration Protocol,” July 2015.)</w:t>
        </w:r>
        <w:r>
          <w:rPr>
            <w:rFonts w:ascii="Verdana" w:hAnsi="Verdana"/>
            <w:color w:val="000000"/>
            <w:lang w:val="en"/>
          </w:rPr>
          <w:fldChar w:fldCharType="end"/>
        </w:r>
        <w:r>
          <w:rPr>
            <w:rFonts w:ascii="Verdana" w:hAnsi="Verdana"/>
            <w:color w:val="000000"/>
            <w:lang w:val="en"/>
          </w:rPr>
          <w:t xml:space="preserve">: </w:t>
        </w:r>
      </w:ins>
    </w:p>
    <w:p w14:paraId="00DD8334" w14:textId="77777777" w:rsidR="00000000" w:rsidRDefault="00386D1C">
      <w:pPr>
        <w:spacing w:before="0" w:beforeAutospacing="0" w:after="0" w:afterAutospacing="0"/>
        <w:divId w:val="964896919"/>
        <w:rPr>
          <w:ins w:id="216" w:author="Author" w:date="2015-08-04T00:10:00Z"/>
          <w:rFonts w:ascii="Verdana" w:eastAsia="Times New Roman" w:hAnsi="Verdana"/>
          <w:color w:val="000000"/>
          <w:lang w:val="en"/>
        </w:rPr>
      </w:pPr>
      <w:bookmarkStart w:id="217" w:name="DynRegContents"/>
      <w:bookmarkEnd w:id="217"/>
    </w:p>
    <w:p w14:paraId="4CFF1EF5" w14:textId="77777777" w:rsidR="00000000" w:rsidRDefault="00386D1C">
      <w:pPr>
        <w:spacing w:before="0" w:beforeAutospacing="0" w:after="0" w:afterAutospacing="0"/>
        <w:divId w:val="964896919"/>
        <w:rPr>
          <w:ins w:id="218" w:author="Author" w:date="2015-08-04T00:10:00Z"/>
          <w:rFonts w:ascii="Verdana" w:eastAsia="Times New Roman" w:hAnsi="Verdana"/>
          <w:color w:val="000000"/>
          <w:lang w:val="en"/>
        </w:rPr>
      </w:pPr>
      <w:ins w:id="219" w:author="Author" w:date="2015-08-04T00:10:00Z">
        <w:r>
          <w:rPr>
            <w:rFonts w:ascii="Verdana" w:eastAsia="Times New Roman" w:hAnsi="Verdana"/>
            <w:color w:val="000000"/>
            <w:lang w:val="en"/>
          </w:rPr>
          <w:pict>
            <v:rect id="_x0000_i1052"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739B727" w14:textId="77777777">
        <w:trPr>
          <w:divId w:val="964896919"/>
          <w:trHeight w:val="225"/>
          <w:tblCellSpacing w:w="12" w:type="dxa"/>
          <w:ins w:id="220" w:author="Author" w:date="2015-08-04T00:10:00Z"/>
        </w:trPr>
        <w:tc>
          <w:tcPr>
            <w:tcW w:w="450" w:type="dxa"/>
            <w:shd w:val="clear" w:color="auto" w:fill="990000"/>
            <w:vAlign w:val="center"/>
            <w:hideMark/>
          </w:tcPr>
          <w:p w14:paraId="72537844" w14:textId="77777777" w:rsidR="00000000" w:rsidRDefault="00386D1C">
            <w:pPr>
              <w:spacing w:before="0" w:beforeAutospacing="0" w:after="0" w:afterAutospacing="0" w:line="225" w:lineRule="atLeast"/>
              <w:jc w:val="center"/>
              <w:rPr>
                <w:ins w:id="221" w:author="Author" w:date="2015-08-04T00:10:00Z"/>
                <w:rFonts w:ascii="Verdana" w:eastAsia="Times New Roman" w:hAnsi="Verdana"/>
                <w:color w:val="FFFFFF"/>
              </w:rPr>
            </w:pPr>
            <w:ins w:id="222" w:author="Author" w:date="2015-08-04T00:1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4C33FC9A" w14:textId="77777777" w:rsidR="00000000" w:rsidRDefault="00386D1C">
      <w:pPr>
        <w:pStyle w:val="Heading3"/>
        <w:divId w:val="964896919"/>
        <w:rPr>
          <w:ins w:id="223" w:author="Author" w:date="2015-08-04T00:10:00Z"/>
          <w:rFonts w:eastAsia="Times New Roman"/>
          <w:lang w:val="en"/>
        </w:rPr>
      </w:pPr>
      <w:bookmarkStart w:id="224" w:name="rfc.section.10.1.1"/>
      <w:bookmarkEnd w:id="224"/>
      <w:ins w:id="225" w:author="Author" w:date="2015-08-04T00:10:00Z">
        <w:r>
          <w:rPr>
            <w:rFonts w:eastAsia="Times New Roman"/>
            <w:lang w:val="en"/>
          </w:rPr>
          <w:t>10.1.1.  Registry Contents</w:t>
        </w:r>
      </w:ins>
    </w:p>
    <w:p w14:paraId="016E8AF2" w14:textId="77777777" w:rsidR="00000000" w:rsidRDefault="00386D1C">
      <w:pPr>
        <w:numPr>
          <w:ilvl w:val="0"/>
          <w:numId w:val="5"/>
        </w:numPr>
        <w:ind w:left="1200" w:right="480"/>
        <w:divId w:val="964896919"/>
        <w:rPr>
          <w:ins w:id="226" w:author="Author" w:date="2015-08-04T00:10:00Z"/>
          <w:rFonts w:ascii="Verdana" w:eastAsia="Times New Roman" w:hAnsi="Verdana"/>
          <w:color w:val="000000"/>
          <w:lang w:val="en"/>
        </w:rPr>
      </w:pPr>
      <w:ins w:id="227" w:author="Author" w:date="2015-08-04T00:10:00Z">
        <w:r>
          <w:rPr>
            <w:rFonts w:ascii="Verdana" w:eastAsia="Times New Roman" w:hAnsi="Verdana"/>
            <w:color w:val="000000"/>
            <w:lang w:val="en"/>
          </w:rPr>
          <w:t xml:space="preserve">Client Metadata Name: </w:t>
        </w:r>
        <w:r>
          <w:rPr>
            <w:rStyle w:val="HTMLTypewriter"/>
            <w:lang w:val="en"/>
          </w:rPr>
          <w:t>application_type</w:t>
        </w:r>
        <w:r>
          <w:rPr>
            <w:rFonts w:ascii="Verdana" w:eastAsia="Times New Roman" w:hAnsi="Verdana"/>
            <w:color w:val="000000"/>
            <w:lang w:val="en"/>
          </w:rPr>
          <w:t xml:space="preserve"> </w:t>
        </w:r>
      </w:ins>
    </w:p>
    <w:p w14:paraId="08D52814" w14:textId="77777777" w:rsidR="00000000" w:rsidRDefault="00386D1C">
      <w:pPr>
        <w:numPr>
          <w:ilvl w:val="0"/>
          <w:numId w:val="5"/>
        </w:numPr>
        <w:ind w:left="1200" w:right="480"/>
        <w:divId w:val="964896919"/>
        <w:rPr>
          <w:ins w:id="228" w:author="Author" w:date="2015-08-04T00:10:00Z"/>
          <w:rFonts w:ascii="Verdana" w:eastAsia="Times New Roman" w:hAnsi="Verdana"/>
          <w:color w:val="000000"/>
          <w:lang w:val="en"/>
        </w:rPr>
      </w:pPr>
      <w:ins w:id="229" w:author="Author" w:date="2015-08-04T00:10:00Z">
        <w:r>
          <w:rPr>
            <w:rFonts w:ascii="Verdana" w:eastAsia="Times New Roman" w:hAnsi="Verdana"/>
            <w:color w:val="000000"/>
            <w:lang w:val="en"/>
          </w:rPr>
          <w:t xml:space="preserve">Client Metadata Description: Kind of the application -- "native" or "web" </w:t>
        </w:r>
      </w:ins>
    </w:p>
    <w:p w14:paraId="746F49A7" w14:textId="77777777" w:rsidR="00000000" w:rsidRDefault="00386D1C">
      <w:pPr>
        <w:numPr>
          <w:ilvl w:val="0"/>
          <w:numId w:val="5"/>
        </w:numPr>
        <w:ind w:left="1200" w:right="480"/>
        <w:divId w:val="964896919"/>
        <w:rPr>
          <w:ins w:id="230" w:author="Author" w:date="2015-08-04T00:10:00Z"/>
          <w:rFonts w:ascii="Verdana" w:eastAsia="Times New Roman" w:hAnsi="Verdana"/>
          <w:color w:val="000000"/>
          <w:lang w:val="en"/>
        </w:rPr>
      </w:pPr>
      <w:ins w:id="231"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6C696E75" w14:textId="77777777" w:rsidR="00000000" w:rsidRDefault="00386D1C">
      <w:pPr>
        <w:numPr>
          <w:ilvl w:val="0"/>
          <w:numId w:val="5"/>
        </w:numPr>
        <w:ind w:left="1200" w:right="480"/>
        <w:divId w:val="964896919"/>
        <w:rPr>
          <w:ins w:id="232" w:author="Author" w:date="2015-08-04T00:10:00Z"/>
          <w:rFonts w:ascii="Verdana" w:eastAsia="Times New Roman" w:hAnsi="Verdana"/>
          <w:color w:val="000000"/>
          <w:lang w:val="en"/>
        </w:rPr>
      </w:pPr>
      <w:ins w:id="233"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w:t>
        </w:r>
        <w:r>
          <w:rPr>
            <w:rStyle w:val="Hyperlink"/>
            <w:rFonts w:ascii="Verdana" w:eastAsia="Times New Roman" w:hAnsi="Verdana"/>
            <w:vanish/>
            <w:u w:val="none"/>
            <w:lang w:val="en"/>
          </w:rPr>
          <w:t>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23BF7E69" w14:textId="77777777" w:rsidR="00000000" w:rsidRDefault="00386D1C">
      <w:pPr>
        <w:numPr>
          <w:ilvl w:val="0"/>
          <w:numId w:val="6"/>
        </w:numPr>
        <w:ind w:left="1200" w:right="480"/>
        <w:divId w:val="964896919"/>
        <w:rPr>
          <w:ins w:id="234" w:author="Author" w:date="2015-08-04T00:10:00Z"/>
          <w:rFonts w:ascii="Verdana" w:eastAsia="Times New Roman" w:hAnsi="Verdana"/>
          <w:color w:val="000000"/>
          <w:lang w:val="en"/>
        </w:rPr>
      </w:pPr>
      <w:ins w:id="235" w:author="Author" w:date="2015-08-04T00:10:00Z">
        <w:r>
          <w:rPr>
            <w:rFonts w:ascii="Verdana" w:eastAsia="Times New Roman" w:hAnsi="Verdana"/>
            <w:color w:val="000000"/>
            <w:lang w:val="en"/>
          </w:rPr>
          <w:t xml:space="preserve">Client Metadata Name: </w:t>
        </w:r>
        <w:r>
          <w:rPr>
            <w:rStyle w:val="HTMLTypewriter"/>
            <w:lang w:val="en"/>
          </w:rPr>
          <w:t>sector_identifier_uri</w:t>
        </w:r>
        <w:r>
          <w:rPr>
            <w:rFonts w:ascii="Verdana" w:eastAsia="Times New Roman" w:hAnsi="Verdana"/>
            <w:color w:val="000000"/>
            <w:lang w:val="en"/>
          </w:rPr>
          <w:t xml:space="preserve"> </w:t>
        </w:r>
      </w:ins>
    </w:p>
    <w:p w14:paraId="04613806" w14:textId="77777777" w:rsidR="00000000" w:rsidRDefault="00386D1C">
      <w:pPr>
        <w:numPr>
          <w:ilvl w:val="0"/>
          <w:numId w:val="6"/>
        </w:numPr>
        <w:ind w:left="1200" w:right="480"/>
        <w:divId w:val="964896919"/>
        <w:rPr>
          <w:ins w:id="236" w:author="Author" w:date="2015-08-04T00:10:00Z"/>
          <w:rFonts w:ascii="Verdana" w:eastAsia="Times New Roman" w:hAnsi="Verdana"/>
          <w:color w:val="000000"/>
          <w:lang w:val="en"/>
        </w:rPr>
      </w:pPr>
      <w:ins w:id="237" w:author="Author" w:date="2015-08-04T00:10:00Z">
        <w:r>
          <w:rPr>
            <w:rFonts w:ascii="Verdana" w:eastAsia="Times New Roman" w:hAnsi="Verdana"/>
            <w:color w:val="000000"/>
            <w:lang w:val="en"/>
          </w:rPr>
          <w:t xml:space="preserve">Client Metadata Description: URL using the </w:t>
        </w:r>
        <w:r>
          <w:rPr>
            <w:rStyle w:val="HTMLTypewriter"/>
            <w:lang w:val="en"/>
          </w:rPr>
          <w:t>https</w:t>
        </w:r>
        <w:r>
          <w:rPr>
            <w:rFonts w:ascii="Verdana" w:eastAsia="Times New Roman" w:hAnsi="Verdana"/>
            <w:color w:val="000000"/>
            <w:lang w:val="en"/>
          </w:rPr>
          <w:t xml:space="preserve"> scheme to be used in calculating Pseudonymous Identifiers by the OP </w:t>
        </w:r>
      </w:ins>
    </w:p>
    <w:p w14:paraId="20AEE24C" w14:textId="77777777" w:rsidR="00000000" w:rsidRDefault="00386D1C">
      <w:pPr>
        <w:numPr>
          <w:ilvl w:val="0"/>
          <w:numId w:val="6"/>
        </w:numPr>
        <w:ind w:left="1200" w:right="480"/>
        <w:divId w:val="964896919"/>
        <w:rPr>
          <w:ins w:id="238" w:author="Author" w:date="2015-08-04T00:10:00Z"/>
          <w:rFonts w:ascii="Verdana" w:eastAsia="Times New Roman" w:hAnsi="Verdana"/>
          <w:color w:val="000000"/>
          <w:lang w:val="en"/>
        </w:rPr>
      </w:pPr>
      <w:ins w:id="239" w:author="Author" w:date="2015-08-04T00:10:00Z">
        <w:r>
          <w:rPr>
            <w:rFonts w:ascii="Verdana" w:eastAsia="Times New Roman" w:hAnsi="Verdana"/>
            <w:color w:val="000000"/>
            <w:lang w:val="en"/>
          </w:rPr>
          <w:t>Change Controller: OpenID Foundation Artifact Binding Workin</w:t>
        </w:r>
        <w:r>
          <w:rPr>
            <w:rFonts w:ascii="Verdana" w:eastAsia="Times New Roman" w:hAnsi="Verdana"/>
            <w:color w:val="000000"/>
            <w:lang w:val="en"/>
          </w:rPr>
          <w:t xml:space="preserve">g Group - openid-specs-ab@lists.openid.net </w:t>
        </w:r>
      </w:ins>
    </w:p>
    <w:p w14:paraId="702C4636" w14:textId="77777777" w:rsidR="00000000" w:rsidRDefault="00386D1C">
      <w:pPr>
        <w:numPr>
          <w:ilvl w:val="0"/>
          <w:numId w:val="6"/>
        </w:numPr>
        <w:ind w:left="1200" w:right="480"/>
        <w:divId w:val="964896919"/>
        <w:rPr>
          <w:ins w:id="240" w:author="Author" w:date="2015-08-04T00:10:00Z"/>
          <w:rFonts w:ascii="Verdana" w:eastAsia="Times New Roman" w:hAnsi="Verdana"/>
          <w:color w:val="000000"/>
          <w:lang w:val="en"/>
        </w:rPr>
      </w:pPr>
      <w:ins w:id="241" w:author="Author" w:date="2015-08-04T00:10:00Z">
        <w:r>
          <w:rPr>
            <w:rFonts w:ascii="Verdana" w:eastAsia="Times New Roman" w:hAnsi="Verdana"/>
            <w:color w:val="000000"/>
            <w:lang w:val="en"/>
          </w:rPr>
          <w:lastRenderedPageBreak/>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6D8E8631" w14:textId="77777777" w:rsidR="00000000" w:rsidRDefault="00386D1C">
      <w:pPr>
        <w:numPr>
          <w:ilvl w:val="0"/>
          <w:numId w:val="7"/>
        </w:numPr>
        <w:ind w:left="1200" w:right="480"/>
        <w:divId w:val="964896919"/>
        <w:rPr>
          <w:ins w:id="242" w:author="Author" w:date="2015-08-04T00:10:00Z"/>
          <w:rFonts w:ascii="Verdana" w:eastAsia="Times New Roman" w:hAnsi="Verdana"/>
          <w:color w:val="000000"/>
          <w:lang w:val="en"/>
        </w:rPr>
      </w:pPr>
      <w:ins w:id="243" w:author="Author" w:date="2015-08-04T00:10:00Z">
        <w:r>
          <w:rPr>
            <w:rFonts w:ascii="Verdana" w:eastAsia="Times New Roman" w:hAnsi="Verdana"/>
            <w:color w:val="000000"/>
            <w:lang w:val="en"/>
          </w:rPr>
          <w:t xml:space="preserve">Client Metadata Name: </w:t>
        </w:r>
        <w:r>
          <w:rPr>
            <w:rStyle w:val="HTMLTypewriter"/>
            <w:lang w:val="en"/>
          </w:rPr>
          <w:t>subject_type</w:t>
        </w:r>
        <w:r>
          <w:rPr>
            <w:rFonts w:ascii="Verdana" w:eastAsia="Times New Roman" w:hAnsi="Verdana"/>
            <w:color w:val="000000"/>
            <w:lang w:val="en"/>
          </w:rPr>
          <w:t xml:space="preserve"> </w:t>
        </w:r>
      </w:ins>
    </w:p>
    <w:p w14:paraId="0FBEFA51" w14:textId="77777777" w:rsidR="00000000" w:rsidRDefault="00386D1C">
      <w:pPr>
        <w:numPr>
          <w:ilvl w:val="0"/>
          <w:numId w:val="7"/>
        </w:numPr>
        <w:ind w:left="1200" w:right="480"/>
        <w:divId w:val="964896919"/>
        <w:rPr>
          <w:ins w:id="244" w:author="Author" w:date="2015-08-04T00:10:00Z"/>
          <w:rFonts w:ascii="Verdana" w:eastAsia="Times New Roman" w:hAnsi="Verdana"/>
          <w:color w:val="000000"/>
          <w:lang w:val="en"/>
        </w:rPr>
      </w:pPr>
      <w:ins w:id="245" w:author="Author" w:date="2015-08-04T00:10:00Z">
        <w:r>
          <w:rPr>
            <w:rFonts w:ascii="Verdana" w:eastAsia="Times New Roman" w:hAnsi="Verdana"/>
            <w:color w:val="000000"/>
            <w:lang w:val="en"/>
          </w:rPr>
          <w:t xml:space="preserve">Client Metadata Description: </w:t>
        </w:r>
        <w:r>
          <w:rPr>
            <w:rStyle w:val="HTMLTypewriter"/>
            <w:lang w:val="en"/>
          </w:rPr>
          <w:t>subject_type</w:t>
        </w:r>
        <w:r>
          <w:rPr>
            <w:rFonts w:ascii="Verdana" w:eastAsia="Times New Roman" w:hAnsi="Verdana"/>
            <w:color w:val="000000"/>
            <w:lang w:val="en"/>
          </w:rPr>
          <w:t xml:space="preserve"> requested for responses </w:t>
        </w:r>
        <w:r>
          <w:rPr>
            <w:rFonts w:ascii="Verdana" w:eastAsia="Times New Roman" w:hAnsi="Verdana"/>
            <w:color w:val="000000"/>
            <w:lang w:val="en"/>
          </w:rPr>
          <w:t xml:space="preserve">to this Client -- "pairwise" or "public" </w:t>
        </w:r>
      </w:ins>
    </w:p>
    <w:p w14:paraId="2C95BA49" w14:textId="77777777" w:rsidR="00000000" w:rsidRDefault="00386D1C">
      <w:pPr>
        <w:numPr>
          <w:ilvl w:val="0"/>
          <w:numId w:val="7"/>
        </w:numPr>
        <w:ind w:left="1200" w:right="480"/>
        <w:divId w:val="964896919"/>
        <w:rPr>
          <w:ins w:id="246" w:author="Author" w:date="2015-08-04T00:10:00Z"/>
          <w:rFonts w:ascii="Verdana" w:eastAsia="Times New Roman" w:hAnsi="Verdana"/>
          <w:color w:val="000000"/>
          <w:lang w:val="en"/>
        </w:rPr>
      </w:pPr>
      <w:ins w:id="247"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07185997" w14:textId="77777777" w:rsidR="00000000" w:rsidRDefault="00386D1C">
      <w:pPr>
        <w:numPr>
          <w:ilvl w:val="0"/>
          <w:numId w:val="7"/>
        </w:numPr>
        <w:ind w:left="1200" w:right="480"/>
        <w:divId w:val="964896919"/>
        <w:rPr>
          <w:ins w:id="248" w:author="Author" w:date="2015-08-04T00:10:00Z"/>
          <w:rFonts w:ascii="Verdana" w:eastAsia="Times New Roman" w:hAnsi="Verdana"/>
          <w:color w:val="000000"/>
          <w:lang w:val="en"/>
        </w:rPr>
      </w:pPr>
      <w:ins w:id="249"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4C31ABE1" w14:textId="77777777" w:rsidR="00000000" w:rsidRDefault="00386D1C">
      <w:pPr>
        <w:numPr>
          <w:ilvl w:val="0"/>
          <w:numId w:val="8"/>
        </w:numPr>
        <w:ind w:left="1200" w:right="480"/>
        <w:divId w:val="964896919"/>
        <w:rPr>
          <w:ins w:id="250" w:author="Author" w:date="2015-08-04T00:10:00Z"/>
          <w:rFonts w:ascii="Verdana" w:eastAsia="Times New Roman" w:hAnsi="Verdana"/>
          <w:color w:val="000000"/>
          <w:lang w:val="en"/>
        </w:rPr>
      </w:pPr>
      <w:ins w:id="251" w:author="Author" w:date="2015-08-04T00:10:00Z">
        <w:r>
          <w:rPr>
            <w:rFonts w:ascii="Verdana" w:eastAsia="Times New Roman" w:hAnsi="Verdana"/>
            <w:color w:val="000000"/>
            <w:lang w:val="en"/>
          </w:rPr>
          <w:t xml:space="preserve">Client Metadata Name: </w:t>
        </w:r>
        <w:r>
          <w:rPr>
            <w:rStyle w:val="HTMLTypewriter"/>
            <w:lang w:val="en"/>
          </w:rPr>
          <w:t>id_token_signed_response_alg</w:t>
        </w:r>
        <w:r>
          <w:rPr>
            <w:rFonts w:ascii="Verdana" w:eastAsia="Times New Roman" w:hAnsi="Verdana"/>
            <w:color w:val="000000"/>
            <w:lang w:val="en"/>
          </w:rPr>
          <w:t xml:space="preserve"> </w:t>
        </w:r>
      </w:ins>
    </w:p>
    <w:p w14:paraId="289BAF28" w14:textId="77777777" w:rsidR="00000000" w:rsidRDefault="00386D1C">
      <w:pPr>
        <w:numPr>
          <w:ilvl w:val="0"/>
          <w:numId w:val="8"/>
        </w:numPr>
        <w:ind w:left="1200" w:right="480"/>
        <w:divId w:val="964896919"/>
        <w:rPr>
          <w:ins w:id="252" w:author="Author" w:date="2015-08-04T00:10:00Z"/>
          <w:rFonts w:ascii="Verdana" w:eastAsia="Times New Roman" w:hAnsi="Verdana"/>
          <w:color w:val="000000"/>
          <w:lang w:val="en"/>
        </w:rPr>
      </w:pPr>
      <w:ins w:id="253" w:author="Author" w:date="2015-08-04T00:10:00Z">
        <w:r>
          <w:rPr>
            <w:rFonts w:ascii="Verdana" w:eastAsia="Times New Roman" w:hAnsi="Verdana"/>
            <w:color w:val="000000"/>
            <w:lang w:val="en"/>
          </w:rPr>
          <w:t xml:space="preserve">Client Metadata Description: JWS </w:t>
        </w:r>
        <w:r>
          <w:rPr>
            <w:rStyle w:val="HTMLTypewriter"/>
            <w:lang w:val="en"/>
          </w:rPr>
          <w:t>alg</w:t>
        </w:r>
        <w:r>
          <w:rPr>
            <w:rFonts w:ascii="Verdana" w:eastAsia="Times New Roman" w:hAnsi="Verdana"/>
            <w:color w:val="000000"/>
            <w:lang w:val="en"/>
          </w:rPr>
          <w:t xml:space="preserve"> algorithm REQUIRED for signing the ID Token issued to this Client </w:t>
        </w:r>
      </w:ins>
    </w:p>
    <w:p w14:paraId="779B51E4" w14:textId="77777777" w:rsidR="00000000" w:rsidRDefault="00386D1C">
      <w:pPr>
        <w:numPr>
          <w:ilvl w:val="0"/>
          <w:numId w:val="8"/>
        </w:numPr>
        <w:ind w:left="1200" w:right="480"/>
        <w:divId w:val="964896919"/>
        <w:rPr>
          <w:ins w:id="254" w:author="Author" w:date="2015-08-04T00:10:00Z"/>
          <w:rFonts w:ascii="Verdana" w:eastAsia="Times New Roman" w:hAnsi="Verdana"/>
          <w:color w:val="000000"/>
          <w:lang w:val="en"/>
        </w:rPr>
      </w:pPr>
      <w:ins w:id="255" w:author="Author" w:date="2015-08-04T00:10:00Z">
        <w:r>
          <w:rPr>
            <w:rFonts w:ascii="Verdana" w:eastAsia="Times New Roman" w:hAnsi="Verdana"/>
            <w:color w:val="000000"/>
            <w:lang w:val="en"/>
          </w:rPr>
          <w:t>Change Controller: OpenID Foundation Artifact Binding Working Group - openid-specs-ab@lists.openid.n</w:t>
        </w:r>
        <w:r>
          <w:rPr>
            <w:rFonts w:ascii="Verdana" w:eastAsia="Times New Roman" w:hAnsi="Verdana"/>
            <w:color w:val="000000"/>
            <w:lang w:val="en"/>
          </w:rPr>
          <w:t xml:space="preserve">et </w:t>
        </w:r>
      </w:ins>
    </w:p>
    <w:p w14:paraId="1CA19928" w14:textId="77777777" w:rsidR="00000000" w:rsidRDefault="00386D1C">
      <w:pPr>
        <w:numPr>
          <w:ilvl w:val="0"/>
          <w:numId w:val="8"/>
        </w:numPr>
        <w:ind w:left="1200" w:right="480"/>
        <w:divId w:val="964896919"/>
        <w:rPr>
          <w:ins w:id="256" w:author="Author" w:date="2015-08-04T00:10:00Z"/>
          <w:rFonts w:ascii="Verdana" w:eastAsia="Times New Roman" w:hAnsi="Verdana"/>
          <w:color w:val="000000"/>
          <w:lang w:val="en"/>
        </w:rPr>
      </w:pPr>
      <w:ins w:id="257"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7E7D5AA2" w14:textId="77777777" w:rsidR="00000000" w:rsidRDefault="00386D1C">
      <w:pPr>
        <w:numPr>
          <w:ilvl w:val="0"/>
          <w:numId w:val="9"/>
        </w:numPr>
        <w:ind w:left="1200" w:right="480"/>
        <w:divId w:val="964896919"/>
        <w:rPr>
          <w:ins w:id="258" w:author="Author" w:date="2015-08-04T00:10:00Z"/>
          <w:rFonts w:ascii="Verdana" w:eastAsia="Times New Roman" w:hAnsi="Verdana"/>
          <w:color w:val="000000"/>
          <w:lang w:val="en"/>
        </w:rPr>
      </w:pPr>
      <w:ins w:id="259" w:author="Author" w:date="2015-08-04T00:10:00Z">
        <w:r>
          <w:rPr>
            <w:rFonts w:ascii="Verdana" w:eastAsia="Times New Roman" w:hAnsi="Verdana"/>
            <w:color w:val="000000"/>
            <w:lang w:val="en"/>
          </w:rPr>
          <w:t xml:space="preserve">Client Metadata Name: </w:t>
        </w:r>
        <w:r>
          <w:rPr>
            <w:rStyle w:val="HTMLTypewriter"/>
            <w:lang w:val="en"/>
          </w:rPr>
          <w:t>id_token_encrypted_response_alg</w:t>
        </w:r>
        <w:r>
          <w:rPr>
            <w:rFonts w:ascii="Verdana" w:eastAsia="Times New Roman" w:hAnsi="Verdana"/>
            <w:color w:val="000000"/>
            <w:lang w:val="en"/>
          </w:rPr>
          <w:t xml:space="preserve"> </w:t>
        </w:r>
      </w:ins>
    </w:p>
    <w:p w14:paraId="2A0B0784" w14:textId="77777777" w:rsidR="00000000" w:rsidRDefault="00386D1C">
      <w:pPr>
        <w:numPr>
          <w:ilvl w:val="0"/>
          <w:numId w:val="9"/>
        </w:numPr>
        <w:ind w:left="1200" w:right="480"/>
        <w:divId w:val="964896919"/>
        <w:rPr>
          <w:ins w:id="260" w:author="Author" w:date="2015-08-04T00:10:00Z"/>
          <w:rFonts w:ascii="Verdana" w:eastAsia="Times New Roman" w:hAnsi="Verdana"/>
          <w:color w:val="000000"/>
          <w:lang w:val="en"/>
        </w:rPr>
      </w:pPr>
      <w:ins w:id="261" w:author="Author" w:date="2015-08-04T00:10:00Z">
        <w:r>
          <w:rPr>
            <w:rFonts w:ascii="Verdana" w:eastAsia="Times New Roman" w:hAnsi="Verdana"/>
            <w:color w:val="000000"/>
            <w:lang w:val="en"/>
          </w:rPr>
          <w:t xml:space="preserve">Client Metadata Description: JWE </w:t>
        </w:r>
        <w:r>
          <w:rPr>
            <w:rStyle w:val="HTMLTypewriter"/>
            <w:lang w:val="en"/>
          </w:rPr>
          <w:t>alg</w:t>
        </w:r>
        <w:r>
          <w:rPr>
            <w:rFonts w:ascii="Verdana" w:eastAsia="Times New Roman" w:hAnsi="Verdana"/>
            <w:color w:val="000000"/>
            <w:lang w:val="en"/>
          </w:rPr>
          <w:t xml:space="preserve"> algorithm REQUIRED for encrypting the ID Token iss</w:t>
        </w:r>
        <w:r>
          <w:rPr>
            <w:rFonts w:ascii="Verdana" w:eastAsia="Times New Roman" w:hAnsi="Verdana"/>
            <w:color w:val="000000"/>
            <w:lang w:val="en"/>
          </w:rPr>
          <w:t xml:space="preserve">ued to this Client </w:t>
        </w:r>
      </w:ins>
    </w:p>
    <w:p w14:paraId="042C26CD" w14:textId="77777777" w:rsidR="00000000" w:rsidRDefault="00386D1C">
      <w:pPr>
        <w:numPr>
          <w:ilvl w:val="0"/>
          <w:numId w:val="9"/>
        </w:numPr>
        <w:ind w:left="1200" w:right="480"/>
        <w:divId w:val="964896919"/>
        <w:rPr>
          <w:ins w:id="262" w:author="Author" w:date="2015-08-04T00:10:00Z"/>
          <w:rFonts w:ascii="Verdana" w:eastAsia="Times New Roman" w:hAnsi="Verdana"/>
          <w:color w:val="000000"/>
          <w:lang w:val="en"/>
        </w:rPr>
      </w:pPr>
      <w:ins w:id="263"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2CD943C4" w14:textId="77777777" w:rsidR="00000000" w:rsidRDefault="00386D1C">
      <w:pPr>
        <w:numPr>
          <w:ilvl w:val="0"/>
          <w:numId w:val="9"/>
        </w:numPr>
        <w:ind w:left="1200" w:right="480"/>
        <w:divId w:val="964896919"/>
        <w:rPr>
          <w:ins w:id="264" w:author="Author" w:date="2015-08-04T00:10:00Z"/>
          <w:rFonts w:ascii="Verdana" w:eastAsia="Times New Roman" w:hAnsi="Verdana"/>
          <w:color w:val="000000"/>
          <w:lang w:val="en"/>
        </w:rPr>
      </w:pPr>
      <w:ins w:id="265"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26098002" w14:textId="77777777" w:rsidR="00000000" w:rsidRDefault="00386D1C">
      <w:pPr>
        <w:numPr>
          <w:ilvl w:val="0"/>
          <w:numId w:val="10"/>
        </w:numPr>
        <w:ind w:left="1200" w:right="480"/>
        <w:divId w:val="964896919"/>
        <w:rPr>
          <w:ins w:id="266" w:author="Author" w:date="2015-08-04T00:10:00Z"/>
          <w:rFonts w:ascii="Verdana" w:eastAsia="Times New Roman" w:hAnsi="Verdana"/>
          <w:color w:val="000000"/>
          <w:lang w:val="en"/>
        </w:rPr>
      </w:pPr>
      <w:ins w:id="267" w:author="Author" w:date="2015-08-04T00:10:00Z">
        <w:r>
          <w:rPr>
            <w:rFonts w:ascii="Verdana" w:eastAsia="Times New Roman" w:hAnsi="Verdana"/>
            <w:color w:val="000000"/>
            <w:lang w:val="en"/>
          </w:rPr>
          <w:t xml:space="preserve">Client Metadata Name: </w:t>
        </w:r>
        <w:r>
          <w:rPr>
            <w:rStyle w:val="HTMLTypewriter"/>
            <w:lang w:val="en"/>
          </w:rPr>
          <w:t>id_token_encrypted_response_enc</w:t>
        </w:r>
        <w:r>
          <w:rPr>
            <w:rFonts w:ascii="Verdana" w:eastAsia="Times New Roman" w:hAnsi="Verdana"/>
            <w:color w:val="000000"/>
            <w:lang w:val="en"/>
          </w:rPr>
          <w:t xml:space="preserve"> </w:t>
        </w:r>
      </w:ins>
    </w:p>
    <w:p w14:paraId="5580A358" w14:textId="77777777" w:rsidR="00000000" w:rsidRDefault="00386D1C">
      <w:pPr>
        <w:numPr>
          <w:ilvl w:val="0"/>
          <w:numId w:val="10"/>
        </w:numPr>
        <w:ind w:left="1200" w:right="480"/>
        <w:divId w:val="964896919"/>
        <w:rPr>
          <w:ins w:id="268" w:author="Author" w:date="2015-08-04T00:10:00Z"/>
          <w:rFonts w:ascii="Verdana" w:eastAsia="Times New Roman" w:hAnsi="Verdana"/>
          <w:color w:val="000000"/>
          <w:lang w:val="en"/>
        </w:rPr>
      </w:pPr>
      <w:ins w:id="269" w:author="Author" w:date="2015-08-04T00:10:00Z">
        <w:r>
          <w:rPr>
            <w:rFonts w:ascii="Verdana" w:eastAsia="Times New Roman" w:hAnsi="Verdana"/>
            <w:color w:val="000000"/>
            <w:lang w:val="en"/>
          </w:rPr>
          <w:t xml:space="preserve">Client Metadata Description: JWE </w:t>
        </w:r>
        <w:r>
          <w:rPr>
            <w:rStyle w:val="HTMLTypewriter"/>
            <w:lang w:val="en"/>
          </w:rPr>
          <w:t>enc</w:t>
        </w:r>
        <w:r>
          <w:rPr>
            <w:rFonts w:ascii="Verdana" w:eastAsia="Times New Roman" w:hAnsi="Verdana"/>
            <w:color w:val="000000"/>
            <w:lang w:val="en"/>
          </w:rPr>
          <w:t xml:space="preserve"> algorithm REQUIRED for encrypting the ID Token issued to this Client </w:t>
        </w:r>
      </w:ins>
    </w:p>
    <w:p w14:paraId="43073FE9" w14:textId="77777777" w:rsidR="00000000" w:rsidRDefault="00386D1C">
      <w:pPr>
        <w:numPr>
          <w:ilvl w:val="0"/>
          <w:numId w:val="10"/>
        </w:numPr>
        <w:ind w:left="1200" w:right="480"/>
        <w:divId w:val="964896919"/>
        <w:rPr>
          <w:ins w:id="270" w:author="Author" w:date="2015-08-04T00:10:00Z"/>
          <w:rFonts w:ascii="Verdana" w:eastAsia="Times New Roman" w:hAnsi="Verdana"/>
          <w:color w:val="000000"/>
          <w:lang w:val="en"/>
        </w:rPr>
      </w:pPr>
      <w:ins w:id="271"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082B986D" w14:textId="77777777" w:rsidR="00000000" w:rsidRDefault="00386D1C">
      <w:pPr>
        <w:numPr>
          <w:ilvl w:val="0"/>
          <w:numId w:val="10"/>
        </w:numPr>
        <w:ind w:left="1200" w:right="480"/>
        <w:divId w:val="964896919"/>
        <w:rPr>
          <w:ins w:id="272" w:author="Author" w:date="2015-08-04T00:10:00Z"/>
          <w:rFonts w:ascii="Verdana" w:eastAsia="Times New Roman" w:hAnsi="Verdana"/>
          <w:color w:val="000000"/>
          <w:lang w:val="en"/>
        </w:rPr>
      </w:pPr>
      <w:ins w:id="273"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0B834BB7" w14:textId="77777777" w:rsidR="00000000" w:rsidRDefault="00386D1C">
      <w:pPr>
        <w:numPr>
          <w:ilvl w:val="0"/>
          <w:numId w:val="11"/>
        </w:numPr>
        <w:ind w:left="1200" w:right="480"/>
        <w:divId w:val="964896919"/>
        <w:rPr>
          <w:ins w:id="274" w:author="Author" w:date="2015-08-04T00:10:00Z"/>
          <w:rFonts w:ascii="Verdana" w:eastAsia="Times New Roman" w:hAnsi="Verdana"/>
          <w:color w:val="000000"/>
          <w:lang w:val="en"/>
        </w:rPr>
      </w:pPr>
      <w:ins w:id="275" w:author="Author" w:date="2015-08-04T00:10:00Z">
        <w:r>
          <w:rPr>
            <w:rFonts w:ascii="Verdana" w:eastAsia="Times New Roman" w:hAnsi="Verdana"/>
            <w:color w:val="000000"/>
            <w:lang w:val="en"/>
          </w:rPr>
          <w:t xml:space="preserve">Client Metadata Name: </w:t>
        </w:r>
        <w:r>
          <w:rPr>
            <w:rStyle w:val="HTMLTypewriter"/>
            <w:lang w:val="en"/>
          </w:rPr>
          <w:t>userinfo_signed_response_alg</w:t>
        </w:r>
        <w:r>
          <w:rPr>
            <w:rFonts w:ascii="Verdana" w:eastAsia="Times New Roman" w:hAnsi="Verdana"/>
            <w:color w:val="000000"/>
            <w:lang w:val="en"/>
          </w:rPr>
          <w:t xml:space="preserve"> </w:t>
        </w:r>
      </w:ins>
    </w:p>
    <w:p w14:paraId="46FC7536" w14:textId="77777777" w:rsidR="00000000" w:rsidRDefault="00386D1C">
      <w:pPr>
        <w:numPr>
          <w:ilvl w:val="0"/>
          <w:numId w:val="11"/>
        </w:numPr>
        <w:ind w:left="1200" w:right="480"/>
        <w:divId w:val="964896919"/>
        <w:rPr>
          <w:ins w:id="276" w:author="Author" w:date="2015-08-04T00:10:00Z"/>
          <w:rFonts w:ascii="Verdana" w:eastAsia="Times New Roman" w:hAnsi="Verdana"/>
          <w:color w:val="000000"/>
          <w:lang w:val="en"/>
        </w:rPr>
      </w:pPr>
      <w:ins w:id="277" w:author="Author" w:date="2015-08-04T00:10:00Z">
        <w:r>
          <w:rPr>
            <w:rFonts w:ascii="Verdana" w:eastAsia="Times New Roman" w:hAnsi="Verdana"/>
            <w:color w:val="000000"/>
            <w:lang w:val="en"/>
          </w:rPr>
          <w:lastRenderedPageBreak/>
          <w:t xml:space="preserve">Client Metadata Description: JWS </w:t>
        </w:r>
        <w:r>
          <w:rPr>
            <w:rStyle w:val="HTMLTypewriter"/>
            <w:lang w:val="en"/>
          </w:rPr>
          <w:t>alg</w:t>
        </w:r>
        <w:r>
          <w:rPr>
            <w:rFonts w:ascii="Verdana" w:eastAsia="Times New Roman" w:hAnsi="Verdana"/>
            <w:color w:val="000000"/>
            <w:lang w:val="en"/>
          </w:rPr>
          <w:t xml:space="preserve"> algorithm REQUIRED for signing UserInfo Responses </w:t>
        </w:r>
      </w:ins>
    </w:p>
    <w:p w14:paraId="5E296844" w14:textId="77777777" w:rsidR="00000000" w:rsidRDefault="00386D1C">
      <w:pPr>
        <w:numPr>
          <w:ilvl w:val="0"/>
          <w:numId w:val="11"/>
        </w:numPr>
        <w:ind w:left="1200" w:right="480"/>
        <w:divId w:val="964896919"/>
        <w:rPr>
          <w:ins w:id="278" w:author="Author" w:date="2015-08-04T00:10:00Z"/>
          <w:rFonts w:ascii="Verdana" w:eastAsia="Times New Roman" w:hAnsi="Verdana"/>
          <w:color w:val="000000"/>
          <w:lang w:val="en"/>
        </w:rPr>
      </w:pPr>
      <w:ins w:id="279" w:author="Author" w:date="2015-08-04T00:10:00Z">
        <w:r>
          <w:rPr>
            <w:rFonts w:ascii="Verdana" w:eastAsia="Times New Roman" w:hAnsi="Verdana"/>
            <w:color w:val="000000"/>
            <w:lang w:val="en"/>
          </w:rPr>
          <w:t>Change</w:t>
        </w:r>
        <w:r>
          <w:rPr>
            <w:rFonts w:ascii="Verdana" w:eastAsia="Times New Roman" w:hAnsi="Verdana"/>
            <w:color w:val="000000"/>
            <w:lang w:val="en"/>
          </w:rPr>
          <w:t xml:space="preserve"> Controller: OpenID Foundation Artifact Binding Working Group - openid-specs-ab@lists.openid.net </w:t>
        </w:r>
      </w:ins>
    </w:p>
    <w:p w14:paraId="7591D5C3" w14:textId="77777777" w:rsidR="00000000" w:rsidRDefault="00386D1C">
      <w:pPr>
        <w:numPr>
          <w:ilvl w:val="0"/>
          <w:numId w:val="11"/>
        </w:numPr>
        <w:ind w:left="1200" w:right="480"/>
        <w:divId w:val="964896919"/>
        <w:rPr>
          <w:ins w:id="280" w:author="Author" w:date="2015-08-04T00:10:00Z"/>
          <w:rFonts w:ascii="Verdana" w:eastAsia="Times New Roman" w:hAnsi="Verdana"/>
          <w:color w:val="000000"/>
          <w:lang w:val="en"/>
        </w:rPr>
      </w:pPr>
      <w:ins w:id="281"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76C28A9B" w14:textId="77777777" w:rsidR="00000000" w:rsidRDefault="00386D1C">
      <w:pPr>
        <w:numPr>
          <w:ilvl w:val="0"/>
          <w:numId w:val="12"/>
        </w:numPr>
        <w:ind w:left="1200" w:right="480"/>
        <w:divId w:val="964896919"/>
        <w:rPr>
          <w:ins w:id="282" w:author="Author" w:date="2015-08-04T00:10:00Z"/>
          <w:rFonts w:ascii="Verdana" w:eastAsia="Times New Roman" w:hAnsi="Verdana"/>
          <w:color w:val="000000"/>
          <w:lang w:val="en"/>
        </w:rPr>
      </w:pPr>
      <w:ins w:id="283" w:author="Author" w:date="2015-08-04T00:10:00Z">
        <w:r>
          <w:rPr>
            <w:rFonts w:ascii="Verdana" w:eastAsia="Times New Roman" w:hAnsi="Verdana"/>
            <w:color w:val="000000"/>
            <w:lang w:val="en"/>
          </w:rPr>
          <w:t xml:space="preserve">Client Metadata Name: </w:t>
        </w:r>
        <w:r>
          <w:rPr>
            <w:rStyle w:val="HTMLTypewriter"/>
            <w:lang w:val="en"/>
          </w:rPr>
          <w:t>userinfo_encrypted_respons</w:t>
        </w:r>
        <w:r>
          <w:rPr>
            <w:rStyle w:val="HTMLTypewriter"/>
            <w:lang w:val="en"/>
          </w:rPr>
          <w:t>e_alg</w:t>
        </w:r>
        <w:r>
          <w:rPr>
            <w:rFonts w:ascii="Verdana" w:eastAsia="Times New Roman" w:hAnsi="Verdana"/>
            <w:color w:val="000000"/>
            <w:lang w:val="en"/>
          </w:rPr>
          <w:t xml:space="preserve"> </w:t>
        </w:r>
      </w:ins>
    </w:p>
    <w:p w14:paraId="204C4463" w14:textId="77777777" w:rsidR="00000000" w:rsidRDefault="00386D1C">
      <w:pPr>
        <w:numPr>
          <w:ilvl w:val="0"/>
          <w:numId w:val="12"/>
        </w:numPr>
        <w:ind w:left="1200" w:right="480"/>
        <w:divId w:val="964896919"/>
        <w:rPr>
          <w:ins w:id="284" w:author="Author" w:date="2015-08-04T00:10:00Z"/>
          <w:rFonts w:ascii="Verdana" w:eastAsia="Times New Roman" w:hAnsi="Verdana"/>
          <w:color w:val="000000"/>
          <w:lang w:val="en"/>
        </w:rPr>
      </w:pPr>
      <w:ins w:id="285" w:author="Author" w:date="2015-08-04T00:10:00Z">
        <w:r>
          <w:rPr>
            <w:rFonts w:ascii="Verdana" w:eastAsia="Times New Roman" w:hAnsi="Verdana"/>
            <w:color w:val="000000"/>
            <w:lang w:val="en"/>
          </w:rPr>
          <w:t xml:space="preserve">Client Metadata Description: JWE </w:t>
        </w:r>
        <w:r>
          <w:rPr>
            <w:rStyle w:val="HTMLTypewriter"/>
            <w:lang w:val="en"/>
          </w:rPr>
          <w:t>alg</w:t>
        </w:r>
        <w:r>
          <w:rPr>
            <w:rFonts w:ascii="Verdana" w:eastAsia="Times New Roman" w:hAnsi="Verdana"/>
            <w:color w:val="000000"/>
            <w:lang w:val="en"/>
          </w:rPr>
          <w:t xml:space="preserve"> algorithm REQUIRED for encrypting UserInfo Responses </w:t>
        </w:r>
      </w:ins>
    </w:p>
    <w:p w14:paraId="28E848FB" w14:textId="77777777" w:rsidR="00000000" w:rsidRDefault="00386D1C">
      <w:pPr>
        <w:numPr>
          <w:ilvl w:val="0"/>
          <w:numId w:val="12"/>
        </w:numPr>
        <w:ind w:left="1200" w:right="480"/>
        <w:divId w:val="964896919"/>
        <w:rPr>
          <w:ins w:id="286" w:author="Author" w:date="2015-08-04T00:10:00Z"/>
          <w:rFonts w:ascii="Verdana" w:eastAsia="Times New Roman" w:hAnsi="Verdana"/>
          <w:color w:val="000000"/>
          <w:lang w:val="en"/>
        </w:rPr>
      </w:pPr>
      <w:ins w:id="287"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724495CE" w14:textId="77777777" w:rsidR="00000000" w:rsidRDefault="00386D1C">
      <w:pPr>
        <w:numPr>
          <w:ilvl w:val="0"/>
          <w:numId w:val="12"/>
        </w:numPr>
        <w:ind w:left="1200" w:right="480"/>
        <w:divId w:val="964896919"/>
        <w:rPr>
          <w:ins w:id="288" w:author="Author" w:date="2015-08-04T00:10:00Z"/>
          <w:rFonts w:ascii="Verdana" w:eastAsia="Times New Roman" w:hAnsi="Verdana"/>
          <w:color w:val="000000"/>
          <w:lang w:val="en"/>
        </w:rPr>
      </w:pPr>
      <w:ins w:id="289"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w:instrText>
        </w:r>
        <w:r>
          <w:rPr>
            <w:rFonts w:ascii="Verdana" w:eastAsia="Times New Roman" w:hAnsi="Verdana"/>
            <w:color w:val="000000"/>
            <w:lang w:val="en"/>
          </w:rPr>
          <w:instrText>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4C33EAC2" w14:textId="77777777" w:rsidR="00000000" w:rsidRDefault="00386D1C">
      <w:pPr>
        <w:numPr>
          <w:ilvl w:val="0"/>
          <w:numId w:val="13"/>
        </w:numPr>
        <w:ind w:left="1200" w:right="480"/>
        <w:divId w:val="964896919"/>
        <w:rPr>
          <w:ins w:id="290" w:author="Author" w:date="2015-08-04T00:10:00Z"/>
          <w:rFonts w:ascii="Verdana" w:eastAsia="Times New Roman" w:hAnsi="Verdana"/>
          <w:color w:val="000000"/>
          <w:lang w:val="en"/>
        </w:rPr>
      </w:pPr>
      <w:ins w:id="291" w:author="Author" w:date="2015-08-04T00:10:00Z">
        <w:r>
          <w:rPr>
            <w:rFonts w:ascii="Verdana" w:eastAsia="Times New Roman" w:hAnsi="Verdana"/>
            <w:color w:val="000000"/>
            <w:lang w:val="en"/>
          </w:rPr>
          <w:t xml:space="preserve">Client Metadata Name: </w:t>
        </w:r>
        <w:r>
          <w:rPr>
            <w:rStyle w:val="HTMLTypewriter"/>
            <w:lang w:val="en"/>
          </w:rPr>
          <w:t>userinfo_encrypted_response_enc</w:t>
        </w:r>
        <w:r>
          <w:rPr>
            <w:rFonts w:ascii="Verdana" w:eastAsia="Times New Roman" w:hAnsi="Verdana"/>
            <w:color w:val="000000"/>
            <w:lang w:val="en"/>
          </w:rPr>
          <w:t xml:space="preserve"> </w:t>
        </w:r>
      </w:ins>
    </w:p>
    <w:p w14:paraId="7EC1F61B" w14:textId="77777777" w:rsidR="00000000" w:rsidRDefault="00386D1C">
      <w:pPr>
        <w:numPr>
          <w:ilvl w:val="0"/>
          <w:numId w:val="13"/>
        </w:numPr>
        <w:ind w:left="1200" w:right="480"/>
        <w:divId w:val="964896919"/>
        <w:rPr>
          <w:ins w:id="292" w:author="Author" w:date="2015-08-04T00:10:00Z"/>
          <w:rFonts w:ascii="Verdana" w:eastAsia="Times New Roman" w:hAnsi="Verdana"/>
          <w:color w:val="000000"/>
          <w:lang w:val="en"/>
        </w:rPr>
      </w:pPr>
      <w:ins w:id="293" w:author="Author" w:date="2015-08-04T00:10:00Z">
        <w:r>
          <w:rPr>
            <w:rFonts w:ascii="Verdana" w:eastAsia="Times New Roman" w:hAnsi="Verdana"/>
            <w:color w:val="000000"/>
            <w:lang w:val="en"/>
          </w:rPr>
          <w:t xml:space="preserve">Client Metadata Description: JWE </w:t>
        </w:r>
        <w:r>
          <w:rPr>
            <w:rStyle w:val="HTMLTypewriter"/>
            <w:lang w:val="en"/>
          </w:rPr>
          <w:t>enc</w:t>
        </w:r>
        <w:r>
          <w:rPr>
            <w:rFonts w:ascii="Verdana" w:eastAsia="Times New Roman" w:hAnsi="Verdana"/>
            <w:color w:val="000000"/>
            <w:lang w:val="en"/>
          </w:rPr>
          <w:t xml:space="preserve"> algorithm REQUIRED for encrypting UserInfo Responses </w:t>
        </w:r>
      </w:ins>
    </w:p>
    <w:p w14:paraId="720B5DA5" w14:textId="77777777" w:rsidR="00000000" w:rsidRDefault="00386D1C">
      <w:pPr>
        <w:numPr>
          <w:ilvl w:val="0"/>
          <w:numId w:val="13"/>
        </w:numPr>
        <w:ind w:left="1200" w:right="480"/>
        <w:divId w:val="964896919"/>
        <w:rPr>
          <w:ins w:id="294" w:author="Author" w:date="2015-08-04T00:10:00Z"/>
          <w:rFonts w:ascii="Verdana" w:eastAsia="Times New Roman" w:hAnsi="Verdana"/>
          <w:color w:val="000000"/>
          <w:lang w:val="en"/>
        </w:rPr>
      </w:pPr>
      <w:ins w:id="295" w:author="Author" w:date="2015-08-04T00:10:00Z">
        <w:r>
          <w:rPr>
            <w:rFonts w:ascii="Verdana" w:eastAsia="Times New Roman" w:hAnsi="Verdana"/>
            <w:color w:val="000000"/>
            <w:lang w:val="en"/>
          </w:rPr>
          <w:t xml:space="preserve">Change Controller: OpenID Foundation Artifact Binding </w:t>
        </w:r>
        <w:r>
          <w:rPr>
            <w:rFonts w:ascii="Verdana" w:eastAsia="Times New Roman" w:hAnsi="Verdana"/>
            <w:color w:val="000000"/>
            <w:lang w:val="en"/>
          </w:rPr>
          <w:t xml:space="preserve">Working Group - openid-specs-ab@lists.openid.net </w:t>
        </w:r>
      </w:ins>
    </w:p>
    <w:p w14:paraId="39147C1A" w14:textId="77777777" w:rsidR="00000000" w:rsidRDefault="00386D1C">
      <w:pPr>
        <w:numPr>
          <w:ilvl w:val="0"/>
          <w:numId w:val="13"/>
        </w:numPr>
        <w:ind w:left="1200" w:right="480"/>
        <w:divId w:val="964896919"/>
        <w:rPr>
          <w:ins w:id="296" w:author="Author" w:date="2015-08-04T00:10:00Z"/>
          <w:rFonts w:ascii="Verdana" w:eastAsia="Times New Roman" w:hAnsi="Verdana"/>
          <w:color w:val="000000"/>
          <w:lang w:val="en"/>
        </w:rPr>
      </w:pPr>
      <w:ins w:id="297"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61E9C058" w14:textId="77777777" w:rsidR="00000000" w:rsidRDefault="00386D1C">
      <w:pPr>
        <w:numPr>
          <w:ilvl w:val="0"/>
          <w:numId w:val="14"/>
        </w:numPr>
        <w:ind w:left="1200" w:right="480"/>
        <w:divId w:val="964896919"/>
        <w:rPr>
          <w:ins w:id="298" w:author="Author" w:date="2015-08-04T00:10:00Z"/>
          <w:rFonts w:ascii="Verdana" w:eastAsia="Times New Roman" w:hAnsi="Verdana"/>
          <w:color w:val="000000"/>
          <w:lang w:val="en"/>
        </w:rPr>
      </w:pPr>
      <w:ins w:id="299" w:author="Author" w:date="2015-08-04T00:10:00Z">
        <w:r>
          <w:rPr>
            <w:rFonts w:ascii="Verdana" w:eastAsia="Times New Roman" w:hAnsi="Verdana"/>
            <w:color w:val="000000"/>
            <w:lang w:val="en"/>
          </w:rPr>
          <w:t xml:space="preserve">Client Metadata Name: </w:t>
        </w:r>
        <w:r>
          <w:rPr>
            <w:rStyle w:val="HTMLTypewriter"/>
            <w:lang w:val="en"/>
          </w:rPr>
          <w:t>request_object_signing_alg</w:t>
        </w:r>
        <w:r>
          <w:rPr>
            <w:rFonts w:ascii="Verdana" w:eastAsia="Times New Roman" w:hAnsi="Verdana"/>
            <w:color w:val="000000"/>
            <w:lang w:val="en"/>
          </w:rPr>
          <w:t xml:space="preserve"> </w:t>
        </w:r>
      </w:ins>
    </w:p>
    <w:p w14:paraId="5F84D412" w14:textId="77777777" w:rsidR="00000000" w:rsidRDefault="00386D1C">
      <w:pPr>
        <w:numPr>
          <w:ilvl w:val="0"/>
          <w:numId w:val="14"/>
        </w:numPr>
        <w:ind w:left="1200" w:right="480"/>
        <w:divId w:val="964896919"/>
        <w:rPr>
          <w:ins w:id="300" w:author="Author" w:date="2015-08-04T00:10:00Z"/>
          <w:rFonts w:ascii="Verdana" w:eastAsia="Times New Roman" w:hAnsi="Verdana"/>
          <w:color w:val="000000"/>
          <w:lang w:val="en"/>
        </w:rPr>
      </w:pPr>
      <w:ins w:id="301" w:author="Author" w:date="2015-08-04T00:10:00Z">
        <w:r>
          <w:rPr>
            <w:rFonts w:ascii="Verdana" w:eastAsia="Times New Roman" w:hAnsi="Verdana"/>
            <w:color w:val="000000"/>
            <w:lang w:val="en"/>
          </w:rPr>
          <w:t xml:space="preserve">Client Metadata Description: JWS </w:t>
        </w:r>
        <w:r>
          <w:rPr>
            <w:rStyle w:val="HTMLTypewriter"/>
            <w:lang w:val="en"/>
          </w:rPr>
          <w:t>alg</w:t>
        </w:r>
        <w:r>
          <w:rPr>
            <w:rFonts w:ascii="Verdana" w:eastAsia="Times New Roman" w:hAnsi="Verdana"/>
            <w:color w:val="000000"/>
            <w:lang w:val="en"/>
          </w:rPr>
          <w:t xml:space="preserve"> algorithm</w:t>
        </w:r>
        <w:r>
          <w:rPr>
            <w:rFonts w:ascii="Verdana" w:eastAsia="Times New Roman" w:hAnsi="Verdana"/>
            <w:color w:val="000000"/>
            <w:lang w:val="en"/>
          </w:rPr>
          <w:t xml:space="preserve"> that MUST be used for signing Request Objects sent to the OP </w:t>
        </w:r>
      </w:ins>
    </w:p>
    <w:p w14:paraId="05C8AA28" w14:textId="77777777" w:rsidR="00000000" w:rsidRDefault="00386D1C">
      <w:pPr>
        <w:numPr>
          <w:ilvl w:val="0"/>
          <w:numId w:val="14"/>
        </w:numPr>
        <w:ind w:left="1200" w:right="480"/>
        <w:divId w:val="964896919"/>
        <w:rPr>
          <w:ins w:id="302" w:author="Author" w:date="2015-08-04T00:10:00Z"/>
          <w:rFonts w:ascii="Verdana" w:eastAsia="Times New Roman" w:hAnsi="Verdana"/>
          <w:color w:val="000000"/>
          <w:lang w:val="en"/>
        </w:rPr>
      </w:pPr>
      <w:ins w:id="303"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7E347E6B" w14:textId="77777777" w:rsidR="00000000" w:rsidRDefault="00386D1C">
      <w:pPr>
        <w:numPr>
          <w:ilvl w:val="0"/>
          <w:numId w:val="14"/>
        </w:numPr>
        <w:ind w:left="1200" w:right="480"/>
        <w:divId w:val="964896919"/>
        <w:rPr>
          <w:ins w:id="304" w:author="Author" w:date="2015-08-04T00:10:00Z"/>
          <w:rFonts w:ascii="Verdana" w:eastAsia="Times New Roman" w:hAnsi="Verdana"/>
          <w:color w:val="000000"/>
          <w:lang w:val="en"/>
        </w:rPr>
      </w:pPr>
      <w:ins w:id="305"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w:t>
        </w:r>
        <w:r>
          <w:rPr>
            <w:rStyle w:val="Hyperlink"/>
            <w:rFonts w:ascii="Verdana" w:eastAsia="Times New Roman" w:hAnsi="Verdana"/>
            <w:vanish/>
            <w:u w:val="none"/>
            <w:lang w:val="en"/>
          </w:rPr>
          <w: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3EE2D06C" w14:textId="77777777" w:rsidR="00000000" w:rsidRDefault="00386D1C">
      <w:pPr>
        <w:numPr>
          <w:ilvl w:val="0"/>
          <w:numId w:val="15"/>
        </w:numPr>
        <w:ind w:left="1200" w:right="480"/>
        <w:divId w:val="964896919"/>
        <w:rPr>
          <w:ins w:id="306" w:author="Author" w:date="2015-08-04T00:10:00Z"/>
          <w:rFonts w:ascii="Verdana" w:eastAsia="Times New Roman" w:hAnsi="Verdana"/>
          <w:color w:val="000000"/>
          <w:lang w:val="en"/>
        </w:rPr>
      </w:pPr>
      <w:ins w:id="307" w:author="Author" w:date="2015-08-04T00:10:00Z">
        <w:r>
          <w:rPr>
            <w:rFonts w:ascii="Verdana" w:eastAsia="Times New Roman" w:hAnsi="Verdana"/>
            <w:color w:val="000000"/>
            <w:lang w:val="en"/>
          </w:rPr>
          <w:t xml:space="preserve">Client Metadata Name: </w:t>
        </w:r>
        <w:r>
          <w:rPr>
            <w:rStyle w:val="HTMLTypewriter"/>
            <w:lang w:val="en"/>
          </w:rPr>
          <w:t>request_object_encryption_alg</w:t>
        </w:r>
        <w:r>
          <w:rPr>
            <w:rFonts w:ascii="Verdana" w:eastAsia="Times New Roman" w:hAnsi="Verdana"/>
            <w:color w:val="000000"/>
            <w:lang w:val="en"/>
          </w:rPr>
          <w:t xml:space="preserve"> </w:t>
        </w:r>
      </w:ins>
    </w:p>
    <w:p w14:paraId="1E629B53" w14:textId="77777777" w:rsidR="00000000" w:rsidRDefault="00386D1C">
      <w:pPr>
        <w:numPr>
          <w:ilvl w:val="0"/>
          <w:numId w:val="15"/>
        </w:numPr>
        <w:ind w:left="1200" w:right="480"/>
        <w:divId w:val="964896919"/>
        <w:rPr>
          <w:ins w:id="308" w:author="Author" w:date="2015-08-04T00:10:00Z"/>
          <w:rFonts w:ascii="Verdana" w:eastAsia="Times New Roman" w:hAnsi="Verdana"/>
          <w:color w:val="000000"/>
          <w:lang w:val="en"/>
        </w:rPr>
      </w:pPr>
      <w:ins w:id="309" w:author="Author" w:date="2015-08-04T00:10:00Z">
        <w:r>
          <w:rPr>
            <w:rFonts w:ascii="Verdana" w:eastAsia="Times New Roman" w:hAnsi="Verdana"/>
            <w:color w:val="000000"/>
            <w:lang w:val="en"/>
          </w:rPr>
          <w:t xml:space="preserve">Client Metadata Description: JWE </w:t>
        </w:r>
        <w:r>
          <w:rPr>
            <w:rStyle w:val="HTMLTypewriter"/>
            <w:lang w:val="en"/>
          </w:rPr>
          <w:t>alg</w:t>
        </w:r>
        <w:r>
          <w:rPr>
            <w:rFonts w:ascii="Verdana" w:eastAsia="Times New Roman" w:hAnsi="Verdana"/>
            <w:color w:val="000000"/>
            <w:lang w:val="en"/>
          </w:rPr>
          <w:t xml:space="preserve"> algorithm the RP is declaring that it may use for encrypting Request Objects sent to the OP </w:t>
        </w:r>
      </w:ins>
    </w:p>
    <w:p w14:paraId="47ED7BB2" w14:textId="77777777" w:rsidR="00000000" w:rsidRDefault="00386D1C">
      <w:pPr>
        <w:numPr>
          <w:ilvl w:val="0"/>
          <w:numId w:val="15"/>
        </w:numPr>
        <w:ind w:left="1200" w:right="480"/>
        <w:divId w:val="964896919"/>
        <w:rPr>
          <w:ins w:id="310" w:author="Author" w:date="2015-08-04T00:10:00Z"/>
          <w:rFonts w:ascii="Verdana" w:eastAsia="Times New Roman" w:hAnsi="Verdana"/>
          <w:color w:val="000000"/>
          <w:lang w:val="en"/>
        </w:rPr>
      </w:pPr>
      <w:ins w:id="311"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7CAF2C82" w14:textId="77777777" w:rsidR="00000000" w:rsidRDefault="00386D1C">
      <w:pPr>
        <w:numPr>
          <w:ilvl w:val="0"/>
          <w:numId w:val="15"/>
        </w:numPr>
        <w:ind w:left="1200" w:right="480"/>
        <w:divId w:val="964896919"/>
        <w:rPr>
          <w:ins w:id="312" w:author="Author" w:date="2015-08-04T00:10:00Z"/>
          <w:rFonts w:ascii="Verdana" w:eastAsia="Times New Roman" w:hAnsi="Verdana"/>
          <w:color w:val="000000"/>
          <w:lang w:val="en"/>
        </w:rPr>
      </w:pPr>
      <w:ins w:id="313"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674B770D" w14:textId="77777777" w:rsidR="00000000" w:rsidRDefault="00386D1C">
      <w:pPr>
        <w:numPr>
          <w:ilvl w:val="0"/>
          <w:numId w:val="16"/>
        </w:numPr>
        <w:ind w:left="1200" w:right="480"/>
        <w:divId w:val="964896919"/>
        <w:rPr>
          <w:ins w:id="314" w:author="Author" w:date="2015-08-04T00:10:00Z"/>
          <w:rFonts w:ascii="Verdana" w:eastAsia="Times New Roman" w:hAnsi="Verdana"/>
          <w:color w:val="000000"/>
          <w:lang w:val="en"/>
        </w:rPr>
      </w:pPr>
      <w:ins w:id="315" w:author="Author" w:date="2015-08-04T00:10:00Z">
        <w:r>
          <w:rPr>
            <w:rFonts w:ascii="Verdana" w:eastAsia="Times New Roman" w:hAnsi="Verdana"/>
            <w:color w:val="000000"/>
            <w:lang w:val="en"/>
          </w:rPr>
          <w:lastRenderedPageBreak/>
          <w:t xml:space="preserve">Client Metadata Name: </w:t>
        </w:r>
        <w:r>
          <w:rPr>
            <w:rStyle w:val="HTMLTypewriter"/>
            <w:lang w:val="en"/>
          </w:rPr>
          <w:t>request_object_encry</w:t>
        </w:r>
        <w:r>
          <w:rPr>
            <w:rStyle w:val="HTMLTypewriter"/>
            <w:lang w:val="en"/>
          </w:rPr>
          <w:t>ption_enc</w:t>
        </w:r>
        <w:r>
          <w:rPr>
            <w:rFonts w:ascii="Verdana" w:eastAsia="Times New Roman" w:hAnsi="Verdana"/>
            <w:color w:val="000000"/>
            <w:lang w:val="en"/>
          </w:rPr>
          <w:t xml:space="preserve"> </w:t>
        </w:r>
      </w:ins>
    </w:p>
    <w:p w14:paraId="55232947" w14:textId="77777777" w:rsidR="00000000" w:rsidRDefault="00386D1C">
      <w:pPr>
        <w:numPr>
          <w:ilvl w:val="0"/>
          <w:numId w:val="16"/>
        </w:numPr>
        <w:ind w:left="1200" w:right="480"/>
        <w:divId w:val="964896919"/>
        <w:rPr>
          <w:ins w:id="316" w:author="Author" w:date="2015-08-04T00:10:00Z"/>
          <w:rFonts w:ascii="Verdana" w:eastAsia="Times New Roman" w:hAnsi="Verdana"/>
          <w:color w:val="000000"/>
          <w:lang w:val="en"/>
        </w:rPr>
      </w:pPr>
      <w:ins w:id="317" w:author="Author" w:date="2015-08-04T00:10:00Z">
        <w:r>
          <w:rPr>
            <w:rFonts w:ascii="Verdana" w:eastAsia="Times New Roman" w:hAnsi="Verdana"/>
            <w:color w:val="000000"/>
            <w:lang w:val="en"/>
          </w:rPr>
          <w:t xml:space="preserve">Client Metadata Description: JWE </w:t>
        </w:r>
        <w:r>
          <w:rPr>
            <w:rStyle w:val="HTMLTypewriter"/>
            <w:lang w:val="en"/>
          </w:rPr>
          <w:t>enc</w:t>
        </w:r>
        <w:r>
          <w:rPr>
            <w:rFonts w:ascii="Verdana" w:eastAsia="Times New Roman" w:hAnsi="Verdana"/>
            <w:color w:val="000000"/>
            <w:lang w:val="en"/>
          </w:rPr>
          <w:t xml:space="preserve"> algorithm the RP is declaring that it may use for encrypting Request Objects sent to the OP </w:t>
        </w:r>
      </w:ins>
    </w:p>
    <w:p w14:paraId="40F376CA" w14:textId="77777777" w:rsidR="00000000" w:rsidRDefault="00386D1C">
      <w:pPr>
        <w:numPr>
          <w:ilvl w:val="0"/>
          <w:numId w:val="16"/>
        </w:numPr>
        <w:ind w:left="1200" w:right="480"/>
        <w:divId w:val="964896919"/>
        <w:rPr>
          <w:ins w:id="318" w:author="Author" w:date="2015-08-04T00:10:00Z"/>
          <w:rFonts w:ascii="Verdana" w:eastAsia="Times New Roman" w:hAnsi="Verdana"/>
          <w:color w:val="000000"/>
          <w:lang w:val="en"/>
        </w:rPr>
      </w:pPr>
      <w:ins w:id="319"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5720EFBC" w14:textId="77777777" w:rsidR="00000000" w:rsidRDefault="00386D1C">
      <w:pPr>
        <w:numPr>
          <w:ilvl w:val="0"/>
          <w:numId w:val="16"/>
        </w:numPr>
        <w:ind w:left="1200" w:right="480"/>
        <w:divId w:val="964896919"/>
        <w:rPr>
          <w:ins w:id="320" w:author="Author" w:date="2015-08-04T00:10:00Z"/>
          <w:rFonts w:ascii="Verdana" w:eastAsia="Times New Roman" w:hAnsi="Verdana"/>
          <w:color w:val="000000"/>
          <w:lang w:val="en"/>
        </w:rPr>
      </w:pPr>
      <w:ins w:id="321" w:author="Author" w:date="2015-08-04T00:10:00Z">
        <w:r>
          <w:rPr>
            <w:rFonts w:ascii="Verdana" w:eastAsia="Times New Roman" w:hAnsi="Verdana"/>
            <w:color w:val="000000"/>
            <w:lang w:val="en"/>
          </w:rPr>
          <w:t>Specificati</w:t>
        </w:r>
        <w:r>
          <w:rPr>
            <w:rFonts w:ascii="Verdana" w:eastAsia="Times New Roman" w:hAnsi="Verdana"/>
            <w:color w:val="000000"/>
            <w:lang w:val="en"/>
          </w:rPr>
          <w:t xml:space="preserve">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2599DCA9" w14:textId="77777777" w:rsidR="00000000" w:rsidRDefault="00386D1C">
      <w:pPr>
        <w:numPr>
          <w:ilvl w:val="0"/>
          <w:numId w:val="17"/>
        </w:numPr>
        <w:ind w:left="1200" w:right="480"/>
        <w:divId w:val="964896919"/>
        <w:rPr>
          <w:ins w:id="322" w:author="Author" w:date="2015-08-04T00:10:00Z"/>
          <w:rFonts w:ascii="Verdana" w:eastAsia="Times New Roman" w:hAnsi="Verdana"/>
          <w:color w:val="000000"/>
          <w:lang w:val="en"/>
        </w:rPr>
      </w:pPr>
      <w:ins w:id="323" w:author="Author" w:date="2015-08-04T00:10:00Z">
        <w:r>
          <w:rPr>
            <w:rFonts w:ascii="Verdana" w:eastAsia="Times New Roman" w:hAnsi="Verdana"/>
            <w:color w:val="000000"/>
            <w:lang w:val="en"/>
          </w:rPr>
          <w:t xml:space="preserve">Client Metadata Name: </w:t>
        </w:r>
        <w:r>
          <w:rPr>
            <w:rStyle w:val="HTMLTypewriter"/>
            <w:lang w:val="en"/>
          </w:rPr>
          <w:t>token_endpoint_auth_signing_alg</w:t>
        </w:r>
        <w:r>
          <w:rPr>
            <w:rFonts w:ascii="Verdana" w:eastAsia="Times New Roman" w:hAnsi="Verdana"/>
            <w:color w:val="000000"/>
            <w:lang w:val="en"/>
          </w:rPr>
          <w:t xml:space="preserve"> </w:t>
        </w:r>
      </w:ins>
    </w:p>
    <w:p w14:paraId="1AB2FF50" w14:textId="77777777" w:rsidR="00000000" w:rsidRDefault="00386D1C">
      <w:pPr>
        <w:numPr>
          <w:ilvl w:val="0"/>
          <w:numId w:val="17"/>
        </w:numPr>
        <w:ind w:left="1200" w:right="480"/>
        <w:divId w:val="964896919"/>
        <w:rPr>
          <w:ins w:id="324" w:author="Author" w:date="2015-08-04T00:10:00Z"/>
          <w:rFonts w:ascii="Verdana" w:eastAsia="Times New Roman" w:hAnsi="Verdana"/>
          <w:color w:val="000000"/>
          <w:lang w:val="en"/>
        </w:rPr>
      </w:pPr>
      <w:ins w:id="325" w:author="Author" w:date="2015-08-04T00:10:00Z">
        <w:r>
          <w:rPr>
            <w:rFonts w:ascii="Verdana" w:eastAsia="Times New Roman" w:hAnsi="Verdana"/>
            <w:color w:val="000000"/>
            <w:lang w:val="en"/>
          </w:rPr>
          <w:t xml:space="preserve">Client Metadata Description: JWS </w:t>
        </w:r>
        <w:r>
          <w:rPr>
            <w:rStyle w:val="HTMLTypewriter"/>
            <w:lang w:val="en"/>
          </w:rPr>
          <w:t>alg</w:t>
        </w:r>
        <w:r>
          <w:rPr>
            <w:rFonts w:ascii="Verdana" w:eastAsia="Times New Roman" w:hAnsi="Verdana"/>
            <w:color w:val="000000"/>
            <w:lang w:val="en"/>
          </w:rPr>
          <w:t xml:space="preserve"> algorithm that MUST be used for signing </w:t>
        </w:r>
        <w:r>
          <w:rPr>
            <w:rFonts w:ascii="Verdana" w:eastAsia="Times New Roman" w:hAnsi="Verdana"/>
            <w:color w:val="000000"/>
            <w:lang w:val="en"/>
          </w:rPr>
          <w:t xml:space="preserve">the JWT used to authenticate the Client at the Token Endpoint for the </w:t>
        </w:r>
        <w:r>
          <w:rPr>
            <w:rStyle w:val="HTMLTypewriter"/>
            <w:lang w:val="en"/>
          </w:rPr>
          <w:t>private_key_jwt</w:t>
        </w:r>
        <w:r>
          <w:rPr>
            <w:rFonts w:ascii="Verdana" w:eastAsia="Times New Roman" w:hAnsi="Verdana"/>
            <w:color w:val="000000"/>
            <w:lang w:val="en"/>
          </w:rPr>
          <w:t xml:space="preserve"> and </w:t>
        </w:r>
        <w:r>
          <w:rPr>
            <w:rStyle w:val="HTMLTypewriter"/>
            <w:lang w:val="en"/>
          </w:rPr>
          <w:t>client_secret_jwt</w:t>
        </w:r>
        <w:r>
          <w:rPr>
            <w:rFonts w:ascii="Verdana" w:eastAsia="Times New Roman" w:hAnsi="Verdana"/>
            <w:color w:val="000000"/>
            <w:lang w:val="en"/>
          </w:rPr>
          <w:t xml:space="preserve"> authentication methods </w:t>
        </w:r>
      </w:ins>
    </w:p>
    <w:p w14:paraId="5FF95137" w14:textId="77777777" w:rsidR="00000000" w:rsidRDefault="00386D1C">
      <w:pPr>
        <w:numPr>
          <w:ilvl w:val="0"/>
          <w:numId w:val="17"/>
        </w:numPr>
        <w:ind w:left="1200" w:right="480"/>
        <w:divId w:val="964896919"/>
        <w:rPr>
          <w:ins w:id="326" w:author="Author" w:date="2015-08-04T00:10:00Z"/>
          <w:rFonts w:ascii="Verdana" w:eastAsia="Times New Roman" w:hAnsi="Verdana"/>
          <w:color w:val="000000"/>
          <w:lang w:val="en"/>
        </w:rPr>
      </w:pPr>
      <w:ins w:id="327"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7AAD8ACF" w14:textId="77777777" w:rsidR="00000000" w:rsidRDefault="00386D1C">
      <w:pPr>
        <w:numPr>
          <w:ilvl w:val="0"/>
          <w:numId w:val="17"/>
        </w:numPr>
        <w:ind w:left="1200" w:right="480"/>
        <w:divId w:val="964896919"/>
        <w:rPr>
          <w:ins w:id="328" w:author="Author" w:date="2015-08-04T00:10:00Z"/>
          <w:rFonts w:ascii="Verdana" w:eastAsia="Times New Roman" w:hAnsi="Verdana"/>
          <w:color w:val="000000"/>
          <w:lang w:val="en"/>
        </w:rPr>
      </w:pPr>
      <w:ins w:id="329" w:author="Author" w:date="2015-08-04T00:10:00Z">
        <w:r>
          <w:rPr>
            <w:rFonts w:ascii="Verdana" w:eastAsia="Times New Roman" w:hAnsi="Verdana"/>
            <w:color w:val="000000"/>
            <w:lang w:val="en"/>
          </w:rPr>
          <w:t>Specification Docume</w:t>
        </w:r>
        <w:r>
          <w:rPr>
            <w:rFonts w:ascii="Verdana" w:eastAsia="Times New Roman" w:hAnsi="Verdana"/>
            <w:color w:val="000000"/>
            <w:lang w:val="en"/>
          </w:rPr>
          <w:t xml:space="preserv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6EB3339D" w14:textId="77777777" w:rsidR="00000000" w:rsidRDefault="00386D1C">
      <w:pPr>
        <w:numPr>
          <w:ilvl w:val="0"/>
          <w:numId w:val="18"/>
        </w:numPr>
        <w:ind w:left="1200" w:right="480"/>
        <w:divId w:val="964896919"/>
        <w:rPr>
          <w:ins w:id="330" w:author="Author" w:date="2015-08-04T00:10:00Z"/>
          <w:rFonts w:ascii="Verdana" w:eastAsia="Times New Roman" w:hAnsi="Verdana"/>
          <w:color w:val="000000"/>
          <w:lang w:val="en"/>
        </w:rPr>
      </w:pPr>
      <w:ins w:id="331" w:author="Author" w:date="2015-08-04T00:10:00Z">
        <w:r>
          <w:rPr>
            <w:rFonts w:ascii="Verdana" w:eastAsia="Times New Roman" w:hAnsi="Verdana"/>
            <w:color w:val="000000"/>
            <w:lang w:val="en"/>
          </w:rPr>
          <w:t xml:space="preserve">Client Metadata Name: </w:t>
        </w:r>
        <w:r>
          <w:rPr>
            <w:rStyle w:val="HTMLTypewriter"/>
            <w:lang w:val="en"/>
          </w:rPr>
          <w:t>default_max_age</w:t>
        </w:r>
        <w:r>
          <w:rPr>
            <w:rFonts w:ascii="Verdana" w:eastAsia="Times New Roman" w:hAnsi="Verdana"/>
            <w:color w:val="000000"/>
            <w:lang w:val="en"/>
          </w:rPr>
          <w:t xml:space="preserve"> </w:t>
        </w:r>
      </w:ins>
    </w:p>
    <w:p w14:paraId="6BCFF702" w14:textId="77777777" w:rsidR="00000000" w:rsidRDefault="00386D1C">
      <w:pPr>
        <w:numPr>
          <w:ilvl w:val="0"/>
          <w:numId w:val="18"/>
        </w:numPr>
        <w:ind w:left="1200" w:right="480"/>
        <w:divId w:val="964896919"/>
        <w:rPr>
          <w:ins w:id="332" w:author="Author" w:date="2015-08-04T00:10:00Z"/>
          <w:rFonts w:ascii="Verdana" w:eastAsia="Times New Roman" w:hAnsi="Verdana"/>
          <w:color w:val="000000"/>
          <w:lang w:val="en"/>
        </w:rPr>
      </w:pPr>
      <w:ins w:id="333" w:author="Author" w:date="2015-08-04T00:10:00Z">
        <w:r>
          <w:rPr>
            <w:rFonts w:ascii="Verdana" w:eastAsia="Times New Roman" w:hAnsi="Verdana"/>
            <w:color w:val="000000"/>
            <w:lang w:val="en"/>
          </w:rPr>
          <w:t xml:space="preserve">Client Metadata Description: Default Maximum Authentication Age </w:t>
        </w:r>
      </w:ins>
    </w:p>
    <w:p w14:paraId="2443F400" w14:textId="77777777" w:rsidR="00000000" w:rsidRDefault="00386D1C">
      <w:pPr>
        <w:numPr>
          <w:ilvl w:val="0"/>
          <w:numId w:val="18"/>
        </w:numPr>
        <w:ind w:left="1200" w:right="480"/>
        <w:divId w:val="964896919"/>
        <w:rPr>
          <w:ins w:id="334" w:author="Author" w:date="2015-08-04T00:10:00Z"/>
          <w:rFonts w:ascii="Verdana" w:eastAsia="Times New Roman" w:hAnsi="Verdana"/>
          <w:color w:val="000000"/>
          <w:lang w:val="en"/>
        </w:rPr>
      </w:pPr>
      <w:ins w:id="335" w:author="Author" w:date="2015-08-04T00:10:00Z">
        <w:r>
          <w:rPr>
            <w:rFonts w:ascii="Verdana" w:eastAsia="Times New Roman" w:hAnsi="Verdana"/>
            <w:color w:val="000000"/>
            <w:lang w:val="en"/>
          </w:rPr>
          <w:t xml:space="preserve">Change Controller: OpenID Foundation Artifact Binding Working </w:t>
        </w:r>
        <w:r>
          <w:rPr>
            <w:rFonts w:ascii="Verdana" w:eastAsia="Times New Roman" w:hAnsi="Verdana"/>
            <w:color w:val="000000"/>
            <w:lang w:val="en"/>
          </w:rPr>
          <w:t xml:space="preserve">Group - openid-specs-ab@lists.openid.net </w:t>
        </w:r>
      </w:ins>
    </w:p>
    <w:p w14:paraId="5DF4699B" w14:textId="77777777" w:rsidR="00000000" w:rsidRDefault="00386D1C">
      <w:pPr>
        <w:numPr>
          <w:ilvl w:val="0"/>
          <w:numId w:val="18"/>
        </w:numPr>
        <w:ind w:left="1200" w:right="480"/>
        <w:divId w:val="964896919"/>
        <w:rPr>
          <w:ins w:id="336" w:author="Author" w:date="2015-08-04T00:10:00Z"/>
          <w:rFonts w:ascii="Verdana" w:eastAsia="Times New Roman" w:hAnsi="Verdana"/>
          <w:color w:val="000000"/>
          <w:lang w:val="en"/>
        </w:rPr>
      </w:pPr>
      <w:ins w:id="337"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048455B3" w14:textId="77777777" w:rsidR="00000000" w:rsidRDefault="00386D1C">
      <w:pPr>
        <w:numPr>
          <w:ilvl w:val="0"/>
          <w:numId w:val="19"/>
        </w:numPr>
        <w:ind w:left="1200" w:right="480"/>
        <w:divId w:val="964896919"/>
        <w:rPr>
          <w:ins w:id="338" w:author="Author" w:date="2015-08-04T00:10:00Z"/>
          <w:rFonts w:ascii="Verdana" w:eastAsia="Times New Roman" w:hAnsi="Verdana"/>
          <w:color w:val="000000"/>
          <w:lang w:val="en"/>
        </w:rPr>
      </w:pPr>
      <w:ins w:id="339" w:author="Author" w:date="2015-08-04T00:10:00Z">
        <w:r>
          <w:rPr>
            <w:rFonts w:ascii="Verdana" w:eastAsia="Times New Roman" w:hAnsi="Verdana"/>
            <w:color w:val="000000"/>
            <w:lang w:val="en"/>
          </w:rPr>
          <w:t xml:space="preserve">Client Metadata Name: </w:t>
        </w:r>
        <w:r>
          <w:rPr>
            <w:rStyle w:val="HTMLTypewriter"/>
            <w:lang w:val="en"/>
          </w:rPr>
          <w:t>require_auth_time</w:t>
        </w:r>
        <w:r>
          <w:rPr>
            <w:rFonts w:ascii="Verdana" w:eastAsia="Times New Roman" w:hAnsi="Verdana"/>
            <w:color w:val="000000"/>
            <w:lang w:val="en"/>
          </w:rPr>
          <w:t xml:space="preserve"> </w:t>
        </w:r>
      </w:ins>
    </w:p>
    <w:p w14:paraId="63D86734" w14:textId="77777777" w:rsidR="00000000" w:rsidRDefault="00386D1C">
      <w:pPr>
        <w:numPr>
          <w:ilvl w:val="0"/>
          <w:numId w:val="19"/>
        </w:numPr>
        <w:ind w:left="1200" w:right="480"/>
        <w:divId w:val="964896919"/>
        <w:rPr>
          <w:ins w:id="340" w:author="Author" w:date="2015-08-04T00:10:00Z"/>
          <w:rFonts w:ascii="Verdana" w:eastAsia="Times New Roman" w:hAnsi="Verdana"/>
          <w:color w:val="000000"/>
          <w:lang w:val="en"/>
        </w:rPr>
      </w:pPr>
      <w:ins w:id="341" w:author="Author" w:date="2015-08-04T00:10:00Z">
        <w:r>
          <w:rPr>
            <w:rFonts w:ascii="Verdana" w:eastAsia="Times New Roman" w:hAnsi="Verdana"/>
            <w:color w:val="000000"/>
            <w:lang w:val="en"/>
          </w:rPr>
          <w:t>Client Metadata Description: Boolean value specifying whether t</w:t>
        </w:r>
        <w:r>
          <w:rPr>
            <w:rFonts w:ascii="Verdana" w:eastAsia="Times New Roman" w:hAnsi="Verdana"/>
            <w:color w:val="000000"/>
            <w:lang w:val="en"/>
          </w:rPr>
          <w:t xml:space="preserve">he </w:t>
        </w:r>
        <w:r>
          <w:rPr>
            <w:rStyle w:val="HTMLTypewriter"/>
            <w:lang w:val="en"/>
          </w:rPr>
          <w:t>auth_time</w:t>
        </w:r>
        <w:r>
          <w:rPr>
            <w:rFonts w:ascii="Verdana" w:eastAsia="Times New Roman" w:hAnsi="Verdana"/>
            <w:color w:val="000000"/>
            <w:lang w:val="en"/>
          </w:rPr>
          <w:t xml:space="preserve"> Claim in the ID Token is REQUIRED </w:t>
        </w:r>
      </w:ins>
    </w:p>
    <w:p w14:paraId="7FFC120D" w14:textId="77777777" w:rsidR="00000000" w:rsidRDefault="00386D1C">
      <w:pPr>
        <w:numPr>
          <w:ilvl w:val="0"/>
          <w:numId w:val="19"/>
        </w:numPr>
        <w:ind w:left="1200" w:right="480"/>
        <w:divId w:val="964896919"/>
        <w:rPr>
          <w:ins w:id="342" w:author="Author" w:date="2015-08-04T00:10:00Z"/>
          <w:rFonts w:ascii="Verdana" w:eastAsia="Times New Roman" w:hAnsi="Verdana"/>
          <w:color w:val="000000"/>
          <w:lang w:val="en"/>
        </w:rPr>
      </w:pPr>
      <w:ins w:id="343"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044D669A" w14:textId="77777777" w:rsidR="00000000" w:rsidRDefault="00386D1C">
      <w:pPr>
        <w:numPr>
          <w:ilvl w:val="0"/>
          <w:numId w:val="19"/>
        </w:numPr>
        <w:ind w:left="1200" w:right="480"/>
        <w:divId w:val="964896919"/>
        <w:rPr>
          <w:ins w:id="344" w:author="Author" w:date="2015-08-04T00:10:00Z"/>
          <w:rFonts w:ascii="Verdana" w:eastAsia="Times New Roman" w:hAnsi="Verdana"/>
          <w:color w:val="000000"/>
          <w:lang w:val="en"/>
        </w:rPr>
      </w:pPr>
      <w:ins w:id="345"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w:t>
        </w:r>
        <w:r>
          <w:rPr>
            <w:rFonts w:ascii="Verdana" w:eastAsia="Times New Roman" w:hAnsi="Verdana"/>
            <w:color w:val="000000"/>
            <w:lang w:val="en"/>
          </w:rPr>
          <w:t xml:space="preserve">ment </w:t>
        </w:r>
      </w:ins>
    </w:p>
    <w:p w14:paraId="2865C863" w14:textId="77777777" w:rsidR="00000000" w:rsidRDefault="00386D1C">
      <w:pPr>
        <w:numPr>
          <w:ilvl w:val="0"/>
          <w:numId w:val="20"/>
        </w:numPr>
        <w:ind w:left="1200" w:right="480"/>
        <w:divId w:val="964896919"/>
        <w:rPr>
          <w:ins w:id="346" w:author="Author" w:date="2015-08-04T00:10:00Z"/>
          <w:rFonts w:ascii="Verdana" w:eastAsia="Times New Roman" w:hAnsi="Verdana"/>
          <w:color w:val="000000"/>
          <w:lang w:val="en"/>
        </w:rPr>
      </w:pPr>
      <w:ins w:id="347" w:author="Author" w:date="2015-08-04T00:10:00Z">
        <w:r>
          <w:rPr>
            <w:rFonts w:ascii="Verdana" w:eastAsia="Times New Roman" w:hAnsi="Verdana"/>
            <w:color w:val="000000"/>
            <w:lang w:val="en"/>
          </w:rPr>
          <w:t xml:space="preserve">Client Metadata Name: </w:t>
        </w:r>
        <w:r>
          <w:rPr>
            <w:rStyle w:val="HTMLTypewriter"/>
            <w:lang w:val="en"/>
          </w:rPr>
          <w:t>default_acr_values</w:t>
        </w:r>
        <w:r>
          <w:rPr>
            <w:rFonts w:ascii="Verdana" w:eastAsia="Times New Roman" w:hAnsi="Verdana"/>
            <w:color w:val="000000"/>
            <w:lang w:val="en"/>
          </w:rPr>
          <w:t xml:space="preserve"> </w:t>
        </w:r>
      </w:ins>
    </w:p>
    <w:p w14:paraId="63C53868" w14:textId="77777777" w:rsidR="00000000" w:rsidRDefault="00386D1C">
      <w:pPr>
        <w:numPr>
          <w:ilvl w:val="0"/>
          <w:numId w:val="20"/>
        </w:numPr>
        <w:ind w:left="1200" w:right="480"/>
        <w:divId w:val="964896919"/>
        <w:rPr>
          <w:ins w:id="348" w:author="Author" w:date="2015-08-04T00:10:00Z"/>
          <w:rFonts w:ascii="Verdana" w:eastAsia="Times New Roman" w:hAnsi="Verdana"/>
          <w:color w:val="000000"/>
          <w:lang w:val="en"/>
        </w:rPr>
      </w:pPr>
      <w:ins w:id="349" w:author="Author" w:date="2015-08-04T00:10:00Z">
        <w:r>
          <w:rPr>
            <w:rFonts w:ascii="Verdana" w:eastAsia="Times New Roman" w:hAnsi="Verdana"/>
            <w:color w:val="000000"/>
            <w:lang w:val="en"/>
          </w:rPr>
          <w:t xml:space="preserve">Client Metadata Description: Default requested Authentication Context Class Reference values </w:t>
        </w:r>
      </w:ins>
    </w:p>
    <w:p w14:paraId="2011E1B3" w14:textId="77777777" w:rsidR="00000000" w:rsidRDefault="00386D1C">
      <w:pPr>
        <w:numPr>
          <w:ilvl w:val="0"/>
          <w:numId w:val="20"/>
        </w:numPr>
        <w:ind w:left="1200" w:right="480"/>
        <w:divId w:val="964896919"/>
        <w:rPr>
          <w:ins w:id="350" w:author="Author" w:date="2015-08-04T00:10:00Z"/>
          <w:rFonts w:ascii="Verdana" w:eastAsia="Times New Roman" w:hAnsi="Verdana"/>
          <w:color w:val="000000"/>
          <w:lang w:val="en"/>
        </w:rPr>
      </w:pPr>
      <w:ins w:id="351"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690C436D" w14:textId="77777777" w:rsidR="00000000" w:rsidRDefault="00386D1C">
      <w:pPr>
        <w:numPr>
          <w:ilvl w:val="0"/>
          <w:numId w:val="20"/>
        </w:numPr>
        <w:ind w:left="1200" w:right="480"/>
        <w:divId w:val="964896919"/>
        <w:rPr>
          <w:ins w:id="352" w:author="Author" w:date="2015-08-04T00:10:00Z"/>
          <w:rFonts w:ascii="Verdana" w:eastAsia="Times New Roman" w:hAnsi="Verdana"/>
          <w:color w:val="000000"/>
          <w:lang w:val="en"/>
        </w:rPr>
      </w:pPr>
      <w:ins w:id="353" w:author="Author" w:date="2015-08-04T00:10:00Z">
        <w:r>
          <w:rPr>
            <w:rFonts w:ascii="Verdana" w:eastAsia="Times New Roman" w:hAnsi="Verdana"/>
            <w:color w:val="000000"/>
            <w:lang w:val="en"/>
          </w:rPr>
          <w:lastRenderedPageBreak/>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16839DAB" w14:textId="77777777" w:rsidR="00000000" w:rsidRDefault="00386D1C">
      <w:pPr>
        <w:numPr>
          <w:ilvl w:val="0"/>
          <w:numId w:val="21"/>
        </w:numPr>
        <w:ind w:left="1200" w:right="480"/>
        <w:divId w:val="964896919"/>
        <w:rPr>
          <w:ins w:id="354" w:author="Author" w:date="2015-08-04T00:10:00Z"/>
          <w:rFonts w:ascii="Verdana" w:eastAsia="Times New Roman" w:hAnsi="Verdana"/>
          <w:color w:val="000000"/>
          <w:lang w:val="en"/>
        </w:rPr>
      </w:pPr>
      <w:ins w:id="355" w:author="Author" w:date="2015-08-04T00:10:00Z">
        <w:r>
          <w:rPr>
            <w:rFonts w:ascii="Verdana" w:eastAsia="Times New Roman" w:hAnsi="Verdana"/>
            <w:color w:val="000000"/>
            <w:lang w:val="en"/>
          </w:rPr>
          <w:t xml:space="preserve">Client Metadata Name: </w:t>
        </w:r>
        <w:r>
          <w:rPr>
            <w:rStyle w:val="HTMLTypewriter"/>
            <w:lang w:val="en"/>
          </w:rPr>
          <w:t>initiate_login_uri</w:t>
        </w:r>
        <w:r>
          <w:rPr>
            <w:rFonts w:ascii="Verdana" w:eastAsia="Times New Roman" w:hAnsi="Verdana"/>
            <w:color w:val="000000"/>
            <w:lang w:val="en"/>
          </w:rPr>
          <w:t xml:space="preserve"> </w:t>
        </w:r>
      </w:ins>
    </w:p>
    <w:p w14:paraId="52446044" w14:textId="77777777" w:rsidR="00000000" w:rsidRDefault="00386D1C">
      <w:pPr>
        <w:numPr>
          <w:ilvl w:val="0"/>
          <w:numId w:val="21"/>
        </w:numPr>
        <w:ind w:left="1200" w:right="480"/>
        <w:divId w:val="964896919"/>
        <w:rPr>
          <w:ins w:id="356" w:author="Author" w:date="2015-08-04T00:10:00Z"/>
          <w:rFonts w:ascii="Verdana" w:eastAsia="Times New Roman" w:hAnsi="Verdana"/>
          <w:color w:val="000000"/>
          <w:lang w:val="en"/>
        </w:rPr>
      </w:pPr>
      <w:ins w:id="357" w:author="Author" w:date="2015-08-04T00:10:00Z">
        <w:r>
          <w:rPr>
            <w:rFonts w:ascii="Verdana" w:eastAsia="Times New Roman" w:hAnsi="Verdana"/>
            <w:color w:val="000000"/>
            <w:lang w:val="en"/>
          </w:rPr>
          <w:t xml:space="preserve">Client Metadata Description: URI using the </w:t>
        </w:r>
        <w:r>
          <w:rPr>
            <w:rStyle w:val="HTMLTypewriter"/>
            <w:lang w:val="en"/>
          </w:rPr>
          <w:t>https</w:t>
        </w:r>
        <w:r>
          <w:rPr>
            <w:rFonts w:ascii="Verdana" w:eastAsia="Times New Roman" w:hAnsi="Verdana"/>
            <w:color w:val="000000"/>
            <w:lang w:val="en"/>
          </w:rPr>
          <w:t xml:space="preserve"> scheme that a third party can use to initiate a login b</w:t>
        </w:r>
        <w:r>
          <w:rPr>
            <w:rFonts w:ascii="Verdana" w:eastAsia="Times New Roman" w:hAnsi="Verdana"/>
            <w:color w:val="000000"/>
            <w:lang w:val="en"/>
          </w:rPr>
          <w:t xml:space="preserve">y the RP </w:t>
        </w:r>
      </w:ins>
    </w:p>
    <w:p w14:paraId="242E04EB" w14:textId="77777777" w:rsidR="00000000" w:rsidRDefault="00386D1C">
      <w:pPr>
        <w:numPr>
          <w:ilvl w:val="0"/>
          <w:numId w:val="21"/>
        </w:numPr>
        <w:ind w:left="1200" w:right="480"/>
        <w:divId w:val="964896919"/>
        <w:rPr>
          <w:ins w:id="358" w:author="Author" w:date="2015-08-04T00:10:00Z"/>
          <w:rFonts w:ascii="Verdana" w:eastAsia="Times New Roman" w:hAnsi="Verdana"/>
          <w:color w:val="000000"/>
          <w:lang w:val="en"/>
        </w:rPr>
      </w:pPr>
      <w:ins w:id="359"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147F7AA6" w14:textId="77777777" w:rsidR="00000000" w:rsidRDefault="00386D1C">
      <w:pPr>
        <w:numPr>
          <w:ilvl w:val="0"/>
          <w:numId w:val="21"/>
        </w:numPr>
        <w:ind w:left="1200" w:right="480"/>
        <w:divId w:val="964896919"/>
        <w:rPr>
          <w:ins w:id="360" w:author="Author" w:date="2015-08-04T00:10:00Z"/>
          <w:rFonts w:ascii="Verdana" w:eastAsia="Times New Roman" w:hAnsi="Verdana"/>
          <w:color w:val="000000"/>
          <w:lang w:val="en"/>
        </w:rPr>
      </w:pPr>
      <w:ins w:id="361"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7990EC85" w14:textId="77777777" w:rsidR="00000000" w:rsidRDefault="00386D1C">
      <w:pPr>
        <w:numPr>
          <w:ilvl w:val="0"/>
          <w:numId w:val="22"/>
        </w:numPr>
        <w:ind w:left="1200" w:right="480"/>
        <w:divId w:val="964896919"/>
        <w:rPr>
          <w:ins w:id="362" w:author="Author" w:date="2015-08-04T00:10:00Z"/>
          <w:rFonts w:ascii="Verdana" w:eastAsia="Times New Roman" w:hAnsi="Verdana"/>
          <w:color w:val="000000"/>
          <w:lang w:val="en"/>
        </w:rPr>
      </w:pPr>
      <w:ins w:id="363" w:author="Author" w:date="2015-08-04T00:10:00Z">
        <w:r>
          <w:rPr>
            <w:rFonts w:ascii="Verdana" w:eastAsia="Times New Roman" w:hAnsi="Verdana"/>
            <w:color w:val="000000"/>
            <w:lang w:val="en"/>
          </w:rPr>
          <w:t xml:space="preserve">Client Metadata Name: </w:t>
        </w:r>
        <w:r>
          <w:rPr>
            <w:rStyle w:val="HTMLTypewriter"/>
            <w:lang w:val="en"/>
          </w:rPr>
          <w:t>request_ur</w:t>
        </w:r>
        <w:r>
          <w:rPr>
            <w:rStyle w:val="HTMLTypewriter"/>
            <w:lang w:val="en"/>
          </w:rPr>
          <w:t>is</w:t>
        </w:r>
        <w:r>
          <w:rPr>
            <w:rFonts w:ascii="Verdana" w:eastAsia="Times New Roman" w:hAnsi="Verdana"/>
            <w:color w:val="000000"/>
            <w:lang w:val="en"/>
          </w:rPr>
          <w:t xml:space="preserve"> </w:t>
        </w:r>
      </w:ins>
    </w:p>
    <w:p w14:paraId="47CEAFB0" w14:textId="77777777" w:rsidR="00000000" w:rsidRDefault="00386D1C">
      <w:pPr>
        <w:numPr>
          <w:ilvl w:val="0"/>
          <w:numId w:val="22"/>
        </w:numPr>
        <w:ind w:left="1200" w:right="480"/>
        <w:divId w:val="964896919"/>
        <w:rPr>
          <w:ins w:id="364" w:author="Author" w:date="2015-08-04T00:10:00Z"/>
          <w:rFonts w:ascii="Verdana" w:eastAsia="Times New Roman" w:hAnsi="Verdana"/>
          <w:color w:val="000000"/>
          <w:lang w:val="en"/>
        </w:rPr>
      </w:pPr>
      <w:ins w:id="365" w:author="Author" w:date="2015-08-04T00:10:00Z">
        <w:r>
          <w:rPr>
            <w:rFonts w:ascii="Verdana" w:eastAsia="Times New Roman" w:hAnsi="Verdana"/>
            <w:color w:val="000000"/>
            <w:lang w:val="en"/>
          </w:rPr>
          <w:t xml:space="preserve">Client Metadata Description: Array of </w:t>
        </w:r>
        <w:r>
          <w:rPr>
            <w:rStyle w:val="HTMLTypewriter"/>
            <w:lang w:val="en"/>
          </w:rPr>
          <w:t>request_uri</w:t>
        </w:r>
        <w:r>
          <w:rPr>
            <w:rFonts w:ascii="Verdana" w:eastAsia="Times New Roman" w:hAnsi="Verdana"/>
            <w:color w:val="000000"/>
            <w:lang w:val="en"/>
          </w:rPr>
          <w:t xml:space="preserve"> values that are pre-registered by the RP for use at the OP </w:t>
        </w:r>
      </w:ins>
    </w:p>
    <w:p w14:paraId="5F36D910" w14:textId="77777777" w:rsidR="00000000" w:rsidRDefault="00386D1C">
      <w:pPr>
        <w:numPr>
          <w:ilvl w:val="0"/>
          <w:numId w:val="22"/>
        </w:numPr>
        <w:ind w:left="1200" w:right="480"/>
        <w:divId w:val="964896919"/>
        <w:rPr>
          <w:ins w:id="366" w:author="Author" w:date="2015-08-04T00:10:00Z"/>
          <w:rFonts w:ascii="Verdana" w:eastAsia="Times New Roman" w:hAnsi="Verdana"/>
          <w:color w:val="000000"/>
          <w:lang w:val="en"/>
        </w:rPr>
      </w:pPr>
      <w:ins w:id="367"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56322AC1" w14:textId="77777777" w:rsidR="00000000" w:rsidRDefault="00386D1C">
      <w:pPr>
        <w:numPr>
          <w:ilvl w:val="0"/>
          <w:numId w:val="22"/>
        </w:numPr>
        <w:ind w:left="1200" w:right="480"/>
        <w:divId w:val="964896919"/>
        <w:rPr>
          <w:ins w:id="368" w:author="Author" w:date="2015-08-04T00:10:00Z"/>
          <w:rFonts w:ascii="Verdana" w:eastAsia="Times New Roman" w:hAnsi="Verdana"/>
          <w:color w:val="000000"/>
          <w:lang w:val="en"/>
        </w:rPr>
      </w:pPr>
      <w:ins w:id="369" w:author="Author" w:date="2015-08-04T00:10:00Z">
        <w:r>
          <w:rPr>
            <w:rFonts w:ascii="Verdana" w:eastAsia="Times New Roman" w:hAnsi="Verdana"/>
            <w:color w:val="000000"/>
            <w:lang w:val="en"/>
          </w:rPr>
          <w:t xml:space="preserve">Specification Document(s):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w:instrText>
        </w:r>
        <w:r>
          <w:rPr>
            <w:rFonts w:ascii="Verdana" w:eastAsia="Times New Roman" w:hAnsi="Verdana"/>
            <w:color w:val="000000"/>
            <w:lang w:val="en"/>
          </w:rPr>
          <w:instrText>" \l "ClientMetadata"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w:t>
        </w:r>
        <w:r>
          <w:rPr>
            <w:rStyle w:val="Hyperlink"/>
            <w:rFonts w:ascii="Verdana" w:eastAsia="Times New Roman" w:hAnsi="Verdana"/>
            <w:vanish/>
            <w:u w:val="none"/>
            <w:lang w:val="en"/>
          </w:rPr>
          <w:t xml:space="preserve"> (Client Metadata)</w:t>
        </w:r>
        <w:r>
          <w:rPr>
            <w:rFonts w:ascii="Verdana" w:eastAsia="Times New Roman" w:hAnsi="Verdana"/>
            <w:color w:val="000000"/>
            <w:lang w:val="en"/>
          </w:rPr>
          <w:fldChar w:fldCharType="end"/>
        </w:r>
        <w:r>
          <w:rPr>
            <w:rFonts w:ascii="Verdana" w:eastAsia="Times New Roman" w:hAnsi="Verdana"/>
            <w:color w:val="000000"/>
            <w:lang w:val="en"/>
          </w:rPr>
          <w:t xml:space="preserve"> of this document </w:t>
        </w:r>
      </w:ins>
    </w:p>
    <w:p w14:paraId="5D9F1630" w14:textId="77777777" w:rsidR="00000000" w:rsidRDefault="00386D1C">
      <w:pPr>
        <w:spacing w:before="0" w:beforeAutospacing="0" w:after="0" w:afterAutospacing="0"/>
        <w:divId w:val="964896919"/>
        <w:rPr>
          <w:ins w:id="370" w:author="Author" w:date="2015-08-04T00:10:00Z"/>
          <w:rFonts w:ascii="Verdana" w:eastAsia="Times New Roman" w:hAnsi="Verdana"/>
          <w:color w:val="000000"/>
          <w:lang w:val="en"/>
        </w:rPr>
      </w:pPr>
      <w:bookmarkStart w:id="371" w:name="TEAMRegistration"/>
      <w:bookmarkEnd w:id="371"/>
    </w:p>
    <w:p w14:paraId="3B2314BE" w14:textId="77777777" w:rsidR="00000000" w:rsidRDefault="00386D1C">
      <w:pPr>
        <w:spacing w:before="0" w:beforeAutospacing="0" w:after="0" w:afterAutospacing="0"/>
        <w:divId w:val="964896919"/>
        <w:rPr>
          <w:ins w:id="372" w:author="Author" w:date="2015-08-04T00:10:00Z"/>
          <w:rFonts w:ascii="Verdana" w:eastAsia="Times New Roman" w:hAnsi="Verdana"/>
          <w:color w:val="000000"/>
          <w:lang w:val="en"/>
        </w:rPr>
      </w:pPr>
      <w:ins w:id="373" w:author="Author" w:date="2015-08-04T00:10:00Z">
        <w:r>
          <w:rPr>
            <w:rFonts w:ascii="Verdana" w:eastAsia="Times New Roman" w:hAnsi="Verdana"/>
            <w:color w:val="000000"/>
            <w:lang w:val="en"/>
          </w:rPr>
          <w:pict>
            <v:rect id="_x0000_i1053"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93E89E4" w14:textId="77777777">
        <w:trPr>
          <w:divId w:val="964896919"/>
          <w:trHeight w:val="225"/>
          <w:tblCellSpacing w:w="12" w:type="dxa"/>
          <w:ins w:id="374" w:author="Author" w:date="2015-08-04T00:10:00Z"/>
        </w:trPr>
        <w:tc>
          <w:tcPr>
            <w:tcW w:w="450" w:type="dxa"/>
            <w:shd w:val="clear" w:color="auto" w:fill="990000"/>
            <w:vAlign w:val="center"/>
            <w:hideMark/>
          </w:tcPr>
          <w:p w14:paraId="4BDF86AD" w14:textId="77777777" w:rsidR="00000000" w:rsidRDefault="00386D1C">
            <w:pPr>
              <w:spacing w:before="0" w:beforeAutospacing="0" w:after="0" w:afterAutospacing="0" w:line="225" w:lineRule="atLeast"/>
              <w:jc w:val="center"/>
              <w:rPr>
                <w:ins w:id="375" w:author="Author" w:date="2015-08-04T00:10:00Z"/>
                <w:rFonts w:ascii="Verdana" w:eastAsia="Times New Roman" w:hAnsi="Verdana"/>
                <w:color w:val="FFFFFF"/>
              </w:rPr>
            </w:pPr>
            <w:ins w:id="376" w:author="Author" w:date="2015-08-04T00:1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4F3CD102" w14:textId="77777777" w:rsidR="00000000" w:rsidRDefault="00386D1C">
      <w:pPr>
        <w:pStyle w:val="Heading3"/>
        <w:divId w:val="964896919"/>
        <w:rPr>
          <w:ins w:id="377" w:author="Author" w:date="2015-08-04T00:10:00Z"/>
          <w:rFonts w:eastAsia="Times New Roman"/>
          <w:lang w:val="en"/>
        </w:rPr>
      </w:pPr>
      <w:bookmarkStart w:id="378" w:name="rfc.section.10.2"/>
      <w:bookmarkEnd w:id="378"/>
      <w:ins w:id="379" w:author="Author" w:date="2015-08-04T00:10:00Z">
        <w:r>
          <w:rPr>
            <w:rFonts w:eastAsia="Times New Roman"/>
            <w:lang w:val="en"/>
          </w:rPr>
          <w:t>10.2.  OAuth Token Endpoint Authentication Methods Registration</w:t>
        </w:r>
      </w:ins>
    </w:p>
    <w:p w14:paraId="6B2B2A1E" w14:textId="77777777" w:rsidR="00000000" w:rsidRDefault="00386D1C">
      <w:pPr>
        <w:pStyle w:val="NormalWeb"/>
        <w:divId w:val="964896919"/>
        <w:rPr>
          <w:ins w:id="380" w:author="Author" w:date="2015-08-04T00:10:00Z"/>
          <w:rFonts w:ascii="Verdana" w:hAnsi="Verdana"/>
          <w:color w:val="000000"/>
          <w:lang w:val="en"/>
        </w:rPr>
      </w:pPr>
      <w:ins w:id="381" w:author="Author" w:date="2015-08-04T00:10:00Z">
        <w:r>
          <w:rPr>
            <w:rFonts w:ascii="Verdana" w:hAnsi="Verdana"/>
            <w:color w:val="000000"/>
            <w:lang w:val="en"/>
          </w:rPr>
          <w:t xml:space="preserve">This specification registers the following token endpoint authentication methods </w:t>
        </w:r>
        <w:r>
          <w:rPr>
            <w:rFonts w:ascii="Verdana" w:hAnsi="Verdana"/>
            <w:color w:val="000000"/>
            <w:lang w:val="en"/>
          </w:rPr>
          <w:t xml:space="preserve">in the IANA "OAuth Token Endpoint Authentication Methods" registry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"IANA.OAuth.Parameters"</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[IANA.OAuth.Parameters]</w:t>
        </w:r>
        <w:r>
          <w:rPr>
            <w:rStyle w:val="Hyperlink"/>
            <w:rFonts w:ascii="Verdana" w:hAnsi="Verdana"/>
            <w:vanish/>
            <w:u w:val="none"/>
            <w:lang w:val="en"/>
          </w:rPr>
          <w:t xml:space="preserve"> (IANA, “OAuth Parameters,” .)</w:t>
        </w:r>
        <w:r>
          <w:rPr>
            <w:rFonts w:ascii="Verdana" w:hAnsi="Verdana"/>
            <w:color w:val="000000"/>
            <w:lang w:val="en"/>
          </w:rPr>
          <w:fldChar w:fldCharType="end"/>
        </w:r>
        <w:r>
          <w:rPr>
            <w:rFonts w:ascii="Verdana" w:hAnsi="Verdana"/>
            <w:color w:val="000000"/>
            <w:lang w:val="en"/>
          </w:rPr>
          <w:t xml:space="preserve"> established by </w:t>
        </w:r>
        <w:r>
          <w:rPr>
            <w:rFonts w:ascii="Verdana" w:hAnsi="Verdana"/>
            <w:color w:val="000000"/>
            <w:lang w:val="en"/>
          </w:rPr>
          <w:fldChar w:fldCharType="begin"/>
        </w:r>
        <w:r>
          <w:rPr>
            <w:rFonts w:ascii="Verdana" w:hAnsi="Verdana"/>
            <w:color w:val="000000"/>
            <w:lang w:val="en"/>
          </w:rPr>
          <w:instrText xml:space="preserve"> </w:instrText>
        </w:r>
        <w:r>
          <w:rPr>
            <w:rFonts w:ascii="Verdana" w:hAnsi="Verdana"/>
            <w:color w:val="000000"/>
            <w:lang w:val="en"/>
          </w:rPr>
          <w:instrText>HYPERLINK "" \l "RFC7591"</w:instrText>
        </w:r>
        <w:r>
          <w:rPr>
            <w:rFonts w:ascii="Verdana" w:hAnsi="Verdana"/>
            <w:color w:val="000000"/>
            <w:lang w:val="en"/>
          </w:rPr>
          <w:instrText xml:space="preserve"> </w:instrText>
        </w:r>
        <w:r>
          <w:rPr>
            <w:rFonts w:ascii="Verdana" w:hAnsi="Verdana"/>
            <w:color w:val="000000"/>
            <w:lang w:val="en"/>
          </w:rPr>
          <w:fldChar w:fldCharType="separate"/>
        </w:r>
        <w:r>
          <w:rPr>
            <w:rStyle w:val="Hyperlink"/>
            <w:rFonts w:ascii="Verdana" w:hAnsi="Verdana"/>
            <w:u w:val="none"/>
            <w:lang w:val="en"/>
          </w:rPr>
          <w:t>[RFC7591]</w:t>
        </w:r>
        <w:r>
          <w:rPr>
            <w:rStyle w:val="Hyperlink"/>
            <w:rFonts w:ascii="Verdana" w:hAnsi="Verdana"/>
            <w:vanish/>
            <w:u w:val="none"/>
            <w:lang w:val="en"/>
          </w:rPr>
          <w:t xml:space="preserve"> (</w:t>
        </w:r>
        <w:r>
          <w:rPr>
            <w:rStyle w:val="Hyperlink"/>
            <w:rFonts w:ascii="Verdana" w:hAnsi="Verdana"/>
            <w:vanish/>
            <w:u w:val="none"/>
            <w:lang w:val="en"/>
          </w:rPr>
          <w:t>Richer, J., Ed., Jones, M., Bradley, J., Machulak, M., and P. Hunt, “OAuth 2.0 Dynamic Client Registration Protocol,” July 2015.)</w:t>
        </w:r>
        <w:r>
          <w:rPr>
            <w:rFonts w:ascii="Verdana" w:hAnsi="Verdana"/>
            <w:color w:val="000000"/>
            <w:lang w:val="en"/>
          </w:rPr>
          <w:fldChar w:fldCharType="end"/>
        </w:r>
        <w:r>
          <w:rPr>
            <w:rFonts w:ascii="Verdana" w:hAnsi="Verdana"/>
            <w:color w:val="000000"/>
            <w:lang w:val="en"/>
          </w:rPr>
          <w:t xml:space="preserve">: </w:t>
        </w:r>
      </w:ins>
    </w:p>
    <w:p w14:paraId="71FBAC6B" w14:textId="77777777" w:rsidR="00000000" w:rsidRDefault="00386D1C">
      <w:pPr>
        <w:spacing w:before="0" w:beforeAutospacing="0" w:after="0" w:afterAutospacing="0"/>
        <w:divId w:val="964896919"/>
        <w:rPr>
          <w:ins w:id="382" w:author="Author" w:date="2015-08-04T00:10:00Z"/>
          <w:rFonts w:ascii="Verdana" w:eastAsia="Times New Roman" w:hAnsi="Verdana"/>
          <w:color w:val="000000"/>
          <w:lang w:val="en"/>
        </w:rPr>
      </w:pPr>
      <w:bookmarkStart w:id="383" w:name="TEAMContents"/>
      <w:bookmarkEnd w:id="383"/>
    </w:p>
    <w:p w14:paraId="5F1277E2" w14:textId="77777777" w:rsidR="00000000" w:rsidRDefault="00386D1C">
      <w:pPr>
        <w:spacing w:before="0" w:beforeAutospacing="0" w:after="0" w:afterAutospacing="0"/>
        <w:divId w:val="964896919"/>
        <w:rPr>
          <w:ins w:id="384" w:author="Author" w:date="2015-08-04T00:10:00Z"/>
          <w:rFonts w:ascii="Verdana" w:eastAsia="Times New Roman" w:hAnsi="Verdana"/>
          <w:color w:val="000000"/>
          <w:lang w:val="en"/>
        </w:rPr>
      </w:pPr>
      <w:ins w:id="385" w:author="Author" w:date="2015-08-04T00:10:00Z">
        <w:r>
          <w:rPr>
            <w:rFonts w:ascii="Verdana" w:eastAsia="Times New Roman" w:hAnsi="Verdana"/>
            <w:color w:val="000000"/>
            <w:lang w:val="en"/>
          </w:rPr>
          <w:pict>
            <v:rect id="_x0000_i1054"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7F6522E7" w14:textId="77777777">
        <w:trPr>
          <w:divId w:val="964896919"/>
          <w:trHeight w:val="225"/>
          <w:tblCellSpacing w:w="12" w:type="dxa"/>
          <w:ins w:id="386" w:author="Author" w:date="2015-08-04T00:10:00Z"/>
        </w:trPr>
        <w:tc>
          <w:tcPr>
            <w:tcW w:w="450" w:type="dxa"/>
            <w:shd w:val="clear" w:color="auto" w:fill="990000"/>
            <w:vAlign w:val="center"/>
            <w:hideMark/>
          </w:tcPr>
          <w:p w14:paraId="628E1269" w14:textId="77777777" w:rsidR="00000000" w:rsidRDefault="00386D1C">
            <w:pPr>
              <w:spacing w:before="0" w:beforeAutospacing="0" w:after="0" w:afterAutospacing="0" w:line="225" w:lineRule="atLeast"/>
              <w:jc w:val="center"/>
              <w:rPr>
                <w:ins w:id="387" w:author="Author" w:date="2015-08-04T00:10:00Z"/>
                <w:rFonts w:ascii="Verdana" w:eastAsia="Times New Roman" w:hAnsi="Verdana"/>
                <w:color w:val="FFFFFF"/>
              </w:rPr>
            </w:pPr>
            <w:ins w:id="388" w:author="Author" w:date="2015-08-04T00:1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65F8F32C" w14:textId="77777777" w:rsidR="00000000" w:rsidRDefault="00386D1C">
      <w:pPr>
        <w:pStyle w:val="Heading3"/>
        <w:divId w:val="964896919"/>
        <w:rPr>
          <w:ins w:id="389" w:author="Author" w:date="2015-08-04T00:10:00Z"/>
          <w:rFonts w:eastAsia="Times New Roman"/>
          <w:lang w:val="en"/>
        </w:rPr>
      </w:pPr>
      <w:bookmarkStart w:id="390" w:name="rfc.section.10.2.1"/>
      <w:bookmarkEnd w:id="390"/>
      <w:ins w:id="391" w:author="Author" w:date="2015-08-04T00:10:00Z">
        <w:r>
          <w:rPr>
            <w:rFonts w:eastAsia="Times New Roman"/>
            <w:lang w:val="en"/>
          </w:rPr>
          <w:t>10.2.1.  Registry Contents</w:t>
        </w:r>
      </w:ins>
    </w:p>
    <w:p w14:paraId="1A95D78C" w14:textId="77777777" w:rsidR="00000000" w:rsidRDefault="00386D1C">
      <w:pPr>
        <w:numPr>
          <w:ilvl w:val="0"/>
          <w:numId w:val="23"/>
        </w:numPr>
        <w:ind w:left="1200" w:right="480"/>
        <w:divId w:val="964896919"/>
        <w:rPr>
          <w:ins w:id="392" w:author="Author" w:date="2015-08-04T00:10:00Z"/>
          <w:rFonts w:ascii="Verdana" w:eastAsia="Times New Roman" w:hAnsi="Verdana"/>
          <w:color w:val="000000"/>
          <w:lang w:val="en"/>
        </w:rPr>
      </w:pPr>
      <w:ins w:id="393" w:author="Author" w:date="2015-08-04T00:10:00Z">
        <w:r>
          <w:rPr>
            <w:rFonts w:ascii="Verdana" w:eastAsia="Times New Roman" w:hAnsi="Verdana"/>
            <w:color w:val="000000"/>
            <w:lang w:val="en"/>
          </w:rPr>
          <w:t xml:space="preserve">Token Endpoint Authentication Method Name: </w:t>
        </w:r>
        <w:r>
          <w:rPr>
            <w:rStyle w:val="HTMLTypewriter"/>
            <w:lang w:val="en"/>
          </w:rPr>
          <w:t>client_secret_jwt</w:t>
        </w:r>
        <w:r>
          <w:rPr>
            <w:rFonts w:ascii="Verdana" w:eastAsia="Times New Roman" w:hAnsi="Verdana"/>
            <w:color w:val="000000"/>
            <w:lang w:val="en"/>
          </w:rPr>
          <w:t xml:space="preserve"> </w:t>
        </w:r>
      </w:ins>
    </w:p>
    <w:p w14:paraId="017AD34E" w14:textId="77777777" w:rsidR="00000000" w:rsidRDefault="00386D1C">
      <w:pPr>
        <w:numPr>
          <w:ilvl w:val="0"/>
          <w:numId w:val="23"/>
        </w:numPr>
        <w:ind w:left="1200" w:right="480"/>
        <w:divId w:val="964896919"/>
        <w:rPr>
          <w:ins w:id="394" w:author="Author" w:date="2015-08-04T00:10:00Z"/>
          <w:rFonts w:ascii="Verdana" w:eastAsia="Times New Roman" w:hAnsi="Verdana"/>
          <w:color w:val="000000"/>
          <w:lang w:val="en"/>
        </w:rPr>
      </w:pPr>
      <w:ins w:id="395"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600908B6" w14:textId="77777777" w:rsidR="00000000" w:rsidRDefault="00386D1C">
      <w:pPr>
        <w:numPr>
          <w:ilvl w:val="0"/>
          <w:numId w:val="23"/>
        </w:numPr>
        <w:ind w:left="1200" w:right="480"/>
        <w:divId w:val="964896919"/>
        <w:rPr>
          <w:ins w:id="396" w:author="Author" w:date="2015-08-04T00:10:00Z"/>
          <w:rFonts w:ascii="Verdana" w:eastAsia="Times New Roman" w:hAnsi="Verdana"/>
          <w:color w:val="000000"/>
          <w:lang w:val="en"/>
        </w:rPr>
      </w:pPr>
      <w:ins w:id="397" w:author="Author" w:date="2015-08-04T00:10:00Z">
        <w:r>
          <w:rPr>
            <w:rFonts w:ascii="Verdana" w:eastAsia="Times New Roman" w:hAnsi="Verdana"/>
            <w:color w:val="000000"/>
            <w:lang w:val="en"/>
          </w:rPr>
          <w:lastRenderedPageBreak/>
          <w:t xml:space="preserve">Specification Document(s): Section 9 of OpenID Connect Core 1.0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w:t>
        </w:r>
        <w:r>
          <w:rPr>
            <w:rStyle w:val="Hyperlink"/>
            <w:rFonts w:ascii="Verdana" w:eastAsia="Times New Roman" w:hAnsi="Verdana"/>
            <w:vanish/>
            <w:u w:val="none"/>
            <w:lang w:val="en"/>
          </w:rPr>
          <w:t>e Medeiros, B., and C. Mortimore, “OpenID Connect Core 1.0,” August 2015.)</w:t>
        </w:r>
        <w:r>
          <w:rPr>
            <w:rFonts w:ascii="Verdana" w:eastAsia="Times New Roman" w:hAnsi="Verdana"/>
            <w:color w:val="000000"/>
            <w:lang w:val="en"/>
          </w:rPr>
          <w:fldChar w:fldCharType="end"/>
        </w:r>
        <w:r>
          <w:rPr>
            <w:rFonts w:ascii="Verdana" w:eastAsia="Times New Roman" w:hAnsi="Verdana"/>
            <w:color w:val="000000"/>
            <w:lang w:val="en"/>
          </w:rPr>
          <w:t xml:space="preserve"> </w:t>
        </w:r>
      </w:ins>
    </w:p>
    <w:p w14:paraId="55A022DB" w14:textId="77777777" w:rsidR="00000000" w:rsidRDefault="00386D1C">
      <w:pPr>
        <w:numPr>
          <w:ilvl w:val="0"/>
          <w:numId w:val="24"/>
        </w:numPr>
        <w:ind w:left="1200" w:right="480"/>
        <w:divId w:val="964896919"/>
        <w:rPr>
          <w:ins w:id="398" w:author="Author" w:date="2015-08-04T00:10:00Z"/>
          <w:rFonts w:ascii="Verdana" w:eastAsia="Times New Roman" w:hAnsi="Verdana"/>
          <w:color w:val="000000"/>
          <w:lang w:val="en"/>
        </w:rPr>
      </w:pPr>
      <w:ins w:id="399" w:author="Author" w:date="2015-08-04T00:10:00Z">
        <w:r>
          <w:rPr>
            <w:rFonts w:ascii="Verdana" w:eastAsia="Times New Roman" w:hAnsi="Verdana"/>
            <w:color w:val="000000"/>
            <w:lang w:val="en"/>
          </w:rPr>
          <w:t xml:space="preserve">Token Endpoint Authentication Method Name: </w:t>
        </w:r>
        <w:r>
          <w:rPr>
            <w:rStyle w:val="HTMLTypewriter"/>
            <w:lang w:val="en"/>
          </w:rPr>
          <w:t>private_key_jwt</w:t>
        </w:r>
        <w:r>
          <w:rPr>
            <w:rFonts w:ascii="Verdana" w:eastAsia="Times New Roman" w:hAnsi="Verdana"/>
            <w:color w:val="000000"/>
            <w:lang w:val="en"/>
          </w:rPr>
          <w:t xml:space="preserve"> </w:t>
        </w:r>
      </w:ins>
    </w:p>
    <w:p w14:paraId="7B6610B5" w14:textId="77777777" w:rsidR="00000000" w:rsidRDefault="00386D1C">
      <w:pPr>
        <w:numPr>
          <w:ilvl w:val="0"/>
          <w:numId w:val="24"/>
        </w:numPr>
        <w:ind w:left="1200" w:right="480"/>
        <w:divId w:val="964896919"/>
        <w:rPr>
          <w:ins w:id="400" w:author="Author" w:date="2015-08-04T00:10:00Z"/>
          <w:rFonts w:ascii="Verdana" w:eastAsia="Times New Roman" w:hAnsi="Verdana"/>
          <w:color w:val="000000"/>
          <w:lang w:val="en"/>
        </w:rPr>
      </w:pPr>
      <w:ins w:id="401" w:author="Author" w:date="2015-08-04T00:10:00Z">
        <w:r>
          <w:rPr>
            <w:rFonts w:ascii="Verdana" w:eastAsia="Times New Roman" w:hAnsi="Verdana"/>
            <w:color w:val="000000"/>
            <w:lang w:val="en"/>
          </w:rPr>
          <w:t xml:space="preserve">Change Controller: OpenID Foundation Artifact Binding Working Group - openid-specs-ab@lists.openid.net </w:t>
        </w:r>
      </w:ins>
    </w:p>
    <w:p w14:paraId="159BF834" w14:textId="77777777" w:rsidR="00000000" w:rsidRDefault="00386D1C">
      <w:pPr>
        <w:numPr>
          <w:ilvl w:val="0"/>
          <w:numId w:val="24"/>
        </w:numPr>
        <w:ind w:left="1200" w:right="480"/>
        <w:divId w:val="964896919"/>
        <w:rPr>
          <w:rFonts w:ascii="Verdana" w:eastAsia="Times New Roman" w:hAnsi="Verdana"/>
          <w:color w:val="000000"/>
          <w:lang w:val="en"/>
        </w:rPr>
      </w:pPr>
      <w:ins w:id="402" w:author="Author" w:date="2015-08-04T00:10:00Z">
        <w:r>
          <w:rPr>
            <w:rFonts w:ascii="Verdana" w:eastAsia="Times New Roman" w:hAnsi="Verdana"/>
            <w:color w:val="000000"/>
            <w:lang w:val="en"/>
          </w:rPr>
          <w:t>Specification Do</w:t>
        </w:r>
        <w:r>
          <w:rPr>
            <w:rFonts w:ascii="Verdana" w:eastAsia="Times New Roman" w:hAnsi="Verdana"/>
            <w:color w:val="000000"/>
            <w:lang w:val="en"/>
          </w:rPr>
          <w:t xml:space="preserve">cument(s): Section 9 of OpenID Connect Core 1.0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"OpenID.Core"</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[OpenID.Core]</w:t>
        </w:r>
        <w:r>
          <w:rPr>
            <w:rStyle w:val="Hyperlink"/>
            <w:rFonts w:ascii="Verdana" w:eastAsia="Times New Roman" w:hAnsi="Verdana"/>
            <w:vanish/>
            <w:u w:val="none"/>
            <w:lang w:val="en"/>
          </w:rPr>
          <w:t xml:space="preserve"> (Sakimura, N., Bradley, J., Jones, M., de Medeiros, B., and C. Mortimore, “OpenID Connect Core 1.0,” August 2015.)</w:t>
        </w:r>
        <w:r>
          <w:rPr>
            <w:rFonts w:ascii="Verdana" w:eastAsia="Times New Roman" w:hAnsi="Verdana"/>
            <w:color w:val="000000"/>
            <w:lang w:val="en"/>
          </w:rPr>
          <w:fldChar w:fldCharType="end"/>
        </w:r>
      </w:ins>
      <w:r>
        <w:rPr>
          <w:rFonts w:ascii="Verdana" w:eastAsia="Times New Roman" w:hAnsi="Verdana"/>
          <w:color w:val="000000"/>
          <w:lang w:val="en"/>
        </w:rPr>
        <w:t xml:space="preserve"> </w:t>
      </w:r>
    </w:p>
    <w:p w14:paraId="1B8D8D87" w14:textId="77777777" w:rsidR="00000000" w:rsidRDefault="00386D1C">
      <w:pPr>
        <w:spacing w:before="0" w:beforeAutospacing="0" w:after="0" w:afterAutospacing="0"/>
        <w:divId w:val="964896919"/>
        <w:rPr>
          <w:rFonts w:ascii="Verdana" w:eastAsia="Times New Roman" w:hAnsi="Verdana"/>
          <w:color w:val="000000"/>
          <w:lang w:val="en"/>
        </w:rPr>
      </w:pPr>
      <w:bookmarkStart w:id="403" w:name="rfc.references"/>
      <w:bookmarkEnd w:id="403"/>
    </w:p>
    <w:p w14:paraId="207B3515"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4FB7A382" w14:textId="77777777">
        <w:trPr>
          <w:divId w:val="964896919"/>
          <w:trHeight w:val="225"/>
          <w:tblCellSpacing w:w="12" w:type="dxa"/>
        </w:trPr>
        <w:tc>
          <w:tcPr>
            <w:tcW w:w="450" w:type="dxa"/>
            <w:shd w:val="clear" w:color="auto" w:fill="990000"/>
            <w:vAlign w:val="center"/>
            <w:hideMark/>
          </w:tcPr>
          <w:p w14:paraId="31B03395"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3089DE6" w14:textId="77777777" w:rsidR="00000000" w:rsidRDefault="00386D1C">
      <w:pPr>
        <w:pStyle w:val="Heading3"/>
        <w:divId w:val="964896919"/>
        <w:rPr>
          <w:rFonts w:eastAsia="Times New Roman"/>
          <w:lang w:val="en"/>
        </w:rPr>
      </w:pPr>
      <w:bookmarkStart w:id="404" w:name="rfc.section.11"/>
      <w:bookmarkEnd w:id="404"/>
      <w:r>
        <w:rPr>
          <w:rFonts w:eastAsia="Times New Roman"/>
          <w:lang w:val="en"/>
        </w:rPr>
        <w:t>11.  References</w:t>
      </w:r>
    </w:p>
    <w:p w14:paraId="0C9E5B12" w14:textId="77777777" w:rsidR="00000000" w:rsidRDefault="00386D1C">
      <w:pPr>
        <w:spacing w:before="0" w:beforeAutospacing="0" w:after="0" w:afterAutospacing="0"/>
        <w:divId w:val="964896919"/>
        <w:rPr>
          <w:rFonts w:ascii="Verdana" w:eastAsia="Times New Roman" w:hAnsi="Verdana"/>
          <w:color w:val="000000"/>
          <w:lang w:val="en"/>
        </w:rPr>
      </w:pPr>
      <w:bookmarkStart w:id="405" w:name="rfc.references1"/>
      <w:bookmarkEnd w:id="405"/>
    </w:p>
    <w:p w14:paraId="32188533"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26D1B966" w14:textId="77777777">
        <w:trPr>
          <w:divId w:val="964896919"/>
          <w:trHeight w:val="225"/>
          <w:tblCellSpacing w:w="12" w:type="dxa"/>
        </w:trPr>
        <w:tc>
          <w:tcPr>
            <w:tcW w:w="450" w:type="dxa"/>
            <w:shd w:val="clear" w:color="auto" w:fill="990000"/>
            <w:vAlign w:val="center"/>
            <w:hideMark/>
          </w:tcPr>
          <w:p w14:paraId="71BAD030"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56C2508D" w14:textId="77777777" w:rsidR="00000000" w:rsidRDefault="00386D1C">
      <w:pPr>
        <w:pStyle w:val="Heading3"/>
        <w:divId w:val="964896919"/>
        <w:rPr>
          <w:rFonts w:eastAsia="Times New Roman"/>
          <w:lang w:val="en"/>
        </w:rPr>
      </w:pPr>
      <w:r>
        <w:rPr>
          <w:rFonts w:eastAsia="Times New Roman"/>
          <w:lang w:val="en"/>
        </w:rPr>
        <w:t>11.1.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3027"/>
        <w:gridCol w:w="6329"/>
      </w:tblGrid>
      <w:tr w:rsidR="00000000" w14:paraId="472C2747" w14:textId="77777777">
        <w:trPr>
          <w:divId w:val="964896919"/>
          <w:tblCellSpacing w:w="15" w:type="dxa"/>
          <w:ins w:id="406" w:author="Author" w:date="2015-08-04T00:10:00Z"/>
        </w:trPr>
        <w:tc>
          <w:tcPr>
            <w:tcW w:w="0" w:type="auto"/>
            <w:hideMark/>
          </w:tcPr>
          <w:p w14:paraId="77990A89" w14:textId="77777777" w:rsidR="00000000" w:rsidRDefault="00386D1C">
            <w:pPr>
              <w:spacing w:before="0" w:beforeAutospacing="0" w:after="0" w:afterAutospacing="0"/>
              <w:rPr>
                <w:ins w:id="407" w:author="Author" w:date="2015-08-04T00:10:00Z"/>
                <w:rFonts w:ascii="Verdana" w:eastAsia="Times New Roman" w:hAnsi="Verdana"/>
                <w:color w:val="000000"/>
                <w:sz w:val="20"/>
                <w:szCs w:val="20"/>
              </w:rPr>
            </w:pPr>
            <w:bookmarkStart w:id="408" w:name="IANA.OAuth.Parameters"/>
            <w:ins w:id="409" w:author="Author" w:date="2015-08-04T00:10:00Z">
              <w:r>
                <w:rPr>
                  <w:rFonts w:ascii="Verdana" w:eastAsia="Times New Roman" w:hAnsi="Verdana"/>
                  <w:b/>
                  <w:bCs/>
                  <w:color w:val="000000"/>
                  <w:sz w:val="20"/>
                  <w:szCs w:val="20"/>
                </w:rPr>
                <w:t>[IANA.OAuth.Parameters]</w:t>
              </w:r>
              <w:bookmarkEnd w:id="408"/>
            </w:ins>
          </w:p>
        </w:tc>
        <w:tc>
          <w:tcPr>
            <w:tcW w:w="0" w:type="auto"/>
            <w:vAlign w:val="center"/>
            <w:hideMark/>
          </w:tcPr>
          <w:p w14:paraId="45361764" w14:textId="77777777" w:rsidR="00000000" w:rsidRDefault="00386D1C">
            <w:pPr>
              <w:spacing w:before="0" w:beforeAutospacing="0" w:after="0" w:afterAutospacing="0"/>
              <w:rPr>
                <w:ins w:id="410" w:author="Author" w:date="2015-08-04T00:10:00Z"/>
                <w:rFonts w:ascii="Verdana" w:eastAsia="Times New Roman" w:hAnsi="Verdana"/>
                <w:color w:val="000000"/>
                <w:sz w:val="20"/>
                <w:szCs w:val="20"/>
              </w:rPr>
            </w:pPr>
            <w:ins w:id="411" w:author="Author" w:date="2015-08-04T00:10:00Z">
              <w:r>
                <w:rPr>
                  <w:rFonts w:ascii="Verdana" w:eastAsia="Times New Roman" w:hAnsi="Verdana"/>
                  <w:color w:val="000000"/>
                  <w:sz w:val="20"/>
                  <w:szCs w:val="20"/>
                </w:rPr>
                <w:t>IANA,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"http://www.iana.org/assignments/oauth-parameters"</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Parameters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178B6EAD" w14:textId="77777777">
        <w:trPr>
          <w:divId w:val="964896919"/>
          <w:tblCellSpacing w:w="15" w:type="dxa"/>
        </w:trPr>
        <w:tc>
          <w:tcPr>
            <w:tcW w:w="0" w:type="auto"/>
            <w:hideMark/>
          </w:tcPr>
          <w:p w14:paraId="03EBA15E" w14:textId="77777777" w:rsidR="00000000" w:rsidRDefault="00386D1C">
            <w:pPr>
              <w:spacing w:before="0" w:beforeAutospacing="0" w:after="0" w:afterAutospacing="0"/>
              <w:rPr>
                <w:rFonts w:ascii="Verdana" w:eastAsia="Times New Roman" w:hAnsi="Verdana"/>
                <w:color w:val="000000"/>
                <w:sz w:val="20"/>
                <w:szCs w:val="20"/>
              </w:rPr>
            </w:pPr>
            <w:bookmarkStart w:id="412" w:name="JWA"/>
            <w:r>
              <w:rPr>
                <w:rFonts w:ascii="Verdana" w:eastAsia="Times New Roman" w:hAnsi="Verdana"/>
                <w:b/>
                <w:bCs/>
                <w:color w:val="000000"/>
                <w:sz w:val="20"/>
                <w:szCs w:val="20"/>
              </w:rPr>
              <w:t>[JWA]</w:t>
            </w:r>
            <w:bookmarkEnd w:id="412"/>
          </w:p>
        </w:tc>
        <w:tc>
          <w:tcPr>
            <w:tcW w:w="0" w:type="auto"/>
            <w:vAlign w:val="center"/>
            <w:hideMark/>
          </w:tcPr>
          <w:p w14:paraId="019A4D12" w14:textId="18736DE2" w:rsidR="00000000" w:rsidRDefault="00386D1C">
            <w:pPr>
              <w:spacing w:before="0" w:beforeAutospacing="0" w:after="0" w:afterAutospacing="0"/>
              <w:rPr>
                <w:rFonts w:ascii="Verdana" w:eastAsia="Times New Roman" w:hAnsi="Verdana"/>
                <w:color w:val="000000"/>
                <w:sz w:val="20"/>
                <w:szCs w:val="20"/>
              </w:rPr>
            </w:pPr>
            <w:del w:id="413" w:author="Author" w:date="2015-08-04T00:10:00Z">
              <w:r>
                <w:rPr>
                  <w:rFonts w:ascii="Verdana" w:eastAsia="Times New Roman" w:hAnsi="Verdana"/>
                  <w:color w:val="000000"/>
                  <w:sz w:val="20"/>
                  <w:szCs w:val="20"/>
                </w:rPr>
                <w:delText>Jones, M.,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"http://tools.ietf.org/html/draft-ietf-jose-json-web-algorithms"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Algorithms (JWA)</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draft-ietf-jose-json-web-algorithms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"http://tools.ietf.org/html/draft-ietf-jose-json-web-algorit</w:delInstrText>
              </w:r>
              <w:r>
                <w:rPr>
                  <w:rFonts w:ascii="Verdana" w:eastAsia="Times New Roman" w:hAnsi="Verdana"/>
                  <w:color w:val="000000"/>
                  <w:sz w:val="20"/>
                  <w:szCs w:val="20"/>
                </w:rPr>
                <w:delInstrText>hms-31"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14" w:author="Author" w:date="2015-08-04T00:10:00Z">
              <w:r>
                <w:rPr>
                  <w:rFonts w:ascii="Verdana" w:eastAsia="Times New Roman" w:hAnsi="Verdana"/>
                  <w:color w:val="000000"/>
                  <w:sz w:val="20"/>
                  <w:szCs w:val="20"/>
                </w:rPr>
                <w:t>Jones, 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"http://tools.ietf.org/html/rfc7518"</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Algorithms (JWA)</w:t>
              </w:r>
              <w:r>
                <w:rPr>
                  <w:rFonts w:ascii="Verdana" w:eastAsia="Times New Roman" w:hAnsi="Verdana"/>
                  <w:color w:val="000000"/>
                  <w:sz w:val="20"/>
                  <w:szCs w:val="20"/>
                </w:rPr>
                <w:fldChar w:fldCharType="end"/>
              </w:r>
              <w:r>
                <w:rPr>
                  <w:rFonts w:ascii="Verdana" w:eastAsia="Times New Roman" w:hAnsi="Verdana"/>
                  <w:color w:val="000000"/>
                  <w:sz w:val="20"/>
                  <w:szCs w:val="20"/>
                </w:rPr>
                <w:t>,” RFC 7518, DOI 10.17487/RFC7518, May </w:t>
              </w:r>
              <w:r>
                <w:rPr>
                  <w:rFonts w:ascii="Verdana" w:eastAsia="Times New Roman" w:hAnsi="Verdana"/>
                  <w:color w:val="000000"/>
                  <w:sz w:val="20"/>
                  <w:szCs w:val="20"/>
                </w:rPr>
                <w:t>2015.</w:t>
              </w:r>
            </w:ins>
          </w:p>
        </w:tc>
      </w:tr>
      <w:tr w:rsidR="00000000" w14:paraId="6173ED3E" w14:textId="77777777">
        <w:trPr>
          <w:divId w:val="964896919"/>
          <w:tblCellSpacing w:w="15" w:type="dxa"/>
        </w:trPr>
        <w:tc>
          <w:tcPr>
            <w:tcW w:w="0" w:type="auto"/>
            <w:hideMark/>
          </w:tcPr>
          <w:p w14:paraId="5B21B318" w14:textId="77777777" w:rsidR="00000000" w:rsidRDefault="00386D1C">
            <w:pPr>
              <w:spacing w:before="0" w:beforeAutospacing="0" w:after="0" w:afterAutospacing="0"/>
              <w:rPr>
                <w:rFonts w:ascii="Verdana" w:eastAsia="Times New Roman" w:hAnsi="Verdana"/>
                <w:color w:val="000000"/>
                <w:sz w:val="20"/>
                <w:szCs w:val="20"/>
              </w:rPr>
            </w:pPr>
            <w:bookmarkStart w:id="415" w:name="JWE"/>
            <w:r>
              <w:rPr>
                <w:rFonts w:ascii="Verdana" w:eastAsia="Times New Roman" w:hAnsi="Verdana"/>
                <w:b/>
                <w:bCs/>
                <w:color w:val="000000"/>
                <w:sz w:val="20"/>
                <w:szCs w:val="20"/>
              </w:rPr>
              <w:t>[JWE]</w:t>
            </w:r>
            <w:bookmarkEnd w:id="415"/>
          </w:p>
        </w:tc>
        <w:tc>
          <w:tcPr>
            <w:tcW w:w="0" w:type="auto"/>
            <w:vAlign w:val="center"/>
            <w:hideMark/>
          </w:tcPr>
          <w:p w14:paraId="36E099AA" w14:textId="2408E648"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del w:id="416"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Encryption (JWE)</w:delText>
              </w:r>
              <w:r>
                <w:rPr>
                  <w:rFonts w:ascii="Verdana" w:eastAsia="Times New Roman" w:hAnsi="Verdana"/>
                  <w:color w:val="000000"/>
                  <w:sz w:val="20"/>
                  <w:szCs w:val="20"/>
                </w:rPr>
                <w:fldChar w:fldCharType="end"/>
              </w:r>
            </w:del>
            <w:ins w:id="417"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Encryption (JWE)</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418" w:author="Author" w:date="2015-08-04T00:10:00Z">
              <w:r>
                <w:rPr>
                  <w:rFonts w:ascii="Verdana" w:eastAsia="Times New Roman" w:hAnsi="Verdana"/>
                  <w:color w:val="000000"/>
                  <w:sz w:val="20"/>
                  <w:szCs w:val="20"/>
                </w:rPr>
                <w:delText>draft-ietf-jose-json-web-encryption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"http://tools.ietf.org/html/draft-ietf-jose-json-web-encryption-31"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19" w:author="Author" w:date="2015-08-04T00:10:00Z">
              <w:r>
                <w:rPr>
                  <w:rFonts w:ascii="Verdana" w:eastAsia="Times New Roman" w:hAnsi="Verdana"/>
                  <w:color w:val="000000"/>
                  <w:sz w:val="20"/>
                  <w:szCs w:val="20"/>
                </w:rPr>
                <w:t>RFC 7516, DOI 10.17487/RFC7516, May 2015.</w:t>
              </w:r>
            </w:ins>
          </w:p>
        </w:tc>
      </w:tr>
      <w:tr w:rsidR="00000000" w14:paraId="79BEBB28" w14:textId="77777777">
        <w:trPr>
          <w:divId w:val="964896919"/>
          <w:tblCellSpacing w:w="15" w:type="dxa"/>
        </w:trPr>
        <w:tc>
          <w:tcPr>
            <w:tcW w:w="0" w:type="auto"/>
            <w:hideMark/>
          </w:tcPr>
          <w:p w14:paraId="37613F3D" w14:textId="77777777" w:rsidR="00000000" w:rsidRDefault="00386D1C">
            <w:pPr>
              <w:spacing w:before="0" w:beforeAutospacing="0" w:after="0" w:afterAutospacing="0"/>
              <w:rPr>
                <w:rFonts w:ascii="Verdana" w:eastAsia="Times New Roman" w:hAnsi="Verdana"/>
                <w:color w:val="000000"/>
                <w:sz w:val="20"/>
                <w:szCs w:val="20"/>
              </w:rPr>
            </w:pPr>
            <w:bookmarkStart w:id="420" w:name="JWK"/>
            <w:r>
              <w:rPr>
                <w:rFonts w:ascii="Verdana" w:eastAsia="Times New Roman" w:hAnsi="Verdana"/>
                <w:b/>
                <w:bCs/>
                <w:color w:val="000000"/>
                <w:sz w:val="20"/>
                <w:szCs w:val="20"/>
              </w:rPr>
              <w:t>[JWK]</w:t>
            </w:r>
            <w:bookmarkEnd w:id="420"/>
          </w:p>
        </w:tc>
        <w:tc>
          <w:tcPr>
            <w:tcW w:w="0" w:type="auto"/>
            <w:vAlign w:val="center"/>
            <w:hideMark/>
          </w:tcPr>
          <w:p w14:paraId="28C3C73A" w14:textId="04771C1F" w:rsidR="00000000" w:rsidRDefault="00386D1C">
            <w:pPr>
              <w:spacing w:before="0" w:beforeAutospacing="0" w:after="0" w:afterAutospacing="0"/>
              <w:rPr>
                <w:rFonts w:ascii="Verdana" w:eastAsia="Times New Roman" w:hAnsi="Verdana"/>
                <w:color w:val="000000"/>
                <w:sz w:val="20"/>
                <w:szCs w:val="20"/>
              </w:rPr>
            </w:pPr>
            <w:moveToRangeStart w:id="421" w:author="Author" w:date="2015-08-04T00:10:00Z" w:name="move426410342"/>
            <w:moveTo w:id="422" w:author="Author" w:date="2015-08-04T00:10:00Z">
              <w:r>
                <w:rPr>
                  <w:rFonts w:ascii="Verdana" w:eastAsia="Times New Roman" w:hAnsi="Verdana"/>
                  <w:color w:val="000000"/>
                  <w:sz w:val="20"/>
                  <w:szCs w:val="20"/>
                </w:rPr>
                <w:t xml:space="preserve">Jones, M., </w:t>
              </w:r>
            </w:moveTo>
            <w:moveToRangeEnd w:id="421"/>
            <w:del w:id="423" w:author="Author" w:date="2015-08-04T00:10:00Z">
              <w:r>
                <w:rPr>
                  <w:rFonts w:ascii="Verdana" w:eastAsia="Times New Roman" w:hAnsi="Verdana"/>
                  <w:color w:val="000000"/>
                  <w:sz w:val="20"/>
                  <w:szCs w:val="20"/>
                </w:rPr>
                <w:delText>Jones, M.,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Key (JWK)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draft-ietf-jose-json-web-key (work in progress), Ju</w:delText>
              </w:r>
              <w:r>
                <w:rPr>
                  <w:rFonts w:ascii="Verdana" w:eastAsia="Times New Roman" w:hAnsi="Verdana"/>
                  <w:color w:val="000000"/>
                  <w:sz w:val="20"/>
                  <w:szCs w:val="20"/>
                </w:rPr>
                <w:delText>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"http://tools.ietf.org/html/draft-ietf-jose-json-web-key-31"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24" w:author="Author" w:date="2015-08-04T00:10:00Z">
              <w:r>
                <w:rPr>
                  <w:rFonts w:ascii="Verdana" w:eastAsia="Times New Roman" w:hAnsi="Verdana"/>
                  <w:color w:val="000000"/>
                  <w:sz w:val="20"/>
                  <w:szCs w:val="20"/>
                </w:rPr>
                <w:t>“</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Key (JWK)</w:t>
              </w:r>
              <w:r>
                <w:rPr>
                  <w:rFonts w:ascii="Verdana" w:eastAsia="Times New Roman" w:hAnsi="Verdana"/>
                  <w:color w:val="000000"/>
                  <w:sz w:val="20"/>
                  <w:szCs w:val="20"/>
                </w:rPr>
                <w:fldChar w:fldCharType="end"/>
              </w:r>
              <w:r>
                <w:rPr>
                  <w:rFonts w:ascii="Verdana" w:eastAsia="Times New Roman" w:hAnsi="Verdana"/>
                  <w:color w:val="000000"/>
                  <w:sz w:val="20"/>
                  <w:szCs w:val="20"/>
                </w:rPr>
                <w:t>,” RFC 7517, DOI 10.17487/RFC7517, May 2015.</w:t>
              </w:r>
            </w:ins>
          </w:p>
        </w:tc>
      </w:tr>
      <w:tr w:rsidR="00000000" w14:paraId="6FA778A2" w14:textId="77777777">
        <w:trPr>
          <w:divId w:val="964896919"/>
          <w:tblCellSpacing w:w="15" w:type="dxa"/>
        </w:trPr>
        <w:tc>
          <w:tcPr>
            <w:tcW w:w="0" w:type="auto"/>
            <w:hideMark/>
          </w:tcPr>
          <w:p w14:paraId="251EEB7D" w14:textId="77777777" w:rsidR="00000000" w:rsidRDefault="00386D1C">
            <w:pPr>
              <w:spacing w:before="0" w:beforeAutospacing="0" w:after="0" w:afterAutospacing="0"/>
              <w:rPr>
                <w:rFonts w:ascii="Verdana" w:eastAsia="Times New Roman" w:hAnsi="Verdana"/>
                <w:color w:val="000000"/>
                <w:sz w:val="20"/>
                <w:szCs w:val="20"/>
              </w:rPr>
            </w:pPr>
            <w:bookmarkStart w:id="425" w:name="JWS"/>
            <w:r>
              <w:rPr>
                <w:rFonts w:ascii="Verdana" w:eastAsia="Times New Roman" w:hAnsi="Verdana"/>
                <w:b/>
                <w:bCs/>
                <w:color w:val="000000"/>
                <w:sz w:val="20"/>
                <w:szCs w:val="20"/>
              </w:rPr>
              <w:t>[JWS]</w:t>
            </w:r>
            <w:bookmarkEnd w:id="425"/>
          </w:p>
        </w:tc>
        <w:tc>
          <w:tcPr>
            <w:tcW w:w="0" w:type="auto"/>
            <w:vAlign w:val="center"/>
            <w:hideMark/>
          </w:tcPr>
          <w:p w14:paraId="2E3CDAED" w14:textId="57444904"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426"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Signature (JWS)</w:delText>
              </w:r>
              <w:r>
                <w:rPr>
                  <w:rFonts w:ascii="Verdana" w:eastAsia="Times New Roman" w:hAnsi="Verdana"/>
                  <w:color w:val="000000"/>
                  <w:sz w:val="20"/>
                  <w:szCs w:val="20"/>
                </w:rPr>
                <w:fldChar w:fldCharType="end"/>
              </w:r>
            </w:del>
            <w:ins w:id="427"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Signature (JWS)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428" w:author="Author" w:date="2015-08-04T00:10:00Z">
              <w:r>
                <w:rPr>
                  <w:rFonts w:ascii="Verdana" w:eastAsia="Times New Roman" w:hAnsi="Verdana"/>
                  <w:color w:val="000000"/>
                  <w:sz w:val="20"/>
                  <w:szCs w:val="20"/>
                </w:rPr>
                <w:delText>draft-i</w:delText>
              </w:r>
              <w:r>
                <w:rPr>
                  <w:rFonts w:ascii="Verdana" w:eastAsia="Times New Roman" w:hAnsi="Verdana"/>
                  <w:color w:val="000000"/>
                  <w:sz w:val="20"/>
                  <w:szCs w:val="20"/>
                </w:rPr>
                <w:delText>etf-jose-json-web-signature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"http://tools.ietf.org/html/draft-ietf-jose-json-web-signature-31"</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29" w:author="Author" w:date="2015-08-04T00:10:00Z">
              <w:r>
                <w:rPr>
                  <w:rFonts w:ascii="Verdana" w:eastAsia="Times New Roman" w:hAnsi="Verdana"/>
                  <w:color w:val="000000"/>
                  <w:sz w:val="20"/>
                  <w:szCs w:val="20"/>
                </w:rPr>
                <w:t>RFC 7515, DOI 10.17487/RFC7515, May 2015.</w:t>
              </w:r>
            </w:ins>
          </w:p>
        </w:tc>
      </w:tr>
      <w:tr w:rsidR="00000000" w14:paraId="4E03FC19" w14:textId="77777777">
        <w:trPr>
          <w:divId w:val="964896919"/>
          <w:tblCellSpacing w:w="15" w:type="dxa"/>
        </w:trPr>
        <w:tc>
          <w:tcPr>
            <w:tcW w:w="0" w:type="auto"/>
            <w:hideMark/>
          </w:tcPr>
          <w:p w14:paraId="06CBC415" w14:textId="77777777" w:rsidR="00000000" w:rsidRDefault="00386D1C">
            <w:pPr>
              <w:spacing w:before="0" w:beforeAutospacing="0" w:after="0" w:afterAutospacing="0"/>
              <w:rPr>
                <w:rFonts w:ascii="Verdana" w:eastAsia="Times New Roman" w:hAnsi="Verdana"/>
                <w:color w:val="000000"/>
                <w:sz w:val="20"/>
                <w:szCs w:val="20"/>
              </w:rPr>
            </w:pPr>
            <w:bookmarkStart w:id="430" w:name="JWT"/>
            <w:r>
              <w:rPr>
                <w:rFonts w:ascii="Verdana" w:eastAsia="Times New Roman" w:hAnsi="Verdana"/>
                <w:b/>
                <w:bCs/>
                <w:color w:val="000000"/>
                <w:sz w:val="20"/>
                <w:szCs w:val="20"/>
              </w:rPr>
              <w:t>[JWT]</w:t>
            </w:r>
            <w:bookmarkEnd w:id="430"/>
          </w:p>
        </w:tc>
        <w:tc>
          <w:tcPr>
            <w:tcW w:w="0" w:type="auto"/>
            <w:vAlign w:val="center"/>
            <w:hideMark/>
          </w:tcPr>
          <w:p w14:paraId="522E1C64" w14:textId="52AC1122"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del w:id="431"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JSON Web Token (JWT)</w:delText>
              </w:r>
              <w:r>
                <w:rPr>
                  <w:rFonts w:ascii="Verdana" w:eastAsia="Times New Roman" w:hAnsi="Verdana"/>
                  <w:color w:val="000000"/>
                  <w:sz w:val="20"/>
                  <w:szCs w:val="20"/>
                </w:rPr>
                <w:fldChar w:fldCharType="end"/>
              </w:r>
            </w:del>
            <w:ins w:id="432"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"http://tools.ietf.org/html/rfc7519"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JSON Web Token (JWT)</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w:t>
            </w:r>
            <w:del w:id="433" w:author="Author" w:date="2015-08-04T00:10:00Z">
              <w:r>
                <w:rPr>
                  <w:rFonts w:ascii="Verdana" w:eastAsia="Times New Roman" w:hAnsi="Verdana"/>
                  <w:color w:val="000000"/>
                  <w:sz w:val="20"/>
                  <w:szCs w:val="20"/>
                </w:rPr>
                <w:delText>draft-ietf-oauth-json-web-token (work in progress), July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"http://tools.ietf.org/html/draft-ietf-oauth-json-web-token-25"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34" w:author="Author" w:date="2015-08-04T00:10:00Z">
              <w:r>
                <w:rPr>
                  <w:rFonts w:ascii="Verdana" w:eastAsia="Times New Roman" w:hAnsi="Verdana"/>
                  <w:color w:val="000000"/>
                  <w:sz w:val="20"/>
                  <w:szCs w:val="20"/>
                </w:rPr>
                <w:t>RFC 7519, DOI 10.17487/RFC7519, May 2015.</w:t>
              </w:r>
            </w:ins>
          </w:p>
        </w:tc>
      </w:tr>
      <w:tr w:rsidR="00000000" w14:paraId="403E7E04" w14:textId="77777777">
        <w:trPr>
          <w:divId w:val="964896919"/>
          <w:tblCellSpacing w:w="15" w:type="dxa"/>
        </w:trPr>
        <w:tc>
          <w:tcPr>
            <w:tcW w:w="0" w:type="auto"/>
            <w:hideMark/>
          </w:tcPr>
          <w:p w14:paraId="09EB27C6" w14:textId="77777777" w:rsidR="00000000" w:rsidRDefault="00386D1C">
            <w:pPr>
              <w:spacing w:before="0" w:beforeAutospacing="0" w:after="0" w:afterAutospacing="0"/>
              <w:rPr>
                <w:rFonts w:ascii="Verdana" w:eastAsia="Times New Roman" w:hAnsi="Verdana"/>
                <w:color w:val="000000"/>
                <w:sz w:val="20"/>
                <w:szCs w:val="20"/>
              </w:rPr>
            </w:pPr>
            <w:bookmarkStart w:id="435" w:name="OpenID.Core"/>
            <w:r>
              <w:rPr>
                <w:rFonts w:ascii="Verdana" w:eastAsia="Times New Roman" w:hAnsi="Verdana"/>
                <w:b/>
                <w:bCs/>
                <w:color w:val="000000"/>
                <w:sz w:val="20"/>
                <w:szCs w:val="20"/>
              </w:rPr>
              <w:t>[OpenID.Core]</w:t>
            </w:r>
            <w:bookmarkEnd w:id="435"/>
          </w:p>
        </w:tc>
        <w:tc>
          <w:tcPr>
            <w:tcW w:w="0" w:type="auto"/>
            <w:vAlign w:val="center"/>
            <w:hideMark/>
          </w:tcPr>
          <w:p w14:paraId="1D617E7F" w14:textId="2E1A3179"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6" w:history="1">
              <w:r>
                <w:rPr>
                  <w:rStyle w:val="Hyperlink"/>
                  <w:rFonts w:ascii="Verdana" w:eastAsia="Times New Roman" w:hAnsi="Verdana"/>
                  <w:sz w:val="20"/>
                  <w:szCs w:val="20"/>
                </w:rPr>
                <w:t>OpenID Connect Core 1.0</w:t>
              </w:r>
            </w:hyperlink>
            <w:r>
              <w:rPr>
                <w:rFonts w:ascii="Verdana" w:eastAsia="Times New Roman" w:hAnsi="Verdana"/>
                <w:color w:val="000000"/>
                <w:sz w:val="20"/>
                <w:szCs w:val="20"/>
              </w:rPr>
              <w:t xml:space="preserve">,” </w:t>
            </w:r>
            <w:del w:id="436" w:author="Author" w:date="2015-08-04T00:10:00Z">
              <w:r>
                <w:rPr>
                  <w:rFonts w:ascii="Verdana" w:eastAsia="Times New Roman" w:hAnsi="Verdana"/>
                  <w:color w:val="000000"/>
                  <w:sz w:val="20"/>
                  <w:szCs w:val="20"/>
                </w:rPr>
                <w:delText>November 2014.</w:delText>
              </w:r>
            </w:del>
            <w:ins w:id="437" w:author="Author" w:date="2015-08-04T00:10:00Z">
              <w:r>
                <w:rPr>
                  <w:rFonts w:ascii="Verdana" w:eastAsia="Times New Roman" w:hAnsi="Verdana"/>
                  <w:color w:val="000000"/>
                  <w:sz w:val="20"/>
                  <w:szCs w:val="20"/>
                </w:rPr>
                <w:t>August 2015.</w:t>
              </w:r>
            </w:ins>
          </w:p>
        </w:tc>
      </w:tr>
      <w:tr w:rsidR="00000000" w14:paraId="7EC061EE" w14:textId="77777777">
        <w:trPr>
          <w:divId w:val="964896919"/>
          <w:tblCellSpacing w:w="15" w:type="dxa"/>
        </w:trPr>
        <w:tc>
          <w:tcPr>
            <w:tcW w:w="0" w:type="auto"/>
            <w:hideMark/>
          </w:tcPr>
          <w:p w14:paraId="38753BEA" w14:textId="77777777" w:rsidR="00000000" w:rsidRDefault="00386D1C">
            <w:pPr>
              <w:spacing w:before="0" w:beforeAutospacing="0" w:after="0" w:afterAutospacing="0"/>
              <w:rPr>
                <w:rFonts w:ascii="Verdana" w:eastAsia="Times New Roman" w:hAnsi="Verdana"/>
                <w:color w:val="000000"/>
                <w:sz w:val="20"/>
                <w:szCs w:val="20"/>
              </w:rPr>
            </w:pPr>
            <w:bookmarkStart w:id="438" w:name="OpenID.Discovery"/>
            <w:r>
              <w:rPr>
                <w:rFonts w:ascii="Verdana" w:eastAsia="Times New Roman" w:hAnsi="Verdana"/>
                <w:b/>
                <w:bCs/>
                <w:color w:val="000000"/>
                <w:sz w:val="20"/>
                <w:szCs w:val="20"/>
              </w:rPr>
              <w:t>[OpenID.Discovery]</w:t>
            </w:r>
            <w:bookmarkEnd w:id="438"/>
          </w:p>
        </w:tc>
        <w:tc>
          <w:tcPr>
            <w:tcW w:w="0" w:type="auto"/>
            <w:vAlign w:val="center"/>
            <w:hideMark/>
          </w:tcPr>
          <w:p w14:paraId="04885F65" w14:textId="3DE8CCEB"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7" w:history="1">
              <w:r>
                <w:rPr>
                  <w:rStyle w:val="Hyperlink"/>
                  <w:rFonts w:ascii="Verdana" w:eastAsia="Times New Roman" w:hAnsi="Verdana"/>
                  <w:sz w:val="20"/>
                  <w:szCs w:val="20"/>
                </w:rPr>
                <w:t xml:space="preserve">OpenID </w:t>
              </w:r>
              <w:r>
                <w:rPr>
                  <w:rStyle w:val="Hyperlink"/>
                  <w:rFonts w:ascii="Verdana" w:eastAsia="Times New Roman" w:hAnsi="Verdana"/>
                  <w:sz w:val="20"/>
                  <w:szCs w:val="20"/>
                </w:rPr>
                <w:lastRenderedPageBreak/>
                <w:t>Connect Discovery 1.0</w:t>
              </w:r>
            </w:hyperlink>
            <w:r>
              <w:rPr>
                <w:rFonts w:ascii="Verdana" w:eastAsia="Times New Roman" w:hAnsi="Verdana"/>
                <w:color w:val="000000"/>
                <w:sz w:val="20"/>
                <w:szCs w:val="20"/>
              </w:rPr>
              <w:t xml:space="preserve">,” </w:t>
            </w:r>
            <w:del w:id="439" w:author="Author" w:date="2015-08-04T00:10:00Z">
              <w:r>
                <w:rPr>
                  <w:rFonts w:ascii="Verdana" w:eastAsia="Times New Roman" w:hAnsi="Verdana"/>
                  <w:color w:val="000000"/>
                  <w:sz w:val="20"/>
                  <w:szCs w:val="20"/>
                </w:rPr>
                <w:delText>November 2014.</w:delText>
              </w:r>
            </w:del>
            <w:ins w:id="440" w:author="Author" w:date="2015-08-04T00:10:00Z">
              <w:r>
                <w:rPr>
                  <w:rFonts w:ascii="Verdana" w:eastAsia="Times New Roman" w:hAnsi="Verdana"/>
                  <w:color w:val="000000"/>
                  <w:sz w:val="20"/>
                  <w:szCs w:val="20"/>
                </w:rPr>
                <w:t>August 2015.</w:t>
              </w:r>
            </w:ins>
          </w:p>
        </w:tc>
      </w:tr>
      <w:tr w:rsidR="00000000" w14:paraId="19ED1909" w14:textId="77777777">
        <w:trPr>
          <w:divId w:val="964896919"/>
          <w:tblCellSpacing w:w="15" w:type="dxa"/>
        </w:trPr>
        <w:tc>
          <w:tcPr>
            <w:tcW w:w="0" w:type="auto"/>
            <w:hideMark/>
          </w:tcPr>
          <w:p w14:paraId="3579E92A" w14:textId="77777777" w:rsidR="00000000" w:rsidRDefault="00386D1C">
            <w:pPr>
              <w:spacing w:before="0" w:beforeAutospacing="0" w:after="0" w:afterAutospacing="0"/>
              <w:rPr>
                <w:rFonts w:ascii="Verdana" w:eastAsia="Times New Roman" w:hAnsi="Verdana"/>
                <w:color w:val="000000"/>
                <w:sz w:val="20"/>
                <w:szCs w:val="20"/>
              </w:rPr>
            </w:pPr>
            <w:bookmarkStart w:id="441" w:name="RFC2119"/>
            <w:r>
              <w:rPr>
                <w:rFonts w:ascii="Verdana" w:eastAsia="Times New Roman" w:hAnsi="Verdana"/>
                <w:b/>
                <w:bCs/>
                <w:color w:val="000000"/>
                <w:sz w:val="20"/>
                <w:szCs w:val="20"/>
              </w:rPr>
              <w:lastRenderedPageBreak/>
              <w:t>[RFC2119]</w:t>
            </w:r>
            <w:bookmarkEnd w:id="441"/>
          </w:p>
        </w:tc>
        <w:tc>
          <w:tcPr>
            <w:tcW w:w="0" w:type="auto"/>
            <w:vAlign w:val="center"/>
            <w:hideMark/>
          </w:tcPr>
          <w:p w14:paraId="20F2B3EC" w14:textId="270A24AC" w:rsidR="00000000" w:rsidRDefault="00386D1C">
            <w:pPr>
              <w:spacing w:before="0" w:beforeAutospacing="0" w:after="0" w:afterAutospacing="0"/>
              <w:rPr>
                <w:rFonts w:ascii="Verdana" w:eastAsia="Times New Roman" w:hAnsi="Verdana"/>
                <w:color w:val="000000"/>
                <w:sz w:val="20"/>
                <w:szCs w:val="20"/>
              </w:rPr>
            </w:pPr>
            <w:del w:id="442"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"mailto:sob@harvard.edu"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Bradner, 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"http://tools.ietf.org/html/rfc2119"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Key words for use in RFCs to Indicate Requirement Levels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BCP 14, RFC 2119, March 1997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"http://www.rfc-editor.org/rfc/rfc2119.txt"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"http://xml.resource.org/public/rfc/html/rfc2119.html"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w:delInstrText>
              </w:r>
              <w:r>
                <w:rPr>
                  <w:rFonts w:ascii="Verdana" w:eastAsia="Times New Roman" w:hAnsi="Verdana"/>
                  <w:color w:val="000000"/>
                  <w:sz w:val="20"/>
                  <w:szCs w:val="20"/>
                </w:rPr>
                <w:delInstrText>ce.org/public/rfc/xml/rfc2119.xml"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43" w:author="Author" w:date="2015-08-04T00:10:00Z">
              <w:r>
                <w:rPr>
                  <w:rFonts w:ascii="Verdana" w:eastAsia="Times New Roman" w:hAnsi="Verdana"/>
                  <w:color w:val="000000"/>
                  <w:sz w:val="20"/>
                  <w:szCs w:val="20"/>
                </w:rPr>
                <w:t>Bradner, S.,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"http://www.rfc-editor.org/info/rfc2119"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Key words for use in RFCs to Indicate Requirement Levels</w:t>
              </w:r>
              <w:r>
                <w:rPr>
                  <w:rFonts w:ascii="Verdana" w:eastAsia="Times New Roman" w:hAnsi="Verdana"/>
                  <w:color w:val="000000"/>
                  <w:sz w:val="20"/>
                  <w:szCs w:val="20"/>
                </w:rPr>
                <w:fldChar w:fldCharType="end"/>
              </w:r>
              <w:r>
                <w:rPr>
                  <w:rFonts w:ascii="Verdana" w:eastAsia="Times New Roman" w:hAnsi="Verdana"/>
                  <w:color w:val="000000"/>
                  <w:sz w:val="20"/>
                  <w:szCs w:val="20"/>
                </w:rPr>
                <w:t>,” BCP 14, RFC 2119, DOI 10.17487/RFC2119, March 1997.</w:t>
              </w:r>
            </w:ins>
          </w:p>
        </w:tc>
      </w:tr>
      <w:tr w:rsidR="00000000" w14:paraId="338256E3" w14:textId="77777777">
        <w:trPr>
          <w:divId w:val="964896919"/>
          <w:tblCellSpacing w:w="15" w:type="dxa"/>
        </w:trPr>
        <w:tc>
          <w:tcPr>
            <w:tcW w:w="0" w:type="auto"/>
            <w:hideMark/>
          </w:tcPr>
          <w:p w14:paraId="37E63FDE" w14:textId="77777777" w:rsidR="00000000" w:rsidRDefault="00386D1C">
            <w:pPr>
              <w:spacing w:before="0" w:beforeAutospacing="0" w:after="0" w:afterAutospacing="0"/>
              <w:rPr>
                <w:rFonts w:ascii="Verdana" w:eastAsia="Times New Roman" w:hAnsi="Verdana"/>
                <w:color w:val="000000"/>
                <w:sz w:val="20"/>
                <w:szCs w:val="20"/>
              </w:rPr>
            </w:pPr>
            <w:bookmarkStart w:id="444" w:name="RFC2246"/>
            <w:r>
              <w:rPr>
                <w:rFonts w:ascii="Verdana" w:eastAsia="Times New Roman" w:hAnsi="Verdana"/>
                <w:b/>
                <w:bCs/>
                <w:color w:val="000000"/>
                <w:sz w:val="20"/>
                <w:szCs w:val="20"/>
              </w:rPr>
              <w:t>[RFC2246]</w:t>
            </w:r>
            <w:bookmarkEnd w:id="444"/>
          </w:p>
        </w:tc>
        <w:tc>
          <w:tcPr>
            <w:tcW w:w="0" w:type="auto"/>
            <w:vAlign w:val="center"/>
            <w:hideMark/>
          </w:tcPr>
          <w:p w14:paraId="172CFA13" w14:textId="4B2D9108" w:rsidR="00000000" w:rsidRDefault="00386D1C">
            <w:pPr>
              <w:spacing w:before="0" w:beforeAutospacing="0" w:after="0" w:afterAutospacing="0"/>
              <w:rPr>
                <w:rFonts w:ascii="Verdana" w:eastAsia="Times New Roman" w:hAnsi="Verdana"/>
                <w:color w:val="000000"/>
                <w:sz w:val="20"/>
                <w:szCs w:val="20"/>
              </w:rPr>
            </w:pPr>
            <w:del w:id="445"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"mailto:tdierks@certicom.com"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Dierks,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"mailto:callen@certicom.com"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C. Allen</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"http://tools.ietf.org/html/rfc2246"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TLS Protocol Version 1.0</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delText>RFC 2246, January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46" w:author="Author" w:date="2015-08-04T00:10:00Z">
              <w:r>
                <w:rPr>
                  <w:rFonts w:ascii="Verdana" w:eastAsia="Times New Roman" w:hAnsi="Verdana"/>
                  <w:color w:val="000000"/>
                  <w:sz w:val="20"/>
                  <w:szCs w:val="20"/>
                </w:rPr>
                <w:t>Dierks, T. and C. Allen,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"http://www.rfc-editor.org/info/rfc2246"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TLS Protocol Version 1.0</w:t>
              </w:r>
              <w:r>
                <w:rPr>
                  <w:rFonts w:ascii="Verdana" w:eastAsia="Times New Roman" w:hAnsi="Verdana"/>
                  <w:color w:val="000000"/>
                  <w:sz w:val="20"/>
                  <w:szCs w:val="20"/>
                </w:rPr>
                <w:fldChar w:fldCharType="end"/>
              </w:r>
              <w:r>
                <w:rPr>
                  <w:rFonts w:ascii="Verdana" w:eastAsia="Times New Roman" w:hAnsi="Verdana"/>
                  <w:color w:val="000000"/>
                  <w:sz w:val="20"/>
                  <w:szCs w:val="20"/>
                </w:rPr>
                <w:t>,” RFC 2246, DOI 10.17487/RFC2246, January 1999.</w:t>
              </w:r>
            </w:ins>
          </w:p>
        </w:tc>
      </w:tr>
      <w:tr w:rsidR="00000000" w14:paraId="3D988738" w14:textId="77777777">
        <w:trPr>
          <w:divId w:val="964896919"/>
          <w:tblCellSpacing w:w="15" w:type="dxa"/>
        </w:trPr>
        <w:tc>
          <w:tcPr>
            <w:tcW w:w="0" w:type="auto"/>
            <w:hideMark/>
          </w:tcPr>
          <w:p w14:paraId="2A4C0DD8" w14:textId="2E21C2BD" w:rsidR="00000000" w:rsidRDefault="00386D1C">
            <w:pPr>
              <w:spacing w:before="0" w:beforeAutospacing="0" w:after="0" w:afterAutospacing="0"/>
              <w:rPr>
                <w:rFonts w:ascii="Verdana" w:eastAsia="Times New Roman" w:hAnsi="Verdana"/>
                <w:color w:val="000000"/>
                <w:sz w:val="20"/>
                <w:szCs w:val="20"/>
              </w:rPr>
            </w:pPr>
            <w:bookmarkStart w:id="447" w:name="RFC3629"/>
            <w:bookmarkStart w:id="448" w:name="RFC2616"/>
            <w:r>
              <w:rPr>
                <w:rFonts w:ascii="Verdana" w:eastAsia="Times New Roman" w:hAnsi="Verdana"/>
                <w:b/>
                <w:bCs/>
                <w:color w:val="000000"/>
                <w:sz w:val="20"/>
                <w:szCs w:val="20"/>
              </w:rPr>
              <w:t>[</w:t>
            </w:r>
            <w:del w:id="449" w:author="Author" w:date="2015-08-04T00:10:00Z">
              <w:r>
                <w:rPr>
                  <w:rFonts w:ascii="Verdana" w:eastAsia="Times New Roman" w:hAnsi="Verdana"/>
                  <w:b/>
                  <w:bCs/>
                  <w:color w:val="000000"/>
                  <w:sz w:val="20"/>
                  <w:szCs w:val="20"/>
                </w:rPr>
                <w:delText>RFC2616</w:delText>
              </w:r>
            </w:del>
            <w:ins w:id="450" w:author="Author" w:date="2015-08-04T00:10:00Z">
              <w:r>
                <w:rPr>
                  <w:rFonts w:ascii="Verdana" w:eastAsia="Times New Roman" w:hAnsi="Verdana"/>
                  <w:b/>
                  <w:bCs/>
                  <w:color w:val="000000"/>
                  <w:sz w:val="20"/>
                  <w:szCs w:val="20"/>
                </w:rPr>
                <w:t>RFC3629</w:t>
              </w:r>
            </w:ins>
            <w:r>
              <w:rPr>
                <w:rFonts w:ascii="Verdana" w:eastAsia="Times New Roman" w:hAnsi="Verdana"/>
                <w:b/>
                <w:bCs/>
                <w:color w:val="000000"/>
                <w:sz w:val="20"/>
                <w:szCs w:val="20"/>
              </w:rPr>
              <w:t>]</w:t>
            </w:r>
            <w:bookmarkEnd w:id="447"/>
            <w:bookmarkEnd w:id="448"/>
          </w:p>
        </w:tc>
        <w:tc>
          <w:tcPr>
            <w:tcW w:w="0" w:type="auto"/>
            <w:vAlign w:val="center"/>
            <w:hideMark/>
          </w:tcPr>
          <w:p w14:paraId="42BBE6F8" w14:textId="6038968A" w:rsidR="00000000" w:rsidRDefault="00386D1C">
            <w:pPr>
              <w:spacing w:before="0" w:beforeAutospacing="0" w:after="0" w:afterAutospacing="0"/>
              <w:rPr>
                <w:rFonts w:ascii="Verdana" w:eastAsia="Times New Roman" w:hAnsi="Verdana"/>
                <w:color w:val="000000"/>
                <w:sz w:val="20"/>
                <w:szCs w:val="20"/>
              </w:rPr>
            </w:pPr>
            <w:del w:id="451"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"mailto:fielding@ics.uci.edu"</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"mailto:jg@w3.org"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Gettys,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"mailto:mogul@wrl.dec.com"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Mogul, J.</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"mailto:frystyk@w3.org"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Frystyk, H.</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"mailto:masinter@parc.xerox.com"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Masinter, 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"mailto:paulle@microsoft.com"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Leach, P.</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 Berners-Lee</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w:delInstrText>
              </w:r>
              <w:r>
                <w:rPr>
                  <w:rFonts w:ascii="Verdana" w:eastAsia="Times New Roman" w:hAnsi="Verdana"/>
                  <w:color w:val="000000"/>
                  <w:sz w:val="20"/>
                  <w:szCs w:val="20"/>
                </w:rPr>
                <w:delInstrText>rg/html/rfc2616"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Hypertext Transfer Protocol -- HTTP/1.1</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RFC 2616, June 1999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"http://www.rfc-editor.org/rfc/rfc2616.ps"</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PS</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"http://www.rfc-editor.org/rfc/rfc2616.pdf"</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PDF</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"http://xml.resource.org/public/rfc/html/rfc2616.html"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"http://xml.resource.org/public/rfc/xml/rfc2616.xml"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52" w:author="Author" w:date="2015-08-04T00:10:00Z">
              <w:r>
                <w:rPr>
                  <w:rFonts w:ascii="Verdana" w:eastAsia="Times New Roman" w:hAnsi="Verdana"/>
                  <w:color w:val="000000"/>
                  <w:sz w:val="20"/>
                  <w:szCs w:val="20"/>
                </w:rPr>
                <w:t>Yergeau, F.,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"http://www.rfc-editor.org/info/rfc3629"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UTF-8, a trans</w:t>
              </w:r>
              <w:r>
                <w:rPr>
                  <w:rStyle w:val="Hyperlink"/>
                  <w:rFonts w:ascii="Verdana" w:eastAsia="Times New Roman" w:hAnsi="Verdana"/>
                  <w:sz w:val="20"/>
                  <w:szCs w:val="20"/>
                </w:rPr>
                <w:t>formation format of ISO 10646</w:t>
              </w:r>
              <w:r>
                <w:rPr>
                  <w:rFonts w:ascii="Verdana" w:eastAsia="Times New Roman" w:hAnsi="Verdana"/>
                  <w:color w:val="000000"/>
                  <w:sz w:val="20"/>
                  <w:szCs w:val="20"/>
                </w:rPr>
                <w:fldChar w:fldCharType="end"/>
              </w:r>
              <w:r>
                <w:rPr>
                  <w:rFonts w:ascii="Verdana" w:eastAsia="Times New Roman" w:hAnsi="Verdana"/>
                  <w:color w:val="000000"/>
                  <w:sz w:val="20"/>
                  <w:szCs w:val="20"/>
                </w:rPr>
                <w:t>,” STD 63, RFC 3629, DOI 10.17487/RFC3629, November 2003.</w:t>
              </w:r>
            </w:ins>
          </w:p>
        </w:tc>
      </w:tr>
      <w:tr w:rsidR="00000000" w14:paraId="60870045" w14:textId="77777777">
        <w:trPr>
          <w:divId w:val="964896919"/>
          <w:tblCellSpacing w:w="15" w:type="dxa"/>
        </w:trPr>
        <w:tc>
          <w:tcPr>
            <w:tcW w:w="0" w:type="auto"/>
            <w:hideMark/>
          </w:tcPr>
          <w:p w14:paraId="1F8841FE" w14:textId="77777777" w:rsidR="00000000" w:rsidRDefault="00386D1C">
            <w:pPr>
              <w:spacing w:before="0" w:beforeAutospacing="0" w:after="0" w:afterAutospacing="0"/>
              <w:rPr>
                <w:rFonts w:ascii="Verdana" w:eastAsia="Times New Roman" w:hAnsi="Verdana"/>
                <w:color w:val="000000"/>
                <w:sz w:val="20"/>
                <w:szCs w:val="20"/>
              </w:rPr>
            </w:pPr>
            <w:bookmarkStart w:id="453" w:name="RFC3986"/>
            <w:r>
              <w:rPr>
                <w:rFonts w:ascii="Verdana" w:eastAsia="Times New Roman" w:hAnsi="Verdana"/>
                <w:b/>
                <w:bCs/>
                <w:color w:val="000000"/>
                <w:sz w:val="20"/>
                <w:szCs w:val="20"/>
              </w:rPr>
              <w:t>[RFC3986]</w:t>
            </w:r>
            <w:bookmarkEnd w:id="453"/>
          </w:p>
        </w:tc>
        <w:tc>
          <w:tcPr>
            <w:tcW w:w="0" w:type="auto"/>
            <w:vAlign w:val="center"/>
            <w:hideMark/>
          </w:tcPr>
          <w:p w14:paraId="49586E29" w14:textId="75F409B7" w:rsidR="00000000" w:rsidRDefault="00386D1C">
            <w:pPr>
              <w:spacing w:before="0" w:beforeAutospacing="0" w:after="0" w:afterAutospacing="0"/>
              <w:rPr>
                <w:rFonts w:ascii="Verdana" w:eastAsia="Times New Roman" w:hAnsi="Verdana"/>
                <w:color w:val="000000"/>
                <w:sz w:val="20"/>
                <w:szCs w:val="20"/>
              </w:rPr>
            </w:pPr>
            <w:del w:id="454"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"mailto:timbl@w3.org</w:delInstrText>
              </w:r>
              <w:r>
                <w:rPr>
                  <w:rFonts w:ascii="Verdana" w:eastAsia="Times New Roman" w:hAnsi="Verdana"/>
                  <w:color w:val="000000"/>
                  <w:sz w:val="20"/>
                  <w:szCs w:val="20"/>
                </w:rPr>
                <w:delInstrTe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Berners-Lee, 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"mailto:fielding@gbiv.com"</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Fielding, 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and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"mailto:LMM@acm.org"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L. Masinter</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"http://tools.ietf.org/html/rfc3986"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Uniform Resource Identifier (URI): Generic Syntax</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STD 66, RFC 3986, Janu</w:delText>
              </w:r>
              <w:r>
                <w:rPr>
                  <w:rFonts w:ascii="Verdana" w:eastAsia="Times New Roman" w:hAnsi="Verdana"/>
                  <w:color w:val="000000"/>
                  <w:sz w:val="20"/>
                  <w:szCs w:val="20"/>
                </w:rPr>
                <w:delText>ary 2005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"http://www.rfc-editor.org/rfc/rfc3986.txt"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"http://xml.resource.org/public/rfc/html/rfc3986.html"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HTML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"http://xml.resource.org/public/rfc/xml/rfc3986.xml"</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XML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55" w:author="Author" w:date="2015-08-04T00:10:00Z">
              <w:r>
                <w:rPr>
                  <w:rFonts w:ascii="Verdana" w:eastAsia="Times New Roman" w:hAnsi="Verdana"/>
                  <w:color w:val="000000"/>
                  <w:sz w:val="20"/>
                  <w:szCs w:val="20"/>
                </w:rPr>
                <w:t>Berners-Lee, T., Fielding, R., and L. Masinter,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"http://www.rfc-editor.org/info/rfc3986"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Uniform Resource Identifier (URI): Generic Syntax</w:t>
              </w:r>
              <w:r>
                <w:rPr>
                  <w:rFonts w:ascii="Verdana" w:eastAsia="Times New Roman" w:hAnsi="Verdana"/>
                  <w:color w:val="000000"/>
                  <w:sz w:val="20"/>
                  <w:szCs w:val="20"/>
                </w:rPr>
                <w:fldChar w:fldCharType="end"/>
              </w:r>
              <w:r>
                <w:rPr>
                  <w:rFonts w:ascii="Verdana" w:eastAsia="Times New Roman" w:hAnsi="Verdana"/>
                  <w:color w:val="000000"/>
                  <w:sz w:val="20"/>
                  <w:szCs w:val="20"/>
                </w:rPr>
                <w:t>,</w:t>
              </w:r>
              <w:r>
                <w:rPr>
                  <w:rFonts w:ascii="Verdana" w:eastAsia="Times New Roman" w:hAnsi="Verdana"/>
                  <w:color w:val="000000"/>
                  <w:sz w:val="20"/>
                  <w:szCs w:val="20"/>
                </w:rPr>
                <w:t>” STD 66, RFC 3986, DOI 10.17487/RFC3986, January 2005.</w:t>
              </w:r>
            </w:ins>
          </w:p>
        </w:tc>
      </w:tr>
      <w:tr w:rsidR="00000000" w14:paraId="2ADF2280" w14:textId="77777777">
        <w:trPr>
          <w:divId w:val="964896919"/>
          <w:tblCellSpacing w:w="15" w:type="dxa"/>
        </w:trPr>
        <w:tc>
          <w:tcPr>
            <w:tcW w:w="0" w:type="auto"/>
            <w:hideMark/>
          </w:tcPr>
          <w:p w14:paraId="36224E0E" w14:textId="77777777" w:rsidR="00000000" w:rsidRDefault="00386D1C">
            <w:pPr>
              <w:spacing w:before="0" w:beforeAutospacing="0" w:after="0" w:afterAutospacing="0"/>
              <w:rPr>
                <w:rFonts w:ascii="Verdana" w:eastAsia="Times New Roman" w:hAnsi="Verdana"/>
                <w:color w:val="000000"/>
                <w:sz w:val="20"/>
                <w:szCs w:val="20"/>
              </w:rPr>
            </w:pPr>
            <w:bookmarkStart w:id="456" w:name="RFC4627"/>
            <w:r>
              <w:rPr>
                <w:rFonts w:ascii="Verdana" w:eastAsia="Times New Roman" w:hAnsi="Verdana"/>
                <w:b/>
                <w:bCs/>
                <w:color w:val="000000"/>
                <w:sz w:val="20"/>
                <w:szCs w:val="20"/>
              </w:rPr>
              <w:t>[RFC4627]</w:t>
            </w:r>
            <w:bookmarkEnd w:id="456"/>
          </w:p>
        </w:tc>
        <w:tc>
          <w:tcPr>
            <w:tcW w:w="0" w:type="auto"/>
            <w:vAlign w:val="center"/>
            <w:hideMark/>
          </w:tcPr>
          <w:p w14:paraId="5D1933A5" w14:textId="765DC0E8"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del w:id="457"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"http://tools.ietf.org/html/rfc4627"</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application/json Media Type for JavaScript Object Notation (JSON)</w:delText>
              </w:r>
              <w:r>
                <w:rPr>
                  <w:rFonts w:ascii="Verdana" w:eastAsia="Times New Roman" w:hAnsi="Verdana"/>
                  <w:color w:val="000000"/>
                  <w:sz w:val="20"/>
                  <w:szCs w:val="20"/>
                </w:rPr>
                <w:fldChar w:fldCharType="end"/>
              </w:r>
            </w:del>
            <w:ins w:id="458"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"http://www.rfc-editor.org/info/rfc4627"</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application/json Media Type for JavaScript Object Notation (JSON)</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4627, </w:t>
            </w:r>
            <w:ins w:id="459" w:author="Author" w:date="2015-08-04T00:10:00Z">
              <w:r>
                <w:rPr>
                  <w:rFonts w:ascii="Verdana" w:eastAsia="Times New Roman" w:hAnsi="Verdana"/>
                  <w:color w:val="000000"/>
                  <w:sz w:val="20"/>
                  <w:szCs w:val="20"/>
                </w:rPr>
                <w:t xml:space="preserve">DOI 10.17487/RFC4627, </w:t>
              </w:r>
            </w:ins>
            <w:r>
              <w:rPr>
                <w:rFonts w:ascii="Verdana" w:eastAsia="Times New Roman" w:hAnsi="Verdana"/>
                <w:color w:val="000000"/>
                <w:sz w:val="20"/>
                <w:szCs w:val="20"/>
              </w:rPr>
              <w:t>July 2006</w:t>
            </w:r>
            <w:del w:id="460" w:author="Author" w:date="2015-08-04T00:10: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"http://www.rfc-editor.org/rfc/rfc4627.txt"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61" w:author="Author" w:date="2015-08-04T00:10:00Z">
              <w:r>
                <w:rPr>
                  <w:rFonts w:ascii="Verdana" w:eastAsia="Times New Roman" w:hAnsi="Verdana"/>
                  <w:color w:val="000000"/>
                  <w:sz w:val="20"/>
                  <w:szCs w:val="20"/>
                </w:rPr>
                <w:t>.</w:t>
              </w:r>
            </w:ins>
          </w:p>
        </w:tc>
      </w:tr>
      <w:tr w:rsidR="00000000" w14:paraId="40014664" w14:textId="77777777">
        <w:trPr>
          <w:divId w:val="964896919"/>
          <w:tblCellSpacing w:w="15" w:type="dxa"/>
        </w:trPr>
        <w:tc>
          <w:tcPr>
            <w:tcW w:w="0" w:type="auto"/>
            <w:hideMark/>
          </w:tcPr>
          <w:p w14:paraId="4D3B4F02" w14:textId="77777777" w:rsidR="00000000" w:rsidRDefault="00386D1C">
            <w:pPr>
              <w:spacing w:before="0" w:beforeAutospacing="0" w:after="0" w:afterAutospacing="0"/>
              <w:rPr>
                <w:rFonts w:ascii="Verdana" w:eastAsia="Times New Roman" w:hAnsi="Verdana"/>
                <w:color w:val="000000"/>
                <w:sz w:val="20"/>
                <w:szCs w:val="20"/>
              </w:rPr>
            </w:pPr>
            <w:bookmarkStart w:id="462" w:name="RFC5246"/>
            <w:r>
              <w:rPr>
                <w:rFonts w:ascii="Verdana" w:eastAsia="Times New Roman" w:hAnsi="Verdana"/>
                <w:b/>
                <w:bCs/>
                <w:color w:val="000000"/>
                <w:sz w:val="20"/>
                <w:szCs w:val="20"/>
              </w:rPr>
              <w:t>[RFC5246]</w:t>
            </w:r>
            <w:bookmarkEnd w:id="462"/>
          </w:p>
        </w:tc>
        <w:tc>
          <w:tcPr>
            <w:tcW w:w="0" w:type="auto"/>
            <w:vAlign w:val="center"/>
            <w:hideMark/>
          </w:tcPr>
          <w:p w14:paraId="7752D6A4" w14:textId="79FE6E6E"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del w:id="463"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"http://tools.ietf.org/html/rfc5246"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Transport Layer Security (TLS) Protocol Version 1.2</w:delText>
              </w:r>
              <w:r>
                <w:rPr>
                  <w:rFonts w:ascii="Verdana" w:eastAsia="Times New Roman" w:hAnsi="Verdana"/>
                  <w:color w:val="000000"/>
                  <w:sz w:val="20"/>
                  <w:szCs w:val="20"/>
                </w:rPr>
                <w:fldChar w:fldCharType="end"/>
              </w:r>
            </w:del>
            <w:ins w:id="464"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"http://www.rfc-editor.org/info/rfc5246"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Transport Layer Security (TLS) Protocol Version 1.2</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5246, </w:t>
            </w:r>
            <w:ins w:id="465" w:author="Author" w:date="2015-08-04T00:10:00Z">
              <w:r>
                <w:rPr>
                  <w:rFonts w:ascii="Verdana" w:eastAsia="Times New Roman" w:hAnsi="Verdana"/>
                  <w:color w:val="000000"/>
                  <w:sz w:val="20"/>
                  <w:szCs w:val="20"/>
                </w:rPr>
                <w:t xml:space="preserve">DOI 10.17487/RFC5246, </w:t>
              </w:r>
            </w:ins>
            <w:r>
              <w:rPr>
                <w:rFonts w:ascii="Verdana" w:eastAsia="Times New Roman" w:hAnsi="Verdana"/>
                <w:color w:val="000000"/>
                <w:sz w:val="20"/>
                <w:szCs w:val="20"/>
              </w:rPr>
              <w:t>August 2008</w:t>
            </w:r>
            <w:del w:id="466" w:author="Author" w:date="2015-08-04T00:10: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"http://www.rfc-editor.org/rfc/rfc5246.txt"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67" w:author="Author" w:date="2015-08-04T00:10:00Z">
              <w:r>
                <w:rPr>
                  <w:rFonts w:ascii="Verdana" w:eastAsia="Times New Roman" w:hAnsi="Verdana"/>
                  <w:color w:val="000000"/>
                  <w:sz w:val="20"/>
                  <w:szCs w:val="20"/>
                </w:rPr>
                <w:t>.</w:t>
              </w:r>
            </w:ins>
          </w:p>
        </w:tc>
      </w:tr>
      <w:tr w:rsidR="00000000" w14:paraId="5EE6DF93" w14:textId="77777777">
        <w:trPr>
          <w:divId w:val="964896919"/>
          <w:tblCellSpacing w:w="15" w:type="dxa"/>
        </w:trPr>
        <w:tc>
          <w:tcPr>
            <w:tcW w:w="0" w:type="auto"/>
            <w:hideMark/>
          </w:tcPr>
          <w:p w14:paraId="0BF64B10" w14:textId="77777777" w:rsidR="00000000" w:rsidRDefault="00386D1C">
            <w:pPr>
              <w:spacing w:before="0" w:beforeAutospacing="0" w:after="0" w:afterAutospacing="0"/>
              <w:rPr>
                <w:rFonts w:ascii="Verdana" w:eastAsia="Times New Roman" w:hAnsi="Verdana"/>
                <w:color w:val="000000"/>
                <w:sz w:val="20"/>
                <w:szCs w:val="20"/>
              </w:rPr>
            </w:pPr>
            <w:bookmarkStart w:id="468" w:name="RFC5646"/>
            <w:r>
              <w:rPr>
                <w:rFonts w:ascii="Verdana" w:eastAsia="Times New Roman" w:hAnsi="Verdana"/>
                <w:b/>
                <w:bCs/>
                <w:color w:val="000000"/>
                <w:sz w:val="20"/>
                <w:szCs w:val="20"/>
              </w:rPr>
              <w:t>[RFC5646]</w:t>
            </w:r>
            <w:bookmarkEnd w:id="468"/>
          </w:p>
        </w:tc>
        <w:tc>
          <w:tcPr>
            <w:tcW w:w="0" w:type="auto"/>
            <w:vAlign w:val="center"/>
            <w:hideMark/>
          </w:tcPr>
          <w:p w14:paraId="02AA6B66" w14:textId="05EC754A"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w:t>
            </w:r>
            <w:ins w:id="469" w:author="Author" w:date="2015-08-04T00:10:00Z">
              <w:r>
                <w:rPr>
                  <w:rFonts w:ascii="Verdana" w:eastAsia="Times New Roman" w:hAnsi="Verdana"/>
                  <w:color w:val="000000"/>
                  <w:sz w:val="20"/>
                  <w:szCs w:val="20"/>
                </w:rPr>
                <w:t>., Ed</w:t>
              </w:r>
            </w:ins>
            <w:r>
              <w:rPr>
                <w:rFonts w:ascii="Verdana" w:eastAsia="Times New Roman" w:hAnsi="Verdana"/>
                <w:color w:val="000000"/>
                <w:sz w:val="20"/>
                <w:szCs w:val="20"/>
              </w:rPr>
              <w:t xml:space="preserve">. and M. Davis, </w:t>
            </w:r>
            <w:ins w:id="470" w:author="Author" w:date="2015-08-04T00:10: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471"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delInstrText>
              </w:r>
              <w:r>
                <w:rPr>
                  <w:rFonts w:ascii="Verdana" w:eastAsia="Times New Roman" w:hAnsi="Verdana"/>
                  <w:color w:val="000000"/>
                  <w:sz w:val="20"/>
                  <w:szCs w:val="20"/>
                </w:rPr>
                <w:delInstrText>/tools.ietf.org/html/rfc5646"</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Tags for Identifying Languages</w:delText>
              </w:r>
              <w:r>
                <w:rPr>
                  <w:rFonts w:ascii="Verdana" w:eastAsia="Times New Roman" w:hAnsi="Verdana"/>
                  <w:color w:val="000000"/>
                  <w:sz w:val="20"/>
                  <w:szCs w:val="20"/>
                </w:rPr>
                <w:fldChar w:fldCharType="end"/>
              </w:r>
            </w:del>
            <w:ins w:id="472"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"http://www.rfc-editor.org/info/rfc5646"</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Tags for Identifying Languages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BCP 47, RFC 5646, </w:t>
            </w:r>
            <w:ins w:id="473" w:author="Author" w:date="2015-08-04T00:10:00Z">
              <w:r>
                <w:rPr>
                  <w:rFonts w:ascii="Verdana" w:eastAsia="Times New Roman" w:hAnsi="Verdana"/>
                  <w:color w:val="000000"/>
                  <w:sz w:val="20"/>
                  <w:szCs w:val="20"/>
                </w:rPr>
                <w:t xml:space="preserve">DOI 10.17487/RFC5646, </w:t>
              </w:r>
            </w:ins>
            <w:r>
              <w:rPr>
                <w:rFonts w:ascii="Verdana" w:eastAsia="Times New Roman" w:hAnsi="Verdana"/>
                <w:color w:val="000000"/>
                <w:sz w:val="20"/>
                <w:szCs w:val="20"/>
              </w:rPr>
              <w:t>September 2009</w:t>
            </w:r>
            <w:del w:id="474" w:author="Author" w:date="2015-08-04T00:10: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"http://www.rfc-editor.org/rfc/rfc5646.txt"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75" w:author="Author" w:date="2015-08-04T00:10:00Z">
              <w:r>
                <w:rPr>
                  <w:rFonts w:ascii="Verdana" w:eastAsia="Times New Roman" w:hAnsi="Verdana"/>
                  <w:color w:val="000000"/>
                  <w:sz w:val="20"/>
                  <w:szCs w:val="20"/>
                </w:rPr>
                <w:t>.</w:t>
              </w:r>
            </w:ins>
          </w:p>
        </w:tc>
      </w:tr>
      <w:tr w:rsidR="00000000" w14:paraId="12D52881" w14:textId="77777777">
        <w:trPr>
          <w:divId w:val="964896919"/>
          <w:tblCellSpacing w:w="15" w:type="dxa"/>
        </w:trPr>
        <w:tc>
          <w:tcPr>
            <w:tcW w:w="0" w:type="auto"/>
            <w:hideMark/>
          </w:tcPr>
          <w:p w14:paraId="5A1BFB18" w14:textId="77777777" w:rsidR="00000000" w:rsidRDefault="00386D1C">
            <w:pPr>
              <w:spacing w:before="0" w:beforeAutospacing="0" w:after="0" w:afterAutospacing="0"/>
              <w:rPr>
                <w:rFonts w:ascii="Verdana" w:eastAsia="Times New Roman" w:hAnsi="Verdana"/>
                <w:color w:val="000000"/>
                <w:sz w:val="20"/>
                <w:szCs w:val="20"/>
              </w:rPr>
            </w:pPr>
            <w:bookmarkStart w:id="476" w:name="RFC6125"/>
            <w:r>
              <w:rPr>
                <w:rFonts w:ascii="Verdana" w:eastAsia="Times New Roman" w:hAnsi="Verdana"/>
                <w:b/>
                <w:bCs/>
                <w:color w:val="000000"/>
                <w:sz w:val="20"/>
                <w:szCs w:val="20"/>
              </w:rPr>
              <w:t>[RFC6125]</w:t>
            </w:r>
            <w:bookmarkEnd w:id="476"/>
          </w:p>
        </w:tc>
        <w:tc>
          <w:tcPr>
            <w:tcW w:w="0" w:type="auto"/>
            <w:vAlign w:val="center"/>
            <w:hideMark/>
          </w:tcPr>
          <w:p w14:paraId="7E7CBFC0" w14:textId="7E427FE9"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del w:id="477"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"http://tools.ietf.org/html/rfc612</w:delInstrText>
              </w:r>
              <w:r>
                <w:rPr>
                  <w:rFonts w:ascii="Verdana" w:eastAsia="Times New Roman" w:hAnsi="Verdana"/>
                  <w:color w:val="000000"/>
                  <w:sz w:val="20"/>
                  <w:szCs w:val="20"/>
                </w:rPr>
                <w:delInstrText>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Representation and Verification of Domain-Based Application Service Identity within Internet Public Key Infrastructure Using X.509 (PKIX) Certificates in the Context of Transport Layer Security (TLS)</w:delText>
              </w:r>
              <w:r>
                <w:rPr>
                  <w:rFonts w:ascii="Verdana" w:eastAsia="Times New Roman" w:hAnsi="Verdana"/>
                  <w:color w:val="000000"/>
                  <w:sz w:val="20"/>
                  <w:szCs w:val="20"/>
                </w:rPr>
                <w:fldChar w:fldCharType="end"/>
              </w:r>
            </w:del>
            <w:ins w:id="478"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"http://www.rfc-editor.org/info/rfc6125"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Representa</w:t>
              </w:r>
              <w:r>
                <w:rPr>
                  <w:rStyle w:val="Hyperlink"/>
                  <w:rFonts w:ascii="Verdana" w:eastAsia="Times New Roman" w:hAnsi="Verdana"/>
                  <w:sz w:val="20"/>
                  <w:szCs w:val="20"/>
                </w:rPr>
                <w:t>tion and Verification of Domain-Based Application Service Identity within Internet Public Key Infrastructure Using X.509 (PKIX) Certificates in the Context of Transport Layer Security (TLS)</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6125, </w:t>
            </w:r>
            <w:ins w:id="479" w:author="Author" w:date="2015-08-04T00:10:00Z">
              <w:r>
                <w:rPr>
                  <w:rFonts w:ascii="Verdana" w:eastAsia="Times New Roman" w:hAnsi="Verdana"/>
                  <w:color w:val="000000"/>
                  <w:sz w:val="20"/>
                  <w:szCs w:val="20"/>
                </w:rPr>
                <w:t xml:space="preserve">DOI 10.17487/RFC6125, </w:t>
              </w:r>
            </w:ins>
            <w:r>
              <w:rPr>
                <w:rFonts w:ascii="Verdana" w:eastAsia="Times New Roman" w:hAnsi="Verdana"/>
                <w:color w:val="000000"/>
                <w:sz w:val="20"/>
                <w:szCs w:val="20"/>
              </w:rPr>
              <w:t>March 2011</w:t>
            </w:r>
            <w:del w:id="480" w:author="Author" w:date="2015-08-04T00:10: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w:delInstrText>
              </w:r>
              <w:r>
                <w:rPr>
                  <w:rFonts w:ascii="Verdana" w:eastAsia="Times New Roman" w:hAnsi="Verdana"/>
                  <w:color w:val="000000"/>
                  <w:sz w:val="20"/>
                  <w:szCs w:val="20"/>
                </w:rPr>
                <w:delInstrText>-editor.org/rfc/rfc6125.txt"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81" w:author="Author" w:date="2015-08-04T00:10:00Z">
              <w:r>
                <w:rPr>
                  <w:rFonts w:ascii="Verdana" w:eastAsia="Times New Roman" w:hAnsi="Verdana"/>
                  <w:color w:val="000000"/>
                  <w:sz w:val="20"/>
                  <w:szCs w:val="20"/>
                </w:rPr>
                <w:t>.</w:t>
              </w:r>
            </w:ins>
          </w:p>
        </w:tc>
      </w:tr>
      <w:tr w:rsidR="00000000" w14:paraId="47EE310A" w14:textId="77777777">
        <w:trPr>
          <w:divId w:val="964896919"/>
          <w:tblCellSpacing w:w="15" w:type="dxa"/>
        </w:trPr>
        <w:tc>
          <w:tcPr>
            <w:tcW w:w="0" w:type="auto"/>
            <w:hideMark/>
          </w:tcPr>
          <w:p w14:paraId="167FAB2B" w14:textId="77777777" w:rsidR="00000000" w:rsidRDefault="00386D1C">
            <w:pPr>
              <w:spacing w:before="0" w:beforeAutospacing="0" w:after="0" w:afterAutospacing="0"/>
              <w:rPr>
                <w:rFonts w:ascii="Verdana" w:eastAsia="Times New Roman" w:hAnsi="Verdana"/>
                <w:color w:val="000000"/>
                <w:sz w:val="20"/>
                <w:szCs w:val="20"/>
              </w:rPr>
            </w:pPr>
            <w:bookmarkStart w:id="482" w:name="RFC6749"/>
            <w:r>
              <w:rPr>
                <w:rFonts w:ascii="Verdana" w:eastAsia="Times New Roman" w:hAnsi="Verdana"/>
                <w:b/>
                <w:bCs/>
                <w:color w:val="000000"/>
                <w:sz w:val="20"/>
                <w:szCs w:val="20"/>
              </w:rPr>
              <w:t>[RFC6749]</w:t>
            </w:r>
            <w:bookmarkEnd w:id="482"/>
          </w:p>
        </w:tc>
        <w:tc>
          <w:tcPr>
            <w:tcW w:w="0" w:type="auto"/>
            <w:vAlign w:val="center"/>
            <w:hideMark/>
          </w:tcPr>
          <w:p w14:paraId="3AD63CFB" w14:textId="12447B4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w:t>
            </w:r>
            <w:r>
              <w:rPr>
                <w:rFonts w:ascii="Verdana" w:eastAsia="Times New Roman" w:hAnsi="Verdana"/>
                <w:color w:val="000000"/>
                <w:sz w:val="20"/>
                <w:szCs w:val="20"/>
              </w:rPr>
              <w:t xml:space="preserve">, D., </w:t>
            </w:r>
            <w:ins w:id="483" w:author="Author" w:date="2015-08-04T00:10:00Z">
              <w:r>
                <w:rPr>
                  <w:rFonts w:ascii="Verdana" w:eastAsia="Times New Roman" w:hAnsi="Verdana"/>
                  <w:color w:val="000000"/>
                  <w:sz w:val="20"/>
                  <w:szCs w:val="20"/>
                </w:rPr>
                <w:t xml:space="preserve">Ed., </w:t>
              </w:r>
            </w:ins>
            <w:r>
              <w:rPr>
                <w:rFonts w:ascii="Verdana" w:eastAsia="Times New Roman" w:hAnsi="Verdana"/>
                <w:color w:val="000000"/>
                <w:sz w:val="20"/>
                <w:szCs w:val="20"/>
              </w:rPr>
              <w:t>“</w:t>
            </w:r>
            <w:del w:id="484"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"http://tools.ietf.org/html/rfc6749"</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w:delText>
              </w:r>
              <w:r>
                <w:rPr>
                  <w:rFonts w:ascii="Verdana" w:eastAsia="Times New Roman" w:hAnsi="Verdana"/>
                  <w:color w:val="000000"/>
                  <w:sz w:val="20"/>
                  <w:szCs w:val="20"/>
                </w:rPr>
                <w:fldChar w:fldCharType="end"/>
              </w:r>
            </w:del>
            <w:ins w:id="485"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"http://www.rfc-editor.org/info/rfc6749"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OAuth 2.0 Authorization Framework</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6749, </w:t>
            </w:r>
            <w:ins w:id="486" w:author="Author" w:date="2015-08-04T00:10:00Z">
              <w:r>
                <w:rPr>
                  <w:rFonts w:ascii="Verdana" w:eastAsia="Times New Roman" w:hAnsi="Verdana"/>
                  <w:color w:val="000000"/>
                  <w:sz w:val="20"/>
                  <w:szCs w:val="20"/>
                </w:rPr>
                <w:t xml:space="preserve">DOI 10.17487/RFC6749, </w:t>
              </w:r>
            </w:ins>
            <w:r>
              <w:rPr>
                <w:rFonts w:ascii="Verdana" w:eastAsia="Times New Roman" w:hAnsi="Verdana"/>
                <w:color w:val="000000"/>
                <w:sz w:val="20"/>
                <w:szCs w:val="20"/>
              </w:rPr>
              <w:t>October 2012</w:t>
            </w:r>
            <w:del w:id="487" w:author="Author" w:date="2015-08-04T00:10: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"http://www.rfc-editor.org/rfc/rfc6749.txt"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88" w:author="Author" w:date="2015-08-04T00:10:00Z">
              <w:r>
                <w:rPr>
                  <w:rFonts w:ascii="Verdana" w:eastAsia="Times New Roman" w:hAnsi="Verdana"/>
                  <w:color w:val="000000"/>
                  <w:sz w:val="20"/>
                  <w:szCs w:val="20"/>
                </w:rPr>
                <w:t>.</w:t>
              </w:r>
            </w:ins>
          </w:p>
        </w:tc>
      </w:tr>
      <w:tr w:rsidR="00000000" w14:paraId="50980A0D" w14:textId="77777777">
        <w:trPr>
          <w:divId w:val="964896919"/>
          <w:tblCellSpacing w:w="15" w:type="dxa"/>
        </w:trPr>
        <w:tc>
          <w:tcPr>
            <w:tcW w:w="0" w:type="auto"/>
            <w:hideMark/>
          </w:tcPr>
          <w:p w14:paraId="17DC2DE4" w14:textId="77777777" w:rsidR="00000000" w:rsidRDefault="00386D1C">
            <w:pPr>
              <w:spacing w:before="0" w:beforeAutospacing="0" w:after="0" w:afterAutospacing="0"/>
              <w:rPr>
                <w:rFonts w:ascii="Verdana" w:eastAsia="Times New Roman" w:hAnsi="Verdana"/>
                <w:color w:val="000000"/>
                <w:sz w:val="20"/>
                <w:szCs w:val="20"/>
              </w:rPr>
            </w:pPr>
            <w:bookmarkStart w:id="489" w:name="RFC6750"/>
            <w:r>
              <w:rPr>
                <w:rFonts w:ascii="Verdana" w:eastAsia="Times New Roman" w:hAnsi="Verdana"/>
                <w:b/>
                <w:bCs/>
                <w:color w:val="000000"/>
                <w:sz w:val="20"/>
                <w:szCs w:val="20"/>
              </w:rPr>
              <w:t>[RFC6750]</w:t>
            </w:r>
            <w:bookmarkEnd w:id="489"/>
          </w:p>
        </w:tc>
        <w:tc>
          <w:tcPr>
            <w:tcW w:w="0" w:type="auto"/>
            <w:vAlign w:val="center"/>
            <w:hideMark/>
          </w:tcPr>
          <w:p w14:paraId="74D954D3" w14:textId="13B38664"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del w:id="490"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"http://tools.ietf.org/html/rfc6750"</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The OAuth 2.0 Authorization Framework: Bearer Token Usage</w:delText>
              </w:r>
              <w:r>
                <w:rPr>
                  <w:rFonts w:ascii="Verdana" w:eastAsia="Times New Roman" w:hAnsi="Verdana"/>
                  <w:color w:val="000000"/>
                  <w:sz w:val="20"/>
                  <w:szCs w:val="20"/>
                </w:rPr>
                <w:fldChar w:fldCharType="end"/>
              </w:r>
            </w:del>
            <w:ins w:id="491"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"http://www.rfc-editor.org/info/rfc6750"</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OAut</w:t>
              </w:r>
              <w:r>
                <w:rPr>
                  <w:rStyle w:val="Hyperlink"/>
                  <w:rFonts w:ascii="Verdana" w:eastAsia="Times New Roman" w:hAnsi="Verdana"/>
                  <w:sz w:val="20"/>
                  <w:szCs w:val="20"/>
                </w:rPr>
                <w:t>h 2.0 Authorization Framework: Bearer Token Usage</w:t>
              </w:r>
              <w:r>
                <w:rPr>
                  <w:rFonts w:ascii="Verdana" w:eastAsia="Times New Roman" w:hAnsi="Verdana"/>
                  <w:color w:val="000000"/>
                  <w:sz w:val="20"/>
                  <w:szCs w:val="20"/>
                </w:rPr>
                <w:fldChar w:fldCharType="end"/>
              </w:r>
            </w:ins>
            <w:r>
              <w:rPr>
                <w:rFonts w:ascii="Verdana" w:eastAsia="Times New Roman" w:hAnsi="Verdana"/>
                <w:color w:val="000000"/>
                <w:sz w:val="20"/>
                <w:szCs w:val="20"/>
              </w:rPr>
              <w:t xml:space="preserve">,” RFC 6750, </w:t>
            </w:r>
            <w:ins w:id="492" w:author="Author" w:date="2015-08-04T00:10:00Z">
              <w:r>
                <w:rPr>
                  <w:rFonts w:ascii="Verdana" w:eastAsia="Times New Roman" w:hAnsi="Verdana"/>
                  <w:color w:val="000000"/>
                  <w:sz w:val="20"/>
                  <w:szCs w:val="20"/>
                </w:rPr>
                <w:t xml:space="preserve">DOI 10.17487/RFC6750, </w:t>
              </w:r>
            </w:ins>
            <w:r>
              <w:rPr>
                <w:rFonts w:ascii="Verdana" w:eastAsia="Times New Roman" w:hAnsi="Verdana"/>
                <w:color w:val="000000"/>
                <w:sz w:val="20"/>
                <w:szCs w:val="20"/>
              </w:rPr>
              <w:t>October 2012</w:t>
            </w:r>
            <w:del w:id="493" w:author="Author" w:date="2015-08-04T00:10: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"http://www.rfc-editor.org/rfc/rfc6750.txt"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494" w:author="Author" w:date="2015-08-04T00:10:00Z">
              <w:r>
                <w:rPr>
                  <w:rFonts w:ascii="Verdana" w:eastAsia="Times New Roman" w:hAnsi="Verdana"/>
                  <w:color w:val="000000"/>
                  <w:sz w:val="20"/>
                  <w:szCs w:val="20"/>
                </w:rPr>
                <w:t>.</w:t>
              </w:r>
            </w:ins>
          </w:p>
        </w:tc>
      </w:tr>
      <w:tr w:rsidR="00000000" w14:paraId="7F364EC2" w14:textId="77777777">
        <w:trPr>
          <w:divId w:val="964896919"/>
          <w:tblCellSpacing w:w="15" w:type="dxa"/>
          <w:ins w:id="495" w:author="Author" w:date="2015-08-04T00:10:00Z"/>
        </w:trPr>
        <w:tc>
          <w:tcPr>
            <w:tcW w:w="0" w:type="auto"/>
            <w:hideMark/>
          </w:tcPr>
          <w:p w14:paraId="73C68809" w14:textId="77777777" w:rsidR="00000000" w:rsidRDefault="00386D1C">
            <w:pPr>
              <w:spacing w:before="0" w:beforeAutospacing="0" w:after="0" w:afterAutospacing="0"/>
              <w:rPr>
                <w:ins w:id="496" w:author="Author" w:date="2015-08-04T00:10:00Z"/>
                <w:rFonts w:ascii="Verdana" w:eastAsia="Times New Roman" w:hAnsi="Verdana"/>
                <w:color w:val="000000"/>
                <w:sz w:val="20"/>
                <w:szCs w:val="20"/>
              </w:rPr>
            </w:pPr>
            <w:bookmarkStart w:id="497" w:name="RFC7159"/>
            <w:ins w:id="498" w:author="Author" w:date="2015-08-04T00:10:00Z">
              <w:r>
                <w:rPr>
                  <w:rFonts w:ascii="Verdana" w:eastAsia="Times New Roman" w:hAnsi="Verdana"/>
                  <w:b/>
                  <w:bCs/>
                  <w:color w:val="000000"/>
                  <w:sz w:val="20"/>
                  <w:szCs w:val="20"/>
                </w:rPr>
                <w:lastRenderedPageBreak/>
                <w:t>[RFC7159]</w:t>
              </w:r>
              <w:bookmarkEnd w:id="497"/>
            </w:ins>
          </w:p>
        </w:tc>
        <w:tc>
          <w:tcPr>
            <w:tcW w:w="0" w:type="auto"/>
            <w:vAlign w:val="center"/>
            <w:hideMark/>
          </w:tcPr>
          <w:p w14:paraId="225DB004" w14:textId="77777777" w:rsidR="00000000" w:rsidRDefault="00386D1C">
            <w:pPr>
              <w:spacing w:before="0" w:beforeAutospacing="0" w:after="0" w:afterAutospacing="0"/>
              <w:rPr>
                <w:ins w:id="499" w:author="Author" w:date="2015-08-04T00:10:00Z"/>
                <w:rFonts w:ascii="Verdana" w:eastAsia="Times New Roman" w:hAnsi="Verdana"/>
                <w:color w:val="000000"/>
                <w:sz w:val="20"/>
                <w:szCs w:val="20"/>
              </w:rPr>
            </w:pPr>
            <w:ins w:id="500" w:author="Author" w:date="2015-08-04T00:10:00Z">
              <w:r>
                <w:rPr>
                  <w:rFonts w:ascii="Verdana" w:eastAsia="Times New Roman" w:hAnsi="Verdana"/>
                  <w:color w:val="000000"/>
                  <w:sz w:val="20"/>
                  <w:szCs w:val="20"/>
                </w:rPr>
                <w:t>Bray, T.,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"http://www.rfc-editor.org/info/rfc7159"</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JavaScript Object Notation (JSON) Data Interchange Format</w:t>
              </w:r>
              <w:r>
                <w:rPr>
                  <w:rFonts w:ascii="Verdana" w:eastAsia="Times New Roman" w:hAnsi="Verdana"/>
                  <w:color w:val="000000"/>
                  <w:sz w:val="20"/>
                  <w:szCs w:val="20"/>
                </w:rPr>
                <w:fldChar w:fldCharType="end"/>
              </w:r>
              <w:r>
                <w:rPr>
                  <w:rFonts w:ascii="Verdana" w:eastAsia="Times New Roman" w:hAnsi="Verdana"/>
                  <w:color w:val="000000"/>
                  <w:sz w:val="20"/>
                  <w:szCs w:val="20"/>
                </w:rPr>
                <w:t>,” RFC </w:t>
              </w:r>
              <w:r>
                <w:rPr>
                  <w:rFonts w:ascii="Verdana" w:eastAsia="Times New Roman" w:hAnsi="Verdana"/>
                  <w:color w:val="000000"/>
                  <w:sz w:val="20"/>
                  <w:szCs w:val="20"/>
                </w:rPr>
                <w:t>7159, DOI 10.17487/RFC7159, March 2014.</w:t>
              </w:r>
            </w:ins>
          </w:p>
        </w:tc>
      </w:tr>
      <w:tr w:rsidR="00000000" w14:paraId="22F2EC82" w14:textId="77777777">
        <w:trPr>
          <w:divId w:val="964896919"/>
          <w:tblCellSpacing w:w="15" w:type="dxa"/>
          <w:ins w:id="501" w:author="Author" w:date="2015-08-04T00:10:00Z"/>
        </w:trPr>
        <w:tc>
          <w:tcPr>
            <w:tcW w:w="0" w:type="auto"/>
            <w:hideMark/>
          </w:tcPr>
          <w:p w14:paraId="6178695A" w14:textId="77777777" w:rsidR="00000000" w:rsidRDefault="00386D1C">
            <w:pPr>
              <w:spacing w:before="0" w:beforeAutospacing="0" w:after="0" w:afterAutospacing="0"/>
              <w:rPr>
                <w:ins w:id="502" w:author="Author" w:date="2015-08-04T00:10:00Z"/>
                <w:rFonts w:ascii="Verdana" w:eastAsia="Times New Roman" w:hAnsi="Verdana"/>
                <w:color w:val="000000"/>
                <w:sz w:val="20"/>
                <w:szCs w:val="20"/>
              </w:rPr>
            </w:pPr>
            <w:bookmarkStart w:id="503" w:name="RFC7231"/>
            <w:ins w:id="504" w:author="Author" w:date="2015-08-04T00:10:00Z">
              <w:r>
                <w:rPr>
                  <w:rFonts w:ascii="Verdana" w:eastAsia="Times New Roman" w:hAnsi="Verdana"/>
                  <w:b/>
                  <w:bCs/>
                  <w:color w:val="000000"/>
                  <w:sz w:val="20"/>
                  <w:szCs w:val="20"/>
                </w:rPr>
                <w:t>[RFC7231]</w:t>
              </w:r>
              <w:bookmarkEnd w:id="503"/>
            </w:ins>
          </w:p>
        </w:tc>
        <w:tc>
          <w:tcPr>
            <w:tcW w:w="0" w:type="auto"/>
            <w:vAlign w:val="center"/>
            <w:hideMark/>
          </w:tcPr>
          <w:p w14:paraId="636E8BB8" w14:textId="77777777" w:rsidR="00000000" w:rsidRDefault="00386D1C">
            <w:pPr>
              <w:spacing w:before="0" w:beforeAutospacing="0" w:after="0" w:afterAutospacing="0"/>
              <w:rPr>
                <w:ins w:id="505" w:author="Author" w:date="2015-08-04T00:10:00Z"/>
                <w:rFonts w:ascii="Verdana" w:eastAsia="Times New Roman" w:hAnsi="Verdana"/>
                <w:color w:val="000000"/>
                <w:sz w:val="20"/>
                <w:szCs w:val="20"/>
              </w:rPr>
            </w:pPr>
            <w:ins w:id="506" w:author="Author" w:date="2015-08-04T00:10:00Z">
              <w:r>
                <w:rPr>
                  <w:rFonts w:ascii="Verdana" w:eastAsia="Times New Roman" w:hAnsi="Verdana"/>
                  <w:color w:val="000000"/>
                  <w:sz w:val="20"/>
                  <w:szCs w:val="20"/>
                </w:rPr>
                <w:t>Fielding, R., Ed. and J. Reschke, Ed.,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"http://www.rfc-editor.org/info/rfc7231"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Hypertext Transfer Protocol (HTTP/1.1): Semantics and Content</w:t>
              </w:r>
              <w:r>
                <w:rPr>
                  <w:rFonts w:ascii="Verdana" w:eastAsia="Times New Roman" w:hAnsi="Verdana"/>
                  <w:color w:val="000000"/>
                  <w:sz w:val="20"/>
                  <w:szCs w:val="20"/>
                </w:rPr>
                <w:fldChar w:fldCharType="end"/>
              </w:r>
              <w:r>
                <w:rPr>
                  <w:rFonts w:ascii="Verdana" w:eastAsia="Times New Roman" w:hAnsi="Verdana"/>
                  <w:color w:val="000000"/>
                  <w:sz w:val="20"/>
                  <w:szCs w:val="20"/>
                </w:rPr>
                <w:t>,” RFC 7231, DOI 10.17487/RFC7231, June 2014.</w:t>
              </w:r>
            </w:ins>
          </w:p>
        </w:tc>
      </w:tr>
      <w:tr w:rsidR="00000000" w14:paraId="6691003F" w14:textId="77777777">
        <w:trPr>
          <w:divId w:val="964896919"/>
          <w:tblCellSpacing w:w="15" w:type="dxa"/>
          <w:ins w:id="507" w:author="Author" w:date="2015-08-04T00:10:00Z"/>
        </w:trPr>
        <w:tc>
          <w:tcPr>
            <w:tcW w:w="0" w:type="auto"/>
            <w:hideMark/>
          </w:tcPr>
          <w:p w14:paraId="5C6808D2" w14:textId="77777777" w:rsidR="00000000" w:rsidRDefault="00386D1C">
            <w:pPr>
              <w:spacing w:before="0" w:beforeAutospacing="0" w:after="0" w:afterAutospacing="0"/>
              <w:rPr>
                <w:ins w:id="508" w:author="Author" w:date="2015-08-04T00:10:00Z"/>
                <w:rFonts w:ascii="Verdana" w:eastAsia="Times New Roman" w:hAnsi="Verdana"/>
                <w:color w:val="000000"/>
                <w:sz w:val="20"/>
                <w:szCs w:val="20"/>
              </w:rPr>
            </w:pPr>
            <w:bookmarkStart w:id="509" w:name="UNICODE"/>
            <w:ins w:id="510" w:author="Author" w:date="2015-08-04T00:10:00Z">
              <w:r>
                <w:rPr>
                  <w:rFonts w:ascii="Verdana" w:eastAsia="Times New Roman" w:hAnsi="Verdana"/>
                  <w:b/>
                  <w:bCs/>
                  <w:color w:val="000000"/>
                  <w:sz w:val="20"/>
                  <w:szCs w:val="20"/>
                </w:rPr>
                <w:t>[UNICODE]</w:t>
              </w:r>
              <w:bookmarkEnd w:id="509"/>
            </w:ins>
          </w:p>
        </w:tc>
        <w:tc>
          <w:tcPr>
            <w:tcW w:w="0" w:type="auto"/>
            <w:vAlign w:val="center"/>
            <w:hideMark/>
          </w:tcPr>
          <w:p w14:paraId="1E275913" w14:textId="77777777" w:rsidR="00000000" w:rsidRDefault="00386D1C">
            <w:pPr>
              <w:spacing w:before="0" w:beforeAutospacing="0" w:after="0" w:afterAutospacing="0"/>
              <w:rPr>
                <w:ins w:id="511" w:author="Author" w:date="2015-08-04T00:10:00Z"/>
                <w:rFonts w:ascii="Verdana" w:eastAsia="Times New Roman" w:hAnsi="Verdana"/>
                <w:color w:val="000000"/>
                <w:sz w:val="20"/>
                <w:szCs w:val="20"/>
              </w:rPr>
            </w:pPr>
            <w:ins w:id="512" w:author="Author" w:date="2015-08-04T00:10:00Z">
              <w:r>
                <w:rPr>
                  <w:rFonts w:ascii="Verdana" w:eastAsia="Times New Roman" w:hAnsi="Verdana"/>
                  <w:color w:val="000000"/>
                  <w:sz w:val="20"/>
                  <w:szCs w:val="20"/>
                </w:rPr>
                <w:t>The Unicode Consortium,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"http://www.unicode.org/versions/latest/"</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The Unicode Standard</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p>
        </w:tc>
      </w:tr>
      <w:tr w:rsidR="00000000" w14:paraId="24D97E09" w14:textId="77777777">
        <w:trPr>
          <w:divId w:val="964896919"/>
          <w:tblCellSpacing w:w="15" w:type="dxa"/>
        </w:trPr>
        <w:tc>
          <w:tcPr>
            <w:tcW w:w="0" w:type="auto"/>
            <w:hideMark/>
          </w:tcPr>
          <w:p w14:paraId="63C362A0" w14:textId="77777777" w:rsidR="00000000" w:rsidRDefault="00386D1C">
            <w:pPr>
              <w:spacing w:before="0" w:beforeAutospacing="0" w:after="0" w:afterAutospacing="0"/>
              <w:rPr>
                <w:rFonts w:ascii="Verdana" w:eastAsia="Times New Roman" w:hAnsi="Verdana"/>
                <w:color w:val="000000"/>
                <w:sz w:val="20"/>
                <w:szCs w:val="20"/>
              </w:rPr>
            </w:pPr>
            <w:bookmarkStart w:id="513" w:name="USA15"/>
            <w:r>
              <w:rPr>
                <w:rFonts w:ascii="Verdana" w:eastAsia="Times New Roman" w:hAnsi="Verdana"/>
                <w:b/>
                <w:bCs/>
                <w:color w:val="000000"/>
                <w:sz w:val="20"/>
                <w:szCs w:val="20"/>
              </w:rPr>
              <w:t>[USA15]</w:t>
            </w:r>
            <w:bookmarkEnd w:id="513"/>
          </w:p>
        </w:tc>
        <w:tc>
          <w:tcPr>
            <w:tcW w:w="0" w:type="auto"/>
            <w:vAlign w:val="center"/>
            <w:hideMark/>
          </w:tcPr>
          <w:p w14:paraId="59AB89FC" w14:textId="51536461" w:rsidR="00000000" w:rsidRDefault="00386D1C">
            <w:pPr>
              <w:spacing w:before="0" w:beforeAutospacing="0" w:after="0" w:afterAutospacing="0"/>
              <w:rPr>
                <w:rFonts w:ascii="Verdana" w:eastAsia="Times New Roman" w:hAnsi="Verdana"/>
                <w:color w:val="000000"/>
                <w:sz w:val="20"/>
                <w:szCs w:val="20"/>
              </w:rPr>
            </w:pPr>
            <w:hyperlink r:id="rId8" w:history="1">
              <w:r>
                <w:rPr>
                  <w:rStyle w:val="Hyperlink"/>
                  <w:rFonts w:ascii="Verdana" w:eastAsia="Times New Roman" w:hAnsi="Verdana"/>
                  <w:sz w:val="20"/>
                  <w:szCs w:val="20"/>
                </w:rPr>
                <w:t>Davis, M.</w:t>
              </w:r>
            </w:hyperlink>
            <w:del w:id="514" w:author="Author" w:date="2015-08-04T00:10:00Z">
              <w:r>
                <w:rPr>
                  <w:rFonts w:ascii="Verdana" w:eastAsia="Times New Roman" w:hAnsi="Verdana"/>
                  <w:color w:val="000000"/>
                  <w:sz w:val="20"/>
                  <w:szCs w:val="20"/>
                </w:rPr>
                <w:delText xml:space="preserve">,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"mailto:ken@unicode.org"</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Whistler, K.</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r>
              <w:rPr>
                <w:rFonts w:ascii="Verdana" w:eastAsia="Times New Roman" w:hAnsi="Verdana"/>
                <w:color w:val="000000"/>
                <w:sz w:val="20"/>
                <w:szCs w:val="20"/>
              </w:rPr>
              <w:t xml:space="preserve"> and </w:t>
            </w:r>
            <w:del w:id="515" w:author="Author" w:date="2015-08-04T00:10:00Z">
              <w:r>
                <w:rPr>
                  <w:rFonts w:ascii="Verdana" w:eastAsia="Times New Roman" w:hAnsi="Verdana"/>
                  <w:color w:val="000000"/>
                  <w:sz w:val="20"/>
                  <w:szCs w:val="20"/>
                </w:rPr>
                <w:delText>M. Dürst, “Unicode Normalization Forms,”</w:delText>
              </w:r>
            </w:del>
            <w:ins w:id="516" w:author="Author" w:date="2015-08-04T00:10:00Z">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"mailto:ken@unicode.org"</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K. Whistler</w:t>
              </w:r>
              <w:r>
                <w:rPr>
                  <w:rFonts w:ascii="Verdana" w:eastAsia="Times New Roman" w:hAnsi="Verdana"/>
                  <w:color w:val="000000"/>
                  <w:sz w:val="20"/>
                  <w:szCs w:val="20"/>
                </w:rPr>
                <w:fldChar w:fldCharType="end"/>
              </w:r>
              <w:r>
                <w:rPr>
                  <w:rFonts w:ascii="Verdana" w:eastAsia="Times New Roman" w:hAnsi="Verdana"/>
                  <w:color w:val="000000"/>
                  <w:sz w:val="20"/>
                  <w:szCs w:val="20"/>
                </w:rPr>
                <w: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"http://www.unicode.org/reports/tr15/"</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Unicode Normalization Forms</w:t>
              </w:r>
              <w:r>
                <w:rPr>
                  <w:rFonts w:ascii="Verdana" w:eastAsia="Times New Roman" w:hAnsi="Verdana"/>
                  <w:color w:val="000000"/>
                  <w:sz w:val="20"/>
                  <w:szCs w:val="20"/>
                </w:rPr>
                <w:fldChar w:fldCharType="end"/>
              </w:r>
              <w:r>
                <w:rPr>
                  <w:rFonts w:ascii="Verdana" w:eastAsia="Times New Roman" w:hAnsi="Verdana"/>
                  <w:color w:val="000000"/>
                  <w:sz w:val="20"/>
                  <w:szCs w:val="20"/>
                </w:rPr>
                <w:t>,”</w:t>
              </w:r>
            </w:ins>
            <w:r>
              <w:rPr>
                <w:rFonts w:ascii="Verdana" w:eastAsia="Times New Roman" w:hAnsi="Verdana"/>
                <w:color w:val="000000"/>
                <w:sz w:val="20"/>
                <w:szCs w:val="20"/>
              </w:rPr>
              <w:t xml:space="preserve"> Unicode Standard Annex 15, </w:t>
            </w:r>
            <w:del w:id="517" w:author="Author" w:date="2015-08-04T00:10:00Z">
              <w:r>
                <w:rPr>
                  <w:rFonts w:ascii="Verdana" w:eastAsia="Times New Roman" w:hAnsi="Verdana"/>
                  <w:color w:val="000000"/>
                  <w:sz w:val="20"/>
                  <w:szCs w:val="20"/>
                </w:rPr>
                <w:delText>09 2009</w:delText>
              </w:r>
            </w:del>
            <w:ins w:id="518" w:author="Author" w:date="2015-08-04T00:10:00Z">
              <w:r>
                <w:rPr>
                  <w:rFonts w:ascii="Verdana" w:eastAsia="Times New Roman" w:hAnsi="Verdana"/>
                  <w:color w:val="000000"/>
                  <w:sz w:val="20"/>
                  <w:szCs w:val="20"/>
                </w:rPr>
                <w:t>06 2015</w:t>
              </w:r>
            </w:ins>
            <w:r>
              <w:rPr>
                <w:rFonts w:ascii="Verdana" w:eastAsia="Times New Roman" w:hAnsi="Verdana"/>
                <w:color w:val="000000"/>
                <w:sz w:val="20"/>
                <w:szCs w:val="20"/>
              </w:rPr>
              <w:t>.</w:t>
            </w:r>
          </w:p>
        </w:tc>
      </w:tr>
    </w:tbl>
    <w:p w14:paraId="46C4F1EA" w14:textId="77777777" w:rsidR="00000000" w:rsidRDefault="00386D1C">
      <w:pPr>
        <w:spacing w:before="0" w:beforeAutospacing="0" w:after="0" w:afterAutospacing="0"/>
        <w:divId w:val="964896919"/>
        <w:rPr>
          <w:rFonts w:ascii="Verdana" w:eastAsia="Times New Roman" w:hAnsi="Verdana"/>
          <w:color w:val="000000"/>
          <w:lang w:val="en"/>
        </w:rPr>
      </w:pPr>
      <w:bookmarkStart w:id="519" w:name="rfc.references2"/>
      <w:bookmarkEnd w:id="519"/>
    </w:p>
    <w:p w14:paraId="0C818543"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019E5B0" w14:textId="77777777">
        <w:trPr>
          <w:divId w:val="964896919"/>
          <w:trHeight w:val="225"/>
          <w:tblCellSpacing w:w="12" w:type="dxa"/>
        </w:trPr>
        <w:tc>
          <w:tcPr>
            <w:tcW w:w="450" w:type="dxa"/>
            <w:shd w:val="clear" w:color="auto" w:fill="990000"/>
            <w:vAlign w:val="center"/>
            <w:hideMark/>
          </w:tcPr>
          <w:p w14:paraId="5FE21A5A"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C8D2F21" w14:textId="77777777" w:rsidR="00000000" w:rsidRDefault="00386D1C">
      <w:pPr>
        <w:pStyle w:val="Heading3"/>
        <w:divId w:val="964896919"/>
        <w:rPr>
          <w:rFonts w:eastAsia="Times New Roman"/>
          <w:lang w:val="en"/>
        </w:rPr>
      </w:pPr>
      <w:r>
        <w:rPr>
          <w:rFonts w:eastAsia="Times New Roman"/>
          <w:lang w:val="en"/>
        </w:rPr>
        <w:t>11.2.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3382"/>
        <w:gridCol w:w="5974"/>
      </w:tblGrid>
      <w:tr w:rsidR="00000000" w14:paraId="5722908C" w14:textId="77777777">
        <w:trPr>
          <w:divId w:val="964896919"/>
          <w:tblCellSpacing w:w="15" w:type="dxa"/>
        </w:trPr>
        <w:tc>
          <w:tcPr>
            <w:tcW w:w="0" w:type="auto"/>
            <w:hideMark/>
          </w:tcPr>
          <w:p w14:paraId="4F560CE9" w14:textId="073ECF35" w:rsidR="00000000" w:rsidRDefault="00386D1C">
            <w:pPr>
              <w:spacing w:before="0" w:beforeAutospacing="0" w:after="0" w:afterAutospacing="0"/>
              <w:rPr>
                <w:rFonts w:ascii="Verdana" w:eastAsia="Times New Roman" w:hAnsi="Verdana"/>
                <w:color w:val="000000"/>
                <w:sz w:val="20"/>
                <w:szCs w:val="20"/>
              </w:rPr>
            </w:pPr>
            <w:bookmarkStart w:id="520" w:name="OpenID.Session"/>
            <w:bookmarkStart w:id="521" w:name="I-D.ietf-oauth-dyn-reg"/>
            <w:del w:id="522" w:author="Author" w:date="2015-08-04T00:10:00Z">
              <w:r>
                <w:rPr>
                  <w:rFonts w:ascii="Verdana" w:eastAsia="Times New Roman" w:hAnsi="Verdana"/>
                  <w:b/>
                  <w:bCs/>
                  <w:color w:val="000000"/>
                  <w:sz w:val="20"/>
                  <w:szCs w:val="20"/>
                </w:rPr>
                <w:delText>[I-D.ietf-oauth-dyn-reg]</w:delText>
              </w:r>
            </w:del>
            <w:bookmarkEnd w:id="521"/>
            <w:ins w:id="523" w:author="Author" w:date="2015-08-04T00:10:00Z">
              <w:r>
                <w:rPr>
                  <w:rFonts w:ascii="Verdana" w:eastAsia="Times New Roman" w:hAnsi="Verdana"/>
                  <w:b/>
                  <w:bCs/>
                  <w:color w:val="000000"/>
                  <w:sz w:val="20"/>
                  <w:szCs w:val="20"/>
                </w:rPr>
                <w:t>[OpenID.Session]</w:t>
              </w:r>
            </w:ins>
            <w:bookmarkEnd w:id="520"/>
          </w:p>
        </w:tc>
        <w:tc>
          <w:tcPr>
            <w:tcW w:w="0" w:type="auto"/>
            <w:vAlign w:val="center"/>
            <w:hideMark/>
          </w:tcPr>
          <w:p w14:paraId="333A1ACA" w14:textId="74E75047" w:rsidR="00000000" w:rsidRDefault="00386D1C">
            <w:pPr>
              <w:spacing w:before="0" w:beforeAutospacing="0" w:after="0" w:afterAutospacing="0"/>
              <w:rPr>
                <w:rFonts w:ascii="Verdana" w:eastAsia="Times New Roman" w:hAnsi="Verdana"/>
                <w:color w:val="000000"/>
                <w:sz w:val="20"/>
                <w:szCs w:val="20"/>
              </w:rPr>
            </w:pPr>
            <w:moveToRangeStart w:id="524" w:author="Author" w:date="2015-08-04T00:10:00Z" w:name="move426410343"/>
            <w:moveTo w:id="525" w:author="Author" w:date="2015-08-04T00:10:00Z">
              <w:r>
                <w:rPr>
                  <w:rFonts w:ascii="Verdana" w:eastAsia="Times New Roman" w:hAnsi="Verdana"/>
                  <w:color w:val="000000"/>
                  <w:sz w:val="20"/>
                  <w:szCs w:val="20"/>
                </w:rPr>
                <w:t>Sakimura, N., Bradley, J., Jones, M., de Medeiros, B., and N. Agarwal,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"http://openid.net/specs/openid-connect-session-1_0.html"</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 Connect Session Management 1.0</w:t>
              </w:r>
              <w:r>
                <w:rPr>
                  <w:rFonts w:ascii="Verdana" w:eastAsia="Times New Roman" w:hAnsi="Verdana"/>
                  <w:color w:val="000000"/>
                  <w:sz w:val="20"/>
                  <w:szCs w:val="20"/>
                </w:rPr>
                <w:fldChar w:fldCharType="end"/>
              </w:r>
              <w:r>
                <w:rPr>
                  <w:rFonts w:ascii="Verdana" w:eastAsia="Times New Roman" w:hAnsi="Verdana"/>
                  <w:color w:val="000000"/>
                  <w:sz w:val="20"/>
                  <w:szCs w:val="20"/>
                </w:rPr>
                <w:t xml:space="preserve">,” </w:t>
              </w:r>
            </w:moveTo>
            <w:moveToRangeEnd w:id="524"/>
            <w:del w:id="526" w:author="Author" w:date="2015-08-04T00:10:00Z">
              <w:r>
                <w:rPr>
                  <w:rFonts w:ascii="Verdana" w:eastAsia="Times New Roman" w:hAnsi="Verdana"/>
                  <w:color w:val="000000"/>
                  <w:sz w:val="20"/>
                  <w:szCs w:val="20"/>
                </w:rPr>
                <w:delText xml:space="preserve">Richer, J., </w:delText>
              </w:r>
            </w:del>
            <w:ins w:id="527" w:author="Author" w:date="2015-08-04T00:10:00Z">
              <w:r>
                <w:rPr>
                  <w:rFonts w:ascii="Verdana" w:eastAsia="Times New Roman" w:hAnsi="Verdana"/>
                  <w:color w:val="000000"/>
                  <w:sz w:val="20"/>
                  <w:szCs w:val="20"/>
                </w:rPr>
                <w:t>August 2015.</w:t>
              </w:r>
            </w:ins>
            <w:moveFromRangeStart w:id="528" w:author="Author" w:date="2015-08-04T00:10:00Z" w:name="move426410342"/>
            <w:moveFrom w:id="529" w:author="Author" w:date="2015-08-04T00:10:00Z">
              <w:r>
                <w:rPr>
                  <w:rFonts w:ascii="Verdana" w:eastAsia="Times New Roman" w:hAnsi="Verdana"/>
                  <w:color w:val="000000"/>
                  <w:sz w:val="20"/>
                  <w:szCs w:val="20"/>
                </w:rPr>
                <w:t xml:space="preserve">Jones, M., </w:t>
              </w:r>
            </w:moveFrom>
            <w:moveFromRangeEnd w:id="528"/>
            <w:del w:id="530" w:author="Author" w:date="2015-08-04T00:10:00Z">
              <w:r>
                <w:rPr>
                  <w:rFonts w:ascii="Verdana" w:eastAsia="Times New Roman" w:hAnsi="Verdana"/>
                  <w:color w:val="000000"/>
                  <w:sz w:val="20"/>
                  <w:szCs w:val="20"/>
                </w:rPr>
                <w:delText>Bradley, J., Machulak, M., and P. Hunt,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"http://tools.ietf.org/html/draft-ietf-oauth-dyn-reg-20"</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OAuth 2.0 Dynamic Client Registration Protocol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draft-ietf-oauth-dyn-reg-20 (work in progress), August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"http://www.ietf.org/internet-drafts/draft-ietf-oauth-dyn-reg-20.txt"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p>
        </w:tc>
      </w:tr>
      <w:tr w:rsidR="00000000" w14:paraId="4B9AC7E3" w14:textId="77777777">
        <w:trPr>
          <w:divId w:val="964896919"/>
          <w:tblCellSpacing w:w="15" w:type="dxa"/>
        </w:trPr>
        <w:tc>
          <w:tcPr>
            <w:tcW w:w="0" w:type="auto"/>
            <w:hideMark/>
          </w:tcPr>
          <w:p w14:paraId="64102A8A" w14:textId="68FFB6D7" w:rsidR="00000000" w:rsidRDefault="00386D1C">
            <w:pPr>
              <w:spacing w:before="0" w:beforeAutospacing="0" w:after="0" w:afterAutospacing="0"/>
              <w:rPr>
                <w:rFonts w:ascii="Verdana" w:eastAsia="Times New Roman" w:hAnsi="Verdana"/>
                <w:color w:val="000000"/>
                <w:sz w:val="20"/>
                <w:szCs w:val="20"/>
              </w:rPr>
            </w:pPr>
            <w:bookmarkStart w:id="531" w:name="RFC7591"/>
            <w:bookmarkStart w:id="532" w:name="I-D.ietf-oauth-dyn-reg-management"/>
            <w:del w:id="533" w:author="Author" w:date="2015-08-04T00:10:00Z">
              <w:r>
                <w:rPr>
                  <w:rFonts w:ascii="Verdana" w:eastAsia="Times New Roman" w:hAnsi="Verdana"/>
                  <w:b/>
                  <w:bCs/>
                  <w:color w:val="000000"/>
                  <w:sz w:val="20"/>
                  <w:szCs w:val="20"/>
                </w:rPr>
                <w:delText>[I-D.ietf-oauth-dyn-reg-management]</w:delText>
              </w:r>
            </w:del>
            <w:bookmarkEnd w:id="532"/>
            <w:ins w:id="534" w:author="Author" w:date="2015-08-04T00:10:00Z">
              <w:r>
                <w:rPr>
                  <w:rFonts w:ascii="Verdana" w:eastAsia="Times New Roman" w:hAnsi="Verdana"/>
                  <w:b/>
                  <w:bCs/>
                  <w:color w:val="000000"/>
                  <w:sz w:val="20"/>
                  <w:szCs w:val="20"/>
                </w:rPr>
                <w:t>[RFC7591]</w:t>
              </w:r>
            </w:ins>
            <w:bookmarkEnd w:id="531"/>
          </w:p>
        </w:tc>
        <w:tc>
          <w:tcPr>
            <w:tcW w:w="0" w:type="auto"/>
            <w:vAlign w:val="center"/>
            <w:hideMark/>
          </w:tcPr>
          <w:p w14:paraId="5B3CEE9C" w14:textId="35164A78" w:rsidR="00000000" w:rsidRDefault="00386D1C">
            <w:pPr>
              <w:spacing w:before="0" w:beforeAutospacing="0" w:after="0" w:afterAutospacing="0"/>
              <w:rPr>
                <w:rFonts w:ascii="Verdana" w:eastAsia="Times New Roman" w:hAnsi="Verdana"/>
                <w:color w:val="000000"/>
                <w:sz w:val="20"/>
                <w:szCs w:val="20"/>
              </w:rPr>
            </w:pPr>
            <w:del w:id="535" w:author="Author" w:date="2015-08-04T00:10:00Z">
              <w:r>
                <w:rPr>
                  <w:rFonts w:ascii="Verdana" w:eastAsia="Times New Roman" w:hAnsi="Verdana"/>
                  <w:color w:val="000000"/>
                  <w:sz w:val="20"/>
                  <w:szCs w:val="20"/>
                </w:rPr>
                <w:delText>Richer, J., Jones, M., Bradley, J., and M. Machulak,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"http://tools.ietf.org/html/draft-ietf-oauth-dyn-reg-manageme</w:delInstrText>
              </w:r>
              <w:r>
                <w:rPr>
                  <w:rFonts w:ascii="Verdana" w:eastAsia="Times New Roman" w:hAnsi="Verdana"/>
                  <w:color w:val="000000"/>
                  <w:sz w:val="20"/>
                  <w:szCs w:val="20"/>
                </w:rPr>
                <w:delInstrText>nt-05"</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OAuth 2.0 Dynamic Client Registration Management Protocol</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 draft-ietf-oauth-dyn-reg-management-05 (work in progress), August 2014 (</w:delText>
              </w:r>
              <w:r>
                <w:rPr>
                  <w:rFonts w:ascii="Verdana" w:eastAsia="Times New Roman" w:hAnsi="Verdana"/>
                  <w:color w:val="000000"/>
                  <w:sz w:val="20"/>
                  <w:szCs w:val="20"/>
                </w:rPr>
                <w:fldChar w:fldCharType="begin"/>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delInstrText>HYPERLINK "http://www.ietf.org/internet-drafts/draft-ietf-oauth-dyn-reg-management-05.txt"</w:delInstrText>
              </w:r>
              <w:r>
                <w:rPr>
                  <w:rFonts w:ascii="Verdana" w:eastAsia="Times New Roman" w:hAnsi="Verdana"/>
                  <w:color w:val="000000"/>
                  <w:sz w:val="20"/>
                  <w:szCs w:val="20"/>
                </w:rPr>
                <w:delInstrText xml:space="preserve"> </w:del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delText>TXT</w:delText>
              </w:r>
              <w:r>
                <w:rPr>
                  <w:rFonts w:ascii="Verdana" w:eastAsia="Times New Roman" w:hAnsi="Verdana"/>
                  <w:color w:val="000000"/>
                  <w:sz w:val="20"/>
                  <w:szCs w:val="20"/>
                </w:rPr>
                <w:fldChar w:fldCharType="end"/>
              </w:r>
              <w:r>
                <w:rPr>
                  <w:rFonts w:ascii="Verdana" w:eastAsia="Times New Roman" w:hAnsi="Verdana"/>
                  <w:color w:val="000000"/>
                  <w:sz w:val="20"/>
                  <w:szCs w:val="20"/>
                </w:rPr>
                <w:delText>).</w:delText>
              </w:r>
            </w:del>
            <w:ins w:id="536" w:author="Author" w:date="2015-08-04T00:10:00Z">
              <w:r>
                <w:rPr>
                  <w:rFonts w:ascii="Verdana" w:eastAsia="Times New Roman" w:hAnsi="Verdana"/>
                  <w:color w:val="000000"/>
                  <w:sz w:val="20"/>
                  <w:szCs w:val="20"/>
                </w:rPr>
                <w:t>Richer, J., Ed., Jones, M., Bradley, J., Machulak, M., and P. Hunt,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"http://www.rfc-editor.org/info/rfc7591"</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2.0 Dynamic Client Registration Protocol</w:t>
              </w:r>
              <w:r>
                <w:rPr>
                  <w:rFonts w:ascii="Verdana" w:eastAsia="Times New Roman" w:hAnsi="Verdana"/>
                  <w:color w:val="000000"/>
                  <w:sz w:val="20"/>
                  <w:szCs w:val="20"/>
                </w:rPr>
                <w:fldChar w:fldCharType="end"/>
              </w:r>
              <w:r>
                <w:rPr>
                  <w:rFonts w:ascii="Verdana" w:eastAsia="Times New Roman" w:hAnsi="Verdana"/>
                  <w:color w:val="000000"/>
                  <w:sz w:val="20"/>
                  <w:szCs w:val="20"/>
                </w:rPr>
                <w:t>,” RFC 7591, DOI 10.17487/RFC7591, July 2015.</w:t>
              </w:r>
            </w:ins>
          </w:p>
        </w:tc>
      </w:tr>
      <w:tr w:rsidR="00000000" w14:paraId="4F13C56C" w14:textId="77777777">
        <w:trPr>
          <w:divId w:val="964896919"/>
          <w:tblCellSpacing w:w="15" w:type="dxa"/>
        </w:trPr>
        <w:tc>
          <w:tcPr>
            <w:tcW w:w="0" w:type="auto"/>
            <w:hideMark/>
          </w:tcPr>
          <w:p w14:paraId="0BF33AEA" w14:textId="3333BACE" w:rsidR="00000000" w:rsidRDefault="00386D1C">
            <w:pPr>
              <w:spacing w:before="0" w:beforeAutospacing="0" w:after="0" w:afterAutospacing="0"/>
              <w:rPr>
                <w:rFonts w:ascii="Verdana" w:eastAsia="Times New Roman" w:hAnsi="Verdana"/>
                <w:color w:val="000000"/>
                <w:sz w:val="20"/>
                <w:szCs w:val="20"/>
              </w:rPr>
            </w:pPr>
            <w:bookmarkStart w:id="537" w:name="RFC7592"/>
            <w:r>
              <w:rPr>
                <w:rFonts w:ascii="Verdana" w:eastAsia="Times New Roman" w:hAnsi="Verdana"/>
                <w:b/>
                <w:bCs/>
                <w:color w:val="000000"/>
                <w:sz w:val="20"/>
                <w:szCs w:val="20"/>
              </w:rPr>
              <w:t>[</w:t>
            </w:r>
            <w:del w:id="538" w:author="Author" w:date="2015-08-04T00:10:00Z">
              <w:r>
                <w:rPr>
                  <w:rFonts w:ascii="Verdana" w:eastAsia="Times New Roman" w:hAnsi="Verdana"/>
                  <w:b/>
                  <w:bCs/>
                  <w:color w:val="000000"/>
                  <w:sz w:val="20"/>
                  <w:szCs w:val="20"/>
                </w:rPr>
                <w:delText>OpenID.Session</w:delText>
              </w:r>
            </w:del>
            <w:ins w:id="539" w:author="Author" w:date="2015-08-04T00:10:00Z">
              <w:r>
                <w:rPr>
                  <w:rFonts w:ascii="Verdana" w:eastAsia="Times New Roman" w:hAnsi="Verdana"/>
                  <w:b/>
                  <w:bCs/>
                  <w:color w:val="000000"/>
                  <w:sz w:val="20"/>
                  <w:szCs w:val="20"/>
                </w:rPr>
                <w:t>RFC7592</w:t>
              </w:r>
            </w:ins>
            <w:r>
              <w:rPr>
                <w:rFonts w:ascii="Verdana" w:eastAsia="Times New Roman" w:hAnsi="Verdana"/>
                <w:b/>
                <w:bCs/>
                <w:color w:val="000000"/>
                <w:sz w:val="20"/>
                <w:szCs w:val="20"/>
              </w:rPr>
              <w:t>]</w:t>
            </w:r>
            <w:bookmarkEnd w:id="537"/>
          </w:p>
        </w:tc>
        <w:tc>
          <w:tcPr>
            <w:tcW w:w="0" w:type="auto"/>
            <w:vAlign w:val="center"/>
            <w:hideMark/>
          </w:tcPr>
          <w:p w14:paraId="0D27E89F" w14:textId="210E231C" w:rsidR="00000000" w:rsidRDefault="00386D1C">
            <w:pPr>
              <w:spacing w:before="0" w:beforeAutospacing="0" w:after="0" w:afterAutospacing="0"/>
              <w:rPr>
                <w:rFonts w:ascii="Verdana" w:eastAsia="Times New Roman" w:hAnsi="Verdana"/>
                <w:color w:val="000000"/>
                <w:sz w:val="20"/>
                <w:szCs w:val="20"/>
              </w:rPr>
            </w:pPr>
            <w:ins w:id="540" w:author="Author" w:date="2015-08-04T00:10:00Z">
              <w:r>
                <w:rPr>
                  <w:rFonts w:ascii="Verdana" w:eastAsia="Times New Roman" w:hAnsi="Verdana"/>
                  <w:color w:val="000000"/>
                  <w:sz w:val="20"/>
                  <w:szCs w:val="20"/>
                </w:rPr>
                <w:t>Richer, J., Ed., Jones, M., Bradley, J., and M. Machulak,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"http://www.rfc-editor.or</w:instrText>
              </w:r>
              <w:r>
                <w:rPr>
                  <w:rFonts w:ascii="Verdana" w:eastAsia="Times New Roman" w:hAnsi="Verdana"/>
                  <w:color w:val="000000"/>
                  <w:sz w:val="20"/>
                  <w:szCs w:val="20"/>
                </w:rPr>
                <w:instrText>g/info/rfc7592"</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 2.0 Dynamic Client Registration Management Protocol</w:t>
              </w:r>
              <w:r>
                <w:rPr>
                  <w:rFonts w:ascii="Verdana" w:eastAsia="Times New Roman" w:hAnsi="Verdana"/>
                  <w:color w:val="000000"/>
                  <w:sz w:val="20"/>
                  <w:szCs w:val="20"/>
                </w:rPr>
                <w:fldChar w:fldCharType="end"/>
              </w:r>
              <w:r>
                <w:rPr>
                  <w:rFonts w:ascii="Verdana" w:eastAsia="Times New Roman" w:hAnsi="Verdana"/>
                  <w:color w:val="000000"/>
                  <w:sz w:val="20"/>
                  <w:szCs w:val="20"/>
                </w:rPr>
                <w:t>,” RFC 7592, DOI 10.17487/RFC7592, July 2015.</w:t>
              </w:r>
            </w:ins>
            <w:moveFromRangeStart w:id="541" w:author="Author" w:date="2015-08-04T00:10:00Z" w:name="move426410343"/>
            <w:moveFrom w:id="542" w:author="Author" w:date="2015-08-04T00:10:00Z">
              <w:r>
                <w:rPr>
                  <w:rFonts w:ascii="Verdana" w:eastAsia="Times New Roman" w:hAnsi="Verdana"/>
                  <w:color w:val="000000"/>
                  <w:sz w:val="20"/>
                  <w:szCs w:val="20"/>
                </w:rPr>
                <w:t>Sakimura, N., Bradley, J., Jones, M., de Medeiros, B., and N. Agarwal, “</w:t>
              </w:r>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"http://openid.net/specs/openid-connect-session-1_0.html"</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 Connect Session Management 1.0</w:t>
              </w:r>
              <w:r>
                <w:rPr>
                  <w:rFonts w:ascii="Verdana" w:eastAsia="Times New Roman" w:hAnsi="Verdana"/>
                  <w:color w:val="000000"/>
                  <w:sz w:val="20"/>
                  <w:szCs w:val="20"/>
                </w:rPr>
                <w:fldChar w:fldCharType="end"/>
              </w:r>
              <w:r>
                <w:rPr>
                  <w:rFonts w:ascii="Verdana" w:eastAsia="Times New Roman" w:hAnsi="Verdana"/>
                  <w:color w:val="000000"/>
                  <w:sz w:val="20"/>
                  <w:szCs w:val="20"/>
                </w:rPr>
                <w:t xml:space="preserve">,” </w:t>
              </w:r>
            </w:moveFrom>
            <w:moveFromRangeEnd w:id="541"/>
            <w:del w:id="543" w:author="Author" w:date="2015-08-04T00:10:00Z">
              <w:r>
                <w:rPr>
                  <w:rFonts w:ascii="Verdana" w:eastAsia="Times New Roman" w:hAnsi="Verdana"/>
                  <w:color w:val="000000"/>
                  <w:sz w:val="20"/>
                  <w:szCs w:val="20"/>
                </w:rPr>
                <w:delText>November 2014.</w:delText>
              </w:r>
            </w:del>
          </w:p>
        </w:tc>
      </w:tr>
    </w:tbl>
    <w:p w14:paraId="448999C6" w14:textId="77777777" w:rsidR="00000000" w:rsidRDefault="00386D1C">
      <w:pPr>
        <w:spacing w:before="0" w:beforeAutospacing="0" w:after="0" w:afterAutospacing="0"/>
        <w:divId w:val="964896919"/>
        <w:rPr>
          <w:rFonts w:ascii="Verdana" w:eastAsia="Times New Roman" w:hAnsi="Verdana"/>
          <w:color w:val="000000"/>
          <w:lang w:val="en"/>
        </w:rPr>
      </w:pPr>
      <w:bookmarkStart w:id="544" w:name="Acknowledgements"/>
      <w:bookmarkEnd w:id="544"/>
    </w:p>
    <w:p w14:paraId="6DDD1D17"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1B3D53D" w14:textId="77777777">
        <w:trPr>
          <w:divId w:val="964896919"/>
          <w:trHeight w:val="225"/>
          <w:tblCellSpacing w:w="12" w:type="dxa"/>
        </w:trPr>
        <w:tc>
          <w:tcPr>
            <w:tcW w:w="450" w:type="dxa"/>
            <w:shd w:val="clear" w:color="auto" w:fill="990000"/>
            <w:vAlign w:val="center"/>
            <w:hideMark/>
          </w:tcPr>
          <w:p w14:paraId="56B1E53A"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6B083F9A" w14:textId="77777777" w:rsidR="00000000" w:rsidRDefault="00386D1C">
      <w:pPr>
        <w:pStyle w:val="Heading3"/>
        <w:divId w:val="964896919"/>
        <w:rPr>
          <w:rFonts w:eastAsia="Times New Roman"/>
          <w:lang w:val="en"/>
        </w:rPr>
      </w:pPr>
      <w:bookmarkStart w:id="545" w:name="rfc.section.A"/>
      <w:bookmarkEnd w:id="545"/>
      <w:r>
        <w:rPr>
          <w:rFonts w:eastAsia="Times New Roman"/>
          <w:lang w:val="en"/>
        </w:rPr>
        <w:t>Appendix A.  Acknowledgements</w:t>
      </w:r>
    </w:p>
    <w:p w14:paraId="367CEADD"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OpenID Community would like to thank the following people for their contributions to this specification: </w:t>
      </w:r>
    </w:p>
    <w:p w14:paraId="714AEAB0" w14:textId="77777777" w:rsidR="00000000" w:rsidRDefault="00386D1C">
      <w:pPr>
        <w:pStyle w:val="NormalWeb"/>
        <w:divId w:val="71782754"/>
        <w:rPr>
          <w:rFonts w:ascii="Verdana" w:hAnsi="Verdana"/>
          <w:color w:val="000000"/>
          <w:lang w:val="en"/>
        </w:rPr>
      </w:pPr>
      <w:r>
        <w:rPr>
          <w:rFonts w:ascii="Verdana" w:hAnsi="Verdana"/>
          <w:color w:val="000000"/>
          <w:lang w:val="en"/>
        </w:rPr>
        <w:t xml:space="preserve">Amanda Anganes (aanganes@mitre.org), MITRE </w:t>
      </w:r>
    </w:p>
    <w:p w14:paraId="621A49F0" w14:textId="77777777" w:rsidR="00000000" w:rsidRDefault="00386D1C">
      <w:pPr>
        <w:pStyle w:val="NormalWeb"/>
        <w:divId w:val="71782754"/>
        <w:rPr>
          <w:rFonts w:ascii="Verdana" w:hAnsi="Verdana"/>
          <w:color w:val="000000"/>
          <w:lang w:val="en"/>
        </w:rPr>
      </w:pPr>
      <w:r>
        <w:rPr>
          <w:rFonts w:ascii="Verdana" w:hAnsi="Verdana"/>
          <w:color w:val="000000"/>
          <w:lang w:val="en"/>
        </w:rPr>
        <w:lastRenderedPageBreak/>
        <w:t xml:space="preserve">John Bradley (ve7jtb@ve7jtb.com), Ping Identity </w:t>
      </w:r>
    </w:p>
    <w:p w14:paraId="25935A86" w14:textId="77777777" w:rsidR="00000000" w:rsidRDefault="00386D1C">
      <w:pPr>
        <w:pStyle w:val="NormalWeb"/>
        <w:divId w:val="71782754"/>
        <w:rPr>
          <w:rFonts w:ascii="Verdana" w:hAnsi="Verdana"/>
          <w:color w:val="000000"/>
          <w:lang w:val="en"/>
        </w:rPr>
      </w:pPr>
      <w:r>
        <w:rPr>
          <w:rFonts w:ascii="Verdana" w:hAnsi="Verdana"/>
          <w:color w:val="000000"/>
          <w:lang w:val="en"/>
        </w:rPr>
        <w:t xml:space="preserve">Brian Campbell (bcampbell@pingidentity.com), Ping Identity </w:t>
      </w:r>
    </w:p>
    <w:p w14:paraId="21049475" w14:textId="77777777" w:rsidR="00000000" w:rsidRDefault="00386D1C">
      <w:pPr>
        <w:pStyle w:val="NormalWeb"/>
        <w:divId w:val="71782754"/>
        <w:rPr>
          <w:rFonts w:ascii="Verdana" w:hAnsi="Verdana"/>
          <w:color w:val="000000"/>
          <w:lang w:val="en"/>
        </w:rPr>
      </w:pPr>
      <w:r>
        <w:rPr>
          <w:rFonts w:ascii="Verdana" w:hAnsi="Verdana"/>
          <w:color w:val="000000"/>
          <w:lang w:val="en"/>
        </w:rPr>
        <w:t xml:space="preserve">Vladimir Dzhuvinov (vladimir@nimbusds.com), Nimbus Directory Services </w:t>
      </w:r>
    </w:p>
    <w:p w14:paraId="47C014CF" w14:textId="77777777" w:rsidR="00000000" w:rsidRDefault="00386D1C">
      <w:pPr>
        <w:pStyle w:val="NormalWeb"/>
        <w:divId w:val="71782754"/>
        <w:rPr>
          <w:rFonts w:ascii="Verdana" w:hAnsi="Verdana"/>
          <w:color w:val="000000"/>
          <w:lang w:val="en"/>
        </w:rPr>
      </w:pPr>
      <w:r>
        <w:rPr>
          <w:rFonts w:ascii="Verdana" w:hAnsi="Verdana"/>
          <w:color w:val="000000"/>
          <w:lang w:val="en"/>
        </w:rPr>
        <w:t>George Fletcher (george.fletcher</w:t>
      </w:r>
      <w:r>
        <w:rPr>
          <w:rFonts w:ascii="Verdana" w:hAnsi="Verdana"/>
          <w:color w:val="000000"/>
          <w:lang w:val="en"/>
        </w:rPr>
        <w:t xml:space="preserve">@corp.aol.com), AOL </w:t>
      </w:r>
    </w:p>
    <w:p w14:paraId="2EEB2DE7" w14:textId="77777777" w:rsidR="00000000" w:rsidRDefault="00386D1C">
      <w:pPr>
        <w:pStyle w:val="NormalWeb"/>
        <w:divId w:val="71782754"/>
        <w:rPr>
          <w:rFonts w:ascii="Verdana" w:hAnsi="Verdana"/>
          <w:color w:val="000000"/>
          <w:lang w:val="en"/>
        </w:rPr>
      </w:pPr>
      <w:r>
        <w:rPr>
          <w:rFonts w:ascii="Verdana" w:hAnsi="Verdana"/>
          <w:color w:val="000000"/>
          <w:lang w:val="en"/>
        </w:rPr>
        <w:t xml:space="preserve">Roland Hedberg (roland.hedberg@adm.umu.se), University of Umea </w:t>
      </w:r>
    </w:p>
    <w:p w14:paraId="0F4CD58E" w14:textId="77777777" w:rsidR="00000000" w:rsidRDefault="00386D1C">
      <w:pPr>
        <w:pStyle w:val="NormalWeb"/>
        <w:divId w:val="71782754"/>
        <w:rPr>
          <w:rFonts w:ascii="Verdana" w:hAnsi="Verdana"/>
          <w:color w:val="000000"/>
          <w:lang w:val="en"/>
        </w:rPr>
      </w:pPr>
      <w:r>
        <w:rPr>
          <w:rFonts w:ascii="Verdana" w:hAnsi="Verdana"/>
          <w:color w:val="000000"/>
          <w:lang w:val="en"/>
        </w:rPr>
        <w:t xml:space="preserve">Edmund Jay (ejay@mgi1.com), Illumila </w:t>
      </w:r>
    </w:p>
    <w:p w14:paraId="11A96BE0" w14:textId="77777777" w:rsidR="00000000" w:rsidRDefault="00386D1C">
      <w:pPr>
        <w:pStyle w:val="NormalWeb"/>
        <w:divId w:val="71782754"/>
        <w:rPr>
          <w:rFonts w:ascii="Verdana" w:hAnsi="Verdana"/>
          <w:color w:val="000000"/>
          <w:lang w:val="en"/>
        </w:rPr>
      </w:pPr>
      <w:r>
        <w:rPr>
          <w:rFonts w:ascii="Verdana" w:hAnsi="Verdana"/>
          <w:color w:val="000000"/>
          <w:lang w:val="en"/>
        </w:rPr>
        <w:t xml:space="preserve">Michael B. Jones (mbj@microsoft.com), Microsoft </w:t>
      </w:r>
    </w:p>
    <w:p w14:paraId="2B9C2833" w14:textId="77777777" w:rsidR="00000000" w:rsidRDefault="00386D1C">
      <w:pPr>
        <w:pStyle w:val="NormalWeb"/>
        <w:divId w:val="71782754"/>
        <w:rPr>
          <w:rFonts w:ascii="Verdana" w:hAnsi="Verdana"/>
          <w:color w:val="000000"/>
          <w:lang w:val="en"/>
        </w:rPr>
      </w:pPr>
      <w:r>
        <w:rPr>
          <w:rFonts w:ascii="Verdana" w:hAnsi="Verdana"/>
          <w:color w:val="000000"/>
          <w:lang w:val="en"/>
        </w:rPr>
        <w:t xml:space="preserve">Torsten Lodderstedt (t.lodderstedt@telekom.de), Deutsche Telekom </w:t>
      </w:r>
    </w:p>
    <w:p w14:paraId="20BEEC5E" w14:textId="77777777" w:rsidR="00000000" w:rsidRDefault="00386D1C">
      <w:pPr>
        <w:pStyle w:val="NormalWeb"/>
        <w:divId w:val="71782754"/>
        <w:rPr>
          <w:rFonts w:ascii="Verdana" w:hAnsi="Verdana"/>
          <w:color w:val="000000"/>
          <w:lang w:val="en"/>
        </w:rPr>
      </w:pPr>
      <w:r>
        <w:rPr>
          <w:rFonts w:ascii="Verdana" w:hAnsi="Verdana"/>
          <w:color w:val="000000"/>
          <w:lang w:val="en"/>
        </w:rPr>
        <w:t>Justin Richer (jri</w:t>
      </w:r>
      <w:r>
        <w:rPr>
          <w:rFonts w:ascii="Verdana" w:hAnsi="Verdana"/>
          <w:color w:val="000000"/>
          <w:lang w:val="en"/>
        </w:rPr>
        <w:t xml:space="preserve">cher@mitre.org), MITRE </w:t>
      </w:r>
    </w:p>
    <w:p w14:paraId="577EA2B2" w14:textId="77777777" w:rsidR="00000000" w:rsidRDefault="00386D1C">
      <w:pPr>
        <w:pStyle w:val="NormalWeb"/>
        <w:divId w:val="71782754"/>
        <w:rPr>
          <w:rFonts w:ascii="Verdana" w:hAnsi="Verdana"/>
          <w:color w:val="000000"/>
          <w:lang w:val="en"/>
        </w:rPr>
      </w:pPr>
      <w:r>
        <w:rPr>
          <w:rFonts w:ascii="Verdana" w:hAnsi="Verdana"/>
          <w:color w:val="000000"/>
          <w:lang w:val="en"/>
        </w:rPr>
        <w:t xml:space="preserve">Nat Sakimura (n-sakimura@nri.co.jp), Nomura Research Institute, Ltd. </w:t>
      </w:r>
    </w:p>
    <w:p w14:paraId="30346A9F" w14:textId="77777777" w:rsidR="00000000" w:rsidRDefault="00386D1C">
      <w:pPr>
        <w:spacing w:before="0" w:beforeAutospacing="0" w:after="0" w:afterAutospacing="0"/>
        <w:divId w:val="964896919"/>
        <w:rPr>
          <w:rFonts w:ascii="Verdana" w:eastAsia="Times New Roman" w:hAnsi="Verdana"/>
          <w:color w:val="000000"/>
          <w:lang w:val="en"/>
        </w:rPr>
      </w:pPr>
      <w:bookmarkStart w:id="546" w:name="Notices"/>
      <w:bookmarkEnd w:id="546"/>
    </w:p>
    <w:p w14:paraId="65EB1513"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629317F" w14:textId="77777777">
        <w:trPr>
          <w:divId w:val="964896919"/>
          <w:trHeight w:val="225"/>
          <w:tblCellSpacing w:w="12" w:type="dxa"/>
        </w:trPr>
        <w:tc>
          <w:tcPr>
            <w:tcW w:w="450" w:type="dxa"/>
            <w:shd w:val="clear" w:color="auto" w:fill="990000"/>
            <w:vAlign w:val="center"/>
            <w:hideMark/>
          </w:tcPr>
          <w:p w14:paraId="06946667"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755C91D3" w14:textId="77777777" w:rsidR="00000000" w:rsidRDefault="00386D1C">
      <w:pPr>
        <w:pStyle w:val="Heading3"/>
        <w:divId w:val="964896919"/>
        <w:rPr>
          <w:rFonts w:eastAsia="Times New Roman"/>
          <w:lang w:val="en"/>
        </w:rPr>
      </w:pPr>
      <w:bookmarkStart w:id="547" w:name="rfc.section.B"/>
      <w:bookmarkEnd w:id="547"/>
      <w:r>
        <w:rPr>
          <w:rFonts w:eastAsia="Times New Roman"/>
          <w:lang w:val="en"/>
        </w:rPr>
        <w:t>Appendix B.  Notices</w:t>
      </w:r>
    </w:p>
    <w:p w14:paraId="7B5350CC" w14:textId="3665A1E5" w:rsidR="00000000" w:rsidRDefault="00386D1C">
      <w:pPr>
        <w:pStyle w:val="NormalWeb"/>
        <w:divId w:val="964896919"/>
        <w:rPr>
          <w:rFonts w:ascii="Verdana" w:hAnsi="Verdana"/>
          <w:color w:val="000000"/>
          <w:lang w:val="en"/>
        </w:rPr>
      </w:pPr>
      <w:r>
        <w:rPr>
          <w:rFonts w:ascii="Verdana" w:hAnsi="Verdana"/>
          <w:color w:val="000000"/>
          <w:lang w:val="en"/>
        </w:rPr>
        <w:t xml:space="preserve">Copyright (c) </w:t>
      </w:r>
      <w:del w:id="548" w:author="Author" w:date="2015-08-04T00:10:00Z">
        <w:r>
          <w:rPr>
            <w:rFonts w:ascii="Verdana" w:hAnsi="Verdana"/>
            <w:color w:val="000000"/>
            <w:lang w:val="en"/>
          </w:rPr>
          <w:delText>2014</w:delText>
        </w:r>
      </w:del>
      <w:ins w:id="549" w:author="Author" w:date="2015-08-04T00:10:00Z">
        <w:r>
          <w:rPr>
            <w:rFonts w:ascii="Verdana" w:hAnsi="Verdana"/>
            <w:color w:val="000000"/>
            <w:lang w:val="en"/>
          </w:rPr>
          <w:t>2015</w:t>
        </w:r>
      </w:ins>
      <w:r>
        <w:rPr>
          <w:rFonts w:ascii="Verdana" w:hAnsi="Verdana"/>
          <w:color w:val="000000"/>
          <w:lang w:val="en"/>
        </w:rPr>
        <w:t xml:space="preserve"> The OpenID Foundation. </w:t>
      </w:r>
    </w:p>
    <w:p w14:paraId="464F99C5" w14:textId="77777777" w:rsidR="00000000" w:rsidRDefault="00386D1C">
      <w:pPr>
        <w:pStyle w:val="NormalWeb"/>
        <w:divId w:val="964896919"/>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t>
      </w:r>
      <w:r>
        <w:rPr>
          <w:rFonts w:ascii="Verdana" w:hAnsi="Verdana"/>
          <w:color w:val="000000"/>
          <w:lang w:val="en"/>
        </w:rPr>
        <w:t>worldwide copyright license to reproduce, prepare derivative works from, distribute, perform and display, this Implementers Draft or Final Specification solely for the purposes of (i) developing specifications, and (ii) implementing Implementers Drafts and</w:t>
      </w:r>
      <w:r>
        <w:rPr>
          <w:rFonts w:ascii="Verdana" w:hAnsi="Verdana"/>
          <w:color w:val="000000"/>
          <w:lang w:val="en"/>
        </w:rPr>
        <w:t xml:space="preserve"> Final Specifications based on such documents, provided that attribution be made to the OIDF as the source of the material, but that such attribution does not indicate an endorsement by the OIDF. </w:t>
      </w:r>
    </w:p>
    <w:p w14:paraId="76CAF78D" w14:textId="77777777" w:rsidR="00000000" w:rsidRDefault="00386D1C">
      <w:pPr>
        <w:pStyle w:val="NormalWeb"/>
        <w:divId w:val="964896919"/>
        <w:rPr>
          <w:rFonts w:ascii="Verdana" w:hAnsi="Verdana"/>
          <w:color w:val="000000"/>
          <w:lang w:val="en"/>
        </w:rPr>
      </w:pPr>
      <w:r>
        <w:rPr>
          <w:rFonts w:ascii="Verdana" w:hAnsi="Verdana"/>
          <w:color w:val="000000"/>
          <w:lang w:val="en"/>
        </w:rPr>
        <w:lastRenderedPageBreak/>
        <w:t>The technology described in this specification was made ava</w:t>
      </w:r>
      <w:r>
        <w:rPr>
          <w:rFonts w:ascii="Verdana" w:hAnsi="Verdana"/>
          <w:color w:val="000000"/>
          <w:lang w:val="en"/>
        </w:rPr>
        <w:t>ilable from contributions from various sources, including members of the OpenID Foundation and others. Although the OpenID Foundation has taken steps to help ensure that the technology is available for distribution, it takes no position regarding the valid</w:t>
      </w:r>
      <w:r>
        <w:rPr>
          <w:rFonts w:ascii="Verdana" w:hAnsi="Verdana"/>
          <w:color w:val="000000"/>
          <w:lang w:val="en"/>
        </w:rPr>
        <w:t xml:space="preserve">ity or scope of any intellectual property or other rights that might be claimed to pertain to the implementation or use of the technology described in this specification or the extent to which any license under such rights might or might not be available; </w:t>
      </w:r>
      <w:r>
        <w:rPr>
          <w:rFonts w:ascii="Verdana" w:hAnsi="Verdana"/>
          <w:color w:val="000000"/>
          <w:lang w:val="en"/>
        </w:rPr>
        <w:t>neither does it represent that it has made any independent effort to identify any such rights. The OpenID Foundation and the contributors to this specification make no (and hereby expressly disclaim any) warranties (express, implied, or otherwise), includi</w:t>
      </w:r>
      <w:r>
        <w:rPr>
          <w:rFonts w:ascii="Verdana" w:hAnsi="Verdana"/>
          <w:color w:val="000000"/>
          <w:lang w:val="en"/>
        </w:rPr>
        <w:t>ng implied warranties of merchantability, non-infringement, fitness for a particular purpose, or title, related to this specification, and the entire risk as to implementing this specification is assumed by the implementer. The OpenID Intellectual Property</w:t>
      </w:r>
      <w:r>
        <w:rPr>
          <w:rFonts w:ascii="Verdana" w:hAnsi="Verdana"/>
          <w:color w:val="000000"/>
          <w:lang w:val="en"/>
        </w:rPr>
        <w:t xml:space="preserve"> Rights policy requires contributors to offer a patent promise not to assert certain patent claims against other contributors and against implementers. The OpenID Foundation invites any interested party to bring to its attention any copyrights, patents, pa</w:t>
      </w:r>
      <w:r>
        <w:rPr>
          <w:rFonts w:ascii="Verdana" w:hAnsi="Verdana"/>
          <w:color w:val="000000"/>
          <w:lang w:val="en"/>
        </w:rPr>
        <w:t xml:space="preserve">tent applications, or other proprietary rights that may cover technology that may be required to practice this specification. </w:t>
      </w:r>
    </w:p>
    <w:p w14:paraId="6387C605" w14:textId="77777777" w:rsidR="00000000" w:rsidRDefault="00386D1C">
      <w:pPr>
        <w:spacing w:before="0" w:beforeAutospacing="0" w:after="0" w:afterAutospacing="0"/>
        <w:divId w:val="964896919"/>
        <w:rPr>
          <w:rFonts w:ascii="Verdana" w:eastAsia="Times New Roman" w:hAnsi="Verdana"/>
          <w:color w:val="000000"/>
          <w:lang w:val="en"/>
        </w:rPr>
      </w:pPr>
      <w:bookmarkStart w:id="550" w:name="History"/>
      <w:bookmarkEnd w:id="550"/>
    </w:p>
    <w:p w14:paraId="6AC499F0" w14:textId="77777777" w:rsidR="00000000" w:rsidRDefault="00386D1C">
      <w:pPr>
        <w:spacing w:before="0" w:beforeAutospacing="0" w:after="0" w:afterAutospacing="0"/>
        <w:divId w:val="964896919"/>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gray" stroked="f"/>
        </w:pict>
      </w:r>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5BBF051A" w14:textId="77777777">
        <w:trPr>
          <w:divId w:val="964896919"/>
          <w:trHeight w:val="225"/>
          <w:tblCellSpacing w:w="12" w:type="dxa"/>
        </w:trPr>
        <w:tc>
          <w:tcPr>
            <w:tcW w:w="450" w:type="dxa"/>
            <w:shd w:val="clear" w:color="auto" w:fill="990000"/>
            <w:vAlign w:val="center"/>
            <w:hideMark/>
          </w:tcPr>
          <w:p w14:paraId="13526A27" w14:textId="77777777" w:rsidR="00000000" w:rsidRDefault="00386D1C">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14:paraId="4A33935B" w14:textId="77777777" w:rsidR="00000000" w:rsidRDefault="00386D1C">
      <w:pPr>
        <w:pStyle w:val="Heading3"/>
        <w:divId w:val="964896919"/>
        <w:rPr>
          <w:ins w:id="551" w:author="Author" w:date="2015-08-04T00:10:00Z"/>
          <w:rFonts w:eastAsia="Times New Roman"/>
          <w:lang w:val="en"/>
        </w:rPr>
      </w:pPr>
      <w:bookmarkStart w:id="552" w:name="rfc.section.C"/>
      <w:bookmarkEnd w:id="552"/>
      <w:ins w:id="553" w:author="Author" w:date="2015-08-04T00:10:00Z">
        <w:r>
          <w:rPr>
            <w:rFonts w:eastAsia="Times New Roman"/>
            <w:lang w:val="en"/>
          </w:rPr>
          <w:t>Appendix C.  Document History</w:t>
        </w:r>
      </w:ins>
    </w:p>
    <w:p w14:paraId="37A8ECE4" w14:textId="77777777" w:rsidR="00000000" w:rsidRDefault="00386D1C">
      <w:pPr>
        <w:pStyle w:val="NormalWeb"/>
        <w:divId w:val="964896919"/>
        <w:rPr>
          <w:ins w:id="554" w:author="Author" w:date="2015-08-04T00:10:00Z"/>
          <w:rFonts w:ascii="Verdana" w:hAnsi="Verdana"/>
          <w:color w:val="000000"/>
          <w:lang w:val="en"/>
        </w:rPr>
      </w:pPr>
      <w:ins w:id="555" w:author="Author" w:date="2015-08-04T00:10:00Z">
        <w:r>
          <w:rPr>
            <w:rFonts w:ascii="Verdana" w:hAnsi="Verdana"/>
            <w:color w:val="000000"/>
            <w:lang w:val="en"/>
          </w:rPr>
          <w:t xml:space="preserve">[[ To be removed from the approved errata ]] </w:t>
        </w:r>
      </w:ins>
    </w:p>
    <w:p w14:paraId="6694B0B5" w14:textId="77777777" w:rsidR="00000000" w:rsidRDefault="00386D1C">
      <w:pPr>
        <w:pStyle w:val="NormalWeb"/>
        <w:divId w:val="964896919"/>
        <w:rPr>
          <w:ins w:id="556" w:author="Author" w:date="2015-08-04T00:10:00Z"/>
          <w:rFonts w:ascii="Verdana" w:hAnsi="Verdana"/>
          <w:color w:val="000000"/>
          <w:lang w:val="en"/>
        </w:rPr>
      </w:pPr>
      <w:ins w:id="557" w:author="Author" w:date="2015-08-04T00:10:00Z">
        <w:r>
          <w:rPr>
            <w:rFonts w:ascii="Verdana" w:hAnsi="Verdana"/>
            <w:color w:val="000000"/>
            <w:lang w:val="en"/>
          </w:rPr>
          <w:t xml:space="preserve">-29 </w:t>
        </w:r>
      </w:ins>
    </w:p>
    <w:p w14:paraId="714BED56" w14:textId="77777777" w:rsidR="00000000" w:rsidRDefault="00386D1C">
      <w:pPr>
        <w:numPr>
          <w:ilvl w:val="0"/>
          <w:numId w:val="25"/>
        </w:numPr>
        <w:ind w:left="1200" w:right="480"/>
        <w:divId w:val="964896919"/>
        <w:rPr>
          <w:ins w:id="558" w:author="Author" w:date="2015-08-04T00:10:00Z"/>
          <w:rFonts w:ascii="Verdana" w:eastAsia="Times New Roman" w:hAnsi="Verdana"/>
          <w:color w:val="000000"/>
          <w:lang w:val="en"/>
        </w:rPr>
      </w:pPr>
      <w:ins w:id="559" w:author="Author" w:date="2015-08-04T00:10:00Z">
        <w:r>
          <w:rPr>
            <w:rFonts w:ascii="Verdana" w:eastAsia="Times New Roman" w:hAnsi="Verdana"/>
            <w:color w:val="000000"/>
            <w:lang w:val="en"/>
          </w:rPr>
          <w:t xml:space="preserve">Referenced completed RFCs. </w:t>
        </w:r>
      </w:ins>
    </w:p>
    <w:p w14:paraId="08DCF76E" w14:textId="77777777" w:rsidR="00000000" w:rsidRDefault="00386D1C">
      <w:pPr>
        <w:numPr>
          <w:ilvl w:val="0"/>
          <w:numId w:val="25"/>
        </w:numPr>
        <w:ind w:left="1200" w:right="480"/>
        <w:divId w:val="964896919"/>
        <w:rPr>
          <w:ins w:id="560" w:author="Author" w:date="2015-08-04T00:10:00Z"/>
          <w:rFonts w:ascii="Verdana" w:eastAsia="Times New Roman" w:hAnsi="Verdana"/>
          <w:color w:val="000000"/>
          <w:lang w:val="en"/>
        </w:rPr>
      </w:pPr>
      <w:ins w:id="561" w:author="Author" w:date="2015-08-04T00:10:00Z">
        <w:r>
          <w:rPr>
            <w:rFonts w:ascii="Verdana" w:eastAsia="Times New Roman" w:hAnsi="Verdana"/>
            <w:color w:val="000000"/>
            <w:lang w:val="en"/>
          </w:rPr>
          <w:t xml:space="preserve">Added missing URLs in references. </w:t>
        </w:r>
      </w:ins>
    </w:p>
    <w:p w14:paraId="200CDBC1" w14:textId="77777777" w:rsidR="00000000" w:rsidRDefault="00386D1C">
      <w:pPr>
        <w:numPr>
          <w:ilvl w:val="0"/>
          <w:numId w:val="25"/>
        </w:numPr>
        <w:ind w:left="1200" w:right="480"/>
        <w:divId w:val="964896919"/>
        <w:rPr>
          <w:ins w:id="562" w:author="Author" w:date="2015-08-04T00:10:00Z"/>
          <w:rFonts w:ascii="Verdana" w:eastAsia="Times New Roman" w:hAnsi="Verdana"/>
          <w:color w:val="000000"/>
          <w:lang w:val="en"/>
        </w:rPr>
      </w:pPr>
      <w:ins w:id="563" w:author="Author" w:date="2015-08-04T00:10:00Z">
        <w:r>
          <w:rPr>
            <w:rFonts w:ascii="Verdana" w:eastAsia="Times New Roman" w:hAnsi="Verdana"/>
            <w:color w:val="000000"/>
            <w:lang w:val="en"/>
          </w:rPr>
          <w:t xml:space="preserve">Fixed issue #971 - Clarified default *_encrypted_response_enc and request_object_encryption_enc values. </w:t>
        </w:r>
      </w:ins>
    </w:p>
    <w:p w14:paraId="285735B5" w14:textId="77777777" w:rsidR="00000000" w:rsidRDefault="00386D1C">
      <w:pPr>
        <w:numPr>
          <w:ilvl w:val="0"/>
          <w:numId w:val="25"/>
        </w:numPr>
        <w:ind w:left="1200" w:right="480"/>
        <w:divId w:val="964896919"/>
        <w:rPr>
          <w:ins w:id="564" w:author="Author" w:date="2015-08-04T00:10:00Z"/>
          <w:rFonts w:ascii="Verdana" w:eastAsia="Times New Roman" w:hAnsi="Verdana"/>
          <w:color w:val="000000"/>
          <w:lang w:val="en"/>
        </w:rPr>
      </w:pPr>
      <w:ins w:id="565" w:author="Author" w:date="2015-08-04T00:10:00Z">
        <w:r>
          <w:rPr>
            <w:rFonts w:ascii="Verdana" w:eastAsia="Times New Roman" w:hAnsi="Verdana"/>
            <w:color w:val="000000"/>
            <w:lang w:val="en"/>
          </w:rPr>
          <w:t xml:space="preserve">Changed to use "Cache-Control: no-cache, no-store" and "Pragma: no-cache" in examples. </w:t>
        </w:r>
      </w:ins>
    </w:p>
    <w:p w14:paraId="34B43C3E" w14:textId="77777777" w:rsidR="00000000" w:rsidRDefault="00386D1C">
      <w:pPr>
        <w:numPr>
          <w:ilvl w:val="0"/>
          <w:numId w:val="25"/>
        </w:numPr>
        <w:ind w:left="1200" w:right="480"/>
        <w:divId w:val="964896919"/>
        <w:rPr>
          <w:ins w:id="566" w:author="Author" w:date="2015-08-04T00:10:00Z"/>
          <w:rFonts w:ascii="Verdana" w:eastAsia="Times New Roman" w:hAnsi="Verdana"/>
          <w:color w:val="000000"/>
          <w:lang w:val="en"/>
        </w:rPr>
      </w:pPr>
      <w:ins w:id="567" w:author="Author" w:date="2015-08-04T00:10:00Z">
        <w:r>
          <w:rPr>
            <w:rFonts w:ascii="Verdana" w:eastAsia="Times New Roman" w:hAnsi="Verdana"/>
            <w:color w:val="000000"/>
            <w:lang w:val="en"/>
          </w:rPr>
          <w:lastRenderedPageBreak/>
          <w:t>Tracked terminology changes made in the referenced IETF specs s</w:t>
        </w:r>
        <w:r>
          <w:rPr>
            <w:rFonts w:ascii="Verdana" w:eastAsia="Times New Roman" w:hAnsi="Verdana"/>
            <w:color w:val="000000"/>
            <w:lang w:val="en"/>
          </w:rPr>
          <w:t xml:space="preserve">ince errata set 1. </w:t>
        </w:r>
      </w:ins>
    </w:p>
    <w:p w14:paraId="0177E80D" w14:textId="77777777" w:rsidR="00000000" w:rsidRDefault="00386D1C">
      <w:pPr>
        <w:numPr>
          <w:ilvl w:val="0"/>
          <w:numId w:val="25"/>
        </w:numPr>
        <w:ind w:left="1200" w:right="480"/>
        <w:divId w:val="964896919"/>
        <w:rPr>
          <w:ins w:id="568" w:author="Author" w:date="2015-08-04T00:10:00Z"/>
          <w:rFonts w:ascii="Verdana" w:eastAsia="Times New Roman" w:hAnsi="Verdana"/>
          <w:color w:val="000000"/>
          <w:lang w:val="en"/>
        </w:rPr>
      </w:pPr>
      <w:ins w:id="569" w:author="Author" w:date="2015-08-04T00:10:00Z">
        <w:r>
          <w:rPr>
            <w:rFonts w:ascii="Verdana" w:eastAsia="Times New Roman" w:hAnsi="Verdana"/>
            <w:color w:val="000000"/>
            <w:lang w:val="en"/>
          </w:rPr>
          <w:t xml:space="preserve">Updated the RFC 2616 reference to RFC 7231. </w:t>
        </w:r>
      </w:ins>
    </w:p>
    <w:p w14:paraId="700DDFCF" w14:textId="77777777" w:rsidR="00000000" w:rsidRDefault="00386D1C">
      <w:pPr>
        <w:numPr>
          <w:ilvl w:val="0"/>
          <w:numId w:val="25"/>
        </w:numPr>
        <w:ind w:left="1200" w:right="480"/>
        <w:divId w:val="964896919"/>
        <w:rPr>
          <w:ins w:id="570" w:author="Author" w:date="2015-08-04T00:10:00Z"/>
          <w:rFonts w:ascii="Verdana" w:eastAsia="Times New Roman" w:hAnsi="Verdana"/>
          <w:color w:val="000000"/>
          <w:lang w:val="en"/>
        </w:rPr>
      </w:pPr>
      <w:ins w:id="571" w:author="Author" w:date="2015-08-04T00:10:00Z">
        <w:r>
          <w:rPr>
            <w:rFonts w:ascii="Verdana" w:eastAsia="Times New Roman" w:hAnsi="Verdana"/>
            <w:color w:val="000000"/>
            <w:lang w:val="en"/>
          </w:rPr>
          <w:t xml:space="preserve">Registered the client metadata definitions and token endpoint authentication methods not registered by RFC 7591 in the registries established by RFC 7591. </w:t>
        </w:r>
      </w:ins>
    </w:p>
    <w:p w14:paraId="5F500508" w14:textId="77777777" w:rsidR="00000000" w:rsidRDefault="00386D1C">
      <w:pPr>
        <w:pStyle w:val="NormalWeb"/>
        <w:divId w:val="964896919"/>
        <w:rPr>
          <w:ins w:id="572" w:author="Author" w:date="2015-08-04T00:10:00Z"/>
          <w:rFonts w:ascii="Verdana" w:hAnsi="Verdana"/>
          <w:color w:val="000000"/>
          <w:lang w:val="en"/>
        </w:rPr>
      </w:pPr>
      <w:ins w:id="573" w:author="Author" w:date="2015-08-04T00:10:00Z">
        <w:r>
          <w:rPr>
            <w:rFonts w:ascii="Verdana" w:hAnsi="Verdana"/>
            <w:color w:val="000000"/>
            <w:lang w:val="en"/>
          </w:rPr>
          <w:t xml:space="preserve">-28 </w:t>
        </w:r>
      </w:ins>
    </w:p>
    <w:p w14:paraId="1BDDDA73" w14:textId="77777777" w:rsidR="00000000" w:rsidRDefault="00386D1C">
      <w:pPr>
        <w:numPr>
          <w:ilvl w:val="0"/>
          <w:numId w:val="26"/>
        </w:numPr>
        <w:ind w:left="1200" w:right="480"/>
        <w:divId w:val="964896919"/>
        <w:rPr>
          <w:ins w:id="574" w:author="Author" w:date="2015-08-04T00:10:00Z"/>
          <w:rFonts w:ascii="Verdana" w:eastAsia="Times New Roman" w:hAnsi="Verdana"/>
          <w:color w:val="000000"/>
          <w:lang w:val="en"/>
        </w:rPr>
      </w:pPr>
      <w:ins w:id="575" w:author="Author" w:date="2015-08-04T00:10:00Z">
        <w:r>
          <w:rPr>
            <w:rFonts w:ascii="Verdana" w:eastAsia="Times New Roman" w:hAnsi="Verdana"/>
            <w:color w:val="000000"/>
            <w:lang w:val="en"/>
          </w:rPr>
          <w:t xml:space="preserve">Final specification incorporating errata set 1. </w:t>
        </w:r>
      </w:ins>
    </w:p>
    <w:p w14:paraId="29123FC0" w14:textId="77777777" w:rsidR="00000000" w:rsidRDefault="00386D1C">
      <w:pPr>
        <w:spacing w:before="0" w:beforeAutospacing="0" w:after="0" w:afterAutospacing="0"/>
        <w:divId w:val="964896919"/>
        <w:rPr>
          <w:ins w:id="576" w:author="Author" w:date="2015-08-04T00:10:00Z"/>
          <w:rFonts w:ascii="Verdana" w:eastAsia="Times New Roman" w:hAnsi="Verdana"/>
          <w:color w:val="000000"/>
          <w:lang w:val="en"/>
        </w:rPr>
      </w:pPr>
      <w:bookmarkStart w:id="577" w:name="rfc.authors"/>
      <w:bookmarkEnd w:id="577"/>
    </w:p>
    <w:p w14:paraId="3C2477A6" w14:textId="77777777" w:rsidR="00000000" w:rsidRDefault="00386D1C">
      <w:pPr>
        <w:spacing w:before="0" w:beforeAutospacing="0" w:after="0" w:afterAutospacing="0"/>
        <w:divId w:val="964896919"/>
        <w:rPr>
          <w:ins w:id="578" w:author="Author" w:date="2015-08-04T00:10:00Z"/>
          <w:rFonts w:ascii="Verdana" w:eastAsia="Times New Roman" w:hAnsi="Verdana"/>
          <w:color w:val="000000"/>
          <w:lang w:val="en"/>
        </w:rPr>
      </w:pPr>
      <w:ins w:id="579" w:author="Author" w:date="2015-08-04T00:10:00Z">
        <w:r>
          <w:rPr>
            <w:rFonts w:ascii="Verdana" w:eastAsia="Times New Roman" w:hAnsi="Verdana"/>
            <w:color w:val="000000"/>
            <w:lang w:val="en"/>
          </w:rPr>
          <w:pict>
            <v:rect id="_x0000_i1061" style="width:0;height:.75pt" o:hralign="center" o:hrstd="t" o:hr="t" fillcolor="gray" stroked="f"/>
          </w:pict>
        </w:r>
      </w:ins>
    </w:p>
    <w:tbl>
      <w:tblPr>
        <w:tblpPr w:leftFromText="36" w:rightFromText="36" w:vertAnchor="text" w:tblpXSpec="right" w:tblpYSpec="center"/>
        <w:tblW w:w="450" w:type="dxa"/>
        <w:tblCellSpacing w:w="12" w:type="dxa"/>
        <w:tblCellMar>
          <w:left w:w="0" w:type="dxa"/>
          <w:right w:w="0" w:type="dxa"/>
        </w:tblCellMar>
        <w:tblLook w:val="04A0" w:firstRow="1" w:lastRow="0" w:firstColumn="1" w:lastColumn="0" w:noHBand="0" w:noVBand="1"/>
        <w:tblDescription w:val="layout"/>
      </w:tblPr>
      <w:tblGrid>
        <w:gridCol w:w="582"/>
      </w:tblGrid>
      <w:tr w:rsidR="00000000" w14:paraId="00692C66" w14:textId="77777777">
        <w:trPr>
          <w:divId w:val="964896919"/>
          <w:trHeight w:val="225"/>
          <w:tblCellSpacing w:w="12" w:type="dxa"/>
          <w:ins w:id="580" w:author="Author" w:date="2015-08-04T00:10:00Z"/>
        </w:trPr>
        <w:tc>
          <w:tcPr>
            <w:tcW w:w="450" w:type="dxa"/>
            <w:shd w:val="clear" w:color="auto" w:fill="990000"/>
            <w:vAlign w:val="center"/>
            <w:hideMark/>
          </w:tcPr>
          <w:p w14:paraId="5E0EFF68" w14:textId="77777777" w:rsidR="00000000" w:rsidRDefault="00386D1C">
            <w:pPr>
              <w:spacing w:before="0" w:beforeAutospacing="0" w:after="0" w:afterAutospacing="0" w:line="225" w:lineRule="atLeast"/>
              <w:jc w:val="center"/>
              <w:rPr>
                <w:ins w:id="581" w:author="Author" w:date="2015-08-04T00:10:00Z"/>
                <w:rFonts w:ascii="Verdana" w:eastAsia="Times New Roman" w:hAnsi="Verdana"/>
                <w:color w:val="FFFFFF"/>
              </w:rPr>
            </w:pPr>
            <w:ins w:id="582" w:author="Author" w:date="2015-08-04T00:10:00Z">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ins>
          </w:p>
        </w:tc>
      </w:tr>
    </w:tbl>
    <w:p w14:paraId="5DD902F2" w14:textId="77777777" w:rsidR="00000000" w:rsidRDefault="00386D1C">
      <w:pPr>
        <w:pStyle w:val="Heading3"/>
        <w:divId w:val="964896919"/>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085"/>
        <w:gridCol w:w="6181"/>
      </w:tblGrid>
      <w:tr w:rsidR="00000000" w14:paraId="3243C99D" w14:textId="77777777">
        <w:trPr>
          <w:divId w:val="964896919"/>
          <w:tblCellSpacing w:w="0" w:type="dxa"/>
        </w:trPr>
        <w:tc>
          <w:tcPr>
            <w:tcW w:w="0" w:type="auto"/>
            <w:vAlign w:val="center"/>
            <w:hideMark/>
          </w:tcPr>
          <w:p w14:paraId="6952D91A"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A5FA4D8"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6B7FA9EB" w14:textId="77777777">
        <w:trPr>
          <w:divId w:val="964896919"/>
          <w:tblCellSpacing w:w="0" w:type="dxa"/>
        </w:trPr>
        <w:tc>
          <w:tcPr>
            <w:tcW w:w="0" w:type="auto"/>
            <w:vAlign w:val="center"/>
            <w:hideMark/>
          </w:tcPr>
          <w:p w14:paraId="6D9A4906"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2F065D6"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77DE769A" w14:textId="77777777">
        <w:trPr>
          <w:divId w:val="964896919"/>
          <w:tblCellSpacing w:w="0" w:type="dxa"/>
        </w:trPr>
        <w:tc>
          <w:tcPr>
            <w:tcW w:w="0" w:type="auto"/>
            <w:vAlign w:val="center"/>
            <w:hideMark/>
          </w:tcPr>
          <w:p w14:paraId="1BA67AC9" w14:textId="77777777" w:rsidR="00000000" w:rsidRDefault="00386D1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CC11F66" w14:textId="77777777" w:rsidR="00000000" w:rsidRDefault="00386D1C">
            <w:pPr>
              <w:spacing w:before="0" w:beforeAutospacing="0" w:after="0" w:afterAutospacing="0"/>
              <w:rPr>
                <w:rFonts w:ascii="Verdana" w:eastAsia="Times New Roman" w:hAnsi="Verdana"/>
                <w:color w:val="000000"/>
                <w:sz w:val="20"/>
                <w:szCs w:val="20"/>
              </w:rPr>
            </w:pPr>
            <w:hyperlink r:id="rId9" w:history="1">
              <w:r>
                <w:rPr>
                  <w:rStyle w:val="Hyperlink"/>
                  <w:rFonts w:ascii="Verdana" w:eastAsia="Times New Roman" w:hAnsi="Verdana"/>
                  <w:sz w:val="20"/>
                  <w:szCs w:val="20"/>
                </w:rPr>
                <w:t>n-sakimura@nri.co.jp</w:t>
              </w:r>
            </w:hyperlink>
          </w:p>
        </w:tc>
      </w:tr>
      <w:tr w:rsidR="00000000" w14:paraId="045BDE2A" w14:textId="77777777">
        <w:trPr>
          <w:divId w:val="964896919"/>
          <w:tblCellSpacing w:w="0" w:type="dxa"/>
        </w:trPr>
        <w:tc>
          <w:tcPr>
            <w:tcW w:w="0" w:type="auto"/>
            <w:vAlign w:val="center"/>
            <w:hideMark/>
          </w:tcPr>
          <w:p w14:paraId="2C78D706" w14:textId="77777777" w:rsidR="00000000" w:rsidRDefault="00386D1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32DDDC5E" w14:textId="77777777" w:rsidR="00000000" w:rsidRDefault="00386D1C">
            <w:pPr>
              <w:spacing w:before="0" w:beforeAutospacing="0" w:after="0" w:afterAutospacing="0"/>
              <w:rPr>
                <w:rFonts w:ascii="Verdana" w:eastAsia="Times New Roman" w:hAnsi="Verdana"/>
                <w:color w:val="000000"/>
                <w:sz w:val="20"/>
                <w:szCs w:val="20"/>
              </w:rPr>
            </w:pPr>
            <w:hyperlink r:id="rId10" w:history="1">
              <w:r>
                <w:rPr>
                  <w:rStyle w:val="Hyperlink"/>
                  <w:rFonts w:ascii="Verdana" w:eastAsia="Times New Roman" w:hAnsi="Verdana"/>
                  <w:sz w:val="20"/>
                  <w:szCs w:val="20"/>
                </w:rPr>
                <w:t>http://nat.sakimura.org/</w:t>
              </w:r>
            </w:hyperlink>
          </w:p>
        </w:tc>
      </w:tr>
      <w:tr w:rsidR="00000000" w14:paraId="3D02456C" w14:textId="77777777">
        <w:trPr>
          <w:divId w:val="964896919"/>
          <w:tblCellSpacing w:w="0" w:type="dxa"/>
        </w:trPr>
        <w:tc>
          <w:tcPr>
            <w:tcW w:w="0" w:type="auto"/>
            <w:vAlign w:val="center"/>
            <w:hideMark/>
          </w:tcPr>
          <w:p w14:paraId="5366A6D5" w14:textId="77777777" w:rsidR="00000000" w:rsidRDefault="00386D1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41B0E5A" w14:textId="77777777" w:rsidR="00000000" w:rsidRDefault="00386D1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353D86F" w14:textId="77777777">
        <w:trPr>
          <w:divId w:val="964896919"/>
          <w:tblCellSpacing w:w="0" w:type="dxa"/>
        </w:trPr>
        <w:tc>
          <w:tcPr>
            <w:tcW w:w="0" w:type="auto"/>
            <w:vAlign w:val="center"/>
            <w:hideMark/>
          </w:tcPr>
          <w:p w14:paraId="1B2E18F4"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27FFE83"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301C2100" w14:textId="77777777">
        <w:trPr>
          <w:divId w:val="964896919"/>
          <w:tblCellSpacing w:w="0" w:type="dxa"/>
        </w:trPr>
        <w:tc>
          <w:tcPr>
            <w:tcW w:w="0" w:type="auto"/>
            <w:vAlign w:val="center"/>
            <w:hideMark/>
          </w:tcPr>
          <w:p w14:paraId="12A2E2EF"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DE89EAE"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5C32BB68" w14:textId="77777777">
        <w:trPr>
          <w:divId w:val="964896919"/>
          <w:tblCellSpacing w:w="0" w:type="dxa"/>
        </w:trPr>
        <w:tc>
          <w:tcPr>
            <w:tcW w:w="0" w:type="auto"/>
            <w:vAlign w:val="center"/>
            <w:hideMark/>
          </w:tcPr>
          <w:p w14:paraId="422AC1C9" w14:textId="77777777" w:rsidR="00000000" w:rsidRDefault="00386D1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D590C1D" w14:textId="77777777" w:rsidR="00000000" w:rsidRDefault="00386D1C">
            <w:pPr>
              <w:spacing w:before="0" w:beforeAutospacing="0" w:after="0" w:afterAutospacing="0"/>
              <w:rPr>
                <w:rFonts w:ascii="Verdana" w:eastAsia="Times New Roman" w:hAnsi="Verdana"/>
                <w:color w:val="000000"/>
                <w:sz w:val="20"/>
                <w:szCs w:val="20"/>
              </w:rPr>
            </w:pPr>
            <w:hyperlink r:id="rId11" w:history="1">
              <w:r>
                <w:rPr>
                  <w:rStyle w:val="Hyperlink"/>
                  <w:rFonts w:ascii="Verdana" w:eastAsia="Times New Roman" w:hAnsi="Verdana"/>
                  <w:sz w:val="20"/>
                  <w:szCs w:val="20"/>
                </w:rPr>
                <w:t>ve7jtb@ve7jtb.com</w:t>
              </w:r>
            </w:hyperlink>
          </w:p>
        </w:tc>
      </w:tr>
      <w:tr w:rsidR="00000000" w14:paraId="39AD4D57" w14:textId="77777777">
        <w:trPr>
          <w:divId w:val="964896919"/>
          <w:tblCellSpacing w:w="0" w:type="dxa"/>
        </w:trPr>
        <w:tc>
          <w:tcPr>
            <w:tcW w:w="0" w:type="auto"/>
            <w:vAlign w:val="center"/>
            <w:hideMark/>
          </w:tcPr>
          <w:p w14:paraId="214C5CD3" w14:textId="77777777" w:rsidR="00000000" w:rsidRDefault="00386D1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991CE8B" w14:textId="77777777" w:rsidR="00000000" w:rsidRDefault="00386D1C">
            <w:pPr>
              <w:spacing w:before="0" w:beforeAutospacing="0" w:after="0" w:afterAutospacing="0"/>
              <w:rPr>
                <w:rFonts w:ascii="Verdana" w:eastAsia="Times New Roman" w:hAnsi="Verdana"/>
                <w:color w:val="000000"/>
                <w:sz w:val="20"/>
                <w:szCs w:val="20"/>
              </w:rPr>
            </w:pPr>
            <w:hyperlink r:id="rId12" w:history="1">
              <w:r>
                <w:rPr>
                  <w:rStyle w:val="Hyperlink"/>
                  <w:rFonts w:ascii="Verdana" w:eastAsia="Times New Roman" w:hAnsi="Verdana"/>
                  <w:sz w:val="20"/>
                  <w:szCs w:val="20"/>
                </w:rPr>
                <w:t>http://www.thread-safe.com/</w:t>
              </w:r>
            </w:hyperlink>
          </w:p>
        </w:tc>
      </w:tr>
      <w:tr w:rsidR="00000000" w14:paraId="2C080C73" w14:textId="77777777">
        <w:trPr>
          <w:divId w:val="964896919"/>
          <w:tblCellSpacing w:w="0" w:type="dxa"/>
        </w:trPr>
        <w:tc>
          <w:tcPr>
            <w:tcW w:w="0" w:type="auto"/>
            <w:vAlign w:val="center"/>
            <w:hideMark/>
          </w:tcPr>
          <w:p w14:paraId="487CC7D7" w14:textId="77777777" w:rsidR="00000000" w:rsidRDefault="00386D1C">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760B56A6" w14:textId="77777777" w:rsidR="00000000" w:rsidRDefault="00386D1C">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C79E346" w14:textId="77777777">
        <w:trPr>
          <w:divId w:val="964896919"/>
          <w:tblCellSpacing w:w="0" w:type="dxa"/>
        </w:trPr>
        <w:tc>
          <w:tcPr>
            <w:tcW w:w="0" w:type="auto"/>
            <w:vAlign w:val="center"/>
            <w:hideMark/>
          </w:tcPr>
          <w:p w14:paraId="4BD27211"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36ECB4B"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2468BDB8" w14:textId="77777777">
        <w:trPr>
          <w:divId w:val="964896919"/>
          <w:tblCellSpacing w:w="0" w:type="dxa"/>
        </w:trPr>
        <w:tc>
          <w:tcPr>
            <w:tcW w:w="0" w:type="auto"/>
            <w:vAlign w:val="center"/>
            <w:hideMark/>
          </w:tcPr>
          <w:p w14:paraId="5B10C4E7"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D5EAEE8" w14:textId="77777777" w:rsidR="00000000" w:rsidRDefault="00386D1C">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615CEB94" w14:textId="77777777">
        <w:trPr>
          <w:divId w:val="964896919"/>
          <w:tblCellSpacing w:w="0" w:type="dxa"/>
        </w:trPr>
        <w:tc>
          <w:tcPr>
            <w:tcW w:w="0" w:type="auto"/>
            <w:vAlign w:val="center"/>
            <w:hideMark/>
          </w:tcPr>
          <w:p w14:paraId="6143019A" w14:textId="77777777" w:rsidR="00000000" w:rsidRDefault="00386D1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2A14EE7" w14:textId="77777777" w:rsidR="00000000" w:rsidRDefault="00386D1C">
            <w:pPr>
              <w:spacing w:before="0" w:beforeAutospacing="0" w:after="0" w:afterAutospacing="0"/>
              <w:rPr>
                <w:rFonts w:ascii="Verdana" w:eastAsia="Times New Roman" w:hAnsi="Verdana"/>
                <w:color w:val="000000"/>
                <w:sz w:val="20"/>
                <w:szCs w:val="20"/>
              </w:rPr>
            </w:pPr>
            <w:hyperlink r:id="rId13" w:history="1">
              <w:r>
                <w:rPr>
                  <w:rStyle w:val="Hyperlink"/>
                  <w:rFonts w:ascii="Verdana" w:eastAsia="Times New Roman" w:hAnsi="Verdana"/>
                  <w:sz w:val="20"/>
                  <w:szCs w:val="20"/>
                </w:rPr>
                <w:t>mbj@microsoft.com</w:t>
              </w:r>
            </w:hyperlink>
          </w:p>
        </w:tc>
      </w:tr>
      <w:tr w:rsidR="00000000" w14:paraId="0D478118" w14:textId="77777777">
        <w:trPr>
          <w:divId w:val="964896919"/>
          <w:tblCellSpacing w:w="0" w:type="dxa"/>
        </w:trPr>
        <w:tc>
          <w:tcPr>
            <w:tcW w:w="0" w:type="auto"/>
            <w:vAlign w:val="center"/>
            <w:hideMark/>
          </w:tcPr>
          <w:p w14:paraId="44C669AD" w14:textId="77777777" w:rsidR="00000000" w:rsidRDefault="00386D1C">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0" w:type="auto"/>
            <w:vAlign w:val="center"/>
            <w:hideMark/>
          </w:tcPr>
          <w:p w14:paraId="0AD0F4AF" w14:textId="77777777" w:rsidR="00000000" w:rsidRDefault="00386D1C">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http://self-issued.info/</w:t>
              </w:r>
            </w:hyperlink>
          </w:p>
        </w:tc>
      </w:tr>
    </w:tbl>
    <w:p w14:paraId="0B302CF2" w14:textId="77777777" w:rsidR="00386D1C" w:rsidRDefault="00386D1C">
      <w:pPr>
        <w:spacing w:before="0" w:beforeAutospacing="0" w:after="0" w:afterAutospacing="0"/>
        <w:divId w:val="964896919"/>
        <w:rPr>
          <w:rFonts w:eastAsia="Times New Roman"/>
        </w:rPr>
      </w:pPr>
    </w:p>
    <w:sectPr w:rsidR="00386D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60F3"/>
    <w:multiLevelType w:val="multilevel"/>
    <w:tmpl w:val="1E6C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1B2D38"/>
    <w:multiLevelType w:val="multilevel"/>
    <w:tmpl w:val="F5B47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7F18B0"/>
    <w:multiLevelType w:val="multilevel"/>
    <w:tmpl w:val="AA60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4C637F"/>
    <w:multiLevelType w:val="multilevel"/>
    <w:tmpl w:val="BBB80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2F0779"/>
    <w:multiLevelType w:val="multilevel"/>
    <w:tmpl w:val="CAA48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796224"/>
    <w:multiLevelType w:val="multilevel"/>
    <w:tmpl w:val="93186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B3688A"/>
    <w:multiLevelType w:val="multilevel"/>
    <w:tmpl w:val="98E4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F22F2D"/>
    <w:multiLevelType w:val="multilevel"/>
    <w:tmpl w:val="01A2E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2C2505"/>
    <w:multiLevelType w:val="multilevel"/>
    <w:tmpl w:val="E896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681FF9"/>
    <w:multiLevelType w:val="multilevel"/>
    <w:tmpl w:val="B810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D7CAC"/>
    <w:multiLevelType w:val="multilevel"/>
    <w:tmpl w:val="287C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C413D6"/>
    <w:multiLevelType w:val="multilevel"/>
    <w:tmpl w:val="4A4EF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457733"/>
    <w:multiLevelType w:val="multilevel"/>
    <w:tmpl w:val="61686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5D09F8"/>
    <w:multiLevelType w:val="multilevel"/>
    <w:tmpl w:val="48BCE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2F4B05"/>
    <w:multiLevelType w:val="multilevel"/>
    <w:tmpl w:val="9F087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2D781C"/>
    <w:multiLevelType w:val="multilevel"/>
    <w:tmpl w:val="1B667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5B4E8A"/>
    <w:multiLevelType w:val="multilevel"/>
    <w:tmpl w:val="83225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040CC8"/>
    <w:multiLevelType w:val="multilevel"/>
    <w:tmpl w:val="1D6A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FD4397"/>
    <w:multiLevelType w:val="multilevel"/>
    <w:tmpl w:val="69427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1C6DA9"/>
    <w:multiLevelType w:val="multilevel"/>
    <w:tmpl w:val="97AC0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28153C"/>
    <w:multiLevelType w:val="multilevel"/>
    <w:tmpl w:val="82044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E21684"/>
    <w:multiLevelType w:val="multilevel"/>
    <w:tmpl w:val="D982D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5219CE"/>
    <w:multiLevelType w:val="multilevel"/>
    <w:tmpl w:val="3D2C0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EC2DE1"/>
    <w:multiLevelType w:val="multilevel"/>
    <w:tmpl w:val="7E12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6605BF"/>
    <w:multiLevelType w:val="multilevel"/>
    <w:tmpl w:val="34504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BC631B5"/>
    <w:multiLevelType w:val="multilevel"/>
    <w:tmpl w:val="6992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AF08F5"/>
    <w:multiLevelType w:val="multilevel"/>
    <w:tmpl w:val="AD2AA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22"/>
  </w:num>
  <w:num w:numId="4">
    <w:abstractNumId w:val="15"/>
  </w:num>
  <w:num w:numId="5">
    <w:abstractNumId w:val="4"/>
  </w:num>
  <w:num w:numId="6">
    <w:abstractNumId w:val="3"/>
  </w:num>
  <w:num w:numId="7">
    <w:abstractNumId w:val="6"/>
  </w:num>
  <w:num w:numId="8">
    <w:abstractNumId w:val="5"/>
  </w:num>
  <w:num w:numId="9">
    <w:abstractNumId w:val="8"/>
  </w:num>
  <w:num w:numId="10">
    <w:abstractNumId w:val="12"/>
  </w:num>
  <w:num w:numId="11">
    <w:abstractNumId w:val="19"/>
  </w:num>
  <w:num w:numId="12">
    <w:abstractNumId w:val="11"/>
  </w:num>
  <w:num w:numId="13">
    <w:abstractNumId w:val="13"/>
  </w:num>
  <w:num w:numId="14">
    <w:abstractNumId w:val="16"/>
  </w:num>
  <w:num w:numId="15">
    <w:abstractNumId w:val="1"/>
  </w:num>
  <w:num w:numId="16">
    <w:abstractNumId w:val="25"/>
  </w:num>
  <w:num w:numId="17">
    <w:abstractNumId w:val="21"/>
  </w:num>
  <w:num w:numId="18">
    <w:abstractNumId w:val="2"/>
  </w:num>
  <w:num w:numId="19">
    <w:abstractNumId w:val="26"/>
  </w:num>
  <w:num w:numId="20">
    <w:abstractNumId w:val="7"/>
  </w:num>
  <w:num w:numId="21">
    <w:abstractNumId w:val="14"/>
  </w:num>
  <w:num w:numId="22">
    <w:abstractNumId w:val="23"/>
  </w:num>
  <w:num w:numId="23">
    <w:abstractNumId w:val="24"/>
  </w:num>
  <w:num w:numId="24">
    <w:abstractNumId w:val="18"/>
  </w:num>
  <w:num w:numId="25">
    <w:abstractNumId w:val="20"/>
  </w:num>
  <w:num w:numId="26">
    <w:abstractNumId w:val="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386D1C"/>
    <w:rsid w:val="00386D1C"/>
    <w:rsid w:val="004E5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386D1C"/>
    <w:rPr>
      <w:rFonts w:eastAsiaTheme="minorEastAsia"/>
      <w:sz w:val="24"/>
      <w:szCs w:val="24"/>
    </w:rPr>
  </w:style>
  <w:style w:type="paragraph" w:styleId="BalloonText">
    <w:name w:val="Balloon Text"/>
    <w:basedOn w:val="Normal"/>
    <w:link w:val="BalloonTextChar"/>
    <w:uiPriority w:val="99"/>
    <w:semiHidden/>
    <w:unhideWhenUsed/>
    <w:rsid w:val="00386D1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D1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386D1C"/>
    <w:rPr>
      <w:rFonts w:eastAsiaTheme="minorEastAsia"/>
      <w:sz w:val="24"/>
      <w:szCs w:val="24"/>
    </w:rPr>
  </w:style>
  <w:style w:type="paragraph" w:styleId="BalloonText">
    <w:name w:val="Balloon Text"/>
    <w:basedOn w:val="Normal"/>
    <w:link w:val="BalloonTextChar"/>
    <w:uiPriority w:val="99"/>
    <w:semiHidden/>
    <w:unhideWhenUsed/>
    <w:rsid w:val="00386D1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D1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9691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761997462">
          <w:blockQuote w:val="1"/>
          <w:marLeft w:val="720"/>
          <w:marRight w:val="720"/>
          <w:marTop w:val="100"/>
          <w:marBottom w:val="100"/>
          <w:divBdr>
            <w:top w:val="none" w:sz="0" w:space="0" w:color="auto"/>
            <w:left w:val="none" w:sz="0" w:space="0" w:color="auto"/>
            <w:bottom w:val="none" w:sz="0" w:space="0" w:color="auto"/>
            <w:right w:val="none" w:sz="0" w:space="0" w:color="auto"/>
          </w:divBdr>
        </w:div>
        <w:div w:id="23097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324064">
          <w:marLeft w:val="720"/>
          <w:marRight w:val="0"/>
          <w:marTop w:val="0"/>
          <w:marBottom w:val="0"/>
          <w:divBdr>
            <w:top w:val="none" w:sz="0" w:space="0" w:color="auto"/>
            <w:left w:val="none" w:sz="0" w:space="0" w:color="auto"/>
            <w:bottom w:val="none" w:sz="0" w:space="0" w:color="auto"/>
            <w:right w:val="none" w:sz="0" w:space="0" w:color="auto"/>
          </w:divBdr>
        </w:div>
        <w:div w:id="3400123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3019613">
          <w:marLeft w:val="720"/>
          <w:marRight w:val="0"/>
          <w:marTop w:val="0"/>
          <w:marBottom w:val="0"/>
          <w:divBdr>
            <w:top w:val="none" w:sz="0" w:space="0" w:color="auto"/>
            <w:left w:val="none" w:sz="0" w:space="0" w:color="auto"/>
            <w:bottom w:val="none" w:sz="0" w:space="0" w:color="auto"/>
            <w:right w:val="none" w:sz="0" w:space="0" w:color="auto"/>
          </w:divBdr>
        </w:div>
        <w:div w:id="942958394">
          <w:blockQuote w:val="1"/>
          <w:marLeft w:val="720"/>
          <w:marRight w:val="720"/>
          <w:marTop w:val="100"/>
          <w:marBottom w:val="100"/>
          <w:divBdr>
            <w:top w:val="none" w:sz="0" w:space="0" w:color="auto"/>
            <w:left w:val="none" w:sz="0" w:space="0" w:color="auto"/>
            <w:bottom w:val="none" w:sz="0" w:space="0" w:color="auto"/>
            <w:right w:val="none" w:sz="0" w:space="0" w:color="auto"/>
          </w:divBdr>
        </w:div>
        <w:div w:id="952201766">
          <w:blockQuote w:val="1"/>
          <w:marLeft w:val="720"/>
          <w:marRight w:val="720"/>
          <w:marTop w:val="100"/>
          <w:marBottom w:val="100"/>
          <w:divBdr>
            <w:top w:val="none" w:sz="0" w:space="0" w:color="auto"/>
            <w:left w:val="none" w:sz="0" w:space="0" w:color="auto"/>
            <w:bottom w:val="none" w:sz="0" w:space="0" w:color="auto"/>
            <w:right w:val="none" w:sz="0" w:space="0" w:color="auto"/>
          </w:divBdr>
        </w:div>
        <w:div w:id="867335042">
          <w:marLeft w:val="720"/>
          <w:marRight w:val="0"/>
          <w:marTop w:val="0"/>
          <w:marBottom w:val="0"/>
          <w:divBdr>
            <w:top w:val="none" w:sz="0" w:space="0" w:color="auto"/>
            <w:left w:val="none" w:sz="0" w:space="0" w:color="auto"/>
            <w:bottom w:val="none" w:sz="0" w:space="0" w:color="auto"/>
            <w:right w:val="none" w:sz="0" w:space="0" w:color="auto"/>
          </w:divBdr>
        </w:div>
        <w:div w:id="2134126711">
          <w:marLeft w:val="720"/>
          <w:marRight w:val="0"/>
          <w:marTop w:val="0"/>
          <w:marBottom w:val="0"/>
          <w:divBdr>
            <w:top w:val="none" w:sz="0" w:space="0" w:color="auto"/>
            <w:left w:val="none" w:sz="0" w:space="0" w:color="auto"/>
            <w:bottom w:val="none" w:sz="0" w:space="0" w:color="auto"/>
            <w:right w:val="none" w:sz="0" w:space="0" w:color="auto"/>
          </w:divBdr>
        </w:div>
        <w:div w:id="732319080">
          <w:marLeft w:val="720"/>
          <w:marRight w:val="0"/>
          <w:marTop w:val="0"/>
          <w:marBottom w:val="0"/>
          <w:divBdr>
            <w:top w:val="none" w:sz="0" w:space="0" w:color="auto"/>
            <w:left w:val="none" w:sz="0" w:space="0" w:color="auto"/>
            <w:bottom w:val="none" w:sz="0" w:space="0" w:color="auto"/>
            <w:right w:val="none" w:sz="0" w:space="0" w:color="auto"/>
          </w:divBdr>
        </w:div>
        <w:div w:id="417672719">
          <w:marLeft w:val="720"/>
          <w:marRight w:val="0"/>
          <w:marTop w:val="0"/>
          <w:marBottom w:val="0"/>
          <w:divBdr>
            <w:top w:val="none" w:sz="0" w:space="0" w:color="auto"/>
            <w:left w:val="none" w:sz="0" w:space="0" w:color="auto"/>
            <w:bottom w:val="none" w:sz="0" w:space="0" w:color="auto"/>
            <w:right w:val="none" w:sz="0" w:space="0" w:color="auto"/>
          </w:divBdr>
        </w:div>
        <w:div w:id="1011761743">
          <w:marLeft w:val="720"/>
          <w:marRight w:val="0"/>
          <w:marTop w:val="0"/>
          <w:marBottom w:val="0"/>
          <w:divBdr>
            <w:top w:val="none" w:sz="0" w:space="0" w:color="auto"/>
            <w:left w:val="none" w:sz="0" w:space="0" w:color="auto"/>
            <w:bottom w:val="none" w:sz="0" w:space="0" w:color="auto"/>
            <w:right w:val="none" w:sz="0" w:space="0" w:color="auto"/>
          </w:divBdr>
        </w:div>
        <w:div w:id="71782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davis@google.com" TargetMode="External"/><Relationship Id="rId13" Type="http://schemas.openxmlformats.org/officeDocument/2006/relationships/hyperlink" Target="mailto:mbj@microsoft.com" TargetMode="External"/><Relationship Id="rId3" Type="http://schemas.microsoft.com/office/2007/relationships/stylesWithEffects" Target="stylesWithEffects.xml"/><Relationship Id="rId7" Type="http://schemas.openxmlformats.org/officeDocument/2006/relationships/hyperlink" Target="http://openid.net/specs/openid-connect-discovery-1_0.html" TargetMode="External"/><Relationship Id="rId12" Type="http://schemas.openxmlformats.org/officeDocument/2006/relationships/hyperlink" Target="http://www.thread-saf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penid.net/specs/openid-connect-core-1_0.html" TargetMode="External"/><Relationship Id="rId11" Type="http://schemas.openxmlformats.org/officeDocument/2006/relationships/hyperlink" Target="mailto:ve7jtb@ve7jtb.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at.sakimura.org/" TargetMode="External"/><Relationship Id="rId4" Type="http://schemas.openxmlformats.org/officeDocument/2006/relationships/settings" Target="settings.xml"/><Relationship Id="rId9" Type="http://schemas.openxmlformats.org/officeDocument/2006/relationships/hyperlink" Target="mailto:n-sakimura@nri.co.jp" TargetMode="External"/><Relationship Id="rId14" Type="http://schemas.openxmlformats.org/officeDocument/2006/relationships/hyperlink" Target="http://self-issued.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11711</Words>
  <Characters>66755</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Draft: OpenID Connect Dynamic Client Registration 1.0 - draft 29 incorporating errata set 2</vt:lpstr>
    </vt:vector>
  </TitlesOfParts>
  <Company>Microsoft Corporation</Company>
  <LinksUpToDate>false</LinksUpToDate>
  <CharactersWithSpaces>78310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Dynamic Client Registration 1.0 - draft 29 incorporating errata set 2</dc:title>
  <dc:creator>Mike Jones</dc:creator>
  <cp:lastModifiedBy>Mike Jones</cp:lastModifiedBy>
  <cp:revision>1</cp:revision>
  <dcterms:created xsi:type="dcterms:W3CDTF">2015-08-04T07:09:00Z</dcterms:created>
  <dcterms:modified xsi:type="dcterms:W3CDTF">2015-08-04T07:10:00Z</dcterms:modified>
</cp:coreProperties>
</file>