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3E58BDBD" w14:textId="77777777">
        <w:trPr>
          <w:divId w:val="1592352159"/>
          <w:trHeight w:val="225"/>
          <w:tblCellSpacing w:w="12" w:type="dxa"/>
        </w:trPr>
        <w:tc>
          <w:tcPr>
            <w:tcW w:w="450" w:type="dxa"/>
            <w:shd w:val="clear" w:color="auto" w:fill="990000"/>
            <w:vAlign w:val="center"/>
            <w:hideMark/>
          </w:tcPr>
          <w:bookmarkStart w:id="0" w:name="_GoBack"/>
          <w:bookmarkEnd w:id="0"/>
          <w:p w14:paraId="152EC56E" w14:textId="77777777" w:rsidR="00000000" w:rsidRDefault="00B52F4F">
            <w:pPr>
              <w:spacing w:before="0" w:beforeAutospacing="0" w:after="0" w:afterAutospacing="0" w:line="225" w:lineRule="atLeast"/>
              <w:jc w:val="center"/>
              <w:rPr>
                <w:rFonts w:ascii="Verdana" w:eastAsia="Times New Roman" w:hAnsi="Verdana"/>
                <w:color w:val="FFFFFF"/>
              </w:rPr>
            </w:pPr>
            <w:r>
              <w:rPr>
                <w:rFonts w:ascii="Verdana" w:eastAsia="Times New Roman" w:hAnsi="Verdana"/>
                <w:color w:val="FFFFFF"/>
              </w:rPr>
              <w:fldChar w:fldCharType="begin"/>
            </w:r>
            <w:r>
              <w:rPr>
                <w:rFonts w:ascii="Verdana" w:eastAsia="Times New Roman" w:hAnsi="Verdana"/>
                <w:color w:val="FFFFFF"/>
              </w:rPr>
              <w:instrText xml:space="preserve"> </w:instrText>
            </w:r>
            <w:r>
              <w:rPr>
                <w:rFonts w:ascii="Verdana" w:eastAsia="Times New Roman" w:hAnsi="Verdana"/>
                <w:color w:val="FFFFFF"/>
              </w:rPr>
              <w:instrText>HYPERLINK "" \l "toc"</w:instrText>
            </w:r>
            <w:r>
              <w:rPr>
                <w:rFonts w:ascii="Verdana" w:eastAsia="Times New Roman" w:hAnsi="Verdana"/>
                <w:color w:val="FFFFFF"/>
              </w:rPr>
              <w:instrText xml:space="preserve"> </w:instrText>
            </w:r>
            <w:r>
              <w:rPr>
                <w:rFonts w:ascii="Verdana" w:eastAsia="Times New Roman" w:hAnsi="Verdana"/>
                <w:color w:val="FFFFFF"/>
              </w:rPr>
              <w:fldChar w:fldCharType="separate"/>
            </w:r>
            <w:r>
              <w:rPr>
                <w:rFonts w:ascii="MS Sans Serif" w:eastAsia="Times New Roman" w:hAnsi="MS Sans Serif"/>
                <w:b/>
                <w:bCs/>
                <w:color w:val="FFFFFF"/>
                <w:sz w:val="20"/>
                <w:szCs w:val="20"/>
              </w:rPr>
              <w:t> TOC </w:t>
            </w:r>
            <w:r>
              <w:rPr>
                <w:rFonts w:ascii="Verdana" w:eastAsia="Times New Roman" w:hAnsi="Verdana"/>
                <w:color w:val="FFFFFF"/>
              </w:rPr>
              <w:fldChar w:fldCharType="end"/>
            </w:r>
          </w:p>
        </w:tc>
      </w:tr>
    </w:tbl>
    <w:tbl>
      <w:tblPr>
        <w:tblW w:w="3300" w:type="pct"/>
        <w:tblCellSpacing w:w="0" w:type="dxa"/>
        <w:tblCellMar>
          <w:left w:w="0" w:type="dxa"/>
          <w:right w:w="0" w:type="dxa"/>
        </w:tblCellMar>
        <w:tblLook w:val="04A0" w:firstRow="1" w:lastRow="0" w:firstColumn="1" w:lastColumn="0" w:noHBand="0" w:noVBand="1"/>
        <w:tblDescription w:val="layout"/>
      </w:tblPr>
      <w:tblGrid>
        <w:gridCol w:w="6178"/>
      </w:tblGrid>
      <w:tr w:rsidR="00000000" w14:paraId="52EA6613" w14:textId="77777777">
        <w:trPr>
          <w:divId w:val="1592352159"/>
          <w:tblCellSpacing w:w="0" w:type="dxa"/>
        </w:trPr>
        <w:tc>
          <w:tcPr>
            <w:tcW w:w="0" w:type="auto"/>
            <w:vAlign w:val="center"/>
            <w:hideMark/>
          </w:tcPr>
          <w:tbl>
            <w:tblPr>
              <w:tblW w:w="5000" w:type="pct"/>
              <w:tblCellSpacing w:w="6" w:type="dxa"/>
              <w:tblCellMar>
                <w:top w:w="24" w:type="dxa"/>
                <w:left w:w="24" w:type="dxa"/>
                <w:bottom w:w="24" w:type="dxa"/>
                <w:right w:w="24" w:type="dxa"/>
              </w:tblCellMar>
              <w:tblLook w:val="04A0" w:firstRow="1" w:lastRow="0" w:firstColumn="1" w:lastColumn="0" w:noHBand="0" w:noVBand="1"/>
              <w:tblDescription w:val="layout"/>
            </w:tblPr>
            <w:tblGrid>
              <w:gridCol w:w="3089"/>
              <w:gridCol w:w="3089"/>
            </w:tblGrid>
            <w:tr w:rsidR="00000000" w14:paraId="49D53690" w14:textId="77777777">
              <w:trPr>
                <w:tblCellSpacing w:w="6" w:type="dxa"/>
              </w:trPr>
              <w:tc>
                <w:tcPr>
                  <w:tcW w:w="1650" w:type="pct"/>
                  <w:shd w:val="clear" w:color="auto" w:fill="666666"/>
                  <w:hideMark/>
                </w:tcPr>
                <w:p w14:paraId="6D73DF03" w14:textId="43756498" w:rsidR="00000000" w:rsidRDefault="00B52F4F">
                  <w:pPr>
                    <w:spacing w:before="0" w:beforeAutospacing="0" w:after="0" w:afterAutospacing="0"/>
                    <w:rPr>
                      <w:rFonts w:ascii="Arial" w:eastAsia="Times New Roman" w:hAnsi="Arial" w:cs="Arial"/>
                      <w:color w:val="FFFFFF"/>
                      <w:sz w:val="20"/>
                      <w:szCs w:val="20"/>
                    </w:rPr>
                  </w:pPr>
                  <w:del w:id="1" w:author="Author" w:date="2015-08-04T00:08:00Z">
                    <w:r>
                      <w:rPr>
                        <w:rFonts w:ascii="Arial" w:eastAsia="Times New Roman" w:hAnsi="Arial" w:cs="Arial"/>
                        <w:color w:val="FFFFFF"/>
                        <w:sz w:val="20"/>
                        <w:szCs w:val="20"/>
                      </w:rPr>
                      <w:delText>Final</w:delText>
                    </w:r>
                  </w:del>
                  <w:ins w:id="2" w:author="Author" w:date="2015-08-04T00:08:00Z">
                    <w:r>
                      <w:rPr>
                        <w:rFonts w:ascii="Arial" w:eastAsia="Times New Roman" w:hAnsi="Arial" w:cs="Arial"/>
                        <w:color w:val="FFFFFF"/>
                        <w:sz w:val="20"/>
                        <w:szCs w:val="20"/>
                      </w:rPr>
                      <w:t>Draft</w:t>
                    </w:r>
                  </w:ins>
                </w:p>
              </w:tc>
              <w:tc>
                <w:tcPr>
                  <w:tcW w:w="1650" w:type="pct"/>
                  <w:shd w:val="clear" w:color="auto" w:fill="666666"/>
                  <w:hideMark/>
                </w:tcPr>
                <w:p w14:paraId="113F70C0" w14:textId="77777777" w:rsidR="00000000" w:rsidRDefault="00B52F4F">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N. Sakimura</w:t>
                  </w:r>
                </w:p>
              </w:tc>
            </w:tr>
            <w:tr w:rsidR="00000000" w14:paraId="4D6A1DD3" w14:textId="77777777">
              <w:trPr>
                <w:tblCellSpacing w:w="6" w:type="dxa"/>
              </w:trPr>
              <w:tc>
                <w:tcPr>
                  <w:tcW w:w="1650" w:type="pct"/>
                  <w:shd w:val="clear" w:color="auto" w:fill="666666"/>
                  <w:hideMark/>
                </w:tcPr>
                <w:p w14:paraId="139B10BA" w14:textId="77777777" w:rsidR="00000000" w:rsidRDefault="00B52F4F">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3EDD5DF4" w14:textId="77777777" w:rsidR="00000000" w:rsidRDefault="00B52F4F">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NRI</w:t>
                  </w:r>
                </w:p>
              </w:tc>
            </w:tr>
            <w:tr w:rsidR="00000000" w14:paraId="4AB2CA67" w14:textId="77777777">
              <w:trPr>
                <w:tblCellSpacing w:w="6" w:type="dxa"/>
              </w:trPr>
              <w:tc>
                <w:tcPr>
                  <w:tcW w:w="1650" w:type="pct"/>
                  <w:shd w:val="clear" w:color="auto" w:fill="666666"/>
                  <w:hideMark/>
                </w:tcPr>
                <w:p w14:paraId="7B070CBA" w14:textId="77777777" w:rsidR="00000000" w:rsidRDefault="00B52F4F">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58803D0C" w14:textId="77777777" w:rsidR="00000000" w:rsidRDefault="00B52F4F">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J. Bradley</w:t>
                  </w:r>
                </w:p>
              </w:tc>
            </w:tr>
            <w:tr w:rsidR="00000000" w14:paraId="5580129E" w14:textId="77777777">
              <w:trPr>
                <w:tblCellSpacing w:w="6" w:type="dxa"/>
              </w:trPr>
              <w:tc>
                <w:tcPr>
                  <w:tcW w:w="1650" w:type="pct"/>
                  <w:shd w:val="clear" w:color="auto" w:fill="666666"/>
                  <w:hideMark/>
                </w:tcPr>
                <w:p w14:paraId="480BB17A" w14:textId="77777777" w:rsidR="00000000" w:rsidRDefault="00B52F4F">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03A469EB" w14:textId="77777777" w:rsidR="00000000" w:rsidRDefault="00B52F4F">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Ping Identity</w:t>
                  </w:r>
                </w:p>
              </w:tc>
            </w:tr>
            <w:tr w:rsidR="00000000" w14:paraId="43F1AA57" w14:textId="77777777">
              <w:trPr>
                <w:tblCellSpacing w:w="6" w:type="dxa"/>
              </w:trPr>
              <w:tc>
                <w:tcPr>
                  <w:tcW w:w="1650" w:type="pct"/>
                  <w:shd w:val="clear" w:color="auto" w:fill="666666"/>
                  <w:hideMark/>
                </w:tcPr>
                <w:p w14:paraId="2D5724B8" w14:textId="77777777" w:rsidR="00000000" w:rsidRDefault="00B52F4F">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03288136" w14:textId="77777777" w:rsidR="00000000" w:rsidRDefault="00B52F4F">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M. Jones</w:t>
                  </w:r>
                </w:p>
              </w:tc>
            </w:tr>
            <w:tr w:rsidR="00000000" w14:paraId="07642274" w14:textId="77777777">
              <w:trPr>
                <w:tblCellSpacing w:w="6" w:type="dxa"/>
              </w:trPr>
              <w:tc>
                <w:tcPr>
                  <w:tcW w:w="1650" w:type="pct"/>
                  <w:shd w:val="clear" w:color="auto" w:fill="666666"/>
                  <w:hideMark/>
                </w:tcPr>
                <w:p w14:paraId="2920AE84" w14:textId="77777777" w:rsidR="00000000" w:rsidRDefault="00B52F4F">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65D3BF70" w14:textId="77777777" w:rsidR="00000000" w:rsidRDefault="00B52F4F">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Microsoft</w:t>
                  </w:r>
                </w:p>
              </w:tc>
            </w:tr>
            <w:tr w:rsidR="00000000" w14:paraId="7AC8BD80" w14:textId="77777777">
              <w:trPr>
                <w:tblCellSpacing w:w="6" w:type="dxa"/>
              </w:trPr>
              <w:tc>
                <w:tcPr>
                  <w:tcW w:w="1650" w:type="pct"/>
                  <w:shd w:val="clear" w:color="auto" w:fill="666666"/>
                  <w:hideMark/>
                </w:tcPr>
                <w:p w14:paraId="278A6BCC" w14:textId="77777777" w:rsidR="00000000" w:rsidRDefault="00B52F4F">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045638AB" w14:textId="77777777" w:rsidR="00000000" w:rsidRDefault="00B52F4F">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E. Jay</w:t>
                  </w:r>
                </w:p>
              </w:tc>
            </w:tr>
            <w:tr w:rsidR="00000000" w14:paraId="3184DDEC" w14:textId="77777777">
              <w:trPr>
                <w:tblCellSpacing w:w="6" w:type="dxa"/>
              </w:trPr>
              <w:tc>
                <w:tcPr>
                  <w:tcW w:w="1650" w:type="pct"/>
                  <w:shd w:val="clear" w:color="auto" w:fill="666666"/>
                  <w:hideMark/>
                </w:tcPr>
                <w:p w14:paraId="021ADF59" w14:textId="77777777" w:rsidR="00000000" w:rsidRDefault="00B52F4F">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5BF718F2" w14:textId="77777777" w:rsidR="00000000" w:rsidRDefault="00B52F4F">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Illumila</w:t>
                  </w:r>
                </w:p>
              </w:tc>
            </w:tr>
            <w:tr w:rsidR="00000000" w14:paraId="74C652E7" w14:textId="77777777">
              <w:trPr>
                <w:tblCellSpacing w:w="6" w:type="dxa"/>
              </w:trPr>
              <w:tc>
                <w:tcPr>
                  <w:tcW w:w="1650" w:type="pct"/>
                  <w:shd w:val="clear" w:color="auto" w:fill="666666"/>
                  <w:hideMark/>
                </w:tcPr>
                <w:p w14:paraId="514287B1" w14:textId="77777777" w:rsidR="00000000" w:rsidRDefault="00B52F4F">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005C6CCB" w14:textId="09A0EA6C" w:rsidR="00000000" w:rsidRDefault="00B52F4F">
                  <w:pPr>
                    <w:spacing w:before="0" w:beforeAutospacing="0" w:after="0" w:afterAutospacing="0"/>
                    <w:rPr>
                      <w:rFonts w:ascii="Arial" w:eastAsia="Times New Roman" w:hAnsi="Arial" w:cs="Arial"/>
                      <w:color w:val="FFFFFF"/>
                      <w:sz w:val="20"/>
                      <w:szCs w:val="20"/>
                    </w:rPr>
                  </w:pPr>
                  <w:del w:id="3" w:author="Author" w:date="2015-08-04T00:08:00Z">
                    <w:r>
                      <w:rPr>
                        <w:rFonts w:ascii="Arial" w:eastAsia="Times New Roman" w:hAnsi="Arial" w:cs="Arial"/>
                        <w:color w:val="FFFFFF"/>
                        <w:sz w:val="20"/>
                        <w:szCs w:val="20"/>
                      </w:rPr>
                      <w:delText>November 8, 2014</w:delText>
                    </w:r>
                  </w:del>
                  <w:ins w:id="4" w:author="Author" w:date="2015-08-04T00:08:00Z">
                    <w:r>
                      <w:rPr>
                        <w:rFonts w:ascii="Arial" w:eastAsia="Times New Roman" w:hAnsi="Arial" w:cs="Arial"/>
                        <w:color w:val="FFFFFF"/>
                        <w:sz w:val="20"/>
                        <w:szCs w:val="20"/>
                      </w:rPr>
                      <w:t>August 3, 2015</w:t>
                    </w:r>
                  </w:ins>
                </w:p>
              </w:tc>
            </w:tr>
          </w:tbl>
          <w:p w14:paraId="776759BC" w14:textId="77777777" w:rsidR="00000000" w:rsidRDefault="00B52F4F">
            <w:pPr>
              <w:spacing w:before="0" w:beforeAutospacing="0" w:after="0" w:afterAutospacing="0"/>
              <w:rPr>
                <w:rFonts w:ascii="Verdana" w:eastAsia="Times New Roman" w:hAnsi="Verdana"/>
                <w:color w:val="000000"/>
              </w:rPr>
            </w:pPr>
          </w:p>
        </w:tc>
      </w:tr>
    </w:tbl>
    <w:p w14:paraId="055ACC95" w14:textId="7D4DE47B" w:rsidR="00000000" w:rsidRDefault="00B52F4F">
      <w:pPr>
        <w:pStyle w:val="Heading1"/>
        <w:divId w:val="1592352159"/>
        <w:rPr>
          <w:rFonts w:eastAsia="Times New Roman"/>
          <w:lang w:val="en"/>
        </w:rPr>
      </w:pPr>
      <w:r>
        <w:rPr>
          <w:rFonts w:eastAsia="Times New Roman"/>
          <w:lang w:val="en"/>
        </w:rPr>
        <w:br/>
      </w:r>
      <w:r>
        <w:rPr>
          <w:rFonts w:eastAsia="Times New Roman"/>
          <w:lang w:val="en"/>
        </w:rPr>
        <w:t xml:space="preserve">OpenID Connect Discovery 1.0 </w:t>
      </w:r>
      <w:ins w:id="5" w:author="Author" w:date="2015-08-04T00:08:00Z">
        <w:r>
          <w:rPr>
            <w:rFonts w:eastAsia="Times New Roman"/>
            <w:lang w:val="en"/>
          </w:rPr>
          <w:t xml:space="preserve">- draft 26 </w:t>
        </w:r>
      </w:ins>
      <w:r>
        <w:rPr>
          <w:rFonts w:eastAsia="Times New Roman"/>
          <w:lang w:val="en"/>
        </w:rPr>
        <w:t xml:space="preserve">incorporating errata set </w:t>
      </w:r>
      <w:del w:id="6" w:author="Author" w:date="2015-08-04T00:08:00Z">
        <w:r>
          <w:rPr>
            <w:rFonts w:eastAsia="Times New Roman"/>
            <w:lang w:val="en"/>
          </w:rPr>
          <w:delText>1</w:delText>
        </w:r>
      </w:del>
      <w:ins w:id="7" w:author="Author" w:date="2015-08-04T00:08:00Z">
        <w:r>
          <w:rPr>
            <w:rFonts w:eastAsia="Times New Roman"/>
            <w:lang w:val="en"/>
          </w:rPr>
          <w:t>2</w:t>
        </w:r>
      </w:ins>
    </w:p>
    <w:p w14:paraId="07673644" w14:textId="77777777" w:rsidR="00000000" w:rsidRDefault="00B52F4F">
      <w:pPr>
        <w:pStyle w:val="Heading3"/>
        <w:divId w:val="1592352159"/>
        <w:rPr>
          <w:rFonts w:eastAsia="Times New Roman"/>
          <w:lang w:val="en"/>
        </w:rPr>
      </w:pPr>
      <w:r>
        <w:rPr>
          <w:rFonts w:eastAsia="Times New Roman"/>
          <w:lang w:val="en"/>
        </w:rPr>
        <w:t>Abstract</w:t>
      </w:r>
    </w:p>
    <w:p w14:paraId="1D9982C8" w14:textId="77777777" w:rsidR="00000000" w:rsidRDefault="00B52F4F">
      <w:pPr>
        <w:pStyle w:val="NormalWeb"/>
        <w:divId w:val="1592352159"/>
        <w:rPr>
          <w:rFonts w:ascii="Verdana" w:hAnsi="Verdana"/>
          <w:color w:val="000000"/>
          <w:lang w:val="en"/>
        </w:rPr>
      </w:pPr>
      <w:r>
        <w:rPr>
          <w:rFonts w:ascii="Verdana" w:hAnsi="Verdana"/>
          <w:color w:val="000000"/>
          <w:lang w:val="en"/>
        </w:rPr>
        <w:t>OpenID Connect 1.0 is a simple identity layer on top of the OAuth 2.0 protocol. It enables Clients to verify the identity of the End-User based on the authentication performed by a</w:t>
      </w:r>
      <w:r>
        <w:rPr>
          <w:rFonts w:ascii="Verdana" w:hAnsi="Verdana"/>
          <w:color w:val="000000"/>
          <w:lang w:val="en"/>
        </w:rPr>
        <w:t xml:space="preserve">n Authorization Server, as well as to obtain basic profile information about the End-User in an interoperable and REST-like manner. </w:t>
      </w:r>
    </w:p>
    <w:p w14:paraId="253AEF5A" w14:textId="77777777" w:rsidR="00000000" w:rsidRDefault="00B52F4F">
      <w:pPr>
        <w:pStyle w:val="NormalWeb"/>
        <w:divId w:val="1592352159"/>
        <w:rPr>
          <w:rFonts w:ascii="Verdana" w:hAnsi="Verdana"/>
          <w:color w:val="000000"/>
          <w:lang w:val="en"/>
        </w:rPr>
      </w:pPr>
      <w:r>
        <w:rPr>
          <w:rFonts w:ascii="Verdana" w:hAnsi="Verdana"/>
          <w:color w:val="000000"/>
          <w:lang w:val="en"/>
        </w:rPr>
        <w:t>This specification defines a mechanism for an OpenID Connect Relying Party to discover the End-User's OpenID Provider and o</w:t>
      </w:r>
      <w:r>
        <w:rPr>
          <w:rFonts w:ascii="Verdana" w:hAnsi="Verdana"/>
          <w:color w:val="000000"/>
          <w:lang w:val="en"/>
        </w:rPr>
        <w:t xml:space="preserve">btain information needed to interact with it, including its OAuth 2.0 endpoint locations. </w:t>
      </w:r>
    </w:p>
    <w:p w14:paraId="60FD081D" w14:textId="77777777" w:rsidR="00000000" w:rsidRDefault="00B52F4F">
      <w:pPr>
        <w:spacing w:before="0" w:beforeAutospacing="0" w:after="0" w:afterAutospacing="0"/>
        <w:divId w:val="1592352159"/>
        <w:rPr>
          <w:rFonts w:ascii="Verdana" w:eastAsia="Times New Roman" w:hAnsi="Verdana"/>
          <w:color w:val="000000"/>
          <w:lang w:val="en"/>
        </w:rPr>
      </w:pPr>
      <w:bookmarkStart w:id="8" w:name="toc"/>
      <w:bookmarkEnd w:id="8"/>
    </w:p>
    <w:p w14:paraId="662D381E" w14:textId="77777777" w:rsidR="00000000" w:rsidRDefault="00B52F4F">
      <w:pPr>
        <w:spacing w:before="0" w:beforeAutospacing="0" w:after="0" w:afterAutospacing="0"/>
        <w:divId w:val="1592352159"/>
        <w:rPr>
          <w:rFonts w:ascii="Verdana" w:eastAsia="Times New Roman" w:hAnsi="Verdana"/>
          <w:color w:val="000000"/>
          <w:lang w:val="en"/>
        </w:rPr>
      </w:pPr>
      <w:r>
        <w:rPr>
          <w:rFonts w:ascii="Verdana" w:eastAsia="Times New Roman" w:hAnsi="Verdana"/>
          <w:color w:val="000000"/>
          <w:lang w:val="en"/>
        </w:rPr>
        <w:pict>
          <v:rect id="_x0000_i1025" style="width:0;height:.75pt" o:hralign="center" o:hrstd="t" o:hr="t" fillcolor="gray" stroked="f"/>
        </w:pict>
      </w:r>
    </w:p>
    <w:p w14:paraId="6FCED334" w14:textId="77777777" w:rsidR="00000000" w:rsidRDefault="00B52F4F">
      <w:pPr>
        <w:pStyle w:val="Heading3"/>
        <w:divId w:val="1592352159"/>
        <w:rPr>
          <w:rFonts w:eastAsia="Times New Roman"/>
          <w:lang w:val="en"/>
        </w:rPr>
      </w:pPr>
      <w:r>
        <w:rPr>
          <w:rFonts w:eastAsia="Times New Roman"/>
          <w:lang w:val="en"/>
        </w:rPr>
        <w:t>Table of Contents</w:t>
      </w:r>
    </w:p>
    <w:p w14:paraId="6C8958D7" w14:textId="30434C2E" w:rsidR="00000000" w:rsidRDefault="00B52F4F">
      <w:pPr>
        <w:pStyle w:val="toc"/>
        <w:divId w:val="1592352159"/>
        <w:rPr>
          <w:rFonts w:ascii="Verdana" w:hAnsi="Verdana"/>
          <w:color w:val="000000"/>
          <w:lang w:val="en"/>
        </w:rPr>
      </w:pPr>
      <w:hyperlink w:anchor="Introduction" w:history="1">
        <w:r>
          <w:rPr>
            <w:rStyle w:val="Hyperlink"/>
            <w:rFonts w:ascii="Verdana" w:hAnsi="Verdana"/>
            <w:b/>
            <w:bCs/>
            <w:lang w:val="en"/>
          </w:rPr>
          <w:t>1.</w:t>
        </w:r>
      </w:hyperlink>
      <w:r>
        <w:rPr>
          <w:rFonts w:ascii="Verdana" w:hAnsi="Verdana"/>
          <w:color w:val="000000"/>
          <w:lang w:val="en"/>
        </w:rPr>
        <w:t>  Introduction</w:t>
      </w:r>
      <w:r>
        <w:rPr>
          <w:rFonts w:ascii="Verdana" w:hAnsi="Verdana"/>
          <w:color w:val="000000"/>
          <w:lang w:val="en"/>
        </w:rPr>
        <w:br/>
        <w:t>    </w:t>
      </w:r>
      <w:hyperlink w:anchor="rnc" w:history="1">
        <w:r>
          <w:rPr>
            <w:rStyle w:val="Hyperlink"/>
            <w:rFonts w:ascii="Verdana" w:hAnsi="Verdana"/>
            <w:b/>
            <w:bCs/>
            <w:lang w:val="en"/>
          </w:rPr>
          <w:t>1.1.</w:t>
        </w:r>
      </w:hyperlink>
      <w:r>
        <w:rPr>
          <w:rFonts w:ascii="Verdana" w:hAnsi="Verdana"/>
          <w:color w:val="000000"/>
          <w:lang w:val="en"/>
        </w:rPr>
        <w:t>  Requirements Notation and Conventions</w:t>
      </w:r>
      <w:r>
        <w:rPr>
          <w:rFonts w:ascii="Verdana" w:hAnsi="Verdana"/>
          <w:color w:val="000000"/>
          <w:lang w:val="en"/>
        </w:rPr>
        <w:br/>
        <w:t>    </w:t>
      </w:r>
      <w:hyperlink w:anchor="Terminology" w:history="1">
        <w:r>
          <w:rPr>
            <w:rStyle w:val="Hyperlink"/>
            <w:rFonts w:ascii="Verdana" w:hAnsi="Verdana"/>
            <w:b/>
            <w:bCs/>
            <w:lang w:val="en"/>
          </w:rPr>
          <w:t>1.2.</w:t>
        </w:r>
      </w:hyperlink>
      <w:r>
        <w:rPr>
          <w:rFonts w:ascii="Verdana" w:hAnsi="Verdana"/>
          <w:color w:val="000000"/>
          <w:lang w:val="en"/>
        </w:rPr>
        <w:t>  Terminology</w:t>
      </w:r>
      <w:r>
        <w:rPr>
          <w:rFonts w:ascii="Verdana" w:hAnsi="Verdana"/>
          <w:color w:val="000000"/>
          <w:lang w:val="en"/>
        </w:rPr>
        <w:br/>
      </w:r>
      <w:hyperlink w:anchor="IssuerDiscovery" w:history="1">
        <w:r>
          <w:rPr>
            <w:rStyle w:val="Hyperlink"/>
            <w:rFonts w:ascii="Verdana" w:hAnsi="Verdana"/>
            <w:b/>
            <w:bCs/>
            <w:lang w:val="en"/>
          </w:rPr>
          <w:t>2.</w:t>
        </w:r>
      </w:hyperlink>
      <w:r>
        <w:rPr>
          <w:rFonts w:ascii="Verdana" w:hAnsi="Verdana"/>
          <w:color w:val="000000"/>
          <w:lang w:val="en"/>
        </w:rPr>
        <w:t>  OpenID Provider Issuer Discovery</w:t>
      </w:r>
      <w:r>
        <w:rPr>
          <w:rFonts w:ascii="Verdana" w:hAnsi="Verdana"/>
          <w:color w:val="000000"/>
          <w:lang w:val="en"/>
        </w:rPr>
        <w:br/>
        <w:t>    </w:t>
      </w:r>
      <w:hyperlink w:anchor="IdentifierNormalization" w:history="1">
        <w:r>
          <w:rPr>
            <w:rStyle w:val="Hyperlink"/>
            <w:rFonts w:ascii="Verdana" w:hAnsi="Verdana"/>
            <w:b/>
            <w:bCs/>
            <w:lang w:val="en"/>
          </w:rPr>
          <w:t>2.1.</w:t>
        </w:r>
      </w:hyperlink>
      <w:r>
        <w:rPr>
          <w:rFonts w:ascii="Verdana" w:hAnsi="Verdana"/>
          <w:color w:val="000000"/>
          <w:lang w:val="en"/>
        </w:rPr>
        <w:t>  I</w:t>
      </w:r>
      <w:r>
        <w:rPr>
          <w:rFonts w:ascii="Verdana" w:hAnsi="Verdana"/>
          <w:color w:val="000000"/>
          <w:lang w:val="en"/>
        </w:rPr>
        <w:t>dentifier Normalization</w:t>
      </w:r>
      <w:r>
        <w:rPr>
          <w:rFonts w:ascii="Verdana" w:hAnsi="Verdana"/>
          <w:color w:val="000000"/>
          <w:lang w:val="en"/>
        </w:rPr>
        <w:br/>
        <w:t>        </w:t>
      </w:r>
      <w:hyperlink w:anchor="IdentifierTypes" w:history="1">
        <w:r>
          <w:rPr>
            <w:rStyle w:val="Hyperlink"/>
            <w:rFonts w:ascii="Verdana" w:hAnsi="Verdana"/>
            <w:b/>
            <w:bCs/>
            <w:lang w:val="en"/>
          </w:rPr>
          <w:t>2.1.1.</w:t>
        </w:r>
      </w:hyperlink>
      <w:r>
        <w:rPr>
          <w:rFonts w:ascii="Verdana" w:hAnsi="Verdana"/>
          <w:color w:val="000000"/>
          <w:lang w:val="en"/>
        </w:rPr>
        <w:t>  User Input Identifier Types</w:t>
      </w:r>
      <w:r>
        <w:rPr>
          <w:rFonts w:ascii="Verdana" w:hAnsi="Verdana"/>
          <w:color w:val="000000"/>
          <w:lang w:val="en"/>
        </w:rPr>
        <w:br/>
        <w:t>        </w:t>
      </w:r>
      <w:hyperlink w:anchor="NormalizationSteps" w:history="1">
        <w:r>
          <w:rPr>
            <w:rStyle w:val="Hyperlink"/>
            <w:rFonts w:ascii="Verdana" w:hAnsi="Verdana"/>
            <w:b/>
            <w:bCs/>
            <w:lang w:val="en"/>
          </w:rPr>
          <w:t>2.1.2.</w:t>
        </w:r>
      </w:hyperlink>
      <w:r>
        <w:rPr>
          <w:rFonts w:ascii="Verdana" w:hAnsi="Verdana"/>
          <w:color w:val="000000"/>
          <w:lang w:val="en"/>
        </w:rPr>
        <w:t>  Normalization Steps</w:t>
      </w:r>
      <w:r>
        <w:rPr>
          <w:rFonts w:ascii="Verdana" w:hAnsi="Verdana"/>
          <w:color w:val="000000"/>
          <w:lang w:val="en"/>
        </w:rPr>
        <w:br/>
        <w:t>    </w:t>
      </w:r>
      <w:hyperlink w:anchor="Examples" w:history="1">
        <w:r>
          <w:rPr>
            <w:rStyle w:val="Hyperlink"/>
            <w:rFonts w:ascii="Verdana" w:hAnsi="Verdana"/>
            <w:b/>
            <w:bCs/>
            <w:lang w:val="en"/>
          </w:rPr>
          <w:t>2.2.</w:t>
        </w:r>
      </w:hyperlink>
      <w:r>
        <w:rPr>
          <w:rFonts w:ascii="Verdana" w:hAnsi="Verdana"/>
          <w:color w:val="000000"/>
          <w:lang w:val="en"/>
        </w:rPr>
        <w:t>  Non-Normative Examples</w:t>
      </w:r>
      <w:r>
        <w:rPr>
          <w:rFonts w:ascii="Verdana" w:hAnsi="Verdana"/>
          <w:color w:val="000000"/>
          <w:lang w:val="en"/>
        </w:rPr>
        <w:br/>
      </w:r>
      <w:r>
        <w:rPr>
          <w:rFonts w:ascii="Verdana" w:hAnsi="Verdana"/>
          <w:color w:val="000000"/>
          <w:lang w:val="en"/>
        </w:rPr>
        <w:lastRenderedPageBreak/>
        <w:t>        </w:t>
      </w:r>
      <w:hyperlink w:anchor="EmailSyntax" w:history="1">
        <w:r>
          <w:rPr>
            <w:rStyle w:val="Hyperlink"/>
            <w:rFonts w:ascii="Verdana" w:hAnsi="Verdana"/>
            <w:b/>
            <w:bCs/>
            <w:lang w:val="en"/>
          </w:rPr>
          <w:t>2.2.1.</w:t>
        </w:r>
      </w:hyperlink>
      <w:r>
        <w:rPr>
          <w:rFonts w:ascii="Verdana" w:hAnsi="Verdana"/>
          <w:color w:val="000000"/>
          <w:lang w:val="en"/>
        </w:rPr>
        <w:t>  User Input using E-Mail Address Syntax</w:t>
      </w:r>
      <w:r>
        <w:rPr>
          <w:rFonts w:ascii="Verdana" w:hAnsi="Verdana"/>
          <w:color w:val="000000"/>
          <w:lang w:val="en"/>
        </w:rPr>
        <w:br/>
        <w:t>        </w:t>
      </w:r>
      <w:hyperlink w:anchor="URLSyntax" w:history="1">
        <w:r>
          <w:rPr>
            <w:rStyle w:val="Hyperlink"/>
            <w:rFonts w:ascii="Verdana" w:hAnsi="Verdana"/>
            <w:b/>
            <w:bCs/>
            <w:lang w:val="en"/>
          </w:rPr>
          <w:t>2.2.2.</w:t>
        </w:r>
      </w:hyperlink>
      <w:r>
        <w:rPr>
          <w:rFonts w:ascii="Verdana" w:hAnsi="Verdana"/>
          <w:color w:val="000000"/>
          <w:lang w:val="en"/>
        </w:rPr>
        <w:t>  User Input using URL Syntax</w:t>
      </w:r>
      <w:r>
        <w:rPr>
          <w:rFonts w:ascii="Verdana" w:hAnsi="Verdana"/>
          <w:color w:val="000000"/>
          <w:lang w:val="en"/>
        </w:rPr>
        <w:br/>
        <w:t>        </w:t>
      </w:r>
      <w:hyperlink w:anchor="HostPortExample" w:history="1">
        <w:r>
          <w:rPr>
            <w:rStyle w:val="Hyperlink"/>
            <w:rFonts w:ascii="Verdana" w:hAnsi="Verdana"/>
            <w:b/>
            <w:bCs/>
            <w:lang w:val="en"/>
          </w:rPr>
          <w:t>2.2.3.</w:t>
        </w:r>
      </w:hyperlink>
      <w:r>
        <w:rPr>
          <w:rFonts w:ascii="Verdana" w:hAnsi="Verdana"/>
          <w:color w:val="000000"/>
          <w:lang w:val="en"/>
        </w:rPr>
        <w:t>  User Input using Hostname and Port Syntax</w:t>
      </w:r>
      <w:r>
        <w:rPr>
          <w:rFonts w:ascii="Verdana" w:hAnsi="Verdana"/>
          <w:color w:val="000000"/>
          <w:lang w:val="en"/>
        </w:rPr>
        <w:br/>
        <w:t>   </w:t>
      </w:r>
      <w:r>
        <w:rPr>
          <w:rFonts w:ascii="Verdana" w:hAnsi="Verdana"/>
          <w:color w:val="000000"/>
          <w:lang w:val="en"/>
        </w:rPr>
        <w:t>     </w:t>
      </w:r>
      <w:hyperlink w:anchor="AcctURISyntax" w:history="1">
        <w:r>
          <w:rPr>
            <w:rStyle w:val="Hyperlink"/>
            <w:rFonts w:ascii="Verdana" w:hAnsi="Verdana"/>
            <w:b/>
            <w:bCs/>
            <w:lang w:val="en"/>
          </w:rPr>
          <w:t>2.2.4.</w:t>
        </w:r>
      </w:hyperlink>
      <w:r>
        <w:rPr>
          <w:rFonts w:ascii="Verdana" w:hAnsi="Verdana"/>
          <w:color w:val="000000"/>
          <w:lang w:val="en"/>
        </w:rPr>
        <w:t>  User Input using "acct" URI Syntax</w:t>
      </w:r>
      <w:r>
        <w:rPr>
          <w:rFonts w:ascii="Verdana" w:hAnsi="Verdana"/>
          <w:color w:val="000000"/>
          <w:lang w:val="en"/>
        </w:rPr>
        <w:br/>
      </w:r>
      <w:hyperlink w:anchor="ProviderMetadata" w:history="1">
        <w:r>
          <w:rPr>
            <w:rStyle w:val="Hyperlink"/>
            <w:rFonts w:ascii="Verdana" w:hAnsi="Verdana"/>
            <w:b/>
            <w:bCs/>
            <w:lang w:val="en"/>
          </w:rPr>
          <w:t>3.</w:t>
        </w:r>
      </w:hyperlink>
      <w:r>
        <w:rPr>
          <w:rFonts w:ascii="Verdana" w:hAnsi="Verdana"/>
          <w:color w:val="000000"/>
          <w:lang w:val="en"/>
        </w:rPr>
        <w:t>  OpenID Provider Metadata</w:t>
      </w:r>
      <w:r>
        <w:rPr>
          <w:rFonts w:ascii="Verdana" w:hAnsi="Verdana"/>
          <w:color w:val="000000"/>
          <w:lang w:val="en"/>
        </w:rPr>
        <w:br/>
      </w:r>
      <w:hyperlink w:anchor="ProviderConfig" w:history="1">
        <w:r>
          <w:rPr>
            <w:rStyle w:val="Hyperlink"/>
            <w:rFonts w:ascii="Verdana" w:hAnsi="Verdana"/>
            <w:b/>
            <w:bCs/>
            <w:lang w:val="en"/>
          </w:rPr>
          <w:t>4.</w:t>
        </w:r>
      </w:hyperlink>
      <w:r>
        <w:rPr>
          <w:rFonts w:ascii="Verdana" w:hAnsi="Verdana"/>
          <w:color w:val="000000"/>
          <w:lang w:val="en"/>
        </w:rPr>
        <w:t>  Obtaining OpenID Provider Configuration Information</w:t>
      </w:r>
      <w:r>
        <w:rPr>
          <w:rFonts w:ascii="Verdana" w:hAnsi="Verdana"/>
          <w:color w:val="000000"/>
          <w:lang w:val="en"/>
        </w:rPr>
        <w:br/>
        <w:t>    </w:t>
      </w:r>
      <w:hyperlink w:anchor="ProviderConfigurationRequest" w:history="1">
        <w:r>
          <w:rPr>
            <w:rStyle w:val="Hyperlink"/>
            <w:rFonts w:ascii="Verdana" w:hAnsi="Verdana"/>
            <w:b/>
            <w:bCs/>
            <w:lang w:val="en"/>
          </w:rPr>
          <w:t>4.1.</w:t>
        </w:r>
      </w:hyperlink>
      <w:r>
        <w:rPr>
          <w:rFonts w:ascii="Verdana" w:hAnsi="Verdana"/>
          <w:color w:val="000000"/>
          <w:lang w:val="en"/>
        </w:rPr>
        <w:t>  OpenID Provider Configuration Request</w:t>
      </w:r>
      <w:r>
        <w:rPr>
          <w:rFonts w:ascii="Verdana" w:hAnsi="Verdana"/>
          <w:color w:val="000000"/>
          <w:lang w:val="en"/>
        </w:rPr>
        <w:br/>
        <w:t>    </w:t>
      </w:r>
      <w:hyperlink w:anchor="ProviderConfigurationResponse" w:history="1">
        <w:r>
          <w:rPr>
            <w:rStyle w:val="Hyperlink"/>
            <w:rFonts w:ascii="Verdana" w:hAnsi="Verdana"/>
            <w:b/>
            <w:bCs/>
            <w:lang w:val="en"/>
          </w:rPr>
          <w:t>4.2.</w:t>
        </w:r>
      </w:hyperlink>
      <w:r>
        <w:rPr>
          <w:rFonts w:ascii="Verdana" w:hAnsi="Verdana"/>
          <w:color w:val="000000"/>
          <w:lang w:val="en"/>
        </w:rPr>
        <w:t>  OpenID Provider Configuration Response</w:t>
      </w:r>
      <w:r>
        <w:rPr>
          <w:rFonts w:ascii="Verdana" w:hAnsi="Verdana"/>
          <w:color w:val="000000"/>
          <w:lang w:val="en"/>
        </w:rPr>
        <w:br/>
        <w:t>    </w:t>
      </w:r>
      <w:hyperlink w:anchor="ProviderConfigurationValidation" w:history="1">
        <w:r>
          <w:rPr>
            <w:rStyle w:val="Hyperlink"/>
            <w:rFonts w:ascii="Verdana" w:hAnsi="Verdana"/>
            <w:b/>
            <w:bCs/>
            <w:lang w:val="en"/>
          </w:rPr>
          <w:t>4.3.</w:t>
        </w:r>
      </w:hyperlink>
      <w:r>
        <w:rPr>
          <w:rFonts w:ascii="Verdana" w:hAnsi="Verdana"/>
          <w:color w:val="000000"/>
          <w:lang w:val="en"/>
        </w:rPr>
        <w:t>  Ope</w:t>
      </w:r>
      <w:r>
        <w:rPr>
          <w:rFonts w:ascii="Verdana" w:hAnsi="Verdana"/>
          <w:color w:val="000000"/>
          <w:lang w:val="en"/>
        </w:rPr>
        <w:t>nID Provider Configuration Validation</w:t>
      </w:r>
      <w:r>
        <w:rPr>
          <w:rFonts w:ascii="Verdana" w:hAnsi="Verdana"/>
          <w:color w:val="000000"/>
          <w:lang w:val="en"/>
        </w:rPr>
        <w:br/>
      </w:r>
      <w:hyperlink w:anchor="StringOps" w:history="1">
        <w:r>
          <w:rPr>
            <w:rStyle w:val="Hyperlink"/>
            <w:rFonts w:ascii="Verdana" w:hAnsi="Verdana"/>
            <w:b/>
            <w:bCs/>
            <w:lang w:val="en"/>
          </w:rPr>
          <w:t>5.</w:t>
        </w:r>
      </w:hyperlink>
      <w:r>
        <w:rPr>
          <w:rFonts w:ascii="Verdana" w:hAnsi="Verdana"/>
          <w:color w:val="000000"/>
          <w:lang w:val="en"/>
        </w:rPr>
        <w:t>  String Operations</w:t>
      </w:r>
      <w:r>
        <w:rPr>
          <w:rFonts w:ascii="Verdana" w:hAnsi="Verdana"/>
          <w:color w:val="000000"/>
          <w:lang w:val="en"/>
        </w:rPr>
        <w:br/>
      </w:r>
      <w:hyperlink w:anchor="ImplementationConsiderations" w:history="1">
        <w:r>
          <w:rPr>
            <w:rStyle w:val="Hyperlink"/>
            <w:rFonts w:ascii="Verdana" w:hAnsi="Verdana"/>
            <w:b/>
            <w:bCs/>
            <w:lang w:val="en"/>
          </w:rPr>
          <w:t>6.</w:t>
        </w:r>
      </w:hyperlink>
      <w:r>
        <w:rPr>
          <w:rFonts w:ascii="Verdana" w:hAnsi="Verdana"/>
          <w:color w:val="000000"/>
          <w:lang w:val="en"/>
        </w:rPr>
        <w:t>  Implementation Considerations</w:t>
      </w:r>
      <w:r>
        <w:rPr>
          <w:rFonts w:ascii="Verdana" w:hAnsi="Verdana"/>
          <w:color w:val="000000"/>
          <w:lang w:val="en"/>
        </w:rPr>
        <w:br/>
        <w:t>    </w:t>
      </w:r>
      <w:del w:id="9" w:author="Author" w:date="2015-08-04T00:08:00Z">
        <w:r>
          <w:rPr>
            <w:rFonts w:ascii="Verdana" w:hAnsi="Verdana"/>
            <w:color w:val="000000"/>
            <w:lang w:val="en"/>
          </w:rPr>
          <w:fldChar w:fldCharType="begin"/>
        </w:r>
        <w:r>
          <w:rPr>
            <w:rFonts w:ascii="Verdana" w:hAnsi="Verdana"/>
            <w:color w:val="000000"/>
            <w:lang w:val="en"/>
          </w:rPr>
          <w:delInstrText xml:space="preserve"> </w:delInstrText>
        </w:r>
        <w:r>
          <w:rPr>
            <w:rFonts w:ascii="Verdana" w:hAnsi="Verdana"/>
            <w:color w:val="000000"/>
            <w:lang w:val="en"/>
          </w:rPr>
          <w:delInstrText>HYPERLINK "" \l "PreFinalIETFSpecs"</w:delInstrText>
        </w:r>
        <w:r>
          <w:rPr>
            <w:rFonts w:ascii="Verdana" w:hAnsi="Verdana"/>
            <w:color w:val="000000"/>
            <w:lang w:val="en"/>
          </w:rPr>
          <w:delInstrText xml:space="preserve"> </w:delInstrText>
        </w:r>
        <w:r>
          <w:rPr>
            <w:rFonts w:ascii="Verdana" w:hAnsi="Verdana"/>
            <w:color w:val="000000"/>
            <w:lang w:val="en"/>
          </w:rPr>
          <w:fldChar w:fldCharType="separate"/>
        </w:r>
        <w:r>
          <w:rPr>
            <w:rStyle w:val="Hyperlink"/>
            <w:rFonts w:ascii="Verdana" w:hAnsi="Verdana"/>
            <w:b/>
            <w:bCs/>
            <w:lang w:val="en"/>
          </w:rPr>
          <w:delText>6.1.</w:delText>
        </w:r>
        <w:r>
          <w:rPr>
            <w:rFonts w:ascii="Verdana" w:hAnsi="Verdana"/>
            <w:color w:val="000000"/>
            <w:lang w:val="en"/>
          </w:rPr>
          <w:fldChar w:fldCharType="end"/>
        </w:r>
        <w:r>
          <w:rPr>
            <w:rFonts w:ascii="Verdana" w:hAnsi="Verdana"/>
            <w:color w:val="000000"/>
            <w:lang w:val="en"/>
          </w:rPr>
          <w:delText>  Pre-Final IETF Specifications</w:delText>
        </w:r>
      </w:del>
      <w:ins w:id="10" w:author="Author" w:date="2015-08-04T00:08:00Z">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"CompatibilityNotes"</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b/>
            <w:bCs/>
            <w:lang w:val="en"/>
          </w:rPr>
          <w:t>6.1.</w:t>
        </w:r>
        <w:r>
          <w:rPr>
            <w:rFonts w:ascii="Verdana" w:hAnsi="Verdana"/>
            <w:color w:val="000000"/>
            <w:lang w:val="en"/>
          </w:rPr>
          <w:fldChar w:fldCharType="end"/>
        </w:r>
        <w:r>
          <w:rPr>
            <w:rFonts w:ascii="Verdana" w:hAnsi="Verdana"/>
            <w:color w:val="000000"/>
            <w:lang w:val="en"/>
          </w:rPr>
          <w:t>  Compatibility Notes</w:t>
        </w:r>
      </w:ins>
      <w:r>
        <w:rPr>
          <w:rFonts w:ascii="Verdana" w:hAnsi="Verdana"/>
          <w:color w:val="000000"/>
          <w:lang w:val="en"/>
        </w:rPr>
        <w:br/>
      </w:r>
      <w:hyperlink w:anchor="Security" w:history="1">
        <w:r>
          <w:rPr>
            <w:rStyle w:val="Hyperlink"/>
            <w:rFonts w:ascii="Verdana" w:hAnsi="Verdana"/>
            <w:b/>
            <w:bCs/>
            <w:lang w:val="en"/>
          </w:rPr>
          <w:t>7.</w:t>
        </w:r>
      </w:hyperlink>
      <w:r>
        <w:rPr>
          <w:rFonts w:ascii="Verdana" w:hAnsi="Verdana"/>
          <w:color w:val="000000"/>
          <w:lang w:val="en"/>
        </w:rPr>
        <w:t>  Security Considerations</w:t>
      </w:r>
      <w:r>
        <w:rPr>
          <w:rFonts w:ascii="Verdana" w:hAnsi="Verdana"/>
          <w:color w:val="000000"/>
          <w:lang w:val="en"/>
        </w:rPr>
        <w:br/>
        <w:t>    </w:t>
      </w:r>
      <w:hyperlink w:anchor="TLSRequirements" w:history="1">
        <w:r>
          <w:rPr>
            <w:rStyle w:val="Hyperlink"/>
            <w:rFonts w:ascii="Verdana" w:hAnsi="Verdana"/>
            <w:b/>
            <w:bCs/>
            <w:lang w:val="en"/>
          </w:rPr>
          <w:t>7.1.</w:t>
        </w:r>
      </w:hyperlink>
      <w:r>
        <w:rPr>
          <w:rFonts w:ascii="Verdana" w:hAnsi="Verdana"/>
          <w:color w:val="000000"/>
          <w:lang w:val="en"/>
        </w:rPr>
        <w:t>  TLS Requirements</w:t>
      </w:r>
      <w:r>
        <w:rPr>
          <w:rFonts w:ascii="Verdana" w:hAnsi="Verdana"/>
          <w:color w:val="000000"/>
          <w:lang w:val="en"/>
        </w:rPr>
        <w:br/>
        <w:t>    </w:t>
      </w:r>
      <w:hyperlink w:anchor="Impersonation" w:history="1">
        <w:r>
          <w:rPr>
            <w:rStyle w:val="Hyperlink"/>
            <w:rFonts w:ascii="Verdana" w:hAnsi="Verdana"/>
            <w:b/>
            <w:bCs/>
            <w:lang w:val="en"/>
          </w:rPr>
          <w:t>7.2.</w:t>
        </w:r>
      </w:hyperlink>
      <w:r>
        <w:rPr>
          <w:rFonts w:ascii="Verdana" w:hAnsi="Verdana"/>
          <w:color w:val="000000"/>
          <w:lang w:val="en"/>
        </w:rPr>
        <w:t>  Impersonation Attacks</w:t>
      </w:r>
      <w:r>
        <w:rPr>
          <w:rFonts w:ascii="Verdana" w:hAnsi="Verdana"/>
          <w:color w:val="000000"/>
          <w:lang w:val="en"/>
        </w:rPr>
        <w:br/>
      </w:r>
      <w:hyperlink w:anchor="IANA" w:history="1">
        <w:r>
          <w:rPr>
            <w:rStyle w:val="Hyperlink"/>
            <w:rFonts w:ascii="Verdana" w:hAnsi="Verdana"/>
            <w:b/>
            <w:bCs/>
            <w:lang w:val="en"/>
          </w:rPr>
          <w:t>8.</w:t>
        </w:r>
      </w:hyperlink>
      <w:r>
        <w:rPr>
          <w:rFonts w:ascii="Verdana" w:hAnsi="Verdana"/>
          <w:color w:val="000000"/>
          <w:lang w:val="en"/>
        </w:rPr>
        <w:t>  IANA Considerations</w:t>
      </w:r>
      <w:r>
        <w:rPr>
          <w:rFonts w:ascii="Verdana" w:hAnsi="Verdana"/>
          <w:color w:val="000000"/>
          <w:lang w:val="en"/>
        </w:rPr>
        <w:br/>
        <w:t>    </w:t>
      </w:r>
      <w:hyperlink w:anchor="WellKnownRegistry" w:history="1">
        <w:r>
          <w:rPr>
            <w:rStyle w:val="Hyperlink"/>
            <w:rFonts w:ascii="Verdana" w:hAnsi="Verdana"/>
            <w:b/>
            <w:bCs/>
            <w:lang w:val="en"/>
          </w:rPr>
          <w:t>8.1.</w:t>
        </w:r>
      </w:hyperlink>
      <w:r>
        <w:rPr>
          <w:rFonts w:ascii="Verdana" w:hAnsi="Verdana"/>
          <w:color w:val="000000"/>
          <w:lang w:val="en"/>
        </w:rPr>
        <w:t>  Well-Known URI Registry</w:t>
      </w:r>
      <w:r>
        <w:rPr>
          <w:rFonts w:ascii="Verdana" w:hAnsi="Verdana"/>
          <w:color w:val="000000"/>
          <w:lang w:val="en"/>
        </w:rPr>
        <w:br/>
        <w:t>        </w:t>
      </w:r>
      <w:hyperlink w:anchor="WellKnownContents" w:history="1">
        <w:r>
          <w:rPr>
            <w:rStyle w:val="Hyperlink"/>
            <w:rFonts w:ascii="Verdana" w:hAnsi="Verdana"/>
            <w:b/>
            <w:bCs/>
            <w:lang w:val="en"/>
          </w:rPr>
          <w:t>8.1.1.</w:t>
        </w:r>
      </w:hyperlink>
      <w:r>
        <w:rPr>
          <w:rFonts w:ascii="Verdana" w:hAnsi="Verdana"/>
          <w:color w:val="000000"/>
          <w:lang w:val="en"/>
        </w:rPr>
        <w:t>  Registry Contents</w:t>
      </w:r>
      <w:r>
        <w:rPr>
          <w:rFonts w:ascii="Verdana" w:hAnsi="Verdana"/>
          <w:color w:val="000000"/>
          <w:lang w:val="en"/>
        </w:rPr>
        <w:br/>
      </w:r>
      <w:hyperlink w:anchor="rfc.references1" w:history="1">
        <w:r>
          <w:rPr>
            <w:rStyle w:val="Hyperlink"/>
            <w:rFonts w:ascii="Verdana" w:hAnsi="Verdana"/>
            <w:b/>
            <w:bCs/>
            <w:lang w:val="en"/>
          </w:rPr>
          <w:t>9.</w:t>
        </w:r>
      </w:hyperlink>
      <w:r>
        <w:rPr>
          <w:rFonts w:ascii="Verdana" w:hAnsi="Verdana"/>
          <w:color w:val="000000"/>
          <w:lang w:val="en"/>
        </w:rPr>
        <w:t>  References</w:t>
      </w:r>
      <w:r>
        <w:rPr>
          <w:rFonts w:ascii="Verdana" w:hAnsi="Verdana"/>
          <w:color w:val="000000"/>
          <w:lang w:val="en"/>
        </w:rPr>
        <w:br/>
        <w:t>    </w:t>
      </w:r>
      <w:hyperlink w:anchor="rfc.references1" w:history="1">
        <w:r>
          <w:rPr>
            <w:rStyle w:val="Hyperlink"/>
            <w:rFonts w:ascii="Verdana" w:hAnsi="Verdana"/>
            <w:b/>
            <w:bCs/>
            <w:lang w:val="en"/>
          </w:rPr>
          <w:t>9.1.</w:t>
        </w:r>
      </w:hyperlink>
      <w:r>
        <w:rPr>
          <w:rFonts w:ascii="Verdana" w:hAnsi="Verdana"/>
          <w:color w:val="000000"/>
          <w:lang w:val="en"/>
        </w:rPr>
        <w:t>  Normative R</w:t>
      </w:r>
      <w:r>
        <w:rPr>
          <w:rFonts w:ascii="Verdana" w:hAnsi="Verdana"/>
          <w:color w:val="000000"/>
          <w:lang w:val="en"/>
        </w:rPr>
        <w:t>eferences</w:t>
      </w:r>
      <w:r>
        <w:rPr>
          <w:rFonts w:ascii="Verdana" w:hAnsi="Verdana"/>
          <w:color w:val="000000"/>
          <w:lang w:val="en"/>
        </w:rPr>
        <w:br/>
        <w:t>    </w:t>
      </w:r>
      <w:hyperlink w:anchor="rfc.references2" w:history="1">
        <w:r>
          <w:rPr>
            <w:rStyle w:val="Hyperlink"/>
            <w:rFonts w:ascii="Verdana" w:hAnsi="Verdana"/>
            <w:b/>
            <w:bCs/>
            <w:lang w:val="en"/>
          </w:rPr>
          <w:t>9.2.</w:t>
        </w:r>
      </w:hyperlink>
      <w:r>
        <w:rPr>
          <w:rFonts w:ascii="Verdana" w:hAnsi="Verdana"/>
          <w:color w:val="000000"/>
          <w:lang w:val="en"/>
        </w:rPr>
        <w:t>  Informative References</w:t>
      </w:r>
      <w:r>
        <w:rPr>
          <w:rFonts w:ascii="Verdana" w:hAnsi="Verdana"/>
          <w:color w:val="000000"/>
          <w:lang w:val="en"/>
        </w:rPr>
        <w:br/>
      </w:r>
      <w:hyperlink w:anchor="Acknowledgements" w:history="1">
        <w:r>
          <w:rPr>
            <w:rStyle w:val="Hyperlink"/>
            <w:rFonts w:ascii="Verdana" w:hAnsi="Verdana"/>
            <w:b/>
            <w:bCs/>
            <w:lang w:val="en"/>
          </w:rPr>
          <w:t>Appendix A.</w:t>
        </w:r>
      </w:hyperlink>
      <w:r>
        <w:rPr>
          <w:rFonts w:ascii="Verdana" w:hAnsi="Verdana"/>
          <w:color w:val="000000"/>
          <w:lang w:val="en"/>
        </w:rPr>
        <w:t>  Acknowledgements</w:t>
      </w:r>
      <w:r>
        <w:rPr>
          <w:rFonts w:ascii="Verdana" w:hAnsi="Verdana"/>
          <w:color w:val="000000"/>
          <w:lang w:val="en"/>
        </w:rPr>
        <w:br/>
      </w:r>
      <w:hyperlink w:anchor="Notices" w:history="1">
        <w:r>
          <w:rPr>
            <w:rStyle w:val="Hyperlink"/>
            <w:rFonts w:ascii="Verdana" w:hAnsi="Verdana"/>
            <w:b/>
            <w:bCs/>
            <w:lang w:val="en"/>
          </w:rPr>
          <w:t>Appendix B.</w:t>
        </w:r>
      </w:hyperlink>
      <w:r>
        <w:rPr>
          <w:rFonts w:ascii="Verdana" w:hAnsi="Verdana"/>
          <w:color w:val="000000"/>
          <w:lang w:val="en"/>
        </w:rPr>
        <w:t>  Notices</w:t>
      </w:r>
      <w:r>
        <w:rPr>
          <w:rFonts w:ascii="Verdana" w:hAnsi="Verdana"/>
          <w:color w:val="000000"/>
          <w:lang w:val="en"/>
        </w:rPr>
        <w:br/>
      </w:r>
      <w:ins w:id="11" w:author="Author" w:date="2015-08-04T00:08:00Z">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"History"</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b/>
            <w:bCs/>
            <w:lang w:val="en"/>
          </w:rPr>
          <w:t>Appendix C.</w:t>
        </w:r>
        <w:r>
          <w:rPr>
            <w:rFonts w:ascii="Verdana" w:hAnsi="Verdana"/>
            <w:color w:val="000000"/>
            <w:lang w:val="en"/>
          </w:rPr>
          <w:fldChar w:fldCharType="end"/>
        </w:r>
        <w:r>
          <w:rPr>
            <w:rFonts w:ascii="Verdana" w:hAnsi="Verdana"/>
            <w:color w:val="000000"/>
            <w:lang w:val="en"/>
          </w:rPr>
          <w:t>  Document His</w:t>
        </w:r>
        <w:r>
          <w:rPr>
            <w:rFonts w:ascii="Verdana" w:hAnsi="Verdana"/>
            <w:color w:val="000000"/>
            <w:lang w:val="en"/>
          </w:rPr>
          <w:t>tory</w:t>
        </w:r>
        <w:r>
          <w:rPr>
            <w:rFonts w:ascii="Verdana" w:hAnsi="Verdana"/>
            <w:color w:val="000000"/>
            <w:lang w:val="en"/>
          </w:rPr>
          <w:br/>
        </w:r>
      </w:ins>
      <w:hyperlink w:anchor="rfc.authors" w:history="1">
        <w:r>
          <w:rPr>
            <w:rStyle w:val="Hyperlink"/>
            <w:rFonts w:ascii="Verdana" w:hAnsi="Verdana"/>
            <w:b/>
            <w:bCs/>
            <w:lang w:val="en"/>
          </w:rPr>
          <w:t>§</w:t>
        </w:r>
      </w:hyperlink>
      <w:r>
        <w:rPr>
          <w:rFonts w:ascii="Verdana" w:hAnsi="Verdana"/>
          <w:color w:val="000000"/>
          <w:lang w:val="en"/>
        </w:rPr>
        <w:t>  Authors' Addresses</w:t>
      </w:r>
    </w:p>
    <w:p w14:paraId="6C221FF9" w14:textId="77777777" w:rsidR="00000000" w:rsidRDefault="00B52F4F">
      <w:pPr>
        <w:spacing w:before="0" w:beforeAutospacing="0" w:after="0" w:afterAutospacing="0"/>
        <w:divId w:val="1592352159"/>
        <w:rPr>
          <w:rFonts w:ascii="Verdana" w:eastAsia="Times New Roman" w:hAnsi="Verdana"/>
          <w:color w:val="000000"/>
          <w:lang w:val="en"/>
        </w:rPr>
      </w:pPr>
      <w:r>
        <w:rPr>
          <w:rFonts w:ascii="Verdana" w:eastAsia="Times New Roman" w:hAnsi="Verdana"/>
          <w:color w:val="000000"/>
          <w:lang w:val="en"/>
        </w:rPr>
        <w:br w:type="textWrapping" w:clear="all"/>
      </w:r>
      <w:bookmarkStart w:id="12" w:name="Introduction"/>
      <w:bookmarkEnd w:id="12"/>
    </w:p>
    <w:p w14:paraId="743174A3" w14:textId="77777777" w:rsidR="00000000" w:rsidRDefault="00B52F4F">
      <w:pPr>
        <w:spacing w:before="0" w:beforeAutospacing="0" w:after="0" w:afterAutospacing="0"/>
        <w:divId w:val="1592352159"/>
        <w:rPr>
          <w:rFonts w:ascii="Verdana" w:eastAsia="Times New Roman" w:hAnsi="Verdana"/>
          <w:color w:val="000000"/>
          <w:lang w:val="en"/>
        </w:rPr>
      </w:pPr>
      <w:r>
        <w:rPr>
          <w:rFonts w:ascii="Verdana" w:eastAsia="Times New Roman" w:hAnsi="Verdana"/>
          <w:color w:val="000000"/>
          <w:lang w:val="en"/>
        </w:rPr>
        <w:pict>
          <v:rect id="_x0000_i1026"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CFFE2C7" w14:textId="77777777">
        <w:trPr>
          <w:divId w:val="1592352159"/>
          <w:trHeight w:val="225"/>
          <w:tblCellSpacing w:w="12" w:type="dxa"/>
        </w:trPr>
        <w:tc>
          <w:tcPr>
            <w:tcW w:w="450" w:type="dxa"/>
            <w:shd w:val="clear" w:color="auto" w:fill="990000"/>
            <w:vAlign w:val="center"/>
            <w:hideMark/>
          </w:tcPr>
          <w:p w14:paraId="285481AF" w14:textId="77777777" w:rsidR="00000000" w:rsidRDefault="00B52F4F">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0FABBBB8" w14:textId="77777777" w:rsidR="00000000" w:rsidRDefault="00B52F4F">
      <w:pPr>
        <w:pStyle w:val="Heading3"/>
        <w:divId w:val="1592352159"/>
        <w:rPr>
          <w:rFonts w:eastAsia="Times New Roman"/>
          <w:lang w:val="en"/>
        </w:rPr>
      </w:pPr>
      <w:bookmarkStart w:id="13" w:name="rfc.section.1"/>
      <w:bookmarkEnd w:id="13"/>
      <w:r>
        <w:rPr>
          <w:rFonts w:eastAsia="Times New Roman"/>
          <w:lang w:val="en"/>
        </w:rPr>
        <w:t>1.  Introduction</w:t>
      </w:r>
    </w:p>
    <w:p w14:paraId="4A4D4A00" w14:textId="77777777" w:rsidR="00000000" w:rsidRDefault="00B52F4F">
      <w:pPr>
        <w:pStyle w:val="NormalWeb"/>
        <w:divId w:val="1592352159"/>
        <w:rPr>
          <w:rFonts w:ascii="Verdana" w:hAnsi="Verdana"/>
          <w:color w:val="000000"/>
          <w:lang w:val="en"/>
        </w:rPr>
      </w:pPr>
      <w:r>
        <w:rPr>
          <w:rFonts w:ascii="Verdana" w:hAnsi="Verdana"/>
          <w:color w:val="000000"/>
          <w:lang w:val="en"/>
        </w:rPr>
        <w:t xml:space="preserve">OpenID Connect 1.0 is a simple identity layer on top of the OAuth 2.0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"RFC6749"</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[RFC6749]</w:t>
      </w:r>
      <w:r>
        <w:rPr>
          <w:rStyle w:val="Hyperlink"/>
          <w:rFonts w:ascii="Verdana" w:hAnsi="Verdana"/>
          <w:vanish/>
          <w:u w:val="none"/>
          <w:lang w:val="en"/>
        </w:rPr>
        <w:t xml:space="preserve"> (Hardt, D., </w:t>
      </w:r>
      <w:ins w:id="14" w:author="Author" w:date="2015-08-04T00:08:00Z">
        <w:r>
          <w:rPr>
            <w:rStyle w:val="Hyperlink"/>
            <w:rFonts w:ascii="Verdana" w:hAnsi="Verdana"/>
            <w:vanish/>
            <w:u w:val="none"/>
            <w:lang w:val="en"/>
          </w:rPr>
          <w:t xml:space="preserve">Ed., </w:t>
        </w:r>
      </w:ins>
      <w:r>
        <w:rPr>
          <w:rStyle w:val="Hyperlink"/>
          <w:rFonts w:ascii="Verdana" w:hAnsi="Verdana"/>
          <w:vanish/>
          <w:u w:val="none"/>
          <w:lang w:val="en"/>
        </w:rPr>
        <w:t>“</w:t>
      </w:r>
      <w:r>
        <w:rPr>
          <w:rStyle w:val="Hyperlink"/>
          <w:rFonts w:ascii="Verdana" w:hAnsi="Verdana"/>
          <w:vanish/>
          <w:u w:val="none"/>
          <w:lang w:val="en"/>
        </w:rPr>
        <w:t>The OAuth 2.0 Authorization Framework,” October 2012.)</w:t>
      </w:r>
      <w:r>
        <w:rPr>
          <w:rFonts w:ascii="Verdana" w:hAnsi="Verdana"/>
          <w:color w:val="000000"/>
          <w:lang w:val="en"/>
        </w:rPr>
        <w:fldChar w:fldCharType="end"/>
      </w:r>
      <w:r>
        <w:rPr>
          <w:rFonts w:ascii="Verdana" w:hAnsi="Verdana"/>
          <w:color w:val="000000"/>
          <w:lang w:val="en"/>
        </w:rPr>
        <w:t xml:space="preserve"> protocol. It enables Clients to verify the identity of the End-User based on the authentication performed by an Authorization Server, as well as to obtain basic profile information about the End-User i</w:t>
      </w:r>
      <w:r>
        <w:rPr>
          <w:rFonts w:ascii="Verdana" w:hAnsi="Verdana"/>
          <w:color w:val="000000"/>
          <w:lang w:val="en"/>
        </w:rPr>
        <w:t xml:space="preserve">n an interoperable and REST-like manner. </w:t>
      </w:r>
    </w:p>
    <w:p w14:paraId="121CB8C5" w14:textId="77777777" w:rsidR="00000000" w:rsidRDefault="00B52F4F">
      <w:pPr>
        <w:pStyle w:val="NormalWeb"/>
        <w:divId w:val="1592352159"/>
        <w:rPr>
          <w:rFonts w:ascii="Verdana" w:hAnsi="Verdana"/>
          <w:color w:val="000000"/>
          <w:lang w:val="en"/>
        </w:rPr>
      </w:pPr>
      <w:r>
        <w:rPr>
          <w:rFonts w:ascii="Verdana" w:hAnsi="Verdana"/>
          <w:color w:val="000000"/>
          <w:lang w:val="en"/>
        </w:rPr>
        <w:lastRenderedPageBreak/>
        <w:t xml:space="preserve">In order for an OpenID Connect Relying Party to utilize OpenID Connect services for an End-User, the RP needs to know where the OpenID Provider is. OpenID Connect uses </w:t>
      </w:r>
      <w:hyperlink w:anchor="RFC7033" w:history="1">
        <w:r>
          <w:rPr>
            <w:rStyle w:val="Hyperlink"/>
            <w:rFonts w:ascii="Verdana" w:hAnsi="Verdana"/>
            <w:u w:val="none"/>
            <w:lang w:val="en"/>
          </w:rPr>
          <w:t>WebFinger</w:t>
        </w:r>
        <w:r>
          <w:rPr>
            <w:rStyle w:val="Hyperlink"/>
            <w:rFonts w:ascii="Verdana" w:hAnsi="Verdana"/>
            <w:vanish/>
            <w:u w:val="none"/>
            <w:lang w:val="en"/>
          </w:rPr>
          <w:t xml:space="preserve"> (Jones</w:t>
        </w:r>
        <w:r>
          <w:rPr>
            <w:rStyle w:val="Hyperlink"/>
            <w:rFonts w:ascii="Verdana" w:hAnsi="Verdana"/>
            <w:vanish/>
            <w:u w:val="none"/>
            <w:lang w:val="en"/>
          </w:rPr>
          <w:t>, P., Salgueiro, G., Jones, M., and J. Smarr, “WebFinger,” September 2013.)</w:t>
        </w:r>
      </w:hyperlink>
      <w:r>
        <w:rPr>
          <w:rFonts w:ascii="Verdana" w:hAnsi="Verdana"/>
          <w:color w:val="000000"/>
          <w:lang w:val="en"/>
        </w:rPr>
        <w:t xml:space="preserve"> [RFC7033] to locate the OpenID Provider for an End-User. This process is described in </w:t>
      </w:r>
      <w:hyperlink w:anchor="IssuerDiscovery" w:history="1">
        <w:r>
          <w:rPr>
            <w:rStyle w:val="Hyperlink"/>
            <w:rFonts w:ascii="Verdana" w:hAnsi="Verdana"/>
            <w:u w:val="none"/>
            <w:lang w:val="en"/>
          </w:rPr>
          <w:t>Section 2</w:t>
        </w:r>
        <w:r>
          <w:rPr>
            <w:rStyle w:val="Hyperlink"/>
            <w:rFonts w:ascii="Verdana" w:hAnsi="Verdana"/>
            <w:vanish/>
            <w:u w:val="none"/>
            <w:lang w:val="en"/>
          </w:rPr>
          <w:t xml:space="preserve"> (OpenID Provider Issuer Discovery)</w:t>
        </w:r>
      </w:hyperlink>
      <w:r>
        <w:rPr>
          <w:rFonts w:ascii="Verdana" w:hAnsi="Verdana"/>
          <w:color w:val="000000"/>
          <w:lang w:val="en"/>
        </w:rPr>
        <w:t xml:space="preserve">. </w:t>
      </w:r>
    </w:p>
    <w:p w14:paraId="72E91E14" w14:textId="77777777" w:rsidR="00000000" w:rsidRDefault="00B52F4F">
      <w:pPr>
        <w:pStyle w:val="NormalWeb"/>
        <w:divId w:val="1592352159"/>
        <w:rPr>
          <w:rFonts w:ascii="Verdana" w:hAnsi="Verdana"/>
          <w:color w:val="000000"/>
          <w:lang w:val="en"/>
        </w:rPr>
      </w:pPr>
      <w:r>
        <w:rPr>
          <w:rFonts w:ascii="Verdana" w:hAnsi="Verdana"/>
          <w:color w:val="000000"/>
          <w:lang w:val="en"/>
        </w:rPr>
        <w:t xml:space="preserve">Once the </w:t>
      </w:r>
      <w:r>
        <w:rPr>
          <w:rFonts w:ascii="Verdana" w:hAnsi="Verdana"/>
          <w:color w:val="000000"/>
          <w:lang w:val="en"/>
        </w:rPr>
        <w:t xml:space="preserve">OpenID Provider has been identified, the configuration information for that OP is retrieved from a well-known location as a JSON </w:t>
      </w:r>
      <w:ins w:id="15" w:author="Author" w:date="2015-08-04T00:08:00Z">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"RFC7159"</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[RFC7159]</w:t>
        </w:r>
        <w:r>
          <w:rPr>
            <w:rStyle w:val="Hyperlink"/>
            <w:rFonts w:ascii="Verdana" w:hAnsi="Verdana"/>
            <w:vanish/>
            <w:u w:val="none"/>
            <w:lang w:val="en"/>
          </w:rPr>
          <w:t xml:space="preserve"> (Bray, T., Ed., “The JavaScript Object Notation (JSON) Data Interchange Format,” March </w:t>
        </w:r>
        <w:r>
          <w:rPr>
            <w:rStyle w:val="Hyperlink"/>
            <w:rFonts w:ascii="Verdana" w:hAnsi="Verdana"/>
            <w:vanish/>
            <w:u w:val="none"/>
            <w:lang w:val="en"/>
          </w:rPr>
          <w:t>2014.)</w:t>
        </w:r>
        <w:r>
          <w:rPr>
            <w:rFonts w:ascii="Verdana" w:hAnsi="Verdana"/>
            <w:color w:val="000000"/>
            <w:lang w:val="en"/>
          </w:rPr>
          <w:fldChar w:fldCharType="end"/>
        </w:r>
        <w:r>
          <w:rPr>
            <w:rFonts w:ascii="Verdana" w:hAnsi="Verdana"/>
            <w:color w:val="000000"/>
            <w:lang w:val="en"/>
          </w:rPr>
          <w:t xml:space="preserve"> </w:t>
        </w:r>
      </w:ins>
      <w:r>
        <w:rPr>
          <w:rFonts w:ascii="Verdana" w:hAnsi="Verdana"/>
          <w:color w:val="000000"/>
          <w:lang w:val="en"/>
        </w:rPr>
        <w:t xml:space="preserve">document, including its OAuth 2.0 endpoint locations. This process is described in </w:t>
      </w:r>
      <w:hyperlink w:anchor="ProviderConfig" w:history="1">
        <w:r>
          <w:rPr>
            <w:rStyle w:val="Hyperlink"/>
            <w:rFonts w:ascii="Verdana" w:hAnsi="Verdana"/>
            <w:u w:val="none"/>
            <w:lang w:val="en"/>
          </w:rPr>
          <w:t>Section 4</w:t>
        </w:r>
        <w:r>
          <w:rPr>
            <w:rStyle w:val="Hyperlink"/>
            <w:rFonts w:ascii="Verdana" w:hAnsi="Verdana"/>
            <w:vanish/>
            <w:u w:val="none"/>
            <w:lang w:val="en"/>
          </w:rPr>
          <w:t xml:space="preserve"> (Obtaining OpenID Provider Configuration Information)</w:t>
        </w:r>
      </w:hyperlink>
      <w:r>
        <w:rPr>
          <w:rFonts w:ascii="Verdana" w:hAnsi="Verdana"/>
          <w:color w:val="000000"/>
          <w:lang w:val="en"/>
        </w:rPr>
        <w:t xml:space="preserve">. </w:t>
      </w:r>
    </w:p>
    <w:p w14:paraId="7433CE2A" w14:textId="77777777" w:rsidR="00000000" w:rsidRDefault="00B52F4F">
      <w:pPr>
        <w:spacing w:before="0" w:beforeAutospacing="0" w:after="0" w:afterAutospacing="0"/>
        <w:divId w:val="1592352159"/>
        <w:rPr>
          <w:rFonts w:ascii="Verdana" w:eastAsia="Times New Roman" w:hAnsi="Verdana"/>
          <w:color w:val="000000"/>
          <w:lang w:val="en"/>
        </w:rPr>
      </w:pPr>
      <w:bookmarkStart w:id="16" w:name="rnc"/>
      <w:bookmarkEnd w:id="16"/>
    </w:p>
    <w:p w14:paraId="0279067D" w14:textId="77777777" w:rsidR="00000000" w:rsidRDefault="00B52F4F">
      <w:pPr>
        <w:spacing w:before="0" w:beforeAutospacing="0" w:after="0" w:afterAutospacing="0"/>
        <w:divId w:val="1592352159"/>
        <w:rPr>
          <w:rFonts w:ascii="Verdana" w:eastAsia="Times New Roman" w:hAnsi="Verdana"/>
          <w:color w:val="000000"/>
          <w:lang w:val="en"/>
        </w:rPr>
      </w:pPr>
      <w:r>
        <w:rPr>
          <w:rFonts w:ascii="Verdana" w:eastAsia="Times New Roman" w:hAnsi="Verdana"/>
          <w:color w:val="000000"/>
          <w:lang w:val="en"/>
        </w:rPr>
        <w:pict>
          <v:rect id="_x0000_i1027"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66ABE7C1" w14:textId="77777777">
        <w:trPr>
          <w:divId w:val="1592352159"/>
          <w:trHeight w:val="225"/>
          <w:tblCellSpacing w:w="12" w:type="dxa"/>
        </w:trPr>
        <w:tc>
          <w:tcPr>
            <w:tcW w:w="450" w:type="dxa"/>
            <w:shd w:val="clear" w:color="auto" w:fill="990000"/>
            <w:vAlign w:val="center"/>
            <w:hideMark/>
          </w:tcPr>
          <w:p w14:paraId="77FAAC2B" w14:textId="77777777" w:rsidR="00000000" w:rsidRDefault="00B52F4F">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6BE6CABA" w14:textId="77777777" w:rsidR="00000000" w:rsidRDefault="00B52F4F">
      <w:pPr>
        <w:pStyle w:val="Heading3"/>
        <w:divId w:val="1592352159"/>
        <w:rPr>
          <w:rFonts w:eastAsia="Times New Roman"/>
          <w:lang w:val="en"/>
        </w:rPr>
      </w:pPr>
      <w:bookmarkStart w:id="17" w:name="rfc.section.1.1"/>
      <w:bookmarkEnd w:id="17"/>
      <w:r>
        <w:rPr>
          <w:rFonts w:eastAsia="Times New Roman"/>
          <w:lang w:val="en"/>
        </w:rPr>
        <w:t>1.1.  Requirements Notation and Conventions</w:t>
      </w:r>
    </w:p>
    <w:p w14:paraId="0FFC25D4" w14:textId="77777777" w:rsidR="00000000" w:rsidRDefault="00B52F4F">
      <w:pPr>
        <w:pStyle w:val="NormalWeb"/>
        <w:divId w:val="1592352159"/>
        <w:rPr>
          <w:rFonts w:ascii="Verdana" w:hAnsi="Verdana"/>
          <w:color w:val="000000"/>
          <w:lang w:val="en"/>
        </w:rPr>
      </w:pPr>
      <w:r>
        <w:rPr>
          <w:rFonts w:ascii="Verdana" w:hAnsi="Verdana"/>
          <w:color w:val="000000"/>
          <w:lang w:val="en"/>
        </w:rPr>
        <w:t xml:space="preserve">The key words "MUST", "MUST NOT", "REQUIRED", "SHALL", "SHALL NOT", "SHOULD", "SHOULD NOT", "RECOMMENDED", "NOT RECOMMENDED", "MAY", and "OPTIONAL" in this document are to be interpreted as described in </w:t>
      </w:r>
      <w:hyperlink w:anchor="RFC2119" w:history="1">
        <w:r>
          <w:rPr>
            <w:rStyle w:val="Hyperlink"/>
            <w:rFonts w:ascii="Verdana" w:hAnsi="Verdana"/>
            <w:u w:val="none"/>
            <w:lang w:val="en"/>
          </w:rPr>
          <w:t>RFC 2119</w:t>
        </w:r>
        <w:r>
          <w:rPr>
            <w:rStyle w:val="Hyperlink"/>
            <w:rFonts w:ascii="Verdana" w:hAnsi="Verdana"/>
            <w:vanish/>
            <w:u w:val="none"/>
            <w:lang w:val="en"/>
          </w:rPr>
          <w:t xml:space="preserve"> (Bradner, S., </w:t>
        </w:r>
        <w:r>
          <w:rPr>
            <w:rStyle w:val="Hyperlink"/>
            <w:rFonts w:ascii="Verdana" w:hAnsi="Verdana"/>
            <w:vanish/>
            <w:u w:val="none"/>
            <w:lang w:val="en"/>
          </w:rPr>
          <w:t>“Key words for use in RFCs to Indicate Requirement Levels,” March 1997.)</w:t>
        </w:r>
      </w:hyperlink>
      <w:r>
        <w:rPr>
          <w:rFonts w:ascii="Verdana" w:hAnsi="Verdana"/>
          <w:color w:val="000000"/>
          <w:lang w:val="en"/>
        </w:rPr>
        <w:t xml:space="preserve"> [RFC2119]. </w:t>
      </w:r>
    </w:p>
    <w:p w14:paraId="5743EAD7" w14:textId="77777777" w:rsidR="00000000" w:rsidRDefault="00B52F4F">
      <w:pPr>
        <w:pStyle w:val="NormalWeb"/>
        <w:divId w:val="1592352159"/>
        <w:rPr>
          <w:rFonts w:ascii="Verdana" w:hAnsi="Verdana"/>
          <w:color w:val="000000"/>
          <w:lang w:val="en"/>
        </w:rPr>
      </w:pPr>
      <w:r>
        <w:rPr>
          <w:rFonts w:ascii="Verdana" w:hAnsi="Verdana"/>
          <w:color w:val="000000"/>
          <w:lang w:val="en"/>
        </w:rPr>
        <w:t xml:space="preserve">In the .txt version of this document, values are quoted to indicate that they are to be taken literally. When using these values in protocol messages, the quotes MUST NOT </w:t>
      </w:r>
      <w:r>
        <w:rPr>
          <w:rFonts w:ascii="Verdana" w:hAnsi="Verdana"/>
          <w:color w:val="000000"/>
          <w:lang w:val="en"/>
        </w:rPr>
        <w:t xml:space="preserve">be used as part of the value. In the HTML version of this document, values to be taken literally are indicated by the use of </w:t>
      </w:r>
      <w:r>
        <w:rPr>
          <w:rStyle w:val="HTMLTypewriter"/>
          <w:lang w:val="en"/>
        </w:rPr>
        <w:t>this fixed-width font</w:t>
      </w:r>
      <w:r>
        <w:rPr>
          <w:rFonts w:ascii="Verdana" w:hAnsi="Verdana"/>
          <w:color w:val="000000"/>
          <w:lang w:val="en"/>
        </w:rPr>
        <w:t xml:space="preserve">. </w:t>
      </w:r>
    </w:p>
    <w:p w14:paraId="6395161E" w14:textId="2380D26B" w:rsidR="00000000" w:rsidRDefault="00B52F4F">
      <w:pPr>
        <w:pStyle w:val="NormalWeb"/>
        <w:divId w:val="1592352159"/>
        <w:rPr>
          <w:rFonts w:ascii="Verdana" w:hAnsi="Verdana"/>
          <w:color w:val="000000"/>
          <w:lang w:val="en"/>
        </w:rPr>
      </w:pPr>
      <w:r>
        <w:rPr>
          <w:rFonts w:ascii="Verdana" w:hAnsi="Verdana"/>
          <w:color w:val="000000"/>
          <w:lang w:val="en"/>
        </w:rPr>
        <w:t xml:space="preserve">All uses of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"JWS"</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JSON Web Signature (JWS)</w:t>
      </w:r>
      <w:r>
        <w:rPr>
          <w:rStyle w:val="Hyperlink"/>
          <w:rFonts w:ascii="Verdana" w:hAnsi="Verdana"/>
          <w:vanish/>
          <w:u w:val="none"/>
          <w:lang w:val="en"/>
        </w:rPr>
        <w:t xml:space="preserve"> (Jones, M., Bradley, J., and N. Sakimura, “J</w:t>
      </w:r>
      <w:r>
        <w:rPr>
          <w:rStyle w:val="Hyperlink"/>
          <w:rFonts w:ascii="Verdana" w:hAnsi="Verdana"/>
          <w:vanish/>
          <w:u w:val="none"/>
          <w:lang w:val="en"/>
        </w:rPr>
        <w:t xml:space="preserve">SON Web Signature (JWS),” </w:t>
      </w:r>
      <w:del w:id="18" w:author="Author" w:date="2015-08-04T00:08:00Z">
        <w:r>
          <w:rPr>
            <w:rStyle w:val="Hyperlink"/>
            <w:rFonts w:ascii="Verdana" w:hAnsi="Verdana"/>
            <w:vanish/>
            <w:u w:val="none"/>
            <w:lang w:val="en"/>
          </w:rPr>
          <w:delText>July 2014</w:delText>
        </w:r>
      </w:del>
      <w:ins w:id="19" w:author="Author" w:date="2015-08-04T00:08:00Z">
        <w:r>
          <w:rPr>
            <w:rStyle w:val="Hyperlink"/>
            <w:rFonts w:ascii="Verdana" w:hAnsi="Verdana"/>
            <w:vanish/>
            <w:u w:val="none"/>
            <w:lang w:val="en"/>
          </w:rPr>
          <w:t>May 2015</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xml:space="preserve"> [JWS] and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"JWE"</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JSON Web Encryption (JWE)</w:t>
      </w:r>
      <w:r>
        <w:rPr>
          <w:rStyle w:val="Hyperlink"/>
          <w:rFonts w:ascii="Verdana" w:hAnsi="Verdana"/>
          <w:vanish/>
          <w:u w:val="none"/>
          <w:lang w:val="en"/>
        </w:rPr>
        <w:t xml:space="preserve"> (Jones, M., Rescorla, E., and J. Hildebrand, “JSON Web Encryption (JWE),” </w:t>
      </w:r>
      <w:del w:id="20" w:author="Author" w:date="2015-08-04T00:08:00Z">
        <w:r>
          <w:rPr>
            <w:rStyle w:val="Hyperlink"/>
            <w:rFonts w:ascii="Verdana" w:hAnsi="Verdana"/>
            <w:vanish/>
            <w:u w:val="none"/>
            <w:lang w:val="en"/>
          </w:rPr>
          <w:delText>July 2</w:delText>
        </w:r>
        <w:r>
          <w:rPr>
            <w:rStyle w:val="Hyperlink"/>
            <w:rFonts w:ascii="Verdana" w:hAnsi="Verdana"/>
            <w:vanish/>
            <w:u w:val="none"/>
            <w:lang w:val="en"/>
          </w:rPr>
          <w:delText>014</w:delText>
        </w:r>
      </w:del>
      <w:ins w:id="21" w:author="Author" w:date="2015-08-04T00:08:00Z">
        <w:r>
          <w:rPr>
            <w:rStyle w:val="Hyperlink"/>
            <w:rFonts w:ascii="Verdana" w:hAnsi="Verdana"/>
            <w:vanish/>
            <w:u w:val="none"/>
            <w:lang w:val="en"/>
          </w:rPr>
          <w:t>May 2015</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xml:space="preserve"> [JWE] data structures in this specification utilize the JWS Compact Seri</w:t>
      </w:r>
      <w:r>
        <w:rPr>
          <w:rFonts w:ascii="Verdana" w:hAnsi="Verdana"/>
          <w:color w:val="000000"/>
          <w:lang w:val="en"/>
        </w:rPr>
        <w:t xml:space="preserve">alization or the JWE Compact Serialization; the JWS JSON Serialization and the JWE JSON Serialization are not used. </w:t>
      </w:r>
    </w:p>
    <w:p w14:paraId="697E58D5" w14:textId="77777777" w:rsidR="00000000" w:rsidRDefault="00B52F4F">
      <w:pPr>
        <w:spacing w:before="0" w:beforeAutospacing="0" w:after="0" w:afterAutospacing="0"/>
        <w:divId w:val="1592352159"/>
        <w:rPr>
          <w:rFonts w:ascii="Verdana" w:eastAsia="Times New Roman" w:hAnsi="Verdana"/>
          <w:color w:val="000000"/>
          <w:lang w:val="en"/>
        </w:rPr>
      </w:pPr>
      <w:bookmarkStart w:id="22" w:name="Terminology"/>
      <w:bookmarkEnd w:id="22"/>
    </w:p>
    <w:p w14:paraId="2F22DEB6" w14:textId="77777777" w:rsidR="00000000" w:rsidRDefault="00B52F4F">
      <w:pPr>
        <w:spacing w:before="0" w:beforeAutospacing="0" w:after="0" w:afterAutospacing="0"/>
        <w:divId w:val="1592352159"/>
        <w:rPr>
          <w:rFonts w:ascii="Verdana" w:eastAsia="Times New Roman" w:hAnsi="Verdana"/>
          <w:color w:val="000000"/>
          <w:lang w:val="en"/>
        </w:rPr>
      </w:pPr>
      <w:r>
        <w:rPr>
          <w:rFonts w:ascii="Verdana" w:eastAsia="Times New Roman" w:hAnsi="Verdana"/>
          <w:color w:val="000000"/>
          <w:lang w:val="en"/>
        </w:rPr>
        <w:pict>
          <v:rect id="_x0000_i1028"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F885AF8" w14:textId="77777777">
        <w:trPr>
          <w:divId w:val="1592352159"/>
          <w:trHeight w:val="225"/>
          <w:tblCellSpacing w:w="12" w:type="dxa"/>
        </w:trPr>
        <w:tc>
          <w:tcPr>
            <w:tcW w:w="450" w:type="dxa"/>
            <w:shd w:val="clear" w:color="auto" w:fill="990000"/>
            <w:vAlign w:val="center"/>
            <w:hideMark/>
          </w:tcPr>
          <w:p w14:paraId="67C6C534" w14:textId="77777777" w:rsidR="00000000" w:rsidRDefault="00B52F4F">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3D16B855" w14:textId="77777777" w:rsidR="00000000" w:rsidRDefault="00B52F4F">
      <w:pPr>
        <w:pStyle w:val="Heading3"/>
        <w:divId w:val="1592352159"/>
        <w:rPr>
          <w:rFonts w:eastAsia="Times New Roman"/>
          <w:lang w:val="en"/>
        </w:rPr>
      </w:pPr>
      <w:bookmarkStart w:id="23" w:name="rfc.section.1.2"/>
      <w:bookmarkEnd w:id="23"/>
      <w:r>
        <w:rPr>
          <w:rFonts w:eastAsia="Times New Roman"/>
          <w:lang w:val="en"/>
        </w:rPr>
        <w:t>1.2.  Terminology</w:t>
      </w:r>
    </w:p>
    <w:p w14:paraId="2BAA5F5C" w14:textId="663BE0FA" w:rsidR="00000000" w:rsidRDefault="00B52F4F">
      <w:pPr>
        <w:pStyle w:val="NormalWeb"/>
        <w:divId w:val="1592352159"/>
        <w:rPr>
          <w:rFonts w:ascii="Verdana" w:hAnsi="Verdana"/>
          <w:color w:val="000000"/>
          <w:lang w:val="en"/>
        </w:rPr>
      </w:pPr>
      <w:r>
        <w:rPr>
          <w:rFonts w:ascii="Verdana" w:hAnsi="Verdana"/>
          <w:color w:val="000000"/>
          <w:lang w:val="en"/>
        </w:rPr>
        <w:t xml:space="preserve">This specification uses the terms "Access Token", "Authorization Code", </w:t>
      </w:r>
      <w:r>
        <w:rPr>
          <w:rFonts w:ascii="Verdana" w:hAnsi="Verdana"/>
          <w:color w:val="000000"/>
          <w:lang w:val="en"/>
        </w:rPr>
        <w:t xml:space="preserve">"Authorization Endpoint", </w:t>
      </w:r>
      <w:r>
        <w:rPr>
          <w:rFonts w:ascii="Verdana" w:hAnsi="Verdana"/>
          <w:color w:val="000000"/>
          <w:lang w:val="en"/>
        </w:rPr>
        <w:lastRenderedPageBreak/>
        <w:t>"Authorization Grant", "Authorization Server", "Client", "Client Authentication", "Client Identifier", "Client Secret", "Grant Type", "Protected Resource", "Redirection URI", "Refresh Token", "Resource Owner", "Resource Server", "</w:t>
      </w:r>
      <w:r>
        <w:rPr>
          <w:rFonts w:ascii="Verdana" w:hAnsi="Verdana"/>
          <w:color w:val="000000"/>
          <w:lang w:val="en"/>
        </w:rPr>
        <w:t xml:space="preserve">Response Type", and "Token Endpoint" defined by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"RFC6749"</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OAuth 2.0</w:t>
      </w:r>
      <w:r>
        <w:rPr>
          <w:rStyle w:val="Hyperlink"/>
          <w:rFonts w:ascii="Verdana" w:hAnsi="Verdana"/>
          <w:vanish/>
          <w:u w:val="none"/>
          <w:lang w:val="en"/>
        </w:rPr>
        <w:t xml:space="preserve"> (Hardt, D., </w:t>
      </w:r>
      <w:ins w:id="24" w:author="Author" w:date="2015-08-04T00:08:00Z">
        <w:r>
          <w:rPr>
            <w:rStyle w:val="Hyperlink"/>
            <w:rFonts w:ascii="Verdana" w:hAnsi="Verdana"/>
            <w:vanish/>
            <w:u w:val="none"/>
            <w:lang w:val="en"/>
          </w:rPr>
          <w:t xml:space="preserve">Ed., </w:t>
        </w:r>
      </w:ins>
      <w:r>
        <w:rPr>
          <w:rStyle w:val="Hyperlink"/>
          <w:rFonts w:ascii="Verdana" w:hAnsi="Verdana"/>
          <w:vanish/>
          <w:u w:val="none"/>
          <w:lang w:val="en"/>
        </w:rPr>
        <w:t>“The OAuth 2.0 Authorization Framework,” October 2012.)</w:t>
      </w:r>
      <w:r>
        <w:rPr>
          <w:rFonts w:ascii="Verdana" w:hAnsi="Verdana"/>
          <w:color w:val="000000"/>
          <w:lang w:val="en"/>
        </w:rPr>
        <w:fldChar w:fldCharType="end"/>
      </w:r>
      <w:r>
        <w:rPr>
          <w:rFonts w:ascii="Verdana" w:hAnsi="Verdana"/>
          <w:color w:val="000000"/>
          <w:lang w:val="en"/>
        </w:rPr>
        <w:t xml:space="preserve"> [RFC6749], the terms "Claim Name", "Claim Value", and "JSON Web Token (JWT)" defined by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"JWT"</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JSON Web Token (JWT)</w:t>
      </w:r>
      <w:r>
        <w:rPr>
          <w:rStyle w:val="Hyperlink"/>
          <w:rFonts w:ascii="Verdana" w:hAnsi="Verdana"/>
          <w:vanish/>
          <w:u w:val="none"/>
          <w:lang w:val="en"/>
        </w:rPr>
        <w:t xml:space="preserve"> (Jones, M., Bradley, J., and N. Sakimura, “JSON Web Token (JWT),” </w:t>
      </w:r>
      <w:del w:id="25" w:author="Author" w:date="2015-08-04T00:08:00Z">
        <w:r>
          <w:rPr>
            <w:rStyle w:val="Hyperlink"/>
            <w:rFonts w:ascii="Verdana" w:hAnsi="Verdana"/>
            <w:vanish/>
            <w:u w:val="none"/>
            <w:lang w:val="en"/>
          </w:rPr>
          <w:delText>July 2014</w:delText>
        </w:r>
      </w:del>
      <w:ins w:id="26" w:author="Author" w:date="2015-08-04T00:08:00Z">
        <w:r>
          <w:rPr>
            <w:rStyle w:val="Hyperlink"/>
            <w:rFonts w:ascii="Verdana" w:hAnsi="Verdana"/>
            <w:vanish/>
            <w:u w:val="none"/>
            <w:lang w:val="en"/>
          </w:rPr>
          <w:t>May 2015</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xml:space="preserve"> [JWT], and the terms defined by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"OpenID.Core"</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OpenID Connect Core 1.0</w:t>
      </w:r>
      <w:r>
        <w:rPr>
          <w:rStyle w:val="Hyperlink"/>
          <w:rFonts w:ascii="Verdana" w:hAnsi="Verdana"/>
          <w:vanish/>
          <w:u w:val="none"/>
          <w:lang w:val="en"/>
        </w:rPr>
        <w:t xml:space="preserve"> (Sakimura, N., Bradley, J., Jones, M., de </w:t>
      </w:r>
      <w:r>
        <w:rPr>
          <w:rStyle w:val="Hyperlink"/>
          <w:rFonts w:ascii="Verdana" w:hAnsi="Verdana"/>
          <w:vanish/>
          <w:u w:val="none"/>
          <w:lang w:val="en"/>
        </w:rPr>
        <w:t xml:space="preserve">Medeiros, B., and C. Mortimore, “OpenID Connect Core 1.0,” </w:t>
      </w:r>
      <w:del w:id="27" w:author="Author" w:date="2015-08-04T00:08:00Z">
        <w:r>
          <w:rPr>
            <w:rStyle w:val="Hyperlink"/>
            <w:rFonts w:ascii="Verdana" w:hAnsi="Verdana"/>
            <w:vanish/>
            <w:u w:val="none"/>
            <w:lang w:val="en"/>
          </w:rPr>
          <w:delText>November 2014</w:delText>
        </w:r>
      </w:del>
      <w:ins w:id="28" w:author="Author" w:date="2015-08-04T00:08:00Z">
        <w:r>
          <w:rPr>
            <w:rStyle w:val="Hyperlink"/>
            <w:rFonts w:ascii="Verdana" w:hAnsi="Verdana"/>
            <w:vanish/>
            <w:u w:val="none"/>
            <w:lang w:val="en"/>
          </w:rPr>
          <w:t>August 2015</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xml:space="preserve"> [OpenID.Core] and </w:t>
      </w:r>
      <w:hyperlink w:anchor="OAuth.Responses" w:history="1">
        <w:r>
          <w:rPr>
            <w:rStyle w:val="Hyperlink"/>
            <w:rFonts w:ascii="Verdana" w:hAnsi="Verdana"/>
            <w:u w:val="none"/>
            <w:lang w:val="en"/>
          </w:rPr>
          <w:t>OAuth 2.0 Multiple Response Type Encoding Practices</w:t>
        </w:r>
        <w:r>
          <w:rPr>
            <w:rStyle w:val="Hyperlink"/>
            <w:rFonts w:ascii="Verdana" w:hAnsi="Verdana"/>
            <w:vanish/>
            <w:u w:val="none"/>
            <w:lang w:val="en"/>
          </w:rPr>
          <w:t xml:space="preserve"> (de Medeiros, B., Ed., Scurtescu, M., Tarjan, P., and M. Jones, “OAuth 2.0 </w:t>
        </w:r>
        <w:r>
          <w:rPr>
            <w:rStyle w:val="Hyperlink"/>
            <w:rFonts w:ascii="Verdana" w:hAnsi="Verdana"/>
            <w:vanish/>
            <w:u w:val="none"/>
            <w:lang w:val="en"/>
          </w:rPr>
          <w:t>Multiple Response Type Encoding Practices,” February 2014.)</w:t>
        </w:r>
      </w:hyperlink>
      <w:r>
        <w:rPr>
          <w:rFonts w:ascii="Verdana" w:hAnsi="Verdana"/>
          <w:color w:val="000000"/>
          <w:lang w:val="en"/>
        </w:rPr>
        <w:t xml:space="preserve"> [OAuth.Responses]. </w:t>
      </w:r>
    </w:p>
    <w:p w14:paraId="42191507" w14:textId="77777777" w:rsidR="00000000" w:rsidRDefault="00B52F4F">
      <w:pPr>
        <w:pStyle w:val="NormalWeb"/>
        <w:divId w:val="1592352159"/>
        <w:rPr>
          <w:rFonts w:ascii="Verdana" w:hAnsi="Verdana"/>
          <w:color w:val="000000"/>
          <w:lang w:val="en"/>
        </w:rPr>
      </w:pPr>
      <w:r>
        <w:rPr>
          <w:rFonts w:ascii="Verdana" w:hAnsi="Verdana"/>
          <w:color w:val="000000"/>
          <w:lang w:val="en"/>
        </w:rPr>
        <w:t xml:space="preserve">This specification also defines the following terms: </w:t>
      </w:r>
    </w:p>
    <w:p w14:paraId="574887C1" w14:textId="77777777" w:rsidR="00000000" w:rsidRDefault="00B52F4F">
      <w:pPr>
        <w:spacing w:before="0" w:beforeAutospacing="0" w:after="0" w:afterAutospacing="0"/>
        <w:divId w:val="2047293582"/>
        <w:rPr>
          <w:rFonts w:ascii="Verdana" w:eastAsia="Times New Roman" w:hAnsi="Verdana"/>
          <w:color w:val="000000"/>
          <w:lang w:val="en"/>
        </w:rPr>
      </w:pPr>
      <w:r>
        <w:rPr>
          <w:rFonts w:ascii="Verdana" w:eastAsia="Times New Roman" w:hAnsi="Verdana"/>
          <w:color w:val="000000"/>
          <w:lang w:val="en"/>
        </w:rPr>
        <w:t>Resource</w:t>
      </w:r>
    </w:p>
    <w:p w14:paraId="148CEBA1" w14:textId="77777777" w:rsidR="00000000" w:rsidRDefault="00B52F4F">
      <w:pPr>
        <w:spacing w:before="0" w:beforeAutospacing="0" w:after="0" w:afterAutospacing="0"/>
        <w:ind w:left="720"/>
        <w:divId w:val="2047293582"/>
        <w:rPr>
          <w:rFonts w:ascii="Verdana" w:eastAsia="Times New Roman" w:hAnsi="Verdana"/>
          <w:color w:val="000000"/>
          <w:lang w:val="en"/>
        </w:rPr>
      </w:pPr>
      <w:r>
        <w:rPr>
          <w:rFonts w:ascii="Verdana" w:eastAsia="Times New Roman" w:hAnsi="Verdana"/>
          <w:color w:val="000000"/>
          <w:lang w:val="en"/>
        </w:rPr>
        <w:t xml:space="preserve">Entity that is the target of a request in WebFinger. </w:t>
      </w:r>
    </w:p>
    <w:p w14:paraId="7D384445" w14:textId="77777777" w:rsidR="00000000" w:rsidRDefault="00B52F4F">
      <w:pPr>
        <w:spacing w:before="0" w:beforeAutospacing="0" w:after="0" w:afterAutospacing="0"/>
        <w:divId w:val="2047293582"/>
        <w:rPr>
          <w:rFonts w:ascii="Verdana" w:eastAsia="Times New Roman" w:hAnsi="Verdana"/>
          <w:color w:val="000000"/>
          <w:lang w:val="en"/>
        </w:rPr>
      </w:pPr>
      <w:r>
        <w:rPr>
          <w:rFonts w:ascii="Verdana" w:eastAsia="Times New Roman" w:hAnsi="Verdana"/>
          <w:color w:val="000000"/>
          <w:lang w:val="en"/>
        </w:rPr>
        <w:t>Host</w:t>
      </w:r>
    </w:p>
    <w:p w14:paraId="72A00186" w14:textId="77777777" w:rsidR="00000000" w:rsidRDefault="00B52F4F">
      <w:pPr>
        <w:spacing w:before="0" w:beforeAutospacing="0" w:after="0" w:afterAutospacing="0"/>
        <w:ind w:left="720"/>
        <w:divId w:val="2047293582"/>
        <w:rPr>
          <w:rFonts w:ascii="Verdana" w:eastAsia="Times New Roman" w:hAnsi="Verdana"/>
          <w:color w:val="000000"/>
          <w:lang w:val="en"/>
        </w:rPr>
      </w:pPr>
      <w:r>
        <w:rPr>
          <w:rFonts w:ascii="Verdana" w:eastAsia="Times New Roman" w:hAnsi="Verdana"/>
          <w:color w:val="000000"/>
          <w:lang w:val="en"/>
        </w:rPr>
        <w:t xml:space="preserve">Server where a WebFinger service is hosted. </w:t>
      </w:r>
    </w:p>
    <w:p w14:paraId="7F67789F" w14:textId="77777777" w:rsidR="00000000" w:rsidRDefault="00B52F4F">
      <w:pPr>
        <w:spacing w:before="0" w:beforeAutospacing="0" w:after="0" w:afterAutospacing="0"/>
        <w:divId w:val="2047293582"/>
        <w:rPr>
          <w:rFonts w:ascii="Verdana" w:eastAsia="Times New Roman" w:hAnsi="Verdana"/>
          <w:color w:val="000000"/>
          <w:lang w:val="en"/>
        </w:rPr>
      </w:pPr>
      <w:r>
        <w:rPr>
          <w:rFonts w:ascii="Verdana" w:eastAsia="Times New Roman" w:hAnsi="Verdana"/>
          <w:color w:val="000000"/>
          <w:lang w:val="en"/>
        </w:rPr>
        <w:t>Identifie</w:t>
      </w:r>
      <w:r>
        <w:rPr>
          <w:rFonts w:ascii="Verdana" w:eastAsia="Times New Roman" w:hAnsi="Verdana"/>
          <w:color w:val="000000"/>
          <w:lang w:val="en"/>
        </w:rPr>
        <w:t>r</w:t>
      </w:r>
    </w:p>
    <w:p w14:paraId="3F8B7136" w14:textId="77777777" w:rsidR="00000000" w:rsidRDefault="00B52F4F">
      <w:pPr>
        <w:spacing w:before="0" w:beforeAutospacing="0" w:after="0" w:afterAutospacing="0"/>
        <w:ind w:left="720"/>
        <w:divId w:val="2047293582"/>
        <w:rPr>
          <w:rFonts w:ascii="Verdana" w:eastAsia="Times New Roman" w:hAnsi="Verdana"/>
          <w:color w:val="000000"/>
          <w:lang w:val="en"/>
        </w:rPr>
      </w:pPr>
      <w:r>
        <w:rPr>
          <w:rFonts w:ascii="Verdana" w:eastAsia="Times New Roman" w:hAnsi="Verdana"/>
          <w:color w:val="000000"/>
          <w:lang w:val="en"/>
        </w:rPr>
        <w:t xml:space="preserve">Value that uniquely characterizes an Entity in a specific context. </w:t>
      </w:r>
    </w:p>
    <w:p w14:paraId="6382EB6C" w14:textId="77777777" w:rsidR="00000000" w:rsidRDefault="00B52F4F">
      <w:pPr>
        <w:spacing w:before="0" w:beforeAutospacing="0" w:after="0" w:afterAutospacing="0"/>
        <w:ind w:left="720"/>
        <w:divId w:val="2047293582"/>
        <w:rPr>
          <w:rFonts w:ascii="Verdana" w:eastAsia="Times New Roman" w:hAnsi="Verdana"/>
          <w:color w:val="000000"/>
          <w:lang w:val="en"/>
        </w:rPr>
      </w:pPr>
      <w:r>
        <w:rPr>
          <w:rFonts w:ascii="Verdana" w:eastAsia="Times New Roman" w:hAnsi="Verdana"/>
          <w:color w:val="000000"/>
          <w:lang w:val="en"/>
        </w:rPr>
        <w:t xml:space="preserve">NOTE: this document defines various kinds of Identifiers, designed for use in different contexts. Examples include URLs using the </w:t>
      </w:r>
      <w:r>
        <w:rPr>
          <w:rStyle w:val="HTMLTypewriter"/>
          <w:lang w:val="en"/>
        </w:rPr>
        <w:t>https</w:t>
      </w:r>
      <w:r>
        <w:rPr>
          <w:rFonts w:ascii="Verdana" w:eastAsia="Times New Roman" w:hAnsi="Verdana"/>
          <w:color w:val="000000"/>
          <w:lang w:val="en"/>
        </w:rPr>
        <w:t xml:space="preserve"> scheme and e-mail addresses. </w:t>
      </w:r>
    </w:p>
    <w:p w14:paraId="308E8107" w14:textId="77777777" w:rsidR="00000000" w:rsidRDefault="00B52F4F">
      <w:pPr>
        <w:pStyle w:val="NormalWeb"/>
        <w:divId w:val="1592352159"/>
        <w:rPr>
          <w:rFonts w:ascii="Verdana" w:hAnsi="Verdana"/>
          <w:color w:val="000000"/>
          <w:lang w:val="en"/>
        </w:rPr>
      </w:pPr>
      <w:r>
        <w:rPr>
          <w:rFonts w:ascii="Verdana" w:hAnsi="Verdana"/>
          <w:color w:val="000000"/>
          <w:lang w:val="en"/>
        </w:rPr>
        <w:t>IMPORTANT NOTE TO RE</w:t>
      </w:r>
      <w:r>
        <w:rPr>
          <w:rFonts w:ascii="Verdana" w:hAnsi="Verdana"/>
          <w:color w:val="000000"/>
          <w:lang w:val="en"/>
        </w:rPr>
        <w:t xml:space="preserve">ADERS: The terminology definitions in this section are a normative portion of this specification, imposing requirements upon implementations. All the capitalized words in the text of this specification, such as "Identifier", reference these defined terms. </w:t>
      </w:r>
      <w:r>
        <w:rPr>
          <w:rFonts w:ascii="Verdana" w:hAnsi="Verdana"/>
          <w:color w:val="000000"/>
          <w:lang w:val="en"/>
        </w:rPr>
        <w:t xml:space="preserve">Whenever the reader encounters them, their definitions found in this section must be followed. </w:t>
      </w:r>
    </w:p>
    <w:p w14:paraId="65F8A782" w14:textId="77777777" w:rsidR="00000000" w:rsidRDefault="00B52F4F">
      <w:pPr>
        <w:spacing w:before="0" w:beforeAutospacing="0" w:after="0" w:afterAutospacing="0"/>
        <w:divId w:val="1592352159"/>
        <w:rPr>
          <w:rFonts w:ascii="Verdana" w:eastAsia="Times New Roman" w:hAnsi="Verdana"/>
          <w:color w:val="000000"/>
          <w:lang w:val="en"/>
        </w:rPr>
      </w:pPr>
      <w:bookmarkStart w:id="29" w:name="IssuerDiscovery"/>
      <w:bookmarkEnd w:id="29"/>
    </w:p>
    <w:p w14:paraId="0F3F0863" w14:textId="77777777" w:rsidR="00000000" w:rsidRDefault="00B52F4F">
      <w:pPr>
        <w:spacing w:before="0" w:beforeAutospacing="0" w:after="0" w:afterAutospacing="0"/>
        <w:divId w:val="1592352159"/>
        <w:rPr>
          <w:rFonts w:ascii="Verdana" w:eastAsia="Times New Roman" w:hAnsi="Verdana"/>
          <w:color w:val="000000"/>
          <w:lang w:val="en"/>
        </w:rPr>
      </w:pPr>
      <w:r>
        <w:rPr>
          <w:rFonts w:ascii="Verdana" w:eastAsia="Times New Roman" w:hAnsi="Verdana"/>
          <w:color w:val="000000"/>
          <w:lang w:val="en"/>
        </w:rPr>
        <w:pict>
          <v:rect id="_x0000_i1029"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038F1117" w14:textId="77777777">
        <w:trPr>
          <w:divId w:val="1592352159"/>
          <w:trHeight w:val="225"/>
          <w:tblCellSpacing w:w="12" w:type="dxa"/>
        </w:trPr>
        <w:tc>
          <w:tcPr>
            <w:tcW w:w="450" w:type="dxa"/>
            <w:shd w:val="clear" w:color="auto" w:fill="990000"/>
            <w:vAlign w:val="center"/>
            <w:hideMark/>
          </w:tcPr>
          <w:p w14:paraId="00316F7F" w14:textId="77777777" w:rsidR="00000000" w:rsidRDefault="00B52F4F">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228F4A71" w14:textId="77777777" w:rsidR="00000000" w:rsidRDefault="00B52F4F">
      <w:pPr>
        <w:pStyle w:val="Heading3"/>
        <w:divId w:val="1592352159"/>
        <w:rPr>
          <w:rFonts w:eastAsia="Times New Roman"/>
          <w:lang w:val="en"/>
        </w:rPr>
      </w:pPr>
      <w:bookmarkStart w:id="30" w:name="rfc.section.2"/>
      <w:bookmarkEnd w:id="30"/>
      <w:r>
        <w:rPr>
          <w:rFonts w:eastAsia="Times New Roman"/>
          <w:lang w:val="en"/>
        </w:rPr>
        <w:t>2.  OpenID Provider Issuer Discovery</w:t>
      </w:r>
    </w:p>
    <w:p w14:paraId="6E27A3E8" w14:textId="77777777" w:rsidR="00000000" w:rsidRDefault="00B52F4F">
      <w:pPr>
        <w:pStyle w:val="NormalWeb"/>
        <w:divId w:val="1592352159"/>
        <w:rPr>
          <w:rFonts w:ascii="Verdana" w:hAnsi="Verdana"/>
          <w:color w:val="000000"/>
          <w:lang w:val="en"/>
        </w:rPr>
      </w:pPr>
      <w:r>
        <w:rPr>
          <w:rFonts w:ascii="Verdana" w:hAnsi="Verdana"/>
          <w:color w:val="000000"/>
          <w:lang w:val="en"/>
        </w:rPr>
        <w:t xml:space="preserve">OpenID Provider Issuer discovery is the process of determining the location of the OpenID Provider. </w:t>
      </w:r>
    </w:p>
    <w:p w14:paraId="01C7E08D" w14:textId="77777777" w:rsidR="00000000" w:rsidRDefault="00B52F4F">
      <w:pPr>
        <w:pStyle w:val="NormalWeb"/>
        <w:divId w:val="1592352159"/>
        <w:rPr>
          <w:rFonts w:ascii="Verdana" w:hAnsi="Verdana"/>
          <w:color w:val="000000"/>
          <w:lang w:val="en"/>
        </w:rPr>
      </w:pPr>
      <w:r>
        <w:rPr>
          <w:rFonts w:ascii="Verdana" w:hAnsi="Verdana"/>
          <w:color w:val="000000"/>
          <w:lang w:val="en"/>
        </w:rPr>
        <w:lastRenderedPageBreak/>
        <w:t xml:space="preserve">Issuer discovery is OPTIONAL; if a Relying Party knows the </w:t>
      </w:r>
      <w:r>
        <w:rPr>
          <w:rFonts w:ascii="Verdana" w:hAnsi="Verdana"/>
          <w:color w:val="000000"/>
          <w:lang w:val="en"/>
        </w:rPr>
        <w:t xml:space="preserve">OP's Issuer location through an out-of-band mechanism, it can skip this step and proceed to </w:t>
      </w:r>
      <w:hyperlink w:anchor="ProviderConfig" w:history="1">
        <w:r>
          <w:rPr>
            <w:rStyle w:val="Hyperlink"/>
            <w:rFonts w:ascii="Verdana" w:hAnsi="Verdana"/>
            <w:u w:val="none"/>
            <w:lang w:val="en"/>
          </w:rPr>
          <w:t>Section 4</w:t>
        </w:r>
        <w:r>
          <w:rPr>
            <w:rStyle w:val="Hyperlink"/>
            <w:rFonts w:ascii="Verdana" w:hAnsi="Verdana"/>
            <w:vanish/>
            <w:u w:val="none"/>
            <w:lang w:val="en"/>
          </w:rPr>
          <w:t xml:space="preserve"> (Obtaining OpenID Provider Configuration Information)</w:t>
        </w:r>
      </w:hyperlink>
      <w:r>
        <w:rPr>
          <w:rFonts w:ascii="Verdana" w:hAnsi="Verdana"/>
          <w:color w:val="000000"/>
          <w:lang w:val="en"/>
        </w:rPr>
        <w:t xml:space="preserve">. </w:t>
      </w:r>
    </w:p>
    <w:p w14:paraId="6BFE343F" w14:textId="77777777" w:rsidR="00000000" w:rsidRDefault="00B52F4F">
      <w:pPr>
        <w:pStyle w:val="NormalWeb"/>
        <w:divId w:val="1592352159"/>
        <w:rPr>
          <w:rFonts w:ascii="Verdana" w:hAnsi="Verdana"/>
          <w:color w:val="000000"/>
          <w:lang w:val="en"/>
        </w:rPr>
      </w:pPr>
      <w:r>
        <w:rPr>
          <w:rFonts w:ascii="Verdana" w:hAnsi="Verdana"/>
          <w:color w:val="000000"/>
          <w:lang w:val="en"/>
        </w:rPr>
        <w:t>Issuer discovery requires the following information to make a</w:t>
      </w:r>
      <w:r>
        <w:rPr>
          <w:rFonts w:ascii="Verdana" w:hAnsi="Verdana"/>
          <w:color w:val="000000"/>
          <w:lang w:val="en"/>
        </w:rPr>
        <w:t xml:space="preserve"> discovery request: </w:t>
      </w:r>
    </w:p>
    <w:p w14:paraId="1227497B" w14:textId="77777777" w:rsidR="00000000" w:rsidRDefault="00B52F4F">
      <w:pPr>
        <w:spacing w:before="0" w:beforeAutospacing="0" w:after="0" w:afterAutospacing="0"/>
        <w:divId w:val="1608466908"/>
        <w:rPr>
          <w:rFonts w:ascii="Verdana" w:eastAsia="Times New Roman" w:hAnsi="Verdana"/>
          <w:color w:val="000000"/>
          <w:lang w:val="en"/>
        </w:rPr>
      </w:pPr>
      <w:r>
        <w:rPr>
          <w:rFonts w:ascii="Verdana" w:eastAsia="Times New Roman" w:hAnsi="Verdana"/>
          <w:color w:val="000000"/>
          <w:lang w:val="en"/>
        </w:rPr>
        <w:t>resource</w:t>
      </w:r>
    </w:p>
    <w:p w14:paraId="083AB001" w14:textId="77777777" w:rsidR="00000000" w:rsidRDefault="00B52F4F">
      <w:pPr>
        <w:spacing w:before="0" w:beforeAutospacing="0" w:after="0" w:afterAutospacing="0"/>
        <w:ind w:left="720"/>
        <w:divId w:val="1608466908"/>
        <w:rPr>
          <w:rFonts w:ascii="Verdana" w:eastAsia="Times New Roman" w:hAnsi="Verdana"/>
          <w:color w:val="000000"/>
          <w:lang w:val="en"/>
        </w:rPr>
      </w:pPr>
      <w:r>
        <w:rPr>
          <w:rFonts w:ascii="Verdana" w:eastAsia="Times New Roman" w:hAnsi="Verdana"/>
          <w:color w:val="000000"/>
          <w:lang w:val="en"/>
        </w:rPr>
        <w:t xml:space="preserve">Identifier for the target End-User that is the subject of the discovery request. </w:t>
      </w:r>
    </w:p>
    <w:p w14:paraId="4E7ED24E" w14:textId="77777777" w:rsidR="00000000" w:rsidRDefault="00B52F4F">
      <w:pPr>
        <w:spacing w:before="0" w:beforeAutospacing="0" w:after="0" w:afterAutospacing="0"/>
        <w:divId w:val="1608466908"/>
        <w:rPr>
          <w:rFonts w:ascii="Verdana" w:eastAsia="Times New Roman" w:hAnsi="Verdana"/>
          <w:color w:val="000000"/>
          <w:lang w:val="en"/>
        </w:rPr>
      </w:pPr>
      <w:r>
        <w:rPr>
          <w:rFonts w:ascii="Verdana" w:eastAsia="Times New Roman" w:hAnsi="Verdana"/>
          <w:color w:val="000000"/>
          <w:lang w:val="en"/>
        </w:rPr>
        <w:t>host</w:t>
      </w:r>
    </w:p>
    <w:p w14:paraId="7256E029" w14:textId="77777777" w:rsidR="00000000" w:rsidRDefault="00B52F4F">
      <w:pPr>
        <w:spacing w:before="0" w:beforeAutospacing="0" w:after="0" w:afterAutospacing="0"/>
        <w:ind w:left="720"/>
        <w:divId w:val="1608466908"/>
        <w:rPr>
          <w:rFonts w:ascii="Verdana" w:eastAsia="Times New Roman" w:hAnsi="Verdana"/>
          <w:color w:val="000000"/>
          <w:lang w:val="en"/>
        </w:rPr>
      </w:pPr>
      <w:r>
        <w:rPr>
          <w:rFonts w:ascii="Verdana" w:eastAsia="Times New Roman" w:hAnsi="Verdana"/>
          <w:color w:val="000000"/>
          <w:lang w:val="en"/>
        </w:rPr>
        <w:t xml:space="preserve">Server where a WebFinger service is hosted. </w:t>
      </w:r>
    </w:p>
    <w:p w14:paraId="09E27F55" w14:textId="77777777" w:rsidR="00000000" w:rsidRDefault="00B52F4F">
      <w:pPr>
        <w:spacing w:before="0" w:beforeAutospacing="0" w:after="0" w:afterAutospacing="0"/>
        <w:divId w:val="1608466908"/>
        <w:rPr>
          <w:rFonts w:ascii="Verdana" w:eastAsia="Times New Roman" w:hAnsi="Verdana"/>
          <w:color w:val="000000"/>
          <w:lang w:val="en"/>
        </w:rPr>
      </w:pPr>
      <w:r>
        <w:rPr>
          <w:rFonts w:ascii="Verdana" w:eastAsia="Times New Roman" w:hAnsi="Verdana"/>
          <w:color w:val="000000"/>
          <w:lang w:val="en"/>
        </w:rPr>
        <w:t>rel</w:t>
      </w:r>
    </w:p>
    <w:p w14:paraId="513B8BB6" w14:textId="77777777" w:rsidR="00000000" w:rsidRDefault="00B52F4F">
      <w:pPr>
        <w:spacing w:before="0" w:beforeAutospacing="0" w:after="0" w:afterAutospacing="0"/>
        <w:ind w:left="720"/>
        <w:divId w:val="1608466908"/>
        <w:rPr>
          <w:rFonts w:ascii="Verdana" w:eastAsia="Times New Roman" w:hAnsi="Verdana"/>
          <w:color w:val="000000"/>
          <w:lang w:val="en"/>
        </w:rPr>
      </w:pPr>
      <w:r>
        <w:rPr>
          <w:rFonts w:ascii="Verdana" w:eastAsia="Times New Roman" w:hAnsi="Verdana"/>
          <w:color w:val="000000"/>
          <w:lang w:val="en"/>
        </w:rPr>
        <w:t xml:space="preserve">URI identifying the type of service whose location is being requested. </w:t>
      </w:r>
    </w:p>
    <w:p w14:paraId="746BA8EB" w14:textId="77777777" w:rsidR="00000000" w:rsidRDefault="00B52F4F">
      <w:pPr>
        <w:pStyle w:val="NormalWeb"/>
        <w:divId w:val="1592352159"/>
        <w:rPr>
          <w:rFonts w:ascii="Verdana" w:hAnsi="Verdana"/>
          <w:color w:val="000000"/>
          <w:lang w:val="en"/>
        </w:rPr>
      </w:pPr>
      <w:r>
        <w:rPr>
          <w:rFonts w:ascii="Verdana" w:hAnsi="Verdana"/>
          <w:color w:val="000000"/>
          <w:lang w:val="en"/>
        </w:rPr>
        <w:t>OpenID Connect use</w:t>
      </w:r>
      <w:r>
        <w:rPr>
          <w:rFonts w:ascii="Verdana" w:hAnsi="Verdana"/>
          <w:color w:val="000000"/>
          <w:lang w:val="en"/>
        </w:rPr>
        <w:t xml:space="preserve">s the following discoverable </w:t>
      </w:r>
      <w:r>
        <w:rPr>
          <w:rStyle w:val="HTMLTypewriter"/>
          <w:lang w:val="en"/>
        </w:rPr>
        <w:t>rel</w:t>
      </w:r>
      <w:r>
        <w:rPr>
          <w:rFonts w:ascii="Verdana" w:hAnsi="Verdana"/>
          <w:color w:val="000000"/>
          <w:lang w:val="en"/>
        </w:rPr>
        <w:t xml:space="preserve"> value in </w:t>
      </w:r>
      <w:hyperlink w:anchor="RFC7033" w:history="1">
        <w:r>
          <w:rPr>
            <w:rStyle w:val="Hyperlink"/>
            <w:rFonts w:ascii="Verdana" w:hAnsi="Verdana"/>
            <w:u w:val="none"/>
            <w:lang w:val="en"/>
          </w:rPr>
          <w:t>WebFinger</w:t>
        </w:r>
        <w:r>
          <w:rPr>
            <w:rStyle w:val="Hyperlink"/>
            <w:rFonts w:ascii="Verdana" w:hAnsi="Verdana"/>
            <w:vanish/>
            <w:u w:val="none"/>
            <w:lang w:val="en"/>
          </w:rPr>
          <w:t xml:space="preserve"> (Jones, P., Salgueiro, G., Jones, M., and J. Smarr, “WebFinger,” September 2013.)</w:t>
        </w:r>
      </w:hyperlink>
      <w:r>
        <w:rPr>
          <w:rFonts w:ascii="Verdana" w:hAnsi="Verdana"/>
          <w:color w:val="000000"/>
          <w:lang w:val="en"/>
        </w:rPr>
        <w:t xml:space="preserve"> [RFC7033]: </w:t>
      </w:r>
    </w:p>
    <w:tbl>
      <w:tblPr>
        <w:tblW w:w="0" w:type="auto"/>
        <w:jc w:val="center"/>
        <w:tblBorders>
          <w:top w:val="single" w:sz="12" w:space="0" w:color="000000"/>
          <w:left w:val="single" w:sz="12" w:space="0" w:color="000000"/>
          <w:bottom w:val="single" w:sz="12" w:space="0" w:color="000000"/>
          <w:right w:val="single" w:sz="12" w:space="0" w:color="000000"/>
        </w:tblBorders>
        <w:tblCellMar>
          <w:top w:w="24" w:type="dxa"/>
          <w:left w:w="24" w:type="dxa"/>
          <w:bottom w:w="24" w:type="dxa"/>
          <w:right w:w="24" w:type="dxa"/>
        </w:tblCellMar>
        <w:tblLook w:val="04A0" w:firstRow="1" w:lastRow="0" w:firstColumn="1" w:lastColumn="0" w:noHBand="0" w:noVBand="1"/>
      </w:tblPr>
      <w:tblGrid>
        <w:gridCol w:w="2864"/>
        <w:gridCol w:w="5294"/>
      </w:tblGrid>
      <w:tr w:rsidR="00000000" w14:paraId="670E4939" w14:textId="77777777">
        <w:trPr>
          <w:divId w:val="1592352159"/>
          <w:jc w:val="center"/>
        </w:trPr>
        <w:tc>
          <w:tcPr>
            <w:tcW w:w="0" w:type="auto"/>
            <w:tcBorders>
              <w:top w:val="single" w:sz="12" w:space="0" w:color="000000"/>
              <w:left w:val="single" w:sz="12" w:space="0" w:color="000000"/>
              <w:bottom w:val="single" w:sz="18" w:space="0" w:color="000000"/>
              <w:right w:val="single" w:sz="12" w:space="0" w:color="000000"/>
            </w:tcBorders>
            <w:vAlign w:val="center"/>
            <w:hideMark/>
          </w:tcPr>
          <w:p w14:paraId="613C3D79" w14:textId="77777777" w:rsidR="00000000" w:rsidRDefault="00B52F4F">
            <w:pPr>
              <w:spacing w:before="0" w:beforeAutospacing="0" w:after="0" w:afterAutospacing="0"/>
              <w:rPr>
                <w:rFonts w:ascii="Verdana" w:eastAsia="Times New Roman" w:hAnsi="Verdana"/>
                <w:b/>
                <w:bCs/>
                <w:color w:val="000000"/>
              </w:rPr>
            </w:pPr>
            <w:r>
              <w:rPr>
                <w:rFonts w:ascii="Verdana" w:eastAsia="Times New Roman" w:hAnsi="Verdana"/>
                <w:b/>
                <w:bCs/>
                <w:color w:val="000000"/>
              </w:rPr>
              <w:t>Rel Type</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14:paraId="5F0F3FC5" w14:textId="77777777" w:rsidR="00000000" w:rsidRDefault="00B52F4F">
            <w:pPr>
              <w:spacing w:before="0" w:beforeAutospacing="0" w:after="0" w:afterAutospacing="0"/>
              <w:rPr>
                <w:rFonts w:ascii="Verdana" w:eastAsia="Times New Roman" w:hAnsi="Verdana"/>
                <w:b/>
                <w:bCs/>
                <w:color w:val="000000"/>
              </w:rPr>
            </w:pPr>
            <w:r>
              <w:rPr>
                <w:rFonts w:ascii="Verdana" w:eastAsia="Times New Roman" w:hAnsi="Verdana"/>
                <w:b/>
                <w:bCs/>
                <w:color w:val="000000"/>
              </w:rPr>
              <w:t>URI</w:t>
            </w:r>
          </w:p>
        </w:tc>
      </w:tr>
      <w:tr w:rsidR="00000000" w14:paraId="452E4A15" w14:textId="77777777">
        <w:trPr>
          <w:divId w:val="1592352159"/>
          <w:jc w:val="center"/>
        </w:trPr>
        <w:tc>
          <w:tcPr>
            <w:tcW w:w="0" w:type="auto"/>
            <w:tcBorders>
              <w:top w:val="single" w:sz="6" w:space="0" w:color="333333"/>
              <w:left w:val="single" w:sz="12" w:space="0" w:color="333333"/>
              <w:bottom w:val="single" w:sz="6" w:space="0" w:color="333333"/>
              <w:right w:val="single" w:sz="12" w:space="0" w:color="333333"/>
            </w:tcBorders>
            <w:vAlign w:val="center"/>
            <w:hideMark/>
          </w:tcPr>
          <w:p w14:paraId="2A1BF5B0" w14:textId="77777777" w:rsidR="00000000" w:rsidRDefault="00B52F4F">
            <w:pPr>
              <w:spacing w:before="0" w:beforeAutospacing="0" w:after="0" w:afterAutospacing="0"/>
              <w:rPr>
                <w:rFonts w:ascii="Verdana" w:eastAsia="Times New Roman" w:hAnsi="Verdana"/>
                <w:color w:val="000000"/>
              </w:rPr>
            </w:pPr>
            <w:r>
              <w:rPr>
                <w:rFonts w:ascii="Verdana" w:eastAsia="Times New Roman" w:hAnsi="Verdana"/>
                <w:color w:val="000000"/>
              </w:rPr>
              <w:t>OpenID Connect Issuer</w:t>
            </w:r>
          </w:p>
        </w:tc>
        <w:tc>
          <w:tcPr>
            <w:tcW w:w="0" w:type="auto"/>
            <w:tcBorders>
              <w:top w:val="single" w:sz="6" w:space="0" w:color="333333"/>
              <w:left w:val="single" w:sz="12" w:space="0" w:color="333333"/>
              <w:bottom w:val="single" w:sz="6" w:space="0" w:color="333333"/>
              <w:right w:val="single" w:sz="12" w:space="0" w:color="333333"/>
            </w:tcBorders>
            <w:vAlign w:val="center"/>
            <w:hideMark/>
          </w:tcPr>
          <w:p w14:paraId="0DAD1C95" w14:textId="77777777" w:rsidR="00000000" w:rsidRDefault="00B52F4F">
            <w:pPr>
              <w:spacing w:before="0" w:beforeAutospacing="0" w:after="0" w:afterAutospacing="0"/>
              <w:rPr>
                <w:rFonts w:ascii="Verdana" w:eastAsia="Times New Roman" w:hAnsi="Verdana"/>
                <w:color w:val="000000"/>
              </w:rPr>
            </w:pPr>
            <w:r>
              <w:rPr>
                <w:rFonts w:ascii="Verdana" w:eastAsia="Times New Roman" w:hAnsi="Verdana"/>
                <w:color w:val="000000"/>
              </w:rPr>
              <w:t>http://openid.net/specs/connect/1.0/issuer</w:t>
            </w:r>
          </w:p>
        </w:tc>
      </w:tr>
    </w:tbl>
    <w:p w14:paraId="1BDCEC2F" w14:textId="77777777" w:rsidR="00000000" w:rsidRDefault="00B52F4F">
      <w:pPr>
        <w:spacing w:before="0" w:beforeAutospacing="0" w:after="0" w:afterAutospacing="0"/>
        <w:divId w:val="1592352159"/>
        <w:rPr>
          <w:rFonts w:ascii="Verdana" w:eastAsia="Times New Roman" w:hAnsi="Verdana"/>
          <w:color w:val="000000"/>
          <w:lang w:val="en"/>
        </w:rPr>
      </w:pPr>
      <w:r>
        <w:rPr>
          <w:rFonts w:ascii="Verdana" w:eastAsia="Times New Roman" w:hAnsi="Verdana"/>
          <w:color w:val="000000"/>
          <w:lang w:val="en"/>
        </w:rPr>
        <w:br w:type="textWrapping" w:clear="all"/>
      </w:r>
    </w:p>
    <w:p w14:paraId="055D97C7" w14:textId="77777777" w:rsidR="00000000" w:rsidRDefault="00B52F4F">
      <w:pPr>
        <w:pStyle w:val="NormalWeb"/>
        <w:divId w:val="1592352159"/>
        <w:rPr>
          <w:rFonts w:ascii="Verdana" w:hAnsi="Verdana"/>
          <w:color w:val="000000"/>
          <w:lang w:val="en"/>
        </w:rPr>
      </w:pPr>
      <w:r>
        <w:rPr>
          <w:rFonts w:ascii="Verdana" w:hAnsi="Verdana"/>
          <w:color w:val="000000"/>
          <w:lang w:val="en"/>
        </w:rPr>
        <w:t xml:space="preserve">To start discovery of OpenID endpoints, the End-User supplies an Identifier to the Relying Party. The RP applies normalization rules to the Identifier to determine the Resource and Host. Then it makes an HTTP </w:t>
      </w:r>
      <w:r>
        <w:rPr>
          <w:rStyle w:val="HTMLTypewriter"/>
          <w:lang w:val="en"/>
        </w:rPr>
        <w:t>GE</w:t>
      </w:r>
      <w:r>
        <w:rPr>
          <w:rStyle w:val="HTMLTypewriter"/>
          <w:lang w:val="en"/>
        </w:rPr>
        <w:t>T</w:t>
      </w:r>
      <w:r>
        <w:rPr>
          <w:rFonts w:ascii="Verdana" w:hAnsi="Verdana"/>
          <w:color w:val="000000"/>
          <w:lang w:val="en"/>
        </w:rPr>
        <w:t xml:space="preserve"> request to the Host's </w:t>
      </w:r>
      <w:hyperlink w:anchor="RFC7033" w:history="1">
        <w:r>
          <w:rPr>
            <w:rStyle w:val="Hyperlink"/>
            <w:rFonts w:ascii="Verdana" w:hAnsi="Verdana"/>
            <w:u w:val="none"/>
            <w:lang w:val="en"/>
          </w:rPr>
          <w:t>WebFinger</w:t>
        </w:r>
        <w:r>
          <w:rPr>
            <w:rStyle w:val="Hyperlink"/>
            <w:rFonts w:ascii="Verdana" w:hAnsi="Verdana"/>
            <w:vanish/>
            <w:u w:val="none"/>
            <w:lang w:val="en"/>
          </w:rPr>
          <w:t xml:space="preserve"> (Jones, P., Salgueiro, G., Jones, M., and J. Smarr, “WebFinger,” September 2013.)</w:t>
        </w:r>
      </w:hyperlink>
      <w:r>
        <w:rPr>
          <w:rFonts w:ascii="Verdana" w:hAnsi="Verdana"/>
          <w:color w:val="000000"/>
          <w:lang w:val="en"/>
        </w:rPr>
        <w:t xml:space="preserve"> [RFC7033] endpoint with the </w:t>
      </w:r>
      <w:r>
        <w:rPr>
          <w:rStyle w:val="HTMLTypewriter"/>
          <w:lang w:val="en"/>
        </w:rPr>
        <w:t>resource</w:t>
      </w:r>
      <w:r>
        <w:rPr>
          <w:rFonts w:ascii="Verdana" w:hAnsi="Verdana"/>
          <w:color w:val="000000"/>
          <w:lang w:val="en"/>
        </w:rPr>
        <w:t xml:space="preserve"> and </w:t>
      </w:r>
      <w:r>
        <w:rPr>
          <w:rStyle w:val="HTMLTypewriter"/>
          <w:lang w:val="en"/>
        </w:rPr>
        <w:t>rel</w:t>
      </w:r>
      <w:r>
        <w:rPr>
          <w:rFonts w:ascii="Verdana" w:hAnsi="Verdana"/>
          <w:color w:val="000000"/>
          <w:lang w:val="en"/>
        </w:rPr>
        <w:t xml:space="preserve"> parameters to obtain the location of the requested service. All W</w:t>
      </w:r>
      <w:r>
        <w:rPr>
          <w:rFonts w:ascii="Verdana" w:hAnsi="Verdana"/>
          <w:color w:val="000000"/>
          <w:lang w:val="en"/>
        </w:rPr>
        <w:t xml:space="preserve">ebFinger communication MUST utilize TLS in the manner described in </w:t>
      </w:r>
      <w:hyperlink w:anchor="TLSRequirements" w:history="1">
        <w:r>
          <w:rPr>
            <w:rStyle w:val="Hyperlink"/>
            <w:rFonts w:ascii="Verdana" w:hAnsi="Verdana"/>
            <w:u w:val="none"/>
            <w:lang w:val="en"/>
          </w:rPr>
          <w:t>Section 7.1</w:t>
        </w:r>
        <w:r>
          <w:rPr>
            <w:rStyle w:val="Hyperlink"/>
            <w:rFonts w:ascii="Verdana" w:hAnsi="Verdana"/>
            <w:vanish/>
            <w:u w:val="none"/>
            <w:lang w:val="en"/>
          </w:rPr>
          <w:t xml:space="preserve"> (TLS Requirements)</w:t>
        </w:r>
      </w:hyperlink>
      <w:r>
        <w:rPr>
          <w:rFonts w:ascii="Verdana" w:hAnsi="Verdana"/>
          <w:color w:val="000000"/>
          <w:lang w:val="en"/>
        </w:rPr>
        <w:t xml:space="preserve">. </w:t>
      </w:r>
    </w:p>
    <w:p w14:paraId="72945274" w14:textId="77777777" w:rsidR="00000000" w:rsidRDefault="00B52F4F">
      <w:pPr>
        <w:pStyle w:val="NormalWeb"/>
        <w:divId w:val="1592352159"/>
        <w:rPr>
          <w:rFonts w:ascii="Verdana" w:hAnsi="Verdana"/>
          <w:color w:val="000000"/>
          <w:lang w:val="en"/>
        </w:rPr>
      </w:pPr>
      <w:r>
        <w:rPr>
          <w:rFonts w:ascii="Verdana" w:hAnsi="Verdana"/>
          <w:color w:val="000000"/>
          <w:lang w:val="en"/>
        </w:rPr>
        <w:t xml:space="preserve">The Issuer location MUST be returned in the WebFinger response as the value of the </w:t>
      </w:r>
      <w:r>
        <w:rPr>
          <w:rStyle w:val="HTMLTypewriter"/>
          <w:lang w:val="en"/>
        </w:rPr>
        <w:t>href</w:t>
      </w:r>
      <w:r>
        <w:rPr>
          <w:rFonts w:ascii="Verdana" w:hAnsi="Verdana"/>
          <w:color w:val="000000"/>
          <w:lang w:val="en"/>
        </w:rPr>
        <w:t xml:space="preserve"> member of a </w:t>
      </w:r>
      <w:r>
        <w:rPr>
          <w:rStyle w:val="HTMLTypewriter"/>
          <w:lang w:val="en"/>
        </w:rPr>
        <w:t>links</w:t>
      </w:r>
      <w:r>
        <w:rPr>
          <w:rFonts w:ascii="Verdana" w:hAnsi="Verdana"/>
          <w:color w:val="000000"/>
          <w:lang w:val="en"/>
        </w:rPr>
        <w:t xml:space="preserve"> array elemen</w:t>
      </w:r>
      <w:r>
        <w:rPr>
          <w:rFonts w:ascii="Verdana" w:hAnsi="Verdana"/>
          <w:color w:val="000000"/>
          <w:lang w:val="en"/>
        </w:rPr>
        <w:t xml:space="preserve">t with </w:t>
      </w:r>
      <w:r>
        <w:rPr>
          <w:rStyle w:val="HTMLTypewriter"/>
          <w:lang w:val="en"/>
        </w:rPr>
        <w:t>rel</w:t>
      </w:r>
      <w:r>
        <w:rPr>
          <w:rFonts w:ascii="Verdana" w:hAnsi="Verdana"/>
          <w:color w:val="000000"/>
          <w:lang w:val="en"/>
        </w:rPr>
        <w:t xml:space="preserve"> member value </w:t>
      </w:r>
      <w:r>
        <w:rPr>
          <w:rStyle w:val="HTMLTypewriter"/>
          <w:lang w:val="en"/>
        </w:rPr>
        <w:t>http://openid.net/specs/connect/1.0/issuer</w:t>
      </w:r>
      <w:r>
        <w:rPr>
          <w:rFonts w:ascii="Verdana" w:hAnsi="Verdana"/>
          <w:color w:val="000000"/>
          <w:lang w:val="en"/>
        </w:rPr>
        <w:t xml:space="preserve">. (Per Section 7 of </w:t>
      </w:r>
      <w:hyperlink w:anchor="RFC7033" w:history="1">
        <w:r>
          <w:rPr>
            <w:rStyle w:val="Hyperlink"/>
            <w:rFonts w:ascii="Verdana" w:hAnsi="Verdana"/>
            <w:u w:val="none"/>
            <w:lang w:val="en"/>
          </w:rPr>
          <w:t>WebFinger</w:t>
        </w:r>
        <w:r>
          <w:rPr>
            <w:rStyle w:val="Hyperlink"/>
            <w:rFonts w:ascii="Verdana" w:hAnsi="Verdana"/>
            <w:vanish/>
            <w:u w:val="none"/>
            <w:lang w:val="en"/>
          </w:rPr>
          <w:t xml:space="preserve"> (Jones, P., Salgueiro, G., Jones, M., and J. Smarr, “WebFinger,” September 2013.)</w:t>
        </w:r>
      </w:hyperlink>
      <w:r>
        <w:rPr>
          <w:rFonts w:ascii="Verdana" w:hAnsi="Verdana"/>
          <w:color w:val="000000"/>
          <w:lang w:val="en"/>
        </w:rPr>
        <w:t xml:space="preserve"> [RFC7033], obtaining the WebFinger response may </w:t>
      </w:r>
      <w:r>
        <w:rPr>
          <w:rFonts w:ascii="Verdana" w:hAnsi="Verdana"/>
          <w:color w:val="000000"/>
          <w:lang w:val="en"/>
        </w:rPr>
        <w:t xml:space="preserve">first involve following some redirects.) </w:t>
      </w:r>
    </w:p>
    <w:p w14:paraId="3F2C2FF1" w14:textId="77777777" w:rsidR="00000000" w:rsidRDefault="00B52F4F">
      <w:pPr>
        <w:pStyle w:val="NormalWeb"/>
        <w:divId w:val="1592352159"/>
        <w:rPr>
          <w:rFonts w:ascii="Verdana" w:hAnsi="Verdana"/>
          <w:color w:val="000000"/>
          <w:lang w:val="en"/>
        </w:rPr>
      </w:pPr>
      <w:r>
        <w:rPr>
          <w:rFonts w:ascii="Verdana" w:hAnsi="Verdana"/>
          <w:color w:val="000000"/>
          <w:lang w:val="en"/>
        </w:rPr>
        <w:t xml:space="preserve">The returned Issuer location MUST be a URI </w:t>
      </w:r>
      <w:hyperlink w:anchor="RFC3986" w:history="1">
        <w:r>
          <w:rPr>
            <w:rStyle w:val="Hyperlink"/>
            <w:rFonts w:ascii="Verdana" w:hAnsi="Verdana"/>
            <w:u w:val="none"/>
            <w:lang w:val="en"/>
          </w:rPr>
          <w:t>RFC 3986</w:t>
        </w:r>
        <w:r>
          <w:rPr>
            <w:rStyle w:val="Hyperlink"/>
            <w:rFonts w:ascii="Verdana" w:hAnsi="Verdana"/>
            <w:vanish/>
            <w:u w:val="none"/>
            <w:lang w:val="en"/>
          </w:rPr>
          <w:t xml:space="preserve"> (Berners-Lee, T., Fielding, R., and L. Masinter, “Uniform Resource Identifier (URI): Generic Syntax,” January 2005.)</w:t>
        </w:r>
      </w:hyperlink>
      <w:r>
        <w:rPr>
          <w:rFonts w:ascii="Verdana" w:hAnsi="Verdana"/>
          <w:color w:val="000000"/>
          <w:lang w:val="en"/>
        </w:rPr>
        <w:t xml:space="preserve"> [RFC3986] with </w:t>
      </w:r>
      <w:r>
        <w:rPr>
          <w:rFonts w:ascii="Verdana" w:hAnsi="Verdana"/>
          <w:color w:val="000000"/>
          <w:lang w:val="en"/>
        </w:rPr>
        <w:t xml:space="preserve">a scheme component that MUST be </w:t>
      </w:r>
      <w:r>
        <w:rPr>
          <w:rStyle w:val="HTMLTypewriter"/>
          <w:lang w:val="en"/>
        </w:rPr>
        <w:t>https</w:t>
      </w:r>
      <w:r>
        <w:rPr>
          <w:rFonts w:ascii="Verdana" w:hAnsi="Verdana"/>
          <w:color w:val="000000"/>
          <w:lang w:val="en"/>
        </w:rPr>
        <w:t xml:space="preserve">, a </w:t>
      </w:r>
      <w:r>
        <w:rPr>
          <w:rFonts w:ascii="Verdana" w:hAnsi="Verdana"/>
          <w:color w:val="000000"/>
          <w:lang w:val="en"/>
        </w:rPr>
        <w:lastRenderedPageBreak/>
        <w:t xml:space="preserve">host component, and optionally, port and path components and no query or fragment components. Note that since the Host and Resource values determined from the user input Identifier, as described in </w:t>
      </w:r>
      <w:hyperlink w:anchor="IdentifierNormalization" w:history="1">
        <w:r>
          <w:rPr>
            <w:rStyle w:val="Hyperlink"/>
            <w:rFonts w:ascii="Verdana" w:hAnsi="Verdana"/>
            <w:u w:val="none"/>
            <w:lang w:val="en"/>
          </w:rPr>
          <w:t>Section 2.1</w:t>
        </w:r>
        <w:r>
          <w:rPr>
            <w:rStyle w:val="Hyperlink"/>
            <w:rFonts w:ascii="Verdana" w:hAnsi="Verdana"/>
            <w:vanish/>
            <w:u w:val="none"/>
            <w:lang w:val="en"/>
          </w:rPr>
          <w:t xml:space="preserve"> (Identifier Normalization)</w:t>
        </w:r>
      </w:hyperlink>
      <w:r>
        <w:rPr>
          <w:rFonts w:ascii="Verdana" w:hAnsi="Verdana"/>
          <w:color w:val="000000"/>
          <w:lang w:val="en"/>
        </w:rPr>
        <w:t xml:space="preserve">, are used as input to a WebFinger request, which can return an Issuer value using a completely different scheme, host, port, and path, no relationship can be assumed between </w:t>
      </w:r>
      <w:r>
        <w:rPr>
          <w:rFonts w:ascii="Verdana" w:hAnsi="Verdana"/>
          <w:color w:val="000000"/>
          <w:lang w:val="en"/>
        </w:rPr>
        <w:t xml:space="preserve">the user input Identifier string and the resulting Issuer location. </w:t>
      </w:r>
    </w:p>
    <w:p w14:paraId="1D37F783" w14:textId="77777777" w:rsidR="00000000" w:rsidRDefault="00B52F4F">
      <w:pPr>
        <w:spacing w:before="0" w:beforeAutospacing="0" w:after="0" w:afterAutospacing="0"/>
        <w:divId w:val="1592352159"/>
        <w:rPr>
          <w:rFonts w:ascii="Verdana" w:eastAsia="Times New Roman" w:hAnsi="Verdana"/>
          <w:color w:val="000000"/>
          <w:lang w:val="en"/>
        </w:rPr>
      </w:pPr>
      <w:bookmarkStart w:id="31" w:name="IdentifierNormalization"/>
      <w:bookmarkEnd w:id="31"/>
    </w:p>
    <w:p w14:paraId="071F1098" w14:textId="77777777" w:rsidR="00000000" w:rsidRDefault="00B52F4F">
      <w:pPr>
        <w:spacing w:before="0" w:beforeAutospacing="0" w:after="0" w:afterAutospacing="0"/>
        <w:divId w:val="1592352159"/>
        <w:rPr>
          <w:rFonts w:ascii="Verdana" w:eastAsia="Times New Roman" w:hAnsi="Verdana"/>
          <w:color w:val="000000"/>
          <w:lang w:val="en"/>
        </w:rPr>
      </w:pPr>
      <w:r>
        <w:rPr>
          <w:rFonts w:ascii="Verdana" w:eastAsia="Times New Roman" w:hAnsi="Verdana"/>
          <w:color w:val="000000"/>
          <w:lang w:val="en"/>
        </w:rPr>
        <w:pict>
          <v:rect id="_x0000_i1030"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31B09C75" w14:textId="77777777">
        <w:trPr>
          <w:divId w:val="1592352159"/>
          <w:trHeight w:val="225"/>
          <w:tblCellSpacing w:w="12" w:type="dxa"/>
        </w:trPr>
        <w:tc>
          <w:tcPr>
            <w:tcW w:w="450" w:type="dxa"/>
            <w:shd w:val="clear" w:color="auto" w:fill="990000"/>
            <w:vAlign w:val="center"/>
            <w:hideMark/>
          </w:tcPr>
          <w:p w14:paraId="4DCC4CF1" w14:textId="77777777" w:rsidR="00000000" w:rsidRDefault="00B52F4F">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5F6F055A" w14:textId="77777777" w:rsidR="00000000" w:rsidRDefault="00B52F4F">
      <w:pPr>
        <w:pStyle w:val="Heading3"/>
        <w:divId w:val="1592352159"/>
        <w:rPr>
          <w:rFonts w:eastAsia="Times New Roman"/>
          <w:lang w:val="en"/>
        </w:rPr>
      </w:pPr>
      <w:bookmarkStart w:id="32" w:name="rfc.section.2.1"/>
      <w:bookmarkEnd w:id="32"/>
      <w:r>
        <w:rPr>
          <w:rFonts w:eastAsia="Times New Roman"/>
          <w:lang w:val="en"/>
        </w:rPr>
        <w:t>2.1.  Identifier Normalization</w:t>
      </w:r>
    </w:p>
    <w:p w14:paraId="412D2729" w14:textId="77777777" w:rsidR="00000000" w:rsidRDefault="00B52F4F">
      <w:pPr>
        <w:pStyle w:val="NormalWeb"/>
        <w:divId w:val="1592352159"/>
        <w:rPr>
          <w:rFonts w:ascii="Verdana" w:hAnsi="Verdana"/>
          <w:color w:val="000000"/>
          <w:lang w:val="en"/>
        </w:rPr>
      </w:pPr>
      <w:r>
        <w:rPr>
          <w:rFonts w:ascii="Verdana" w:hAnsi="Verdana"/>
          <w:color w:val="000000"/>
          <w:lang w:val="en"/>
        </w:rPr>
        <w:t xml:space="preserve">The purpose of Identifier normalization is to determine normalized Resource and Host values from the user input Identifier. These are then used as WebFinger request parameters </w:t>
      </w:r>
      <w:r>
        <w:rPr>
          <w:rFonts w:ascii="Verdana" w:hAnsi="Verdana"/>
          <w:color w:val="000000"/>
          <w:lang w:val="en"/>
        </w:rPr>
        <w:t xml:space="preserve">to discover the Issuer location. </w:t>
      </w:r>
    </w:p>
    <w:p w14:paraId="7C442516" w14:textId="77777777" w:rsidR="00000000" w:rsidRDefault="00B52F4F">
      <w:pPr>
        <w:pStyle w:val="NormalWeb"/>
        <w:divId w:val="1592352159"/>
        <w:rPr>
          <w:rFonts w:ascii="Verdana" w:hAnsi="Verdana"/>
          <w:color w:val="000000"/>
          <w:lang w:val="en"/>
        </w:rPr>
      </w:pPr>
      <w:r>
        <w:rPr>
          <w:rFonts w:ascii="Verdana" w:hAnsi="Verdana"/>
          <w:color w:val="000000"/>
          <w:lang w:val="en"/>
        </w:rPr>
        <w:t xml:space="preserve">The user input Identifier SHOULD be a URL or URI relative reference defined in </w:t>
      </w:r>
      <w:hyperlink w:anchor="RFC3986" w:history="1">
        <w:r>
          <w:rPr>
            <w:rStyle w:val="Hyperlink"/>
            <w:rFonts w:ascii="Verdana" w:hAnsi="Verdana"/>
            <w:u w:val="none"/>
            <w:lang w:val="en"/>
          </w:rPr>
          <w:t>RFC 3986</w:t>
        </w:r>
        <w:r>
          <w:rPr>
            <w:rStyle w:val="Hyperlink"/>
            <w:rFonts w:ascii="Verdana" w:hAnsi="Verdana"/>
            <w:vanish/>
            <w:u w:val="none"/>
            <w:lang w:val="en"/>
          </w:rPr>
          <w:t xml:space="preserve"> (Berners-Lee, T., Fielding, R., and L. Masinter, “Uniform Resource Identifier (URI): Generic Syntax,” Ja</w:t>
        </w:r>
        <w:r>
          <w:rPr>
            <w:rStyle w:val="Hyperlink"/>
            <w:rFonts w:ascii="Verdana" w:hAnsi="Verdana"/>
            <w:vanish/>
            <w:u w:val="none"/>
            <w:lang w:val="en"/>
          </w:rPr>
          <w:t>nuary 2005.)</w:t>
        </w:r>
      </w:hyperlink>
      <w:r>
        <w:rPr>
          <w:rFonts w:ascii="Verdana" w:hAnsi="Verdana"/>
          <w:color w:val="000000"/>
          <w:lang w:val="en"/>
        </w:rPr>
        <w:t xml:space="preserve"> [RFC3986]. The user input Identifier MUST include the authority component. </w:t>
      </w:r>
    </w:p>
    <w:p w14:paraId="5D4FAAFC" w14:textId="77777777" w:rsidR="00000000" w:rsidRDefault="00B52F4F">
      <w:pPr>
        <w:pStyle w:val="NormalWeb"/>
        <w:divId w:val="1592352159"/>
        <w:rPr>
          <w:rFonts w:ascii="Verdana" w:hAnsi="Verdana"/>
          <w:color w:val="000000"/>
          <w:lang w:val="en"/>
        </w:rPr>
      </w:pPr>
      <w:r>
        <w:rPr>
          <w:rFonts w:ascii="Verdana" w:hAnsi="Verdana"/>
          <w:color w:val="000000"/>
          <w:lang w:val="en"/>
        </w:rPr>
        <w:t xml:space="preserve">NOTE: A URI relative reference includes a string that looks like an e-mail address in the form of </w:t>
      </w:r>
      <w:r>
        <w:rPr>
          <w:rStyle w:val="HTMLTypewriter"/>
          <w:lang w:val="en"/>
        </w:rPr>
        <w:t>userinfo@host</w:t>
      </w:r>
      <w:r>
        <w:rPr>
          <w:rFonts w:ascii="Verdana" w:hAnsi="Verdana"/>
          <w:color w:val="000000"/>
          <w:lang w:val="en"/>
        </w:rPr>
        <w:t>. This is a valid authority component of a URI but exclu</w:t>
      </w:r>
      <w:r>
        <w:rPr>
          <w:rFonts w:ascii="Verdana" w:hAnsi="Verdana"/>
          <w:color w:val="000000"/>
          <w:lang w:val="en"/>
        </w:rPr>
        <w:t xml:space="preserve">des various possible extra strings allowed in </w:t>
      </w:r>
      <w:r>
        <w:rPr>
          <w:rStyle w:val="HTMLTypewriter"/>
          <w:lang w:val="en"/>
        </w:rPr>
        <w:t>addr-spec</w:t>
      </w:r>
      <w:r>
        <w:rPr>
          <w:rFonts w:ascii="Verdana" w:hAnsi="Verdana"/>
          <w:color w:val="000000"/>
          <w:lang w:val="en"/>
        </w:rPr>
        <w:t xml:space="preserve"> syntax of </w:t>
      </w:r>
      <w:hyperlink w:anchor="RFC5322" w:history="1">
        <w:r>
          <w:rPr>
            <w:rStyle w:val="Hyperlink"/>
            <w:rFonts w:ascii="Verdana" w:hAnsi="Verdana"/>
            <w:u w:val="none"/>
            <w:lang w:val="en"/>
          </w:rPr>
          <w:t>RFC 5322</w:t>
        </w:r>
        <w:r>
          <w:rPr>
            <w:rStyle w:val="Hyperlink"/>
            <w:rFonts w:ascii="Verdana" w:hAnsi="Verdana"/>
            <w:vanish/>
            <w:u w:val="none"/>
            <w:lang w:val="en"/>
          </w:rPr>
          <w:t xml:space="preserve"> (Resnick, P., Ed., “Internet Message Format,” October 2008.)</w:t>
        </w:r>
      </w:hyperlink>
      <w:r>
        <w:rPr>
          <w:rFonts w:ascii="Verdana" w:hAnsi="Verdana"/>
          <w:color w:val="000000"/>
          <w:lang w:val="en"/>
        </w:rPr>
        <w:t xml:space="preserve"> [RFC5322]. </w:t>
      </w:r>
    </w:p>
    <w:p w14:paraId="545F7843" w14:textId="77777777" w:rsidR="00000000" w:rsidRDefault="00B52F4F">
      <w:pPr>
        <w:pStyle w:val="NormalWeb"/>
        <w:divId w:val="1592352159"/>
        <w:rPr>
          <w:rFonts w:ascii="Verdana" w:hAnsi="Verdana"/>
          <w:color w:val="000000"/>
          <w:lang w:val="en"/>
        </w:rPr>
      </w:pPr>
      <w:r>
        <w:rPr>
          <w:rFonts w:ascii="Verdana" w:hAnsi="Verdana"/>
          <w:color w:val="000000"/>
          <w:lang w:val="en"/>
        </w:rPr>
        <w:t>The Identifier normalization rules MAY be extended by additional specification</w:t>
      </w:r>
      <w:r>
        <w:rPr>
          <w:rFonts w:ascii="Verdana" w:hAnsi="Verdana"/>
          <w:color w:val="000000"/>
          <w:lang w:val="en"/>
        </w:rPr>
        <w:t xml:space="preserve">s to enable other identifier types such as telephone numbers or </w:t>
      </w:r>
      <w:hyperlink w:anchor="XRI_Syntax_2.0" w:history="1">
        <w:r>
          <w:rPr>
            <w:rStyle w:val="Hyperlink"/>
            <w:rFonts w:ascii="Verdana" w:hAnsi="Verdana"/>
            <w:u w:val="none"/>
            <w:lang w:val="en"/>
          </w:rPr>
          <w:t>XRIs</w:t>
        </w:r>
        <w:r>
          <w:rPr>
            <w:rStyle w:val="Hyperlink"/>
            <w:rFonts w:ascii="Verdana" w:hAnsi="Verdana"/>
            <w:vanish/>
            <w:u w:val="none"/>
            <w:lang w:val="en"/>
          </w:rPr>
          <w:t xml:space="preserve"> (Reed, D. and D. McAlpin, “Extensible Resource Identifier (XRI) Syntax V2.0,” November 2005.)</w:t>
        </w:r>
      </w:hyperlink>
      <w:r>
        <w:rPr>
          <w:rFonts w:ascii="Verdana" w:hAnsi="Verdana"/>
          <w:color w:val="000000"/>
          <w:lang w:val="en"/>
        </w:rPr>
        <w:t xml:space="preserve"> [XRI_Syntax_2.0] to also be used. </w:t>
      </w:r>
    </w:p>
    <w:p w14:paraId="6D957FB3" w14:textId="77777777" w:rsidR="00000000" w:rsidRDefault="00B52F4F">
      <w:pPr>
        <w:spacing w:before="0" w:beforeAutospacing="0" w:after="0" w:afterAutospacing="0"/>
        <w:divId w:val="1592352159"/>
        <w:rPr>
          <w:rFonts w:ascii="Verdana" w:eastAsia="Times New Roman" w:hAnsi="Verdana"/>
          <w:color w:val="000000"/>
          <w:lang w:val="en"/>
        </w:rPr>
      </w:pPr>
      <w:bookmarkStart w:id="33" w:name="IdentifierTypes"/>
      <w:bookmarkEnd w:id="33"/>
    </w:p>
    <w:p w14:paraId="1B50DC4F" w14:textId="77777777" w:rsidR="00000000" w:rsidRDefault="00B52F4F">
      <w:pPr>
        <w:spacing w:before="0" w:beforeAutospacing="0" w:after="0" w:afterAutospacing="0"/>
        <w:divId w:val="1592352159"/>
        <w:rPr>
          <w:rFonts w:ascii="Verdana" w:eastAsia="Times New Roman" w:hAnsi="Verdana"/>
          <w:color w:val="000000"/>
          <w:lang w:val="en"/>
        </w:rPr>
      </w:pPr>
      <w:r>
        <w:rPr>
          <w:rFonts w:ascii="Verdana" w:eastAsia="Times New Roman" w:hAnsi="Verdana"/>
          <w:color w:val="000000"/>
          <w:lang w:val="en"/>
        </w:rPr>
        <w:pict>
          <v:rect id="_x0000_i1031"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600C31E6" w14:textId="77777777">
        <w:trPr>
          <w:divId w:val="1592352159"/>
          <w:trHeight w:val="225"/>
          <w:tblCellSpacing w:w="12" w:type="dxa"/>
        </w:trPr>
        <w:tc>
          <w:tcPr>
            <w:tcW w:w="450" w:type="dxa"/>
            <w:shd w:val="clear" w:color="auto" w:fill="990000"/>
            <w:vAlign w:val="center"/>
            <w:hideMark/>
          </w:tcPr>
          <w:p w14:paraId="082073EE" w14:textId="77777777" w:rsidR="00000000" w:rsidRDefault="00B52F4F">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4EE3267C" w14:textId="77777777" w:rsidR="00000000" w:rsidRDefault="00B52F4F">
      <w:pPr>
        <w:pStyle w:val="Heading3"/>
        <w:divId w:val="1592352159"/>
        <w:rPr>
          <w:rFonts w:eastAsia="Times New Roman"/>
          <w:lang w:val="en"/>
        </w:rPr>
      </w:pPr>
      <w:bookmarkStart w:id="34" w:name="rfc.section.2.1.1"/>
      <w:bookmarkEnd w:id="34"/>
      <w:r>
        <w:rPr>
          <w:rFonts w:eastAsia="Times New Roman"/>
          <w:lang w:val="en"/>
        </w:rPr>
        <w:t>2.1.1.  User Input Identifier Types</w:t>
      </w:r>
    </w:p>
    <w:p w14:paraId="7B484C65" w14:textId="77777777" w:rsidR="00000000" w:rsidRDefault="00B52F4F">
      <w:pPr>
        <w:pStyle w:val="NormalWeb"/>
        <w:divId w:val="1592352159"/>
        <w:rPr>
          <w:rFonts w:ascii="Verdana" w:hAnsi="Verdana"/>
          <w:color w:val="000000"/>
          <w:lang w:val="en"/>
        </w:rPr>
      </w:pPr>
      <w:r>
        <w:rPr>
          <w:rFonts w:ascii="Verdana" w:hAnsi="Verdana"/>
          <w:color w:val="000000"/>
          <w:lang w:val="en"/>
        </w:rPr>
        <w:t xml:space="preserve">A user input Identifier can be categorized into the following types, which require different normalization processes: </w:t>
      </w:r>
    </w:p>
    <w:p w14:paraId="1FA7A75E" w14:textId="77777777" w:rsidR="00000000" w:rsidRDefault="00B52F4F">
      <w:pPr>
        <w:numPr>
          <w:ilvl w:val="0"/>
          <w:numId w:val="1"/>
        </w:numPr>
        <w:ind w:left="1200" w:right="480"/>
        <w:divId w:val="1592352159"/>
        <w:rPr>
          <w:rFonts w:ascii="Verdana" w:eastAsia="Times New Roman" w:hAnsi="Verdana"/>
          <w:color w:val="000000"/>
          <w:lang w:val="en"/>
        </w:rPr>
      </w:pPr>
      <w:r>
        <w:rPr>
          <w:rFonts w:ascii="Verdana" w:eastAsia="Times New Roman" w:hAnsi="Verdana"/>
          <w:color w:val="000000"/>
          <w:lang w:val="en"/>
        </w:rPr>
        <w:lastRenderedPageBreak/>
        <w:t>User input Identifiers startin</w:t>
      </w:r>
      <w:r>
        <w:rPr>
          <w:rFonts w:ascii="Verdana" w:eastAsia="Times New Roman" w:hAnsi="Verdana"/>
          <w:color w:val="000000"/>
          <w:lang w:val="en"/>
        </w:rPr>
        <w:t xml:space="preserve">g with the </w:t>
      </w:r>
      <w:hyperlink w:anchor="XRI_Syntax_2.0" w:history="1">
        <w:r>
          <w:rPr>
            <w:rStyle w:val="Hyperlink"/>
            <w:rFonts w:ascii="Verdana" w:eastAsia="Times New Roman" w:hAnsi="Verdana"/>
            <w:u w:val="none"/>
            <w:lang w:val="en"/>
          </w:rPr>
          <w:t>XRI</w:t>
        </w:r>
        <w:r>
          <w:rPr>
            <w:rStyle w:val="Hyperlink"/>
            <w:rFonts w:ascii="Verdana" w:eastAsia="Times New Roman" w:hAnsi="Verdana"/>
            <w:vanish/>
            <w:u w:val="none"/>
            <w:lang w:val="en"/>
          </w:rPr>
          <w:t xml:space="preserve"> (Reed, D. and D. McAlpin, “Extensible Resource Identifier (XRI) Syntax V2.0,” November 2005.)</w:t>
        </w:r>
      </w:hyperlink>
      <w:r>
        <w:rPr>
          <w:rFonts w:ascii="Verdana" w:eastAsia="Times New Roman" w:hAnsi="Verdana"/>
          <w:color w:val="000000"/>
          <w:lang w:val="en"/>
        </w:rPr>
        <w:t xml:space="preserve"> [XRI_Syntax_2.0] global context symbols ('=','@', and '!') are RESERVED. Processing of </w:t>
      </w:r>
      <w:r>
        <w:rPr>
          <w:rFonts w:ascii="Verdana" w:eastAsia="Times New Roman" w:hAnsi="Verdana"/>
          <w:color w:val="000000"/>
          <w:lang w:val="en"/>
        </w:rPr>
        <w:t xml:space="preserve">these identifiers is out of scope for this specification. </w:t>
      </w:r>
    </w:p>
    <w:p w14:paraId="7DCC918B" w14:textId="77777777" w:rsidR="00000000" w:rsidRDefault="00B52F4F">
      <w:pPr>
        <w:numPr>
          <w:ilvl w:val="0"/>
          <w:numId w:val="1"/>
        </w:numPr>
        <w:ind w:left="1200" w:right="480"/>
        <w:divId w:val="1592352159"/>
        <w:rPr>
          <w:rFonts w:ascii="Verdana" w:eastAsia="Times New Roman" w:hAnsi="Verdana"/>
          <w:color w:val="000000"/>
          <w:lang w:val="en"/>
        </w:rPr>
      </w:pPr>
      <w:r>
        <w:rPr>
          <w:rFonts w:ascii="Verdana" w:eastAsia="Times New Roman" w:hAnsi="Verdana"/>
          <w:color w:val="000000"/>
          <w:lang w:val="en"/>
        </w:rPr>
        <w:t xml:space="preserve">All other user input Identifiers MUST be treated as a URI in one of the forms </w:t>
      </w:r>
      <w:r>
        <w:rPr>
          <w:rStyle w:val="HTMLTypewriter"/>
          <w:lang w:val="en"/>
        </w:rPr>
        <w:t>scheme "://" authority path-abempty [ "?" query ] [ "#" fragment ]</w:t>
      </w:r>
      <w:r>
        <w:rPr>
          <w:rFonts w:ascii="Verdana" w:eastAsia="Times New Roman" w:hAnsi="Verdana"/>
          <w:color w:val="000000"/>
          <w:lang w:val="en"/>
        </w:rPr>
        <w:t xml:space="preserve"> or </w:t>
      </w:r>
      <w:r>
        <w:rPr>
          <w:rStyle w:val="HTMLTypewriter"/>
          <w:lang w:val="en"/>
        </w:rPr>
        <w:t>authority path-abempty [ "?" query ] [ "#" fragme</w:t>
      </w:r>
      <w:r>
        <w:rPr>
          <w:rStyle w:val="HTMLTypewriter"/>
          <w:lang w:val="en"/>
        </w:rPr>
        <w:t>nt ]</w:t>
      </w:r>
      <w:r>
        <w:rPr>
          <w:rFonts w:ascii="Verdana" w:eastAsia="Times New Roman" w:hAnsi="Verdana"/>
          <w:color w:val="000000"/>
          <w:lang w:val="en"/>
        </w:rPr>
        <w:t xml:space="preserve"> or </w:t>
      </w:r>
      <w:r>
        <w:rPr>
          <w:rStyle w:val="HTMLTypewriter"/>
          <w:lang w:val="en"/>
        </w:rPr>
        <w:t>scheme ":" path-rootless</w:t>
      </w:r>
      <w:r>
        <w:rPr>
          <w:rFonts w:ascii="Verdana" w:eastAsia="Times New Roman" w:hAnsi="Verdana"/>
          <w:color w:val="000000"/>
          <w:lang w:val="en"/>
        </w:rPr>
        <w:t xml:space="preserve">, per </w:t>
      </w:r>
      <w:hyperlink w:anchor="RFC3986" w:history="1">
        <w:r>
          <w:rPr>
            <w:rStyle w:val="Hyperlink"/>
            <w:rFonts w:ascii="Verdana" w:eastAsia="Times New Roman" w:hAnsi="Verdana"/>
            <w:u w:val="none"/>
            <w:lang w:val="en"/>
          </w:rPr>
          <w:t>RFC 3986</w:t>
        </w:r>
        <w:r>
          <w:rPr>
            <w:rStyle w:val="Hyperlink"/>
            <w:rFonts w:ascii="Verdana" w:eastAsia="Times New Roman" w:hAnsi="Verdana"/>
            <w:vanish/>
            <w:u w:val="none"/>
            <w:lang w:val="en"/>
          </w:rPr>
          <w:t xml:space="preserve"> (Berners-Lee, T., Fielding, R., and L. Masinter, “Uniform Resource Identifier (URI): Generic Syntax,” January 2005.)</w:t>
        </w:r>
      </w:hyperlink>
      <w:r>
        <w:rPr>
          <w:rFonts w:ascii="Verdana" w:eastAsia="Times New Roman" w:hAnsi="Verdana"/>
          <w:color w:val="000000"/>
          <w:lang w:val="en"/>
        </w:rPr>
        <w:t xml:space="preserve"> [RFC3986]. </w:t>
      </w:r>
    </w:p>
    <w:p w14:paraId="2BF87DE1" w14:textId="2232D4ED" w:rsidR="00000000" w:rsidRDefault="00B52F4F">
      <w:pPr>
        <w:pStyle w:val="NormalWeb"/>
        <w:divId w:val="1592352159"/>
        <w:rPr>
          <w:rFonts w:ascii="Verdana" w:hAnsi="Verdana"/>
          <w:color w:val="000000"/>
          <w:lang w:val="en"/>
        </w:rPr>
      </w:pPr>
      <w:r>
        <w:rPr>
          <w:rFonts w:ascii="Verdana" w:hAnsi="Verdana"/>
          <w:color w:val="000000"/>
          <w:lang w:val="en"/>
        </w:rPr>
        <w:t>NOTE: The user input Identifier MAY be in the form</w:t>
      </w:r>
      <w:r>
        <w:rPr>
          <w:rFonts w:ascii="Verdana" w:hAnsi="Verdana"/>
          <w:color w:val="000000"/>
          <w:lang w:val="en"/>
        </w:rPr>
        <w:t xml:space="preserve"> of </w:t>
      </w:r>
      <w:r>
        <w:rPr>
          <w:rStyle w:val="HTMLTypewriter"/>
          <w:lang w:val="en"/>
        </w:rPr>
        <w:t>userinfo@host</w:t>
      </w:r>
      <w:r>
        <w:rPr>
          <w:rFonts w:ascii="Verdana" w:hAnsi="Verdana"/>
          <w:color w:val="000000"/>
          <w:lang w:val="en"/>
        </w:rPr>
        <w:t xml:space="preserve">. For the End-User, this would normally be perceived as being an e-mail address. However, it is also a valid userpart "@" host section of an </w:t>
      </w:r>
      <w:r>
        <w:rPr>
          <w:rStyle w:val="HTMLTypewriter"/>
          <w:lang w:val="en"/>
        </w:rPr>
        <w:t>acct</w:t>
      </w:r>
      <w:r>
        <w:rPr>
          <w:rFonts w:ascii="Verdana" w:hAnsi="Verdana"/>
          <w:color w:val="000000"/>
          <w:lang w:val="en"/>
        </w:rPr>
        <w:t xml:space="preserve"> URI </w:t>
      </w:r>
      <w:del w:id="35" w:author="Author" w:date="2015-08-04T00:08:00Z">
        <w:r>
          <w:rPr>
            <w:rFonts w:ascii="Verdana" w:hAnsi="Verdana"/>
            <w:color w:val="000000"/>
            <w:lang w:val="en"/>
          </w:rPr>
          <w:fldChar w:fldCharType="begin"/>
        </w:r>
        <w:r>
          <w:rPr>
            <w:rFonts w:ascii="Verdana" w:hAnsi="Verdana"/>
            <w:color w:val="000000"/>
            <w:lang w:val="en"/>
          </w:rPr>
          <w:delInstrText xml:space="preserve"> </w:delInstrText>
        </w:r>
        <w:r>
          <w:rPr>
            <w:rFonts w:ascii="Verdana" w:hAnsi="Verdana"/>
            <w:color w:val="000000"/>
            <w:lang w:val="en"/>
          </w:rPr>
          <w:delInstrText>HYPERLINK "" \l "I-D.ietf-appsawg-acct-uri"</w:delInstrText>
        </w:r>
        <w:r>
          <w:rPr>
            <w:rFonts w:ascii="Verdana" w:hAnsi="Verdana"/>
            <w:color w:val="000000"/>
            <w:lang w:val="en"/>
          </w:rPr>
          <w:delInstrText xml:space="preserve"> </w:delInstrText>
        </w:r>
        <w:r>
          <w:rPr>
            <w:rFonts w:ascii="Verdana" w:hAnsi="Verdana"/>
            <w:color w:val="000000"/>
            <w:lang w:val="en"/>
          </w:rPr>
          <w:fldChar w:fldCharType="separate"/>
        </w:r>
        <w:r>
          <w:rPr>
            <w:rStyle w:val="Hyperlink"/>
            <w:rFonts w:ascii="Verdana" w:hAnsi="Verdana"/>
            <w:u w:val="none"/>
            <w:lang w:val="en"/>
          </w:rPr>
          <w:delText>[I</w:delText>
        </w:r>
        <w:r>
          <w:rPr>
            <w:rStyle w:val="Hyperlink"/>
            <w:rFonts w:ascii="Verdana" w:hAnsi="Verdana"/>
            <w:u w:val="none"/>
            <w:lang w:val="en"/>
          </w:rPr>
          <w:noBreakHyphen/>
          <w:delText>D.ietf</w:delText>
        </w:r>
        <w:r>
          <w:rPr>
            <w:rStyle w:val="Hyperlink"/>
            <w:rFonts w:ascii="Verdana" w:hAnsi="Verdana"/>
            <w:u w:val="none"/>
            <w:lang w:val="en"/>
          </w:rPr>
          <w:noBreakHyphen/>
          <w:delText>appsawg</w:delText>
        </w:r>
        <w:r>
          <w:rPr>
            <w:rStyle w:val="Hyperlink"/>
            <w:rFonts w:ascii="Verdana" w:hAnsi="Verdana"/>
            <w:u w:val="none"/>
            <w:lang w:val="en"/>
          </w:rPr>
          <w:noBreakHyphen/>
          <w:delText>acct</w:delText>
        </w:r>
        <w:r>
          <w:rPr>
            <w:rStyle w:val="Hyperlink"/>
            <w:rFonts w:ascii="Verdana" w:hAnsi="Verdana"/>
            <w:u w:val="none"/>
            <w:lang w:val="en"/>
          </w:rPr>
          <w:noBreakHyphen/>
          <w:delText>uri]</w:delText>
        </w:r>
        <w:r>
          <w:rPr>
            <w:rStyle w:val="Hyperlink"/>
            <w:rFonts w:ascii="Verdana" w:hAnsi="Verdana"/>
            <w:vanish/>
            <w:u w:val="none"/>
            <w:lang w:val="en"/>
          </w:rPr>
          <w:delText xml:space="preserve"> (Saint-Andre,</w:delText>
        </w:r>
        <w:r>
          <w:rPr>
            <w:rStyle w:val="Hyperlink"/>
            <w:rFonts w:ascii="Verdana" w:hAnsi="Verdana"/>
            <w:vanish/>
            <w:u w:val="none"/>
            <w:lang w:val="en"/>
          </w:rPr>
          <w:delText xml:space="preserve"> P., “The 'acct' URI Scheme,” January 2014.)</w:delText>
        </w:r>
        <w:r>
          <w:rPr>
            <w:rFonts w:ascii="Verdana" w:hAnsi="Verdana"/>
            <w:color w:val="000000"/>
            <w:lang w:val="en"/>
          </w:rPr>
          <w:fldChar w:fldCharType="end"/>
        </w:r>
      </w:del>
      <w:ins w:id="36" w:author="Author" w:date="2015-08-04T00:08:00Z">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"RFC7565"</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[RFC7565]</w:t>
        </w:r>
        <w:r>
          <w:rPr>
            <w:rStyle w:val="Hyperlink"/>
            <w:rFonts w:ascii="Verdana" w:hAnsi="Verdana"/>
            <w:vanish/>
            <w:u w:val="none"/>
            <w:lang w:val="en"/>
          </w:rPr>
          <w:t xml:space="preserve"> (Saint-Andre, P., “The 'acct' URI Scheme,” May 20</w:t>
        </w:r>
        <w:r>
          <w:rPr>
            <w:rStyle w:val="Hyperlink"/>
            <w:rFonts w:ascii="Verdana" w:hAnsi="Verdana"/>
            <w:vanish/>
            <w:u w:val="none"/>
            <w:lang w:val="en"/>
          </w:rPr>
          <w:t>15.)</w:t>
        </w:r>
        <w:r>
          <w:rPr>
            <w:rFonts w:ascii="Verdana" w:hAnsi="Verdana"/>
            <w:color w:val="000000"/>
            <w:lang w:val="en"/>
          </w:rPr>
          <w:fldChar w:fldCharType="end"/>
        </w:r>
      </w:ins>
      <w:r>
        <w:rPr>
          <w:rFonts w:ascii="Verdana" w:hAnsi="Verdana"/>
          <w:color w:val="000000"/>
          <w:lang w:val="en"/>
        </w:rPr>
        <w:t xml:space="preserve">, and this specification treats it such as to exclude various extra strings allowed in </w:t>
      </w:r>
      <w:r>
        <w:rPr>
          <w:rStyle w:val="HTMLTypewriter"/>
          <w:lang w:val="en"/>
        </w:rPr>
        <w:t>addr-spec</w:t>
      </w:r>
      <w:r>
        <w:rPr>
          <w:rFonts w:ascii="Verdana" w:hAnsi="Verdana"/>
          <w:color w:val="000000"/>
          <w:lang w:val="en"/>
        </w:rPr>
        <w:t xml:space="preserve"> of </w:t>
      </w:r>
      <w:hyperlink w:anchor="RFC5322" w:history="1">
        <w:r>
          <w:rPr>
            <w:rStyle w:val="Hyperlink"/>
            <w:rFonts w:ascii="Verdana" w:hAnsi="Verdana"/>
            <w:u w:val="none"/>
            <w:lang w:val="en"/>
          </w:rPr>
          <w:t>RFC 5322</w:t>
        </w:r>
        <w:r>
          <w:rPr>
            <w:rStyle w:val="Hyperlink"/>
            <w:rFonts w:ascii="Verdana" w:hAnsi="Verdana"/>
            <w:vanish/>
            <w:u w:val="none"/>
            <w:lang w:val="en"/>
          </w:rPr>
          <w:t xml:space="preserve"> (Resnick, P., Ed., “Internet Message Format,” October 2008.)</w:t>
        </w:r>
      </w:hyperlink>
      <w:r>
        <w:rPr>
          <w:rFonts w:ascii="Verdana" w:hAnsi="Verdana"/>
          <w:color w:val="000000"/>
          <w:lang w:val="en"/>
        </w:rPr>
        <w:t xml:space="preserve"> [RFC5322]. </w:t>
      </w:r>
    </w:p>
    <w:p w14:paraId="7701E84B" w14:textId="77777777" w:rsidR="00000000" w:rsidRDefault="00B52F4F">
      <w:pPr>
        <w:spacing w:before="0" w:beforeAutospacing="0" w:after="0" w:afterAutospacing="0"/>
        <w:divId w:val="1592352159"/>
        <w:rPr>
          <w:rFonts w:ascii="Verdana" w:eastAsia="Times New Roman" w:hAnsi="Verdana"/>
          <w:color w:val="000000"/>
          <w:lang w:val="en"/>
        </w:rPr>
      </w:pPr>
      <w:bookmarkStart w:id="37" w:name="NormalizationSteps"/>
      <w:bookmarkEnd w:id="37"/>
    </w:p>
    <w:p w14:paraId="1F3970FF" w14:textId="77777777" w:rsidR="00000000" w:rsidRDefault="00B52F4F">
      <w:pPr>
        <w:spacing w:before="0" w:beforeAutospacing="0" w:after="0" w:afterAutospacing="0"/>
        <w:divId w:val="1592352159"/>
        <w:rPr>
          <w:rFonts w:ascii="Verdana" w:eastAsia="Times New Roman" w:hAnsi="Verdana"/>
          <w:color w:val="000000"/>
          <w:lang w:val="en"/>
        </w:rPr>
      </w:pPr>
      <w:r>
        <w:rPr>
          <w:rFonts w:ascii="Verdana" w:eastAsia="Times New Roman" w:hAnsi="Verdana"/>
          <w:color w:val="000000"/>
          <w:lang w:val="en"/>
        </w:rPr>
        <w:pict>
          <v:rect id="_x0000_i1032"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083A4F05" w14:textId="77777777">
        <w:trPr>
          <w:divId w:val="1592352159"/>
          <w:trHeight w:val="225"/>
          <w:tblCellSpacing w:w="12" w:type="dxa"/>
        </w:trPr>
        <w:tc>
          <w:tcPr>
            <w:tcW w:w="450" w:type="dxa"/>
            <w:shd w:val="clear" w:color="auto" w:fill="990000"/>
            <w:vAlign w:val="center"/>
            <w:hideMark/>
          </w:tcPr>
          <w:p w14:paraId="79B0A1C0" w14:textId="77777777" w:rsidR="00000000" w:rsidRDefault="00B52F4F">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3FF6277E" w14:textId="77777777" w:rsidR="00000000" w:rsidRDefault="00B52F4F">
      <w:pPr>
        <w:pStyle w:val="Heading3"/>
        <w:divId w:val="1592352159"/>
        <w:rPr>
          <w:rFonts w:eastAsia="Times New Roman"/>
          <w:lang w:val="en"/>
        </w:rPr>
      </w:pPr>
      <w:bookmarkStart w:id="38" w:name="rfc.section.2.1.2"/>
      <w:bookmarkEnd w:id="38"/>
      <w:r>
        <w:rPr>
          <w:rFonts w:eastAsia="Times New Roman"/>
          <w:lang w:val="en"/>
        </w:rPr>
        <w:t>2.1.2.  Normalization Steps</w:t>
      </w:r>
    </w:p>
    <w:p w14:paraId="6155DAD9" w14:textId="77777777" w:rsidR="00000000" w:rsidRDefault="00B52F4F">
      <w:pPr>
        <w:pStyle w:val="NormalWeb"/>
        <w:divId w:val="1592352159"/>
        <w:rPr>
          <w:rFonts w:ascii="Verdana" w:hAnsi="Verdana"/>
          <w:color w:val="000000"/>
          <w:lang w:val="en"/>
        </w:rPr>
      </w:pPr>
      <w:r>
        <w:rPr>
          <w:rFonts w:ascii="Verdana" w:hAnsi="Verdana"/>
          <w:color w:val="000000"/>
          <w:lang w:val="en"/>
        </w:rPr>
        <w:t xml:space="preserve">A string of any other type is interpreted as a URI in one of the forms </w:t>
      </w:r>
      <w:r>
        <w:rPr>
          <w:rStyle w:val="HTMLTypewriter"/>
          <w:lang w:val="en"/>
        </w:rPr>
        <w:t xml:space="preserve">scheme "://" authority path-abempty [ "?" query ] </w:t>
      </w:r>
      <w:r>
        <w:rPr>
          <w:rStyle w:val="HTMLTypewriter"/>
          <w:lang w:val="en"/>
        </w:rPr>
        <w:t>[ "#" fragment ]</w:t>
      </w:r>
      <w:r>
        <w:rPr>
          <w:rFonts w:ascii="Verdana" w:hAnsi="Verdana"/>
          <w:color w:val="000000"/>
          <w:lang w:val="en"/>
        </w:rPr>
        <w:t xml:space="preserve"> or </w:t>
      </w:r>
      <w:r>
        <w:rPr>
          <w:rStyle w:val="HTMLTypewriter"/>
          <w:lang w:val="en"/>
        </w:rPr>
        <w:t>authority path-abempty [ "?" query ] [ "#" fragment ]</w:t>
      </w:r>
      <w:r>
        <w:rPr>
          <w:rFonts w:ascii="Verdana" w:hAnsi="Verdana"/>
          <w:color w:val="000000"/>
          <w:lang w:val="en"/>
        </w:rPr>
        <w:t xml:space="preserve"> or </w:t>
      </w:r>
      <w:r>
        <w:rPr>
          <w:rStyle w:val="HTMLTypewriter"/>
          <w:lang w:val="en"/>
        </w:rPr>
        <w:t>scheme ":" path-rootless</w:t>
      </w:r>
      <w:r>
        <w:rPr>
          <w:rFonts w:ascii="Verdana" w:hAnsi="Verdana"/>
          <w:color w:val="000000"/>
          <w:lang w:val="en"/>
        </w:rPr>
        <w:t xml:space="preserve"> per </w:t>
      </w:r>
      <w:hyperlink w:anchor="RFC3986" w:history="1">
        <w:r>
          <w:rPr>
            <w:rStyle w:val="Hyperlink"/>
            <w:rFonts w:ascii="Verdana" w:hAnsi="Verdana"/>
            <w:u w:val="none"/>
            <w:lang w:val="en"/>
          </w:rPr>
          <w:t>RFC 3986</w:t>
        </w:r>
        <w:r>
          <w:rPr>
            <w:rStyle w:val="Hyperlink"/>
            <w:rFonts w:ascii="Verdana" w:hAnsi="Verdana"/>
            <w:vanish/>
            <w:u w:val="none"/>
            <w:lang w:val="en"/>
          </w:rPr>
          <w:t xml:space="preserve"> (Berners-Lee, T., Fielding, R., and L. Masinter, “Uniform Resource Identifier (URI): Generic Syntax,” January </w:t>
        </w:r>
        <w:r>
          <w:rPr>
            <w:rStyle w:val="Hyperlink"/>
            <w:rFonts w:ascii="Verdana" w:hAnsi="Verdana"/>
            <w:vanish/>
            <w:u w:val="none"/>
            <w:lang w:val="en"/>
          </w:rPr>
          <w:t>2005.)</w:t>
        </w:r>
      </w:hyperlink>
      <w:r>
        <w:rPr>
          <w:rFonts w:ascii="Verdana" w:hAnsi="Verdana"/>
          <w:color w:val="000000"/>
          <w:lang w:val="en"/>
        </w:rPr>
        <w:t xml:space="preserve"> [RFC3986] and is normalized according to the following rules: </w:t>
      </w:r>
    </w:p>
    <w:p w14:paraId="35B99B03" w14:textId="77777777" w:rsidR="00000000" w:rsidRDefault="00B52F4F">
      <w:pPr>
        <w:numPr>
          <w:ilvl w:val="0"/>
          <w:numId w:val="2"/>
        </w:numPr>
        <w:ind w:left="1200" w:right="480"/>
        <w:divId w:val="1592352159"/>
        <w:rPr>
          <w:rFonts w:ascii="Verdana" w:eastAsia="Times New Roman" w:hAnsi="Verdana"/>
          <w:color w:val="000000"/>
          <w:lang w:val="en"/>
        </w:rPr>
      </w:pPr>
      <w:r>
        <w:rPr>
          <w:rFonts w:ascii="Verdana" w:eastAsia="Times New Roman" w:hAnsi="Verdana"/>
          <w:color w:val="000000"/>
          <w:lang w:val="en"/>
        </w:rPr>
        <w:t xml:space="preserve">If the user input Identifier does not have an </w:t>
      </w:r>
      <w:hyperlink w:anchor="RFC3986" w:history="1">
        <w:r>
          <w:rPr>
            <w:rStyle w:val="Hyperlink"/>
            <w:rFonts w:ascii="Verdana" w:eastAsia="Times New Roman" w:hAnsi="Verdana"/>
            <w:u w:val="none"/>
            <w:lang w:val="en"/>
          </w:rPr>
          <w:t>RFC 3986</w:t>
        </w:r>
        <w:r>
          <w:rPr>
            <w:rStyle w:val="Hyperlink"/>
            <w:rFonts w:ascii="Verdana" w:eastAsia="Times New Roman" w:hAnsi="Verdana"/>
            <w:vanish/>
            <w:u w:val="none"/>
            <w:lang w:val="en"/>
          </w:rPr>
          <w:t xml:space="preserve"> (Berners-Lee, T., Fielding, R., and L. Masinter, “Uniform Resource Identifier (URI): Generic Syntax,”</w:t>
        </w:r>
        <w:r>
          <w:rPr>
            <w:rStyle w:val="Hyperlink"/>
            <w:rFonts w:ascii="Verdana" w:eastAsia="Times New Roman" w:hAnsi="Verdana"/>
            <w:vanish/>
            <w:u w:val="none"/>
            <w:lang w:val="en"/>
          </w:rPr>
          <w:t xml:space="preserve"> January 2005.)</w:t>
        </w:r>
      </w:hyperlink>
      <w:r>
        <w:rPr>
          <w:rFonts w:ascii="Verdana" w:eastAsia="Times New Roman" w:hAnsi="Verdana"/>
          <w:color w:val="000000"/>
          <w:lang w:val="en"/>
        </w:rPr>
        <w:t xml:space="preserve"> [RFC3986] scheme component, the string is interpreted as </w:t>
      </w:r>
      <w:r>
        <w:rPr>
          <w:rStyle w:val="HTMLTypewriter"/>
          <w:lang w:val="en"/>
        </w:rPr>
        <w:t>[userinfo "@"] host [":" port] path-abempty [ "?" query ] [ "#" fragment ]</w:t>
      </w:r>
      <w:r>
        <w:rPr>
          <w:rFonts w:ascii="Verdana" w:eastAsia="Times New Roman" w:hAnsi="Verdana"/>
          <w:color w:val="000000"/>
          <w:lang w:val="en"/>
        </w:rPr>
        <w:t xml:space="preserve"> per </w:t>
      </w:r>
      <w:hyperlink w:anchor="RFC3986" w:history="1">
        <w:r>
          <w:rPr>
            <w:rStyle w:val="Hyperlink"/>
            <w:rFonts w:ascii="Verdana" w:eastAsia="Times New Roman" w:hAnsi="Verdana"/>
            <w:u w:val="none"/>
            <w:lang w:val="en"/>
          </w:rPr>
          <w:t>RFC 3986</w:t>
        </w:r>
        <w:r>
          <w:rPr>
            <w:rStyle w:val="Hyperlink"/>
            <w:rFonts w:ascii="Verdana" w:eastAsia="Times New Roman" w:hAnsi="Verdana"/>
            <w:vanish/>
            <w:u w:val="none"/>
            <w:lang w:val="en"/>
          </w:rPr>
          <w:t xml:space="preserve"> (Berners-Lee, T., Fielding, R., and L. Masinter, “Uniform Resourc</w:t>
        </w:r>
        <w:r>
          <w:rPr>
            <w:rStyle w:val="Hyperlink"/>
            <w:rFonts w:ascii="Verdana" w:eastAsia="Times New Roman" w:hAnsi="Verdana"/>
            <w:vanish/>
            <w:u w:val="none"/>
            <w:lang w:val="en"/>
          </w:rPr>
          <w:t>e Identifier (URI): Generic Syntax,” January 2005.)</w:t>
        </w:r>
      </w:hyperlink>
      <w:r>
        <w:rPr>
          <w:rFonts w:ascii="Verdana" w:eastAsia="Times New Roman" w:hAnsi="Verdana"/>
          <w:color w:val="000000"/>
          <w:lang w:val="en"/>
        </w:rPr>
        <w:t xml:space="preserve"> [RFC3986]. Examples are </w:t>
      </w:r>
      <w:r>
        <w:rPr>
          <w:rStyle w:val="HTMLTypewriter"/>
          <w:lang w:val="en"/>
        </w:rPr>
        <w:t>example.com</w:t>
      </w:r>
      <w:r>
        <w:rPr>
          <w:rFonts w:ascii="Verdana" w:eastAsia="Times New Roman" w:hAnsi="Verdana"/>
          <w:color w:val="000000"/>
          <w:lang w:val="en"/>
        </w:rPr>
        <w:t xml:space="preserve">, </w:t>
      </w:r>
      <w:r>
        <w:rPr>
          <w:rStyle w:val="HTMLTypewriter"/>
          <w:lang w:val="en"/>
        </w:rPr>
        <w:t>joe@example.com</w:t>
      </w:r>
      <w:r>
        <w:rPr>
          <w:rFonts w:ascii="Verdana" w:eastAsia="Times New Roman" w:hAnsi="Verdana"/>
          <w:color w:val="000000"/>
          <w:lang w:val="en"/>
        </w:rPr>
        <w:t xml:space="preserve">, </w:t>
      </w:r>
      <w:r>
        <w:rPr>
          <w:rStyle w:val="HTMLTypewriter"/>
          <w:lang w:val="en"/>
        </w:rPr>
        <w:t>example.com/joe</w:t>
      </w:r>
      <w:r>
        <w:rPr>
          <w:rFonts w:ascii="Verdana" w:eastAsia="Times New Roman" w:hAnsi="Verdana"/>
          <w:color w:val="000000"/>
          <w:lang w:val="en"/>
        </w:rPr>
        <w:t xml:space="preserve">, and </w:t>
      </w:r>
      <w:r>
        <w:rPr>
          <w:rStyle w:val="HTMLTypewriter"/>
          <w:lang w:val="en"/>
        </w:rPr>
        <w:t>example.com:8080</w:t>
      </w:r>
      <w:r>
        <w:rPr>
          <w:rFonts w:ascii="Verdana" w:eastAsia="Times New Roman" w:hAnsi="Verdana"/>
          <w:color w:val="000000"/>
          <w:lang w:val="en"/>
        </w:rPr>
        <w:t xml:space="preserve">. </w:t>
      </w:r>
    </w:p>
    <w:p w14:paraId="2C7C9650" w14:textId="131F567A" w:rsidR="00000000" w:rsidRDefault="00B52F4F">
      <w:pPr>
        <w:numPr>
          <w:ilvl w:val="0"/>
          <w:numId w:val="2"/>
        </w:numPr>
        <w:ind w:left="1200" w:right="480"/>
        <w:divId w:val="1592352159"/>
        <w:rPr>
          <w:rFonts w:ascii="Verdana" w:eastAsia="Times New Roman" w:hAnsi="Verdana"/>
          <w:color w:val="000000"/>
          <w:lang w:val="en"/>
        </w:rPr>
      </w:pPr>
      <w:r>
        <w:rPr>
          <w:rFonts w:ascii="Verdana" w:eastAsia="Times New Roman" w:hAnsi="Verdana"/>
          <w:color w:val="000000"/>
          <w:lang w:val="en"/>
        </w:rPr>
        <w:t>If the userinfo and host components are present and all of the scheme, path, query, port, and fragment compone</w:t>
      </w:r>
      <w:r>
        <w:rPr>
          <w:rFonts w:ascii="Verdana" w:eastAsia="Times New Roman" w:hAnsi="Verdana"/>
          <w:color w:val="000000"/>
          <w:lang w:val="en"/>
        </w:rPr>
        <w:t xml:space="preserve">nts are absent, the </w:t>
      </w:r>
      <w:r>
        <w:rPr>
          <w:rStyle w:val="HTMLTypewriter"/>
          <w:lang w:val="en"/>
        </w:rPr>
        <w:t>acct</w:t>
      </w:r>
      <w:r>
        <w:rPr>
          <w:rFonts w:ascii="Verdana" w:eastAsia="Times New Roman" w:hAnsi="Verdana"/>
          <w:color w:val="000000"/>
          <w:lang w:val="en"/>
        </w:rPr>
        <w:t xml:space="preserve"> scheme is assumed. In this case, the normalized URI is formed by prefixing </w:t>
      </w:r>
      <w:r>
        <w:rPr>
          <w:rStyle w:val="HTMLTypewriter"/>
          <w:lang w:val="en"/>
        </w:rPr>
        <w:lastRenderedPageBreak/>
        <w:t>acct:</w:t>
      </w:r>
      <w:r>
        <w:rPr>
          <w:rFonts w:ascii="Verdana" w:eastAsia="Times New Roman" w:hAnsi="Verdana"/>
          <w:color w:val="000000"/>
          <w:lang w:val="en"/>
        </w:rPr>
        <w:t xml:space="preserve"> to the string as the scheme. </w:t>
      </w:r>
      <w:del w:id="39" w:author="Author" w:date="2015-08-04T00:08:00Z">
        <w:r>
          <w:rPr>
            <w:rFonts w:ascii="Verdana" w:eastAsia="Times New Roman" w:hAnsi="Verdana"/>
            <w:color w:val="000000"/>
            <w:lang w:val="en"/>
          </w:rPr>
          <w:delText xml:space="preserve">Per </w:delText>
        </w:r>
        <w:r>
          <w:rPr>
            <w:rFonts w:ascii="Verdana" w:eastAsia="Times New Roman" w:hAnsi="Verdana"/>
            <w:color w:val="000000"/>
            <w:lang w:val="en"/>
          </w:rPr>
          <w:fldChar w:fldCharType="begin"/>
        </w:r>
        <w:r>
          <w:rPr>
            <w:rFonts w:ascii="Verdana" w:eastAsia="Times New Roman" w:hAnsi="Verdana"/>
            <w:color w:val="000000"/>
            <w:lang w:val="en"/>
          </w:rPr>
          <w:delInstrText xml:space="preserve"> </w:delInstrText>
        </w:r>
        <w:r>
          <w:rPr>
            <w:rFonts w:ascii="Verdana" w:eastAsia="Times New Roman" w:hAnsi="Verdana"/>
            <w:color w:val="000000"/>
            <w:lang w:val="en"/>
          </w:rPr>
          <w:delInstrText>HYPERLINK "" \l "I-D.ietf-appsawg-acct-uri"</w:delInstrText>
        </w:r>
        <w:r>
          <w:rPr>
            <w:rFonts w:ascii="Verdana" w:eastAsia="Times New Roman" w:hAnsi="Verdana"/>
            <w:color w:val="000000"/>
            <w:lang w:val="en"/>
          </w:rPr>
          <w:delInstrText xml:space="preserve"> </w:delInstrText>
        </w:r>
        <w:r>
          <w:rPr>
            <w:rFonts w:ascii="Verdana" w:eastAsia="Times New Roman" w:hAnsi="Verdana"/>
            <w:color w:val="000000"/>
            <w:lang w:val="en"/>
          </w:rPr>
          <w:fldChar w:fldCharType="separate"/>
        </w:r>
        <w:r>
          <w:rPr>
            <w:rStyle w:val="Hyperlink"/>
            <w:rFonts w:ascii="Verdana" w:eastAsia="Times New Roman" w:hAnsi="Verdana"/>
            <w:u w:val="none"/>
            <w:lang w:val="en"/>
          </w:rPr>
          <w:delText>The 'acct' URI Scheme</w:delText>
        </w:r>
        <w:r>
          <w:rPr>
            <w:rStyle w:val="Hyperlink"/>
            <w:rFonts w:ascii="Verdana" w:eastAsia="Times New Roman" w:hAnsi="Verdana"/>
            <w:vanish/>
            <w:u w:val="none"/>
            <w:lang w:val="en"/>
          </w:rPr>
          <w:delText xml:space="preserve"> (Saint-Andre, P., “The 'acct' URI Scheme,” Janu</w:delText>
        </w:r>
        <w:r>
          <w:rPr>
            <w:rStyle w:val="Hyperlink"/>
            <w:rFonts w:ascii="Verdana" w:eastAsia="Times New Roman" w:hAnsi="Verdana"/>
            <w:vanish/>
            <w:u w:val="none"/>
            <w:lang w:val="en"/>
          </w:rPr>
          <w:delText>ary 2014.)</w:delText>
        </w:r>
        <w:r>
          <w:rPr>
            <w:rFonts w:ascii="Verdana" w:eastAsia="Times New Roman" w:hAnsi="Verdana"/>
            <w:color w:val="000000"/>
            <w:lang w:val="en"/>
          </w:rPr>
          <w:fldChar w:fldCharType="end"/>
        </w:r>
        <w:r>
          <w:rPr>
            <w:rFonts w:ascii="Verdana" w:eastAsia="Times New Roman" w:hAnsi="Verdana"/>
            <w:color w:val="000000"/>
            <w:lang w:val="en"/>
          </w:rPr>
          <w:delText xml:space="preserve"> [I</w:delText>
        </w:r>
        <w:r>
          <w:rPr>
            <w:rFonts w:ascii="Verdana" w:eastAsia="Times New Roman" w:hAnsi="Verdana"/>
            <w:color w:val="000000"/>
            <w:lang w:val="en"/>
          </w:rPr>
          <w:noBreakHyphen/>
          <w:delText>D.ietf</w:delText>
        </w:r>
        <w:r>
          <w:rPr>
            <w:rFonts w:ascii="Verdana" w:eastAsia="Times New Roman" w:hAnsi="Verdana"/>
            <w:color w:val="000000"/>
            <w:lang w:val="en"/>
          </w:rPr>
          <w:noBreakHyphen/>
          <w:delText>appsawg</w:delText>
        </w:r>
        <w:r>
          <w:rPr>
            <w:rFonts w:ascii="Verdana" w:eastAsia="Times New Roman" w:hAnsi="Verdana"/>
            <w:color w:val="000000"/>
            <w:lang w:val="en"/>
          </w:rPr>
          <w:noBreakHyphen/>
          <w:delText>acct</w:delText>
        </w:r>
        <w:r>
          <w:rPr>
            <w:rFonts w:ascii="Verdana" w:eastAsia="Times New Roman" w:hAnsi="Verdana"/>
            <w:color w:val="000000"/>
            <w:lang w:val="en"/>
          </w:rPr>
          <w:noBreakHyphen/>
          <w:delText>uri</w:delText>
        </w:r>
      </w:del>
      <w:ins w:id="40" w:author="Author" w:date="2015-08-04T00:08:00Z">
        <w:r>
          <w:rPr>
            <w:rFonts w:ascii="Verdana" w:eastAsia="Times New Roman" w:hAnsi="Verdana"/>
            <w:color w:val="000000"/>
            <w:lang w:val="en"/>
          </w:rPr>
          <w:t xml:space="preserve">Per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"RFC7565"</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The 'acct' URI Scheme</w:t>
        </w:r>
        <w:r>
          <w:rPr>
            <w:rStyle w:val="Hyperlink"/>
            <w:rFonts w:ascii="Verdana" w:eastAsia="Times New Roman" w:hAnsi="Verdana"/>
            <w:vanish/>
            <w:u w:val="none"/>
            <w:lang w:val="en"/>
          </w:rPr>
          <w:t xml:space="preserve"> (Saint-Andre, P., “The 'acct' URI Scheme,” May 2015.)</w:t>
        </w:r>
        <w:r>
          <w:rPr>
            <w:rFonts w:ascii="Verdana" w:eastAsia="Times New Roman" w:hAnsi="Verdana"/>
            <w:color w:val="000000"/>
            <w:lang w:val="en"/>
          </w:rPr>
          <w:fldChar w:fldCharType="end"/>
        </w:r>
        <w:r>
          <w:rPr>
            <w:rFonts w:ascii="Verdana" w:eastAsia="Times New Roman" w:hAnsi="Verdana"/>
            <w:color w:val="000000"/>
            <w:lang w:val="en"/>
          </w:rPr>
          <w:t xml:space="preserve"> [RFC7565</w:t>
        </w:r>
      </w:ins>
      <w:r>
        <w:rPr>
          <w:rFonts w:ascii="Verdana" w:eastAsia="Times New Roman" w:hAnsi="Verdana"/>
          <w:color w:val="000000"/>
          <w:lang w:val="en"/>
        </w:rPr>
        <w:t xml:space="preserve">], </w:t>
      </w:r>
      <w:r>
        <w:rPr>
          <w:rFonts w:ascii="Verdana" w:eastAsia="Times New Roman" w:hAnsi="Verdana"/>
          <w:color w:val="000000"/>
          <w:lang w:val="en"/>
        </w:rPr>
        <w:t xml:space="preserve">if there is an at-sign character ('@') in the userinfo component, it needs to be percent-encoded, as described in </w:t>
      </w:r>
      <w:hyperlink w:anchor="RFC3986" w:history="1">
        <w:r>
          <w:rPr>
            <w:rStyle w:val="Hyperlink"/>
            <w:rFonts w:ascii="Verdana" w:eastAsia="Times New Roman" w:hAnsi="Verdana"/>
            <w:u w:val="none"/>
            <w:lang w:val="en"/>
          </w:rPr>
          <w:t>RFC 3986</w:t>
        </w:r>
        <w:r>
          <w:rPr>
            <w:rStyle w:val="Hyperlink"/>
            <w:rFonts w:ascii="Verdana" w:eastAsia="Times New Roman" w:hAnsi="Verdana"/>
            <w:vanish/>
            <w:u w:val="none"/>
            <w:lang w:val="en"/>
          </w:rPr>
          <w:t xml:space="preserve"> (Berners-Lee, T., Fielding, R., and L. Masinter, “Uniform Resource Identifier (URI): Generic Syntax,” J</w:t>
        </w:r>
        <w:r>
          <w:rPr>
            <w:rStyle w:val="Hyperlink"/>
            <w:rFonts w:ascii="Verdana" w:eastAsia="Times New Roman" w:hAnsi="Verdana"/>
            <w:vanish/>
            <w:u w:val="none"/>
            <w:lang w:val="en"/>
          </w:rPr>
          <w:t>anuary 2005.)</w:t>
        </w:r>
      </w:hyperlink>
      <w:r>
        <w:rPr>
          <w:rFonts w:ascii="Verdana" w:eastAsia="Times New Roman" w:hAnsi="Verdana"/>
          <w:color w:val="000000"/>
          <w:lang w:val="en"/>
        </w:rPr>
        <w:t xml:space="preserve"> [RFC3986]. Examples are </w:t>
      </w:r>
      <w:r>
        <w:rPr>
          <w:rStyle w:val="HTMLTypewriter"/>
          <w:lang w:val="en"/>
        </w:rPr>
        <w:t>joe@example.com</w:t>
      </w:r>
      <w:r>
        <w:rPr>
          <w:rFonts w:ascii="Verdana" w:eastAsia="Times New Roman" w:hAnsi="Verdana"/>
          <w:color w:val="000000"/>
          <w:lang w:val="en"/>
        </w:rPr>
        <w:t xml:space="preserve"> and </w:t>
      </w:r>
      <w:r>
        <w:rPr>
          <w:rStyle w:val="HTMLTypewriter"/>
          <w:lang w:val="en"/>
        </w:rPr>
        <w:t>Jane.Doe@example.com</w:t>
      </w:r>
      <w:r>
        <w:rPr>
          <w:rFonts w:ascii="Verdana" w:eastAsia="Times New Roman" w:hAnsi="Verdana"/>
          <w:color w:val="000000"/>
          <w:lang w:val="en"/>
        </w:rPr>
        <w:t xml:space="preserve">. </w:t>
      </w:r>
    </w:p>
    <w:p w14:paraId="429F34D5" w14:textId="77777777" w:rsidR="00000000" w:rsidRDefault="00B52F4F">
      <w:pPr>
        <w:numPr>
          <w:ilvl w:val="0"/>
          <w:numId w:val="2"/>
        </w:numPr>
        <w:ind w:left="1200" w:right="480"/>
        <w:divId w:val="1592352159"/>
        <w:rPr>
          <w:rFonts w:ascii="Verdana" w:eastAsia="Times New Roman" w:hAnsi="Verdana"/>
          <w:color w:val="000000"/>
          <w:lang w:val="en"/>
        </w:rPr>
      </w:pPr>
      <w:r>
        <w:rPr>
          <w:rFonts w:ascii="Verdana" w:eastAsia="Times New Roman" w:hAnsi="Verdana"/>
          <w:color w:val="000000"/>
          <w:lang w:val="en"/>
        </w:rPr>
        <w:t xml:space="preserve">For all other inputs without a scheme component, the </w:t>
      </w:r>
      <w:r>
        <w:rPr>
          <w:rStyle w:val="HTMLTypewriter"/>
          <w:lang w:val="en"/>
        </w:rPr>
        <w:t>https</w:t>
      </w:r>
      <w:r>
        <w:rPr>
          <w:rFonts w:ascii="Verdana" w:eastAsia="Times New Roman" w:hAnsi="Verdana"/>
          <w:color w:val="000000"/>
          <w:lang w:val="en"/>
        </w:rPr>
        <w:t xml:space="preserve"> scheme is assumed, and the normalized URI is formed by prefixing </w:t>
      </w:r>
      <w:r>
        <w:rPr>
          <w:rStyle w:val="HTMLTypewriter"/>
          <w:lang w:val="en"/>
        </w:rPr>
        <w:t>https://</w:t>
      </w:r>
      <w:r>
        <w:rPr>
          <w:rFonts w:ascii="Verdana" w:eastAsia="Times New Roman" w:hAnsi="Verdana"/>
          <w:color w:val="000000"/>
          <w:lang w:val="en"/>
        </w:rPr>
        <w:t xml:space="preserve"> to the string as the scheme. Examples are </w:t>
      </w:r>
      <w:r>
        <w:rPr>
          <w:rStyle w:val="HTMLTypewriter"/>
          <w:lang w:val="en"/>
        </w:rPr>
        <w:t>example.com</w:t>
      </w:r>
      <w:r>
        <w:rPr>
          <w:rFonts w:ascii="Verdana" w:eastAsia="Times New Roman" w:hAnsi="Verdana"/>
          <w:color w:val="000000"/>
          <w:lang w:val="en"/>
        </w:rPr>
        <w:t xml:space="preserve">, </w:t>
      </w:r>
      <w:r>
        <w:rPr>
          <w:rStyle w:val="HTMLTypewriter"/>
          <w:lang w:val="en"/>
        </w:rPr>
        <w:t>example.com/joe</w:t>
      </w:r>
      <w:r>
        <w:rPr>
          <w:rFonts w:ascii="Verdana" w:eastAsia="Times New Roman" w:hAnsi="Verdana"/>
          <w:color w:val="000000"/>
          <w:lang w:val="en"/>
        </w:rPr>
        <w:t xml:space="preserve">, </w:t>
      </w:r>
      <w:r>
        <w:rPr>
          <w:rStyle w:val="HTMLTypewriter"/>
          <w:lang w:val="en"/>
        </w:rPr>
        <w:t>example.com:8080</w:t>
      </w:r>
      <w:r>
        <w:rPr>
          <w:rFonts w:ascii="Verdana" w:eastAsia="Times New Roman" w:hAnsi="Verdana"/>
          <w:color w:val="000000"/>
          <w:lang w:val="en"/>
        </w:rPr>
        <w:t xml:space="preserve">, and </w:t>
      </w:r>
      <w:r>
        <w:rPr>
          <w:rStyle w:val="HTMLTypewriter"/>
          <w:lang w:val="en"/>
        </w:rPr>
        <w:t>joe@example.com:8080</w:t>
      </w:r>
      <w:r>
        <w:rPr>
          <w:rFonts w:ascii="Verdana" w:eastAsia="Times New Roman" w:hAnsi="Verdana"/>
          <w:color w:val="000000"/>
          <w:lang w:val="en"/>
        </w:rPr>
        <w:t xml:space="preserve">. </w:t>
      </w:r>
    </w:p>
    <w:p w14:paraId="70BAAAF0" w14:textId="77777777" w:rsidR="00000000" w:rsidRDefault="00B52F4F">
      <w:pPr>
        <w:numPr>
          <w:ilvl w:val="0"/>
          <w:numId w:val="2"/>
        </w:numPr>
        <w:ind w:left="1200" w:right="480"/>
        <w:divId w:val="1592352159"/>
        <w:rPr>
          <w:rFonts w:ascii="Verdana" w:eastAsia="Times New Roman" w:hAnsi="Verdana"/>
          <w:color w:val="000000"/>
          <w:lang w:val="en"/>
        </w:rPr>
      </w:pPr>
      <w:r>
        <w:rPr>
          <w:rFonts w:ascii="Verdana" w:eastAsia="Times New Roman" w:hAnsi="Verdana"/>
          <w:color w:val="000000"/>
          <w:lang w:val="en"/>
        </w:rPr>
        <w:t xml:space="preserve">When the input contains an explicit scheme such as </w:t>
      </w:r>
      <w:r>
        <w:rPr>
          <w:rStyle w:val="HTMLTypewriter"/>
          <w:lang w:val="en"/>
        </w:rPr>
        <w:t>acct</w:t>
      </w:r>
      <w:r>
        <w:rPr>
          <w:rFonts w:ascii="Verdana" w:eastAsia="Times New Roman" w:hAnsi="Verdana"/>
          <w:color w:val="000000"/>
          <w:lang w:val="en"/>
        </w:rPr>
        <w:t xml:space="preserve"> or </w:t>
      </w:r>
      <w:r>
        <w:rPr>
          <w:rStyle w:val="HTMLTypewriter"/>
          <w:lang w:val="en"/>
        </w:rPr>
        <w:t>https</w:t>
      </w:r>
      <w:r>
        <w:rPr>
          <w:rFonts w:ascii="Verdana" w:eastAsia="Times New Roman" w:hAnsi="Verdana"/>
          <w:color w:val="000000"/>
          <w:lang w:val="en"/>
        </w:rPr>
        <w:t xml:space="preserve"> that matches the RFC 3986 </w:t>
      </w:r>
      <w:r>
        <w:rPr>
          <w:rStyle w:val="HTMLTypewriter"/>
          <w:lang w:val="en"/>
        </w:rPr>
        <w:t>scheme ":" path-rootless</w:t>
      </w:r>
      <w:r>
        <w:rPr>
          <w:rFonts w:ascii="Verdana" w:eastAsia="Times New Roman" w:hAnsi="Verdana"/>
          <w:color w:val="000000"/>
          <w:lang w:val="en"/>
        </w:rPr>
        <w:t xml:space="preserve"> syntax, no input normalization is performed. Examples are </w:t>
      </w:r>
      <w:r>
        <w:rPr>
          <w:rStyle w:val="HTMLTypewriter"/>
          <w:lang w:val="en"/>
        </w:rPr>
        <w:t>https:/</w:t>
      </w:r>
      <w:r>
        <w:rPr>
          <w:rStyle w:val="HTMLTypewriter"/>
          <w:lang w:val="en"/>
        </w:rPr>
        <w:t>/example.com</w:t>
      </w:r>
      <w:r>
        <w:rPr>
          <w:rFonts w:ascii="Verdana" w:eastAsia="Times New Roman" w:hAnsi="Verdana"/>
          <w:color w:val="000000"/>
          <w:lang w:val="en"/>
        </w:rPr>
        <w:t xml:space="preserve">, </w:t>
      </w:r>
      <w:r>
        <w:rPr>
          <w:rStyle w:val="HTMLTypewriter"/>
          <w:lang w:val="en"/>
        </w:rPr>
        <w:t>https://example.com/joe</w:t>
      </w:r>
      <w:r>
        <w:rPr>
          <w:rFonts w:ascii="Verdana" w:eastAsia="Times New Roman" w:hAnsi="Verdana"/>
          <w:color w:val="000000"/>
          <w:lang w:val="en"/>
        </w:rPr>
        <w:t xml:space="preserve">, </w:t>
      </w:r>
      <w:r>
        <w:rPr>
          <w:rStyle w:val="HTMLTypewriter"/>
          <w:lang w:val="en"/>
        </w:rPr>
        <w:t>https://joe@example.com:8080</w:t>
      </w:r>
      <w:r>
        <w:rPr>
          <w:rFonts w:ascii="Verdana" w:eastAsia="Times New Roman" w:hAnsi="Verdana"/>
          <w:color w:val="000000"/>
          <w:lang w:val="en"/>
        </w:rPr>
        <w:t xml:space="preserve">, and </w:t>
      </w:r>
      <w:r>
        <w:rPr>
          <w:rStyle w:val="HTMLTypewriter"/>
          <w:lang w:val="en"/>
        </w:rPr>
        <w:t>acct:joe@example.com</w:t>
      </w:r>
      <w:r>
        <w:rPr>
          <w:rFonts w:ascii="Verdana" w:eastAsia="Times New Roman" w:hAnsi="Verdana"/>
          <w:color w:val="000000"/>
          <w:lang w:val="en"/>
        </w:rPr>
        <w:t xml:space="preserve">. </w:t>
      </w:r>
    </w:p>
    <w:p w14:paraId="443CB80B" w14:textId="77777777" w:rsidR="00000000" w:rsidRDefault="00B52F4F">
      <w:pPr>
        <w:numPr>
          <w:ilvl w:val="0"/>
          <w:numId w:val="2"/>
        </w:numPr>
        <w:ind w:left="1200" w:right="480"/>
        <w:divId w:val="1592352159"/>
        <w:rPr>
          <w:rFonts w:ascii="Verdana" w:eastAsia="Times New Roman" w:hAnsi="Verdana"/>
          <w:color w:val="000000"/>
          <w:lang w:val="en"/>
        </w:rPr>
      </w:pPr>
      <w:r>
        <w:rPr>
          <w:rFonts w:ascii="Verdana" w:eastAsia="Times New Roman" w:hAnsi="Verdana"/>
          <w:color w:val="000000"/>
          <w:lang w:val="en"/>
        </w:rPr>
        <w:t xml:space="preserve">If the resulting URI contains a fragment component, it MUST be stripped off, together with the fragment delimiter character "#". </w:t>
      </w:r>
    </w:p>
    <w:p w14:paraId="686D4567" w14:textId="77777777" w:rsidR="00000000" w:rsidRDefault="00B52F4F">
      <w:pPr>
        <w:pStyle w:val="NormalWeb"/>
        <w:divId w:val="1592352159"/>
        <w:rPr>
          <w:rFonts w:ascii="Verdana" w:hAnsi="Verdana"/>
          <w:color w:val="000000"/>
          <w:lang w:val="en"/>
        </w:rPr>
      </w:pPr>
      <w:r>
        <w:rPr>
          <w:rFonts w:ascii="Verdana" w:hAnsi="Verdana"/>
          <w:color w:val="000000"/>
          <w:lang w:val="en"/>
        </w:rPr>
        <w:t xml:space="preserve">The </w:t>
      </w:r>
      <w:hyperlink w:anchor="RFC7033" w:history="1">
        <w:r>
          <w:rPr>
            <w:rStyle w:val="Hyperlink"/>
            <w:rFonts w:ascii="Verdana" w:hAnsi="Verdana"/>
            <w:u w:val="none"/>
            <w:lang w:val="en"/>
          </w:rPr>
          <w:t>WebFinger</w:t>
        </w:r>
        <w:r>
          <w:rPr>
            <w:rStyle w:val="Hyperlink"/>
            <w:rFonts w:ascii="Verdana" w:hAnsi="Verdana"/>
            <w:vanish/>
            <w:u w:val="none"/>
            <w:lang w:val="en"/>
          </w:rPr>
          <w:t xml:space="preserve"> (Jones, P., Salgueiro, G., Jones, M., and J. Smarr, “WebFinger,” September 2013.)</w:t>
        </w:r>
      </w:hyperlink>
      <w:r>
        <w:rPr>
          <w:rFonts w:ascii="Verdana" w:hAnsi="Verdana"/>
          <w:color w:val="000000"/>
          <w:lang w:val="en"/>
        </w:rPr>
        <w:t xml:space="preserve"> [RFC7033] Resource in this case is the resulting URI, and the WebFinger Host is the authority component. </w:t>
      </w:r>
    </w:p>
    <w:p w14:paraId="430C5E3A" w14:textId="77777777" w:rsidR="00000000" w:rsidRDefault="00B52F4F">
      <w:pPr>
        <w:pStyle w:val="NormalWeb"/>
        <w:divId w:val="1592352159"/>
        <w:rPr>
          <w:rFonts w:ascii="Verdana" w:hAnsi="Verdana"/>
          <w:color w:val="000000"/>
          <w:lang w:val="en"/>
        </w:rPr>
      </w:pPr>
      <w:r>
        <w:rPr>
          <w:rFonts w:ascii="Verdana" w:hAnsi="Verdana"/>
          <w:color w:val="000000"/>
          <w:lang w:val="en"/>
        </w:rPr>
        <w:t xml:space="preserve">NOTE: Since the definition of </w:t>
      </w:r>
      <w:r>
        <w:rPr>
          <w:rStyle w:val="HTMLTypewriter"/>
          <w:lang w:val="en"/>
        </w:rPr>
        <w:t>authority</w:t>
      </w:r>
      <w:r>
        <w:rPr>
          <w:rFonts w:ascii="Verdana" w:hAnsi="Verdana"/>
          <w:color w:val="000000"/>
          <w:lang w:val="en"/>
        </w:rPr>
        <w:t xml:space="preserve"> in </w:t>
      </w:r>
      <w:hyperlink w:anchor="RFC3986" w:history="1">
        <w:r>
          <w:rPr>
            <w:rStyle w:val="Hyperlink"/>
            <w:rFonts w:ascii="Verdana" w:hAnsi="Verdana"/>
            <w:u w:val="none"/>
            <w:lang w:val="en"/>
          </w:rPr>
          <w:t>RFC 3986</w:t>
        </w:r>
        <w:r>
          <w:rPr>
            <w:rStyle w:val="Hyperlink"/>
            <w:rFonts w:ascii="Verdana" w:hAnsi="Verdana"/>
            <w:vanish/>
            <w:u w:val="none"/>
            <w:lang w:val="en"/>
          </w:rPr>
          <w:t xml:space="preserve"> (Berners-Lee, T., Fielding, R., and L. Masinter, “Uniform Resource Identifier (URI): Generic Syntax,” January 2005.)</w:t>
        </w:r>
      </w:hyperlink>
      <w:r>
        <w:rPr>
          <w:rFonts w:ascii="Verdana" w:hAnsi="Verdana"/>
          <w:color w:val="000000"/>
          <w:lang w:val="en"/>
        </w:rPr>
        <w:t xml:space="preserve"> [RFC3986] is </w:t>
      </w:r>
      <w:r>
        <w:rPr>
          <w:rStyle w:val="HTMLTypewriter"/>
          <w:lang w:val="en"/>
        </w:rPr>
        <w:t>[ userinfo "@" ] host [ ":" port ]</w:t>
      </w:r>
      <w:r>
        <w:rPr>
          <w:rFonts w:ascii="Verdana" w:hAnsi="Verdana"/>
          <w:color w:val="000000"/>
          <w:lang w:val="en"/>
        </w:rPr>
        <w:t xml:space="preserve">, it is legal to have a user input identifier like </w:t>
      </w:r>
      <w:r>
        <w:rPr>
          <w:rStyle w:val="HTMLTypewriter"/>
          <w:lang w:val="en"/>
        </w:rPr>
        <w:t>userinfo@host</w:t>
      </w:r>
      <w:r>
        <w:rPr>
          <w:rStyle w:val="HTMLTypewriter"/>
          <w:lang w:val="en"/>
        </w:rPr>
        <w:t>:port</w:t>
      </w:r>
      <w:r>
        <w:rPr>
          <w:rFonts w:ascii="Verdana" w:hAnsi="Verdana"/>
          <w:color w:val="000000"/>
          <w:lang w:val="en"/>
        </w:rPr>
        <w:t xml:space="preserve">, e.g., </w:t>
      </w:r>
      <w:r>
        <w:rPr>
          <w:rStyle w:val="HTMLTypewriter"/>
          <w:lang w:val="en"/>
        </w:rPr>
        <w:t>alice@example.com:8080</w:t>
      </w:r>
      <w:r>
        <w:rPr>
          <w:rFonts w:ascii="Verdana" w:hAnsi="Verdana"/>
          <w:color w:val="000000"/>
          <w:lang w:val="en"/>
        </w:rPr>
        <w:t xml:space="preserve">. </w:t>
      </w:r>
    </w:p>
    <w:p w14:paraId="4C87C0CB" w14:textId="77777777" w:rsidR="00000000" w:rsidRDefault="00B52F4F">
      <w:pPr>
        <w:spacing w:before="0" w:beforeAutospacing="0" w:after="0" w:afterAutospacing="0"/>
        <w:divId w:val="1592352159"/>
        <w:rPr>
          <w:rFonts w:ascii="Verdana" w:eastAsia="Times New Roman" w:hAnsi="Verdana"/>
          <w:color w:val="000000"/>
          <w:lang w:val="en"/>
        </w:rPr>
      </w:pPr>
      <w:bookmarkStart w:id="41" w:name="Examples"/>
      <w:bookmarkEnd w:id="41"/>
    </w:p>
    <w:p w14:paraId="0EFC10E7" w14:textId="77777777" w:rsidR="00000000" w:rsidRDefault="00B52F4F">
      <w:pPr>
        <w:spacing w:before="0" w:beforeAutospacing="0" w:after="0" w:afterAutospacing="0"/>
        <w:divId w:val="1592352159"/>
        <w:rPr>
          <w:rFonts w:ascii="Verdana" w:eastAsia="Times New Roman" w:hAnsi="Verdana"/>
          <w:color w:val="000000"/>
          <w:lang w:val="en"/>
        </w:rPr>
      </w:pPr>
      <w:r>
        <w:rPr>
          <w:rFonts w:ascii="Verdana" w:eastAsia="Times New Roman" w:hAnsi="Verdana"/>
          <w:color w:val="000000"/>
          <w:lang w:val="en"/>
        </w:rPr>
        <w:pict>
          <v:rect id="_x0000_i1033"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E472323" w14:textId="77777777">
        <w:trPr>
          <w:divId w:val="1592352159"/>
          <w:trHeight w:val="225"/>
          <w:tblCellSpacing w:w="12" w:type="dxa"/>
        </w:trPr>
        <w:tc>
          <w:tcPr>
            <w:tcW w:w="450" w:type="dxa"/>
            <w:shd w:val="clear" w:color="auto" w:fill="990000"/>
            <w:vAlign w:val="center"/>
            <w:hideMark/>
          </w:tcPr>
          <w:p w14:paraId="772129A2" w14:textId="77777777" w:rsidR="00000000" w:rsidRDefault="00B52F4F">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1A1BD626" w14:textId="77777777" w:rsidR="00000000" w:rsidRDefault="00B52F4F">
      <w:pPr>
        <w:pStyle w:val="Heading3"/>
        <w:divId w:val="1592352159"/>
        <w:rPr>
          <w:rFonts w:eastAsia="Times New Roman"/>
          <w:lang w:val="en"/>
        </w:rPr>
      </w:pPr>
      <w:bookmarkStart w:id="42" w:name="rfc.section.2.2"/>
      <w:bookmarkEnd w:id="42"/>
      <w:r>
        <w:rPr>
          <w:rFonts w:eastAsia="Times New Roman"/>
          <w:lang w:val="en"/>
        </w:rPr>
        <w:t>2.2.  Non-Normative Examples</w:t>
      </w:r>
    </w:p>
    <w:p w14:paraId="38F340E1" w14:textId="77777777" w:rsidR="00000000" w:rsidRDefault="00B52F4F">
      <w:pPr>
        <w:spacing w:before="0" w:beforeAutospacing="0" w:after="0" w:afterAutospacing="0"/>
        <w:divId w:val="1592352159"/>
        <w:rPr>
          <w:rFonts w:ascii="Verdana" w:eastAsia="Times New Roman" w:hAnsi="Verdana"/>
          <w:color w:val="000000"/>
          <w:lang w:val="en"/>
        </w:rPr>
      </w:pPr>
      <w:bookmarkStart w:id="43" w:name="EmailSyntax"/>
      <w:bookmarkEnd w:id="43"/>
    </w:p>
    <w:p w14:paraId="670CBFBE" w14:textId="77777777" w:rsidR="00000000" w:rsidRDefault="00B52F4F">
      <w:pPr>
        <w:spacing w:before="0" w:beforeAutospacing="0" w:after="0" w:afterAutospacing="0"/>
        <w:divId w:val="1592352159"/>
        <w:rPr>
          <w:rFonts w:ascii="Verdana" w:eastAsia="Times New Roman" w:hAnsi="Verdana"/>
          <w:color w:val="000000"/>
          <w:lang w:val="en"/>
        </w:rPr>
      </w:pPr>
      <w:r>
        <w:rPr>
          <w:rFonts w:ascii="Verdana" w:eastAsia="Times New Roman" w:hAnsi="Verdana"/>
          <w:color w:val="000000"/>
          <w:lang w:val="en"/>
        </w:rPr>
        <w:pict>
          <v:rect id="_x0000_i1034"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7194EC19" w14:textId="77777777">
        <w:trPr>
          <w:divId w:val="1592352159"/>
          <w:trHeight w:val="225"/>
          <w:tblCellSpacing w:w="12" w:type="dxa"/>
        </w:trPr>
        <w:tc>
          <w:tcPr>
            <w:tcW w:w="450" w:type="dxa"/>
            <w:shd w:val="clear" w:color="auto" w:fill="990000"/>
            <w:vAlign w:val="center"/>
            <w:hideMark/>
          </w:tcPr>
          <w:p w14:paraId="6F24CB37" w14:textId="77777777" w:rsidR="00000000" w:rsidRDefault="00B52F4F">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7932634E" w14:textId="77777777" w:rsidR="00000000" w:rsidRDefault="00B52F4F">
      <w:pPr>
        <w:pStyle w:val="Heading3"/>
        <w:divId w:val="1592352159"/>
        <w:rPr>
          <w:rFonts w:eastAsia="Times New Roman"/>
          <w:lang w:val="en"/>
        </w:rPr>
      </w:pPr>
      <w:bookmarkStart w:id="44" w:name="rfc.section.2.2.1"/>
      <w:bookmarkEnd w:id="44"/>
      <w:r>
        <w:rPr>
          <w:rFonts w:eastAsia="Times New Roman"/>
          <w:lang w:val="en"/>
        </w:rPr>
        <w:lastRenderedPageBreak/>
        <w:t xml:space="preserve">2.2.1.  </w:t>
      </w:r>
      <w:r>
        <w:rPr>
          <w:rFonts w:eastAsia="Times New Roman"/>
          <w:lang w:val="en"/>
        </w:rPr>
        <w:t>User Input using E-Mail Address Syntax</w:t>
      </w:r>
    </w:p>
    <w:p w14:paraId="1D189AA7" w14:textId="77777777" w:rsidR="00000000" w:rsidRDefault="00B52F4F">
      <w:pPr>
        <w:pStyle w:val="NormalWeb"/>
        <w:divId w:val="1592352159"/>
        <w:rPr>
          <w:rFonts w:ascii="Verdana" w:hAnsi="Verdana"/>
          <w:color w:val="000000"/>
          <w:lang w:val="en"/>
        </w:rPr>
      </w:pPr>
      <w:r>
        <w:rPr>
          <w:rFonts w:ascii="Verdana" w:hAnsi="Verdana"/>
          <w:color w:val="000000"/>
          <w:lang w:val="en"/>
        </w:rPr>
        <w:t xml:space="preserve">To find the Issuer for the given user input in the form of an e-mail address </w:t>
      </w:r>
      <w:r>
        <w:rPr>
          <w:rStyle w:val="HTMLTypewriter"/>
          <w:lang w:val="en"/>
        </w:rPr>
        <w:t>joe@example.com</w:t>
      </w:r>
      <w:r>
        <w:rPr>
          <w:rFonts w:ascii="Verdana" w:hAnsi="Verdana"/>
          <w:color w:val="000000"/>
          <w:lang w:val="en"/>
        </w:rPr>
        <w:t xml:space="preserve">, the WebFinger parameters are as follows: </w:t>
      </w:r>
    </w:p>
    <w:tbl>
      <w:tblPr>
        <w:tblW w:w="0" w:type="auto"/>
        <w:jc w:val="center"/>
        <w:tblBorders>
          <w:top w:val="single" w:sz="12" w:space="0" w:color="000000"/>
          <w:left w:val="single" w:sz="12" w:space="0" w:color="000000"/>
          <w:bottom w:val="single" w:sz="12" w:space="0" w:color="000000"/>
          <w:right w:val="single" w:sz="12" w:space="0" w:color="000000"/>
        </w:tblBorders>
        <w:tblCellMar>
          <w:top w:w="24" w:type="dxa"/>
          <w:left w:w="24" w:type="dxa"/>
          <w:bottom w:w="24" w:type="dxa"/>
          <w:right w:w="24" w:type="dxa"/>
        </w:tblCellMar>
        <w:tblLook w:val="04A0" w:firstRow="1" w:lastRow="0" w:firstColumn="1" w:lastColumn="0" w:noHBand="0" w:noVBand="1"/>
      </w:tblPr>
      <w:tblGrid>
        <w:gridCol w:w="3001"/>
        <w:gridCol w:w="5294"/>
      </w:tblGrid>
      <w:tr w:rsidR="00000000" w14:paraId="704AD84F" w14:textId="77777777">
        <w:trPr>
          <w:divId w:val="1592352159"/>
          <w:jc w:val="center"/>
        </w:trPr>
        <w:tc>
          <w:tcPr>
            <w:tcW w:w="0" w:type="auto"/>
            <w:tcBorders>
              <w:top w:val="single" w:sz="12" w:space="0" w:color="000000"/>
              <w:left w:val="single" w:sz="12" w:space="0" w:color="000000"/>
              <w:bottom w:val="single" w:sz="18" w:space="0" w:color="000000"/>
              <w:right w:val="single" w:sz="12" w:space="0" w:color="000000"/>
            </w:tcBorders>
            <w:vAlign w:val="center"/>
            <w:hideMark/>
          </w:tcPr>
          <w:p w14:paraId="53F1C11F" w14:textId="77777777" w:rsidR="00000000" w:rsidRDefault="00B52F4F">
            <w:pPr>
              <w:spacing w:before="0" w:beforeAutospacing="0" w:after="0" w:afterAutospacing="0"/>
              <w:rPr>
                <w:rFonts w:ascii="Verdana" w:eastAsia="Times New Roman" w:hAnsi="Verdana"/>
                <w:b/>
                <w:bCs/>
                <w:color w:val="000000"/>
              </w:rPr>
            </w:pPr>
            <w:r>
              <w:rPr>
                <w:rFonts w:ascii="Verdana" w:eastAsia="Times New Roman" w:hAnsi="Verdana"/>
                <w:b/>
                <w:bCs/>
                <w:color w:val="000000"/>
              </w:rPr>
              <w:t>WebFinger Parameter</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14:paraId="7C8AB4E6" w14:textId="77777777" w:rsidR="00000000" w:rsidRDefault="00B52F4F">
            <w:pPr>
              <w:spacing w:before="0" w:beforeAutospacing="0" w:after="0" w:afterAutospacing="0"/>
              <w:rPr>
                <w:rFonts w:ascii="Verdana" w:eastAsia="Times New Roman" w:hAnsi="Verdana"/>
                <w:b/>
                <w:bCs/>
                <w:color w:val="000000"/>
              </w:rPr>
            </w:pPr>
            <w:r>
              <w:rPr>
                <w:rFonts w:ascii="Verdana" w:eastAsia="Times New Roman" w:hAnsi="Verdana"/>
                <w:b/>
                <w:bCs/>
                <w:color w:val="000000"/>
              </w:rPr>
              <w:t>Value</w:t>
            </w:r>
          </w:p>
        </w:tc>
      </w:tr>
      <w:tr w:rsidR="00000000" w14:paraId="12CBF6D4" w14:textId="77777777">
        <w:trPr>
          <w:divId w:val="1592352159"/>
          <w:jc w:val="center"/>
        </w:trPr>
        <w:tc>
          <w:tcPr>
            <w:tcW w:w="0" w:type="auto"/>
            <w:tcBorders>
              <w:top w:val="nil"/>
              <w:left w:val="nil"/>
              <w:bottom w:val="nil"/>
              <w:right w:val="nil"/>
            </w:tcBorders>
            <w:vAlign w:val="center"/>
            <w:hideMark/>
          </w:tcPr>
          <w:p w14:paraId="0259392D" w14:textId="77777777" w:rsidR="00000000" w:rsidRDefault="00B52F4F">
            <w:pPr>
              <w:spacing w:before="0" w:beforeAutospacing="0" w:after="0" w:afterAutospacing="0"/>
              <w:rPr>
                <w:rFonts w:ascii="Verdana" w:eastAsia="Times New Roman" w:hAnsi="Verdana"/>
                <w:color w:val="000000"/>
              </w:rPr>
            </w:pPr>
            <w:r>
              <w:rPr>
                <w:rFonts w:ascii="Verdana" w:eastAsia="Times New Roman" w:hAnsi="Verdana"/>
                <w:color w:val="000000"/>
              </w:rPr>
              <w:t>resource</w:t>
            </w:r>
          </w:p>
        </w:tc>
        <w:tc>
          <w:tcPr>
            <w:tcW w:w="0" w:type="auto"/>
            <w:tcBorders>
              <w:top w:val="nil"/>
              <w:left w:val="nil"/>
              <w:bottom w:val="nil"/>
              <w:right w:val="nil"/>
            </w:tcBorders>
            <w:vAlign w:val="center"/>
            <w:hideMark/>
          </w:tcPr>
          <w:p w14:paraId="33F32B2C" w14:textId="77777777" w:rsidR="00000000" w:rsidRDefault="00B52F4F">
            <w:pPr>
              <w:spacing w:before="0" w:beforeAutospacing="0" w:after="0" w:afterAutospacing="0"/>
              <w:rPr>
                <w:rFonts w:ascii="Verdana" w:eastAsia="Times New Roman" w:hAnsi="Verdana"/>
                <w:color w:val="000000"/>
              </w:rPr>
            </w:pPr>
            <w:r>
              <w:rPr>
                <w:rFonts w:ascii="Verdana" w:eastAsia="Times New Roman" w:hAnsi="Verdana"/>
                <w:color w:val="000000"/>
              </w:rPr>
              <w:t>acct:joe@example.com</w:t>
            </w:r>
          </w:p>
        </w:tc>
      </w:tr>
      <w:tr w:rsidR="00000000" w14:paraId="2937ADCC" w14:textId="77777777">
        <w:trPr>
          <w:divId w:val="1592352159"/>
          <w:jc w:val="center"/>
        </w:trPr>
        <w:tc>
          <w:tcPr>
            <w:tcW w:w="0" w:type="auto"/>
            <w:tcBorders>
              <w:top w:val="nil"/>
              <w:left w:val="nil"/>
              <w:bottom w:val="nil"/>
              <w:right w:val="nil"/>
            </w:tcBorders>
            <w:vAlign w:val="center"/>
            <w:hideMark/>
          </w:tcPr>
          <w:p w14:paraId="35C8E434" w14:textId="77777777" w:rsidR="00000000" w:rsidRDefault="00B52F4F">
            <w:pPr>
              <w:spacing w:before="0" w:beforeAutospacing="0" w:after="0" w:afterAutospacing="0"/>
              <w:rPr>
                <w:rFonts w:ascii="Verdana" w:eastAsia="Times New Roman" w:hAnsi="Verdana"/>
                <w:color w:val="000000"/>
              </w:rPr>
            </w:pPr>
            <w:r>
              <w:rPr>
                <w:rFonts w:ascii="Verdana" w:eastAsia="Times New Roman" w:hAnsi="Verdana"/>
                <w:color w:val="000000"/>
              </w:rPr>
              <w:t>host</w:t>
            </w:r>
          </w:p>
        </w:tc>
        <w:tc>
          <w:tcPr>
            <w:tcW w:w="0" w:type="auto"/>
            <w:tcBorders>
              <w:top w:val="nil"/>
              <w:left w:val="nil"/>
              <w:bottom w:val="nil"/>
              <w:right w:val="nil"/>
            </w:tcBorders>
            <w:vAlign w:val="center"/>
            <w:hideMark/>
          </w:tcPr>
          <w:p w14:paraId="76E779C7" w14:textId="77777777" w:rsidR="00000000" w:rsidRDefault="00B52F4F">
            <w:pPr>
              <w:spacing w:before="0" w:beforeAutospacing="0" w:after="0" w:afterAutospacing="0"/>
              <w:rPr>
                <w:rFonts w:ascii="Verdana" w:eastAsia="Times New Roman" w:hAnsi="Verdana"/>
                <w:color w:val="000000"/>
              </w:rPr>
            </w:pPr>
            <w:r>
              <w:rPr>
                <w:rFonts w:ascii="Verdana" w:eastAsia="Times New Roman" w:hAnsi="Verdana"/>
                <w:color w:val="000000"/>
              </w:rPr>
              <w:t>example.com</w:t>
            </w:r>
          </w:p>
        </w:tc>
      </w:tr>
      <w:tr w:rsidR="00000000" w14:paraId="2E8CE388" w14:textId="77777777">
        <w:trPr>
          <w:divId w:val="1592352159"/>
          <w:jc w:val="center"/>
        </w:trPr>
        <w:tc>
          <w:tcPr>
            <w:tcW w:w="0" w:type="auto"/>
            <w:tcBorders>
              <w:top w:val="nil"/>
              <w:left w:val="nil"/>
              <w:bottom w:val="nil"/>
              <w:right w:val="nil"/>
            </w:tcBorders>
            <w:vAlign w:val="center"/>
            <w:hideMark/>
          </w:tcPr>
          <w:p w14:paraId="5813312B" w14:textId="77777777" w:rsidR="00000000" w:rsidRDefault="00B52F4F">
            <w:pPr>
              <w:spacing w:before="0" w:beforeAutospacing="0" w:after="0" w:afterAutospacing="0"/>
              <w:rPr>
                <w:rFonts w:ascii="Verdana" w:eastAsia="Times New Roman" w:hAnsi="Verdana"/>
                <w:color w:val="000000"/>
              </w:rPr>
            </w:pPr>
            <w:r>
              <w:rPr>
                <w:rFonts w:ascii="Verdana" w:eastAsia="Times New Roman" w:hAnsi="Verdana"/>
                <w:color w:val="000000"/>
              </w:rPr>
              <w:t>rel</w:t>
            </w:r>
          </w:p>
        </w:tc>
        <w:tc>
          <w:tcPr>
            <w:tcW w:w="0" w:type="auto"/>
            <w:tcBorders>
              <w:top w:val="nil"/>
              <w:left w:val="nil"/>
              <w:bottom w:val="nil"/>
              <w:right w:val="nil"/>
            </w:tcBorders>
            <w:vAlign w:val="center"/>
            <w:hideMark/>
          </w:tcPr>
          <w:p w14:paraId="73521217" w14:textId="77777777" w:rsidR="00000000" w:rsidRDefault="00B52F4F">
            <w:pPr>
              <w:spacing w:before="0" w:beforeAutospacing="0" w:after="0" w:afterAutospacing="0"/>
              <w:rPr>
                <w:rFonts w:ascii="Verdana" w:eastAsia="Times New Roman" w:hAnsi="Verdana"/>
                <w:color w:val="000000"/>
              </w:rPr>
            </w:pPr>
            <w:r>
              <w:rPr>
                <w:rFonts w:ascii="Verdana" w:eastAsia="Times New Roman" w:hAnsi="Verdana"/>
                <w:color w:val="000000"/>
              </w:rPr>
              <w:t>http://openid.net/specs/connect/1.0/issuer</w:t>
            </w:r>
          </w:p>
        </w:tc>
      </w:tr>
    </w:tbl>
    <w:p w14:paraId="6E01B6E3" w14:textId="77777777" w:rsidR="00000000" w:rsidRDefault="00B52F4F">
      <w:pPr>
        <w:spacing w:before="0" w:beforeAutospacing="0" w:after="0" w:afterAutospacing="0"/>
        <w:divId w:val="1592352159"/>
        <w:rPr>
          <w:rFonts w:ascii="Verdana" w:eastAsia="Times New Roman" w:hAnsi="Verdana"/>
          <w:color w:val="000000"/>
          <w:lang w:val="en"/>
        </w:rPr>
      </w:pPr>
      <w:r>
        <w:rPr>
          <w:rFonts w:ascii="Verdana" w:eastAsia="Times New Roman" w:hAnsi="Verdana"/>
          <w:color w:val="000000"/>
          <w:lang w:val="en"/>
        </w:rPr>
        <w:br w:type="textWrapping" w:clear="all"/>
      </w:r>
    </w:p>
    <w:p w14:paraId="52D2248A" w14:textId="344539A6" w:rsidR="00000000" w:rsidRDefault="00B52F4F">
      <w:pPr>
        <w:pStyle w:val="NormalWeb"/>
        <w:divId w:val="1592352159"/>
        <w:rPr>
          <w:rFonts w:ascii="Verdana" w:hAnsi="Verdana"/>
          <w:color w:val="000000"/>
          <w:lang w:val="en"/>
        </w:rPr>
      </w:pPr>
      <w:r>
        <w:rPr>
          <w:rFonts w:ascii="Verdana" w:hAnsi="Verdana"/>
          <w:color w:val="000000"/>
          <w:lang w:val="en"/>
        </w:rPr>
        <w:t xml:space="preserve">Note that in this case, the </w:t>
      </w:r>
      <w:r>
        <w:rPr>
          <w:rStyle w:val="HTMLTypewriter"/>
          <w:lang w:val="en"/>
        </w:rPr>
        <w:t>acct:</w:t>
      </w:r>
      <w:r>
        <w:rPr>
          <w:rFonts w:ascii="Verdana" w:hAnsi="Verdana"/>
          <w:color w:val="000000"/>
          <w:lang w:val="en"/>
        </w:rPr>
        <w:t xml:space="preserve"> scheme </w:t>
      </w:r>
      <w:del w:id="45" w:author="Author" w:date="2015-08-04T00:08:00Z">
        <w:r>
          <w:rPr>
            <w:rFonts w:ascii="Verdana" w:hAnsi="Verdana"/>
            <w:color w:val="000000"/>
            <w:lang w:val="en"/>
          </w:rPr>
          <w:fldChar w:fldCharType="begin"/>
        </w:r>
        <w:r>
          <w:rPr>
            <w:rFonts w:ascii="Verdana" w:hAnsi="Verdana"/>
            <w:color w:val="000000"/>
            <w:lang w:val="en"/>
          </w:rPr>
          <w:delInstrText xml:space="preserve"> </w:delInstrText>
        </w:r>
        <w:r>
          <w:rPr>
            <w:rFonts w:ascii="Verdana" w:hAnsi="Verdana"/>
            <w:color w:val="000000"/>
            <w:lang w:val="en"/>
          </w:rPr>
          <w:delInstrText>HYPERLINK "" \l "I-D.ietf-appsawg-acct-uri"</w:delInstrText>
        </w:r>
        <w:r>
          <w:rPr>
            <w:rFonts w:ascii="Verdana" w:hAnsi="Verdana"/>
            <w:color w:val="000000"/>
            <w:lang w:val="en"/>
          </w:rPr>
          <w:delInstrText xml:space="preserve"> </w:delInstrText>
        </w:r>
        <w:r>
          <w:rPr>
            <w:rFonts w:ascii="Verdana" w:hAnsi="Verdana"/>
            <w:color w:val="000000"/>
            <w:lang w:val="en"/>
          </w:rPr>
          <w:fldChar w:fldCharType="separate"/>
        </w:r>
        <w:r>
          <w:rPr>
            <w:rStyle w:val="Hyperlink"/>
            <w:rFonts w:ascii="Verdana" w:hAnsi="Verdana"/>
            <w:u w:val="none"/>
            <w:lang w:val="en"/>
          </w:rPr>
          <w:delText>[I</w:delText>
        </w:r>
        <w:r>
          <w:rPr>
            <w:rStyle w:val="Hyperlink"/>
            <w:rFonts w:ascii="Verdana" w:hAnsi="Verdana"/>
            <w:u w:val="none"/>
            <w:lang w:val="en"/>
          </w:rPr>
          <w:noBreakHyphen/>
          <w:delText>D.ietf</w:delText>
        </w:r>
        <w:r>
          <w:rPr>
            <w:rStyle w:val="Hyperlink"/>
            <w:rFonts w:ascii="Verdana" w:hAnsi="Verdana"/>
            <w:u w:val="none"/>
            <w:lang w:val="en"/>
          </w:rPr>
          <w:noBreakHyphen/>
          <w:delText>appsawg</w:delText>
        </w:r>
        <w:r>
          <w:rPr>
            <w:rStyle w:val="Hyperlink"/>
            <w:rFonts w:ascii="Verdana" w:hAnsi="Verdana"/>
            <w:u w:val="none"/>
            <w:lang w:val="en"/>
          </w:rPr>
          <w:noBreakHyphen/>
          <w:delText>acct</w:delText>
        </w:r>
        <w:r>
          <w:rPr>
            <w:rStyle w:val="Hyperlink"/>
            <w:rFonts w:ascii="Verdana" w:hAnsi="Verdana"/>
            <w:u w:val="none"/>
            <w:lang w:val="en"/>
          </w:rPr>
          <w:noBreakHyphen/>
          <w:delText>uri]</w:delText>
        </w:r>
        <w:r>
          <w:rPr>
            <w:rStyle w:val="Hyperlink"/>
            <w:rFonts w:ascii="Verdana" w:hAnsi="Verdana"/>
            <w:vanish/>
            <w:u w:val="none"/>
            <w:lang w:val="en"/>
          </w:rPr>
          <w:delText xml:space="preserve"> (Saint-Andre, P., “The 'acct' URI Scheme,” January 2014.)</w:delText>
        </w:r>
        <w:r>
          <w:rPr>
            <w:rFonts w:ascii="Verdana" w:hAnsi="Verdana"/>
            <w:color w:val="000000"/>
            <w:lang w:val="en"/>
          </w:rPr>
          <w:fldChar w:fldCharType="end"/>
        </w:r>
      </w:del>
      <w:ins w:id="46" w:author="Author" w:date="2015-08-04T00:08:00Z">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"RFC7565"</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[RFC7565]</w:t>
        </w:r>
        <w:r>
          <w:rPr>
            <w:rStyle w:val="Hyperlink"/>
            <w:rFonts w:ascii="Verdana" w:hAnsi="Verdana"/>
            <w:vanish/>
            <w:u w:val="none"/>
            <w:lang w:val="en"/>
          </w:rPr>
          <w:t xml:space="preserve"> (Saint-Andre, P., “The 'acct' URI Scheme,” May 2015.)</w:t>
        </w:r>
        <w:r>
          <w:rPr>
            <w:rFonts w:ascii="Verdana" w:hAnsi="Verdana"/>
            <w:color w:val="000000"/>
            <w:lang w:val="en"/>
          </w:rPr>
          <w:fldChar w:fldCharType="end"/>
        </w:r>
      </w:ins>
      <w:r>
        <w:rPr>
          <w:rFonts w:ascii="Verdana" w:hAnsi="Verdana"/>
          <w:color w:val="000000"/>
          <w:lang w:val="en"/>
        </w:rPr>
        <w:t xml:space="preserve"> is prepended to the Identifier. </w:t>
      </w:r>
    </w:p>
    <w:p w14:paraId="62D0A88F" w14:textId="77777777" w:rsidR="00000000" w:rsidRDefault="00B52F4F">
      <w:pPr>
        <w:pStyle w:val="NormalWeb"/>
        <w:divId w:val="1592352159"/>
        <w:rPr>
          <w:rFonts w:ascii="Verdana" w:hAnsi="Verdana"/>
          <w:color w:val="000000"/>
          <w:lang w:val="en"/>
        </w:rPr>
      </w:pPr>
      <w:r>
        <w:rPr>
          <w:rFonts w:ascii="Verdana" w:hAnsi="Verdana"/>
          <w:color w:val="000000"/>
          <w:lang w:val="en"/>
        </w:rPr>
        <w:t xml:space="preserve">The RP would make the </w:t>
      </w:r>
      <w:r>
        <w:rPr>
          <w:rFonts w:ascii="Verdana" w:hAnsi="Verdana"/>
          <w:color w:val="000000"/>
          <w:lang w:val="en"/>
        </w:rPr>
        <w:t xml:space="preserve">following WebFinger request to discover the Issuer location (with line wraps within lines for display purposes only): </w:t>
      </w:r>
    </w:p>
    <w:p w14:paraId="79DF5B66" w14:textId="77777777" w:rsidR="00000000" w:rsidRDefault="00B52F4F">
      <w:pPr>
        <w:pStyle w:val="HTMLPreformatted"/>
        <w:divId w:val="565261699"/>
        <w:rPr>
          <w:lang w:val="en"/>
        </w:rPr>
      </w:pPr>
    </w:p>
    <w:p w14:paraId="08C25603" w14:textId="77777777" w:rsidR="00000000" w:rsidRDefault="00B52F4F">
      <w:pPr>
        <w:pStyle w:val="HTMLPreformatted"/>
        <w:divId w:val="565261699"/>
        <w:rPr>
          <w:lang w:val="en"/>
        </w:rPr>
      </w:pPr>
      <w:r>
        <w:rPr>
          <w:lang w:val="en"/>
        </w:rPr>
        <w:t xml:space="preserve">  GET /.well-known/webfinger</w:t>
      </w:r>
    </w:p>
    <w:p w14:paraId="226A719B" w14:textId="77777777" w:rsidR="00000000" w:rsidRDefault="00B52F4F">
      <w:pPr>
        <w:pStyle w:val="HTMLPreformatted"/>
        <w:divId w:val="565261699"/>
        <w:rPr>
          <w:lang w:val="en"/>
        </w:rPr>
      </w:pPr>
      <w:r>
        <w:rPr>
          <w:lang w:val="en"/>
        </w:rPr>
        <w:t xml:space="preserve">    ?resource=acct%3Ajoe%40example.com</w:t>
      </w:r>
    </w:p>
    <w:p w14:paraId="689509D8" w14:textId="77777777" w:rsidR="00000000" w:rsidRDefault="00B52F4F">
      <w:pPr>
        <w:pStyle w:val="HTMLPreformatted"/>
        <w:divId w:val="565261699"/>
        <w:rPr>
          <w:lang w:val="en"/>
        </w:rPr>
      </w:pPr>
      <w:r>
        <w:rPr>
          <w:lang w:val="en"/>
        </w:rPr>
        <w:t xml:space="preserve">    &amp;rel=http%3A%2F%2Fopenid.net%2Fspecs%2Fconnect%2F1.0%2Fissuer</w:t>
      </w:r>
    </w:p>
    <w:p w14:paraId="38A788B3" w14:textId="77777777" w:rsidR="00000000" w:rsidRDefault="00B52F4F">
      <w:pPr>
        <w:pStyle w:val="HTMLPreformatted"/>
        <w:divId w:val="565261699"/>
        <w:rPr>
          <w:lang w:val="en"/>
        </w:rPr>
      </w:pPr>
      <w:r>
        <w:rPr>
          <w:lang w:val="en"/>
        </w:rPr>
        <w:t xml:space="preserve">  </w:t>
      </w:r>
      <w:r>
        <w:rPr>
          <w:lang w:val="en"/>
        </w:rPr>
        <w:t xml:space="preserve">  HTTP/1.1</w:t>
      </w:r>
    </w:p>
    <w:p w14:paraId="0E33FDB8" w14:textId="77777777" w:rsidR="00000000" w:rsidRDefault="00B52F4F">
      <w:pPr>
        <w:pStyle w:val="HTMLPreformatted"/>
        <w:divId w:val="565261699"/>
        <w:rPr>
          <w:lang w:val="en"/>
        </w:rPr>
      </w:pPr>
      <w:r>
        <w:rPr>
          <w:lang w:val="en"/>
        </w:rPr>
        <w:t xml:space="preserve">  Host: example.com</w:t>
      </w:r>
    </w:p>
    <w:p w14:paraId="7B992247" w14:textId="77777777" w:rsidR="00000000" w:rsidRDefault="00B52F4F">
      <w:pPr>
        <w:pStyle w:val="HTMLPreformatted"/>
        <w:divId w:val="565261699"/>
        <w:rPr>
          <w:lang w:val="en"/>
        </w:rPr>
      </w:pPr>
    </w:p>
    <w:p w14:paraId="3CC504F7" w14:textId="77777777" w:rsidR="00000000" w:rsidRDefault="00B52F4F">
      <w:pPr>
        <w:pStyle w:val="HTMLPreformatted"/>
        <w:divId w:val="565261699"/>
        <w:rPr>
          <w:lang w:val="en"/>
        </w:rPr>
      </w:pPr>
      <w:r>
        <w:rPr>
          <w:lang w:val="en"/>
        </w:rPr>
        <w:t xml:space="preserve">  HTTP/1.1 200 OK</w:t>
      </w:r>
    </w:p>
    <w:p w14:paraId="6D5C4547" w14:textId="77777777" w:rsidR="00000000" w:rsidRDefault="00B52F4F">
      <w:pPr>
        <w:pStyle w:val="HTMLPreformatted"/>
        <w:divId w:val="565261699"/>
        <w:rPr>
          <w:lang w:val="en"/>
        </w:rPr>
      </w:pPr>
      <w:r>
        <w:rPr>
          <w:lang w:val="en"/>
        </w:rPr>
        <w:t xml:space="preserve">  Content-Type: application/jrd+json</w:t>
      </w:r>
    </w:p>
    <w:p w14:paraId="07DAB4ED" w14:textId="77777777" w:rsidR="00000000" w:rsidRDefault="00B52F4F">
      <w:pPr>
        <w:pStyle w:val="HTMLPreformatted"/>
        <w:divId w:val="565261699"/>
        <w:rPr>
          <w:lang w:val="en"/>
        </w:rPr>
      </w:pPr>
    </w:p>
    <w:p w14:paraId="6C5B8C6F" w14:textId="77777777" w:rsidR="00000000" w:rsidRDefault="00B52F4F">
      <w:pPr>
        <w:pStyle w:val="HTMLPreformatted"/>
        <w:divId w:val="565261699"/>
        <w:rPr>
          <w:lang w:val="en"/>
        </w:rPr>
      </w:pPr>
      <w:r>
        <w:rPr>
          <w:lang w:val="en"/>
        </w:rPr>
        <w:t xml:space="preserve">  {</w:t>
      </w:r>
    </w:p>
    <w:p w14:paraId="0F278234" w14:textId="77777777" w:rsidR="00000000" w:rsidRDefault="00B52F4F">
      <w:pPr>
        <w:pStyle w:val="HTMLPreformatted"/>
        <w:divId w:val="565261699"/>
        <w:rPr>
          <w:lang w:val="en"/>
        </w:rPr>
      </w:pPr>
      <w:r>
        <w:rPr>
          <w:lang w:val="en"/>
        </w:rPr>
        <w:t xml:space="preserve">   "subject": "acct:joe@example.com",</w:t>
      </w:r>
    </w:p>
    <w:p w14:paraId="79BAAC60" w14:textId="77777777" w:rsidR="00000000" w:rsidRDefault="00B52F4F">
      <w:pPr>
        <w:pStyle w:val="HTMLPreformatted"/>
        <w:divId w:val="565261699"/>
        <w:rPr>
          <w:lang w:val="en"/>
        </w:rPr>
      </w:pPr>
      <w:r>
        <w:rPr>
          <w:lang w:val="en"/>
        </w:rPr>
        <w:t xml:space="preserve">   "links":</w:t>
      </w:r>
    </w:p>
    <w:p w14:paraId="0973D484" w14:textId="77777777" w:rsidR="00000000" w:rsidRDefault="00B52F4F">
      <w:pPr>
        <w:pStyle w:val="HTMLPreformatted"/>
        <w:divId w:val="565261699"/>
        <w:rPr>
          <w:lang w:val="en"/>
        </w:rPr>
      </w:pPr>
      <w:r>
        <w:rPr>
          <w:lang w:val="en"/>
        </w:rPr>
        <w:t xml:space="preserve">    [</w:t>
      </w:r>
    </w:p>
    <w:p w14:paraId="3BAC862C" w14:textId="77777777" w:rsidR="00000000" w:rsidRDefault="00B52F4F">
      <w:pPr>
        <w:pStyle w:val="HTMLPreformatted"/>
        <w:divId w:val="565261699"/>
        <w:rPr>
          <w:lang w:val="en"/>
        </w:rPr>
      </w:pPr>
      <w:r>
        <w:rPr>
          <w:lang w:val="en"/>
        </w:rPr>
        <w:t xml:space="preserve">     {</w:t>
      </w:r>
    </w:p>
    <w:p w14:paraId="64A424FE" w14:textId="77777777" w:rsidR="00000000" w:rsidRDefault="00B52F4F">
      <w:pPr>
        <w:pStyle w:val="HTMLPreformatted"/>
        <w:divId w:val="565261699"/>
        <w:rPr>
          <w:lang w:val="en"/>
        </w:rPr>
      </w:pPr>
      <w:r>
        <w:rPr>
          <w:lang w:val="en"/>
        </w:rPr>
        <w:t xml:space="preserve">      "rel": "http://openid.net/specs/connect/1.0/issuer",</w:t>
      </w:r>
    </w:p>
    <w:p w14:paraId="082C0A68" w14:textId="77777777" w:rsidR="00000000" w:rsidRDefault="00B52F4F">
      <w:pPr>
        <w:pStyle w:val="HTMLPreformatted"/>
        <w:divId w:val="565261699"/>
        <w:rPr>
          <w:lang w:val="en"/>
        </w:rPr>
      </w:pPr>
      <w:r>
        <w:rPr>
          <w:lang w:val="en"/>
        </w:rPr>
        <w:t xml:space="preserve">      "href": "https://server.example.com"</w:t>
      </w:r>
    </w:p>
    <w:p w14:paraId="1C97DB00" w14:textId="77777777" w:rsidR="00000000" w:rsidRDefault="00B52F4F">
      <w:pPr>
        <w:pStyle w:val="HTMLPreformatted"/>
        <w:divId w:val="565261699"/>
        <w:rPr>
          <w:lang w:val="en"/>
        </w:rPr>
      </w:pPr>
      <w:r>
        <w:rPr>
          <w:lang w:val="en"/>
        </w:rPr>
        <w:t xml:space="preserve">     }</w:t>
      </w:r>
    </w:p>
    <w:p w14:paraId="08B950B7" w14:textId="77777777" w:rsidR="00000000" w:rsidRDefault="00B52F4F">
      <w:pPr>
        <w:pStyle w:val="HTMLPreformatted"/>
        <w:divId w:val="565261699"/>
        <w:rPr>
          <w:lang w:val="en"/>
        </w:rPr>
      </w:pPr>
      <w:r>
        <w:rPr>
          <w:lang w:val="en"/>
        </w:rPr>
        <w:t xml:space="preserve">    ]</w:t>
      </w:r>
    </w:p>
    <w:p w14:paraId="485A3B6C" w14:textId="77777777" w:rsidR="00000000" w:rsidRDefault="00B52F4F">
      <w:pPr>
        <w:pStyle w:val="HTMLPreformatted"/>
        <w:divId w:val="565261699"/>
        <w:rPr>
          <w:lang w:val="en"/>
        </w:rPr>
      </w:pPr>
      <w:r>
        <w:rPr>
          <w:lang w:val="en"/>
        </w:rPr>
        <w:t xml:space="preserve">  }</w:t>
      </w:r>
    </w:p>
    <w:p w14:paraId="48A667E4" w14:textId="77777777" w:rsidR="00000000" w:rsidRDefault="00B52F4F">
      <w:pPr>
        <w:spacing w:before="0" w:beforeAutospacing="0" w:after="0" w:afterAutospacing="0"/>
        <w:divId w:val="1592352159"/>
        <w:rPr>
          <w:rFonts w:ascii="Verdana" w:eastAsia="Times New Roman" w:hAnsi="Verdana"/>
          <w:color w:val="000000"/>
          <w:lang w:val="en"/>
        </w:rPr>
      </w:pPr>
      <w:bookmarkStart w:id="47" w:name="URLSyntax"/>
      <w:bookmarkEnd w:id="47"/>
    </w:p>
    <w:p w14:paraId="32EC5E82" w14:textId="77777777" w:rsidR="00000000" w:rsidRDefault="00B52F4F">
      <w:pPr>
        <w:spacing w:before="0" w:beforeAutospacing="0" w:after="0" w:afterAutospacing="0"/>
        <w:divId w:val="1592352159"/>
        <w:rPr>
          <w:rFonts w:ascii="Verdana" w:eastAsia="Times New Roman" w:hAnsi="Verdana"/>
          <w:color w:val="000000"/>
          <w:lang w:val="en"/>
        </w:rPr>
      </w:pPr>
      <w:r>
        <w:rPr>
          <w:rFonts w:ascii="Verdana" w:eastAsia="Times New Roman" w:hAnsi="Verdana"/>
          <w:color w:val="000000"/>
          <w:lang w:val="en"/>
        </w:rPr>
        <w:lastRenderedPageBreak/>
        <w:pict>
          <v:rect id="_x0000_i1035"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6281C02C" w14:textId="77777777">
        <w:trPr>
          <w:divId w:val="1592352159"/>
          <w:trHeight w:val="225"/>
          <w:tblCellSpacing w:w="12" w:type="dxa"/>
        </w:trPr>
        <w:tc>
          <w:tcPr>
            <w:tcW w:w="450" w:type="dxa"/>
            <w:shd w:val="clear" w:color="auto" w:fill="990000"/>
            <w:vAlign w:val="center"/>
            <w:hideMark/>
          </w:tcPr>
          <w:p w14:paraId="30F28269" w14:textId="77777777" w:rsidR="00000000" w:rsidRDefault="00B52F4F">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26B64382" w14:textId="77777777" w:rsidR="00000000" w:rsidRDefault="00B52F4F">
      <w:pPr>
        <w:pStyle w:val="Heading3"/>
        <w:divId w:val="1592352159"/>
        <w:rPr>
          <w:rFonts w:eastAsia="Times New Roman"/>
          <w:lang w:val="en"/>
        </w:rPr>
      </w:pPr>
      <w:bookmarkStart w:id="48" w:name="rfc.section.2.2.2"/>
      <w:bookmarkEnd w:id="48"/>
      <w:r>
        <w:rPr>
          <w:rFonts w:eastAsia="Times New Roman"/>
          <w:lang w:val="en"/>
        </w:rPr>
        <w:t xml:space="preserve">2.2.2.  </w:t>
      </w:r>
      <w:r>
        <w:rPr>
          <w:rFonts w:eastAsia="Times New Roman"/>
          <w:lang w:val="en"/>
        </w:rPr>
        <w:t>User Input using URL Syntax</w:t>
      </w:r>
    </w:p>
    <w:p w14:paraId="39489ECE" w14:textId="77777777" w:rsidR="00000000" w:rsidRDefault="00B52F4F">
      <w:pPr>
        <w:pStyle w:val="NormalWeb"/>
        <w:divId w:val="1592352159"/>
        <w:rPr>
          <w:rFonts w:ascii="Verdana" w:hAnsi="Verdana"/>
          <w:color w:val="000000"/>
          <w:lang w:val="en"/>
        </w:rPr>
      </w:pPr>
      <w:r>
        <w:rPr>
          <w:rFonts w:ascii="Verdana" w:hAnsi="Verdana"/>
          <w:color w:val="000000"/>
          <w:lang w:val="en"/>
        </w:rPr>
        <w:t xml:space="preserve">To find the Issuer for the given URL, </w:t>
      </w:r>
      <w:r>
        <w:rPr>
          <w:rStyle w:val="HTMLTypewriter"/>
          <w:lang w:val="en"/>
        </w:rPr>
        <w:t>https://example.com/joe</w:t>
      </w:r>
      <w:r>
        <w:rPr>
          <w:rFonts w:ascii="Verdana" w:hAnsi="Verdana"/>
          <w:color w:val="000000"/>
          <w:lang w:val="en"/>
        </w:rPr>
        <w:t xml:space="preserve">, the WebFinger parameters are as follows: </w:t>
      </w:r>
    </w:p>
    <w:tbl>
      <w:tblPr>
        <w:tblW w:w="0" w:type="auto"/>
        <w:jc w:val="center"/>
        <w:tblBorders>
          <w:top w:val="single" w:sz="12" w:space="0" w:color="000000"/>
          <w:left w:val="single" w:sz="12" w:space="0" w:color="000000"/>
          <w:bottom w:val="single" w:sz="12" w:space="0" w:color="000000"/>
          <w:right w:val="single" w:sz="12" w:space="0" w:color="000000"/>
        </w:tblBorders>
        <w:tblCellMar>
          <w:top w:w="24" w:type="dxa"/>
          <w:left w:w="24" w:type="dxa"/>
          <w:bottom w:w="24" w:type="dxa"/>
          <w:right w:w="24" w:type="dxa"/>
        </w:tblCellMar>
        <w:tblLook w:val="04A0" w:firstRow="1" w:lastRow="0" w:firstColumn="1" w:lastColumn="0" w:noHBand="0" w:noVBand="1"/>
      </w:tblPr>
      <w:tblGrid>
        <w:gridCol w:w="3001"/>
        <w:gridCol w:w="5294"/>
      </w:tblGrid>
      <w:tr w:rsidR="00000000" w14:paraId="11456C0C" w14:textId="77777777">
        <w:trPr>
          <w:divId w:val="1592352159"/>
          <w:jc w:val="center"/>
        </w:trPr>
        <w:tc>
          <w:tcPr>
            <w:tcW w:w="0" w:type="auto"/>
            <w:tcBorders>
              <w:top w:val="single" w:sz="12" w:space="0" w:color="000000"/>
              <w:left w:val="single" w:sz="12" w:space="0" w:color="000000"/>
              <w:bottom w:val="single" w:sz="18" w:space="0" w:color="000000"/>
              <w:right w:val="single" w:sz="12" w:space="0" w:color="000000"/>
            </w:tcBorders>
            <w:vAlign w:val="center"/>
            <w:hideMark/>
          </w:tcPr>
          <w:p w14:paraId="320110BD" w14:textId="77777777" w:rsidR="00000000" w:rsidRDefault="00B52F4F">
            <w:pPr>
              <w:spacing w:before="0" w:beforeAutospacing="0" w:after="0" w:afterAutospacing="0"/>
              <w:rPr>
                <w:rFonts w:ascii="Verdana" w:eastAsia="Times New Roman" w:hAnsi="Verdana"/>
                <w:b/>
                <w:bCs/>
                <w:color w:val="000000"/>
              </w:rPr>
            </w:pPr>
            <w:r>
              <w:rPr>
                <w:rFonts w:ascii="Verdana" w:eastAsia="Times New Roman" w:hAnsi="Verdana"/>
                <w:b/>
                <w:bCs/>
                <w:color w:val="000000"/>
              </w:rPr>
              <w:t>WebFinger Parameter</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14:paraId="6DEBFC92" w14:textId="77777777" w:rsidR="00000000" w:rsidRDefault="00B52F4F">
            <w:pPr>
              <w:spacing w:before="0" w:beforeAutospacing="0" w:after="0" w:afterAutospacing="0"/>
              <w:rPr>
                <w:rFonts w:ascii="Verdana" w:eastAsia="Times New Roman" w:hAnsi="Verdana"/>
                <w:b/>
                <w:bCs/>
                <w:color w:val="000000"/>
              </w:rPr>
            </w:pPr>
            <w:r>
              <w:rPr>
                <w:rFonts w:ascii="Verdana" w:eastAsia="Times New Roman" w:hAnsi="Verdana"/>
                <w:b/>
                <w:bCs/>
                <w:color w:val="000000"/>
              </w:rPr>
              <w:t>Value</w:t>
            </w:r>
          </w:p>
        </w:tc>
      </w:tr>
      <w:tr w:rsidR="00000000" w14:paraId="157C3476" w14:textId="77777777">
        <w:trPr>
          <w:divId w:val="1592352159"/>
          <w:jc w:val="center"/>
        </w:trPr>
        <w:tc>
          <w:tcPr>
            <w:tcW w:w="0" w:type="auto"/>
            <w:tcBorders>
              <w:top w:val="nil"/>
              <w:left w:val="nil"/>
              <w:bottom w:val="nil"/>
              <w:right w:val="nil"/>
            </w:tcBorders>
            <w:vAlign w:val="center"/>
            <w:hideMark/>
          </w:tcPr>
          <w:p w14:paraId="2F4EB757" w14:textId="77777777" w:rsidR="00000000" w:rsidRDefault="00B52F4F">
            <w:pPr>
              <w:spacing w:before="0" w:beforeAutospacing="0" w:after="0" w:afterAutospacing="0"/>
              <w:rPr>
                <w:rFonts w:ascii="Verdana" w:eastAsia="Times New Roman" w:hAnsi="Verdana"/>
                <w:color w:val="000000"/>
              </w:rPr>
            </w:pPr>
            <w:r>
              <w:rPr>
                <w:rFonts w:ascii="Verdana" w:eastAsia="Times New Roman" w:hAnsi="Verdana"/>
                <w:color w:val="000000"/>
              </w:rPr>
              <w:t>resource</w:t>
            </w:r>
          </w:p>
        </w:tc>
        <w:tc>
          <w:tcPr>
            <w:tcW w:w="0" w:type="auto"/>
            <w:tcBorders>
              <w:top w:val="nil"/>
              <w:left w:val="nil"/>
              <w:bottom w:val="nil"/>
              <w:right w:val="nil"/>
            </w:tcBorders>
            <w:vAlign w:val="center"/>
            <w:hideMark/>
          </w:tcPr>
          <w:p w14:paraId="79DC5A2C" w14:textId="77777777" w:rsidR="00000000" w:rsidRDefault="00B52F4F">
            <w:pPr>
              <w:spacing w:before="0" w:beforeAutospacing="0" w:after="0" w:afterAutospacing="0"/>
              <w:rPr>
                <w:rFonts w:ascii="Verdana" w:eastAsia="Times New Roman" w:hAnsi="Verdana"/>
                <w:color w:val="000000"/>
              </w:rPr>
            </w:pPr>
            <w:r>
              <w:rPr>
                <w:rFonts w:ascii="Verdana" w:eastAsia="Times New Roman" w:hAnsi="Verdana"/>
                <w:color w:val="000000"/>
              </w:rPr>
              <w:t>https://example.com/joe</w:t>
            </w:r>
          </w:p>
        </w:tc>
      </w:tr>
      <w:tr w:rsidR="00000000" w14:paraId="72F3BDA0" w14:textId="77777777">
        <w:trPr>
          <w:divId w:val="1592352159"/>
          <w:jc w:val="center"/>
        </w:trPr>
        <w:tc>
          <w:tcPr>
            <w:tcW w:w="0" w:type="auto"/>
            <w:tcBorders>
              <w:top w:val="nil"/>
              <w:left w:val="nil"/>
              <w:bottom w:val="nil"/>
              <w:right w:val="nil"/>
            </w:tcBorders>
            <w:vAlign w:val="center"/>
            <w:hideMark/>
          </w:tcPr>
          <w:p w14:paraId="58F54AB0" w14:textId="77777777" w:rsidR="00000000" w:rsidRDefault="00B52F4F">
            <w:pPr>
              <w:spacing w:before="0" w:beforeAutospacing="0" w:after="0" w:afterAutospacing="0"/>
              <w:rPr>
                <w:rFonts w:ascii="Verdana" w:eastAsia="Times New Roman" w:hAnsi="Verdana"/>
                <w:color w:val="000000"/>
              </w:rPr>
            </w:pPr>
            <w:r>
              <w:rPr>
                <w:rFonts w:ascii="Verdana" w:eastAsia="Times New Roman" w:hAnsi="Verdana"/>
                <w:color w:val="000000"/>
              </w:rPr>
              <w:t>host</w:t>
            </w:r>
          </w:p>
        </w:tc>
        <w:tc>
          <w:tcPr>
            <w:tcW w:w="0" w:type="auto"/>
            <w:tcBorders>
              <w:top w:val="nil"/>
              <w:left w:val="nil"/>
              <w:bottom w:val="nil"/>
              <w:right w:val="nil"/>
            </w:tcBorders>
            <w:vAlign w:val="center"/>
            <w:hideMark/>
          </w:tcPr>
          <w:p w14:paraId="553F2824" w14:textId="77777777" w:rsidR="00000000" w:rsidRDefault="00B52F4F">
            <w:pPr>
              <w:spacing w:before="0" w:beforeAutospacing="0" w:after="0" w:afterAutospacing="0"/>
              <w:rPr>
                <w:rFonts w:ascii="Verdana" w:eastAsia="Times New Roman" w:hAnsi="Verdana"/>
                <w:color w:val="000000"/>
              </w:rPr>
            </w:pPr>
            <w:r>
              <w:rPr>
                <w:rFonts w:ascii="Verdana" w:eastAsia="Times New Roman" w:hAnsi="Verdana"/>
                <w:color w:val="000000"/>
              </w:rPr>
              <w:t>example.com</w:t>
            </w:r>
          </w:p>
        </w:tc>
      </w:tr>
      <w:tr w:rsidR="00000000" w14:paraId="6711DD0B" w14:textId="77777777">
        <w:trPr>
          <w:divId w:val="1592352159"/>
          <w:jc w:val="center"/>
        </w:trPr>
        <w:tc>
          <w:tcPr>
            <w:tcW w:w="0" w:type="auto"/>
            <w:tcBorders>
              <w:top w:val="nil"/>
              <w:left w:val="nil"/>
              <w:bottom w:val="nil"/>
              <w:right w:val="nil"/>
            </w:tcBorders>
            <w:vAlign w:val="center"/>
            <w:hideMark/>
          </w:tcPr>
          <w:p w14:paraId="0BBE8715" w14:textId="77777777" w:rsidR="00000000" w:rsidRDefault="00B52F4F">
            <w:pPr>
              <w:spacing w:before="0" w:beforeAutospacing="0" w:after="0" w:afterAutospacing="0"/>
              <w:rPr>
                <w:rFonts w:ascii="Verdana" w:eastAsia="Times New Roman" w:hAnsi="Verdana"/>
                <w:color w:val="000000"/>
              </w:rPr>
            </w:pPr>
            <w:r>
              <w:rPr>
                <w:rFonts w:ascii="Verdana" w:eastAsia="Times New Roman" w:hAnsi="Verdana"/>
                <w:color w:val="000000"/>
              </w:rPr>
              <w:t>rel</w:t>
            </w:r>
          </w:p>
        </w:tc>
        <w:tc>
          <w:tcPr>
            <w:tcW w:w="0" w:type="auto"/>
            <w:tcBorders>
              <w:top w:val="nil"/>
              <w:left w:val="nil"/>
              <w:bottom w:val="nil"/>
              <w:right w:val="nil"/>
            </w:tcBorders>
            <w:vAlign w:val="center"/>
            <w:hideMark/>
          </w:tcPr>
          <w:p w14:paraId="2750EFF2" w14:textId="77777777" w:rsidR="00000000" w:rsidRDefault="00B52F4F">
            <w:pPr>
              <w:spacing w:before="0" w:beforeAutospacing="0" w:after="0" w:afterAutospacing="0"/>
              <w:rPr>
                <w:rFonts w:ascii="Verdana" w:eastAsia="Times New Roman" w:hAnsi="Verdana"/>
                <w:color w:val="000000"/>
              </w:rPr>
            </w:pPr>
            <w:r>
              <w:rPr>
                <w:rFonts w:ascii="Verdana" w:eastAsia="Times New Roman" w:hAnsi="Verdana"/>
                <w:color w:val="000000"/>
              </w:rPr>
              <w:t>http://openid.net/specs/connect/1.0/issuer</w:t>
            </w:r>
          </w:p>
        </w:tc>
      </w:tr>
    </w:tbl>
    <w:p w14:paraId="3359EFCD" w14:textId="77777777" w:rsidR="00000000" w:rsidRDefault="00B52F4F">
      <w:pPr>
        <w:spacing w:before="0" w:beforeAutospacing="0" w:after="0" w:afterAutospacing="0"/>
        <w:divId w:val="1592352159"/>
        <w:rPr>
          <w:rFonts w:ascii="Verdana" w:eastAsia="Times New Roman" w:hAnsi="Verdana"/>
          <w:color w:val="000000"/>
          <w:lang w:val="en"/>
        </w:rPr>
      </w:pPr>
      <w:r>
        <w:rPr>
          <w:rFonts w:ascii="Verdana" w:eastAsia="Times New Roman" w:hAnsi="Verdana"/>
          <w:color w:val="000000"/>
          <w:lang w:val="en"/>
        </w:rPr>
        <w:br w:type="textWrapping" w:clear="all"/>
      </w:r>
    </w:p>
    <w:p w14:paraId="1C51482B" w14:textId="77777777" w:rsidR="00000000" w:rsidRDefault="00B52F4F">
      <w:pPr>
        <w:pStyle w:val="NormalWeb"/>
        <w:divId w:val="1592352159"/>
        <w:rPr>
          <w:rFonts w:ascii="Verdana" w:hAnsi="Verdana"/>
          <w:color w:val="000000"/>
          <w:lang w:val="en"/>
        </w:rPr>
      </w:pPr>
      <w:r>
        <w:rPr>
          <w:rFonts w:ascii="Verdana" w:hAnsi="Verdana"/>
          <w:color w:val="000000"/>
          <w:lang w:val="en"/>
        </w:rPr>
        <w:t xml:space="preserve">The RP would make the following WebFinger request to discover the Issuer location (with line wraps within lines for display purposes only): </w:t>
      </w:r>
    </w:p>
    <w:p w14:paraId="754A520A" w14:textId="77777777" w:rsidR="00000000" w:rsidRDefault="00B52F4F">
      <w:pPr>
        <w:pStyle w:val="HTMLPreformatted"/>
        <w:divId w:val="852232010"/>
        <w:rPr>
          <w:lang w:val="en"/>
        </w:rPr>
      </w:pPr>
    </w:p>
    <w:p w14:paraId="3F3A4138" w14:textId="77777777" w:rsidR="00000000" w:rsidRDefault="00B52F4F">
      <w:pPr>
        <w:pStyle w:val="HTMLPreformatted"/>
        <w:divId w:val="852232010"/>
        <w:rPr>
          <w:lang w:val="en"/>
        </w:rPr>
      </w:pPr>
      <w:r>
        <w:rPr>
          <w:lang w:val="en"/>
        </w:rPr>
        <w:t xml:space="preserve">  GET /.well-known/webfinger</w:t>
      </w:r>
    </w:p>
    <w:p w14:paraId="38E4D74A" w14:textId="77777777" w:rsidR="00000000" w:rsidRDefault="00B52F4F">
      <w:pPr>
        <w:pStyle w:val="HTMLPreformatted"/>
        <w:divId w:val="852232010"/>
        <w:rPr>
          <w:lang w:val="en"/>
        </w:rPr>
      </w:pPr>
      <w:r>
        <w:rPr>
          <w:lang w:val="en"/>
        </w:rPr>
        <w:t xml:space="preserve">    ?resource=https%3A%2F%2Fexample.com%</w:t>
      </w:r>
      <w:r>
        <w:rPr>
          <w:lang w:val="en"/>
        </w:rPr>
        <w:t>2Fjoe</w:t>
      </w:r>
    </w:p>
    <w:p w14:paraId="3E23F279" w14:textId="77777777" w:rsidR="00000000" w:rsidRDefault="00B52F4F">
      <w:pPr>
        <w:pStyle w:val="HTMLPreformatted"/>
        <w:divId w:val="852232010"/>
        <w:rPr>
          <w:lang w:val="en"/>
        </w:rPr>
      </w:pPr>
      <w:r>
        <w:rPr>
          <w:lang w:val="en"/>
        </w:rPr>
        <w:t xml:space="preserve">    &amp;rel=http%3A%2F%2Fopenid.net%2Fspecs%2Fconnect%2F1.0%2Fissuer</w:t>
      </w:r>
    </w:p>
    <w:p w14:paraId="0419D577" w14:textId="77777777" w:rsidR="00000000" w:rsidRDefault="00B52F4F">
      <w:pPr>
        <w:pStyle w:val="HTMLPreformatted"/>
        <w:divId w:val="852232010"/>
        <w:rPr>
          <w:lang w:val="en"/>
        </w:rPr>
      </w:pPr>
      <w:r>
        <w:rPr>
          <w:lang w:val="en"/>
        </w:rPr>
        <w:t xml:space="preserve">    HTTP/1.1</w:t>
      </w:r>
    </w:p>
    <w:p w14:paraId="6E1EF0F9" w14:textId="77777777" w:rsidR="00000000" w:rsidRDefault="00B52F4F">
      <w:pPr>
        <w:pStyle w:val="HTMLPreformatted"/>
        <w:divId w:val="852232010"/>
        <w:rPr>
          <w:lang w:val="en"/>
        </w:rPr>
      </w:pPr>
      <w:r>
        <w:rPr>
          <w:lang w:val="en"/>
        </w:rPr>
        <w:t xml:space="preserve">  Host: example.com</w:t>
      </w:r>
    </w:p>
    <w:p w14:paraId="340F69E2" w14:textId="77777777" w:rsidR="00000000" w:rsidRDefault="00B52F4F">
      <w:pPr>
        <w:pStyle w:val="HTMLPreformatted"/>
        <w:divId w:val="852232010"/>
        <w:rPr>
          <w:lang w:val="en"/>
        </w:rPr>
      </w:pPr>
    </w:p>
    <w:p w14:paraId="4E5DCC75" w14:textId="77777777" w:rsidR="00000000" w:rsidRDefault="00B52F4F">
      <w:pPr>
        <w:pStyle w:val="HTMLPreformatted"/>
        <w:divId w:val="852232010"/>
        <w:rPr>
          <w:lang w:val="en"/>
        </w:rPr>
      </w:pPr>
      <w:r>
        <w:rPr>
          <w:lang w:val="en"/>
        </w:rPr>
        <w:t xml:space="preserve">  HTTP/1.1 200 OK</w:t>
      </w:r>
    </w:p>
    <w:p w14:paraId="7F7977AC" w14:textId="77777777" w:rsidR="00000000" w:rsidRDefault="00B52F4F">
      <w:pPr>
        <w:pStyle w:val="HTMLPreformatted"/>
        <w:divId w:val="852232010"/>
        <w:rPr>
          <w:lang w:val="en"/>
        </w:rPr>
      </w:pPr>
      <w:r>
        <w:rPr>
          <w:lang w:val="en"/>
        </w:rPr>
        <w:t xml:space="preserve">  Content-Type: application/jrd+json</w:t>
      </w:r>
    </w:p>
    <w:p w14:paraId="71F0F326" w14:textId="77777777" w:rsidR="00000000" w:rsidRDefault="00B52F4F">
      <w:pPr>
        <w:pStyle w:val="HTMLPreformatted"/>
        <w:divId w:val="852232010"/>
        <w:rPr>
          <w:lang w:val="en"/>
        </w:rPr>
      </w:pPr>
    </w:p>
    <w:p w14:paraId="43ACE7C6" w14:textId="77777777" w:rsidR="00000000" w:rsidRDefault="00B52F4F">
      <w:pPr>
        <w:pStyle w:val="HTMLPreformatted"/>
        <w:divId w:val="852232010"/>
        <w:rPr>
          <w:lang w:val="en"/>
        </w:rPr>
      </w:pPr>
      <w:r>
        <w:rPr>
          <w:lang w:val="en"/>
        </w:rPr>
        <w:t xml:space="preserve">  {</w:t>
      </w:r>
    </w:p>
    <w:p w14:paraId="5B447138" w14:textId="77777777" w:rsidR="00000000" w:rsidRDefault="00B52F4F">
      <w:pPr>
        <w:pStyle w:val="HTMLPreformatted"/>
        <w:divId w:val="852232010"/>
        <w:rPr>
          <w:lang w:val="en"/>
        </w:rPr>
      </w:pPr>
      <w:r>
        <w:rPr>
          <w:lang w:val="en"/>
        </w:rPr>
        <w:t xml:space="preserve">   "subject": "https://example.com/joe",</w:t>
      </w:r>
    </w:p>
    <w:p w14:paraId="6BB84676" w14:textId="77777777" w:rsidR="00000000" w:rsidRDefault="00B52F4F">
      <w:pPr>
        <w:pStyle w:val="HTMLPreformatted"/>
        <w:divId w:val="852232010"/>
        <w:rPr>
          <w:lang w:val="en"/>
        </w:rPr>
      </w:pPr>
      <w:r>
        <w:rPr>
          <w:lang w:val="en"/>
        </w:rPr>
        <w:t xml:space="preserve">   "links":</w:t>
      </w:r>
    </w:p>
    <w:p w14:paraId="177403E5" w14:textId="77777777" w:rsidR="00000000" w:rsidRDefault="00B52F4F">
      <w:pPr>
        <w:pStyle w:val="HTMLPreformatted"/>
        <w:divId w:val="852232010"/>
        <w:rPr>
          <w:lang w:val="en"/>
        </w:rPr>
      </w:pPr>
      <w:r>
        <w:rPr>
          <w:lang w:val="en"/>
        </w:rPr>
        <w:t xml:space="preserve">    [</w:t>
      </w:r>
    </w:p>
    <w:p w14:paraId="58C638BD" w14:textId="77777777" w:rsidR="00000000" w:rsidRDefault="00B52F4F">
      <w:pPr>
        <w:pStyle w:val="HTMLPreformatted"/>
        <w:divId w:val="852232010"/>
        <w:rPr>
          <w:lang w:val="en"/>
        </w:rPr>
      </w:pPr>
      <w:r>
        <w:rPr>
          <w:lang w:val="en"/>
        </w:rPr>
        <w:t xml:space="preserve">     {</w:t>
      </w:r>
    </w:p>
    <w:p w14:paraId="477B8E9D" w14:textId="77777777" w:rsidR="00000000" w:rsidRDefault="00B52F4F">
      <w:pPr>
        <w:pStyle w:val="HTMLPreformatted"/>
        <w:divId w:val="852232010"/>
        <w:rPr>
          <w:lang w:val="en"/>
        </w:rPr>
      </w:pPr>
      <w:r>
        <w:rPr>
          <w:lang w:val="en"/>
        </w:rPr>
        <w:t xml:space="preserve">      </w:t>
      </w:r>
      <w:r>
        <w:rPr>
          <w:lang w:val="en"/>
        </w:rPr>
        <w:t>"rel": "http://openid.net/specs/connect/1.0/issuer",</w:t>
      </w:r>
    </w:p>
    <w:p w14:paraId="6A1B02B6" w14:textId="77777777" w:rsidR="00000000" w:rsidRDefault="00B52F4F">
      <w:pPr>
        <w:pStyle w:val="HTMLPreformatted"/>
        <w:divId w:val="852232010"/>
        <w:rPr>
          <w:lang w:val="en"/>
        </w:rPr>
      </w:pPr>
      <w:r>
        <w:rPr>
          <w:lang w:val="en"/>
        </w:rPr>
        <w:t xml:space="preserve">      "href": "https://server.example.com"</w:t>
      </w:r>
    </w:p>
    <w:p w14:paraId="2943EC9D" w14:textId="77777777" w:rsidR="00000000" w:rsidRDefault="00B52F4F">
      <w:pPr>
        <w:pStyle w:val="HTMLPreformatted"/>
        <w:divId w:val="852232010"/>
        <w:rPr>
          <w:lang w:val="en"/>
        </w:rPr>
      </w:pPr>
      <w:r>
        <w:rPr>
          <w:lang w:val="en"/>
        </w:rPr>
        <w:t xml:space="preserve">     }</w:t>
      </w:r>
    </w:p>
    <w:p w14:paraId="2DD91D7A" w14:textId="77777777" w:rsidR="00000000" w:rsidRDefault="00B52F4F">
      <w:pPr>
        <w:pStyle w:val="HTMLPreformatted"/>
        <w:divId w:val="852232010"/>
        <w:rPr>
          <w:lang w:val="en"/>
        </w:rPr>
      </w:pPr>
      <w:r>
        <w:rPr>
          <w:lang w:val="en"/>
        </w:rPr>
        <w:t xml:space="preserve">    ]</w:t>
      </w:r>
    </w:p>
    <w:p w14:paraId="7D4C8E02" w14:textId="77777777" w:rsidR="00000000" w:rsidRDefault="00B52F4F">
      <w:pPr>
        <w:pStyle w:val="HTMLPreformatted"/>
        <w:divId w:val="852232010"/>
        <w:rPr>
          <w:lang w:val="en"/>
        </w:rPr>
      </w:pPr>
      <w:r>
        <w:rPr>
          <w:lang w:val="en"/>
        </w:rPr>
        <w:t xml:space="preserve">  }</w:t>
      </w:r>
    </w:p>
    <w:p w14:paraId="7CF0E7DF" w14:textId="77777777" w:rsidR="00000000" w:rsidRDefault="00B52F4F">
      <w:pPr>
        <w:spacing w:before="0" w:beforeAutospacing="0" w:after="0" w:afterAutospacing="0"/>
        <w:divId w:val="1592352159"/>
        <w:rPr>
          <w:rFonts w:ascii="Verdana" w:eastAsia="Times New Roman" w:hAnsi="Verdana"/>
          <w:color w:val="000000"/>
          <w:lang w:val="en"/>
        </w:rPr>
      </w:pPr>
      <w:bookmarkStart w:id="49" w:name="HostPortExample"/>
      <w:bookmarkEnd w:id="49"/>
    </w:p>
    <w:p w14:paraId="40FC4DAC" w14:textId="77777777" w:rsidR="00000000" w:rsidRDefault="00B52F4F">
      <w:pPr>
        <w:spacing w:before="0" w:beforeAutospacing="0" w:after="0" w:afterAutospacing="0"/>
        <w:divId w:val="1592352159"/>
        <w:rPr>
          <w:rFonts w:ascii="Verdana" w:eastAsia="Times New Roman" w:hAnsi="Verdana"/>
          <w:color w:val="000000"/>
          <w:lang w:val="en"/>
        </w:rPr>
      </w:pPr>
      <w:r>
        <w:rPr>
          <w:rFonts w:ascii="Verdana" w:eastAsia="Times New Roman" w:hAnsi="Verdana"/>
          <w:color w:val="000000"/>
          <w:lang w:val="en"/>
        </w:rPr>
        <w:pict>
          <v:rect id="_x0000_i1036"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724B9164" w14:textId="77777777">
        <w:trPr>
          <w:divId w:val="1592352159"/>
          <w:trHeight w:val="225"/>
          <w:tblCellSpacing w:w="12" w:type="dxa"/>
        </w:trPr>
        <w:tc>
          <w:tcPr>
            <w:tcW w:w="450" w:type="dxa"/>
            <w:shd w:val="clear" w:color="auto" w:fill="990000"/>
            <w:vAlign w:val="center"/>
            <w:hideMark/>
          </w:tcPr>
          <w:p w14:paraId="2A3C9C79" w14:textId="77777777" w:rsidR="00000000" w:rsidRDefault="00B52F4F">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58159573" w14:textId="77777777" w:rsidR="00000000" w:rsidRDefault="00B52F4F">
      <w:pPr>
        <w:pStyle w:val="Heading3"/>
        <w:divId w:val="1592352159"/>
        <w:rPr>
          <w:rFonts w:eastAsia="Times New Roman"/>
          <w:lang w:val="en"/>
        </w:rPr>
      </w:pPr>
      <w:bookmarkStart w:id="50" w:name="rfc.section.2.2.3"/>
      <w:bookmarkEnd w:id="50"/>
      <w:r>
        <w:rPr>
          <w:rFonts w:eastAsia="Times New Roman"/>
          <w:lang w:val="en"/>
        </w:rPr>
        <w:t>2.2.3.  User Input using Hostname and Port Syntax</w:t>
      </w:r>
    </w:p>
    <w:p w14:paraId="4F133AD0" w14:textId="77777777" w:rsidR="00000000" w:rsidRDefault="00B52F4F">
      <w:pPr>
        <w:pStyle w:val="NormalWeb"/>
        <w:divId w:val="1592352159"/>
        <w:rPr>
          <w:rFonts w:ascii="Verdana" w:hAnsi="Verdana"/>
          <w:color w:val="000000"/>
          <w:lang w:val="en"/>
        </w:rPr>
      </w:pPr>
      <w:r>
        <w:rPr>
          <w:rFonts w:ascii="Verdana" w:hAnsi="Verdana"/>
          <w:color w:val="000000"/>
          <w:lang w:val="en"/>
        </w:rPr>
        <w:t xml:space="preserve">If the user input is in the form of </w:t>
      </w:r>
      <w:r>
        <w:rPr>
          <w:rStyle w:val="HTMLTypewriter"/>
          <w:lang w:val="en"/>
        </w:rPr>
        <w:t>host:port</w:t>
      </w:r>
      <w:r>
        <w:rPr>
          <w:rFonts w:ascii="Verdana" w:hAnsi="Verdana"/>
          <w:color w:val="000000"/>
          <w:lang w:val="en"/>
        </w:rPr>
        <w:t xml:space="preserve">, e.g., example.com:8080, then it is assumed as the authority component of the URL. </w:t>
      </w:r>
    </w:p>
    <w:p w14:paraId="2FC415D4" w14:textId="77777777" w:rsidR="00000000" w:rsidRDefault="00B52F4F">
      <w:pPr>
        <w:pStyle w:val="NormalWeb"/>
        <w:divId w:val="1592352159"/>
        <w:rPr>
          <w:rFonts w:ascii="Verdana" w:hAnsi="Verdana"/>
          <w:color w:val="000000"/>
          <w:lang w:val="en"/>
        </w:rPr>
      </w:pPr>
      <w:r>
        <w:rPr>
          <w:rFonts w:ascii="Verdana" w:hAnsi="Verdana"/>
          <w:color w:val="000000"/>
          <w:lang w:val="en"/>
        </w:rPr>
        <w:t xml:space="preserve">To find the Issuer for the given hostname, </w:t>
      </w:r>
      <w:r>
        <w:rPr>
          <w:rStyle w:val="HTMLTypewriter"/>
          <w:lang w:val="en"/>
        </w:rPr>
        <w:t>example.com:8080</w:t>
      </w:r>
      <w:r>
        <w:rPr>
          <w:rFonts w:ascii="Verdana" w:hAnsi="Verdana"/>
          <w:color w:val="000000"/>
          <w:lang w:val="en"/>
        </w:rPr>
        <w:t xml:space="preserve">, the WebFinger parameters are as follows: </w:t>
      </w:r>
    </w:p>
    <w:tbl>
      <w:tblPr>
        <w:tblW w:w="0" w:type="auto"/>
        <w:jc w:val="center"/>
        <w:tblBorders>
          <w:top w:val="single" w:sz="12" w:space="0" w:color="000000"/>
          <w:left w:val="single" w:sz="12" w:space="0" w:color="000000"/>
          <w:bottom w:val="single" w:sz="12" w:space="0" w:color="000000"/>
          <w:right w:val="single" w:sz="12" w:space="0" w:color="000000"/>
        </w:tblBorders>
        <w:tblCellMar>
          <w:top w:w="24" w:type="dxa"/>
          <w:left w:w="24" w:type="dxa"/>
          <w:bottom w:w="24" w:type="dxa"/>
          <w:right w:w="24" w:type="dxa"/>
        </w:tblCellMar>
        <w:tblLook w:val="04A0" w:firstRow="1" w:lastRow="0" w:firstColumn="1" w:lastColumn="0" w:noHBand="0" w:noVBand="1"/>
      </w:tblPr>
      <w:tblGrid>
        <w:gridCol w:w="3001"/>
        <w:gridCol w:w="5294"/>
      </w:tblGrid>
      <w:tr w:rsidR="00000000" w14:paraId="4FEC945A" w14:textId="77777777">
        <w:trPr>
          <w:divId w:val="1592352159"/>
          <w:jc w:val="center"/>
        </w:trPr>
        <w:tc>
          <w:tcPr>
            <w:tcW w:w="0" w:type="auto"/>
            <w:tcBorders>
              <w:top w:val="single" w:sz="12" w:space="0" w:color="000000"/>
              <w:left w:val="single" w:sz="12" w:space="0" w:color="000000"/>
              <w:bottom w:val="single" w:sz="18" w:space="0" w:color="000000"/>
              <w:right w:val="single" w:sz="12" w:space="0" w:color="000000"/>
            </w:tcBorders>
            <w:vAlign w:val="center"/>
            <w:hideMark/>
          </w:tcPr>
          <w:p w14:paraId="10863ECF" w14:textId="77777777" w:rsidR="00000000" w:rsidRDefault="00B52F4F">
            <w:pPr>
              <w:spacing w:before="0" w:beforeAutospacing="0" w:after="0" w:afterAutospacing="0"/>
              <w:rPr>
                <w:rFonts w:ascii="Verdana" w:eastAsia="Times New Roman" w:hAnsi="Verdana"/>
                <w:b/>
                <w:bCs/>
                <w:color w:val="000000"/>
              </w:rPr>
            </w:pPr>
            <w:r>
              <w:rPr>
                <w:rFonts w:ascii="Verdana" w:eastAsia="Times New Roman" w:hAnsi="Verdana"/>
                <w:b/>
                <w:bCs/>
                <w:color w:val="000000"/>
              </w:rPr>
              <w:t>WebFinger Parameter</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14:paraId="0924480B" w14:textId="77777777" w:rsidR="00000000" w:rsidRDefault="00B52F4F">
            <w:pPr>
              <w:spacing w:before="0" w:beforeAutospacing="0" w:after="0" w:afterAutospacing="0"/>
              <w:rPr>
                <w:rFonts w:ascii="Verdana" w:eastAsia="Times New Roman" w:hAnsi="Verdana"/>
                <w:b/>
                <w:bCs/>
                <w:color w:val="000000"/>
              </w:rPr>
            </w:pPr>
            <w:r>
              <w:rPr>
                <w:rFonts w:ascii="Verdana" w:eastAsia="Times New Roman" w:hAnsi="Verdana"/>
                <w:b/>
                <w:bCs/>
                <w:color w:val="000000"/>
              </w:rPr>
              <w:t>Value</w:t>
            </w:r>
          </w:p>
        </w:tc>
      </w:tr>
      <w:tr w:rsidR="00000000" w14:paraId="4CCC3E0F" w14:textId="77777777">
        <w:trPr>
          <w:divId w:val="1592352159"/>
          <w:jc w:val="center"/>
        </w:trPr>
        <w:tc>
          <w:tcPr>
            <w:tcW w:w="0" w:type="auto"/>
            <w:tcBorders>
              <w:top w:val="nil"/>
              <w:left w:val="nil"/>
              <w:bottom w:val="nil"/>
              <w:right w:val="nil"/>
            </w:tcBorders>
            <w:vAlign w:val="center"/>
            <w:hideMark/>
          </w:tcPr>
          <w:p w14:paraId="4204300A" w14:textId="77777777" w:rsidR="00000000" w:rsidRDefault="00B52F4F">
            <w:pPr>
              <w:spacing w:before="0" w:beforeAutospacing="0" w:after="0" w:afterAutospacing="0"/>
              <w:rPr>
                <w:rFonts w:ascii="Verdana" w:eastAsia="Times New Roman" w:hAnsi="Verdana"/>
                <w:color w:val="000000"/>
              </w:rPr>
            </w:pPr>
            <w:r>
              <w:rPr>
                <w:rFonts w:ascii="Verdana" w:eastAsia="Times New Roman" w:hAnsi="Verdana"/>
                <w:color w:val="000000"/>
              </w:rPr>
              <w:t>resource</w:t>
            </w:r>
          </w:p>
        </w:tc>
        <w:tc>
          <w:tcPr>
            <w:tcW w:w="0" w:type="auto"/>
            <w:tcBorders>
              <w:top w:val="nil"/>
              <w:left w:val="nil"/>
              <w:bottom w:val="nil"/>
              <w:right w:val="nil"/>
            </w:tcBorders>
            <w:vAlign w:val="center"/>
            <w:hideMark/>
          </w:tcPr>
          <w:p w14:paraId="35B3C653" w14:textId="77777777" w:rsidR="00000000" w:rsidRDefault="00B52F4F">
            <w:pPr>
              <w:spacing w:before="0" w:beforeAutospacing="0" w:after="0" w:afterAutospacing="0"/>
              <w:rPr>
                <w:rFonts w:ascii="Verdana" w:eastAsia="Times New Roman" w:hAnsi="Verdana"/>
                <w:color w:val="000000"/>
              </w:rPr>
            </w:pPr>
            <w:r>
              <w:rPr>
                <w:rFonts w:ascii="Verdana" w:eastAsia="Times New Roman" w:hAnsi="Verdana"/>
                <w:color w:val="000000"/>
              </w:rPr>
              <w:t>https://example.com:8080/</w:t>
            </w:r>
          </w:p>
        </w:tc>
      </w:tr>
      <w:tr w:rsidR="00000000" w14:paraId="7B6823FB" w14:textId="77777777">
        <w:trPr>
          <w:divId w:val="1592352159"/>
          <w:jc w:val="center"/>
        </w:trPr>
        <w:tc>
          <w:tcPr>
            <w:tcW w:w="0" w:type="auto"/>
            <w:tcBorders>
              <w:top w:val="nil"/>
              <w:left w:val="nil"/>
              <w:bottom w:val="nil"/>
              <w:right w:val="nil"/>
            </w:tcBorders>
            <w:vAlign w:val="center"/>
            <w:hideMark/>
          </w:tcPr>
          <w:p w14:paraId="5275B278" w14:textId="77777777" w:rsidR="00000000" w:rsidRDefault="00B52F4F">
            <w:pPr>
              <w:spacing w:before="0" w:beforeAutospacing="0" w:after="0" w:afterAutospacing="0"/>
              <w:rPr>
                <w:rFonts w:ascii="Verdana" w:eastAsia="Times New Roman" w:hAnsi="Verdana"/>
                <w:color w:val="000000"/>
              </w:rPr>
            </w:pPr>
            <w:r>
              <w:rPr>
                <w:rFonts w:ascii="Verdana" w:eastAsia="Times New Roman" w:hAnsi="Verdana"/>
                <w:color w:val="000000"/>
              </w:rPr>
              <w:t>host</w:t>
            </w:r>
          </w:p>
        </w:tc>
        <w:tc>
          <w:tcPr>
            <w:tcW w:w="0" w:type="auto"/>
            <w:tcBorders>
              <w:top w:val="nil"/>
              <w:left w:val="nil"/>
              <w:bottom w:val="nil"/>
              <w:right w:val="nil"/>
            </w:tcBorders>
            <w:vAlign w:val="center"/>
            <w:hideMark/>
          </w:tcPr>
          <w:p w14:paraId="084C8A73" w14:textId="77777777" w:rsidR="00000000" w:rsidRDefault="00B52F4F">
            <w:pPr>
              <w:spacing w:before="0" w:beforeAutospacing="0" w:after="0" w:afterAutospacing="0"/>
              <w:rPr>
                <w:rFonts w:ascii="Verdana" w:eastAsia="Times New Roman" w:hAnsi="Verdana"/>
                <w:color w:val="000000"/>
              </w:rPr>
            </w:pPr>
            <w:r>
              <w:rPr>
                <w:rFonts w:ascii="Verdana" w:eastAsia="Times New Roman" w:hAnsi="Verdana"/>
                <w:color w:val="000000"/>
              </w:rPr>
              <w:t>example.com:8080</w:t>
            </w:r>
          </w:p>
        </w:tc>
      </w:tr>
      <w:tr w:rsidR="00000000" w14:paraId="09C9AC91" w14:textId="77777777">
        <w:trPr>
          <w:divId w:val="1592352159"/>
          <w:jc w:val="center"/>
        </w:trPr>
        <w:tc>
          <w:tcPr>
            <w:tcW w:w="0" w:type="auto"/>
            <w:tcBorders>
              <w:top w:val="nil"/>
              <w:left w:val="nil"/>
              <w:bottom w:val="nil"/>
              <w:right w:val="nil"/>
            </w:tcBorders>
            <w:vAlign w:val="center"/>
            <w:hideMark/>
          </w:tcPr>
          <w:p w14:paraId="65395BF4" w14:textId="77777777" w:rsidR="00000000" w:rsidRDefault="00B52F4F">
            <w:pPr>
              <w:spacing w:before="0" w:beforeAutospacing="0" w:after="0" w:afterAutospacing="0"/>
              <w:rPr>
                <w:rFonts w:ascii="Verdana" w:eastAsia="Times New Roman" w:hAnsi="Verdana"/>
                <w:color w:val="000000"/>
              </w:rPr>
            </w:pPr>
            <w:r>
              <w:rPr>
                <w:rFonts w:ascii="Verdana" w:eastAsia="Times New Roman" w:hAnsi="Verdana"/>
                <w:color w:val="000000"/>
              </w:rPr>
              <w:t>rel</w:t>
            </w:r>
          </w:p>
        </w:tc>
        <w:tc>
          <w:tcPr>
            <w:tcW w:w="0" w:type="auto"/>
            <w:tcBorders>
              <w:top w:val="nil"/>
              <w:left w:val="nil"/>
              <w:bottom w:val="nil"/>
              <w:right w:val="nil"/>
            </w:tcBorders>
            <w:vAlign w:val="center"/>
            <w:hideMark/>
          </w:tcPr>
          <w:p w14:paraId="64897E93" w14:textId="77777777" w:rsidR="00000000" w:rsidRDefault="00B52F4F">
            <w:pPr>
              <w:spacing w:before="0" w:beforeAutospacing="0" w:after="0" w:afterAutospacing="0"/>
              <w:rPr>
                <w:rFonts w:ascii="Verdana" w:eastAsia="Times New Roman" w:hAnsi="Verdana"/>
                <w:color w:val="000000"/>
              </w:rPr>
            </w:pPr>
            <w:r>
              <w:rPr>
                <w:rFonts w:ascii="Verdana" w:eastAsia="Times New Roman" w:hAnsi="Verdana"/>
                <w:color w:val="000000"/>
              </w:rPr>
              <w:t>http://openid.net/specs/connect/1.0/issuer</w:t>
            </w:r>
          </w:p>
        </w:tc>
      </w:tr>
    </w:tbl>
    <w:p w14:paraId="18EDDE04" w14:textId="77777777" w:rsidR="00000000" w:rsidRDefault="00B52F4F">
      <w:pPr>
        <w:spacing w:before="0" w:beforeAutospacing="0" w:after="0" w:afterAutospacing="0"/>
        <w:divId w:val="1592352159"/>
        <w:rPr>
          <w:rFonts w:ascii="Verdana" w:eastAsia="Times New Roman" w:hAnsi="Verdana"/>
          <w:color w:val="000000"/>
          <w:lang w:val="en"/>
        </w:rPr>
      </w:pPr>
      <w:r>
        <w:rPr>
          <w:rFonts w:ascii="Verdana" w:eastAsia="Times New Roman" w:hAnsi="Verdana"/>
          <w:color w:val="000000"/>
          <w:lang w:val="en"/>
        </w:rPr>
        <w:br w:type="textWrapping" w:clear="all"/>
      </w:r>
    </w:p>
    <w:p w14:paraId="786B00CA" w14:textId="77777777" w:rsidR="00000000" w:rsidRDefault="00B52F4F">
      <w:pPr>
        <w:pStyle w:val="NormalWeb"/>
        <w:divId w:val="1592352159"/>
        <w:rPr>
          <w:rFonts w:ascii="Verdana" w:hAnsi="Verdana"/>
          <w:color w:val="000000"/>
          <w:lang w:val="en"/>
        </w:rPr>
      </w:pPr>
      <w:r>
        <w:rPr>
          <w:rFonts w:ascii="Verdana" w:hAnsi="Verdana"/>
          <w:color w:val="000000"/>
          <w:lang w:val="en"/>
        </w:rPr>
        <w:t xml:space="preserve">The RP would make the following WebFinger request to discover the Issuer location (with line wraps within lines for display purposes only): </w:t>
      </w:r>
    </w:p>
    <w:p w14:paraId="3C0A2E35" w14:textId="77777777" w:rsidR="00000000" w:rsidRDefault="00B52F4F">
      <w:pPr>
        <w:pStyle w:val="HTMLPreformatted"/>
        <w:divId w:val="1155102926"/>
        <w:rPr>
          <w:lang w:val="en"/>
        </w:rPr>
      </w:pPr>
    </w:p>
    <w:p w14:paraId="6D9B8596" w14:textId="77777777" w:rsidR="00000000" w:rsidRDefault="00B52F4F">
      <w:pPr>
        <w:pStyle w:val="HTMLPreformatted"/>
        <w:divId w:val="1155102926"/>
        <w:rPr>
          <w:lang w:val="en"/>
        </w:rPr>
      </w:pPr>
      <w:r>
        <w:rPr>
          <w:lang w:val="en"/>
        </w:rPr>
        <w:t xml:space="preserve">  GET /.well-known/webfinger</w:t>
      </w:r>
    </w:p>
    <w:p w14:paraId="0260BFA3" w14:textId="77777777" w:rsidR="00000000" w:rsidRDefault="00B52F4F">
      <w:pPr>
        <w:pStyle w:val="HTMLPreformatted"/>
        <w:divId w:val="1155102926"/>
        <w:rPr>
          <w:lang w:val="en"/>
        </w:rPr>
      </w:pPr>
      <w:r>
        <w:rPr>
          <w:lang w:val="en"/>
        </w:rPr>
        <w:t xml:space="preserve">    ?resource=https%3A%2F%2Fexample.com%3A8080%2F</w:t>
      </w:r>
    </w:p>
    <w:p w14:paraId="54A47228" w14:textId="77777777" w:rsidR="00000000" w:rsidRDefault="00B52F4F">
      <w:pPr>
        <w:pStyle w:val="HTMLPreformatted"/>
        <w:divId w:val="1155102926"/>
        <w:rPr>
          <w:lang w:val="en"/>
        </w:rPr>
      </w:pPr>
      <w:r>
        <w:rPr>
          <w:lang w:val="en"/>
        </w:rPr>
        <w:t xml:space="preserve">    &amp;rel=http%3A%2F%2Fopenid.net%2F</w:t>
      </w:r>
      <w:r>
        <w:rPr>
          <w:lang w:val="en"/>
        </w:rPr>
        <w:t>specs%2Fconnect%2F1.0%2Fissuer</w:t>
      </w:r>
    </w:p>
    <w:p w14:paraId="43BC4D3D" w14:textId="77777777" w:rsidR="00000000" w:rsidRDefault="00B52F4F">
      <w:pPr>
        <w:pStyle w:val="HTMLPreformatted"/>
        <w:divId w:val="1155102926"/>
        <w:rPr>
          <w:lang w:val="en"/>
        </w:rPr>
      </w:pPr>
      <w:r>
        <w:rPr>
          <w:lang w:val="en"/>
        </w:rPr>
        <w:t xml:space="preserve">    HTTP/1.1</w:t>
      </w:r>
    </w:p>
    <w:p w14:paraId="29EBEC70" w14:textId="77777777" w:rsidR="00000000" w:rsidRDefault="00B52F4F">
      <w:pPr>
        <w:pStyle w:val="HTMLPreformatted"/>
        <w:divId w:val="1155102926"/>
        <w:rPr>
          <w:lang w:val="en"/>
        </w:rPr>
      </w:pPr>
      <w:r>
        <w:rPr>
          <w:lang w:val="en"/>
        </w:rPr>
        <w:t xml:space="preserve">  Host: example.com:8080</w:t>
      </w:r>
    </w:p>
    <w:p w14:paraId="5ADA3EE8" w14:textId="77777777" w:rsidR="00000000" w:rsidRDefault="00B52F4F">
      <w:pPr>
        <w:pStyle w:val="HTMLPreformatted"/>
        <w:divId w:val="1155102926"/>
        <w:rPr>
          <w:lang w:val="en"/>
        </w:rPr>
      </w:pPr>
    </w:p>
    <w:p w14:paraId="01AC294B" w14:textId="77777777" w:rsidR="00000000" w:rsidRDefault="00B52F4F">
      <w:pPr>
        <w:pStyle w:val="HTMLPreformatted"/>
        <w:divId w:val="1155102926"/>
        <w:rPr>
          <w:lang w:val="en"/>
        </w:rPr>
      </w:pPr>
      <w:r>
        <w:rPr>
          <w:lang w:val="en"/>
        </w:rPr>
        <w:t xml:space="preserve">  HTTP/1.1 200 OK</w:t>
      </w:r>
    </w:p>
    <w:p w14:paraId="44B8E203" w14:textId="77777777" w:rsidR="00000000" w:rsidRDefault="00B52F4F">
      <w:pPr>
        <w:pStyle w:val="HTMLPreformatted"/>
        <w:divId w:val="1155102926"/>
        <w:rPr>
          <w:lang w:val="en"/>
        </w:rPr>
      </w:pPr>
      <w:r>
        <w:rPr>
          <w:lang w:val="en"/>
        </w:rPr>
        <w:t xml:space="preserve">  Content-Type: application/jrd+json</w:t>
      </w:r>
    </w:p>
    <w:p w14:paraId="03C356AD" w14:textId="77777777" w:rsidR="00000000" w:rsidRDefault="00B52F4F">
      <w:pPr>
        <w:pStyle w:val="HTMLPreformatted"/>
        <w:divId w:val="1155102926"/>
        <w:rPr>
          <w:lang w:val="en"/>
        </w:rPr>
      </w:pPr>
    </w:p>
    <w:p w14:paraId="77E0DD32" w14:textId="77777777" w:rsidR="00000000" w:rsidRDefault="00B52F4F">
      <w:pPr>
        <w:pStyle w:val="HTMLPreformatted"/>
        <w:divId w:val="1155102926"/>
        <w:rPr>
          <w:lang w:val="en"/>
        </w:rPr>
      </w:pPr>
      <w:r>
        <w:rPr>
          <w:lang w:val="en"/>
        </w:rPr>
        <w:t xml:space="preserve">  {</w:t>
      </w:r>
    </w:p>
    <w:p w14:paraId="0892C9C5" w14:textId="77777777" w:rsidR="00000000" w:rsidRDefault="00B52F4F">
      <w:pPr>
        <w:pStyle w:val="HTMLPreformatted"/>
        <w:divId w:val="1155102926"/>
        <w:rPr>
          <w:lang w:val="en"/>
        </w:rPr>
      </w:pPr>
      <w:r>
        <w:rPr>
          <w:lang w:val="en"/>
        </w:rPr>
        <w:t xml:space="preserve">   "subject": "https://example.com:8080/",</w:t>
      </w:r>
    </w:p>
    <w:p w14:paraId="02532EC3" w14:textId="77777777" w:rsidR="00000000" w:rsidRDefault="00B52F4F">
      <w:pPr>
        <w:pStyle w:val="HTMLPreformatted"/>
        <w:divId w:val="1155102926"/>
        <w:rPr>
          <w:lang w:val="en"/>
        </w:rPr>
      </w:pPr>
      <w:r>
        <w:rPr>
          <w:lang w:val="en"/>
        </w:rPr>
        <w:t xml:space="preserve">   "links":</w:t>
      </w:r>
    </w:p>
    <w:p w14:paraId="4C35980D" w14:textId="77777777" w:rsidR="00000000" w:rsidRDefault="00B52F4F">
      <w:pPr>
        <w:pStyle w:val="HTMLPreformatted"/>
        <w:divId w:val="1155102926"/>
        <w:rPr>
          <w:lang w:val="en"/>
        </w:rPr>
      </w:pPr>
      <w:r>
        <w:rPr>
          <w:lang w:val="en"/>
        </w:rPr>
        <w:t xml:space="preserve">    [</w:t>
      </w:r>
    </w:p>
    <w:p w14:paraId="3F1700D1" w14:textId="77777777" w:rsidR="00000000" w:rsidRDefault="00B52F4F">
      <w:pPr>
        <w:pStyle w:val="HTMLPreformatted"/>
        <w:divId w:val="1155102926"/>
        <w:rPr>
          <w:lang w:val="en"/>
        </w:rPr>
      </w:pPr>
      <w:r>
        <w:rPr>
          <w:lang w:val="en"/>
        </w:rPr>
        <w:t xml:space="preserve">     {</w:t>
      </w:r>
    </w:p>
    <w:p w14:paraId="70873773" w14:textId="77777777" w:rsidR="00000000" w:rsidRDefault="00B52F4F">
      <w:pPr>
        <w:pStyle w:val="HTMLPreformatted"/>
        <w:divId w:val="1155102926"/>
        <w:rPr>
          <w:lang w:val="en"/>
        </w:rPr>
      </w:pPr>
      <w:r>
        <w:rPr>
          <w:lang w:val="en"/>
        </w:rPr>
        <w:t xml:space="preserve">      "rel": "http://openid.net/specs/connect/1.0/issuer",</w:t>
      </w:r>
    </w:p>
    <w:p w14:paraId="0E673BB4" w14:textId="77777777" w:rsidR="00000000" w:rsidRDefault="00B52F4F">
      <w:pPr>
        <w:pStyle w:val="HTMLPreformatted"/>
        <w:divId w:val="1155102926"/>
        <w:rPr>
          <w:lang w:val="en"/>
        </w:rPr>
      </w:pPr>
      <w:r>
        <w:rPr>
          <w:lang w:val="en"/>
        </w:rPr>
        <w:t xml:space="preserve">      "href": "https://server.example.com"</w:t>
      </w:r>
    </w:p>
    <w:p w14:paraId="296A24B6" w14:textId="77777777" w:rsidR="00000000" w:rsidRDefault="00B52F4F">
      <w:pPr>
        <w:pStyle w:val="HTMLPreformatted"/>
        <w:divId w:val="1155102926"/>
        <w:rPr>
          <w:lang w:val="en"/>
        </w:rPr>
      </w:pPr>
      <w:r>
        <w:rPr>
          <w:lang w:val="en"/>
        </w:rPr>
        <w:t xml:space="preserve">     }</w:t>
      </w:r>
    </w:p>
    <w:p w14:paraId="680F160F" w14:textId="77777777" w:rsidR="00000000" w:rsidRDefault="00B52F4F">
      <w:pPr>
        <w:pStyle w:val="HTMLPreformatted"/>
        <w:divId w:val="1155102926"/>
        <w:rPr>
          <w:lang w:val="en"/>
        </w:rPr>
      </w:pPr>
      <w:r>
        <w:rPr>
          <w:lang w:val="en"/>
        </w:rPr>
        <w:t xml:space="preserve">    ]</w:t>
      </w:r>
    </w:p>
    <w:p w14:paraId="25CE2347" w14:textId="77777777" w:rsidR="00000000" w:rsidRDefault="00B52F4F">
      <w:pPr>
        <w:pStyle w:val="HTMLPreformatted"/>
        <w:divId w:val="1155102926"/>
        <w:rPr>
          <w:lang w:val="en"/>
        </w:rPr>
      </w:pPr>
      <w:r>
        <w:rPr>
          <w:lang w:val="en"/>
        </w:rPr>
        <w:t xml:space="preserve">  }</w:t>
      </w:r>
    </w:p>
    <w:p w14:paraId="702C2EDC" w14:textId="77777777" w:rsidR="00000000" w:rsidRDefault="00B52F4F">
      <w:pPr>
        <w:spacing w:before="0" w:beforeAutospacing="0" w:after="0" w:afterAutospacing="0"/>
        <w:divId w:val="1592352159"/>
        <w:rPr>
          <w:rFonts w:ascii="Verdana" w:eastAsia="Times New Roman" w:hAnsi="Verdana"/>
          <w:color w:val="000000"/>
          <w:lang w:val="en"/>
        </w:rPr>
      </w:pPr>
      <w:bookmarkStart w:id="51" w:name="AcctURISyntax"/>
      <w:bookmarkEnd w:id="51"/>
    </w:p>
    <w:p w14:paraId="6A0EA67B" w14:textId="77777777" w:rsidR="00000000" w:rsidRDefault="00B52F4F">
      <w:pPr>
        <w:spacing w:before="0" w:beforeAutospacing="0" w:after="0" w:afterAutospacing="0"/>
        <w:divId w:val="1592352159"/>
        <w:rPr>
          <w:rFonts w:ascii="Verdana" w:eastAsia="Times New Roman" w:hAnsi="Verdana"/>
          <w:color w:val="000000"/>
          <w:lang w:val="en"/>
        </w:rPr>
      </w:pPr>
      <w:r>
        <w:rPr>
          <w:rFonts w:ascii="Verdana" w:eastAsia="Times New Roman" w:hAnsi="Verdana"/>
          <w:color w:val="000000"/>
          <w:lang w:val="en"/>
        </w:rPr>
        <w:lastRenderedPageBreak/>
        <w:pict>
          <v:rect id="_x0000_i1037"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0BBD9306" w14:textId="77777777">
        <w:trPr>
          <w:divId w:val="1592352159"/>
          <w:trHeight w:val="225"/>
          <w:tblCellSpacing w:w="12" w:type="dxa"/>
        </w:trPr>
        <w:tc>
          <w:tcPr>
            <w:tcW w:w="450" w:type="dxa"/>
            <w:shd w:val="clear" w:color="auto" w:fill="990000"/>
            <w:vAlign w:val="center"/>
            <w:hideMark/>
          </w:tcPr>
          <w:p w14:paraId="4F15A090" w14:textId="77777777" w:rsidR="00000000" w:rsidRDefault="00B52F4F">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02BE1770" w14:textId="77777777" w:rsidR="00000000" w:rsidRDefault="00B52F4F">
      <w:pPr>
        <w:pStyle w:val="Heading3"/>
        <w:divId w:val="1592352159"/>
        <w:rPr>
          <w:rFonts w:eastAsia="Times New Roman"/>
          <w:lang w:val="en"/>
        </w:rPr>
      </w:pPr>
      <w:bookmarkStart w:id="52" w:name="rfc.section.2.2.4"/>
      <w:bookmarkEnd w:id="52"/>
      <w:r>
        <w:rPr>
          <w:rFonts w:eastAsia="Times New Roman"/>
          <w:lang w:val="en"/>
        </w:rPr>
        <w:t>2.2.4.  User Input using "acct" URI Syntax</w:t>
      </w:r>
    </w:p>
    <w:p w14:paraId="5195D763" w14:textId="77777777" w:rsidR="00000000" w:rsidRDefault="00B52F4F">
      <w:pPr>
        <w:pStyle w:val="NormalWeb"/>
        <w:divId w:val="1592352159"/>
        <w:rPr>
          <w:rFonts w:ascii="Verdana" w:hAnsi="Verdana"/>
          <w:color w:val="000000"/>
          <w:lang w:val="en"/>
        </w:rPr>
      </w:pPr>
      <w:r>
        <w:rPr>
          <w:rFonts w:ascii="Verdana" w:hAnsi="Verdana"/>
          <w:color w:val="000000"/>
          <w:lang w:val="en"/>
        </w:rPr>
        <w:t xml:space="preserve">To find the Issuer for the given user input in the form of an account URI </w:t>
      </w:r>
      <w:r>
        <w:rPr>
          <w:rStyle w:val="HTMLTypewriter"/>
          <w:lang w:val="en"/>
        </w:rPr>
        <w:t>acct:juliet%40capulet.example@shopping.example.com</w:t>
      </w:r>
      <w:r>
        <w:rPr>
          <w:rFonts w:ascii="Verdana" w:hAnsi="Verdana"/>
          <w:color w:val="000000"/>
          <w:lang w:val="en"/>
        </w:rPr>
        <w:t xml:space="preserve">, the WebFinger parameters are as follows: </w:t>
      </w:r>
    </w:p>
    <w:tbl>
      <w:tblPr>
        <w:tblW w:w="0" w:type="auto"/>
        <w:jc w:val="center"/>
        <w:tblBorders>
          <w:top w:val="single" w:sz="12" w:space="0" w:color="000000"/>
          <w:left w:val="single" w:sz="12" w:space="0" w:color="000000"/>
          <w:bottom w:val="single" w:sz="12" w:space="0" w:color="000000"/>
          <w:right w:val="single" w:sz="12" w:space="0" w:color="000000"/>
        </w:tblBorders>
        <w:tblCellMar>
          <w:top w:w="24" w:type="dxa"/>
          <w:left w:w="24" w:type="dxa"/>
          <w:bottom w:w="24" w:type="dxa"/>
          <w:right w:w="24" w:type="dxa"/>
        </w:tblCellMar>
        <w:tblLook w:val="04A0" w:firstRow="1" w:lastRow="0" w:firstColumn="1" w:lastColumn="0" w:noHBand="0" w:noVBand="1"/>
      </w:tblPr>
      <w:tblGrid>
        <w:gridCol w:w="2104"/>
        <w:gridCol w:w="6824"/>
      </w:tblGrid>
      <w:tr w:rsidR="00000000" w14:paraId="5B28A866" w14:textId="77777777">
        <w:trPr>
          <w:divId w:val="1592352159"/>
          <w:jc w:val="center"/>
        </w:trPr>
        <w:tc>
          <w:tcPr>
            <w:tcW w:w="0" w:type="auto"/>
            <w:tcBorders>
              <w:top w:val="single" w:sz="12" w:space="0" w:color="000000"/>
              <w:left w:val="single" w:sz="12" w:space="0" w:color="000000"/>
              <w:bottom w:val="single" w:sz="18" w:space="0" w:color="000000"/>
              <w:right w:val="single" w:sz="12" w:space="0" w:color="000000"/>
            </w:tcBorders>
            <w:vAlign w:val="center"/>
            <w:hideMark/>
          </w:tcPr>
          <w:p w14:paraId="7C74D78A" w14:textId="77777777" w:rsidR="00000000" w:rsidRDefault="00B52F4F">
            <w:pPr>
              <w:spacing w:before="0" w:beforeAutospacing="0" w:after="0" w:afterAutospacing="0"/>
              <w:rPr>
                <w:rFonts w:ascii="Verdana" w:eastAsia="Times New Roman" w:hAnsi="Verdana"/>
                <w:b/>
                <w:bCs/>
                <w:color w:val="000000"/>
              </w:rPr>
            </w:pPr>
            <w:r>
              <w:rPr>
                <w:rFonts w:ascii="Verdana" w:eastAsia="Times New Roman" w:hAnsi="Verdana"/>
                <w:b/>
                <w:bCs/>
                <w:color w:val="000000"/>
              </w:rPr>
              <w:t>WebFinger Parameter</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14:paraId="297DD387" w14:textId="77777777" w:rsidR="00000000" w:rsidRDefault="00B52F4F">
            <w:pPr>
              <w:spacing w:before="0" w:beforeAutospacing="0" w:after="0" w:afterAutospacing="0"/>
              <w:rPr>
                <w:rFonts w:ascii="Verdana" w:eastAsia="Times New Roman" w:hAnsi="Verdana"/>
                <w:b/>
                <w:bCs/>
                <w:color w:val="000000"/>
              </w:rPr>
            </w:pPr>
            <w:r>
              <w:rPr>
                <w:rFonts w:ascii="Verdana" w:eastAsia="Times New Roman" w:hAnsi="Verdana"/>
                <w:b/>
                <w:bCs/>
                <w:color w:val="000000"/>
              </w:rPr>
              <w:t>Value</w:t>
            </w:r>
          </w:p>
        </w:tc>
      </w:tr>
      <w:tr w:rsidR="00000000" w14:paraId="0A86024C" w14:textId="77777777">
        <w:trPr>
          <w:divId w:val="1592352159"/>
          <w:jc w:val="center"/>
        </w:trPr>
        <w:tc>
          <w:tcPr>
            <w:tcW w:w="0" w:type="auto"/>
            <w:tcBorders>
              <w:top w:val="nil"/>
              <w:left w:val="nil"/>
              <w:bottom w:val="nil"/>
              <w:right w:val="nil"/>
            </w:tcBorders>
            <w:vAlign w:val="center"/>
            <w:hideMark/>
          </w:tcPr>
          <w:p w14:paraId="41D14066" w14:textId="77777777" w:rsidR="00000000" w:rsidRDefault="00B52F4F">
            <w:pPr>
              <w:spacing w:before="0" w:beforeAutospacing="0" w:after="0" w:afterAutospacing="0"/>
              <w:rPr>
                <w:rFonts w:ascii="Verdana" w:eastAsia="Times New Roman" w:hAnsi="Verdana"/>
                <w:color w:val="000000"/>
              </w:rPr>
            </w:pPr>
            <w:r>
              <w:rPr>
                <w:rFonts w:ascii="Verdana" w:eastAsia="Times New Roman" w:hAnsi="Verdana"/>
                <w:color w:val="000000"/>
              </w:rPr>
              <w:t>resource</w:t>
            </w:r>
          </w:p>
        </w:tc>
        <w:tc>
          <w:tcPr>
            <w:tcW w:w="0" w:type="auto"/>
            <w:tcBorders>
              <w:top w:val="nil"/>
              <w:left w:val="nil"/>
              <w:bottom w:val="nil"/>
              <w:right w:val="nil"/>
            </w:tcBorders>
            <w:vAlign w:val="center"/>
            <w:hideMark/>
          </w:tcPr>
          <w:p w14:paraId="13A05FC0" w14:textId="77777777" w:rsidR="00000000" w:rsidRDefault="00B52F4F">
            <w:pPr>
              <w:spacing w:before="0" w:beforeAutospacing="0" w:after="0" w:afterAutospacing="0"/>
              <w:rPr>
                <w:rFonts w:ascii="Verdana" w:eastAsia="Times New Roman" w:hAnsi="Verdana"/>
                <w:color w:val="000000"/>
              </w:rPr>
            </w:pPr>
            <w:r>
              <w:rPr>
                <w:rFonts w:ascii="Verdana" w:eastAsia="Times New Roman" w:hAnsi="Verdana"/>
                <w:color w:val="000000"/>
              </w:rPr>
              <w:t>acct:juliet%40capulet.example@shopping.example.com</w:t>
            </w:r>
          </w:p>
        </w:tc>
      </w:tr>
      <w:tr w:rsidR="00000000" w14:paraId="5ECBD928" w14:textId="77777777">
        <w:trPr>
          <w:divId w:val="1592352159"/>
          <w:jc w:val="center"/>
        </w:trPr>
        <w:tc>
          <w:tcPr>
            <w:tcW w:w="0" w:type="auto"/>
            <w:tcBorders>
              <w:top w:val="nil"/>
              <w:left w:val="nil"/>
              <w:bottom w:val="nil"/>
              <w:right w:val="nil"/>
            </w:tcBorders>
            <w:vAlign w:val="center"/>
            <w:hideMark/>
          </w:tcPr>
          <w:p w14:paraId="5212E444" w14:textId="77777777" w:rsidR="00000000" w:rsidRDefault="00B52F4F">
            <w:pPr>
              <w:spacing w:before="0" w:beforeAutospacing="0" w:after="0" w:afterAutospacing="0"/>
              <w:rPr>
                <w:rFonts w:ascii="Verdana" w:eastAsia="Times New Roman" w:hAnsi="Verdana"/>
                <w:color w:val="000000"/>
              </w:rPr>
            </w:pPr>
            <w:r>
              <w:rPr>
                <w:rFonts w:ascii="Verdana" w:eastAsia="Times New Roman" w:hAnsi="Verdana"/>
                <w:color w:val="000000"/>
              </w:rPr>
              <w:t>host</w:t>
            </w:r>
          </w:p>
        </w:tc>
        <w:tc>
          <w:tcPr>
            <w:tcW w:w="0" w:type="auto"/>
            <w:tcBorders>
              <w:top w:val="nil"/>
              <w:left w:val="nil"/>
              <w:bottom w:val="nil"/>
              <w:right w:val="nil"/>
            </w:tcBorders>
            <w:vAlign w:val="center"/>
            <w:hideMark/>
          </w:tcPr>
          <w:p w14:paraId="39CBE98F" w14:textId="77777777" w:rsidR="00000000" w:rsidRDefault="00B52F4F">
            <w:pPr>
              <w:spacing w:before="0" w:beforeAutospacing="0" w:after="0" w:afterAutospacing="0"/>
              <w:rPr>
                <w:rFonts w:ascii="Verdana" w:eastAsia="Times New Roman" w:hAnsi="Verdana"/>
                <w:color w:val="000000"/>
              </w:rPr>
            </w:pPr>
            <w:r>
              <w:rPr>
                <w:rFonts w:ascii="Verdana" w:eastAsia="Times New Roman" w:hAnsi="Verdana"/>
                <w:color w:val="000000"/>
              </w:rPr>
              <w:t>shopping.example.com</w:t>
            </w:r>
          </w:p>
        </w:tc>
      </w:tr>
      <w:tr w:rsidR="00000000" w14:paraId="438A966C" w14:textId="77777777">
        <w:trPr>
          <w:divId w:val="1592352159"/>
          <w:jc w:val="center"/>
        </w:trPr>
        <w:tc>
          <w:tcPr>
            <w:tcW w:w="0" w:type="auto"/>
            <w:tcBorders>
              <w:top w:val="nil"/>
              <w:left w:val="nil"/>
              <w:bottom w:val="nil"/>
              <w:right w:val="nil"/>
            </w:tcBorders>
            <w:vAlign w:val="center"/>
            <w:hideMark/>
          </w:tcPr>
          <w:p w14:paraId="4D56B4F0" w14:textId="77777777" w:rsidR="00000000" w:rsidRDefault="00B52F4F">
            <w:pPr>
              <w:spacing w:before="0" w:beforeAutospacing="0" w:after="0" w:afterAutospacing="0"/>
              <w:rPr>
                <w:rFonts w:ascii="Verdana" w:eastAsia="Times New Roman" w:hAnsi="Verdana"/>
                <w:color w:val="000000"/>
              </w:rPr>
            </w:pPr>
            <w:r>
              <w:rPr>
                <w:rFonts w:ascii="Verdana" w:eastAsia="Times New Roman" w:hAnsi="Verdana"/>
                <w:color w:val="000000"/>
              </w:rPr>
              <w:t>rel</w:t>
            </w:r>
          </w:p>
        </w:tc>
        <w:tc>
          <w:tcPr>
            <w:tcW w:w="0" w:type="auto"/>
            <w:tcBorders>
              <w:top w:val="nil"/>
              <w:left w:val="nil"/>
              <w:bottom w:val="nil"/>
              <w:right w:val="nil"/>
            </w:tcBorders>
            <w:vAlign w:val="center"/>
            <w:hideMark/>
          </w:tcPr>
          <w:p w14:paraId="12683A20" w14:textId="77777777" w:rsidR="00000000" w:rsidRDefault="00B52F4F">
            <w:pPr>
              <w:spacing w:before="0" w:beforeAutospacing="0" w:after="0" w:afterAutospacing="0"/>
              <w:rPr>
                <w:rFonts w:ascii="Verdana" w:eastAsia="Times New Roman" w:hAnsi="Verdana"/>
                <w:color w:val="000000"/>
              </w:rPr>
            </w:pPr>
            <w:r>
              <w:rPr>
                <w:rFonts w:ascii="Verdana" w:eastAsia="Times New Roman" w:hAnsi="Verdana"/>
                <w:color w:val="000000"/>
              </w:rPr>
              <w:t>http://openid.net/specs/connect/1.0/issuer</w:t>
            </w:r>
          </w:p>
        </w:tc>
      </w:tr>
    </w:tbl>
    <w:p w14:paraId="36B97AF0" w14:textId="77777777" w:rsidR="00000000" w:rsidRDefault="00B52F4F">
      <w:pPr>
        <w:spacing w:before="0" w:beforeAutospacing="0" w:after="0" w:afterAutospacing="0"/>
        <w:divId w:val="1592352159"/>
        <w:rPr>
          <w:rFonts w:ascii="Verdana" w:eastAsia="Times New Roman" w:hAnsi="Verdana"/>
          <w:color w:val="000000"/>
          <w:lang w:val="en"/>
        </w:rPr>
      </w:pPr>
      <w:r>
        <w:rPr>
          <w:rFonts w:ascii="Verdana" w:eastAsia="Times New Roman" w:hAnsi="Verdana"/>
          <w:color w:val="000000"/>
          <w:lang w:val="en"/>
        </w:rPr>
        <w:br w:type="textWrapping" w:clear="all"/>
      </w:r>
    </w:p>
    <w:p w14:paraId="04AE0A87" w14:textId="77777777" w:rsidR="00000000" w:rsidRDefault="00B52F4F">
      <w:pPr>
        <w:pStyle w:val="NormalWeb"/>
        <w:divId w:val="1592352159"/>
        <w:rPr>
          <w:rFonts w:ascii="Verdana" w:hAnsi="Verdana"/>
          <w:color w:val="000000"/>
          <w:lang w:val="en"/>
        </w:rPr>
      </w:pPr>
      <w:r>
        <w:rPr>
          <w:rFonts w:ascii="Verdana" w:hAnsi="Verdana"/>
          <w:color w:val="000000"/>
          <w:lang w:val="en"/>
        </w:rPr>
        <w:t xml:space="preserve">The RP would make the following WebFinger request to discover the Issuer location </w:t>
      </w:r>
      <w:r>
        <w:rPr>
          <w:rFonts w:ascii="Verdana" w:hAnsi="Verdana"/>
          <w:color w:val="000000"/>
          <w:lang w:val="en"/>
        </w:rPr>
        <w:t xml:space="preserve">(with line wraps within lines for display purposes only): </w:t>
      </w:r>
    </w:p>
    <w:p w14:paraId="23D69F82" w14:textId="77777777" w:rsidR="00000000" w:rsidRDefault="00B52F4F">
      <w:pPr>
        <w:pStyle w:val="HTMLPreformatted"/>
        <w:divId w:val="1048645795"/>
        <w:rPr>
          <w:lang w:val="en"/>
        </w:rPr>
      </w:pPr>
    </w:p>
    <w:p w14:paraId="7BB1F61F" w14:textId="77777777" w:rsidR="00000000" w:rsidRDefault="00B52F4F">
      <w:pPr>
        <w:pStyle w:val="HTMLPreformatted"/>
        <w:divId w:val="1048645795"/>
        <w:rPr>
          <w:lang w:val="en"/>
        </w:rPr>
      </w:pPr>
      <w:r>
        <w:rPr>
          <w:lang w:val="en"/>
        </w:rPr>
        <w:t xml:space="preserve">  GET /.well-known/webfinger</w:t>
      </w:r>
    </w:p>
    <w:p w14:paraId="753BF06E" w14:textId="77777777" w:rsidR="00000000" w:rsidRDefault="00B52F4F">
      <w:pPr>
        <w:pStyle w:val="HTMLPreformatted"/>
        <w:divId w:val="1048645795"/>
        <w:rPr>
          <w:lang w:val="en"/>
        </w:rPr>
      </w:pPr>
      <w:r>
        <w:rPr>
          <w:lang w:val="en"/>
        </w:rPr>
        <w:t xml:space="preserve">    ?resource=acct%3Ajuliet%2540capulet.example%40shopping.example.com</w:t>
      </w:r>
    </w:p>
    <w:p w14:paraId="17839ED4" w14:textId="77777777" w:rsidR="00000000" w:rsidRDefault="00B52F4F">
      <w:pPr>
        <w:pStyle w:val="HTMLPreformatted"/>
        <w:divId w:val="1048645795"/>
        <w:rPr>
          <w:lang w:val="en"/>
        </w:rPr>
      </w:pPr>
      <w:r>
        <w:rPr>
          <w:lang w:val="en"/>
        </w:rPr>
        <w:t xml:space="preserve">    &amp;rel=http%3A%2F%2Fopenid.net%2Fspecs%2Fconnect%2F1.0%2Fissuer</w:t>
      </w:r>
    </w:p>
    <w:p w14:paraId="2F70F007" w14:textId="77777777" w:rsidR="00000000" w:rsidRDefault="00B52F4F">
      <w:pPr>
        <w:pStyle w:val="HTMLPreformatted"/>
        <w:divId w:val="1048645795"/>
        <w:rPr>
          <w:lang w:val="en"/>
        </w:rPr>
      </w:pPr>
      <w:r>
        <w:rPr>
          <w:lang w:val="en"/>
        </w:rPr>
        <w:t xml:space="preserve">    HTTP/1.1</w:t>
      </w:r>
    </w:p>
    <w:p w14:paraId="1AB4FB30" w14:textId="77777777" w:rsidR="00000000" w:rsidRDefault="00B52F4F">
      <w:pPr>
        <w:pStyle w:val="HTMLPreformatted"/>
        <w:divId w:val="1048645795"/>
        <w:rPr>
          <w:lang w:val="en"/>
        </w:rPr>
      </w:pPr>
      <w:r>
        <w:rPr>
          <w:lang w:val="en"/>
        </w:rPr>
        <w:t xml:space="preserve">  Host: shopping.</w:t>
      </w:r>
      <w:r>
        <w:rPr>
          <w:lang w:val="en"/>
        </w:rPr>
        <w:t>example.com</w:t>
      </w:r>
    </w:p>
    <w:p w14:paraId="2C150E38" w14:textId="77777777" w:rsidR="00000000" w:rsidRDefault="00B52F4F">
      <w:pPr>
        <w:pStyle w:val="HTMLPreformatted"/>
        <w:divId w:val="1048645795"/>
        <w:rPr>
          <w:lang w:val="en"/>
        </w:rPr>
      </w:pPr>
    </w:p>
    <w:p w14:paraId="3ECF5382" w14:textId="77777777" w:rsidR="00000000" w:rsidRDefault="00B52F4F">
      <w:pPr>
        <w:pStyle w:val="HTMLPreformatted"/>
        <w:divId w:val="1048645795"/>
        <w:rPr>
          <w:lang w:val="en"/>
        </w:rPr>
      </w:pPr>
      <w:r>
        <w:rPr>
          <w:lang w:val="en"/>
        </w:rPr>
        <w:t xml:space="preserve">  HTTP/1.1 200 OK</w:t>
      </w:r>
    </w:p>
    <w:p w14:paraId="32C381E9" w14:textId="77777777" w:rsidR="00000000" w:rsidRDefault="00B52F4F">
      <w:pPr>
        <w:pStyle w:val="HTMLPreformatted"/>
        <w:divId w:val="1048645795"/>
        <w:rPr>
          <w:lang w:val="en"/>
        </w:rPr>
      </w:pPr>
      <w:r>
        <w:rPr>
          <w:lang w:val="en"/>
        </w:rPr>
        <w:t xml:space="preserve">  Content-Type: application/jrd+json</w:t>
      </w:r>
    </w:p>
    <w:p w14:paraId="115B9FC3" w14:textId="77777777" w:rsidR="00000000" w:rsidRDefault="00B52F4F">
      <w:pPr>
        <w:pStyle w:val="HTMLPreformatted"/>
        <w:divId w:val="1048645795"/>
        <w:rPr>
          <w:lang w:val="en"/>
        </w:rPr>
      </w:pPr>
    </w:p>
    <w:p w14:paraId="030CC6B2" w14:textId="77777777" w:rsidR="00000000" w:rsidRDefault="00B52F4F">
      <w:pPr>
        <w:pStyle w:val="HTMLPreformatted"/>
        <w:divId w:val="1048645795"/>
        <w:rPr>
          <w:lang w:val="en"/>
        </w:rPr>
      </w:pPr>
      <w:r>
        <w:rPr>
          <w:lang w:val="en"/>
        </w:rPr>
        <w:t xml:space="preserve">  {</w:t>
      </w:r>
    </w:p>
    <w:p w14:paraId="1C2F5FC0" w14:textId="77777777" w:rsidR="00000000" w:rsidRDefault="00B52F4F">
      <w:pPr>
        <w:pStyle w:val="HTMLPreformatted"/>
        <w:divId w:val="1048645795"/>
        <w:rPr>
          <w:lang w:val="en"/>
        </w:rPr>
      </w:pPr>
      <w:r>
        <w:rPr>
          <w:lang w:val="en"/>
        </w:rPr>
        <w:t xml:space="preserve">   "subject": "acct:juliet%40capulet.example@shopping.example.com",</w:t>
      </w:r>
    </w:p>
    <w:p w14:paraId="60790E5C" w14:textId="77777777" w:rsidR="00000000" w:rsidRDefault="00B52F4F">
      <w:pPr>
        <w:pStyle w:val="HTMLPreformatted"/>
        <w:divId w:val="1048645795"/>
        <w:rPr>
          <w:lang w:val="en"/>
        </w:rPr>
      </w:pPr>
      <w:r>
        <w:rPr>
          <w:lang w:val="en"/>
        </w:rPr>
        <w:t xml:space="preserve">   "links":</w:t>
      </w:r>
    </w:p>
    <w:p w14:paraId="1F28C673" w14:textId="77777777" w:rsidR="00000000" w:rsidRDefault="00B52F4F">
      <w:pPr>
        <w:pStyle w:val="HTMLPreformatted"/>
        <w:divId w:val="1048645795"/>
        <w:rPr>
          <w:lang w:val="en"/>
        </w:rPr>
      </w:pPr>
      <w:r>
        <w:rPr>
          <w:lang w:val="en"/>
        </w:rPr>
        <w:t xml:space="preserve">    [</w:t>
      </w:r>
    </w:p>
    <w:p w14:paraId="7A51FA3F" w14:textId="77777777" w:rsidR="00000000" w:rsidRDefault="00B52F4F">
      <w:pPr>
        <w:pStyle w:val="HTMLPreformatted"/>
        <w:divId w:val="1048645795"/>
        <w:rPr>
          <w:lang w:val="en"/>
        </w:rPr>
      </w:pPr>
      <w:r>
        <w:rPr>
          <w:lang w:val="en"/>
        </w:rPr>
        <w:t xml:space="preserve">     {</w:t>
      </w:r>
    </w:p>
    <w:p w14:paraId="35FA463D" w14:textId="77777777" w:rsidR="00000000" w:rsidRDefault="00B52F4F">
      <w:pPr>
        <w:pStyle w:val="HTMLPreformatted"/>
        <w:divId w:val="1048645795"/>
        <w:rPr>
          <w:lang w:val="en"/>
        </w:rPr>
      </w:pPr>
      <w:r>
        <w:rPr>
          <w:lang w:val="en"/>
        </w:rPr>
        <w:t xml:space="preserve">      "rel": "http://openid.net/specs/connect/1.0/issuer",</w:t>
      </w:r>
    </w:p>
    <w:p w14:paraId="5D6555AB" w14:textId="77777777" w:rsidR="00000000" w:rsidRDefault="00B52F4F">
      <w:pPr>
        <w:pStyle w:val="HTMLPreformatted"/>
        <w:divId w:val="1048645795"/>
        <w:rPr>
          <w:lang w:val="en"/>
        </w:rPr>
      </w:pPr>
      <w:r>
        <w:rPr>
          <w:lang w:val="en"/>
        </w:rPr>
        <w:t xml:space="preserve">      </w:t>
      </w:r>
      <w:r>
        <w:rPr>
          <w:lang w:val="en"/>
        </w:rPr>
        <w:t>"href": "https://server.example.com"</w:t>
      </w:r>
    </w:p>
    <w:p w14:paraId="13947437" w14:textId="77777777" w:rsidR="00000000" w:rsidRDefault="00B52F4F">
      <w:pPr>
        <w:pStyle w:val="HTMLPreformatted"/>
        <w:divId w:val="1048645795"/>
        <w:rPr>
          <w:lang w:val="en"/>
        </w:rPr>
      </w:pPr>
      <w:r>
        <w:rPr>
          <w:lang w:val="en"/>
        </w:rPr>
        <w:lastRenderedPageBreak/>
        <w:t xml:space="preserve">     }</w:t>
      </w:r>
    </w:p>
    <w:p w14:paraId="413B1575" w14:textId="77777777" w:rsidR="00000000" w:rsidRDefault="00B52F4F">
      <w:pPr>
        <w:pStyle w:val="HTMLPreformatted"/>
        <w:divId w:val="1048645795"/>
        <w:rPr>
          <w:lang w:val="en"/>
        </w:rPr>
      </w:pPr>
      <w:r>
        <w:rPr>
          <w:lang w:val="en"/>
        </w:rPr>
        <w:t xml:space="preserve">    ]</w:t>
      </w:r>
    </w:p>
    <w:p w14:paraId="12B2FB2E" w14:textId="77777777" w:rsidR="00000000" w:rsidRDefault="00B52F4F">
      <w:pPr>
        <w:pStyle w:val="HTMLPreformatted"/>
        <w:divId w:val="1048645795"/>
        <w:rPr>
          <w:lang w:val="en"/>
        </w:rPr>
      </w:pPr>
      <w:r>
        <w:rPr>
          <w:lang w:val="en"/>
        </w:rPr>
        <w:t xml:space="preserve">  }</w:t>
      </w:r>
    </w:p>
    <w:p w14:paraId="775AC6BC" w14:textId="77777777" w:rsidR="00000000" w:rsidRDefault="00B52F4F">
      <w:pPr>
        <w:pStyle w:val="NormalWeb"/>
        <w:divId w:val="1592352159"/>
        <w:rPr>
          <w:rFonts w:ascii="Verdana" w:hAnsi="Verdana"/>
          <w:color w:val="000000"/>
          <w:lang w:val="en"/>
        </w:rPr>
      </w:pPr>
      <w:r>
        <w:rPr>
          <w:rFonts w:ascii="Verdana" w:hAnsi="Verdana"/>
          <w:color w:val="000000"/>
          <w:lang w:val="en"/>
        </w:rPr>
        <w:t xml:space="preserve">NOTE: It is common for sites to use e-mail addresses as local identifiers for accounts at those sites, even though the domain in the e-mail address one controlled by the site. For instance, the site </w:t>
      </w:r>
      <w:r>
        <w:rPr>
          <w:rStyle w:val="HTMLTypewriter"/>
          <w:lang w:val="en"/>
        </w:rPr>
        <w:t>exa</w:t>
      </w:r>
      <w:r>
        <w:rPr>
          <w:rStyle w:val="HTMLTypewriter"/>
          <w:lang w:val="en"/>
        </w:rPr>
        <w:t>mple.org</w:t>
      </w:r>
      <w:r>
        <w:rPr>
          <w:rFonts w:ascii="Verdana" w:hAnsi="Verdana"/>
          <w:color w:val="000000"/>
          <w:lang w:val="en"/>
        </w:rPr>
        <w:t xml:space="preserve"> might have a local account named </w:t>
      </w:r>
      <w:r>
        <w:rPr>
          <w:rStyle w:val="HTMLTypewriter"/>
          <w:lang w:val="en"/>
        </w:rPr>
        <w:t>joe@example.com</w:t>
      </w:r>
      <w:r>
        <w:rPr>
          <w:rFonts w:ascii="Verdana" w:hAnsi="Verdana"/>
          <w:color w:val="000000"/>
          <w:lang w:val="en"/>
        </w:rPr>
        <w:t>. As of the time of this writing, a discussion is ongoing among WebFinger contributors about the syntax that should be used when discovering information about such accounts with WebFinger. The curren</w:t>
      </w:r>
      <w:r>
        <w:rPr>
          <w:rFonts w:ascii="Verdana" w:hAnsi="Verdana"/>
          <w:color w:val="000000"/>
          <w:lang w:val="en"/>
        </w:rPr>
        <w:t xml:space="preserve">t thinking seems to be that such accounts would be represented by quoting the '@' character in the userinfo component of the account identifier when constructing the </w:t>
      </w:r>
      <w:r>
        <w:rPr>
          <w:rStyle w:val="HTMLTypewriter"/>
          <w:lang w:val="en"/>
        </w:rPr>
        <w:t>acct:</w:t>
      </w:r>
      <w:r>
        <w:rPr>
          <w:rFonts w:ascii="Verdana" w:hAnsi="Verdana"/>
          <w:color w:val="000000"/>
          <w:lang w:val="en"/>
        </w:rPr>
        <w:t xml:space="preserve"> URI representing the account. Such an example is </w:t>
      </w:r>
      <w:r>
        <w:rPr>
          <w:rStyle w:val="HTMLTypewriter"/>
          <w:lang w:val="en"/>
        </w:rPr>
        <w:t>acct:joe%40example.com@example.org</w:t>
      </w:r>
      <w:r>
        <w:rPr>
          <w:rFonts w:ascii="Verdana" w:hAnsi="Verdana"/>
          <w:color w:val="000000"/>
          <w:lang w:val="en"/>
        </w:rPr>
        <w:t>.</w:t>
      </w:r>
      <w:r>
        <w:rPr>
          <w:rFonts w:ascii="Verdana" w:hAnsi="Verdana"/>
          <w:color w:val="000000"/>
          <w:lang w:val="en"/>
        </w:rPr>
        <w:t xml:space="preserve"> In a future version of this specification, it is possible that normalization rules will be defined allowing End-Users to input values like </w:t>
      </w:r>
      <w:r>
        <w:rPr>
          <w:rStyle w:val="HTMLTypewriter"/>
          <w:lang w:val="en"/>
        </w:rPr>
        <w:t>joe@example.com@example.org</w:t>
      </w:r>
      <w:r>
        <w:rPr>
          <w:rFonts w:ascii="Verdana" w:hAnsi="Verdana"/>
          <w:color w:val="000000"/>
          <w:lang w:val="en"/>
        </w:rPr>
        <w:t xml:space="preserve"> to initiate discovery on such accounts. </w:t>
      </w:r>
    </w:p>
    <w:p w14:paraId="70870EE2" w14:textId="77777777" w:rsidR="00000000" w:rsidRDefault="00B52F4F">
      <w:pPr>
        <w:spacing w:before="0" w:beforeAutospacing="0" w:after="0" w:afterAutospacing="0"/>
        <w:divId w:val="1592352159"/>
        <w:rPr>
          <w:rFonts w:ascii="Verdana" w:eastAsia="Times New Roman" w:hAnsi="Verdana"/>
          <w:color w:val="000000"/>
          <w:lang w:val="en"/>
        </w:rPr>
      </w:pPr>
      <w:bookmarkStart w:id="53" w:name="ProviderMetadata"/>
      <w:bookmarkEnd w:id="53"/>
    </w:p>
    <w:p w14:paraId="0852E639" w14:textId="77777777" w:rsidR="00000000" w:rsidRDefault="00B52F4F">
      <w:pPr>
        <w:spacing w:before="0" w:beforeAutospacing="0" w:after="0" w:afterAutospacing="0"/>
        <w:divId w:val="1592352159"/>
        <w:rPr>
          <w:rFonts w:ascii="Verdana" w:eastAsia="Times New Roman" w:hAnsi="Verdana"/>
          <w:color w:val="000000"/>
          <w:lang w:val="en"/>
        </w:rPr>
      </w:pPr>
      <w:r>
        <w:rPr>
          <w:rFonts w:ascii="Verdana" w:eastAsia="Times New Roman" w:hAnsi="Verdana"/>
          <w:color w:val="000000"/>
          <w:lang w:val="en"/>
        </w:rPr>
        <w:pict>
          <v:rect id="_x0000_i1038"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6DD3108A" w14:textId="77777777">
        <w:trPr>
          <w:divId w:val="1592352159"/>
          <w:trHeight w:val="225"/>
          <w:tblCellSpacing w:w="12" w:type="dxa"/>
        </w:trPr>
        <w:tc>
          <w:tcPr>
            <w:tcW w:w="450" w:type="dxa"/>
            <w:shd w:val="clear" w:color="auto" w:fill="990000"/>
            <w:vAlign w:val="center"/>
            <w:hideMark/>
          </w:tcPr>
          <w:p w14:paraId="6F56BE65" w14:textId="77777777" w:rsidR="00000000" w:rsidRDefault="00B52F4F">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552E74E5" w14:textId="77777777" w:rsidR="00000000" w:rsidRDefault="00B52F4F">
      <w:pPr>
        <w:pStyle w:val="Heading3"/>
        <w:divId w:val="1592352159"/>
        <w:rPr>
          <w:rFonts w:eastAsia="Times New Roman"/>
          <w:lang w:val="en"/>
        </w:rPr>
      </w:pPr>
      <w:bookmarkStart w:id="54" w:name="rfc.section.3"/>
      <w:bookmarkEnd w:id="54"/>
      <w:r>
        <w:rPr>
          <w:rFonts w:eastAsia="Times New Roman"/>
          <w:lang w:val="en"/>
        </w:rPr>
        <w:t>3.  OpenID Provider Metadata</w:t>
      </w:r>
    </w:p>
    <w:p w14:paraId="72474B48" w14:textId="77777777" w:rsidR="00000000" w:rsidRDefault="00B52F4F">
      <w:pPr>
        <w:pStyle w:val="NormalWeb"/>
        <w:divId w:val="1592352159"/>
        <w:rPr>
          <w:rFonts w:ascii="Verdana" w:hAnsi="Verdana"/>
          <w:color w:val="000000"/>
          <w:lang w:val="en"/>
        </w:rPr>
      </w:pPr>
      <w:r>
        <w:rPr>
          <w:rFonts w:ascii="Verdana" w:hAnsi="Verdana"/>
          <w:color w:val="000000"/>
          <w:lang w:val="en"/>
        </w:rPr>
        <w:t xml:space="preserve">OpenID Providers have metadata describing their configuration. </w:t>
      </w:r>
      <w:r>
        <w:rPr>
          <w:rFonts w:ascii="Verdana" w:hAnsi="Verdana"/>
          <w:color w:val="000000"/>
          <w:lang w:val="en"/>
        </w:rPr>
        <w:t xml:space="preserve">These OpenID Provider Metadata values are used by OpenID Connect: </w:t>
      </w:r>
    </w:p>
    <w:p w14:paraId="341FFE0C" w14:textId="77777777" w:rsidR="00000000" w:rsidRDefault="00B52F4F">
      <w:pPr>
        <w:spacing w:before="0" w:beforeAutospacing="0" w:after="0" w:afterAutospacing="0"/>
        <w:divId w:val="2145613718"/>
        <w:rPr>
          <w:rFonts w:ascii="Verdana" w:eastAsia="Times New Roman" w:hAnsi="Verdana"/>
          <w:color w:val="000000"/>
          <w:lang w:val="en"/>
        </w:rPr>
      </w:pPr>
      <w:r>
        <w:rPr>
          <w:rFonts w:ascii="Verdana" w:eastAsia="Times New Roman" w:hAnsi="Verdana"/>
          <w:color w:val="000000"/>
          <w:lang w:val="en"/>
        </w:rPr>
        <w:t>issuer</w:t>
      </w:r>
    </w:p>
    <w:p w14:paraId="4A61D39F" w14:textId="77777777" w:rsidR="00000000" w:rsidRDefault="00B52F4F">
      <w:pPr>
        <w:spacing w:before="0" w:beforeAutospacing="0" w:after="0" w:afterAutospacing="0"/>
        <w:ind w:left="720"/>
        <w:divId w:val="2145613718"/>
        <w:rPr>
          <w:rFonts w:ascii="Verdana" w:eastAsia="Times New Roman" w:hAnsi="Verdana"/>
          <w:color w:val="000000"/>
          <w:lang w:val="en"/>
        </w:rPr>
      </w:pPr>
      <w:r>
        <w:rPr>
          <w:rFonts w:ascii="Verdana" w:eastAsia="Times New Roman" w:hAnsi="Verdana"/>
          <w:color w:val="000000"/>
          <w:lang w:val="en"/>
        </w:rPr>
        <w:t xml:space="preserve">REQUIRED. URL using the </w:t>
      </w:r>
      <w:r>
        <w:rPr>
          <w:rStyle w:val="HTMLTypewriter"/>
          <w:lang w:val="en"/>
        </w:rPr>
        <w:t>https</w:t>
      </w:r>
      <w:r>
        <w:rPr>
          <w:rFonts w:ascii="Verdana" w:eastAsia="Times New Roman" w:hAnsi="Verdana"/>
          <w:color w:val="000000"/>
          <w:lang w:val="en"/>
        </w:rPr>
        <w:t xml:space="preserve"> scheme with no query or fragment component that the OP asserts as its Issuer Identifier. If Issuer discovery is supported (see </w:t>
      </w:r>
      <w:hyperlink w:anchor="IssuerDiscovery" w:history="1">
        <w:r>
          <w:rPr>
            <w:rStyle w:val="Hyperlink"/>
            <w:rFonts w:ascii="Verdana" w:eastAsia="Times New Roman" w:hAnsi="Verdana"/>
            <w:u w:val="none"/>
            <w:lang w:val="en"/>
          </w:rPr>
          <w:t>Section 2</w:t>
        </w:r>
        <w:r>
          <w:rPr>
            <w:rStyle w:val="Hyperlink"/>
            <w:rFonts w:ascii="Verdana" w:eastAsia="Times New Roman" w:hAnsi="Verdana"/>
            <w:vanish/>
            <w:u w:val="none"/>
            <w:lang w:val="en"/>
          </w:rPr>
          <w:t xml:space="preserve"> (OpenID Provider Issuer Discovery)</w:t>
        </w:r>
      </w:hyperlink>
      <w:r>
        <w:rPr>
          <w:rFonts w:ascii="Verdana" w:eastAsia="Times New Roman" w:hAnsi="Verdana"/>
          <w:color w:val="000000"/>
          <w:lang w:val="en"/>
        </w:rPr>
        <w:t xml:space="preserve">), this value MUST be identical to the issuer value returned by WebFinger. This also MUST be identical to the </w:t>
      </w:r>
      <w:r>
        <w:rPr>
          <w:rStyle w:val="HTMLTypewriter"/>
          <w:lang w:val="en"/>
        </w:rPr>
        <w:t>iss</w:t>
      </w:r>
      <w:r>
        <w:rPr>
          <w:rFonts w:ascii="Verdana" w:eastAsia="Times New Roman" w:hAnsi="Verdana"/>
          <w:color w:val="000000"/>
          <w:lang w:val="en"/>
        </w:rPr>
        <w:t xml:space="preserve"> Claim value in ID Tokens issued from this Issuer. </w:t>
      </w:r>
    </w:p>
    <w:p w14:paraId="26005C9F" w14:textId="77777777" w:rsidR="00000000" w:rsidRDefault="00B52F4F">
      <w:pPr>
        <w:spacing w:before="0" w:beforeAutospacing="0" w:after="0" w:afterAutospacing="0"/>
        <w:divId w:val="2145613718"/>
        <w:rPr>
          <w:rFonts w:ascii="Verdana" w:eastAsia="Times New Roman" w:hAnsi="Verdana"/>
          <w:color w:val="000000"/>
          <w:lang w:val="en"/>
        </w:rPr>
      </w:pPr>
      <w:r>
        <w:rPr>
          <w:rFonts w:ascii="Verdana" w:eastAsia="Times New Roman" w:hAnsi="Verdana"/>
          <w:color w:val="000000"/>
          <w:lang w:val="en"/>
        </w:rPr>
        <w:t>authorization_endpoint</w:t>
      </w:r>
    </w:p>
    <w:p w14:paraId="76EDFBC7" w14:textId="5EC1590A" w:rsidR="00000000" w:rsidRDefault="00B52F4F">
      <w:pPr>
        <w:spacing w:before="0" w:beforeAutospacing="0" w:after="0" w:afterAutospacing="0"/>
        <w:ind w:left="720"/>
        <w:divId w:val="2145613718"/>
        <w:rPr>
          <w:rFonts w:ascii="Verdana" w:eastAsia="Times New Roman" w:hAnsi="Verdana"/>
          <w:color w:val="000000"/>
          <w:lang w:val="en"/>
        </w:rPr>
      </w:pPr>
      <w:r>
        <w:rPr>
          <w:rFonts w:ascii="Verdana" w:eastAsia="Times New Roman" w:hAnsi="Verdana"/>
          <w:color w:val="000000"/>
          <w:lang w:val="en"/>
        </w:rPr>
        <w:t xml:space="preserve">REQUIRED. </w:t>
      </w:r>
      <w:r>
        <w:rPr>
          <w:rFonts w:ascii="Verdana" w:eastAsia="Times New Roman" w:hAnsi="Verdana"/>
          <w:color w:val="000000"/>
          <w:lang w:val="en"/>
        </w:rPr>
        <w:t xml:space="preserve">URL of the OP's OAuth 2.0 Authorization Endpoint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"OpenID.Core"</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[OpenID.Core]</w:t>
      </w:r>
      <w:r>
        <w:rPr>
          <w:rStyle w:val="Hyperlink"/>
          <w:rFonts w:ascii="Verdana" w:eastAsia="Times New Roman" w:hAnsi="Verdana"/>
          <w:vanish/>
          <w:u w:val="none"/>
          <w:lang w:val="en"/>
        </w:rPr>
        <w:t xml:space="preserve"> (Sakimura, N., Bradley, J., Jones, M., de Medeiros, B., and C. Mortimore, “OpenID Connect Core 1.0,” </w:t>
      </w:r>
      <w:del w:id="55" w:author="Author" w:date="2015-08-04T00:08:00Z">
        <w:r>
          <w:rPr>
            <w:rStyle w:val="Hyperlink"/>
            <w:rFonts w:ascii="Verdana" w:eastAsia="Times New Roman" w:hAnsi="Verdana"/>
            <w:vanish/>
            <w:u w:val="none"/>
            <w:lang w:val="en"/>
          </w:rPr>
          <w:delText>November 2014</w:delText>
        </w:r>
      </w:del>
      <w:ins w:id="56" w:author="Author" w:date="2015-08-04T00:08:00Z">
        <w:r>
          <w:rPr>
            <w:rStyle w:val="Hyperlink"/>
            <w:rFonts w:ascii="Verdana" w:eastAsia="Times New Roman" w:hAnsi="Verdana"/>
            <w:vanish/>
            <w:u w:val="none"/>
            <w:lang w:val="en"/>
          </w:rPr>
          <w:t>August 2015</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w:t>
      </w:r>
    </w:p>
    <w:p w14:paraId="22E0EE17" w14:textId="77777777" w:rsidR="00000000" w:rsidRDefault="00B52F4F">
      <w:pPr>
        <w:spacing w:before="0" w:beforeAutospacing="0" w:after="0" w:afterAutospacing="0"/>
        <w:divId w:val="2145613718"/>
        <w:rPr>
          <w:rFonts w:ascii="Verdana" w:eastAsia="Times New Roman" w:hAnsi="Verdana"/>
          <w:color w:val="000000"/>
          <w:lang w:val="en"/>
        </w:rPr>
      </w:pPr>
      <w:r>
        <w:rPr>
          <w:rFonts w:ascii="Verdana" w:eastAsia="Times New Roman" w:hAnsi="Verdana"/>
          <w:color w:val="000000"/>
          <w:lang w:val="en"/>
        </w:rPr>
        <w:t>token_endpoint</w:t>
      </w:r>
    </w:p>
    <w:p w14:paraId="2A1AB84E" w14:textId="3A81B644" w:rsidR="00000000" w:rsidRDefault="00B52F4F">
      <w:pPr>
        <w:spacing w:before="0" w:beforeAutospacing="0" w:after="0" w:afterAutospacing="0"/>
        <w:ind w:left="720"/>
        <w:divId w:val="2145613718"/>
        <w:rPr>
          <w:rFonts w:ascii="Verdana" w:eastAsia="Times New Roman" w:hAnsi="Verdana"/>
          <w:color w:val="000000"/>
          <w:lang w:val="en"/>
        </w:rPr>
      </w:pPr>
      <w:r>
        <w:rPr>
          <w:rFonts w:ascii="Verdana" w:eastAsia="Times New Roman" w:hAnsi="Verdana"/>
          <w:color w:val="000000"/>
          <w:lang w:val="en"/>
        </w:rPr>
        <w:lastRenderedPageBreak/>
        <w:t>URL of the OP's OAuth 2.0 T</w:t>
      </w:r>
      <w:r>
        <w:rPr>
          <w:rFonts w:ascii="Verdana" w:eastAsia="Times New Roman" w:hAnsi="Verdana"/>
          <w:color w:val="000000"/>
          <w:lang w:val="en"/>
        </w:rPr>
        <w:t xml:space="preserve">oken Endpoint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"OpenID.Core"</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[OpenID.Core]</w:t>
      </w:r>
      <w:r>
        <w:rPr>
          <w:rStyle w:val="Hyperlink"/>
          <w:rFonts w:ascii="Verdana" w:eastAsia="Times New Roman" w:hAnsi="Verdana"/>
          <w:vanish/>
          <w:u w:val="none"/>
          <w:lang w:val="en"/>
        </w:rPr>
        <w:t xml:space="preserve"> (Sakimura, N., Bradley, J., Jones, M., de Medeiros, B., and C. Mortimore, “OpenID Connect Core 1.0,” </w:t>
      </w:r>
      <w:del w:id="57" w:author="Author" w:date="2015-08-04T00:08:00Z">
        <w:r>
          <w:rPr>
            <w:rStyle w:val="Hyperlink"/>
            <w:rFonts w:ascii="Verdana" w:eastAsia="Times New Roman" w:hAnsi="Verdana"/>
            <w:vanish/>
            <w:u w:val="none"/>
            <w:lang w:val="en"/>
          </w:rPr>
          <w:delText>November 2014</w:delText>
        </w:r>
      </w:del>
      <w:ins w:id="58" w:author="Author" w:date="2015-08-04T00:08:00Z">
        <w:r>
          <w:rPr>
            <w:rStyle w:val="Hyperlink"/>
            <w:rFonts w:ascii="Verdana" w:eastAsia="Times New Roman" w:hAnsi="Verdana"/>
            <w:vanish/>
            <w:u w:val="none"/>
            <w:lang w:val="en"/>
          </w:rPr>
          <w:t>August 2015</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This is REQUIRED unless only the Implicit Flow is used. </w:t>
      </w:r>
    </w:p>
    <w:p w14:paraId="5E1D5AE8" w14:textId="77777777" w:rsidR="00000000" w:rsidRDefault="00B52F4F">
      <w:pPr>
        <w:spacing w:before="0" w:beforeAutospacing="0" w:after="0" w:afterAutospacing="0"/>
        <w:divId w:val="2145613718"/>
        <w:rPr>
          <w:rFonts w:ascii="Verdana" w:eastAsia="Times New Roman" w:hAnsi="Verdana"/>
          <w:color w:val="000000"/>
          <w:lang w:val="en"/>
        </w:rPr>
      </w:pPr>
      <w:r>
        <w:rPr>
          <w:rFonts w:ascii="Verdana" w:eastAsia="Times New Roman" w:hAnsi="Verdana"/>
          <w:color w:val="000000"/>
          <w:lang w:val="en"/>
        </w:rPr>
        <w:t>userinfo_endpoint</w:t>
      </w:r>
    </w:p>
    <w:p w14:paraId="27355691" w14:textId="1D3A1C2E" w:rsidR="00000000" w:rsidRDefault="00B52F4F">
      <w:pPr>
        <w:spacing w:before="0" w:beforeAutospacing="0" w:after="0" w:afterAutospacing="0"/>
        <w:ind w:left="720"/>
        <w:divId w:val="2145613718"/>
        <w:rPr>
          <w:rFonts w:ascii="Verdana" w:eastAsia="Times New Roman" w:hAnsi="Verdana"/>
          <w:color w:val="000000"/>
          <w:lang w:val="en"/>
        </w:rPr>
      </w:pPr>
      <w:r>
        <w:rPr>
          <w:rFonts w:ascii="Verdana" w:eastAsia="Times New Roman" w:hAnsi="Verdana"/>
          <w:color w:val="000000"/>
          <w:lang w:val="en"/>
        </w:rPr>
        <w:t>REC</w:t>
      </w:r>
      <w:r>
        <w:rPr>
          <w:rFonts w:ascii="Verdana" w:eastAsia="Times New Roman" w:hAnsi="Verdana"/>
          <w:color w:val="000000"/>
          <w:lang w:val="en"/>
        </w:rPr>
        <w:t xml:space="preserve">OMMENDED. URL of the OP's UserInfo Endpoint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"OpenID.Core"</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[OpenID.Core]</w:t>
      </w:r>
      <w:r>
        <w:rPr>
          <w:rStyle w:val="Hyperlink"/>
          <w:rFonts w:ascii="Verdana" w:eastAsia="Times New Roman" w:hAnsi="Verdana"/>
          <w:vanish/>
          <w:u w:val="none"/>
          <w:lang w:val="en"/>
        </w:rPr>
        <w:t xml:space="preserve"> (Sakimura, N., Bradley, J., Jones, M., de Medeiros, B., and C. Mortimore, “OpenID Connect Core 1.0,” </w:t>
      </w:r>
      <w:del w:id="59" w:author="Author" w:date="2015-08-04T00:08:00Z">
        <w:r>
          <w:rPr>
            <w:rStyle w:val="Hyperlink"/>
            <w:rFonts w:ascii="Verdana" w:eastAsia="Times New Roman" w:hAnsi="Verdana"/>
            <w:vanish/>
            <w:u w:val="none"/>
            <w:lang w:val="en"/>
          </w:rPr>
          <w:delText>November 2014</w:delText>
        </w:r>
      </w:del>
      <w:ins w:id="60" w:author="Author" w:date="2015-08-04T00:08:00Z">
        <w:r>
          <w:rPr>
            <w:rStyle w:val="Hyperlink"/>
            <w:rFonts w:ascii="Verdana" w:eastAsia="Times New Roman" w:hAnsi="Verdana"/>
            <w:vanish/>
            <w:u w:val="none"/>
            <w:lang w:val="en"/>
          </w:rPr>
          <w:t>August 2015</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This URL MUST use the </w:t>
      </w:r>
      <w:r>
        <w:rPr>
          <w:rStyle w:val="HTMLTypewriter"/>
          <w:lang w:val="en"/>
        </w:rPr>
        <w:t>https</w:t>
      </w:r>
      <w:r>
        <w:rPr>
          <w:rFonts w:ascii="Verdana" w:eastAsia="Times New Roman" w:hAnsi="Verdana"/>
          <w:color w:val="000000"/>
          <w:lang w:val="en"/>
        </w:rPr>
        <w:t xml:space="preserve"> scheme and MAY conta</w:t>
      </w:r>
      <w:r>
        <w:rPr>
          <w:rFonts w:ascii="Verdana" w:eastAsia="Times New Roman" w:hAnsi="Verdana"/>
          <w:color w:val="000000"/>
          <w:lang w:val="en"/>
        </w:rPr>
        <w:t xml:space="preserve">in port, path, and query parameter components. </w:t>
      </w:r>
    </w:p>
    <w:p w14:paraId="4446BBD0" w14:textId="77777777" w:rsidR="00000000" w:rsidRDefault="00B52F4F">
      <w:pPr>
        <w:spacing w:before="0" w:beforeAutospacing="0" w:after="0" w:afterAutospacing="0"/>
        <w:divId w:val="2145613718"/>
        <w:rPr>
          <w:rFonts w:ascii="Verdana" w:eastAsia="Times New Roman" w:hAnsi="Verdana"/>
          <w:color w:val="000000"/>
          <w:lang w:val="en"/>
        </w:rPr>
      </w:pPr>
      <w:r>
        <w:rPr>
          <w:rFonts w:ascii="Verdana" w:eastAsia="Times New Roman" w:hAnsi="Verdana"/>
          <w:color w:val="000000"/>
          <w:lang w:val="en"/>
        </w:rPr>
        <w:t>jwks_uri</w:t>
      </w:r>
    </w:p>
    <w:p w14:paraId="689FEACF" w14:textId="265DECDC" w:rsidR="00000000" w:rsidRDefault="00B52F4F">
      <w:pPr>
        <w:spacing w:before="0" w:beforeAutospacing="0" w:after="0" w:afterAutospacing="0"/>
        <w:ind w:left="720"/>
        <w:divId w:val="2145613718"/>
        <w:rPr>
          <w:rFonts w:ascii="Verdana" w:eastAsia="Times New Roman" w:hAnsi="Verdana"/>
          <w:color w:val="000000"/>
          <w:lang w:val="en"/>
        </w:rPr>
      </w:pPr>
      <w:r>
        <w:rPr>
          <w:rFonts w:ascii="Verdana" w:eastAsia="Times New Roman" w:hAnsi="Verdana"/>
          <w:color w:val="000000"/>
          <w:lang w:val="en"/>
        </w:rPr>
        <w:t xml:space="preserve">REQUIRED. URL of the OP's </w:t>
      </w:r>
      <w:del w:id="61" w:author="Author" w:date="2015-08-04T00:08:00Z">
        <w:r>
          <w:rPr>
            <w:rFonts w:ascii="Verdana" w:eastAsia="Times New Roman" w:hAnsi="Verdana"/>
            <w:color w:val="000000"/>
            <w:lang w:val="en"/>
          </w:rPr>
          <w:delText>JSON Web Key</w:delText>
        </w:r>
      </w:del>
      <w:ins w:id="62" w:author="Author" w:date="2015-08-04T00:08:00Z">
        <w:r>
          <w:rPr>
            <w:rFonts w:ascii="Verdana" w:eastAsia="Times New Roman" w:hAnsi="Verdana"/>
            <w:color w:val="000000"/>
            <w:lang w:val="en"/>
          </w:rPr>
          <w:t>JWK</w:t>
        </w:r>
      </w:ins>
      <w:r>
        <w:rPr>
          <w:rFonts w:ascii="Verdana" w:eastAsia="Times New Roman" w:hAnsi="Verdana"/>
          <w:color w:val="000000"/>
          <w:lang w:val="en"/>
        </w:rPr>
        <w:t xml:space="preserve"> Set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"JWK"</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[JWK]</w:t>
      </w:r>
      <w:r>
        <w:rPr>
          <w:rStyle w:val="Hyperlink"/>
          <w:rFonts w:ascii="Verdana" w:eastAsia="Times New Roman" w:hAnsi="Verdana"/>
          <w:vanish/>
          <w:u w:val="none"/>
          <w:lang w:val="en"/>
        </w:rPr>
        <w:t xml:space="preserve"> (Jones, M., “JSON Web Key (JWK),” </w:t>
      </w:r>
      <w:del w:id="63" w:author="Author" w:date="2015-08-04T00:08:00Z">
        <w:r>
          <w:rPr>
            <w:rStyle w:val="Hyperlink"/>
            <w:rFonts w:ascii="Verdana" w:eastAsia="Times New Roman" w:hAnsi="Verdana"/>
            <w:vanish/>
            <w:u w:val="none"/>
            <w:lang w:val="en"/>
          </w:rPr>
          <w:delText>July 2014</w:delText>
        </w:r>
      </w:del>
      <w:ins w:id="64" w:author="Author" w:date="2015-08-04T00:08:00Z">
        <w:r>
          <w:rPr>
            <w:rStyle w:val="Hyperlink"/>
            <w:rFonts w:ascii="Verdana" w:eastAsia="Times New Roman" w:hAnsi="Verdana"/>
            <w:vanish/>
            <w:u w:val="none"/>
            <w:lang w:val="en"/>
          </w:rPr>
          <w:t>May 2015</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document. This contains the signing key(s) the RP uses to validate signatures from the O</w:t>
      </w:r>
      <w:r>
        <w:rPr>
          <w:rFonts w:ascii="Verdana" w:eastAsia="Times New Roman" w:hAnsi="Verdana"/>
          <w:color w:val="000000"/>
          <w:lang w:val="en"/>
        </w:rPr>
        <w:t xml:space="preserve">P. The JWK Set MAY also contain the Server's encryption key(s), which are used by RPs to encrypt requests to the Server. When both signing and encryption keys are made available, a </w:t>
      </w:r>
      <w:r>
        <w:rPr>
          <w:rStyle w:val="HTMLTypewriter"/>
          <w:lang w:val="en"/>
        </w:rPr>
        <w:t>use</w:t>
      </w:r>
      <w:r>
        <w:rPr>
          <w:rFonts w:ascii="Verdana" w:eastAsia="Times New Roman" w:hAnsi="Verdana"/>
          <w:color w:val="000000"/>
          <w:lang w:val="en"/>
        </w:rPr>
        <w:t xml:space="preserve"> (</w:t>
      </w:r>
      <w:del w:id="65" w:author="Author" w:date="2015-08-04T00:08:00Z">
        <w:r>
          <w:rPr>
            <w:rFonts w:ascii="Verdana" w:eastAsia="Times New Roman" w:hAnsi="Verdana"/>
            <w:color w:val="000000"/>
            <w:lang w:val="en"/>
          </w:rPr>
          <w:delText>Key Use</w:delText>
        </w:r>
      </w:del>
      <w:ins w:id="66" w:author="Author" w:date="2015-08-04T00:08:00Z">
        <w:r>
          <w:rPr>
            <w:rFonts w:ascii="Verdana" w:eastAsia="Times New Roman" w:hAnsi="Verdana"/>
            <w:color w:val="000000"/>
            <w:lang w:val="en"/>
          </w:rPr>
          <w:t>public key use</w:t>
        </w:r>
      </w:ins>
      <w:r>
        <w:rPr>
          <w:rFonts w:ascii="Verdana" w:eastAsia="Times New Roman" w:hAnsi="Verdana"/>
          <w:color w:val="000000"/>
          <w:lang w:val="en"/>
        </w:rPr>
        <w:t>) parameter value is REQUIRED for all keys in the refere</w:t>
      </w:r>
      <w:r>
        <w:rPr>
          <w:rFonts w:ascii="Verdana" w:eastAsia="Times New Roman" w:hAnsi="Verdana"/>
          <w:color w:val="000000"/>
          <w:lang w:val="en"/>
        </w:rPr>
        <w:t xml:space="preserve">nced JWK Set to indicate each key's intended usage. Although some algorithms allow the same key to be used for both signatures and encryption, doing so is NOT RECOMMENDED, as it is less secure. The JWK </w:t>
      </w:r>
      <w:r>
        <w:rPr>
          <w:rStyle w:val="HTMLTypewriter"/>
          <w:lang w:val="en"/>
        </w:rPr>
        <w:t>x5c</w:t>
      </w:r>
      <w:r>
        <w:rPr>
          <w:rFonts w:ascii="Verdana" w:eastAsia="Times New Roman" w:hAnsi="Verdana"/>
          <w:color w:val="000000"/>
          <w:lang w:val="en"/>
        </w:rPr>
        <w:t xml:space="preserve"> parameter MAY be used to provide X.509 representat</w:t>
      </w:r>
      <w:r>
        <w:rPr>
          <w:rFonts w:ascii="Verdana" w:eastAsia="Times New Roman" w:hAnsi="Verdana"/>
          <w:color w:val="000000"/>
          <w:lang w:val="en"/>
        </w:rPr>
        <w:t xml:space="preserve">ions of keys provided. When used, the bare key values MUST still be present and MUST match those in the certificate. </w:t>
      </w:r>
    </w:p>
    <w:p w14:paraId="59FFF5A4" w14:textId="77777777" w:rsidR="00000000" w:rsidRDefault="00B52F4F">
      <w:pPr>
        <w:spacing w:before="0" w:beforeAutospacing="0" w:after="0" w:afterAutospacing="0"/>
        <w:divId w:val="2145613718"/>
        <w:rPr>
          <w:rFonts w:ascii="Verdana" w:eastAsia="Times New Roman" w:hAnsi="Verdana"/>
          <w:color w:val="000000"/>
          <w:lang w:val="en"/>
        </w:rPr>
      </w:pPr>
      <w:r>
        <w:rPr>
          <w:rFonts w:ascii="Verdana" w:eastAsia="Times New Roman" w:hAnsi="Verdana"/>
          <w:color w:val="000000"/>
          <w:lang w:val="en"/>
        </w:rPr>
        <w:t>registration_endpoint</w:t>
      </w:r>
    </w:p>
    <w:p w14:paraId="4B7F8ABD" w14:textId="7C54854A" w:rsidR="00000000" w:rsidRDefault="00B52F4F">
      <w:pPr>
        <w:spacing w:before="0" w:beforeAutospacing="0" w:after="0" w:afterAutospacing="0"/>
        <w:ind w:left="720"/>
        <w:divId w:val="2145613718"/>
        <w:rPr>
          <w:rFonts w:ascii="Verdana" w:eastAsia="Times New Roman" w:hAnsi="Verdana"/>
          <w:color w:val="000000"/>
          <w:lang w:val="en"/>
        </w:rPr>
      </w:pPr>
      <w:r>
        <w:rPr>
          <w:rFonts w:ascii="Verdana" w:eastAsia="Times New Roman" w:hAnsi="Verdana"/>
          <w:color w:val="000000"/>
          <w:lang w:val="en"/>
        </w:rPr>
        <w:t xml:space="preserve">RECOMMENDED. URL of the OP's Dynamic Client Registration Endpoint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"OpenID.Registration"</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[OpenID.</w:t>
      </w:r>
      <w:r>
        <w:rPr>
          <w:rStyle w:val="Hyperlink"/>
          <w:rFonts w:ascii="Verdana" w:eastAsia="Times New Roman" w:hAnsi="Verdana"/>
          <w:u w:val="none"/>
          <w:lang w:val="en"/>
        </w:rPr>
        <w:t>Registration]</w:t>
      </w:r>
      <w:r>
        <w:rPr>
          <w:rStyle w:val="Hyperlink"/>
          <w:rFonts w:ascii="Verdana" w:eastAsia="Times New Roman" w:hAnsi="Verdana"/>
          <w:vanish/>
          <w:u w:val="none"/>
          <w:lang w:val="en"/>
        </w:rPr>
        <w:t xml:space="preserve"> (Sakimura, N., Bradley, J., and M. Jones, “OpenID Connect Dynamic Client Registration 1.0,” </w:t>
      </w:r>
      <w:del w:id="67" w:author="Author" w:date="2015-08-04T00:08:00Z">
        <w:r>
          <w:rPr>
            <w:rStyle w:val="Hyperlink"/>
            <w:rFonts w:ascii="Verdana" w:eastAsia="Times New Roman" w:hAnsi="Verdana"/>
            <w:vanish/>
            <w:u w:val="none"/>
            <w:lang w:val="en"/>
          </w:rPr>
          <w:delText>November 2014</w:delText>
        </w:r>
      </w:del>
      <w:ins w:id="68" w:author="Author" w:date="2015-08-04T00:08:00Z">
        <w:r>
          <w:rPr>
            <w:rStyle w:val="Hyperlink"/>
            <w:rFonts w:ascii="Verdana" w:eastAsia="Times New Roman" w:hAnsi="Verdana"/>
            <w:vanish/>
            <w:u w:val="none"/>
            <w:lang w:val="en"/>
          </w:rPr>
          <w:t>August 2015</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w:t>
      </w:r>
    </w:p>
    <w:p w14:paraId="76FA5FA8" w14:textId="77777777" w:rsidR="00000000" w:rsidRDefault="00B52F4F">
      <w:pPr>
        <w:spacing w:before="0" w:beforeAutospacing="0" w:after="0" w:afterAutospacing="0"/>
        <w:divId w:val="2145613718"/>
        <w:rPr>
          <w:rFonts w:ascii="Verdana" w:eastAsia="Times New Roman" w:hAnsi="Verdana"/>
          <w:color w:val="000000"/>
          <w:lang w:val="en"/>
        </w:rPr>
      </w:pPr>
      <w:r>
        <w:rPr>
          <w:rFonts w:ascii="Verdana" w:eastAsia="Times New Roman" w:hAnsi="Verdana"/>
          <w:color w:val="000000"/>
          <w:lang w:val="en"/>
        </w:rPr>
        <w:t>scopes_supported</w:t>
      </w:r>
    </w:p>
    <w:p w14:paraId="7E34988E" w14:textId="518A7220" w:rsidR="00000000" w:rsidRDefault="00B52F4F">
      <w:pPr>
        <w:spacing w:before="0" w:beforeAutospacing="0" w:after="0" w:afterAutospacing="0"/>
        <w:ind w:left="720"/>
        <w:divId w:val="2145613718"/>
        <w:rPr>
          <w:rFonts w:ascii="Verdana" w:eastAsia="Times New Roman" w:hAnsi="Verdana"/>
          <w:color w:val="000000"/>
          <w:lang w:val="en"/>
        </w:rPr>
      </w:pPr>
      <w:r>
        <w:rPr>
          <w:rFonts w:ascii="Verdana" w:eastAsia="Times New Roman" w:hAnsi="Verdana"/>
          <w:color w:val="000000"/>
          <w:lang w:val="en"/>
        </w:rPr>
        <w:t xml:space="preserve">RECOMMENDED. JSON array containing a list of the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"RFC6749"</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OAuth 2.0</w:t>
      </w:r>
      <w:r>
        <w:rPr>
          <w:rStyle w:val="Hyperlink"/>
          <w:rFonts w:ascii="Verdana" w:eastAsia="Times New Roman" w:hAnsi="Verdana"/>
          <w:vanish/>
          <w:u w:val="none"/>
          <w:lang w:val="en"/>
        </w:rPr>
        <w:t xml:space="preserve"> (Hardt, D., </w:t>
      </w:r>
      <w:ins w:id="69" w:author="Author" w:date="2015-08-04T00:08:00Z">
        <w:r>
          <w:rPr>
            <w:rStyle w:val="Hyperlink"/>
            <w:rFonts w:ascii="Verdana" w:eastAsia="Times New Roman" w:hAnsi="Verdana"/>
            <w:vanish/>
            <w:u w:val="none"/>
            <w:lang w:val="en"/>
          </w:rPr>
          <w:t xml:space="preserve">Ed., </w:t>
        </w:r>
      </w:ins>
      <w:r>
        <w:rPr>
          <w:rStyle w:val="Hyperlink"/>
          <w:rFonts w:ascii="Verdana" w:eastAsia="Times New Roman" w:hAnsi="Verdana"/>
          <w:vanish/>
          <w:u w:val="none"/>
          <w:lang w:val="en"/>
        </w:rPr>
        <w:t xml:space="preserve">“The OAuth </w:t>
      </w:r>
      <w:r>
        <w:rPr>
          <w:rStyle w:val="Hyperlink"/>
          <w:rFonts w:ascii="Verdana" w:eastAsia="Times New Roman" w:hAnsi="Verdana"/>
          <w:vanish/>
          <w:u w:val="none"/>
          <w:lang w:val="en"/>
        </w:rPr>
        <w:t>2.0 Authorization Framework,” October 2012.)</w:t>
      </w:r>
      <w:r>
        <w:rPr>
          <w:rFonts w:ascii="Verdana" w:eastAsia="Times New Roman" w:hAnsi="Verdana"/>
          <w:color w:val="000000"/>
          <w:lang w:val="en"/>
        </w:rPr>
        <w:fldChar w:fldCharType="end"/>
      </w:r>
      <w:r>
        <w:rPr>
          <w:rFonts w:ascii="Verdana" w:eastAsia="Times New Roman" w:hAnsi="Verdana"/>
          <w:color w:val="000000"/>
          <w:lang w:val="en"/>
        </w:rPr>
        <w:t xml:space="preserve"> [RFC6749] scope values that this server supports. The server MUST support the </w:t>
      </w:r>
      <w:r>
        <w:rPr>
          <w:rStyle w:val="HTMLTypewriter"/>
          <w:lang w:val="en"/>
        </w:rPr>
        <w:t>openid</w:t>
      </w:r>
      <w:r>
        <w:rPr>
          <w:rFonts w:ascii="Verdana" w:eastAsia="Times New Roman" w:hAnsi="Verdana"/>
          <w:color w:val="000000"/>
          <w:lang w:val="en"/>
        </w:rPr>
        <w:t xml:space="preserve"> scope value. Servers MAY choose not to advertise some supported scope values even when this parameter is used, although those </w:t>
      </w:r>
      <w:r>
        <w:rPr>
          <w:rFonts w:ascii="Verdana" w:eastAsia="Times New Roman" w:hAnsi="Verdana"/>
          <w:color w:val="000000"/>
          <w:lang w:val="en"/>
        </w:rPr>
        <w:t xml:space="preserve">defined in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"OpenID.Core"</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[OpenID.Core]</w:t>
      </w:r>
      <w:r>
        <w:rPr>
          <w:rStyle w:val="Hyperlink"/>
          <w:rFonts w:ascii="Verdana" w:eastAsia="Times New Roman" w:hAnsi="Verdana"/>
          <w:vanish/>
          <w:u w:val="none"/>
          <w:lang w:val="en"/>
        </w:rPr>
        <w:t xml:space="preserve"> (Sakimura, N., Bradley, J., Jones, M., de Medeiros, B., and C. Mortimore, “OpenID Connect Core 1.0,” </w:t>
      </w:r>
      <w:del w:id="70" w:author="Author" w:date="2015-08-04T00:08:00Z">
        <w:r>
          <w:rPr>
            <w:rStyle w:val="Hyperlink"/>
            <w:rFonts w:ascii="Verdana" w:eastAsia="Times New Roman" w:hAnsi="Verdana"/>
            <w:vanish/>
            <w:u w:val="none"/>
            <w:lang w:val="en"/>
          </w:rPr>
          <w:delText>November 2014</w:delText>
        </w:r>
      </w:del>
      <w:ins w:id="71" w:author="Author" w:date="2015-08-04T00:08:00Z">
        <w:r>
          <w:rPr>
            <w:rStyle w:val="Hyperlink"/>
            <w:rFonts w:ascii="Verdana" w:eastAsia="Times New Roman" w:hAnsi="Verdana"/>
            <w:vanish/>
            <w:u w:val="none"/>
            <w:lang w:val="en"/>
          </w:rPr>
          <w:t>August 2015</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SHOULD be listed, if supported. </w:t>
      </w:r>
    </w:p>
    <w:p w14:paraId="42CD6869" w14:textId="77777777" w:rsidR="00000000" w:rsidRDefault="00B52F4F">
      <w:pPr>
        <w:spacing w:before="0" w:beforeAutospacing="0" w:after="0" w:afterAutospacing="0"/>
        <w:divId w:val="2145613718"/>
        <w:rPr>
          <w:rFonts w:ascii="Verdana" w:eastAsia="Times New Roman" w:hAnsi="Verdana"/>
          <w:color w:val="000000"/>
          <w:lang w:val="en"/>
        </w:rPr>
      </w:pPr>
      <w:r>
        <w:rPr>
          <w:rFonts w:ascii="Verdana" w:eastAsia="Times New Roman" w:hAnsi="Verdana"/>
          <w:color w:val="000000"/>
          <w:lang w:val="en"/>
        </w:rPr>
        <w:t>response_types_supported</w:t>
      </w:r>
    </w:p>
    <w:p w14:paraId="5D2B627A" w14:textId="77777777" w:rsidR="00000000" w:rsidRDefault="00B52F4F">
      <w:pPr>
        <w:spacing w:before="0" w:beforeAutospacing="0" w:after="0" w:afterAutospacing="0"/>
        <w:ind w:left="720"/>
        <w:divId w:val="2145613718"/>
        <w:rPr>
          <w:rFonts w:ascii="Verdana" w:eastAsia="Times New Roman" w:hAnsi="Verdana"/>
          <w:color w:val="000000"/>
          <w:lang w:val="en"/>
        </w:rPr>
      </w:pPr>
      <w:r>
        <w:rPr>
          <w:rFonts w:ascii="Verdana" w:eastAsia="Times New Roman" w:hAnsi="Verdana"/>
          <w:color w:val="000000"/>
          <w:lang w:val="en"/>
        </w:rPr>
        <w:t>REQUIRED. JSON array con</w:t>
      </w:r>
      <w:r>
        <w:rPr>
          <w:rFonts w:ascii="Verdana" w:eastAsia="Times New Roman" w:hAnsi="Verdana"/>
          <w:color w:val="000000"/>
          <w:lang w:val="en"/>
        </w:rPr>
        <w:t xml:space="preserve">taining a list of the OAuth 2.0 </w:t>
      </w:r>
      <w:r>
        <w:rPr>
          <w:rStyle w:val="HTMLTypewriter"/>
          <w:lang w:val="en"/>
        </w:rPr>
        <w:t>response_type</w:t>
      </w:r>
      <w:r>
        <w:rPr>
          <w:rFonts w:ascii="Verdana" w:eastAsia="Times New Roman" w:hAnsi="Verdana"/>
          <w:color w:val="000000"/>
          <w:lang w:val="en"/>
        </w:rPr>
        <w:t xml:space="preserve"> values that this OP supports. Dynamic OpenID Providers MUST support the </w:t>
      </w:r>
      <w:r>
        <w:rPr>
          <w:rStyle w:val="HTMLTypewriter"/>
          <w:lang w:val="en"/>
        </w:rPr>
        <w:t>code</w:t>
      </w:r>
      <w:r>
        <w:rPr>
          <w:rFonts w:ascii="Verdana" w:eastAsia="Times New Roman" w:hAnsi="Verdana"/>
          <w:color w:val="000000"/>
          <w:lang w:val="en"/>
        </w:rPr>
        <w:t xml:space="preserve">, </w:t>
      </w:r>
      <w:r>
        <w:rPr>
          <w:rStyle w:val="HTMLTypewriter"/>
          <w:lang w:val="en"/>
        </w:rPr>
        <w:t>id_token</w:t>
      </w:r>
      <w:r>
        <w:rPr>
          <w:rFonts w:ascii="Verdana" w:eastAsia="Times New Roman" w:hAnsi="Verdana"/>
          <w:color w:val="000000"/>
          <w:lang w:val="en"/>
        </w:rPr>
        <w:t xml:space="preserve">, and the </w:t>
      </w:r>
      <w:r>
        <w:rPr>
          <w:rStyle w:val="HTMLTypewriter"/>
          <w:lang w:val="en"/>
        </w:rPr>
        <w:t>token id_token</w:t>
      </w:r>
      <w:r>
        <w:rPr>
          <w:rFonts w:ascii="Verdana" w:eastAsia="Times New Roman" w:hAnsi="Verdana"/>
          <w:color w:val="000000"/>
          <w:lang w:val="en"/>
        </w:rPr>
        <w:t xml:space="preserve"> Response Type values. </w:t>
      </w:r>
    </w:p>
    <w:p w14:paraId="646DD675" w14:textId="77777777" w:rsidR="00000000" w:rsidRDefault="00B52F4F">
      <w:pPr>
        <w:spacing w:before="0" w:beforeAutospacing="0" w:after="0" w:afterAutospacing="0"/>
        <w:divId w:val="2145613718"/>
        <w:rPr>
          <w:rFonts w:ascii="Verdana" w:eastAsia="Times New Roman" w:hAnsi="Verdana"/>
          <w:color w:val="000000"/>
          <w:lang w:val="en"/>
        </w:rPr>
      </w:pPr>
      <w:r>
        <w:rPr>
          <w:rFonts w:ascii="Verdana" w:eastAsia="Times New Roman" w:hAnsi="Verdana"/>
          <w:color w:val="000000"/>
          <w:lang w:val="en"/>
        </w:rPr>
        <w:lastRenderedPageBreak/>
        <w:t>response_modes_supported</w:t>
      </w:r>
    </w:p>
    <w:p w14:paraId="64C9352C" w14:textId="77777777" w:rsidR="00000000" w:rsidRDefault="00B52F4F">
      <w:pPr>
        <w:spacing w:before="0" w:beforeAutospacing="0" w:after="0" w:afterAutospacing="0"/>
        <w:ind w:left="720"/>
        <w:divId w:val="2145613718"/>
        <w:rPr>
          <w:rFonts w:ascii="Verdana" w:eastAsia="Times New Roman" w:hAnsi="Verdana"/>
          <w:color w:val="000000"/>
          <w:lang w:val="en"/>
        </w:rPr>
      </w:pPr>
      <w:r>
        <w:rPr>
          <w:rFonts w:ascii="Verdana" w:eastAsia="Times New Roman" w:hAnsi="Verdana"/>
          <w:color w:val="000000"/>
          <w:lang w:val="en"/>
        </w:rPr>
        <w:t>OPTIONAL. JSON array containing a list of the OAuth</w:t>
      </w:r>
      <w:r>
        <w:rPr>
          <w:rFonts w:ascii="Verdana" w:eastAsia="Times New Roman" w:hAnsi="Verdana"/>
          <w:color w:val="000000"/>
          <w:lang w:val="en"/>
        </w:rPr>
        <w:t xml:space="preserve"> 2.0 </w:t>
      </w:r>
      <w:r>
        <w:rPr>
          <w:rStyle w:val="HTMLTypewriter"/>
          <w:lang w:val="en"/>
        </w:rPr>
        <w:t>response_mode</w:t>
      </w:r>
      <w:r>
        <w:rPr>
          <w:rFonts w:ascii="Verdana" w:eastAsia="Times New Roman" w:hAnsi="Verdana"/>
          <w:color w:val="000000"/>
          <w:lang w:val="en"/>
        </w:rPr>
        <w:t xml:space="preserve"> values that this OP supports, as specified in </w:t>
      </w:r>
      <w:hyperlink w:anchor="OAuth.Responses" w:history="1">
        <w:r>
          <w:rPr>
            <w:rStyle w:val="Hyperlink"/>
            <w:rFonts w:ascii="Verdana" w:eastAsia="Times New Roman" w:hAnsi="Verdana"/>
            <w:u w:val="none"/>
            <w:lang w:val="en"/>
          </w:rPr>
          <w:t>OAuth 2.0 Multiple Response Type Encoding Practices</w:t>
        </w:r>
        <w:r>
          <w:rPr>
            <w:rStyle w:val="Hyperlink"/>
            <w:rFonts w:ascii="Verdana" w:eastAsia="Times New Roman" w:hAnsi="Verdana"/>
            <w:vanish/>
            <w:u w:val="none"/>
            <w:lang w:val="en"/>
          </w:rPr>
          <w:t xml:space="preserve"> (de Medeiros, B., Ed., Scurtescu, M., Tarjan, P., and M. Jones, “OAuth 2.0 Multiple Response Type Enc</w:t>
        </w:r>
        <w:r>
          <w:rPr>
            <w:rStyle w:val="Hyperlink"/>
            <w:rFonts w:ascii="Verdana" w:eastAsia="Times New Roman" w:hAnsi="Verdana"/>
            <w:vanish/>
            <w:u w:val="none"/>
            <w:lang w:val="en"/>
          </w:rPr>
          <w:t>oding Practices,” February 2014.)</w:t>
        </w:r>
      </w:hyperlink>
      <w:r>
        <w:rPr>
          <w:rFonts w:ascii="Verdana" w:eastAsia="Times New Roman" w:hAnsi="Verdana"/>
          <w:color w:val="000000"/>
          <w:lang w:val="en"/>
        </w:rPr>
        <w:t xml:space="preserve"> [OAuth.Responses]. If omitted, the default for Dynamic OpenID Providers is </w:t>
      </w:r>
      <w:r>
        <w:rPr>
          <w:rStyle w:val="HTMLTypewriter"/>
          <w:lang w:val="en"/>
        </w:rPr>
        <w:t>["query", "fragment"]</w:t>
      </w:r>
      <w:r>
        <w:rPr>
          <w:rFonts w:ascii="Verdana" w:eastAsia="Times New Roman" w:hAnsi="Verdana"/>
          <w:color w:val="000000"/>
          <w:lang w:val="en"/>
        </w:rPr>
        <w:t xml:space="preserve">. </w:t>
      </w:r>
    </w:p>
    <w:p w14:paraId="1609BDB1" w14:textId="77777777" w:rsidR="00000000" w:rsidRDefault="00B52F4F">
      <w:pPr>
        <w:spacing w:before="0" w:beforeAutospacing="0" w:after="0" w:afterAutospacing="0"/>
        <w:divId w:val="2145613718"/>
        <w:rPr>
          <w:rFonts w:ascii="Verdana" w:eastAsia="Times New Roman" w:hAnsi="Verdana"/>
          <w:color w:val="000000"/>
          <w:lang w:val="en"/>
        </w:rPr>
      </w:pPr>
      <w:r>
        <w:rPr>
          <w:rFonts w:ascii="Verdana" w:eastAsia="Times New Roman" w:hAnsi="Verdana"/>
          <w:color w:val="000000"/>
          <w:lang w:val="en"/>
        </w:rPr>
        <w:t>grant_types_supported</w:t>
      </w:r>
    </w:p>
    <w:p w14:paraId="0EBEE793" w14:textId="77777777" w:rsidR="00000000" w:rsidRDefault="00B52F4F">
      <w:pPr>
        <w:spacing w:before="0" w:beforeAutospacing="0" w:after="0" w:afterAutospacing="0"/>
        <w:ind w:left="720"/>
        <w:divId w:val="2145613718"/>
        <w:rPr>
          <w:rFonts w:ascii="Verdana" w:eastAsia="Times New Roman" w:hAnsi="Verdana"/>
          <w:color w:val="000000"/>
          <w:lang w:val="en"/>
        </w:rPr>
      </w:pPr>
      <w:r>
        <w:rPr>
          <w:rFonts w:ascii="Verdana" w:eastAsia="Times New Roman" w:hAnsi="Verdana"/>
          <w:color w:val="000000"/>
          <w:lang w:val="en"/>
        </w:rPr>
        <w:t xml:space="preserve">OPTIONAL. JSON array containing a list of the OAuth 2.0 Grant Type values that this </w:t>
      </w:r>
      <w:r>
        <w:rPr>
          <w:rFonts w:ascii="Verdana" w:eastAsia="Times New Roman" w:hAnsi="Verdana"/>
          <w:color w:val="000000"/>
          <w:lang w:val="en"/>
        </w:rPr>
        <w:t xml:space="preserve">OP supports. Dynamic OpenID Providers MUST support the </w:t>
      </w:r>
      <w:r>
        <w:rPr>
          <w:rStyle w:val="HTMLTypewriter"/>
          <w:lang w:val="en"/>
        </w:rPr>
        <w:t>authorization_code</w:t>
      </w:r>
      <w:r>
        <w:rPr>
          <w:rFonts w:ascii="Verdana" w:eastAsia="Times New Roman" w:hAnsi="Verdana"/>
          <w:color w:val="000000"/>
          <w:lang w:val="en"/>
        </w:rPr>
        <w:t xml:space="preserve"> and </w:t>
      </w:r>
      <w:r>
        <w:rPr>
          <w:rStyle w:val="HTMLTypewriter"/>
          <w:lang w:val="en"/>
        </w:rPr>
        <w:t>implicit</w:t>
      </w:r>
      <w:r>
        <w:rPr>
          <w:rFonts w:ascii="Verdana" w:eastAsia="Times New Roman" w:hAnsi="Verdana"/>
          <w:color w:val="000000"/>
          <w:lang w:val="en"/>
        </w:rPr>
        <w:t xml:space="preserve"> Grant Type values and MAY support other Grant Types. If omitted, the default value is </w:t>
      </w:r>
      <w:r>
        <w:rPr>
          <w:rStyle w:val="HTMLTypewriter"/>
          <w:lang w:val="en"/>
        </w:rPr>
        <w:t>["authorization_code", "implicit"]</w:t>
      </w:r>
      <w:r>
        <w:rPr>
          <w:rFonts w:ascii="Verdana" w:eastAsia="Times New Roman" w:hAnsi="Verdana"/>
          <w:color w:val="000000"/>
          <w:lang w:val="en"/>
        </w:rPr>
        <w:t xml:space="preserve">. </w:t>
      </w:r>
    </w:p>
    <w:p w14:paraId="4CC6B5B0" w14:textId="77777777" w:rsidR="00000000" w:rsidRDefault="00B52F4F">
      <w:pPr>
        <w:spacing w:before="0" w:beforeAutospacing="0" w:after="0" w:afterAutospacing="0"/>
        <w:divId w:val="2145613718"/>
        <w:rPr>
          <w:rFonts w:ascii="Verdana" w:eastAsia="Times New Roman" w:hAnsi="Verdana"/>
          <w:color w:val="000000"/>
          <w:lang w:val="en"/>
        </w:rPr>
      </w:pPr>
      <w:r>
        <w:rPr>
          <w:rFonts w:ascii="Verdana" w:eastAsia="Times New Roman" w:hAnsi="Verdana"/>
          <w:color w:val="000000"/>
          <w:lang w:val="en"/>
        </w:rPr>
        <w:t>acr_values_supported</w:t>
      </w:r>
    </w:p>
    <w:p w14:paraId="7E34FF1E" w14:textId="77777777" w:rsidR="00000000" w:rsidRDefault="00B52F4F">
      <w:pPr>
        <w:spacing w:before="0" w:beforeAutospacing="0" w:after="0" w:afterAutospacing="0"/>
        <w:ind w:left="720"/>
        <w:divId w:val="2145613718"/>
        <w:rPr>
          <w:rFonts w:ascii="Verdana" w:eastAsia="Times New Roman" w:hAnsi="Verdana"/>
          <w:color w:val="000000"/>
          <w:lang w:val="en"/>
        </w:rPr>
      </w:pPr>
      <w:r>
        <w:rPr>
          <w:rFonts w:ascii="Verdana" w:eastAsia="Times New Roman" w:hAnsi="Verdana"/>
          <w:color w:val="000000"/>
          <w:lang w:val="en"/>
        </w:rPr>
        <w:t>OPTIONAL. JSON array cont</w:t>
      </w:r>
      <w:r>
        <w:rPr>
          <w:rFonts w:ascii="Verdana" w:eastAsia="Times New Roman" w:hAnsi="Verdana"/>
          <w:color w:val="000000"/>
          <w:lang w:val="en"/>
        </w:rPr>
        <w:t xml:space="preserve">aining a list of the Authentication Context Class References that this OP supports. </w:t>
      </w:r>
    </w:p>
    <w:p w14:paraId="522C2E77" w14:textId="77777777" w:rsidR="00000000" w:rsidRDefault="00B52F4F">
      <w:pPr>
        <w:spacing w:before="0" w:beforeAutospacing="0" w:after="0" w:afterAutospacing="0"/>
        <w:divId w:val="2145613718"/>
        <w:rPr>
          <w:rFonts w:ascii="Verdana" w:eastAsia="Times New Roman" w:hAnsi="Verdana"/>
          <w:color w:val="000000"/>
          <w:lang w:val="en"/>
        </w:rPr>
      </w:pPr>
      <w:r>
        <w:rPr>
          <w:rFonts w:ascii="Verdana" w:eastAsia="Times New Roman" w:hAnsi="Verdana"/>
          <w:color w:val="000000"/>
          <w:lang w:val="en"/>
        </w:rPr>
        <w:t>subject_types_supported</w:t>
      </w:r>
    </w:p>
    <w:p w14:paraId="03FF5BC8" w14:textId="77777777" w:rsidR="00000000" w:rsidRDefault="00B52F4F">
      <w:pPr>
        <w:spacing w:before="0" w:beforeAutospacing="0" w:after="0" w:afterAutospacing="0"/>
        <w:ind w:left="720"/>
        <w:divId w:val="2145613718"/>
        <w:rPr>
          <w:rFonts w:ascii="Verdana" w:eastAsia="Times New Roman" w:hAnsi="Verdana"/>
          <w:color w:val="000000"/>
          <w:lang w:val="en"/>
        </w:rPr>
      </w:pPr>
      <w:r>
        <w:rPr>
          <w:rFonts w:ascii="Verdana" w:eastAsia="Times New Roman" w:hAnsi="Verdana"/>
          <w:color w:val="000000"/>
          <w:lang w:val="en"/>
        </w:rPr>
        <w:t xml:space="preserve">REQUIRED. JSON array containing a list of the Subject Identifier types that this OP supports. Valid types include </w:t>
      </w:r>
      <w:r>
        <w:rPr>
          <w:rStyle w:val="HTMLTypewriter"/>
          <w:lang w:val="en"/>
        </w:rPr>
        <w:t>pairwise</w:t>
      </w:r>
      <w:r>
        <w:rPr>
          <w:rFonts w:ascii="Verdana" w:eastAsia="Times New Roman" w:hAnsi="Verdana"/>
          <w:color w:val="000000"/>
          <w:lang w:val="en"/>
        </w:rPr>
        <w:t xml:space="preserve"> and </w:t>
      </w:r>
      <w:r>
        <w:rPr>
          <w:rStyle w:val="HTMLTypewriter"/>
          <w:lang w:val="en"/>
        </w:rPr>
        <w:t>public</w:t>
      </w:r>
      <w:r>
        <w:rPr>
          <w:rFonts w:ascii="Verdana" w:eastAsia="Times New Roman" w:hAnsi="Verdana"/>
          <w:color w:val="000000"/>
          <w:lang w:val="en"/>
        </w:rPr>
        <w:t xml:space="preserve">. </w:t>
      </w:r>
    </w:p>
    <w:p w14:paraId="7670C53F" w14:textId="77777777" w:rsidR="00000000" w:rsidRDefault="00B52F4F">
      <w:pPr>
        <w:spacing w:before="0" w:beforeAutospacing="0" w:after="0" w:afterAutospacing="0"/>
        <w:divId w:val="2145613718"/>
        <w:rPr>
          <w:rFonts w:ascii="Verdana" w:eastAsia="Times New Roman" w:hAnsi="Verdana"/>
          <w:color w:val="000000"/>
          <w:lang w:val="en"/>
        </w:rPr>
      </w:pPr>
      <w:r>
        <w:rPr>
          <w:rFonts w:ascii="Verdana" w:eastAsia="Times New Roman" w:hAnsi="Verdana"/>
          <w:color w:val="000000"/>
          <w:lang w:val="en"/>
        </w:rPr>
        <w:t>id_token_signing_alg_values_supported</w:t>
      </w:r>
    </w:p>
    <w:p w14:paraId="5F4BE790" w14:textId="47491469" w:rsidR="00000000" w:rsidRDefault="00B52F4F">
      <w:pPr>
        <w:spacing w:before="0" w:beforeAutospacing="0" w:after="0" w:afterAutospacing="0"/>
        <w:ind w:left="720"/>
        <w:divId w:val="2145613718"/>
        <w:rPr>
          <w:rFonts w:ascii="Verdana" w:eastAsia="Times New Roman" w:hAnsi="Verdana"/>
          <w:color w:val="000000"/>
          <w:lang w:val="en"/>
        </w:rPr>
      </w:pPr>
      <w:r>
        <w:rPr>
          <w:rFonts w:ascii="Verdana" w:eastAsia="Times New Roman" w:hAnsi="Verdana"/>
          <w:color w:val="000000"/>
          <w:lang w:val="en"/>
        </w:rPr>
        <w:t>REQUIRED. JSON array containing a list of the JWS signing algorithms (</w:t>
      </w:r>
      <w:r>
        <w:rPr>
          <w:rStyle w:val="HTMLTypewriter"/>
          <w:lang w:val="en"/>
        </w:rPr>
        <w:t>alg</w:t>
      </w:r>
      <w:r>
        <w:rPr>
          <w:rFonts w:ascii="Verdana" w:eastAsia="Times New Roman" w:hAnsi="Verdana"/>
          <w:color w:val="000000"/>
          <w:lang w:val="en"/>
        </w:rPr>
        <w:t xml:space="preserve"> values) supported by the OP for the ID Token to encode the Claims in a JWT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"JWT"</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w:t>
      </w:r>
      <w:r>
        <w:rPr>
          <w:rStyle w:val="Hyperlink"/>
          <w:rFonts w:ascii="Verdana" w:eastAsia="Times New Roman" w:hAnsi="Verdana"/>
          <w:vanish/>
          <w:u w:val="none"/>
          <w:lang w:val="en"/>
        </w:rPr>
        <w:t xml:space="preserve">ura, “JSON Web Token (JWT),” </w:t>
      </w:r>
      <w:del w:id="72" w:author="Author" w:date="2015-08-04T00:08:00Z">
        <w:r>
          <w:rPr>
            <w:rStyle w:val="Hyperlink"/>
            <w:rFonts w:ascii="Verdana" w:eastAsia="Times New Roman" w:hAnsi="Verdana"/>
            <w:vanish/>
            <w:u w:val="none"/>
            <w:lang w:val="en"/>
          </w:rPr>
          <w:delText>July 2014</w:delText>
        </w:r>
      </w:del>
      <w:ins w:id="73" w:author="Author" w:date="2015-08-04T00:08:00Z">
        <w:r>
          <w:rPr>
            <w:rStyle w:val="Hyperlink"/>
            <w:rFonts w:ascii="Verdana" w:eastAsia="Times New Roman" w:hAnsi="Verdana"/>
            <w:vanish/>
            <w:u w:val="none"/>
            <w:lang w:val="en"/>
          </w:rPr>
          <w:t>May 2015</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The algorithm </w:t>
      </w:r>
      <w:r>
        <w:rPr>
          <w:rStyle w:val="HTMLTypewriter"/>
          <w:lang w:val="en"/>
        </w:rPr>
        <w:t>RS256</w:t>
      </w:r>
      <w:r>
        <w:rPr>
          <w:rFonts w:ascii="Verdana" w:eastAsia="Times New Roman" w:hAnsi="Verdana"/>
          <w:color w:val="000000"/>
          <w:lang w:val="en"/>
        </w:rPr>
        <w:t xml:space="preserve"> MUST be included. The value </w:t>
      </w:r>
      <w:r>
        <w:rPr>
          <w:rStyle w:val="HTMLTypewriter"/>
          <w:lang w:val="en"/>
        </w:rPr>
        <w:t>none</w:t>
      </w:r>
      <w:r>
        <w:rPr>
          <w:rFonts w:ascii="Verdana" w:eastAsia="Times New Roman" w:hAnsi="Verdana"/>
          <w:color w:val="000000"/>
          <w:lang w:val="en"/>
        </w:rPr>
        <w:t xml:space="preserve"> MAY be supported, but MUST NOT be used unless the Response Type used returns no ID Token from the Authorization Endpoint (such as when using the Authorization Cod</w:t>
      </w:r>
      <w:r>
        <w:rPr>
          <w:rFonts w:ascii="Verdana" w:eastAsia="Times New Roman" w:hAnsi="Verdana"/>
          <w:color w:val="000000"/>
          <w:lang w:val="en"/>
        </w:rPr>
        <w:t xml:space="preserve">e Flow). </w:t>
      </w:r>
    </w:p>
    <w:p w14:paraId="7DFF6BE1" w14:textId="77777777" w:rsidR="00000000" w:rsidRDefault="00B52F4F">
      <w:pPr>
        <w:spacing w:before="0" w:beforeAutospacing="0" w:after="0" w:afterAutospacing="0"/>
        <w:divId w:val="2145613718"/>
        <w:rPr>
          <w:rFonts w:ascii="Verdana" w:eastAsia="Times New Roman" w:hAnsi="Verdana"/>
          <w:color w:val="000000"/>
          <w:lang w:val="en"/>
        </w:rPr>
      </w:pPr>
      <w:r>
        <w:rPr>
          <w:rFonts w:ascii="Verdana" w:eastAsia="Times New Roman" w:hAnsi="Verdana"/>
          <w:color w:val="000000"/>
          <w:lang w:val="en"/>
        </w:rPr>
        <w:t>id_token_encryption_alg_values_supported</w:t>
      </w:r>
    </w:p>
    <w:p w14:paraId="4ADA9E82" w14:textId="59A0D15E" w:rsidR="00000000" w:rsidRDefault="00B52F4F">
      <w:pPr>
        <w:spacing w:before="0" w:beforeAutospacing="0" w:after="0" w:afterAutospacing="0"/>
        <w:ind w:left="720"/>
        <w:divId w:val="2145613718"/>
        <w:rPr>
          <w:rFonts w:ascii="Verdana" w:eastAsia="Times New Roman" w:hAnsi="Verdana"/>
          <w:color w:val="000000"/>
          <w:lang w:val="en"/>
        </w:rPr>
      </w:pPr>
      <w:r>
        <w:rPr>
          <w:rFonts w:ascii="Verdana" w:eastAsia="Times New Roman" w:hAnsi="Verdana"/>
          <w:color w:val="000000"/>
          <w:lang w:val="en"/>
        </w:rPr>
        <w:t>OPTIONAL. JSON array containing a list of the JWE encryption algorithms (</w:t>
      </w:r>
      <w:r>
        <w:rPr>
          <w:rStyle w:val="HTMLTypewriter"/>
          <w:lang w:val="en"/>
        </w:rPr>
        <w:t>alg</w:t>
      </w:r>
      <w:r>
        <w:rPr>
          <w:rFonts w:ascii="Verdana" w:eastAsia="Times New Roman" w:hAnsi="Verdana"/>
          <w:color w:val="000000"/>
          <w:lang w:val="en"/>
        </w:rPr>
        <w:t xml:space="preserve"> values) supported by the OP for the ID Token to encode the Claims in a JWT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"JWT"</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w:t>
      </w:r>
      <w:r>
        <w:rPr>
          <w:rStyle w:val="Hyperlink"/>
          <w:rFonts w:ascii="Verdana" w:eastAsia="Times New Roman" w:hAnsi="Verdana"/>
          <w:vanish/>
          <w:u w:val="none"/>
          <w:lang w:val="en"/>
        </w:rPr>
        <w:t xml:space="preserve">J., and N. Sakimura, “JSON Web Token (JWT),” </w:t>
      </w:r>
      <w:del w:id="74" w:author="Author" w:date="2015-08-04T00:08:00Z">
        <w:r>
          <w:rPr>
            <w:rStyle w:val="Hyperlink"/>
            <w:rFonts w:ascii="Verdana" w:eastAsia="Times New Roman" w:hAnsi="Verdana"/>
            <w:vanish/>
            <w:u w:val="none"/>
            <w:lang w:val="en"/>
          </w:rPr>
          <w:delText>July 2014</w:delText>
        </w:r>
      </w:del>
      <w:ins w:id="75" w:author="Author" w:date="2015-08-04T00:08:00Z">
        <w:r>
          <w:rPr>
            <w:rStyle w:val="Hyperlink"/>
            <w:rFonts w:ascii="Verdana" w:eastAsia="Times New Roman" w:hAnsi="Verdana"/>
            <w:vanish/>
            <w:u w:val="none"/>
            <w:lang w:val="en"/>
          </w:rPr>
          <w:t>May 2015</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w:t>
      </w:r>
    </w:p>
    <w:p w14:paraId="3FFFC029" w14:textId="77777777" w:rsidR="00000000" w:rsidRDefault="00B52F4F">
      <w:pPr>
        <w:spacing w:before="0" w:beforeAutospacing="0" w:after="0" w:afterAutospacing="0"/>
        <w:divId w:val="2145613718"/>
        <w:rPr>
          <w:rFonts w:ascii="Verdana" w:eastAsia="Times New Roman" w:hAnsi="Verdana"/>
          <w:color w:val="000000"/>
          <w:lang w:val="en"/>
        </w:rPr>
      </w:pPr>
      <w:r>
        <w:rPr>
          <w:rFonts w:ascii="Verdana" w:eastAsia="Times New Roman" w:hAnsi="Verdana"/>
          <w:color w:val="000000"/>
          <w:lang w:val="en"/>
        </w:rPr>
        <w:t>id_token_encryption_enc_values_supported</w:t>
      </w:r>
    </w:p>
    <w:p w14:paraId="517BC40D" w14:textId="098CD918" w:rsidR="00000000" w:rsidRDefault="00B52F4F">
      <w:pPr>
        <w:spacing w:before="0" w:beforeAutospacing="0" w:after="0" w:afterAutospacing="0"/>
        <w:ind w:left="720"/>
        <w:divId w:val="2145613718"/>
        <w:rPr>
          <w:rFonts w:ascii="Verdana" w:eastAsia="Times New Roman" w:hAnsi="Verdana"/>
          <w:color w:val="000000"/>
          <w:lang w:val="en"/>
        </w:rPr>
      </w:pPr>
      <w:r>
        <w:rPr>
          <w:rFonts w:ascii="Verdana" w:eastAsia="Times New Roman" w:hAnsi="Verdana"/>
          <w:color w:val="000000"/>
          <w:lang w:val="en"/>
        </w:rPr>
        <w:t>OPTIONAL. JSON array containing a list of the JWE encryption algorithms (</w:t>
      </w:r>
      <w:r>
        <w:rPr>
          <w:rStyle w:val="HTMLTypewriter"/>
          <w:lang w:val="en"/>
        </w:rPr>
        <w:t>enc</w:t>
      </w:r>
      <w:r>
        <w:rPr>
          <w:rFonts w:ascii="Verdana" w:eastAsia="Times New Roman" w:hAnsi="Verdana"/>
          <w:color w:val="000000"/>
          <w:lang w:val="en"/>
        </w:rPr>
        <w:t xml:space="preserve"> values) supported by the OP for the ID Token to encode the Claims in a JWT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w:instrText>
      </w:r>
      <w:r>
        <w:rPr>
          <w:rFonts w:ascii="Verdana" w:eastAsia="Times New Roman" w:hAnsi="Verdana"/>
          <w:color w:val="000000"/>
          <w:lang w:val="en"/>
        </w:rPr>
        <w:instrText>LINK "" \l "JWT"</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Sakimura, “JSON Web Token (JWT),” </w:t>
      </w:r>
      <w:del w:id="76" w:author="Author" w:date="2015-08-04T00:08:00Z">
        <w:r>
          <w:rPr>
            <w:rStyle w:val="Hyperlink"/>
            <w:rFonts w:ascii="Verdana" w:eastAsia="Times New Roman" w:hAnsi="Verdana"/>
            <w:vanish/>
            <w:u w:val="none"/>
            <w:lang w:val="en"/>
          </w:rPr>
          <w:delText>July 2014</w:delText>
        </w:r>
      </w:del>
      <w:ins w:id="77" w:author="Author" w:date="2015-08-04T00:08:00Z">
        <w:r>
          <w:rPr>
            <w:rStyle w:val="Hyperlink"/>
            <w:rFonts w:ascii="Verdana" w:eastAsia="Times New Roman" w:hAnsi="Verdana"/>
            <w:vanish/>
            <w:u w:val="none"/>
            <w:lang w:val="en"/>
          </w:rPr>
          <w:t>May 2015</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w:t>
      </w:r>
    </w:p>
    <w:p w14:paraId="141D1ACA" w14:textId="77777777" w:rsidR="00000000" w:rsidRDefault="00B52F4F">
      <w:pPr>
        <w:spacing w:before="0" w:beforeAutospacing="0" w:after="0" w:afterAutospacing="0"/>
        <w:divId w:val="2145613718"/>
        <w:rPr>
          <w:rFonts w:ascii="Verdana" w:eastAsia="Times New Roman" w:hAnsi="Verdana"/>
          <w:color w:val="000000"/>
          <w:lang w:val="en"/>
        </w:rPr>
      </w:pPr>
      <w:r>
        <w:rPr>
          <w:rFonts w:ascii="Verdana" w:eastAsia="Times New Roman" w:hAnsi="Verdana"/>
          <w:color w:val="000000"/>
          <w:lang w:val="en"/>
        </w:rPr>
        <w:lastRenderedPageBreak/>
        <w:t>userinfo_signing_alg_values_supported</w:t>
      </w:r>
    </w:p>
    <w:p w14:paraId="3B9978B9" w14:textId="6799EA12" w:rsidR="00000000" w:rsidRDefault="00B52F4F">
      <w:pPr>
        <w:spacing w:before="0" w:beforeAutospacing="0" w:after="0" w:afterAutospacing="0"/>
        <w:ind w:left="720"/>
        <w:divId w:val="2145613718"/>
        <w:rPr>
          <w:rFonts w:ascii="Verdana" w:eastAsia="Times New Roman" w:hAnsi="Verdana"/>
          <w:color w:val="000000"/>
          <w:lang w:val="en"/>
        </w:rPr>
      </w:pPr>
      <w:r>
        <w:rPr>
          <w:rFonts w:ascii="Verdana" w:eastAsia="Times New Roman" w:hAnsi="Verdana"/>
          <w:color w:val="000000"/>
          <w:lang w:val="en"/>
        </w:rPr>
        <w:t xml:space="preserve">OPTIONAL. JSON array containing a list of the JWS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[JWS]</w:t>
      </w:r>
      <w:r>
        <w:rPr>
          <w:rStyle w:val="Hyperlink"/>
          <w:rFonts w:ascii="Verdana" w:eastAsia="Times New Roman" w:hAnsi="Verdana"/>
          <w:vanish/>
          <w:u w:val="none"/>
          <w:lang w:val="en"/>
        </w:rPr>
        <w:t xml:space="preserve"> (Jones, M., Bradley, J., and N</w:t>
      </w:r>
      <w:r>
        <w:rPr>
          <w:rStyle w:val="Hyperlink"/>
          <w:rFonts w:ascii="Verdana" w:eastAsia="Times New Roman" w:hAnsi="Verdana"/>
          <w:vanish/>
          <w:u w:val="none"/>
          <w:lang w:val="en"/>
        </w:rPr>
        <w:t xml:space="preserve">. Sakimura, “JSON Web Signature (JWS),” </w:t>
      </w:r>
      <w:del w:id="78" w:author="Author" w:date="2015-08-04T00:08:00Z">
        <w:r>
          <w:rPr>
            <w:rStyle w:val="Hyperlink"/>
            <w:rFonts w:ascii="Verdana" w:eastAsia="Times New Roman" w:hAnsi="Verdana"/>
            <w:vanish/>
            <w:u w:val="none"/>
            <w:lang w:val="en"/>
          </w:rPr>
          <w:delText>July 2014</w:delText>
        </w:r>
      </w:del>
      <w:ins w:id="79" w:author="Author" w:date="2015-08-04T00:08:00Z">
        <w:r>
          <w:rPr>
            <w:rStyle w:val="Hyperlink"/>
            <w:rFonts w:ascii="Verdana" w:eastAsia="Times New Roman" w:hAnsi="Verdana"/>
            <w:vanish/>
            <w:u w:val="none"/>
            <w:lang w:val="en"/>
          </w:rPr>
          <w:t>May 2015</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signing algorithms (</w:t>
      </w:r>
      <w:r>
        <w:rPr>
          <w:rStyle w:val="HTMLTypewriter"/>
          <w:lang w:val="en"/>
        </w:rPr>
        <w:t>alg</w:t>
      </w:r>
      <w:r>
        <w:rPr>
          <w:rFonts w:ascii="Verdana" w:eastAsia="Times New Roman" w:hAnsi="Verdana"/>
          <w:color w:val="000000"/>
          <w:lang w:val="en"/>
        </w:rPr>
        <w:t xml:space="preserve"> values)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"JWA"</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w:t>
      </w:r>
      <w:del w:id="80" w:author="Author" w:date="2015-08-04T00:08:00Z">
        <w:r>
          <w:rPr>
            <w:rStyle w:val="Hyperlink"/>
            <w:rFonts w:ascii="Verdana" w:eastAsia="Times New Roman" w:hAnsi="Verdana"/>
            <w:vanish/>
            <w:u w:val="none"/>
            <w:lang w:val="en"/>
          </w:rPr>
          <w:delText>July 2014</w:delText>
        </w:r>
      </w:del>
      <w:ins w:id="81" w:author="Author" w:date="2015-08-04T00:08:00Z">
        <w:r>
          <w:rPr>
            <w:rStyle w:val="Hyperlink"/>
            <w:rFonts w:ascii="Verdana" w:eastAsia="Times New Roman" w:hAnsi="Verdana"/>
            <w:vanish/>
            <w:u w:val="none"/>
            <w:lang w:val="en"/>
          </w:rPr>
          <w:t>May 2015</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supported by the UserInfo Endpoint to encode the Claims in a JWT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"JWT"</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Sakimura, “JSON Web Token (JWT),” </w:t>
      </w:r>
      <w:del w:id="82" w:author="Author" w:date="2015-08-04T00:08:00Z">
        <w:r>
          <w:rPr>
            <w:rStyle w:val="Hyperlink"/>
            <w:rFonts w:ascii="Verdana" w:eastAsia="Times New Roman" w:hAnsi="Verdana"/>
            <w:vanish/>
            <w:u w:val="none"/>
            <w:lang w:val="en"/>
          </w:rPr>
          <w:delText>July 2014</w:delText>
        </w:r>
      </w:del>
      <w:ins w:id="83" w:author="Author" w:date="2015-08-04T00:08:00Z">
        <w:r>
          <w:rPr>
            <w:rStyle w:val="Hyperlink"/>
            <w:rFonts w:ascii="Verdana" w:eastAsia="Times New Roman" w:hAnsi="Verdana"/>
            <w:vanish/>
            <w:u w:val="none"/>
            <w:lang w:val="en"/>
          </w:rPr>
          <w:t>May 2015</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The value </w:t>
      </w:r>
      <w:r>
        <w:rPr>
          <w:rStyle w:val="HTMLTypewriter"/>
          <w:lang w:val="en"/>
        </w:rPr>
        <w:t>none</w:t>
      </w:r>
      <w:r>
        <w:rPr>
          <w:rFonts w:ascii="Verdana" w:eastAsia="Times New Roman" w:hAnsi="Verdana"/>
          <w:color w:val="000000"/>
          <w:lang w:val="en"/>
        </w:rPr>
        <w:t xml:space="preserve"> MAY be included. </w:t>
      </w:r>
    </w:p>
    <w:p w14:paraId="09B913AC" w14:textId="77777777" w:rsidR="00000000" w:rsidRDefault="00B52F4F">
      <w:pPr>
        <w:spacing w:before="0" w:beforeAutospacing="0" w:after="0" w:afterAutospacing="0"/>
        <w:divId w:val="2145613718"/>
        <w:rPr>
          <w:rFonts w:ascii="Verdana" w:eastAsia="Times New Roman" w:hAnsi="Verdana"/>
          <w:color w:val="000000"/>
          <w:lang w:val="en"/>
        </w:rPr>
      </w:pPr>
      <w:r>
        <w:rPr>
          <w:rFonts w:ascii="Verdana" w:eastAsia="Times New Roman" w:hAnsi="Verdana"/>
          <w:color w:val="000000"/>
          <w:lang w:val="en"/>
        </w:rPr>
        <w:t>userinfo_encryption_alg_values_supported</w:t>
      </w:r>
    </w:p>
    <w:p w14:paraId="1C346562" w14:textId="7CA8751F" w:rsidR="00000000" w:rsidRDefault="00B52F4F">
      <w:pPr>
        <w:spacing w:before="0" w:beforeAutospacing="0" w:after="0" w:afterAutospacing="0"/>
        <w:ind w:left="720"/>
        <w:divId w:val="2145613718"/>
        <w:rPr>
          <w:rFonts w:ascii="Verdana" w:eastAsia="Times New Roman" w:hAnsi="Verdana"/>
          <w:color w:val="000000"/>
          <w:lang w:val="en"/>
        </w:rPr>
      </w:pPr>
      <w:r>
        <w:rPr>
          <w:rFonts w:ascii="Verdana" w:eastAsia="Times New Roman" w:hAnsi="Verdana"/>
          <w:color w:val="000000"/>
          <w:lang w:val="en"/>
        </w:rPr>
        <w:t xml:space="preserve">OPTIONAL. JSON array containing a list of the JWE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"JWE"</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[JWE]</w:t>
      </w:r>
      <w:r>
        <w:rPr>
          <w:rStyle w:val="Hyperlink"/>
          <w:rFonts w:ascii="Verdana" w:eastAsia="Times New Roman" w:hAnsi="Verdana"/>
          <w:vanish/>
          <w:u w:val="none"/>
          <w:lang w:val="en"/>
        </w:rPr>
        <w:t xml:space="preserve"> (Jones, M., Re</w:t>
      </w:r>
      <w:r>
        <w:rPr>
          <w:rStyle w:val="Hyperlink"/>
          <w:rFonts w:ascii="Verdana" w:eastAsia="Times New Roman" w:hAnsi="Verdana"/>
          <w:vanish/>
          <w:u w:val="none"/>
          <w:lang w:val="en"/>
        </w:rPr>
        <w:t xml:space="preserve">scorla, E., and J. Hildebrand, “JSON Web Encryption (JWE),” </w:t>
      </w:r>
      <w:del w:id="84" w:author="Author" w:date="2015-08-04T00:08:00Z">
        <w:r>
          <w:rPr>
            <w:rStyle w:val="Hyperlink"/>
            <w:rFonts w:ascii="Verdana" w:eastAsia="Times New Roman" w:hAnsi="Verdana"/>
            <w:vanish/>
            <w:u w:val="none"/>
            <w:lang w:val="en"/>
          </w:rPr>
          <w:delText>July 2014</w:delText>
        </w:r>
      </w:del>
      <w:ins w:id="85" w:author="Author" w:date="2015-08-04T00:08:00Z">
        <w:r>
          <w:rPr>
            <w:rStyle w:val="Hyperlink"/>
            <w:rFonts w:ascii="Verdana" w:eastAsia="Times New Roman" w:hAnsi="Verdana"/>
            <w:vanish/>
            <w:u w:val="none"/>
            <w:lang w:val="en"/>
          </w:rPr>
          <w:t>May 2015</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encryption algorithms (</w:t>
      </w:r>
      <w:r>
        <w:rPr>
          <w:rStyle w:val="HTMLTypewriter"/>
          <w:lang w:val="en"/>
        </w:rPr>
        <w:t>alg</w:t>
      </w:r>
      <w:r>
        <w:rPr>
          <w:rFonts w:ascii="Verdana" w:eastAsia="Times New Roman" w:hAnsi="Verdana"/>
          <w:color w:val="000000"/>
          <w:lang w:val="en"/>
        </w:rPr>
        <w:t xml:space="preserve"> values)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"JWA"</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w:t>
      </w:r>
      <w:del w:id="86" w:author="Author" w:date="2015-08-04T00:08:00Z">
        <w:r>
          <w:rPr>
            <w:rStyle w:val="Hyperlink"/>
            <w:rFonts w:ascii="Verdana" w:eastAsia="Times New Roman" w:hAnsi="Verdana"/>
            <w:vanish/>
            <w:u w:val="none"/>
            <w:lang w:val="en"/>
          </w:rPr>
          <w:delText>July 2014</w:delText>
        </w:r>
      </w:del>
      <w:ins w:id="87" w:author="Author" w:date="2015-08-04T00:08:00Z">
        <w:r>
          <w:rPr>
            <w:rStyle w:val="Hyperlink"/>
            <w:rFonts w:ascii="Verdana" w:eastAsia="Times New Roman" w:hAnsi="Verdana"/>
            <w:vanish/>
            <w:u w:val="none"/>
            <w:lang w:val="en"/>
          </w:rPr>
          <w:t>May 2015</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supported by the UserInfo Endpoint to encode the Claims in a JWT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"JWT"</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Sakimura, “JSON Web Token (JWT),” </w:t>
      </w:r>
      <w:del w:id="88" w:author="Author" w:date="2015-08-04T00:08:00Z">
        <w:r>
          <w:rPr>
            <w:rStyle w:val="Hyperlink"/>
            <w:rFonts w:ascii="Verdana" w:eastAsia="Times New Roman" w:hAnsi="Verdana"/>
            <w:vanish/>
            <w:u w:val="none"/>
            <w:lang w:val="en"/>
          </w:rPr>
          <w:delText>July 2014</w:delText>
        </w:r>
      </w:del>
      <w:ins w:id="89" w:author="Author" w:date="2015-08-04T00:08:00Z">
        <w:r>
          <w:rPr>
            <w:rStyle w:val="Hyperlink"/>
            <w:rFonts w:ascii="Verdana" w:eastAsia="Times New Roman" w:hAnsi="Verdana"/>
            <w:vanish/>
            <w:u w:val="none"/>
            <w:lang w:val="en"/>
          </w:rPr>
          <w:t>May 2015</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w:t>
      </w:r>
    </w:p>
    <w:p w14:paraId="21222769" w14:textId="77777777" w:rsidR="00000000" w:rsidRDefault="00B52F4F">
      <w:pPr>
        <w:spacing w:before="0" w:beforeAutospacing="0" w:after="0" w:afterAutospacing="0"/>
        <w:divId w:val="2145613718"/>
        <w:rPr>
          <w:rFonts w:ascii="Verdana" w:eastAsia="Times New Roman" w:hAnsi="Verdana"/>
          <w:color w:val="000000"/>
          <w:lang w:val="en"/>
        </w:rPr>
      </w:pPr>
      <w:r>
        <w:rPr>
          <w:rFonts w:ascii="Verdana" w:eastAsia="Times New Roman" w:hAnsi="Verdana"/>
          <w:color w:val="000000"/>
          <w:lang w:val="en"/>
        </w:rPr>
        <w:t>userinfo_encryption_enc_values_supported</w:t>
      </w:r>
    </w:p>
    <w:p w14:paraId="364EB393" w14:textId="1693CD09" w:rsidR="00000000" w:rsidRDefault="00B52F4F">
      <w:pPr>
        <w:spacing w:before="0" w:beforeAutospacing="0" w:after="0" w:afterAutospacing="0"/>
        <w:ind w:left="720"/>
        <w:divId w:val="2145613718"/>
        <w:rPr>
          <w:rFonts w:ascii="Verdana" w:eastAsia="Times New Roman" w:hAnsi="Verdana"/>
          <w:color w:val="000000"/>
          <w:lang w:val="en"/>
        </w:rPr>
      </w:pPr>
      <w:r>
        <w:rPr>
          <w:rFonts w:ascii="Verdana" w:eastAsia="Times New Roman" w:hAnsi="Verdana"/>
          <w:color w:val="000000"/>
          <w:lang w:val="en"/>
        </w:rPr>
        <w:t>OPTIONAL. JSON array containing a list of the JWE encryption algorithms (</w:t>
      </w:r>
      <w:r>
        <w:rPr>
          <w:rStyle w:val="HTMLTypewriter"/>
          <w:lang w:val="en"/>
        </w:rPr>
        <w:t>enc</w:t>
      </w:r>
      <w:r>
        <w:rPr>
          <w:rFonts w:ascii="Verdana" w:eastAsia="Times New Roman" w:hAnsi="Verdana"/>
          <w:color w:val="000000"/>
          <w:lang w:val="en"/>
        </w:rPr>
        <w:t xml:space="preserve"> values)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w:instrText>
      </w:r>
      <w:r>
        <w:rPr>
          <w:rFonts w:ascii="Verdana" w:eastAsia="Times New Roman" w:hAnsi="Verdana"/>
          <w:color w:val="000000"/>
          <w:lang w:val="en"/>
        </w:rPr>
        <w:instrText>A"</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w:t>
      </w:r>
      <w:del w:id="90" w:author="Author" w:date="2015-08-04T00:08:00Z">
        <w:r>
          <w:rPr>
            <w:rStyle w:val="Hyperlink"/>
            <w:rFonts w:ascii="Verdana" w:eastAsia="Times New Roman" w:hAnsi="Verdana"/>
            <w:vanish/>
            <w:u w:val="none"/>
            <w:lang w:val="en"/>
          </w:rPr>
          <w:delText>July 2014</w:delText>
        </w:r>
      </w:del>
      <w:ins w:id="91" w:author="Author" w:date="2015-08-04T00:08:00Z">
        <w:r>
          <w:rPr>
            <w:rStyle w:val="Hyperlink"/>
            <w:rFonts w:ascii="Verdana" w:eastAsia="Times New Roman" w:hAnsi="Verdana"/>
            <w:vanish/>
            <w:u w:val="none"/>
            <w:lang w:val="en"/>
          </w:rPr>
          <w:t>May 2015</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supported by the UserInfo Endpoint to encode the Claims in a JWT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"JWT"</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Sakimura, “JSON Web Token (JWT),” </w:t>
      </w:r>
      <w:del w:id="92" w:author="Author" w:date="2015-08-04T00:08:00Z">
        <w:r>
          <w:rPr>
            <w:rStyle w:val="Hyperlink"/>
            <w:rFonts w:ascii="Verdana" w:eastAsia="Times New Roman" w:hAnsi="Verdana"/>
            <w:vanish/>
            <w:u w:val="none"/>
            <w:lang w:val="en"/>
          </w:rPr>
          <w:delText>July 2014</w:delText>
        </w:r>
      </w:del>
      <w:ins w:id="93" w:author="Author" w:date="2015-08-04T00:08:00Z">
        <w:r>
          <w:rPr>
            <w:rStyle w:val="Hyperlink"/>
            <w:rFonts w:ascii="Verdana" w:eastAsia="Times New Roman" w:hAnsi="Verdana"/>
            <w:vanish/>
            <w:u w:val="none"/>
            <w:lang w:val="en"/>
          </w:rPr>
          <w:t>May 2015</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w:t>
      </w:r>
    </w:p>
    <w:p w14:paraId="044BCC5F" w14:textId="77777777" w:rsidR="00000000" w:rsidRDefault="00B52F4F">
      <w:pPr>
        <w:spacing w:before="0" w:beforeAutospacing="0" w:after="0" w:afterAutospacing="0"/>
        <w:divId w:val="2145613718"/>
        <w:rPr>
          <w:rFonts w:ascii="Verdana" w:eastAsia="Times New Roman" w:hAnsi="Verdana"/>
          <w:color w:val="000000"/>
          <w:lang w:val="en"/>
        </w:rPr>
      </w:pPr>
      <w:r>
        <w:rPr>
          <w:rFonts w:ascii="Verdana" w:eastAsia="Times New Roman" w:hAnsi="Verdana"/>
          <w:color w:val="000000"/>
          <w:lang w:val="en"/>
        </w:rPr>
        <w:t>request_object_</w:t>
      </w:r>
      <w:r>
        <w:rPr>
          <w:rFonts w:ascii="Verdana" w:eastAsia="Times New Roman" w:hAnsi="Verdana"/>
          <w:color w:val="000000"/>
          <w:lang w:val="en"/>
        </w:rPr>
        <w:t>signing_alg_values_supported</w:t>
      </w:r>
    </w:p>
    <w:p w14:paraId="6AEC144D" w14:textId="3F2D8B84" w:rsidR="00000000" w:rsidRDefault="00B52F4F">
      <w:pPr>
        <w:spacing w:before="0" w:beforeAutospacing="0" w:after="0" w:afterAutospacing="0"/>
        <w:ind w:left="720"/>
        <w:divId w:val="2145613718"/>
        <w:rPr>
          <w:rFonts w:ascii="Verdana" w:eastAsia="Times New Roman" w:hAnsi="Verdana"/>
          <w:color w:val="000000"/>
          <w:lang w:val="en"/>
        </w:rPr>
      </w:pPr>
      <w:r>
        <w:rPr>
          <w:rFonts w:ascii="Verdana" w:eastAsia="Times New Roman" w:hAnsi="Verdana"/>
          <w:color w:val="000000"/>
          <w:lang w:val="en"/>
        </w:rPr>
        <w:t>OPTIONAL. JSON array containing a list of the JWS signing algorithms (</w:t>
      </w:r>
      <w:r>
        <w:rPr>
          <w:rStyle w:val="HTMLTypewriter"/>
          <w:lang w:val="en"/>
        </w:rPr>
        <w:t>alg</w:t>
      </w:r>
      <w:r>
        <w:rPr>
          <w:rFonts w:ascii="Verdana" w:eastAsia="Times New Roman" w:hAnsi="Verdana"/>
          <w:color w:val="000000"/>
          <w:lang w:val="en"/>
        </w:rPr>
        <w:t xml:space="preserve"> values) supported by the OP for Request Objects, which are described in Section 6.1 of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"OpenID.Core"</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OpenID Connect Core 1.0</w:t>
      </w:r>
      <w:r>
        <w:rPr>
          <w:rStyle w:val="Hyperlink"/>
          <w:rFonts w:ascii="Verdana" w:eastAsia="Times New Roman" w:hAnsi="Verdana"/>
          <w:vanish/>
          <w:u w:val="none"/>
          <w:lang w:val="en"/>
        </w:rPr>
        <w:t xml:space="preserve"> (Sakimur</w:t>
      </w:r>
      <w:r>
        <w:rPr>
          <w:rStyle w:val="Hyperlink"/>
          <w:rFonts w:ascii="Verdana" w:eastAsia="Times New Roman" w:hAnsi="Verdana"/>
          <w:vanish/>
          <w:u w:val="none"/>
          <w:lang w:val="en"/>
        </w:rPr>
        <w:t xml:space="preserve">a, N., Bradley, J., Jones, M., de Medeiros, B., and C. Mortimore, “OpenID Connect Core 1.0,” </w:t>
      </w:r>
      <w:del w:id="94" w:author="Author" w:date="2015-08-04T00:08:00Z">
        <w:r>
          <w:rPr>
            <w:rStyle w:val="Hyperlink"/>
            <w:rFonts w:ascii="Verdana" w:eastAsia="Times New Roman" w:hAnsi="Verdana"/>
            <w:vanish/>
            <w:u w:val="none"/>
            <w:lang w:val="en"/>
          </w:rPr>
          <w:delText>November 2014</w:delText>
        </w:r>
      </w:del>
      <w:ins w:id="95" w:author="Author" w:date="2015-08-04T00:08:00Z">
        <w:r>
          <w:rPr>
            <w:rStyle w:val="Hyperlink"/>
            <w:rFonts w:ascii="Verdana" w:eastAsia="Times New Roman" w:hAnsi="Verdana"/>
            <w:vanish/>
            <w:u w:val="none"/>
            <w:lang w:val="en"/>
          </w:rPr>
          <w:t>August 2015</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[OpenID.Core]. These algorithms are used both when the Request Object is passed by value (using the </w:t>
      </w:r>
      <w:r>
        <w:rPr>
          <w:rStyle w:val="HTMLTypewriter"/>
          <w:lang w:val="en"/>
        </w:rPr>
        <w:t>request</w:t>
      </w:r>
      <w:r>
        <w:rPr>
          <w:rFonts w:ascii="Verdana" w:eastAsia="Times New Roman" w:hAnsi="Verdana"/>
          <w:color w:val="000000"/>
          <w:lang w:val="en"/>
        </w:rPr>
        <w:t xml:space="preserve"> parameter) and when it is passed by refer</w:t>
      </w:r>
      <w:r>
        <w:rPr>
          <w:rFonts w:ascii="Verdana" w:eastAsia="Times New Roman" w:hAnsi="Verdana"/>
          <w:color w:val="000000"/>
          <w:lang w:val="en"/>
        </w:rPr>
        <w:t xml:space="preserve">ence (using the </w:t>
      </w:r>
      <w:r>
        <w:rPr>
          <w:rStyle w:val="HTMLTypewriter"/>
          <w:lang w:val="en"/>
        </w:rPr>
        <w:t>request_uri</w:t>
      </w:r>
      <w:r>
        <w:rPr>
          <w:rFonts w:ascii="Verdana" w:eastAsia="Times New Roman" w:hAnsi="Verdana"/>
          <w:color w:val="000000"/>
          <w:lang w:val="en"/>
        </w:rPr>
        <w:t xml:space="preserve"> parameter). Servers SHOULD support </w:t>
      </w:r>
      <w:r>
        <w:rPr>
          <w:rStyle w:val="HTMLTypewriter"/>
          <w:lang w:val="en"/>
        </w:rPr>
        <w:t>none</w:t>
      </w:r>
      <w:r>
        <w:rPr>
          <w:rFonts w:ascii="Verdana" w:eastAsia="Times New Roman" w:hAnsi="Verdana"/>
          <w:color w:val="000000"/>
          <w:lang w:val="en"/>
        </w:rPr>
        <w:t xml:space="preserve"> and </w:t>
      </w:r>
      <w:r>
        <w:rPr>
          <w:rStyle w:val="HTMLTypewriter"/>
          <w:lang w:val="en"/>
        </w:rPr>
        <w:t>RS256</w:t>
      </w:r>
      <w:r>
        <w:rPr>
          <w:rFonts w:ascii="Verdana" w:eastAsia="Times New Roman" w:hAnsi="Verdana"/>
          <w:color w:val="000000"/>
          <w:lang w:val="en"/>
        </w:rPr>
        <w:t xml:space="preserve">. </w:t>
      </w:r>
    </w:p>
    <w:p w14:paraId="7DD3CC39" w14:textId="77777777" w:rsidR="00000000" w:rsidRDefault="00B52F4F">
      <w:pPr>
        <w:spacing w:before="0" w:beforeAutospacing="0" w:after="0" w:afterAutospacing="0"/>
        <w:divId w:val="2145613718"/>
        <w:rPr>
          <w:rFonts w:ascii="Verdana" w:eastAsia="Times New Roman" w:hAnsi="Verdana"/>
          <w:color w:val="000000"/>
          <w:lang w:val="en"/>
        </w:rPr>
      </w:pPr>
      <w:r>
        <w:rPr>
          <w:rFonts w:ascii="Verdana" w:eastAsia="Times New Roman" w:hAnsi="Verdana"/>
          <w:color w:val="000000"/>
          <w:lang w:val="en"/>
        </w:rPr>
        <w:t>request_object_encryption_alg_values_supported</w:t>
      </w:r>
    </w:p>
    <w:p w14:paraId="414EA975" w14:textId="77777777" w:rsidR="00000000" w:rsidRDefault="00B52F4F">
      <w:pPr>
        <w:spacing w:before="0" w:beforeAutospacing="0" w:after="0" w:afterAutospacing="0"/>
        <w:ind w:left="720"/>
        <w:divId w:val="2145613718"/>
        <w:rPr>
          <w:rFonts w:ascii="Verdana" w:eastAsia="Times New Roman" w:hAnsi="Verdana"/>
          <w:color w:val="000000"/>
          <w:lang w:val="en"/>
        </w:rPr>
      </w:pPr>
      <w:r>
        <w:rPr>
          <w:rFonts w:ascii="Verdana" w:eastAsia="Times New Roman" w:hAnsi="Verdana"/>
          <w:color w:val="000000"/>
          <w:lang w:val="en"/>
        </w:rPr>
        <w:t>OPTIONAL. JSON array containing a list of the JWE encryption algorithms (</w:t>
      </w:r>
      <w:r>
        <w:rPr>
          <w:rStyle w:val="HTMLTypewriter"/>
          <w:lang w:val="en"/>
        </w:rPr>
        <w:t>alg</w:t>
      </w:r>
      <w:r>
        <w:rPr>
          <w:rFonts w:ascii="Verdana" w:eastAsia="Times New Roman" w:hAnsi="Verdana"/>
          <w:color w:val="000000"/>
          <w:lang w:val="en"/>
        </w:rPr>
        <w:t xml:space="preserve"> values) supported by the OP for Request Objects. The</w:t>
      </w:r>
      <w:r>
        <w:rPr>
          <w:rFonts w:ascii="Verdana" w:eastAsia="Times New Roman" w:hAnsi="Verdana"/>
          <w:color w:val="000000"/>
          <w:lang w:val="en"/>
        </w:rPr>
        <w:t xml:space="preserve">se algorithms are used both when the Request Object is passed by value and when it is passed by reference. </w:t>
      </w:r>
    </w:p>
    <w:p w14:paraId="01C7C600" w14:textId="77777777" w:rsidR="00000000" w:rsidRDefault="00B52F4F">
      <w:pPr>
        <w:spacing w:before="0" w:beforeAutospacing="0" w:after="0" w:afterAutospacing="0"/>
        <w:divId w:val="2145613718"/>
        <w:rPr>
          <w:rFonts w:ascii="Verdana" w:eastAsia="Times New Roman" w:hAnsi="Verdana"/>
          <w:color w:val="000000"/>
          <w:lang w:val="en"/>
        </w:rPr>
      </w:pPr>
      <w:r>
        <w:rPr>
          <w:rFonts w:ascii="Verdana" w:eastAsia="Times New Roman" w:hAnsi="Verdana"/>
          <w:color w:val="000000"/>
          <w:lang w:val="en"/>
        </w:rPr>
        <w:t>request_object_encryption_enc_values_supported</w:t>
      </w:r>
    </w:p>
    <w:p w14:paraId="68038EF7" w14:textId="77777777" w:rsidR="00000000" w:rsidRDefault="00B52F4F">
      <w:pPr>
        <w:spacing w:before="0" w:beforeAutospacing="0" w:after="0" w:afterAutospacing="0"/>
        <w:ind w:left="720"/>
        <w:divId w:val="2145613718"/>
        <w:rPr>
          <w:rFonts w:ascii="Verdana" w:eastAsia="Times New Roman" w:hAnsi="Verdana"/>
          <w:color w:val="000000"/>
          <w:lang w:val="en"/>
        </w:rPr>
      </w:pPr>
      <w:r>
        <w:rPr>
          <w:rFonts w:ascii="Verdana" w:eastAsia="Times New Roman" w:hAnsi="Verdana"/>
          <w:color w:val="000000"/>
          <w:lang w:val="en"/>
        </w:rPr>
        <w:t>OPTIONAL. JSON array containing a list of the JWE encryption algorithms (</w:t>
      </w:r>
      <w:r>
        <w:rPr>
          <w:rStyle w:val="HTMLTypewriter"/>
          <w:lang w:val="en"/>
        </w:rPr>
        <w:t>enc</w:t>
      </w:r>
      <w:r>
        <w:rPr>
          <w:rFonts w:ascii="Verdana" w:eastAsia="Times New Roman" w:hAnsi="Verdana"/>
          <w:color w:val="000000"/>
          <w:lang w:val="en"/>
        </w:rPr>
        <w:t xml:space="preserve"> values) supported by the</w:t>
      </w:r>
      <w:r>
        <w:rPr>
          <w:rFonts w:ascii="Verdana" w:eastAsia="Times New Roman" w:hAnsi="Verdana"/>
          <w:color w:val="000000"/>
          <w:lang w:val="en"/>
        </w:rPr>
        <w:t xml:space="preserve"> OP for Request Objects. These algorithms are used both when the Request Object is passed by value and when it is passed by reference. </w:t>
      </w:r>
    </w:p>
    <w:p w14:paraId="6B9096F0" w14:textId="77777777" w:rsidR="00000000" w:rsidRDefault="00B52F4F">
      <w:pPr>
        <w:spacing w:before="0" w:beforeAutospacing="0" w:after="0" w:afterAutospacing="0"/>
        <w:divId w:val="2145613718"/>
        <w:rPr>
          <w:rFonts w:ascii="Verdana" w:eastAsia="Times New Roman" w:hAnsi="Verdana"/>
          <w:color w:val="000000"/>
          <w:lang w:val="en"/>
        </w:rPr>
      </w:pPr>
      <w:r>
        <w:rPr>
          <w:rFonts w:ascii="Verdana" w:eastAsia="Times New Roman" w:hAnsi="Verdana"/>
          <w:color w:val="000000"/>
          <w:lang w:val="en"/>
        </w:rPr>
        <w:t>token_endpoint_auth_methods_supported</w:t>
      </w:r>
    </w:p>
    <w:p w14:paraId="24FB53AD" w14:textId="514E181A" w:rsidR="00000000" w:rsidRDefault="00B52F4F">
      <w:pPr>
        <w:spacing w:before="0" w:beforeAutospacing="0" w:after="0" w:afterAutospacing="0"/>
        <w:ind w:left="720"/>
        <w:divId w:val="2145613718"/>
        <w:rPr>
          <w:rFonts w:ascii="Verdana" w:eastAsia="Times New Roman" w:hAnsi="Verdana"/>
          <w:color w:val="000000"/>
          <w:lang w:val="en"/>
        </w:rPr>
      </w:pPr>
      <w:r>
        <w:rPr>
          <w:rFonts w:ascii="Verdana" w:eastAsia="Times New Roman" w:hAnsi="Verdana"/>
          <w:color w:val="000000"/>
          <w:lang w:val="en"/>
        </w:rPr>
        <w:t xml:space="preserve">OPTIONAL. JSON array containing a list of Client Authentication methods supported </w:t>
      </w:r>
      <w:r>
        <w:rPr>
          <w:rFonts w:ascii="Verdana" w:eastAsia="Times New Roman" w:hAnsi="Verdana"/>
          <w:color w:val="000000"/>
          <w:lang w:val="en"/>
        </w:rPr>
        <w:t xml:space="preserve">by this Token Endpoint. The options are </w:t>
      </w:r>
      <w:r>
        <w:rPr>
          <w:rStyle w:val="HTMLTypewriter"/>
          <w:lang w:val="en"/>
        </w:rPr>
        <w:t>client_secret_post</w:t>
      </w:r>
      <w:r>
        <w:rPr>
          <w:rFonts w:ascii="Verdana" w:eastAsia="Times New Roman" w:hAnsi="Verdana"/>
          <w:color w:val="000000"/>
          <w:lang w:val="en"/>
        </w:rPr>
        <w:t xml:space="preserve">, </w:t>
      </w:r>
      <w:r>
        <w:rPr>
          <w:rStyle w:val="HTMLTypewriter"/>
          <w:lang w:val="en"/>
        </w:rPr>
        <w:t>client_secret_basic</w:t>
      </w:r>
      <w:r>
        <w:rPr>
          <w:rFonts w:ascii="Verdana" w:eastAsia="Times New Roman" w:hAnsi="Verdana"/>
          <w:color w:val="000000"/>
          <w:lang w:val="en"/>
        </w:rPr>
        <w:t xml:space="preserve">, </w:t>
      </w:r>
      <w:r>
        <w:rPr>
          <w:rStyle w:val="HTMLTypewriter"/>
          <w:lang w:val="en"/>
        </w:rPr>
        <w:t>client_secret_jwt</w:t>
      </w:r>
      <w:r>
        <w:rPr>
          <w:rFonts w:ascii="Verdana" w:eastAsia="Times New Roman" w:hAnsi="Verdana"/>
          <w:color w:val="000000"/>
          <w:lang w:val="en"/>
        </w:rPr>
        <w:t xml:space="preserve">, and </w:t>
      </w:r>
      <w:r>
        <w:rPr>
          <w:rStyle w:val="HTMLTypewriter"/>
          <w:lang w:val="en"/>
        </w:rPr>
        <w:lastRenderedPageBreak/>
        <w:t>private_key_jwt</w:t>
      </w:r>
      <w:r>
        <w:rPr>
          <w:rFonts w:ascii="Verdana" w:eastAsia="Times New Roman" w:hAnsi="Verdana"/>
          <w:color w:val="000000"/>
          <w:lang w:val="en"/>
        </w:rPr>
        <w:t xml:space="preserve">, as described in Section 9 of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"OpenID.Core"</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OpenID Connect Core 1.0</w:t>
      </w:r>
      <w:r>
        <w:rPr>
          <w:rStyle w:val="Hyperlink"/>
          <w:rFonts w:ascii="Verdana" w:eastAsia="Times New Roman" w:hAnsi="Verdana"/>
          <w:vanish/>
          <w:u w:val="none"/>
          <w:lang w:val="en"/>
        </w:rPr>
        <w:t xml:space="preserve"> (Sakimura, N., Bradley, J., Jones, M., de Medeir</w:t>
      </w:r>
      <w:r>
        <w:rPr>
          <w:rStyle w:val="Hyperlink"/>
          <w:rFonts w:ascii="Verdana" w:eastAsia="Times New Roman" w:hAnsi="Verdana"/>
          <w:vanish/>
          <w:u w:val="none"/>
          <w:lang w:val="en"/>
        </w:rPr>
        <w:t xml:space="preserve">os, B., and C. Mortimore, “OpenID Connect Core 1.0,” </w:t>
      </w:r>
      <w:del w:id="96" w:author="Author" w:date="2015-08-04T00:08:00Z">
        <w:r>
          <w:rPr>
            <w:rStyle w:val="Hyperlink"/>
            <w:rFonts w:ascii="Verdana" w:eastAsia="Times New Roman" w:hAnsi="Verdana"/>
            <w:vanish/>
            <w:u w:val="none"/>
            <w:lang w:val="en"/>
          </w:rPr>
          <w:delText>November 2014</w:delText>
        </w:r>
      </w:del>
      <w:ins w:id="97" w:author="Author" w:date="2015-08-04T00:08:00Z">
        <w:r>
          <w:rPr>
            <w:rStyle w:val="Hyperlink"/>
            <w:rFonts w:ascii="Verdana" w:eastAsia="Times New Roman" w:hAnsi="Verdana"/>
            <w:vanish/>
            <w:u w:val="none"/>
            <w:lang w:val="en"/>
          </w:rPr>
          <w:t>August 2015</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[OpenID.Core]. Other authentication methods MAY be defined by extensions. If omitted, the default is </w:t>
      </w:r>
      <w:r>
        <w:rPr>
          <w:rStyle w:val="HTMLTypewriter"/>
          <w:lang w:val="en"/>
        </w:rPr>
        <w:t>client_secret_basic</w:t>
      </w:r>
      <w:r>
        <w:rPr>
          <w:rFonts w:ascii="Verdana" w:eastAsia="Times New Roman" w:hAnsi="Verdana"/>
          <w:color w:val="000000"/>
          <w:lang w:val="en"/>
        </w:rPr>
        <w:t xml:space="preserve"> -- the HTTP Basic Authentication Scheme specified in Section 2.3.1 o</w:t>
      </w:r>
      <w:r>
        <w:rPr>
          <w:rFonts w:ascii="Verdana" w:eastAsia="Times New Roman" w:hAnsi="Verdana"/>
          <w:color w:val="000000"/>
          <w:lang w:val="en"/>
        </w:rPr>
        <w:t xml:space="preserve">f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"RFC6749"</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OAuth 2.0</w:t>
      </w:r>
      <w:r>
        <w:rPr>
          <w:rStyle w:val="Hyperlink"/>
          <w:rFonts w:ascii="Verdana" w:eastAsia="Times New Roman" w:hAnsi="Verdana"/>
          <w:vanish/>
          <w:u w:val="none"/>
          <w:lang w:val="en"/>
        </w:rPr>
        <w:t xml:space="preserve"> (Hardt, D., </w:t>
      </w:r>
      <w:ins w:id="98" w:author="Author" w:date="2015-08-04T00:08:00Z">
        <w:r>
          <w:rPr>
            <w:rStyle w:val="Hyperlink"/>
            <w:rFonts w:ascii="Verdana" w:eastAsia="Times New Roman" w:hAnsi="Verdana"/>
            <w:vanish/>
            <w:u w:val="none"/>
            <w:lang w:val="en"/>
          </w:rPr>
          <w:t xml:space="preserve">Ed., </w:t>
        </w:r>
      </w:ins>
      <w:r>
        <w:rPr>
          <w:rStyle w:val="Hyperlink"/>
          <w:rFonts w:ascii="Verdana" w:eastAsia="Times New Roman" w:hAnsi="Verdana"/>
          <w:vanish/>
          <w:u w:val="none"/>
          <w:lang w:val="en"/>
        </w:rPr>
        <w:t>“The OAuth 2.0 Authorization Framework,” October 2012.)</w:t>
      </w:r>
      <w:r>
        <w:rPr>
          <w:rFonts w:ascii="Verdana" w:eastAsia="Times New Roman" w:hAnsi="Verdana"/>
          <w:color w:val="000000"/>
          <w:lang w:val="en"/>
        </w:rPr>
        <w:fldChar w:fldCharType="end"/>
      </w:r>
      <w:r>
        <w:rPr>
          <w:rFonts w:ascii="Verdana" w:eastAsia="Times New Roman" w:hAnsi="Verdana"/>
          <w:color w:val="000000"/>
          <w:lang w:val="en"/>
        </w:rPr>
        <w:t xml:space="preserve"> [RFC6749]. </w:t>
      </w:r>
    </w:p>
    <w:p w14:paraId="58C5C945" w14:textId="77777777" w:rsidR="00000000" w:rsidRDefault="00B52F4F">
      <w:pPr>
        <w:spacing w:before="0" w:beforeAutospacing="0" w:after="0" w:afterAutospacing="0"/>
        <w:divId w:val="2145613718"/>
        <w:rPr>
          <w:rFonts w:ascii="Verdana" w:eastAsia="Times New Roman" w:hAnsi="Verdana"/>
          <w:color w:val="000000"/>
          <w:lang w:val="en"/>
        </w:rPr>
      </w:pPr>
      <w:r>
        <w:rPr>
          <w:rFonts w:ascii="Verdana" w:eastAsia="Times New Roman" w:hAnsi="Verdana"/>
          <w:color w:val="000000"/>
          <w:lang w:val="en"/>
        </w:rPr>
        <w:t>token_endpoint_auth_signing_alg_values_supported</w:t>
      </w:r>
    </w:p>
    <w:p w14:paraId="36C74976" w14:textId="3BFF6C6C" w:rsidR="00000000" w:rsidRDefault="00B52F4F">
      <w:pPr>
        <w:spacing w:before="0" w:beforeAutospacing="0" w:after="0" w:afterAutospacing="0"/>
        <w:ind w:left="720"/>
        <w:divId w:val="2145613718"/>
        <w:rPr>
          <w:rFonts w:ascii="Verdana" w:eastAsia="Times New Roman" w:hAnsi="Verdana"/>
          <w:color w:val="000000"/>
          <w:lang w:val="en"/>
        </w:rPr>
      </w:pPr>
      <w:r>
        <w:rPr>
          <w:rFonts w:ascii="Verdana" w:eastAsia="Times New Roman" w:hAnsi="Verdana"/>
          <w:color w:val="000000"/>
          <w:lang w:val="en"/>
        </w:rPr>
        <w:t>OPTIONAL. JSON array containing a list of the JWS signing algorithms (</w:t>
      </w:r>
      <w:r>
        <w:rPr>
          <w:rStyle w:val="HTMLTypewriter"/>
          <w:lang w:val="en"/>
        </w:rPr>
        <w:t>alg</w:t>
      </w:r>
      <w:r>
        <w:rPr>
          <w:rFonts w:ascii="Verdana" w:eastAsia="Times New Roman" w:hAnsi="Verdana"/>
          <w:color w:val="000000"/>
          <w:lang w:val="en"/>
        </w:rPr>
        <w:t xml:space="preserve"> values</w:t>
      </w:r>
      <w:r>
        <w:rPr>
          <w:rFonts w:ascii="Verdana" w:eastAsia="Times New Roman" w:hAnsi="Verdana"/>
          <w:color w:val="000000"/>
          <w:lang w:val="en"/>
        </w:rPr>
        <w:t xml:space="preserve">) supported by the Token Endpoint for the signature on the JWT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"JWT"</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Sakimura, “JSON Web Token (JWT),” </w:t>
      </w:r>
      <w:del w:id="99" w:author="Author" w:date="2015-08-04T00:08:00Z">
        <w:r>
          <w:rPr>
            <w:rStyle w:val="Hyperlink"/>
            <w:rFonts w:ascii="Verdana" w:eastAsia="Times New Roman" w:hAnsi="Verdana"/>
            <w:vanish/>
            <w:u w:val="none"/>
            <w:lang w:val="en"/>
          </w:rPr>
          <w:delText>July 2014</w:delText>
        </w:r>
      </w:del>
      <w:ins w:id="100" w:author="Author" w:date="2015-08-04T00:08:00Z">
        <w:r>
          <w:rPr>
            <w:rStyle w:val="Hyperlink"/>
            <w:rFonts w:ascii="Verdana" w:eastAsia="Times New Roman" w:hAnsi="Verdana"/>
            <w:vanish/>
            <w:u w:val="none"/>
            <w:lang w:val="en"/>
          </w:rPr>
          <w:t>May 2015</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used to authenticate the Client at the Token Endpoint for the </w:t>
      </w:r>
      <w:r>
        <w:rPr>
          <w:rStyle w:val="HTMLTypewriter"/>
          <w:lang w:val="en"/>
        </w:rPr>
        <w:t>private_key_jwt</w:t>
      </w:r>
      <w:r>
        <w:rPr>
          <w:rFonts w:ascii="Verdana" w:eastAsia="Times New Roman" w:hAnsi="Verdana"/>
          <w:color w:val="000000"/>
          <w:lang w:val="en"/>
        </w:rPr>
        <w:t xml:space="preserve"> and </w:t>
      </w:r>
      <w:r>
        <w:rPr>
          <w:rStyle w:val="HTMLTypewriter"/>
          <w:lang w:val="en"/>
        </w:rPr>
        <w:t>client_secret_jwt</w:t>
      </w:r>
      <w:r>
        <w:rPr>
          <w:rFonts w:ascii="Verdana" w:eastAsia="Times New Roman" w:hAnsi="Verdana"/>
          <w:color w:val="000000"/>
          <w:lang w:val="en"/>
        </w:rPr>
        <w:t xml:space="preserve"> authentication methods. Servers SHOULD support </w:t>
      </w:r>
      <w:r>
        <w:rPr>
          <w:rStyle w:val="HTMLTypewriter"/>
          <w:lang w:val="en"/>
        </w:rPr>
        <w:t>RS256</w:t>
      </w:r>
      <w:r>
        <w:rPr>
          <w:rFonts w:ascii="Verdana" w:eastAsia="Times New Roman" w:hAnsi="Verdana"/>
          <w:color w:val="000000"/>
          <w:lang w:val="en"/>
        </w:rPr>
        <w:t xml:space="preserve">. The value </w:t>
      </w:r>
      <w:r>
        <w:rPr>
          <w:rStyle w:val="HTMLTypewriter"/>
          <w:lang w:val="en"/>
        </w:rPr>
        <w:t>none</w:t>
      </w:r>
      <w:r>
        <w:rPr>
          <w:rFonts w:ascii="Verdana" w:eastAsia="Times New Roman" w:hAnsi="Verdana"/>
          <w:color w:val="000000"/>
          <w:lang w:val="en"/>
        </w:rPr>
        <w:t xml:space="preserve"> MUST NOT be used. </w:t>
      </w:r>
    </w:p>
    <w:p w14:paraId="165A1534" w14:textId="77777777" w:rsidR="00000000" w:rsidRDefault="00B52F4F">
      <w:pPr>
        <w:spacing w:before="0" w:beforeAutospacing="0" w:after="0" w:afterAutospacing="0"/>
        <w:divId w:val="2145613718"/>
        <w:rPr>
          <w:rFonts w:ascii="Verdana" w:eastAsia="Times New Roman" w:hAnsi="Verdana"/>
          <w:color w:val="000000"/>
          <w:lang w:val="en"/>
        </w:rPr>
      </w:pPr>
      <w:r>
        <w:rPr>
          <w:rFonts w:ascii="Verdana" w:eastAsia="Times New Roman" w:hAnsi="Verdana"/>
          <w:color w:val="000000"/>
          <w:lang w:val="en"/>
        </w:rPr>
        <w:t>display_values_supported</w:t>
      </w:r>
    </w:p>
    <w:p w14:paraId="18EC1D7F" w14:textId="50EF2FF1" w:rsidR="00000000" w:rsidRDefault="00B52F4F">
      <w:pPr>
        <w:spacing w:before="0" w:beforeAutospacing="0" w:after="0" w:afterAutospacing="0"/>
        <w:ind w:left="720"/>
        <w:divId w:val="2145613718"/>
        <w:rPr>
          <w:rFonts w:ascii="Verdana" w:eastAsia="Times New Roman" w:hAnsi="Verdana"/>
          <w:color w:val="000000"/>
          <w:lang w:val="en"/>
        </w:rPr>
      </w:pPr>
      <w:r>
        <w:rPr>
          <w:rFonts w:ascii="Verdana" w:eastAsia="Times New Roman" w:hAnsi="Verdana"/>
          <w:color w:val="000000"/>
          <w:lang w:val="en"/>
        </w:rPr>
        <w:t xml:space="preserve">OPTIONAL. JSON array containing a list of the </w:t>
      </w:r>
      <w:r>
        <w:rPr>
          <w:rStyle w:val="HTMLTypewriter"/>
          <w:lang w:val="en"/>
        </w:rPr>
        <w:t>display</w:t>
      </w:r>
      <w:r>
        <w:rPr>
          <w:rFonts w:ascii="Verdana" w:eastAsia="Times New Roman" w:hAnsi="Verdana"/>
          <w:color w:val="000000"/>
          <w:lang w:val="en"/>
        </w:rPr>
        <w:t xml:space="preserve"> parameter values that the OpenID Provider supports. These values are de</w:t>
      </w:r>
      <w:r>
        <w:rPr>
          <w:rFonts w:ascii="Verdana" w:eastAsia="Times New Roman" w:hAnsi="Verdana"/>
          <w:color w:val="000000"/>
          <w:lang w:val="en"/>
        </w:rPr>
        <w:t xml:space="preserve">scribed in Section 3.1.2.1 of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"OpenID.Core"</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OpenID Connect Core 1.0</w:t>
      </w:r>
      <w:r>
        <w:rPr>
          <w:rStyle w:val="Hyperlink"/>
          <w:rFonts w:ascii="Verdana" w:eastAsia="Times New Roman" w:hAnsi="Verdana"/>
          <w:vanish/>
          <w:u w:val="none"/>
          <w:lang w:val="en"/>
        </w:rPr>
        <w:t xml:space="preserve"> (Sakimura, N., Bradley, J., Jones, M., de Medeiros, B., and C. Mortimore, “OpenID Connect Core 1.0,” </w:t>
      </w:r>
      <w:del w:id="101" w:author="Author" w:date="2015-08-04T00:08:00Z">
        <w:r>
          <w:rPr>
            <w:rStyle w:val="Hyperlink"/>
            <w:rFonts w:ascii="Verdana" w:eastAsia="Times New Roman" w:hAnsi="Verdana"/>
            <w:vanish/>
            <w:u w:val="none"/>
            <w:lang w:val="en"/>
          </w:rPr>
          <w:delText>November 2014</w:delText>
        </w:r>
      </w:del>
      <w:ins w:id="102" w:author="Author" w:date="2015-08-04T00:08:00Z">
        <w:r>
          <w:rPr>
            <w:rStyle w:val="Hyperlink"/>
            <w:rFonts w:ascii="Verdana" w:eastAsia="Times New Roman" w:hAnsi="Verdana"/>
            <w:vanish/>
            <w:u w:val="none"/>
            <w:lang w:val="en"/>
          </w:rPr>
          <w:t>August 2015</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[OpenID.Core]. </w:t>
      </w:r>
    </w:p>
    <w:p w14:paraId="35344E0E" w14:textId="77777777" w:rsidR="00000000" w:rsidRDefault="00B52F4F">
      <w:pPr>
        <w:spacing w:before="0" w:beforeAutospacing="0" w:after="0" w:afterAutospacing="0"/>
        <w:divId w:val="2145613718"/>
        <w:rPr>
          <w:rFonts w:ascii="Verdana" w:eastAsia="Times New Roman" w:hAnsi="Verdana"/>
          <w:color w:val="000000"/>
          <w:lang w:val="en"/>
        </w:rPr>
      </w:pPr>
      <w:r>
        <w:rPr>
          <w:rFonts w:ascii="Verdana" w:eastAsia="Times New Roman" w:hAnsi="Verdana"/>
          <w:color w:val="000000"/>
          <w:lang w:val="en"/>
        </w:rPr>
        <w:t>claim_types_supported</w:t>
      </w:r>
    </w:p>
    <w:p w14:paraId="32A33C6A" w14:textId="030F200C" w:rsidR="00000000" w:rsidRDefault="00B52F4F">
      <w:pPr>
        <w:spacing w:before="0" w:beforeAutospacing="0" w:after="0" w:afterAutospacing="0"/>
        <w:ind w:left="720"/>
        <w:divId w:val="2145613718"/>
        <w:rPr>
          <w:rFonts w:ascii="Verdana" w:eastAsia="Times New Roman" w:hAnsi="Verdana"/>
          <w:color w:val="000000"/>
          <w:lang w:val="en"/>
        </w:rPr>
      </w:pPr>
      <w:r>
        <w:rPr>
          <w:rFonts w:ascii="Verdana" w:eastAsia="Times New Roman" w:hAnsi="Verdana"/>
          <w:color w:val="000000"/>
          <w:lang w:val="en"/>
        </w:rPr>
        <w:t xml:space="preserve">OPTIONAL. </w:t>
      </w:r>
      <w:r>
        <w:rPr>
          <w:rFonts w:ascii="Verdana" w:eastAsia="Times New Roman" w:hAnsi="Verdana"/>
          <w:color w:val="000000"/>
          <w:lang w:val="en"/>
        </w:rPr>
        <w:t xml:space="preserve">JSON array containing a list of the Claim Types that the OpenID Provider supports. These Claim Types are described in Section 5.6 of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"OpenID.Core"</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OpenID Connect Core 1.0</w:t>
      </w:r>
      <w:r>
        <w:rPr>
          <w:rStyle w:val="Hyperlink"/>
          <w:rFonts w:ascii="Verdana" w:eastAsia="Times New Roman" w:hAnsi="Verdana"/>
          <w:vanish/>
          <w:u w:val="none"/>
          <w:lang w:val="en"/>
        </w:rPr>
        <w:t xml:space="preserve"> (Sakimura, N., Bradley, J., Jones, M., de Medeiros, B., and C. Mo</w:t>
      </w:r>
      <w:r>
        <w:rPr>
          <w:rStyle w:val="Hyperlink"/>
          <w:rFonts w:ascii="Verdana" w:eastAsia="Times New Roman" w:hAnsi="Verdana"/>
          <w:vanish/>
          <w:u w:val="none"/>
          <w:lang w:val="en"/>
        </w:rPr>
        <w:t xml:space="preserve">rtimore, “OpenID Connect Core 1.0,” </w:t>
      </w:r>
      <w:del w:id="103" w:author="Author" w:date="2015-08-04T00:08:00Z">
        <w:r>
          <w:rPr>
            <w:rStyle w:val="Hyperlink"/>
            <w:rFonts w:ascii="Verdana" w:eastAsia="Times New Roman" w:hAnsi="Verdana"/>
            <w:vanish/>
            <w:u w:val="none"/>
            <w:lang w:val="en"/>
          </w:rPr>
          <w:delText>November 2014</w:delText>
        </w:r>
      </w:del>
      <w:ins w:id="104" w:author="Author" w:date="2015-08-04T00:08:00Z">
        <w:r>
          <w:rPr>
            <w:rStyle w:val="Hyperlink"/>
            <w:rFonts w:ascii="Verdana" w:eastAsia="Times New Roman" w:hAnsi="Verdana"/>
            <w:vanish/>
            <w:u w:val="none"/>
            <w:lang w:val="en"/>
          </w:rPr>
          <w:t>August 2015</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[OpenID.Core]. Values defined by this specification are </w:t>
      </w:r>
      <w:r>
        <w:rPr>
          <w:rStyle w:val="HTMLTypewriter"/>
          <w:lang w:val="en"/>
        </w:rPr>
        <w:t>normal</w:t>
      </w:r>
      <w:r>
        <w:rPr>
          <w:rFonts w:ascii="Verdana" w:eastAsia="Times New Roman" w:hAnsi="Verdana"/>
          <w:color w:val="000000"/>
          <w:lang w:val="en"/>
        </w:rPr>
        <w:t xml:space="preserve">, </w:t>
      </w:r>
      <w:r>
        <w:rPr>
          <w:rStyle w:val="HTMLTypewriter"/>
          <w:lang w:val="en"/>
        </w:rPr>
        <w:t>aggregated</w:t>
      </w:r>
      <w:r>
        <w:rPr>
          <w:rFonts w:ascii="Verdana" w:eastAsia="Times New Roman" w:hAnsi="Verdana"/>
          <w:color w:val="000000"/>
          <w:lang w:val="en"/>
        </w:rPr>
        <w:t xml:space="preserve">, and </w:t>
      </w:r>
      <w:r>
        <w:rPr>
          <w:rStyle w:val="HTMLTypewriter"/>
          <w:lang w:val="en"/>
        </w:rPr>
        <w:t>distributed</w:t>
      </w:r>
      <w:r>
        <w:rPr>
          <w:rFonts w:ascii="Verdana" w:eastAsia="Times New Roman" w:hAnsi="Verdana"/>
          <w:color w:val="000000"/>
          <w:lang w:val="en"/>
        </w:rPr>
        <w:t xml:space="preserve">. If omitted, the implementation supports only </w:t>
      </w:r>
      <w:r>
        <w:rPr>
          <w:rStyle w:val="HTMLTypewriter"/>
          <w:lang w:val="en"/>
        </w:rPr>
        <w:t>normal</w:t>
      </w:r>
      <w:r>
        <w:rPr>
          <w:rFonts w:ascii="Verdana" w:eastAsia="Times New Roman" w:hAnsi="Verdana"/>
          <w:color w:val="000000"/>
          <w:lang w:val="en"/>
        </w:rPr>
        <w:t xml:space="preserve"> Claims. </w:t>
      </w:r>
    </w:p>
    <w:p w14:paraId="3B51735E" w14:textId="77777777" w:rsidR="00000000" w:rsidRDefault="00B52F4F">
      <w:pPr>
        <w:spacing w:before="0" w:beforeAutospacing="0" w:after="0" w:afterAutospacing="0"/>
        <w:divId w:val="2145613718"/>
        <w:rPr>
          <w:rFonts w:ascii="Verdana" w:eastAsia="Times New Roman" w:hAnsi="Verdana"/>
          <w:color w:val="000000"/>
          <w:lang w:val="en"/>
        </w:rPr>
      </w:pPr>
      <w:r>
        <w:rPr>
          <w:rFonts w:ascii="Verdana" w:eastAsia="Times New Roman" w:hAnsi="Verdana"/>
          <w:color w:val="000000"/>
          <w:lang w:val="en"/>
        </w:rPr>
        <w:t>claims_supported</w:t>
      </w:r>
    </w:p>
    <w:p w14:paraId="3EC3B437" w14:textId="77777777" w:rsidR="00000000" w:rsidRDefault="00B52F4F">
      <w:pPr>
        <w:spacing w:before="0" w:beforeAutospacing="0" w:after="0" w:afterAutospacing="0"/>
        <w:ind w:left="720"/>
        <w:divId w:val="2145613718"/>
        <w:rPr>
          <w:rFonts w:ascii="Verdana" w:eastAsia="Times New Roman" w:hAnsi="Verdana"/>
          <w:color w:val="000000"/>
          <w:lang w:val="en"/>
        </w:rPr>
      </w:pPr>
      <w:r>
        <w:rPr>
          <w:rFonts w:ascii="Verdana" w:eastAsia="Times New Roman" w:hAnsi="Verdana"/>
          <w:color w:val="000000"/>
          <w:lang w:val="en"/>
        </w:rPr>
        <w:t xml:space="preserve">RECOMMENDED. JSON array containing </w:t>
      </w:r>
      <w:r>
        <w:rPr>
          <w:rFonts w:ascii="Verdana" w:eastAsia="Times New Roman" w:hAnsi="Verdana"/>
          <w:color w:val="000000"/>
          <w:lang w:val="en"/>
        </w:rPr>
        <w:t xml:space="preserve">a list of the Claim Names of the Claims that the OpenID Provider MAY be able to supply values for. Note that for privacy or other reasons, this might not be an exhaustive list. </w:t>
      </w:r>
    </w:p>
    <w:p w14:paraId="74E57E5D" w14:textId="77777777" w:rsidR="00000000" w:rsidRDefault="00B52F4F">
      <w:pPr>
        <w:spacing w:before="0" w:beforeAutospacing="0" w:after="0" w:afterAutospacing="0"/>
        <w:divId w:val="2145613718"/>
        <w:rPr>
          <w:rFonts w:ascii="Verdana" w:eastAsia="Times New Roman" w:hAnsi="Verdana"/>
          <w:color w:val="000000"/>
          <w:lang w:val="en"/>
        </w:rPr>
      </w:pPr>
      <w:r>
        <w:rPr>
          <w:rFonts w:ascii="Verdana" w:eastAsia="Times New Roman" w:hAnsi="Verdana"/>
          <w:color w:val="000000"/>
          <w:lang w:val="en"/>
        </w:rPr>
        <w:t>service_documentation</w:t>
      </w:r>
    </w:p>
    <w:p w14:paraId="232DB491" w14:textId="77777777" w:rsidR="00000000" w:rsidRDefault="00B52F4F">
      <w:pPr>
        <w:spacing w:before="0" w:beforeAutospacing="0" w:after="0" w:afterAutospacing="0"/>
        <w:ind w:left="720"/>
        <w:divId w:val="2145613718"/>
        <w:rPr>
          <w:rFonts w:ascii="Verdana" w:eastAsia="Times New Roman" w:hAnsi="Verdana"/>
          <w:color w:val="000000"/>
          <w:lang w:val="en"/>
        </w:rPr>
      </w:pPr>
      <w:r>
        <w:rPr>
          <w:rFonts w:ascii="Verdana" w:eastAsia="Times New Roman" w:hAnsi="Verdana"/>
          <w:color w:val="000000"/>
          <w:lang w:val="en"/>
        </w:rPr>
        <w:t>OPTIONAL. URL of a page containing human-readable inform</w:t>
      </w:r>
      <w:r>
        <w:rPr>
          <w:rFonts w:ascii="Verdana" w:eastAsia="Times New Roman" w:hAnsi="Verdana"/>
          <w:color w:val="000000"/>
          <w:lang w:val="en"/>
        </w:rPr>
        <w:t xml:space="preserve">ation that developers might want or need to know when using the OpenID Provider. In particular, if the OpenID Provider does not support Dynamic Client Registration, then </w:t>
      </w:r>
      <w:r>
        <w:rPr>
          <w:rFonts w:ascii="Verdana" w:eastAsia="Times New Roman" w:hAnsi="Verdana"/>
          <w:color w:val="000000"/>
          <w:lang w:val="en"/>
        </w:rPr>
        <w:lastRenderedPageBreak/>
        <w:t xml:space="preserve">information on how to register Clients needs to be provided in this documentation. </w:t>
      </w:r>
    </w:p>
    <w:p w14:paraId="2B74DF0A" w14:textId="77777777" w:rsidR="00000000" w:rsidRDefault="00B52F4F">
      <w:pPr>
        <w:spacing w:before="0" w:beforeAutospacing="0" w:after="0" w:afterAutospacing="0"/>
        <w:divId w:val="2145613718"/>
        <w:rPr>
          <w:rFonts w:ascii="Verdana" w:eastAsia="Times New Roman" w:hAnsi="Verdana"/>
          <w:color w:val="000000"/>
          <w:lang w:val="en"/>
        </w:rPr>
      </w:pPr>
      <w:r>
        <w:rPr>
          <w:rFonts w:ascii="Verdana" w:eastAsia="Times New Roman" w:hAnsi="Verdana"/>
          <w:color w:val="000000"/>
          <w:lang w:val="en"/>
        </w:rPr>
        <w:t>cl</w:t>
      </w:r>
      <w:r>
        <w:rPr>
          <w:rFonts w:ascii="Verdana" w:eastAsia="Times New Roman" w:hAnsi="Verdana"/>
          <w:color w:val="000000"/>
          <w:lang w:val="en"/>
        </w:rPr>
        <w:t>aims_locales_supported</w:t>
      </w:r>
    </w:p>
    <w:p w14:paraId="3D9D5D99" w14:textId="77777777" w:rsidR="00000000" w:rsidRDefault="00B52F4F">
      <w:pPr>
        <w:spacing w:before="0" w:beforeAutospacing="0" w:after="0" w:afterAutospacing="0"/>
        <w:ind w:left="720"/>
        <w:divId w:val="2145613718"/>
        <w:rPr>
          <w:rFonts w:ascii="Verdana" w:eastAsia="Times New Roman" w:hAnsi="Verdana"/>
          <w:color w:val="000000"/>
          <w:lang w:val="en"/>
        </w:rPr>
      </w:pPr>
      <w:r>
        <w:rPr>
          <w:rFonts w:ascii="Verdana" w:eastAsia="Times New Roman" w:hAnsi="Verdana"/>
          <w:color w:val="000000"/>
          <w:lang w:val="en"/>
        </w:rPr>
        <w:t xml:space="preserve">OPTIONAL. Languages and scripts supported for values in Claims being returned, represented as a JSON array of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"RFC5646"</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BCP47</w:t>
      </w:r>
      <w:r>
        <w:rPr>
          <w:rStyle w:val="Hyperlink"/>
          <w:rFonts w:ascii="Verdana" w:eastAsia="Times New Roman" w:hAnsi="Verdana"/>
          <w:vanish/>
          <w:u w:val="none"/>
          <w:lang w:val="en"/>
        </w:rPr>
        <w:t xml:space="preserve"> (Phillips, A</w:t>
      </w:r>
      <w:ins w:id="105" w:author="Author" w:date="2015-08-04T00:08:00Z">
        <w:r>
          <w:rPr>
            <w:rStyle w:val="Hyperlink"/>
            <w:rFonts w:ascii="Verdana" w:eastAsia="Times New Roman" w:hAnsi="Verdana"/>
            <w:vanish/>
            <w:u w:val="none"/>
            <w:lang w:val="en"/>
          </w:rPr>
          <w:t>., Ed</w:t>
        </w:r>
      </w:ins>
      <w:r>
        <w:rPr>
          <w:rStyle w:val="Hyperlink"/>
          <w:rFonts w:ascii="Verdana" w:eastAsia="Times New Roman" w:hAnsi="Verdana"/>
          <w:vanish/>
          <w:u w:val="none"/>
          <w:lang w:val="en"/>
        </w:rPr>
        <w:t xml:space="preserve">. and M. Davis, </w:t>
      </w:r>
      <w:ins w:id="106" w:author="Author" w:date="2015-08-04T00:08:00Z">
        <w:r>
          <w:rPr>
            <w:rStyle w:val="Hyperlink"/>
            <w:rFonts w:ascii="Verdana" w:eastAsia="Times New Roman" w:hAnsi="Verdana"/>
            <w:vanish/>
            <w:u w:val="none"/>
            <w:lang w:val="en"/>
          </w:rPr>
          <w:t xml:space="preserve">Ed., </w:t>
        </w:r>
      </w:ins>
      <w:r>
        <w:rPr>
          <w:rStyle w:val="Hyperlink"/>
          <w:rFonts w:ascii="Verdana" w:eastAsia="Times New Roman" w:hAnsi="Verdana"/>
          <w:vanish/>
          <w:u w:val="none"/>
          <w:lang w:val="en"/>
        </w:rPr>
        <w:t>“Tags for Identifying Languages,” September 2009.</w:t>
      </w:r>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[RFC5646] language tag values. Not all languages and scripts are necessarily supported for all Claim values. </w:t>
      </w:r>
    </w:p>
    <w:p w14:paraId="591C7DB0" w14:textId="77777777" w:rsidR="00000000" w:rsidRDefault="00B52F4F">
      <w:pPr>
        <w:spacing w:before="0" w:beforeAutospacing="0" w:after="0" w:afterAutospacing="0"/>
        <w:divId w:val="2145613718"/>
        <w:rPr>
          <w:rFonts w:ascii="Verdana" w:eastAsia="Times New Roman" w:hAnsi="Verdana"/>
          <w:color w:val="000000"/>
          <w:lang w:val="en"/>
        </w:rPr>
      </w:pPr>
      <w:r>
        <w:rPr>
          <w:rFonts w:ascii="Verdana" w:eastAsia="Times New Roman" w:hAnsi="Verdana"/>
          <w:color w:val="000000"/>
          <w:lang w:val="en"/>
        </w:rPr>
        <w:t>ui_locales_supported</w:t>
      </w:r>
    </w:p>
    <w:p w14:paraId="350EB13D" w14:textId="77777777" w:rsidR="00000000" w:rsidRDefault="00B52F4F">
      <w:pPr>
        <w:spacing w:before="0" w:beforeAutospacing="0" w:after="0" w:afterAutospacing="0"/>
        <w:ind w:left="720"/>
        <w:divId w:val="2145613718"/>
        <w:rPr>
          <w:rFonts w:ascii="Verdana" w:eastAsia="Times New Roman" w:hAnsi="Verdana"/>
          <w:color w:val="000000"/>
          <w:lang w:val="en"/>
        </w:rPr>
      </w:pPr>
      <w:r>
        <w:rPr>
          <w:rFonts w:ascii="Verdana" w:eastAsia="Times New Roman" w:hAnsi="Verdana"/>
          <w:color w:val="000000"/>
          <w:lang w:val="en"/>
        </w:rPr>
        <w:t xml:space="preserve">OPTIONAL. Languages and scripts supported for the user interface, represented as a JSON array of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"RFC5646"</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BCP47</w:t>
      </w:r>
      <w:r>
        <w:rPr>
          <w:rStyle w:val="Hyperlink"/>
          <w:rFonts w:ascii="Verdana" w:eastAsia="Times New Roman" w:hAnsi="Verdana"/>
          <w:vanish/>
          <w:u w:val="none"/>
          <w:lang w:val="en"/>
        </w:rPr>
        <w:t xml:space="preserve"> (Phillips, A</w:t>
      </w:r>
      <w:ins w:id="107" w:author="Author" w:date="2015-08-04T00:08:00Z">
        <w:r>
          <w:rPr>
            <w:rStyle w:val="Hyperlink"/>
            <w:rFonts w:ascii="Verdana" w:eastAsia="Times New Roman" w:hAnsi="Verdana"/>
            <w:vanish/>
            <w:u w:val="none"/>
            <w:lang w:val="en"/>
          </w:rPr>
          <w:t>., Ed</w:t>
        </w:r>
      </w:ins>
      <w:r>
        <w:rPr>
          <w:rStyle w:val="Hyperlink"/>
          <w:rFonts w:ascii="Verdana" w:eastAsia="Times New Roman" w:hAnsi="Verdana"/>
          <w:vanish/>
          <w:u w:val="none"/>
          <w:lang w:val="en"/>
        </w:rPr>
        <w:t xml:space="preserve">. and M. Davis, </w:t>
      </w:r>
      <w:ins w:id="108" w:author="Author" w:date="2015-08-04T00:08:00Z">
        <w:r>
          <w:rPr>
            <w:rStyle w:val="Hyperlink"/>
            <w:rFonts w:ascii="Verdana" w:eastAsia="Times New Roman" w:hAnsi="Verdana"/>
            <w:vanish/>
            <w:u w:val="none"/>
            <w:lang w:val="en"/>
          </w:rPr>
          <w:t xml:space="preserve">Ed., </w:t>
        </w:r>
      </w:ins>
      <w:r>
        <w:rPr>
          <w:rStyle w:val="Hyperlink"/>
          <w:rFonts w:ascii="Verdana" w:eastAsia="Times New Roman" w:hAnsi="Verdana"/>
          <w:vanish/>
          <w:u w:val="none"/>
          <w:lang w:val="en"/>
        </w:rPr>
        <w:t>“Tags for Identifying Languages,” September 2009.)</w:t>
      </w:r>
      <w:r>
        <w:rPr>
          <w:rFonts w:ascii="Verdana" w:eastAsia="Times New Roman" w:hAnsi="Verdana"/>
          <w:color w:val="000000"/>
          <w:lang w:val="en"/>
        </w:rPr>
        <w:fldChar w:fldCharType="end"/>
      </w:r>
      <w:r>
        <w:rPr>
          <w:rFonts w:ascii="Verdana" w:eastAsia="Times New Roman" w:hAnsi="Verdana"/>
          <w:color w:val="000000"/>
          <w:lang w:val="en"/>
        </w:rPr>
        <w:t xml:space="preserve"> [RFC5646] language tag values. </w:t>
      </w:r>
    </w:p>
    <w:p w14:paraId="0FB24502" w14:textId="77777777" w:rsidR="00000000" w:rsidRDefault="00B52F4F">
      <w:pPr>
        <w:spacing w:before="0" w:beforeAutospacing="0" w:after="0" w:afterAutospacing="0"/>
        <w:divId w:val="2145613718"/>
        <w:rPr>
          <w:rFonts w:ascii="Verdana" w:eastAsia="Times New Roman" w:hAnsi="Verdana"/>
          <w:color w:val="000000"/>
          <w:lang w:val="en"/>
        </w:rPr>
      </w:pPr>
      <w:r>
        <w:rPr>
          <w:rFonts w:ascii="Verdana" w:eastAsia="Times New Roman" w:hAnsi="Verdana"/>
          <w:color w:val="000000"/>
          <w:lang w:val="en"/>
        </w:rPr>
        <w:t>claims_parameter_supported</w:t>
      </w:r>
    </w:p>
    <w:p w14:paraId="450E1B05" w14:textId="77777777" w:rsidR="00000000" w:rsidRDefault="00B52F4F">
      <w:pPr>
        <w:spacing w:before="0" w:beforeAutospacing="0" w:after="0" w:afterAutospacing="0"/>
        <w:ind w:left="720"/>
        <w:divId w:val="2145613718"/>
        <w:rPr>
          <w:rFonts w:ascii="Verdana" w:eastAsia="Times New Roman" w:hAnsi="Verdana"/>
          <w:color w:val="000000"/>
          <w:lang w:val="en"/>
        </w:rPr>
      </w:pPr>
      <w:r>
        <w:rPr>
          <w:rFonts w:ascii="Verdana" w:eastAsia="Times New Roman" w:hAnsi="Verdana"/>
          <w:color w:val="000000"/>
          <w:lang w:val="en"/>
        </w:rPr>
        <w:t xml:space="preserve">OPTIONAL. Boolean value specifying whether the OP supports use of the </w:t>
      </w:r>
      <w:r>
        <w:rPr>
          <w:rStyle w:val="HTMLTypewriter"/>
          <w:lang w:val="en"/>
        </w:rPr>
        <w:t>claims</w:t>
      </w:r>
      <w:r>
        <w:rPr>
          <w:rFonts w:ascii="Verdana" w:eastAsia="Times New Roman" w:hAnsi="Verdana"/>
          <w:color w:val="000000"/>
          <w:lang w:val="en"/>
        </w:rPr>
        <w:t xml:space="preserve"> parameter, with </w:t>
      </w:r>
      <w:r>
        <w:rPr>
          <w:rStyle w:val="HTMLTypewriter"/>
          <w:lang w:val="en"/>
        </w:rPr>
        <w:t>true</w:t>
      </w:r>
      <w:r>
        <w:rPr>
          <w:rFonts w:ascii="Verdana" w:eastAsia="Times New Roman" w:hAnsi="Verdana"/>
          <w:color w:val="000000"/>
          <w:lang w:val="en"/>
        </w:rPr>
        <w:t xml:space="preserve"> </w:t>
      </w:r>
      <w:r>
        <w:rPr>
          <w:rFonts w:ascii="Verdana" w:eastAsia="Times New Roman" w:hAnsi="Verdana"/>
          <w:color w:val="000000"/>
          <w:lang w:val="en"/>
        </w:rPr>
        <w:t xml:space="preserve">indicating support. If omitted, the default value is </w:t>
      </w:r>
      <w:r>
        <w:rPr>
          <w:rStyle w:val="HTMLTypewriter"/>
          <w:lang w:val="en"/>
        </w:rPr>
        <w:t>false</w:t>
      </w:r>
      <w:r>
        <w:rPr>
          <w:rFonts w:ascii="Verdana" w:eastAsia="Times New Roman" w:hAnsi="Verdana"/>
          <w:color w:val="000000"/>
          <w:lang w:val="en"/>
        </w:rPr>
        <w:t xml:space="preserve">. </w:t>
      </w:r>
    </w:p>
    <w:p w14:paraId="492F589F" w14:textId="77777777" w:rsidR="00000000" w:rsidRDefault="00B52F4F">
      <w:pPr>
        <w:spacing w:before="0" w:beforeAutospacing="0" w:after="0" w:afterAutospacing="0"/>
        <w:divId w:val="2145613718"/>
        <w:rPr>
          <w:rFonts w:ascii="Verdana" w:eastAsia="Times New Roman" w:hAnsi="Verdana"/>
          <w:color w:val="000000"/>
          <w:lang w:val="en"/>
        </w:rPr>
      </w:pPr>
      <w:r>
        <w:rPr>
          <w:rFonts w:ascii="Verdana" w:eastAsia="Times New Roman" w:hAnsi="Verdana"/>
          <w:color w:val="000000"/>
          <w:lang w:val="en"/>
        </w:rPr>
        <w:t>request_parameter_supported</w:t>
      </w:r>
    </w:p>
    <w:p w14:paraId="3867A261" w14:textId="77777777" w:rsidR="00000000" w:rsidRDefault="00B52F4F">
      <w:pPr>
        <w:spacing w:before="0" w:beforeAutospacing="0" w:after="0" w:afterAutospacing="0"/>
        <w:ind w:left="720"/>
        <w:divId w:val="2145613718"/>
        <w:rPr>
          <w:rFonts w:ascii="Verdana" w:eastAsia="Times New Roman" w:hAnsi="Verdana"/>
          <w:color w:val="000000"/>
          <w:lang w:val="en"/>
        </w:rPr>
      </w:pPr>
      <w:r>
        <w:rPr>
          <w:rFonts w:ascii="Verdana" w:eastAsia="Times New Roman" w:hAnsi="Verdana"/>
          <w:color w:val="000000"/>
          <w:lang w:val="en"/>
        </w:rPr>
        <w:t xml:space="preserve">OPTIONAL. Boolean value specifying whether the OP supports use of the </w:t>
      </w:r>
      <w:r>
        <w:rPr>
          <w:rStyle w:val="HTMLTypewriter"/>
          <w:lang w:val="en"/>
        </w:rPr>
        <w:t>request</w:t>
      </w:r>
      <w:r>
        <w:rPr>
          <w:rFonts w:ascii="Verdana" w:eastAsia="Times New Roman" w:hAnsi="Verdana"/>
          <w:color w:val="000000"/>
          <w:lang w:val="en"/>
        </w:rPr>
        <w:t xml:space="preserve"> parameter, with </w:t>
      </w:r>
      <w:r>
        <w:rPr>
          <w:rStyle w:val="HTMLTypewriter"/>
          <w:lang w:val="en"/>
        </w:rPr>
        <w:t>true</w:t>
      </w:r>
      <w:r>
        <w:rPr>
          <w:rFonts w:ascii="Verdana" w:eastAsia="Times New Roman" w:hAnsi="Verdana"/>
          <w:color w:val="000000"/>
          <w:lang w:val="en"/>
        </w:rPr>
        <w:t xml:space="preserve"> indicating support. If omitted, the default value is </w:t>
      </w:r>
      <w:r>
        <w:rPr>
          <w:rStyle w:val="HTMLTypewriter"/>
          <w:lang w:val="en"/>
        </w:rPr>
        <w:t>false</w:t>
      </w:r>
      <w:r>
        <w:rPr>
          <w:rFonts w:ascii="Verdana" w:eastAsia="Times New Roman" w:hAnsi="Verdana"/>
          <w:color w:val="000000"/>
          <w:lang w:val="en"/>
        </w:rPr>
        <w:t xml:space="preserve">. </w:t>
      </w:r>
    </w:p>
    <w:p w14:paraId="7ACD3C2D" w14:textId="77777777" w:rsidR="00000000" w:rsidRDefault="00B52F4F">
      <w:pPr>
        <w:spacing w:before="0" w:beforeAutospacing="0" w:after="0" w:afterAutospacing="0"/>
        <w:divId w:val="2145613718"/>
        <w:rPr>
          <w:rFonts w:ascii="Verdana" w:eastAsia="Times New Roman" w:hAnsi="Verdana"/>
          <w:color w:val="000000"/>
          <w:lang w:val="en"/>
        </w:rPr>
      </w:pPr>
      <w:r>
        <w:rPr>
          <w:rFonts w:ascii="Verdana" w:eastAsia="Times New Roman" w:hAnsi="Verdana"/>
          <w:color w:val="000000"/>
          <w:lang w:val="en"/>
        </w:rPr>
        <w:t>request</w:t>
      </w:r>
      <w:r>
        <w:rPr>
          <w:rFonts w:ascii="Verdana" w:eastAsia="Times New Roman" w:hAnsi="Verdana"/>
          <w:color w:val="000000"/>
          <w:lang w:val="en"/>
        </w:rPr>
        <w:t>_uri_parameter_supported</w:t>
      </w:r>
    </w:p>
    <w:p w14:paraId="2E8A7B7E" w14:textId="77777777" w:rsidR="00000000" w:rsidRDefault="00B52F4F">
      <w:pPr>
        <w:spacing w:before="0" w:beforeAutospacing="0" w:after="0" w:afterAutospacing="0"/>
        <w:ind w:left="720"/>
        <w:divId w:val="2145613718"/>
        <w:rPr>
          <w:rFonts w:ascii="Verdana" w:eastAsia="Times New Roman" w:hAnsi="Verdana"/>
          <w:color w:val="000000"/>
          <w:lang w:val="en"/>
        </w:rPr>
      </w:pPr>
      <w:r>
        <w:rPr>
          <w:rFonts w:ascii="Verdana" w:eastAsia="Times New Roman" w:hAnsi="Verdana"/>
          <w:color w:val="000000"/>
          <w:lang w:val="en"/>
        </w:rPr>
        <w:t xml:space="preserve">OPTIONAL. Boolean value specifying whether the OP supports use of the </w:t>
      </w:r>
      <w:r>
        <w:rPr>
          <w:rStyle w:val="HTMLTypewriter"/>
          <w:lang w:val="en"/>
        </w:rPr>
        <w:t>request_uri</w:t>
      </w:r>
      <w:r>
        <w:rPr>
          <w:rFonts w:ascii="Verdana" w:eastAsia="Times New Roman" w:hAnsi="Verdana"/>
          <w:color w:val="000000"/>
          <w:lang w:val="en"/>
        </w:rPr>
        <w:t xml:space="preserve"> parameter, with </w:t>
      </w:r>
      <w:r>
        <w:rPr>
          <w:rStyle w:val="HTMLTypewriter"/>
          <w:lang w:val="en"/>
        </w:rPr>
        <w:t>true</w:t>
      </w:r>
      <w:r>
        <w:rPr>
          <w:rFonts w:ascii="Verdana" w:eastAsia="Times New Roman" w:hAnsi="Verdana"/>
          <w:color w:val="000000"/>
          <w:lang w:val="en"/>
        </w:rPr>
        <w:t xml:space="preserve"> indicating support. If omitted, the default value is </w:t>
      </w:r>
      <w:r>
        <w:rPr>
          <w:rStyle w:val="HTMLTypewriter"/>
          <w:lang w:val="en"/>
        </w:rPr>
        <w:t>true</w:t>
      </w:r>
      <w:r>
        <w:rPr>
          <w:rFonts w:ascii="Verdana" w:eastAsia="Times New Roman" w:hAnsi="Verdana"/>
          <w:color w:val="000000"/>
          <w:lang w:val="en"/>
        </w:rPr>
        <w:t xml:space="preserve">. </w:t>
      </w:r>
    </w:p>
    <w:p w14:paraId="11B04EE4" w14:textId="77777777" w:rsidR="00000000" w:rsidRDefault="00B52F4F">
      <w:pPr>
        <w:spacing w:before="0" w:beforeAutospacing="0" w:after="0" w:afterAutospacing="0"/>
        <w:divId w:val="2145613718"/>
        <w:rPr>
          <w:rFonts w:ascii="Verdana" w:eastAsia="Times New Roman" w:hAnsi="Verdana"/>
          <w:color w:val="000000"/>
          <w:lang w:val="en"/>
        </w:rPr>
      </w:pPr>
      <w:r>
        <w:rPr>
          <w:rFonts w:ascii="Verdana" w:eastAsia="Times New Roman" w:hAnsi="Verdana"/>
          <w:color w:val="000000"/>
          <w:lang w:val="en"/>
        </w:rPr>
        <w:t>require_request_uri_registration</w:t>
      </w:r>
    </w:p>
    <w:p w14:paraId="33CF4A8F" w14:textId="77777777" w:rsidR="00000000" w:rsidRDefault="00B52F4F">
      <w:pPr>
        <w:spacing w:before="0" w:beforeAutospacing="0" w:after="0" w:afterAutospacing="0"/>
        <w:ind w:left="720"/>
        <w:divId w:val="2145613718"/>
        <w:rPr>
          <w:rFonts w:ascii="Verdana" w:eastAsia="Times New Roman" w:hAnsi="Verdana"/>
          <w:color w:val="000000"/>
          <w:lang w:val="en"/>
        </w:rPr>
      </w:pPr>
      <w:r>
        <w:rPr>
          <w:rFonts w:ascii="Verdana" w:eastAsia="Times New Roman" w:hAnsi="Verdana"/>
          <w:color w:val="000000"/>
          <w:lang w:val="en"/>
        </w:rPr>
        <w:t xml:space="preserve">OPTIONAL. Boolean value specifying </w:t>
      </w:r>
      <w:r>
        <w:rPr>
          <w:rFonts w:ascii="Verdana" w:eastAsia="Times New Roman" w:hAnsi="Verdana"/>
          <w:color w:val="000000"/>
          <w:lang w:val="en"/>
        </w:rPr>
        <w:t xml:space="preserve">whether the OP requires any </w:t>
      </w:r>
      <w:r>
        <w:rPr>
          <w:rStyle w:val="HTMLTypewriter"/>
          <w:lang w:val="en"/>
        </w:rPr>
        <w:t>request_uri</w:t>
      </w:r>
      <w:r>
        <w:rPr>
          <w:rFonts w:ascii="Verdana" w:eastAsia="Times New Roman" w:hAnsi="Verdana"/>
          <w:color w:val="000000"/>
          <w:lang w:val="en"/>
        </w:rPr>
        <w:t xml:space="preserve"> values used to be pre-registered using the </w:t>
      </w:r>
      <w:r>
        <w:rPr>
          <w:rStyle w:val="HTMLTypewriter"/>
          <w:lang w:val="en"/>
        </w:rPr>
        <w:t>request_uris</w:t>
      </w:r>
      <w:r>
        <w:rPr>
          <w:rFonts w:ascii="Verdana" w:eastAsia="Times New Roman" w:hAnsi="Verdana"/>
          <w:color w:val="000000"/>
          <w:lang w:val="en"/>
        </w:rPr>
        <w:t xml:space="preserve"> registration parameter. Pre-registration is REQUIRED when the value is </w:t>
      </w:r>
      <w:r>
        <w:rPr>
          <w:rStyle w:val="HTMLTypewriter"/>
          <w:lang w:val="en"/>
        </w:rPr>
        <w:t>true</w:t>
      </w:r>
      <w:r>
        <w:rPr>
          <w:rFonts w:ascii="Verdana" w:eastAsia="Times New Roman" w:hAnsi="Verdana"/>
          <w:color w:val="000000"/>
          <w:lang w:val="en"/>
        </w:rPr>
        <w:t xml:space="preserve">. If omitted, the default value is </w:t>
      </w:r>
      <w:r>
        <w:rPr>
          <w:rStyle w:val="HTMLTypewriter"/>
          <w:lang w:val="en"/>
        </w:rPr>
        <w:t>false</w:t>
      </w:r>
      <w:r>
        <w:rPr>
          <w:rFonts w:ascii="Verdana" w:eastAsia="Times New Roman" w:hAnsi="Verdana"/>
          <w:color w:val="000000"/>
          <w:lang w:val="en"/>
        </w:rPr>
        <w:t xml:space="preserve">. </w:t>
      </w:r>
    </w:p>
    <w:p w14:paraId="326C1F99" w14:textId="77777777" w:rsidR="00000000" w:rsidRDefault="00B52F4F">
      <w:pPr>
        <w:spacing w:before="0" w:beforeAutospacing="0" w:after="0" w:afterAutospacing="0"/>
        <w:divId w:val="2145613718"/>
        <w:rPr>
          <w:rFonts w:ascii="Verdana" w:eastAsia="Times New Roman" w:hAnsi="Verdana"/>
          <w:color w:val="000000"/>
          <w:lang w:val="en"/>
        </w:rPr>
      </w:pPr>
      <w:r>
        <w:rPr>
          <w:rFonts w:ascii="Verdana" w:eastAsia="Times New Roman" w:hAnsi="Verdana"/>
          <w:color w:val="000000"/>
          <w:lang w:val="en"/>
        </w:rPr>
        <w:t>op_policy_uri</w:t>
      </w:r>
    </w:p>
    <w:p w14:paraId="79050DA4" w14:textId="77777777" w:rsidR="00000000" w:rsidRDefault="00B52F4F">
      <w:pPr>
        <w:spacing w:before="0" w:beforeAutospacing="0" w:after="0" w:afterAutospacing="0"/>
        <w:ind w:left="720"/>
        <w:divId w:val="2145613718"/>
        <w:rPr>
          <w:rFonts w:ascii="Verdana" w:eastAsia="Times New Roman" w:hAnsi="Verdana"/>
          <w:color w:val="000000"/>
          <w:lang w:val="en"/>
        </w:rPr>
      </w:pPr>
      <w:r>
        <w:rPr>
          <w:rFonts w:ascii="Verdana" w:eastAsia="Times New Roman" w:hAnsi="Verdana"/>
          <w:color w:val="000000"/>
          <w:lang w:val="en"/>
        </w:rPr>
        <w:t>OPTIONAL. URL that the OpenI</w:t>
      </w:r>
      <w:r>
        <w:rPr>
          <w:rFonts w:ascii="Verdana" w:eastAsia="Times New Roman" w:hAnsi="Verdana"/>
          <w:color w:val="000000"/>
          <w:lang w:val="en"/>
        </w:rPr>
        <w:t>D Provider provides to the person registering the Client to read about the OP's requirements on how the Relying Party can use the data provided by the OP. The registration process SHOULD display this URL to the person registering the Client if it is given.</w:t>
      </w:r>
      <w:r>
        <w:rPr>
          <w:rFonts w:ascii="Verdana" w:eastAsia="Times New Roman" w:hAnsi="Verdana"/>
          <w:color w:val="000000"/>
          <w:lang w:val="en"/>
        </w:rPr>
        <w:t xml:space="preserve"> </w:t>
      </w:r>
    </w:p>
    <w:p w14:paraId="51E93D58" w14:textId="77777777" w:rsidR="00000000" w:rsidRDefault="00B52F4F">
      <w:pPr>
        <w:spacing w:before="0" w:beforeAutospacing="0" w:after="0" w:afterAutospacing="0"/>
        <w:divId w:val="2145613718"/>
        <w:rPr>
          <w:rFonts w:ascii="Verdana" w:eastAsia="Times New Roman" w:hAnsi="Verdana"/>
          <w:color w:val="000000"/>
          <w:lang w:val="en"/>
        </w:rPr>
      </w:pPr>
      <w:r>
        <w:rPr>
          <w:rFonts w:ascii="Verdana" w:eastAsia="Times New Roman" w:hAnsi="Verdana"/>
          <w:color w:val="000000"/>
          <w:lang w:val="en"/>
        </w:rPr>
        <w:t>op_tos_uri</w:t>
      </w:r>
    </w:p>
    <w:p w14:paraId="7BE3410A" w14:textId="77777777" w:rsidR="00000000" w:rsidRDefault="00B52F4F">
      <w:pPr>
        <w:spacing w:before="0" w:beforeAutospacing="0" w:after="0" w:afterAutospacing="0"/>
        <w:ind w:left="720"/>
        <w:divId w:val="2145613718"/>
        <w:rPr>
          <w:rFonts w:ascii="Verdana" w:eastAsia="Times New Roman" w:hAnsi="Verdana"/>
          <w:color w:val="000000"/>
          <w:lang w:val="en"/>
        </w:rPr>
      </w:pPr>
      <w:r>
        <w:rPr>
          <w:rFonts w:ascii="Verdana" w:eastAsia="Times New Roman" w:hAnsi="Verdana"/>
          <w:color w:val="000000"/>
          <w:lang w:val="en"/>
        </w:rPr>
        <w:lastRenderedPageBreak/>
        <w:t xml:space="preserve">OPTIONAL. URL that the OpenID Provider provides to the person registering the Client to read about OpenID Provider's terms of service. The registration process SHOULD display this URL to the person registering the Client if it is given. </w:t>
      </w:r>
    </w:p>
    <w:p w14:paraId="5843284C" w14:textId="764D2A9F" w:rsidR="00000000" w:rsidRDefault="00B52F4F">
      <w:pPr>
        <w:pStyle w:val="NormalWeb"/>
        <w:divId w:val="1592352159"/>
        <w:rPr>
          <w:rFonts w:ascii="Verdana" w:hAnsi="Verdana"/>
          <w:color w:val="000000"/>
          <w:lang w:val="en"/>
        </w:rPr>
      </w:pPr>
      <w:r>
        <w:rPr>
          <w:rFonts w:ascii="Verdana" w:hAnsi="Verdana"/>
          <w:color w:val="000000"/>
          <w:lang w:val="en"/>
        </w:rPr>
        <w:t>Addit</w:t>
      </w:r>
      <w:r>
        <w:rPr>
          <w:rFonts w:ascii="Verdana" w:hAnsi="Verdana"/>
          <w:color w:val="000000"/>
          <w:lang w:val="en"/>
        </w:rPr>
        <w:t xml:space="preserve">ional OpenID Provider Metadata parameters MAY also be used. Some are defined by other specifications, such as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"OpenID.Session"</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OpenID Connect Session Management 1.0</w:t>
      </w:r>
      <w:r>
        <w:rPr>
          <w:rStyle w:val="Hyperlink"/>
          <w:rFonts w:ascii="Verdana" w:hAnsi="Verdana"/>
          <w:vanish/>
          <w:u w:val="none"/>
          <w:lang w:val="en"/>
        </w:rPr>
        <w:t xml:space="preserve"> (Sakimura, N., Bradley, J., Jones, M., de Medeiros, B., and N. Agarwal,</w:t>
      </w:r>
      <w:r>
        <w:rPr>
          <w:rStyle w:val="Hyperlink"/>
          <w:rFonts w:ascii="Verdana" w:hAnsi="Verdana"/>
          <w:vanish/>
          <w:u w:val="none"/>
          <w:lang w:val="en"/>
        </w:rPr>
        <w:t xml:space="preserve"> “OpenID Connect Session Management 1.0,” </w:t>
      </w:r>
      <w:del w:id="109" w:author="Author" w:date="2015-08-04T00:08:00Z">
        <w:r>
          <w:rPr>
            <w:rStyle w:val="Hyperlink"/>
            <w:rFonts w:ascii="Verdana" w:hAnsi="Verdana"/>
            <w:vanish/>
            <w:u w:val="none"/>
            <w:lang w:val="en"/>
          </w:rPr>
          <w:delText>November 2014</w:delText>
        </w:r>
      </w:del>
      <w:ins w:id="110" w:author="Author" w:date="2015-08-04T00:08:00Z">
        <w:r>
          <w:rPr>
            <w:rStyle w:val="Hyperlink"/>
            <w:rFonts w:ascii="Verdana" w:hAnsi="Verdana"/>
            <w:vanish/>
            <w:u w:val="none"/>
            <w:lang w:val="en"/>
          </w:rPr>
          <w:t>August 2015</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xml:space="preserve"> [OpenID.Session]. </w:t>
      </w:r>
    </w:p>
    <w:p w14:paraId="236DDBA1" w14:textId="77777777" w:rsidR="00000000" w:rsidRDefault="00B52F4F">
      <w:pPr>
        <w:spacing w:before="0" w:beforeAutospacing="0" w:after="0" w:afterAutospacing="0"/>
        <w:divId w:val="1592352159"/>
        <w:rPr>
          <w:rFonts w:ascii="Verdana" w:eastAsia="Times New Roman" w:hAnsi="Verdana"/>
          <w:color w:val="000000"/>
          <w:lang w:val="en"/>
        </w:rPr>
      </w:pPr>
      <w:bookmarkStart w:id="111" w:name="ProviderConfig"/>
      <w:bookmarkEnd w:id="111"/>
    </w:p>
    <w:p w14:paraId="488F782B" w14:textId="77777777" w:rsidR="00000000" w:rsidRDefault="00B52F4F">
      <w:pPr>
        <w:spacing w:before="0" w:beforeAutospacing="0" w:after="0" w:afterAutospacing="0"/>
        <w:divId w:val="1592352159"/>
        <w:rPr>
          <w:rFonts w:ascii="Verdana" w:eastAsia="Times New Roman" w:hAnsi="Verdana"/>
          <w:color w:val="000000"/>
          <w:lang w:val="en"/>
        </w:rPr>
      </w:pPr>
      <w:r>
        <w:rPr>
          <w:rFonts w:ascii="Verdana" w:eastAsia="Times New Roman" w:hAnsi="Verdana"/>
          <w:color w:val="000000"/>
          <w:lang w:val="en"/>
        </w:rPr>
        <w:pict>
          <v:rect id="_x0000_i1039"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3B99AADE" w14:textId="77777777">
        <w:trPr>
          <w:divId w:val="1592352159"/>
          <w:trHeight w:val="225"/>
          <w:tblCellSpacing w:w="12" w:type="dxa"/>
        </w:trPr>
        <w:tc>
          <w:tcPr>
            <w:tcW w:w="450" w:type="dxa"/>
            <w:shd w:val="clear" w:color="auto" w:fill="990000"/>
            <w:vAlign w:val="center"/>
            <w:hideMark/>
          </w:tcPr>
          <w:p w14:paraId="4301EACE" w14:textId="77777777" w:rsidR="00000000" w:rsidRDefault="00B52F4F">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113CCBCF" w14:textId="77777777" w:rsidR="00000000" w:rsidRDefault="00B52F4F">
      <w:pPr>
        <w:pStyle w:val="Heading3"/>
        <w:divId w:val="1592352159"/>
        <w:rPr>
          <w:rFonts w:eastAsia="Times New Roman"/>
          <w:lang w:val="en"/>
        </w:rPr>
      </w:pPr>
      <w:bookmarkStart w:id="112" w:name="rfc.section.4"/>
      <w:bookmarkEnd w:id="112"/>
      <w:r>
        <w:rPr>
          <w:rFonts w:eastAsia="Times New Roman"/>
          <w:lang w:val="en"/>
        </w:rPr>
        <w:t>4.  Obtaining OpenID Provider Configuration Information</w:t>
      </w:r>
    </w:p>
    <w:p w14:paraId="646390C6" w14:textId="77777777" w:rsidR="00000000" w:rsidRDefault="00B52F4F">
      <w:pPr>
        <w:pStyle w:val="NormalWeb"/>
        <w:divId w:val="1592352159"/>
        <w:rPr>
          <w:rFonts w:ascii="Verdana" w:hAnsi="Verdana"/>
          <w:color w:val="000000"/>
          <w:lang w:val="en"/>
        </w:rPr>
      </w:pPr>
      <w:r>
        <w:rPr>
          <w:rFonts w:ascii="Verdana" w:hAnsi="Verdana"/>
          <w:color w:val="000000"/>
          <w:lang w:val="en"/>
        </w:rPr>
        <w:t xml:space="preserve">Using the Issuer location discovered as described in </w:t>
      </w:r>
      <w:hyperlink w:anchor="IssuerDiscovery" w:history="1">
        <w:r>
          <w:rPr>
            <w:rStyle w:val="Hyperlink"/>
            <w:rFonts w:ascii="Verdana" w:hAnsi="Verdana"/>
            <w:u w:val="none"/>
            <w:lang w:val="en"/>
          </w:rPr>
          <w:t>Section 2</w:t>
        </w:r>
        <w:r>
          <w:rPr>
            <w:rStyle w:val="Hyperlink"/>
            <w:rFonts w:ascii="Verdana" w:hAnsi="Verdana"/>
            <w:vanish/>
            <w:u w:val="none"/>
            <w:lang w:val="en"/>
          </w:rPr>
          <w:t xml:space="preserve"> (OpenID Provider Issuer Discovery)</w:t>
        </w:r>
      </w:hyperlink>
      <w:r>
        <w:rPr>
          <w:rFonts w:ascii="Verdana" w:hAnsi="Verdana"/>
          <w:color w:val="000000"/>
          <w:lang w:val="en"/>
        </w:rPr>
        <w:t xml:space="preserve"> or by other means, </w:t>
      </w:r>
      <w:r>
        <w:rPr>
          <w:rFonts w:ascii="Verdana" w:hAnsi="Verdana"/>
          <w:color w:val="000000"/>
          <w:lang w:val="en"/>
        </w:rPr>
        <w:t xml:space="preserve">the OpenID Provider's configuration information can be retrieved. </w:t>
      </w:r>
    </w:p>
    <w:p w14:paraId="5AB5EE32" w14:textId="77777777" w:rsidR="00000000" w:rsidRDefault="00B52F4F">
      <w:pPr>
        <w:pStyle w:val="NormalWeb"/>
        <w:divId w:val="1592352159"/>
        <w:rPr>
          <w:rFonts w:ascii="Verdana" w:hAnsi="Verdana"/>
          <w:color w:val="000000"/>
          <w:lang w:val="en"/>
        </w:rPr>
      </w:pPr>
      <w:r>
        <w:rPr>
          <w:rFonts w:ascii="Verdana" w:hAnsi="Verdana"/>
          <w:color w:val="000000"/>
          <w:lang w:val="en"/>
        </w:rPr>
        <w:t xml:space="preserve">OpenID Providers supporting Discovery MUST make a JSON document available at the path formed by concatenating the string </w:t>
      </w:r>
      <w:r>
        <w:rPr>
          <w:rStyle w:val="HTMLTypewriter"/>
          <w:lang w:val="en"/>
        </w:rPr>
        <w:t>/.well-known/openid-configuration</w:t>
      </w:r>
      <w:r>
        <w:rPr>
          <w:rFonts w:ascii="Verdana" w:hAnsi="Verdana"/>
          <w:color w:val="000000"/>
          <w:lang w:val="en"/>
        </w:rPr>
        <w:t xml:space="preserve"> to the Issuer. The syntax and sema</w:t>
      </w:r>
      <w:r>
        <w:rPr>
          <w:rFonts w:ascii="Verdana" w:hAnsi="Verdana"/>
          <w:color w:val="000000"/>
          <w:lang w:val="en"/>
        </w:rPr>
        <w:t xml:space="preserve">ntics of </w:t>
      </w:r>
      <w:r>
        <w:rPr>
          <w:rStyle w:val="HTMLTypewriter"/>
          <w:lang w:val="en"/>
        </w:rPr>
        <w:t>.well-known</w:t>
      </w:r>
      <w:r>
        <w:rPr>
          <w:rFonts w:ascii="Verdana" w:hAnsi="Verdana"/>
          <w:color w:val="000000"/>
          <w:lang w:val="en"/>
        </w:rPr>
        <w:t xml:space="preserve"> are defined in </w:t>
      </w:r>
      <w:hyperlink w:anchor="RFC5785" w:history="1">
        <w:r>
          <w:rPr>
            <w:rStyle w:val="Hyperlink"/>
            <w:rFonts w:ascii="Verdana" w:hAnsi="Verdana"/>
            <w:u w:val="none"/>
            <w:lang w:val="en"/>
          </w:rPr>
          <w:t>RFC 5785</w:t>
        </w:r>
        <w:r>
          <w:rPr>
            <w:rStyle w:val="Hyperlink"/>
            <w:rFonts w:ascii="Verdana" w:hAnsi="Verdana"/>
            <w:vanish/>
            <w:u w:val="none"/>
            <w:lang w:val="en"/>
          </w:rPr>
          <w:t xml:space="preserve"> (Nottingham, M. and E. Hammer-Lahav, “Defining Well-Known Uniform Resource Identifiers (URIs),” April 2010.)</w:t>
        </w:r>
      </w:hyperlink>
      <w:r>
        <w:rPr>
          <w:rFonts w:ascii="Verdana" w:hAnsi="Verdana"/>
          <w:color w:val="000000"/>
          <w:lang w:val="en"/>
        </w:rPr>
        <w:t xml:space="preserve"> [RFC5785] and apply to the Issuer value when it contains no path compone</w:t>
      </w:r>
      <w:r>
        <w:rPr>
          <w:rFonts w:ascii="Verdana" w:hAnsi="Verdana"/>
          <w:color w:val="000000"/>
          <w:lang w:val="en"/>
        </w:rPr>
        <w:t xml:space="preserve">nt. </w:t>
      </w:r>
      <w:r>
        <w:rPr>
          <w:rStyle w:val="HTMLTypewriter"/>
          <w:lang w:val="en"/>
        </w:rPr>
        <w:t>openid-configuration</w:t>
      </w:r>
      <w:r>
        <w:rPr>
          <w:rFonts w:ascii="Verdana" w:hAnsi="Verdana"/>
          <w:color w:val="000000"/>
          <w:lang w:val="en"/>
        </w:rPr>
        <w:t xml:space="preserve"> MUST point to a JSON document compliant with this specification and MUST be returned using the </w:t>
      </w:r>
      <w:r>
        <w:rPr>
          <w:rStyle w:val="HTMLTypewriter"/>
          <w:lang w:val="en"/>
        </w:rPr>
        <w:t>application/json</w:t>
      </w:r>
      <w:r>
        <w:rPr>
          <w:rFonts w:ascii="Verdana" w:hAnsi="Verdana"/>
          <w:color w:val="000000"/>
          <w:lang w:val="en"/>
        </w:rPr>
        <w:t xml:space="preserve"> content type. </w:t>
      </w:r>
    </w:p>
    <w:p w14:paraId="107FCE15" w14:textId="77777777" w:rsidR="00000000" w:rsidRDefault="00B52F4F">
      <w:pPr>
        <w:spacing w:before="0" w:beforeAutospacing="0" w:after="0" w:afterAutospacing="0"/>
        <w:divId w:val="1592352159"/>
        <w:rPr>
          <w:rFonts w:ascii="Verdana" w:eastAsia="Times New Roman" w:hAnsi="Verdana"/>
          <w:color w:val="000000"/>
          <w:lang w:val="en"/>
        </w:rPr>
      </w:pPr>
      <w:bookmarkStart w:id="113" w:name="ProviderConfigurationRequest"/>
      <w:bookmarkEnd w:id="113"/>
    </w:p>
    <w:p w14:paraId="1211ADE9" w14:textId="77777777" w:rsidR="00000000" w:rsidRDefault="00B52F4F">
      <w:pPr>
        <w:spacing w:before="0" w:beforeAutospacing="0" w:after="0" w:afterAutospacing="0"/>
        <w:divId w:val="1592352159"/>
        <w:rPr>
          <w:rFonts w:ascii="Verdana" w:eastAsia="Times New Roman" w:hAnsi="Verdana"/>
          <w:color w:val="000000"/>
          <w:lang w:val="en"/>
        </w:rPr>
      </w:pPr>
      <w:r>
        <w:rPr>
          <w:rFonts w:ascii="Verdana" w:eastAsia="Times New Roman" w:hAnsi="Verdana"/>
          <w:color w:val="000000"/>
          <w:lang w:val="en"/>
        </w:rPr>
        <w:pict>
          <v:rect id="_x0000_i1040"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5BBC59D2" w14:textId="77777777">
        <w:trPr>
          <w:divId w:val="1592352159"/>
          <w:trHeight w:val="225"/>
          <w:tblCellSpacing w:w="12" w:type="dxa"/>
        </w:trPr>
        <w:tc>
          <w:tcPr>
            <w:tcW w:w="450" w:type="dxa"/>
            <w:shd w:val="clear" w:color="auto" w:fill="990000"/>
            <w:vAlign w:val="center"/>
            <w:hideMark/>
          </w:tcPr>
          <w:p w14:paraId="4B49728D" w14:textId="77777777" w:rsidR="00000000" w:rsidRDefault="00B52F4F">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63CEBBE2" w14:textId="77777777" w:rsidR="00000000" w:rsidRDefault="00B52F4F">
      <w:pPr>
        <w:pStyle w:val="Heading3"/>
        <w:divId w:val="1592352159"/>
        <w:rPr>
          <w:rFonts w:eastAsia="Times New Roman"/>
          <w:lang w:val="en"/>
        </w:rPr>
      </w:pPr>
      <w:bookmarkStart w:id="114" w:name="rfc.section.4.1"/>
      <w:bookmarkEnd w:id="114"/>
      <w:r>
        <w:rPr>
          <w:rFonts w:eastAsia="Times New Roman"/>
          <w:lang w:val="en"/>
        </w:rPr>
        <w:t>4.1.  OpenID Provider Configuration Request</w:t>
      </w:r>
    </w:p>
    <w:p w14:paraId="0D0AAAD7" w14:textId="77777777" w:rsidR="00000000" w:rsidRDefault="00B52F4F">
      <w:pPr>
        <w:pStyle w:val="NormalWeb"/>
        <w:divId w:val="1592352159"/>
        <w:rPr>
          <w:rFonts w:ascii="Verdana" w:hAnsi="Verdana"/>
          <w:color w:val="000000"/>
          <w:lang w:val="en"/>
        </w:rPr>
      </w:pPr>
      <w:r>
        <w:rPr>
          <w:rFonts w:ascii="Verdana" w:hAnsi="Verdana"/>
          <w:color w:val="000000"/>
          <w:lang w:val="en"/>
        </w:rPr>
        <w:t xml:space="preserve">An OpenID Provider Configuration Document MUST be queried using an HTTP </w:t>
      </w:r>
      <w:r>
        <w:rPr>
          <w:rStyle w:val="HTMLTypewriter"/>
          <w:lang w:val="en"/>
        </w:rPr>
        <w:t>GET</w:t>
      </w:r>
      <w:r>
        <w:rPr>
          <w:rFonts w:ascii="Verdana" w:hAnsi="Verdana"/>
          <w:color w:val="000000"/>
          <w:lang w:val="en"/>
        </w:rPr>
        <w:t xml:space="preserve"> request at the previously specified path. </w:t>
      </w:r>
    </w:p>
    <w:p w14:paraId="6D48B67F" w14:textId="77777777" w:rsidR="00000000" w:rsidRDefault="00B52F4F">
      <w:pPr>
        <w:pStyle w:val="NormalWeb"/>
        <w:divId w:val="1592352159"/>
        <w:rPr>
          <w:rFonts w:ascii="Verdana" w:hAnsi="Verdana"/>
          <w:color w:val="000000"/>
          <w:lang w:val="en"/>
        </w:rPr>
      </w:pPr>
      <w:r>
        <w:rPr>
          <w:rFonts w:ascii="Verdana" w:hAnsi="Verdana"/>
          <w:color w:val="000000"/>
          <w:lang w:val="en"/>
        </w:rPr>
        <w:t xml:space="preserve">The RP would make the </w:t>
      </w:r>
      <w:r>
        <w:rPr>
          <w:rFonts w:ascii="Verdana" w:hAnsi="Verdana"/>
          <w:color w:val="000000"/>
          <w:lang w:val="en"/>
        </w:rPr>
        <w:t xml:space="preserve">following request to the Issuer </w:t>
      </w:r>
      <w:r>
        <w:rPr>
          <w:rStyle w:val="HTMLTypewriter"/>
          <w:lang w:val="en"/>
        </w:rPr>
        <w:t>https://example.com</w:t>
      </w:r>
      <w:r>
        <w:rPr>
          <w:rFonts w:ascii="Verdana" w:hAnsi="Verdana"/>
          <w:color w:val="000000"/>
          <w:lang w:val="en"/>
        </w:rPr>
        <w:t xml:space="preserve"> to obtain its Configuration information, since the Issuer contains no path component: </w:t>
      </w:r>
    </w:p>
    <w:p w14:paraId="198E0F6A" w14:textId="77777777" w:rsidR="00000000" w:rsidRDefault="00B52F4F">
      <w:pPr>
        <w:pStyle w:val="HTMLPreformatted"/>
        <w:divId w:val="966931526"/>
        <w:rPr>
          <w:lang w:val="en"/>
        </w:rPr>
      </w:pPr>
    </w:p>
    <w:p w14:paraId="79F210EC" w14:textId="77777777" w:rsidR="00000000" w:rsidRDefault="00B52F4F">
      <w:pPr>
        <w:pStyle w:val="HTMLPreformatted"/>
        <w:divId w:val="966931526"/>
        <w:rPr>
          <w:lang w:val="en"/>
        </w:rPr>
      </w:pPr>
      <w:r>
        <w:rPr>
          <w:lang w:val="en"/>
        </w:rPr>
        <w:t xml:space="preserve">  GET /.well-known/openid-configuration HTTP/1.1</w:t>
      </w:r>
    </w:p>
    <w:p w14:paraId="56802F82" w14:textId="77777777" w:rsidR="00000000" w:rsidRDefault="00B52F4F">
      <w:pPr>
        <w:pStyle w:val="HTMLPreformatted"/>
        <w:divId w:val="966931526"/>
        <w:rPr>
          <w:lang w:val="en"/>
        </w:rPr>
      </w:pPr>
      <w:r>
        <w:rPr>
          <w:lang w:val="en"/>
        </w:rPr>
        <w:t xml:space="preserve">  Host: example.com</w:t>
      </w:r>
    </w:p>
    <w:p w14:paraId="0EAB7F26" w14:textId="77777777" w:rsidR="00000000" w:rsidRDefault="00B52F4F">
      <w:pPr>
        <w:pStyle w:val="NormalWeb"/>
        <w:divId w:val="1592352159"/>
        <w:rPr>
          <w:rFonts w:ascii="Verdana" w:hAnsi="Verdana"/>
          <w:color w:val="000000"/>
          <w:lang w:val="en"/>
        </w:rPr>
      </w:pPr>
      <w:r>
        <w:rPr>
          <w:rFonts w:ascii="Verdana" w:hAnsi="Verdana"/>
          <w:color w:val="000000"/>
          <w:lang w:val="en"/>
        </w:rPr>
        <w:t xml:space="preserve">If the Issuer value contains a path component, </w:t>
      </w:r>
      <w:r>
        <w:rPr>
          <w:rFonts w:ascii="Verdana" w:hAnsi="Verdana"/>
          <w:color w:val="000000"/>
          <w:lang w:val="en"/>
        </w:rPr>
        <w:t xml:space="preserve">any terminating </w:t>
      </w:r>
      <w:r>
        <w:rPr>
          <w:rStyle w:val="HTMLTypewriter"/>
          <w:lang w:val="en"/>
        </w:rPr>
        <w:t>/</w:t>
      </w:r>
      <w:r>
        <w:rPr>
          <w:rFonts w:ascii="Verdana" w:hAnsi="Verdana"/>
          <w:color w:val="000000"/>
          <w:lang w:val="en"/>
        </w:rPr>
        <w:t xml:space="preserve"> MUST be removed before appending </w:t>
      </w:r>
      <w:r>
        <w:rPr>
          <w:rStyle w:val="HTMLTypewriter"/>
          <w:lang w:val="en"/>
        </w:rPr>
        <w:t>/.well-known/openid-configuration</w:t>
      </w:r>
      <w:r>
        <w:rPr>
          <w:rFonts w:ascii="Verdana" w:hAnsi="Verdana"/>
          <w:color w:val="000000"/>
          <w:lang w:val="en"/>
        </w:rPr>
        <w:t xml:space="preserve">. The RP would make the following request to the Issuer </w:t>
      </w:r>
      <w:r>
        <w:rPr>
          <w:rStyle w:val="HTMLTypewriter"/>
          <w:lang w:val="en"/>
        </w:rPr>
        <w:t>https://example.com/issuer1</w:t>
      </w:r>
      <w:r>
        <w:rPr>
          <w:rFonts w:ascii="Verdana" w:hAnsi="Verdana"/>
          <w:color w:val="000000"/>
          <w:lang w:val="en"/>
        </w:rPr>
        <w:t xml:space="preserve"> to obtain its Configuration information, since the Issuer contains a path component: </w:t>
      </w:r>
    </w:p>
    <w:p w14:paraId="64397E03" w14:textId="77777777" w:rsidR="00000000" w:rsidRDefault="00B52F4F">
      <w:pPr>
        <w:pStyle w:val="HTMLPreformatted"/>
        <w:divId w:val="1873759050"/>
        <w:rPr>
          <w:lang w:val="en"/>
        </w:rPr>
      </w:pPr>
    </w:p>
    <w:p w14:paraId="0CA4358D" w14:textId="77777777" w:rsidR="00000000" w:rsidRDefault="00B52F4F">
      <w:pPr>
        <w:pStyle w:val="HTMLPreformatted"/>
        <w:divId w:val="1873759050"/>
        <w:rPr>
          <w:lang w:val="en"/>
        </w:rPr>
      </w:pPr>
      <w:r>
        <w:rPr>
          <w:lang w:val="en"/>
        </w:rPr>
        <w:t xml:space="preserve"> </w:t>
      </w:r>
      <w:r>
        <w:rPr>
          <w:lang w:val="en"/>
        </w:rPr>
        <w:t xml:space="preserve"> GET /issuer1/.well-known/openid-configuration HTTP/1.1</w:t>
      </w:r>
    </w:p>
    <w:p w14:paraId="12A70A63" w14:textId="77777777" w:rsidR="00000000" w:rsidRDefault="00B52F4F">
      <w:pPr>
        <w:pStyle w:val="HTMLPreformatted"/>
        <w:divId w:val="1873759050"/>
        <w:rPr>
          <w:lang w:val="en"/>
        </w:rPr>
      </w:pPr>
      <w:r>
        <w:rPr>
          <w:lang w:val="en"/>
        </w:rPr>
        <w:t xml:space="preserve">  Host: example.com</w:t>
      </w:r>
    </w:p>
    <w:p w14:paraId="2D46393B" w14:textId="77777777" w:rsidR="00000000" w:rsidRDefault="00B52F4F">
      <w:pPr>
        <w:pStyle w:val="NormalWeb"/>
        <w:divId w:val="1592352159"/>
        <w:rPr>
          <w:rFonts w:ascii="Verdana" w:hAnsi="Verdana"/>
          <w:color w:val="000000"/>
          <w:lang w:val="en"/>
        </w:rPr>
      </w:pPr>
      <w:r>
        <w:rPr>
          <w:rFonts w:ascii="Verdana" w:hAnsi="Verdana"/>
          <w:color w:val="000000"/>
          <w:lang w:val="en"/>
        </w:rPr>
        <w:t xml:space="preserve">Using path components enables supporting multiple issuers per host. This is required in some multi-tenant hosting configurations. This use of </w:t>
      </w:r>
      <w:r>
        <w:rPr>
          <w:rStyle w:val="HTMLTypewriter"/>
          <w:lang w:val="en"/>
        </w:rPr>
        <w:t>.well-known</w:t>
      </w:r>
      <w:r>
        <w:rPr>
          <w:rFonts w:ascii="Verdana" w:hAnsi="Verdana"/>
          <w:color w:val="000000"/>
          <w:lang w:val="en"/>
        </w:rPr>
        <w:t xml:space="preserve"> is for supporting multiple</w:t>
      </w:r>
      <w:r>
        <w:rPr>
          <w:rFonts w:ascii="Verdana" w:hAnsi="Verdana"/>
          <w:color w:val="000000"/>
          <w:lang w:val="en"/>
        </w:rPr>
        <w:t xml:space="preserve"> issuers per host; unlike its use in </w:t>
      </w:r>
      <w:hyperlink w:anchor="RFC5785" w:history="1">
        <w:r>
          <w:rPr>
            <w:rStyle w:val="Hyperlink"/>
            <w:rFonts w:ascii="Verdana" w:hAnsi="Verdana"/>
            <w:u w:val="none"/>
            <w:lang w:val="en"/>
          </w:rPr>
          <w:t>RFC 5785</w:t>
        </w:r>
        <w:r>
          <w:rPr>
            <w:rStyle w:val="Hyperlink"/>
            <w:rFonts w:ascii="Verdana" w:hAnsi="Verdana"/>
            <w:vanish/>
            <w:u w:val="none"/>
            <w:lang w:val="en"/>
          </w:rPr>
          <w:t xml:space="preserve"> (Nottingham, M. and E. Hammer-Lahav, “Defining Well-Known Uniform Resource Identifiers (URIs),” April 2010.)</w:t>
        </w:r>
      </w:hyperlink>
      <w:r>
        <w:rPr>
          <w:rFonts w:ascii="Verdana" w:hAnsi="Verdana"/>
          <w:color w:val="000000"/>
          <w:lang w:val="en"/>
        </w:rPr>
        <w:t xml:space="preserve"> [RFC5785], it does not provide general information about the host. </w:t>
      </w:r>
    </w:p>
    <w:p w14:paraId="7A0E47EC" w14:textId="77777777" w:rsidR="00000000" w:rsidRDefault="00B52F4F">
      <w:pPr>
        <w:spacing w:before="0" w:beforeAutospacing="0" w:after="0" w:afterAutospacing="0"/>
        <w:divId w:val="1592352159"/>
        <w:rPr>
          <w:rFonts w:ascii="Verdana" w:eastAsia="Times New Roman" w:hAnsi="Verdana"/>
          <w:color w:val="000000"/>
          <w:lang w:val="en"/>
        </w:rPr>
      </w:pPr>
      <w:bookmarkStart w:id="115" w:name="ProviderConfigurationResponse"/>
      <w:bookmarkEnd w:id="115"/>
    </w:p>
    <w:p w14:paraId="10EA317B" w14:textId="77777777" w:rsidR="00000000" w:rsidRDefault="00B52F4F">
      <w:pPr>
        <w:spacing w:before="0" w:beforeAutospacing="0" w:after="0" w:afterAutospacing="0"/>
        <w:divId w:val="1592352159"/>
        <w:rPr>
          <w:rFonts w:ascii="Verdana" w:eastAsia="Times New Roman" w:hAnsi="Verdana"/>
          <w:color w:val="000000"/>
          <w:lang w:val="en"/>
        </w:rPr>
      </w:pPr>
      <w:r>
        <w:rPr>
          <w:rFonts w:ascii="Verdana" w:eastAsia="Times New Roman" w:hAnsi="Verdana"/>
          <w:color w:val="000000"/>
          <w:lang w:val="en"/>
        </w:rPr>
        <w:pict>
          <v:rect id="_x0000_i1041"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5455E8B7" w14:textId="77777777">
        <w:trPr>
          <w:divId w:val="1592352159"/>
          <w:trHeight w:val="225"/>
          <w:tblCellSpacing w:w="12" w:type="dxa"/>
        </w:trPr>
        <w:tc>
          <w:tcPr>
            <w:tcW w:w="450" w:type="dxa"/>
            <w:shd w:val="clear" w:color="auto" w:fill="990000"/>
            <w:vAlign w:val="center"/>
            <w:hideMark/>
          </w:tcPr>
          <w:p w14:paraId="03790232" w14:textId="77777777" w:rsidR="00000000" w:rsidRDefault="00B52F4F">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7ECDA94A" w14:textId="77777777" w:rsidR="00000000" w:rsidRDefault="00B52F4F">
      <w:pPr>
        <w:pStyle w:val="Heading3"/>
        <w:divId w:val="1592352159"/>
        <w:rPr>
          <w:rFonts w:eastAsia="Times New Roman"/>
          <w:lang w:val="en"/>
        </w:rPr>
      </w:pPr>
      <w:bookmarkStart w:id="116" w:name="rfc.section.4.2"/>
      <w:bookmarkEnd w:id="116"/>
      <w:r>
        <w:rPr>
          <w:rFonts w:eastAsia="Times New Roman"/>
          <w:lang w:val="en"/>
        </w:rPr>
        <w:t xml:space="preserve">4.2.  </w:t>
      </w:r>
      <w:r>
        <w:rPr>
          <w:rFonts w:eastAsia="Times New Roman"/>
          <w:lang w:val="en"/>
        </w:rPr>
        <w:t>OpenID Provider Configuration Response</w:t>
      </w:r>
    </w:p>
    <w:p w14:paraId="32E482E8" w14:textId="77777777" w:rsidR="00000000" w:rsidRDefault="00B52F4F">
      <w:pPr>
        <w:pStyle w:val="NormalWeb"/>
        <w:divId w:val="1592352159"/>
        <w:rPr>
          <w:rFonts w:ascii="Verdana" w:hAnsi="Verdana"/>
          <w:color w:val="000000"/>
          <w:lang w:val="en"/>
        </w:rPr>
      </w:pPr>
      <w:r>
        <w:rPr>
          <w:rFonts w:ascii="Verdana" w:hAnsi="Verdana"/>
          <w:color w:val="000000"/>
          <w:lang w:val="en"/>
        </w:rPr>
        <w:t>The response is a set of Claims about the OpenID Provider's configuration, including all necessary endpoints and public key location information. A successful response MUST use the 200 OK HTTP status code and return a</w:t>
      </w:r>
      <w:r>
        <w:rPr>
          <w:rFonts w:ascii="Verdana" w:hAnsi="Verdana"/>
          <w:color w:val="000000"/>
          <w:lang w:val="en"/>
        </w:rPr>
        <w:t xml:space="preserve"> JSON object using the </w:t>
      </w:r>
      <w:r>
        <w:rPr>
          <w:rStyle w:val="HTMLTypewriter"/>
          <w:lang w:val="en"/>
        </w:rPr>
        <w:t>application/json</w:t>
      </w:r>
      <w:r>
        <w:rPr>
          <w:rFonts w:ascii="Verdana" w:hAnsi="Verdana"/>
          <w:color w:val="000000"/>
          <w:lang w:val="en"/>
        </w:rPr>
        <w:t xml:space="preserve"> content type that contains a set of Claims as its members that are a subset of the Metadata values defined in </w:t>
      </w:r>
      <w:hyperlink w:anchor="ProviderMetadata" w:history="1">
        <w:r>
          <w:rPr>
            <w:rStyle w:val="Hyperlink"/>
            <w:rFonts w:ascii="Verdana" w:hAnsi="Verdana"/>
            <w:u w:val="none"/>
            <w:lang w:val="en"/>
          </w:rPr>
          <w:t>Section 3</w:t>
        </w:r>
        <w:r>
          <w:rPr>
            <w:rStyle w:val="Hyperlink"/>
            <w:rFonts w:ascii="Verdana" w:hAnsi="Verdana"/>
            <w:vanish/>
            <w:u w:val="none"/>
            <w:lang w:val="en"/>
          </w:rPr>
          <w:t xml:space="preserve"> (OpenID Provider Metadata)</w:t>
        </w:r>
      </w:hyperlink>
      <w:r>
        <w:rPr>
          <w:rFonts w:ascii="Verdana" w:hAnsi="Verdana"/>
          <w:color w:val="000000"/>
          <w:lang w:val="en"/>
        </w:rPr>
        <w:t>. Other Claims MAY also be retu</w:t>
      </w:r>
      <w:r>
        <w:rPr>
          <w:rFonts w:ascii="Verdana" w:hAnsi="Verdana"/>
          <w:color w:val="000000"/>
          <w:lang w:val="en"/>
        </w:rPr>
        <w:t xml:space="preserve">rned. </w:t>
      </w:r>
    </w:p>
    <w:p w14:paraId="037EBDE6" w14:textId="77777777" w:rsidR="00000000" w:rsidRDefault="00B52F4F">
      <w:pPr>
        <w:pStyle w:val="NormalWeb"/>
        <w:divId w:val="1592352159"/>
        <w:rPr>
          <w:rFonts w:ascii="Verdana" w:hAnsi="Verdana"/>
          <w:color w:val="000000"/>
          <w:lang w:val="en"/>
        </w:rPr>
      </w:pPr>
      <w:r>
        <w:rPr>
          <w:rFonts w:ascii="Verdana" w:hAnsi="Verdana"/>
          <w:color w:val="000000"/>
          <w:lang w:val="en"/>
        </w:rPr>
        <w:t xml:space="preserve">Claims that return multiple values are represented as JSON arrays. Claims with zero elements MUST be omitted from the response. </w:t>
      </w:r>
    </w:p>
    <w:p w14:paraId="3047DC33" w14:textId="77777777" w:rsidR="00000000" w:rsidRDefault="00B52F4F">
      <w:pPr>
        <w:pStyle w:val="NormalWeb"/>
        <w:divId w:val="1592352159"/>
        <w:rPr>
          <w:rFonts w:ascii="Verdana" w:hAnsi="Verdana"/>
          <w:color w:val="000000"/>
          <w:lang w:val="en"/>
        </w:rPr>
      </w:pPr>
      <w:r>
        <w:rPr>
          <w:rFonts w:ascii="Verdana" w:hAnsi="Verdana"/>
          <w:color w:val="000000"/>
          <w:lang w:val="en"/>
        </w:rPr>
        <w:t xml:space="preserve">An error response uses the applicable HTTP status code value. </w:t>
      </w:r>
    </w:p>
    <w:p w14:paraId="4FD75A7B" w14:textId="77777777" w:rsidR="00000000" w:rsidRDefault="00B52F4F">
      <w:pPr>
        <w:pStyle w:val="NormalWeb"/>
        <w:divId w:val="1592352159"/>
        <w:rPr>
          <w:rFonts w:ascii="Verdana" w:hAnsi="Verdana"/>
          <w:color w:val="000000"/>
          <w:lang w:val="en"/>
        </w:rPr>
      </w:pPr>
      <w:r>
        <w:rPr>
          <w:rFonts w:ascii="Verdana" w:hAnsi="Verdana"/>
          <w:color w:val="000000"/>
          <w:lang w:val="en"/>
        </w:rPr>
        <w:lastRenderedPageBreak/>
        <w:t xml:space="preserve">The following is a non-normative example response: </w:t>
      </w:r>
    </w:p>
    <w:p w14:paraId="13B7053E" w14:textId="77777777" w:rsidR="00000000" w:rsidRDefault="00B52F4F">
      <w:pPr>
        <w:pStyle w:val="HTMLPreformatted"/>
        <w:divId w:val="60829927"/>
        <w:rPr>
          <w:lang w:val="en"/>
        </w:rPr>
      </w:pPr>
    </w:p>
    <w:p w14:paraId="6F50C5DB" w14:textId="77777777" w:rsidR="00000000" w:rsidRDefault="00B52F4F">
      <w:pPr>
        <w:pStyle w:val="HTMLPreformatted"/>
        <w:divId w:val="60829927"/>
        <w:rPr>
          <w:lang w:val="en"/>
        </w:rPr>
      </w:pPr>
      <w:r>
        <w:rPr>
          <w:lang w:val="en"/>
        </w:rPr>
        <w:t xml:space="preserve">  HT</w:t>
      </w:r>
      <w:r>
        <w:rPr>
          <w:lang w:val="en"/>
        </w:rPr>
        <w:t>TP/1.1 200 OK</w:t>
      </w:r>
    </w:p>
    <w:p w14:paraId="08C35474" w14:textId="77777777" w:rsidR="00000000" w:rsidRDefault="00B52F4F">
      <w:pPr>
        <w:pStyle w:val="HTMLPreformatted"/>
        <w:divId w:val="60829927"/>
        <w:rPr>
          <w:lang w:val="en"/>
        </w:rPr>
      </w:pPr>
      <w:r>
        <w:rPr>
          <w:lang w:val="en"/>
        </w:rPr>
        <w:t xml:space="preserve">  Content-Type: application/json</w:t>
      </w:r>
    </w:p>
    <w:p w14:paraId="488B9D36" w14:textId="77777777" w:rsidR="00000000" w:rsidRDefault="00B52F4F">
      <w:pPr>
        <w:pStyle w:val="HTMLPreformatted"/>
        <w:divId w:val="60829927"/>
        <w:rPr>
          <w:lang w:val="en"/>
        </w:rPr>
      </w:pPr>
    </w:p>
    <w:p w14:paraId="2F1B0DDD" w14:textId="77777777" w:rsidR="00000000" w:rsidRDefault="00B52F4F">
      <w:pPr>
        <w:pStyle w:val="HTMLPreformatted"/>
        <w:divId w:val="60829927"/>
        <w:rPr>
          <w:lang w:val="en"/>
        </w:rPr>
      </w:pPr>
      <w:r>
        <w:rPr>
          <w:lang w:val="en"/>
        </w:rPr>
        <w:t xml:space="preserve">  {</w:t>
      </w:r>
    </w:p>
    <w:p w14:paraId="3BEFAAAE" w14:textId="77777777" w:rsidR="00000000" w:rsidRDefault="00B52F4F">
      <w:pPr>
        <w:pStyle w:val="HTMLPreformatted"/>
        <w:divId w:val="60829927"/>
        <w:rPr>
          <w:lang w:val="en"/>
        </w:rPr>
      </w:pPr>
      <w:r>
        <w:rPr>
          <w:lang w:val="en"/>
        </w:rPr>
        <w:t xml:space="preserve">   "issuer":</w:t>
      </w:r>
    </w:p>
    <w:p w14:paraId="7473B56A" w14:textId="77777777" w:rsidR="00000000" w:rsidRDefault="00B52F4F">
      <w:pPr>
        <w:pStyle w:val="HTMLPreformatted"/>
        <w:divId w:val="60829927"/>
        <w:rPr>
          <w:lang w:val="en"/>
        </w:rPr>
      </w:pPr>
      <w:r>
        <w:rPr>
          <w:lang w:val="en"/>
        </w:rPr>
        <w:t xml:space="preserve">     "https://server.example.com",</w:t>
      </w:r>
    </w:p>
    <w:p w14:paraId="1603AC68" w14:textId="77777777" w:rsidR="00000000" w:rsidRDefault="00B52F4F">
      <w:pPr>
        <w:pStyle w:val="HTMLPreformatted"/>
        <w:divId w:val="60829927"/>
        <w:rPr>
          <w:lang w:val="en"/>
        </w:rPr>
      </w:pPr>
      <w:r>
        <w:rPr>
          <w:lang w:val="en"/>
        </w:rPr>
        <w:t xml:space="preserve">   "authorization_endpoint":</w:t>
      </w:r>
    </w:p>
    <w:p w14:paraId="25F9BFDD" w14:textId="77777777" w:rsidR="00000000" w:rsidRDefault="00B52F4F">
      <w:pPr>
        <w:pStyle w:val="HTMLPreformatted"/>
        <w:divId w:val="60829927"/>
        <w:rPr>
          <w:lang w:val="en"/>
        </w:rPr>
      </w:pPr>
      <w:r>
        <w:rPr>
          <w:lang w:val="en"/>
        </w:rPr>
        <w:t xml:space="preserve">     "https://server.example.com/connect/authorize",</w:t>
      </w:r>
    </w:p>
    <w:p w14:paraId="79424FF5" w14:textId="77777777" w:rsidR="00000000" w:rsidRDefault="00B52F4F">
      <w:pPr>
        <w:pStyle w:val="HTMLPreformatted"/>
        <w:divId w:val="60829927"/>
        <w:rPr>
          <w:lang w:val="en"/>
        </w:rPr>
      </w:pPr>
      <w:r>
        <w:rPr>
          <w:lang w:val="en"/>
        </w:rPr>
        <w:t xml:space="preserve">   "token_endpoint":</w:t>
      </w:r>
    </w:p>
    <w:p w14:paraId="00025F92" w14:textId="77777777" w:rsidR="00000000" w:rsidRDefault="00B52F4F">
      <w:pPr>
        <w:pStyle w:val="HTMLPreformatted"/>
        <w:divId w:val="60829927"/>
        <w:rPr>
          <w:lang w:val="en"/>
        </w:rPr>
      </w:pPr>
      <w:r>
        <w:rPr>
          <w:lang w:val="en"/>
        </w:rPr>
        <w:t xml:space="preserve">     "https://server.example.com/connect/token",</w:t>
      </w:r>
    </w:p>
    <w:p w14:paraId="7619175D" w14:textId="77777777" w:rsidR="00000000" w:rsidRDefault="00B52F4F">
      <w:pPr>
        <w:pStyle w:val="HTMLPreformatted"/>
        <w:divId w:val="60829927"/>
        <w:rPr>
          <w:lang w:val="en"/>
        </w:rPr>
      </w:pPr>
      <w:r>
        <w:rPr>
          <w:lang w:val="en"/>
        </w:rPr>
        <w:t xml:space="preserve">   </w:t>
      </w:r>
      <w:r>
        <w:rPr>
          <w:lang w:val="en"/>
        </w:rPr>
        <w:t>"token_endpoint_auth_methods_supported":</w:t>
      </w:r>
    </w:p>
    <w:p w14:paraId="3BA234E3" w14:textId="77777777" w:rsidR="00000000" w:rsidRDefault="00B52F4F">
      <w:pPr>
        <w:pStyle w:val="HTMLPreformatted"/>
        <w:divId w:val="60829927"/>
        <w:rPr>
          <w:lang w:val="en"/>
        </w:rPr>
      </w:pPr>
      <w:r>
        <w:rPr>
          <w:lang w:val="en"/>
        </w:rPr>
        <w:t xml:space="preserve">     ["client_secret_basic", "private_key_jwt"],</w:t>
      </w:r>
    </w:p>
    <w:p w14:paraId="58D3B185" w14:textId="77777777" w:rsidR="00000000" w:rsidRDefault="00B52F4F">
      <w:pPr>
        <w:pStyle w:val="HTMLPreformatted"/>
        <w:divId w:val="60829927"/>
        <w:rPr>
          <w:lang w:val="en"/>
        </w:rPr>
      </w:pPr>
      <w:r>
        <w:rPr>
          <w:lang w:val="en"/>
        </w:rPr>
        <w:t xml:space="preserve">   "token_endpoint_auth_signing_alg_values_supported":</w:t>
      </w:r>
    </w:p>
    <w:p w14:paraId="4C4E18FA" w14:textId="77777777" w:rsidR="00000000" w:rsidRDefault="00B52F4F">
      <w:pPr>
        <w:pStyle w:val="HTMLPreformatted"/>
        <w:divId w:val="60829927"/>
        <w:rPr>
          <w:lang w:val="en"/>
        </w:rPr>
      </w:pPr>
      <w:r>
        <w:rPr>
          <w:lang w:val="en"/>
        </w:rPr>
        <w:t xml:space="preserve">     ["RS256", "ES256"],</w:t>
      </w:r>
    </w:p>
    <w:p w14:paraId="6B210A9B" w14:textId="77777777" w:rsidR="00000000" w:rsidRDefault="00B52F4F">
      <w:pPr>
        <w:pStyle w:val="HTMLPreformatted"/>
        <w:divId w:val="60829927"/>
        <w:rPr>
          <w:lang w:val="en"/>
        </w:rPr>
      </w:pPr>
      <w:r>
        <w:rPr>
          <w:lang w:val="en"/>
        </w:rPr>
        <w:t xml:space="preserve">   "userinfo_endpoint":</w:t>
      </w:r>
    </w:p>
    <w:p w14:paraId="6DA0C9B4" w14:textId="77777777" w:rsidR="00000000" w:rsidRDefault="00B52F4F">
      <w:pPr>
        <w:pStyle w:val="HTMLPreformatted"/>
        <w:divId w:val="60829927"/>
        <w:rPr>
          <w:lang w:val="en"/>
        </w:rPr>
      </w:pPr>
      <w:r>
        <w:rPr>
          <w:lang w:val="en"/>
        </w:rPr>
        <w:t xml:space="preserve">     "https://server.example.com/connect/userinfo",</w:t>
      </w:r>
    </w:p>
    <w:p w14:paraId="4C66DFB9" w14:textId="77777777" w:rsidR="00000000" w:rsidRDefault="00B52F4F">
      <w:pPr>
        <w:pStyle w:val="HTMLPreformatted"/>
        <w:divId w:val="60829927"/>
        <w:rPr>
          <w:lang w:val="en"/>
        </w:rPr>
      </w:pPr>
      <w:r>
        <w:rPr>
          <w:lang w:val="en"/>
        </w:rPr>
        <w:t xml:space="preserve">   "check_</w:t>
      </w:r>
      <w:r>
        <w:rPr>
          <w:lang w:val="en"/>
        </w:rPr>
        <w:t>session_iframe":</w:t>
      </w:r>
    </w:p>
    <w:p w14:paraId="21A19440" w14:textId="77777777" w:rsidR="00000000" w:rsidRDefault="00B52F4F">
      <w:pPr>
        <w:pStyle w:val="HTMLPreformatted"/>
        <w:divId w:val="60829927"/>
        <w:rPr>
          <w:lang w:val="en"/>
        </w:rPr>
      </w:pPr>
      <w:r>
        <w:rPr>
          <w:lang w:val="en"/>
        </w:rPr>
        <w:t xml:space="preserve">     "https://server.example.com/connect/check_session",</w:t>
      </w:r>
    </w:p>
    <w:p w14:paraId="4EC11F22" w14:textId="77777777" w:rsidR="00000000" w:rsidRDefault="00B52F4F">
      <w:pPr>
        <w:pStyle w:val="HTMLPreformatted"/>
        <w:divId w:val="60829927"/>
        <w:rPr>
          <w:lang w:val="en"/>
        </w:rPr>
      </w:pPr>
      <w:r>
        <w:rPr>
          <w:lang w:val="en"/>
        </w:rPr>
        <w:t xml:space="preserve">   "end_session_endpoint":</w:t>
      </w:r>
    </w:p>
    <w:p w14:paraId="61D44AEB" w14:textId="77777777" w:rsidR="00000000" w:rsidRDefault="00B52F4F">
      <w:pPr>
        <w:pStyle w:val="HTMLPreformatted"/>
        <w:divId w:val="60829927"/>
        <w:rPr>
          <w:lang w:val="en"/>
        </w:rPr>
      </w:pPr>
      <w:r>
        <w:rPr>
          <w:lang w:val="en"/>
        </w:rPr>
        <w:t xml:space="preserve">     "https://server.example.com/connect/end_session",</w:t>
      </w:r>
    </w:p>
    <w:p w14:paraId="284B04F8" w14:textId="77777777" w:rsidR="00000000" w:rsidRDefault="00B52F4F">
      <w:pPr>
        <w:pStyle w:val="HTMLPreformatted"/>
        <w:divId w:val="60829927"/>
        <w:rPr>
          <w:lang w:val="en"/>
        </w:rPr>
      </w:pPr>
      <w:r>
        <w:rPr>
          <w:lang w:val="en"/>
        </w:rPr>
        <w:t xml:space="preserve">   "jwks_uri":</w:t>
      </w:r>
    </w:p>
    <w:p w14:paraId="610A71A3" w14:textId="77777777" w:rsidR="00000000" w:rsidRDefault="00B52F4F">
      <w:pPr>
        <w:pStyle w:val="HTMLPreformatted"/>
        <w:divId w:val="60829927"/>
        <w:rPr>
          <w:lang w:val="en"/>
        </w:rPr>
      </w:pPr>
      <w:r>
        <w:rPr>
          <w:lang w:val="en"/>
        </w:rPr>
        <w:t xml:space="preserve">     "https://server.example.com/jwks.json",</w:t>
      </w:r>
    </w:p>
    <w:p w14:paraId="68B6685B" w14:textId="77777777" w:rsidR="00000000" w:rsidRDefault="00B52F4F">
      <w:pPr>
        <w:pStyle w:val="HTMLPreformatted"/>
        <w:divId w:val="60829927"/>
        <w:rPr>
          <w:lang w:val="en"/>
        </w:rPr>
      </w:pPr>
      <w:r>
        <w:rPr>
          <w:lang w:val="en"/>
        </w:rPr>
        <w:t xml:space="preserve">   "registration_endpoint":</w:t>
      </w:r>
    </w:p>
    <w:p w14:paraId="38CE6BB6" w14:textId="77777777" w:rsidR="00000000" w:rsidRDefault="00B52F4F">
      <w:pPr>
        <w:pStyle w:val="HTMLPreformatted"/>
        <w:divId w:val="60829927"/>
        <w:rPr>
          <w:lang w:val="en"/>
        </w:rPr>
      </w:pPr>
      <w:r>
        <w:rPr>
          <w:lang w:val="en"/>
        </w:rPr>
        <w:t xml:space="preserve">     "https:</w:t>
      </w:r>
      <w:r>
        <w:rPr>
          <w:lang w:val="en"/>
        </w:rPr>
        <w:t>//server.example.com/connect/register",</w:t>
      </w:r>
    </w:p>
    <w:p w14:paraId="6206FA3C" w14:textId="77777777" w:rsidR="00000000" w:rsidRDefault="00B52F4F">
      <w:pPr>
        <w:pStyle w:val="HTMLPreformatted"/>
        <w:divId w:val="60829927"/>
        <w:rPr>
          <w:lang w:val="en"/>
        </w:rPr>
      </w:pPr>
      <w:r>
        <w:rPr>
          <w:lang w:val="en"/>
        </w:rPr>
        <w:t xml:space="preserve">   "scopes_supported":</w:t>
      </w:r>
    </w:p>
    <w:p w14:paraId="40BAB6D3" w14:textId="77777777" w:rsidR="00000000" w:rsidRDefault="00B52F4F">
      <w:pPr>
        <w:pStyle w:val="HTMLPreformatted"/>
        <w:divId w:val="60829927"/>
        <w:rPr>
          <w:lang w:val="en"/>
        </w:rPr>
      </w:pPr>
      <w:r>
        <w:rPr>
          <w:lang w:val="en"/>
        </w:rPr>
        <w:t xml:space="preserve">     ["openid", "profile", "email", "address",</w:t>
      </w:r>
    </w:p>
    <w:p w14:paraId="56048D20" w14:textId="77777777" w:rsidR="00000000" w:rsidRDefault="00B52F4F">
      <w:pPr>
        <w:pStyle w:val="HTMLPreformatted"/>
        <w:divId w:val="60829927"/>
        <w:rPr>
          <w:lang w:val="en"/>
        </w:rPr>
      </w:pPr>
      <w:r>
        <w:rPr>
          <w:lang w:val="en"/>
        </w:rPr>
        <w:t xml:space="preserve">      "phone", "offline_access"],</w:t>
      </w:r>
    </w:p>
    <w:p w14:paraId="07A6E19D" w14:textId="77777777" w:rsidR="00000000" w:rsidRDefault="00B52F4F">
      <w:pPr>
        <w:pStyle w:val="HTMLPreformatted"/>
        <w:divId w:val="60829927"/>
        <w:rPr>
          <w:lang w:val="en"/>
        </w:rPr>
      </w:pPr>
      <w:r>
        <w:rPr>
          <w:lang w:val="en"/>
        </w:rPr>
        <w:t xml:space="preserve">   "response_types_supported":</w:t>
      </w:r>
    </w:p>
    <w:p w14:paraId="282A0779" w14:textId="77777777" w:rsidR="00000000" w:rsidRDefault="00B52F4F">
      <w:pPr>
        <w:pStyle w:val="HTMLPreformatted"/>
        <w:divId w:val="60829927"/>
        <w:rPr>
          <w:lang w:val="en"/>
        </w:rPr>
      </w:pPr>
      <w:r>
        <w:rPr>
          <w:lang w:val="en"/>
        </w:rPr>
        <w:t xml:space="preserve">     ["code", "code id_token", "id_token", "token id_token"],</w:t>
      </w:r>
    </w:p>
    <w:p w14:paraId="6F6D72B6" w14:textId="77777777" w:rsidR="00000000" w:rsidRDefault="00B52F4F">
      <w:pPr>
        <w:pStyle w:val="HTMLPreformatted"/>
        <w:divId w:val="60829927"/>
        <w:rPr>
          <w:lang w:val="en"/>
        </w:rPr>
      </w:pPr>
      <w:r>
        <w:rPr>
          <w:lang w:val="en"/>
        </w:rPr>
        <w:t xml:space="preserve">   "acr_values_supp</w:t>
      </w:r>
      <w:r>
        <w:rPr>
          <w:lang w:val="en"/>
        </w:rPr>
        <w:t>orted":</w:t>
      </w:r>
    </w:p>
    <w:p w14:paraId="54D6B471" w14:textId="77777777" w:rsidR="00000000" w:rsidRDefault="00B52F4F">
      <w:pPr>
        <w:pStyle w:val="HTMLPreformatted"/>
        <w:divId w:val="60829927"/>
        <w:rPr>
          <w:lang w:val="en"/>
        </w:rPr>
      </w:pPr>
      <w:r>
        <w:rPr>
          <w:lang w:val="en"/>
        </w:rPr>
        <w:t xml:space="preserve">     ["urn:mace:incommon:iap:silver",</w:t>
      </w:r>
    </w:p>
    <w:p w14:paraId="4BD52459" w14:textId="77777777" w:rsidR="00000000" w:rsidRDefault="00B52F4F">
      <w:pPr>
        <w:pStyle w:val="HTMLPreformatted"/>
        <w:divId w:val="60829927"/>
        <w:rPr>
          <w:lang w:val="en"/>
        </w:rPr>
      </w:pPr>
      <w:r>
        <w:rPr>
          <w:lang w:val="en"/>
        </w:rPr>
        <w:t xml:space="preserve">      "urn:mace:incommon:iap:bronze"],</w:t>
      </w:r>
    </w:p>
    <w:p w14:paraId="4AE0473E" w14:textId="77777777" w:rsidR="00000000" w:rsidRDefault="00B52F4F">
      <w:pPr>
        <w:pStyle w:val="HTMLPreformatted"/>
        <w:divId w:val="60829927"/>
        <w:rPr>
          <w:lang w:val="en"/>
        </w:rPr>
      </w:pPr>
      <w:r>
        <w:rPr>
          <w:lang w:val="en"/>
        </w:rPr>
        <w:t xml:space="preserve">   "subject_types_supported":</w:t>
      </w:r>
    </w:p>
    <w:p w14:paraId="1919F85B" w14:textId="77777777" w:rsidR="00000000" w:rsidRDefault="00B52F4F">
      <w:pPr>
        <w:pStyle w:val="HTMLPreformatted"/>
        <w:divId w:val="60829927"/>
        <w:rPr>
          <w:lang w:val="en"/>
        </w:rPr>
      </w:pPr>
      <w:r>
        <w:rPr>
          <w:lang w:val="en"/>
        </w:rPr>
        <w:t xml:space="preserve">     ["public", "pairwise"],</w:t>
      </w:r>
    </w:p>
    <w:p w14:paraId="145984F1" w14:textId="77777777" w:rsidR="00000000" w:rsidRDefault="00B52F4F">
      <w:pPr>
        <w:pStyle w:val="HTMLPreformatted"/>
        <w:divId w:val="60829927"/>
        <w:rPr>
          <w:lang w:val="en"/>
        </w:rPr>
      </w:pPr>
      <w:r>
        <w:rPr>
          <w:lang w:val="en"/>
        </w:rPr>
        <w:t xml:space="preserve">   "userinfo_signing_alg_values_supported":</w:t>
      </w:r>
    </w:p>
    <w:p w14:paraId="494DC8C6" w14:textId="77777777" w:rsidR="00000000" w:rsidRDefault="00B52F4F">
      <w:pPr>
        <w:pStyle w:val="HTMLPreformatted"/>
        <w:divId w:val="60829927"/>
        <w:rPr>
          <w:lang w:val="en"/>
        </w:rPr>
      </w:pPr>
      <w:r>
        <w:rPr>
          <w:lang w:val="en"/>
        </w:rPr>
        <w:t xml:space="preserve">     ["RS256", "ES256", "HS256"],</w:t>
      </w:r>
    </w:p>
    <w:p w14:paraId="481C28C0" w14:textId="77777777" w:rsidR="00000000" w:rsidRDefault="00B52F4F">
      <w:pPr>
        <w:pStyle w:val="HTMLPreformatted"/>
        <w:divId w:val="60829927"/>
        <w:rPr>
          <w:lang w:val="en"/>
        </w:rPr>
      </w:pPr>
      <w:r>
        <w:rPr>
          <w:lang w:val="en"/>
        </w:rPr>
        <w:t xml:space="preserve">   </w:t>
      </w:r>
      <w:r>
        <w:rPr>
          <w:lang w:val="en"/>
        </w:rPr>
        <w:t>"userinfo_encryption_alg_values_supported":</w:t>
      </w:r>
    </w:p>
    <w:p w14:paraId="7B5418E6" w14:textId="77777777" w:rsidR="00000000" w:rsidRDefault="00B52F4F">
      <w:pPr>
        <w:pStyle w:val="HTMLPreformatted"/>
        <w:divId w:val="60829927"/>
        <w:rPr>
          <w:lang w:val="en"/>
        </w:rPr>
      </w:pPr>
      <w:r>
        <w:rPr>
          <w:lang w:val="en"/>
        </w:rPr>
        <w:t xml:space="preserve">     ["RSA1_5", "A128KW"],</w:t>
      </w:r>
    </w:p>
    <w:p w14:paraId="644C36E0" w14:textId="77777777" w:rsidR="00000000" w:rsidRDefault="00B52F4F">
      <w:pPr>
        <w:pStyle w:val="HTMLPreformatted"/>
        <w:divId w:val="60829927"/>
        <w:rPr>
          <w:lang w:val="en"/>
        </w:rPr>
      </w:pPr>
      <w:r>
        <w:rPr>
          <w:lang w:val="en"/>
        </w:rPr>
        <w:t xml:space="preserve">   "userinfo_encryption_enc_values_supported":</w:t>
      </w:r>
    </w:p>
    <w:p w14:paraId="5AE20ADC" w14:textId="77777777" w:rsidR="00000000" w:rsidRDefault="00B52F4F">
      <w:pPr>
        <w:pStyle w:val="HTMLPreformatted"/>
        <w:divId w:val="60829927"/>
        <w:rPr>
          <w:lang w:val="en"/>
        </w:rPr>
      </w:pPr>
      <w:r>
        <w:rPr>
          <w:lang w:val="en"/>
        </w:rPr>
        <w:t xml:space="preserve">     ["A128CBC-HS256", "A128GCM"],</w:t>
      </w:r>
    </w:p>
    <w:p w14:paraId="2CC791CF" w14:textId="77777777" w:rsidR="00000000" w:rsidRDefault="00B52F4F">
      <w:pPr>
        <w:pStyle w:val="HTMLPreformatted"/>
        <w:divId w:val="60829927"/>
        <w:rPr>
          <w:lang w:val="en"/>
        </w:rPr>
      </w:pPr>
      <w:r>
        <w:rPr>
          <w:lang w:val="en"/>
        </w:rPr>
        <w:lastRenderedPageBreak/>
        <w:t xml:space="preserve">   "id_token_signing_alg_values_supported":</w:t>
      </w:r>
    </w:p>
    <w:p w14:paraId="7F317DA6" w14:textId="77777777" w:rsidR="00000000" w:rsidRDefault="00B52F4F">
      <w:pPr>
        <w:pStyle w:val="HTMLPreformatted"/>
        <w:divId w:val="60829927"/>
        <w:rPr>
          <w:lang w:val="en"/>
        </w:rPr>
      </w:pPr>
      <w:r>
        <w:rPr>
          <w:lang w:val="en"/>
        </w:rPr>
        <w:t xml:space="preserve">     ["RS256", "ES256", "HS256"],</w:t>
      </w:r>
    </w:p>
    <w:p w14:paraId="28AE4623" w14:textId="77777777" w:rsidR="00000000" w:rsidRDefault="00B52F4F">
      <w:pPr>
        <w:pStyle w:val="HTMLPreformatted"/>
        <w:divId w:val="60829927"/>
        <w:rPr>
          <w:lang w:val="en"/>
        </w:rPr>
      </w:pPr>
      <w:r>
        <w:rPr>
          <w:lang w:val="en"/>
        </w:rPr>
        <w:t xml:space="preserve">   "id_token_encryption_a</w:t>
      </w:r>
      <w:r>
        <w:rPr>
          <w:lang w:val="en"/>
        </w:rPr>
        <w:t>lg_values_supported":</w:t>
      </w:r>
    </w:p>
    <w:p w14:paraId="40C577B8" w14:textId="77777777" w:rsidR="00000000" w:rsidRDefault="00B52F4F">
      <w:pPr>
        <w:pStyle w:val="HTMLPreformatted"/>
        <w:divId w:val="60829927"/>
        <w:rPr>
          <w:lang w:val="en"/>
        </w:rPr>
      </w:pPr>
      <w:r>
        <w:rPr>
          <w:lang w:val="en"/>
        </w:rPr>
        <w:t xml:space="preserve">     ["RSA1_5", "A128KW"],</w:t>
      </w:r>
    </w:p>
    <w:p w14:paraId="728EA0DD" w14:textId="77777777" w:rsidR="00000000" w:rsidRDefault="00B52F4F">
      <w:pPr>
        <w:pStyle w:val="HTMLPreformatted"/>
        <w:divId w:val="60829927"/>
        <w:rPr>
          <w:lang w:val="en"/>
        </w:rPr>
      </w:pPr>
      <w:r>
        <w:rPr>
          <w:lang w:val="en"/>
        </w:rPr>
        <w:t xml:space="preserve">   "id_token_encryption_enc_values_supported":</w:t>
      </w:r>
    </w:p>
    <w:p w14:paraId="64BE2203" w14:textId="77777777" w:rsidR="00000000" w:rsidRDefault="00B52F4F">
      <w:pPr>
        <w:pStyle w:val="HTMLPreformatted"/>
        <w:divId w:val="60829927"/>
        <w:rPr>
          <w:lang w:val="en"/>
        </w:rPr>
      </w:pPr>
      <w:r>
        <w:rPr>
          <w:lang w:val="en"/>
        </w:rPr>
        <w:t xml:space="preserve">     ["A128CBC-HS256", "A128GCM"],</w:t>
      </w:r>
    </w:p>
    <w:p w14:paraId="6D2BC44C" w14:textId="77777777" w:rsidR="00000000" w:rsidRDefault="00B52F4F">
      <w:pPr>
        <w:pStyle w:val="HTMLPreformatted"/>
        <w:divId w:val="60829927"/>
        <w:rPr>
          <w:lang w:val="en"/>
        </w:rPr>
      </w:pPr>
      <w:r>
        <w:rPr>
          <w:lang w:val="en"/>
        </w:rPr>
        <w:t xml:space="preserve">   "request_object_signing_alg_values_supported":</w:t>
      </w:r>
    </w:p>
    <w:p w14:paraId="43169770" w14:textId="77777777" w:rsidR="00000000" w:rsidRDefault="00B52F4F">
      <w:pPr>
        <w:pStyle w:val="HTMLPreformatted"/>
        <w:divId w:val="60829927"/>
        <w:rPr>
          <w:lang w:val="en"/>
        </w:rPr>
      </w:pPr>
      <w:r>
        <w:rPr>
          <w:lang w:val="en"/>
        </w:rPr>
        <w:t xml:space="preserve">     ["none", "RS256", "ES256"],</w:t>
      </w:r>
    </w:p>
    <w:p w14:paraId="54BC78E1" w14:textId="77777777" w:rsidR="00000000" w:rsidRDefault="00B52F4F">
      <w:pPr>
        <w:pStyle w:val="HTMLPreformatted"/>
        <w:divId w:val="60829927"/>
        <w:rPr>
          <w:lang w:val="en"/>
        </w:rPr>
      </w:pPr>
      <w:r>
        <w:rPr>
          <w:lang w:val="en"/>
        </w:rPr>
        <w:t xml:space="preserve">   "display_values_supported":</w:t>
      </w:r>
    </w:p>
    <w:p w14:paraId="5D763DBB" w14:textId="77777777" w:rsidR="00000000" w:rsidRDefault="00B52F4F">
      <w:pPr>
        <w:pStyle w:val="HTMLPreformatted"/>
        <w:divId w:val="60829927"/>
        <w:rPr>
          <w:lang w:val="en"/>
        </w:rPr>
      </w:pPr>
      <w:r>
        <w:rPr>
          <w:lang w:val="en"/>
        </w:rPr>
        <w:t xml:space="preserve">     ["page</w:t>
      </w:r>
      <w:r>
        <w:rPr>
          <w:lang w:val="en"/>
        </w:rPr>
        <w:t>", "popup"],</w:t>
      </w:r>
    </w:p>
    <w:p w14:paraId="1C2B21A7" w14:textId="77777777" w:rsidR="00000000" w:rsidRDefault="00B52F4F">
      <w:pPr>
        <w:pStyle w:val="HTMLPreformatted"/>
        <w:divId w:val="60829927"/>
        <w:rPr>
          <w:lang w:val="en"/>
        </w:rPr>
      </w:pPr>
      <w:r>
        <w:rPr>
          <w:lang w:val="en"/>
        </w:rPr>
        <w:t xml:space="preserve">   "claim_types_supported":</w:t>
      </w:r>
    </w:p>
    <w:p w14:paraId="3DB6BAAA" w14:textId="77777777" w:rsidR="00000000" w:rsidRDefault="00B52F4F">
      <w:pPr>
        <w:pStyle w:val="HTMLPreformatted"/>
        <w:divId w:val="60829927"/>
        <w:rPr>
          <w:lang w:val="en"/>
        </w:rPr>
      </w:pPr>
      <w:r>
        <w:rPr>
          <w:lang w:val="en"/>
        </w:rPr>
        <w:t xml:space="preserve">     ["normal", "distributed"],</w:t>
      </w:r>
    </w:p>
    <w:p w14:paraId="2623F209" w14:textId="77777777" w:rsidR="00000000" w:rsidRDefault="00B52F4F">
      <w:pPr>
        <w:pStyle w:val="HTMLPreformatted"/>
        <w:divId w:val="60829927"/>
        <w:rPr>
          <w:lang w:val="en"/>
        </w:rPr>
      </w:pPr>
      <w:r>
        <w:rPr>
          <w:lang w:val="en"/>
        </w:rPr>
        <w:t xml:space="preserve">   "claims_supported":</w:t>
      </w:r>
    </w:p>
    <w:p w14:paraId="4C091AC9" w14:textId="77777777" w:rsidR="00000000" w:rsidRDefault="00B52F4F">
      <w:pPr>
        <w:pStyle w:val="HTMLPreformatted"/>
        <w:divId w:val="60829927"/>
        <w:rPr>
          <w:lang w:val="en"/>
        </w:rPr>
      </w:pPr>
      <w:r>
        <w:rPr>
          <w:lang w:val="en"/>
        </w:rPr>
        <w:t xml:space="preserve">     ["sub", "iss", "auth_time", "acr",</w:t>
      </w:r>
    </w:p>
    <w:p w14:paraId="145570DB" w14:textId="77777777" w:rsidR="00000000" w:rsidRDefault="00B52F4F">
      <w:pPr>
        <w:pStyle w:val="HTMLPreformatted"/>
        <w:divId w:val="60829927"/>
        <w:rPr>
          <w:lang w:val="en"/>
        </w:rPr>
      </w:pPr>
      <w:r>
        <w:rPr>
          <w:lang w:val="en"/>
        </w:rPr>
        <w:t xml:space="preserve">      "name", "given_name", "family_name", "nickname",</w:t>
      </w:r>
    </w:p>
    <w:p w14:paraId="2CD74140" w14:textId="77777777" w:rsidR="00000000" w:rsidRDefault="00B52F4F">
      <w:pPr>
        <w:pStyle w:val="HTMLPreformatted"/>
        <w:divId w:val="60829927"/>
        <w:rPr>
          <w:lang w:val="en"/>
        </w:rPr>
      </w:pPr>
      <w:r>
        <w:rPr>
          <w:lang w:val="en"/>
        </w:rPr>
        <w:t xml:space="preserve">      "profile", "picture", "website",</w:t>
      </w:r>
    </w:p>
    <w:p w14:paraId="58EEF6DC" w14:textId="77777777" w:rsidR="00000000" w:rsidRDefault="00B52F4F">
      <w:pPr>
        <w:pStyle w:val="HTMLPreformatted"/>
        <w:divId w:val="60829927"/>
        <w:rPr>
          <w:lang w:val="en"/>
        </w:rPr>
      </w:pPr>
      <w:r>
        <w:rPr>
          <w:lang w:val="en"/>
        </w:rPr>
        <w:t xml:space="preserve">      "email", "email_veri</w:t>
      </w:r>
      <w:r>
        <w:rPr>
          <w:lang w:val="en"/>
        </w:rPr>
        <w:t>fied", "locale", "zoneinfo",</w:t>
      </w:r>
    </w:p>
    <w:p w14:paraId="6281421E" w14:textId="77777777" w:rsidR="00000000" w:rsidRDefault="00B52F4F">
      <w:pPr>
        <w:pStyle w:val="HTMLPreformatted"/>
        <w:divId w:val="60829927"/>
        <w:rPr>
          <w:lang w:val="en"/>
        </w:rPr>
      </w:pPr>
      <w:r>
        <w:rPr>
          <w:lang w:val="en"/>
        </w:rPr>
        <w:t xml:space="preserve">      "http://example.info/claims/groups"],</w:t>
      </w:r>
    </w:p>
    <w:p w14:paraId="13D25DD4" w14:textId="77777777" w:rsidR="00000000" w:rsidRDefault="00B52F4F">
      <w:pPr>
        <w:pStyle w:val="HTMLPreformatted"/>
        <w:divId w:val="60829927"/>
        <w:rPr>
          <w:lang w:val="en"/>
        </w:rPr>
      </w:pPr>
      <w:r>
        <w:rPr>
          <w:lang w:val="en"/>
        </w:rPr>
        <w:t xml:space="preserve">   "claims_parameter_supported":</w:t>
      </w:r>
    </w:p>
    <w:p w14:paraId="08665B32" w14:textId="77777777" w:rsidR="00000000" w:rsidRDefault="00B52F4F">
      <w:pPr>
        <w:pStyle w:val="HTMLPreformatted"/>
        <w:divId w:val="60829927"/>
        <w:rPr>
          <w:lang w:val="en"/>
        </w:rPr>
      </w:pPr>
      <w:r>
        <w:rPr>
          <w:lang w:val="en"/>
        </w:rPr>
        <w:t xml:space="preserve">     true,</w:t>
      </w:r>
    </w:p>
    <w:p w14:paraId="59C54416" w14:textId="77777777" w:rsidR="00000000" w:rsidRDefault="00B52F4F">
      <w:pPr>
        <w:pStyle w:val="HTMLPreformatted"/>
        <w:divId w:val="60829927"/>
        <w:rPr>
          <w:lang w:val="en"/>
        </w:rPr>
      </w:pPr>
      <w:r>
        <w:rPr>
          <w:lang w:val="en"/>
        </w:rPr>
        <w:t xml:space="preserve">   "service_documentation":</w:t>
      </w:r>
    </w:p>
    <w:p w14:paraId="7FD1DF4C" w14:textId="77777777" w:rsidR="00000000" w:rsidRDefault="00B52F4F">
      <w:pPr>
        <w:pStyle w:val="HTMLPreformatted"/>
        <w:divId w:val="60829927"/>
        <w:rPr>
          <w:lang w:val="en"/>
        </w:rPr>
      </w:pPr>
      <w:r>
        <w:rPr>
          <w:lang w:val="en"/>
        </w:rPr>
        <w:t xml:space="preserve">     "http://server.example.com/connect/service_documentation.html",</w:t>
      </w:r>
    </w:p>
    <w:p w14:paraId="3170689C" w14:textId="77777777" w:rsidR="00000000" w:rsidRDefault="00B52F4F">
      <w:pPr>
        <w:pStyle w:val="HTMLPreformatted"/>
        <w:divId w:val="60829927"/>
        <w:rPr>
          <w:lang w:val="en"/>
        </w:rPr>
      </w:pPr>
      <w:r>
        <w:rPr>
          <w:lang w:val="en"/>
        </w:rPr>
        <w:t xml:space="preserve">   "ui_locales_supported":</w:t>
      </w:r>
    </w:p>
    <w:p w14:paraId="406A0835" w14:textId="77777777" w:rsidR="00000000" w:rsidRDefault="00B52F4F">
      <w:pPr>
        <w:pStyle w:val="HTMLPreformatted"/>
        <w:divId w:val="60829927"/>
        <w:rPr>
          <w:lang w:val="en"/>
        </w:rPr>
      </w:pPr>
      <w:r>
        <w:rPr>
          <w:lang w:val="en"/>
        </w:rPr>
        <w:t xml:space="preserve">     </w:t>
      </w:r>
      <w:r>
        <w:rPr>
          <w:lang w:val="en"/>
        </w:rPr>
        <w:t>["en-US", "en-GB", "en-CA", "fr-FR", "fr-CA"]</w:t>
      </w:r>
    </w:p>
    <w:p w14:paraId="3EC9A36F" w14:textId="77777777" w:rsidR="00000000" w:rsidRDefault="00B52F4F">
      <w:pPr>
        <w:pStyle w:val="HTMLPreformatted"/>
        <w:divId w:val="60829927"/>
        <w:rPr>
          <w:lang w:val="en"/>
        </w:rPr>
      </w:pPr>
      <w:r>
        <w:rPr>
          <w:lang w:val="en"/>
        </w:rPr>
        <w:t xml:space="preserve">  }</w:t>
      </w:r>
    </w:p>
    <w:p w14:paraId="588FAC6B" w14:textId="77777777" w:rsidR="00000000" w:rsidRDefault="00B52F4F">
      <w:pPr>
        <w:spacing w:before="0" w:beforeAutospacing="0" w:after="0" w:afterAutospacing="0"/>
        <w:divId w:val="1592352159"/>
        <w:rPr>
          <w:rFonts w:ascii="Verdana" w:eastAsia="Times New Roman" w:hAnsi="Verdana"/>
          <w:color w:val="000000"/>
          <w:lang w:val="en"/>
        </w:rPr>
      </w:pPr>
      <w:bookmarkStart w:id="117" w:name="ProviderConfigurationValidation"/>
      <w:bookmarkEnd w:id="117"/>
    </w:p>
    <w:p w14:paraId="1AD66F92" w14:textId="77777777" w:rsidR="00000000" w:rsidRDefault="00B52F4F">
      <w:pPr>
        <w:spacing w:before="0" w:beforeAutospacing="0" w:after="0" w:afterAutospacing="0"/>
        <w:divId w:val="1592352159"/>
        <w:rPr>
          <w:rFonts w:ascii="Verdana" w:eastAsia="Times New Roman" w:hAnsi="Verdana"/>
          <w:color w:val="000000"/>
          <w:lang w:val="en"/>
        </w:rPr>
      </w:pPr>
      <w:r>
        <w:rPr>
          <w:rFonts w:ascii="Verdana" w:eastAsia="Times New Roman" w:hAnsi="Verdana"/>
          <w:color w:val="000000"/>
          <w:lang w:val="en"/>
        </w:rPr>
        <w:pict>
          <v:rect id="_x0000_i1042"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FBE592C" w14:textId="77777777">
        <w:trPr>
          <w:divId w:val="1592352159"/>
          <w:trHeight w:val="225"/>
          <w:tblCellSpacing w:w="12" w:type="dxa"/>
        </w:trPr>
        <w:tc>
          <w:tcPr>
            <w:tcW w:w="450" w:type="dxa"/>
            <w:shd w:val="clear" w:color="auto" w:fill="990000"/>
            <w:vAlign w:val="center"/>
            <w:hideMark/>
          </w:tcPr>
          <w:p w14:paraId="2F8300B1" w14:textId="77777777" w:rsidR="00000000" w:rsidRDefault="00B52F4F">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546FC2C7" w14:textId="77777777" w:rsidR="00000000" w:rsidRDefault="00B52F4F">
      <w:pPr>
        <w:pStyle w:val="Heading3"/>
        <w:divId w:val="1592352159"/>
        <w:rPr>
          <w:rFonts w:eastAsia="Times New Roman"/>
          <w:lang w:val="en"/>
        </w:rPr>
      </w:pPr>
      <w:bookmarkStart w:id="118" w:name="rfc.section.4.3"/>
      <w:bookmarkEnd w:id="118"/>
      <w:r>
        <w:rPr>
          <w:rFonts w:eastAsia="Times New Roman"/>
          <w:lang w:val="en"/>
        </w:rPr>
        <w:t>4.3.  OpenID Provider Configuration Validation</w:t>
      </w:r>
    </w:p>
    <w:p w14:paraId="5E90254E" w14:textId="77777777" w:rsidR="00000000" w:rsidRDefault="00B52F4F">
      <w:pPr>
        <w:pStyle w:val="NormalWeb"/>
        <w:divId w:val="1592352159"/>
        <w:rPr>
          <w:rFonts w:ascii="Verdana" w:hAnsi="Verdana"/>
          <w:color w:val="000000"/>
          <w:lang w:val="en"/>
        </w:rPr>
      </w:pPr>
      <w:r>
        <w:rPr>
          <w:rFonts w:ascii="Verdana" w:hAnsi="Verdana"/>
          <w:color w:val="000000"/>
          <w:lang w:val="en"/>
        </w:rPr>
        <w:t xml:space="preserve">If any of the validation procedures defined in this specification fail, any operations requiring the information that failed to correctly validate MUST be aborted and the information that failed to </w:t>
      </w:r>
      <w:r>
        <w:rPr>
          <w:rFonts w:ascii="Verdana" w:hAnsi="Verdana"/>
          <w:color w:val="000000"/>
          <w:lang w:val="en"/>
        </w:rPr>
        <w:t xml:space="preserve">validate MUST NOT be used. </w:t>
      </w:r>
    </w:p>
    <w:p w14:paraId="5AF41972" w14:textId="77777777" w:rsidR="00000000" w:rsidRDefault="00B52F4F">
      <w:pPr>
        <w:pStyle w:val="NormalWeb"/>
        <w:divId w:val="1592352159"/>
        <w:rPr>
          <w:rFonts w:ascii="Verdana" w:hAnsi="Verdana"/>
          <w:color w:val="000000"/>
          <w:lang w:val="en"/>
        </w:rPr>
      </w:pPr>
      <w:r>
        <w:rPr>
          <w:rFonts w:ascii="Verdana" w:hAnsi="Verdana"/>
          <w:color w:val="000000"/>
          <w:lang w:val="en"/>
        </w:rPr>
        <w:t xml:space="preserve">The </w:t>
      </w:r>
      <w:r>
        <w:rPr>
          <w:rStyle w:val="HTMLTypewriter"/>
          <w:lang w:val="en"/>
        </w:rPr>
        <w:t>issuer</w:t>
      </w:r>
      <w:r>
        <w:rPr>
          <w:rFonts w:ascii="Verdana" w:hAnsi="Verdana"/>
          <w:color w:val="000000"/>
          <w:lang w:val="en"/>
        </w:rPr>
        <w:t xml:space="preserve"> value returned MUST be identical to the Issuer URL that was directly used to retrieve the configuration information. This MUST also be identical to the </w:t>
      </w:r>
      <w:r>
        <w:rPr>
          <w:rStyle w:val="HTMLTypewriter"/>
          <w:lang w:val="en"/>
        </w:rPr>
        <w:t>iss</w:t>
      </w:r>
      <w:r>
        <w:rPr>
          <w:rFonts w:ascii="Verdana" w:hAnsi="Verdana"/>
          <w:color w:val="000000"/>
          <w:lang w:val="en"/>
        </w:rPr>
        <w:t xml:space="preserve"> Claim value in ID Tokens issued from this Issuer. </w:t>
      </w:r>
    </w:p>
    <w:p w14:paraId="61810AC5" w14:textId="77777777" w:rsidR="00000000" w:rsidRDefault="00B52F4F">
      <w:pPr>
        <w:spacing w:before="0" w:beforeAutospacing="0" w:after="0" w:afterAutospacing="0"/>
        <w:divId w:val="1592352159"/>
        <w:rPr>
          <w:rFonts w:ascii="Verdana" w:eastAsia="Times New Roman" w:hAnsi="Verdana"/>
          <w:color w:val="000000"/>
          <w:lang w:val="en"/>
        </w:rPr>
      </w:pPr>
      <w:bookmarkStart w:id="119" w:name="StringOps"/>
      <w:bookmarkEnd w:id="119"/>
    </w:p>
    <w:p w14:paraId="2E871809" w14:textId="77777777" w:rsidR="00000000" w:rsidRDefault="00B52F4F">
      <w:pPr>
        <w:spacing w:before="0" w:beforeAutospacing="0" w:after="0" w:afterAutospacing="0"/>
        <w:divId w:val="1592352159"/>
        <w:rPr>
          <w:rFonts w:ascii="Verdana" w:eastAsia="Times New Roman" w:hAnsi="Verdana"/>
          <w:color w:val="000000"/>
          <w:lang w:val="en"/>
        </w:rPr>
      </w:pPr>
      <w:r>
        <w:rPr>
          <w:rFonts w:ascii="Verdana" w:eastAsia="Times New Roman" w:hAnsi="Verdana"/>
          <w:color w:val="000000"/>
          <w:lang w:val="en"/>
        </w:rPr>
        <w:lastRenderedPageBreak/>
        <w:pict>
          <v:rect id="_x0000_i1043"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35875A83" w14:textId="77777777">
        <w:trPr>
          <w:divId w:val="1592352159"/>
          <w:trHeight w:val="225"/>
          <w:tblCellSpacing w:w="12" w:type="dxa"/>
        </w:trPr>
        <w:tc>
          <w:tcPr>
            <w:tcW w:w="450" w:type="dxa"/>
            <w:shd w:val="clear" w:color="auto" w:fill="990000"/>
            <w:vAlign w:val="center"/>
            <w:hideMark/>
          </w:tcPr>
          <w:p w14:paraId="0FB1DD66" w14:textId="77777777" w:rsidR="00000000" w:rsidRDefault="00B52F4F">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24A81FDE" w14:textId="77777777" w:rsidR="00000000" w:rsidRDefault="00B52F4F">
      <w:pPr>
        <w:pStyle w:val="Heading3"/>
        <w:divId w:val="1592352159"/>
        <w:rPr>
          <w:rFonts w:eastAsia="Times New Roman"/>
          <w:lang w:val="en"/>
        </w:rPr>
      </w:pPr>
      <w:bookmarkStart w:id="120" w:name="rfc.section.5"/>
      <w:bookmarkEnd w:id="120"/>
      <w:r>
        <w:rPr>
          <w:rFonts w:eastAsia="Times New Roman"/>
          <w:lang w:val="en"/>
        </w:rPr>
        <w:t>5.  String Operations</w:t>
      </w:r>
    </w:p>
    <w:p w14:paraId="60DB5E0A" w14:textId="77777777" w:rsidR="00000000" w:rsidRDefault="00B52F4F">
      <w:pPr>
        <w:pStyle w:val="NormalWeb"/>
        <w:divId w:val="1592352159"/>
        <w:rPr>
          <w:rFonts w:ascii="Verdana" w:hAnsi="Verdana"/>
          <w:color w:val="000000"/>
          <w:lang w:val="en"/>
        </w:rPr>
      </w:pPr>
      <w:r>
        <w:rPr>
          <w:rFonts w:ascii="Verdana" w:hAnsi="Verdana"/>
          <w:color w:val="000000"/>
          <w:lang w:val="en"/>
        </w:rPr>
        <w:t xml:space="preserve">Processing some OpenID Connect messages requires comparing values in the messages to known values. For example, the </w:t>
      </w:r>
      <w:r>
        <w:rPr>
          <w:rFonts w:ascii="Verdana" w:hAnsi="Verdana"/>
          <w:color w:val="000000"/>
          <w:lang w:val="en"/>
        </w:rPr>
        <w:t xml:space="preserve">member names in the provider configuration response might be compared to specific member names such as </w:t>
      </w:r>
      <w:r>
        <w:rPr>
          <w:rStyle w:val="HTMLTypewriter"/>
          <w:lang w:val="en"/>
        </w:rPr>
        <w:t>issuer</w:t>
      </w:r>
      <w:r>
        <w:rPr>
          <w:rFonts w:ascii="Verdana" w:hAnsi="Verdana"/>
          <w:color w:val="000000"/>
          <w:lang w:val="en"/>
        </w:rPr>
        <w:t>. Comparing Unicode</w:t>
      </w:r>
      <w:ins w:id="121" w:author="Author" w:date="2015-08-04T00:08:00Z">
        <w:r>
          <w:rPr>
            <w:rFonts w:ascii="Verdana" w:hAnsi="Verdana"/>
            <w:color w:val="000000"/>
            <w:lang w:val="en"/>
          </w:rPr>
          <w:t xml:space="preserve">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"UNICODE"</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[UNICODE]</w:t>
        </w:r>
        <w:r>
          <w:rPr>
            <w:rStyle w:val="Hyperlink"/>
            <w:rFonts w:ascii="Verdana" w:hAnsi="Verdana"/>
            <w:vanish/>
            <w:u w:val="none"/>
            <w:lang w:val="en"/>
          </w:rPr>
          <w:t xml:space="preserve"> (The Unicode Consortium, “The Unicode Standard,” .)</w:t>
        </w:r>
        <w:r>
          <w:rPr>
            <w:rFonts w:ascii="Verdana" w:hAnsi="Verdana"/>
            <w:color w:val="000000"/>
            <w:lang w:val="en"/>
          </w:rPr>
          <w:fldChar w:fldCharType="end"/>
        </w:r>
      </w:ins>
      <w:r>
        <w:rPr>
          <w:rFonts w:ascii="Verdana" w:hAnsi="Verdana"/>
          <w:color w:val="000000"/>
          <w:lang w:val="en"/>
        </w:rPr>
        <w:t xml:space="preserve"> strings, </w:t>
      </w:r>
      <w:r>
        <w:rPr>
          <w:rFonts w:ascii="Verdana" w:hAnsi="Verdana"/>
          <w:color w:val="000000"/>
          <w:lang w:val="en"/>
        </w:rPr>
        <w:t xml:space="preserve">however, has significant security implications. </w:t>
      </w:r>
    </w:p>
    <w:p w14:paraId="5AB39008" w14:textId="77777777" w:rsidR="00000000" w:rsidRDefault="00B52F4F">
      <w:pPr>
        <w:pStyle w:val="NormalWeb"/>
        <w:divId w:val="1592352159"/>
        <w:rPr>
          <w:rFonts w:ascii="Verdana" w:hAnsi="Verdana"/>
          <w:color w:val="000000"/>
          <w:lang w:val="en"/>
        </w:rPr>
      </w:pPr>
      <w:r>
        <w:rPr>
          <w:rFonts w:ascii="Verdana" w:hAnsi="Verdana"/>
          <w:color w:val="000000"/>
          <w:lang w:val="en"/>
        </w:rPr>
        <w:t xml:space="preserve">Therefore, comparisons between JSON strings and other Unicode strings MUST be performed as specified below: </w:t>
      </w:r>
    </w:p>
    <w:p w14:paraId="35A95A0C" w14:textId="77777777" w:rsidR="00000000" w:rsidRDefault="00B52F4F">
      <w:pPr>
        <w:numPr>
          <w:ilvl w:val="0"/>
          <w:numId w:val="3"/>
        </w:numPr>
        <w:ind w:left="1200" w:right="480"/>
        <w:divId w:val="1592352159"/>
        <w:rPr>
          <w:rFonts w:ascii="Verdana" w:eastAsia="Times New Roman" w:hAnsi="Verdana"/>
          <w:color w:val="000000"/>
          <w:lang w:val="en"/>
        </w:rPr>
      </w:pPr>
      <w:r>
        <w:rPr>
          <w:rFonts w:ascii="Verdana" w:eastAsia="Times New Roman" w:hAnsi="Verdana"/>
          <w:color w:val="000000"/>
          <w:lang w:val="en"/>
        </w:rPr>
        <w:t xml:space="preserve">Remove any JSON applied escaping to produce an array of Unicode code points. </w:t>
      </w:r>
    </w:p>
    <w:p w14:paraId="3CF061B7" w14:textId="0A4CC068" w:rsidR="00000000" w:rsidRDefault="00B52F4F">
      <w:pPr>
        <w:numPr>
          <w:ilvl w:val="0"/>
          <w:numId w:val="3"/>
        </w:numPr>
        <w:ind w:left="1200" w:right="480"/>
        <w:divId w:val="1592352159"/>
        <w:rPr>
          <w:rFonts w:ascii="Verdana" w:eastAsia="Times New Roman" w:hAnsi="Verdana"/>
          <w:color w:val="000000"/>
          <w:lang w:val="en"/>
        </w:rPr>
      </w:pPr>
      <w:r>
        <w:rPr>
          <w:rFonts w:ascii="Verdana" w:eastAsia="Times New Roman" w:hAnsi="Verdana"/>
          <w:color w:val="000000"/>
          <w:lang w:val="en"/>
        </w:rPr>
        <w:t>Unicode Normalizatio</w:t>
      </w:r>
      <w:r>
        <w:rPr>
          <w:rFonts w:ascii="Verdana" w:eastAsia="Times New Roman" w:hAnsi="Verdana"/>
          <w:color w:val="000000"/>
          <w:lang w:val="en"/>
        </w:rPr>
        <w:t xml:space="preserve">n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"USA15"</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[USA15]</w:t>
      </w:r>
      <w:r>
        <w:rPr>
          <w:rStyle w:val="Hyperlink"/>
          <w:rFonts w:ascii="Verdana" w:eastAsia="Times New Roman" w:hAnsi="Verdana"/>
          <w:vanish/>
          <w:u w:val="none"/>
          <w:lang w:val="en"/>
        </w:rPr>
        <w:t xml:space="preserve"> (Davis, M</w:t>
      </w:r>
      <w:del w:id="122" w:author="Author" w:date="2015-08-04T00:08:00Z">
        <w:r>
          <w:rPr>
            <w:rStyle w:val="Hyperlink"/>
            <w:rFonts w:ascii="Verdana" w:eastAsia="Times New Roman" w:hAnsi="Verdana"/>
            <w:vanish/>
            <w:u w:val="none"/>
            <w:lang w:val="en"/>
          </w:rPr>
          <w:delText>.,</w:delText>
        </w:r>
      </w:del>
      <w:ins w:id="123" w:author="Author" w:date="2015-08-04T00:08:00Z">
        <w:r>
          <w:rPr>
            <w:rStyle w:val="Hyperlink"/>
            <w:rFonts w:ascii="Verdana" w:eastAsia="Times New Roman" w:hAnsi="Verdana"/>
            <w:vanish/>
            <w:u w:val="none"/>
            <w:lang w:val="en"/>
          </w:rPr>
          <w:t>. and K.</w:t>
        </w:r>
      </w:ins>
      <w:r>
        <w:rPr>
          <w:rStyle w:val="Hyperlink"/>
          <w:rFonts w:ascii="Verdana" w:eastAsia="Times New Roman" w:hAnsi="Verdana"/>
          <w:vanish/>
          <w:u w:val="none"/>
          <w:lang w:val="en"/>
        </w:rPr>
        <w:t xml:space="preserve"> Whistler, </w:t>
      </w:r>
      <w:del w:id="124" w:author="Author" w:date="2015-08-04T00:08:00Z">
        <w:r>
          <w:rPr>
            <w:rStyle w:val="Hyperlink"/>
            <w:rFonts w:ascii="Verdana" w:eastAsia="Times New Roman" w:hAnsi="Verdana"/>
            <w:vanish/>
            <w:u w:val="none"/>
            <w:lang w:val="en"/>
          </w:rPr>
          <w:delText xml:space="preserve">K., and M. Dürst, </w:delText>
        </w:r>
      </w:del>
      <w:r>
        <w:rPr>
          <w:rStyle w:val="Hyperlink"/>
          <w:rFonts w:ascii="Verdana" w:eastAsia="Times New Roman" w:hAnsi="Verdana"/>
          <w:vanish/>
          <w:u w:val="none"/>
          <w:lang w:val="en"/>
        </w:rPr>
        <w:t xml:space="preserve">“Unicode Normalization Forms,” </w:t>
      </w:r>
      <w:del w:id="125" w:author="Author" w:date="2015-08-04T00:08:00Z">
        <w:r>
          <w:rPr>
            <w:rStyle w:val="Hyperlink"/>
            <w:rFonts w:ascii="Verdana" w:eastAsia="Times New Roman" w:hAnsi="Verdana"/>
            <w:vanish/>
            <w:u w:val="none"/>
            <w:lang w:val="en"/>
          </w:rPr>
          <w:delText>09 2009</w:delText>
        </w:r>
      </w:del>
      <w:ins w:id="126" w:author="Author" w:date="2015-08-04T00:08:00Z">
        <w:r>
          <w:rPr>
            <w:rStyle w:val="Hyperlink"/>
            <w:rFonts w:ascii="Verdana" w:eastAsia="Times New Roman" w:hAnsi="Verdana"/>
            <w:vanish/>
            <w:u w:val="none"/>
            <w:lang w:val="en"/>
          </w:rPr>
          <w:t>06 2015</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MUST NOT be applied at any point to either the JSON string or to the string it is to be compared against. </w:t>
      </w:r>
    </w:p>
    <w:p w14:paraId="6CE17DC6" w14:textId="77777777" w:rsidR="00000000" w:rsidRDefault="00B52F4F">
      <w:pPr>
        <w:numPr>
          <w:ilvl w:val="0"/>
          <w:numId w:val="3"/>
        </w:numPr>
        <w:ind w:left="1200" w:right="480"/>
        <w:divId w:val="1592352159"/>
        <w:rPr>
          <w:rFonts w:ascii="Verdana" w:eastAsia="Times New Roman" w:hAnsi="Verdana"/>
          <w:color w:val="000000"/>
          <w:lang w:val="en"/>
        </w:rPr>
      </w:pPr>
      <w:r>
        <w:rPr>
          <w:rFonts w:ascii="Verdana" w:eastAsia="Times New Roman" w:hAnsi="Verdana"/>
          <w:color w:val="000000"/>
          <w:lang w:val="en"/>
        </w:rPr>
        <w:t>Comparisons between the two strings MUST b</w:t>
      </w:r>
      <w:r>
        <w:rPr>
          <w:rFonts w:ascii="Verdana" w:eastAsia="Times New Roman" w:hAnsi="Verdana"/>
          <w:color w:val="000000"/>
          <w:lang w:val="en"/>
        </w:rPr>
        <w:t xml:space="preserve">e performed as a Unicode code point to code point equality comparison. </w:t>
      </w:r>
    </w:p>
    <w:p w14:paraId="21A2FC08" w14:textId="77777777" w:rsidR="00000000" w:rsidRDefault="00B52F4F">
      <w:pPr>
        <w:spacing w:before="0" w:beforeAutospacing="0" w:after="0" w:afterAutospacing="0"/>
        <w:divId w:val="1592352159"/>
        <w:rPr>
          <w:rFonts w:ascii="Verdana" w:eastAsia="Times New Roman" w:hAnsi="Verdana"/>
          <w:color w:val="000000"/>
          <w:lang w:val="en"/>
        </w:rPr>
      </w:pPr>
      <w:bookmarkStart w:id="127" w:name="ImplementationConsiderations"/>
      <w:bookmarkEnd w:id="127"/>
    </w:p>
    <w:p w14:paraId="04AB965A" w14:textId="77777777" w:rsidR="00000000" w:rsidRDefault="00B52F4F">
      <w:pPr>
        <w:spacing w:before="0" w:beforeAutospacing="0" w:after="0" w:afterAutospacing="0"/>
        <w:divId w:val="1592352159"/>
        <w:rPr>
          <w:rFonts w:ascii="Verdana" w:eastAsia="Times New Roman" w:hAnsi="Verdana"/>
          <w:color w:val="000000"/>
          <w:lang w:val="en"/>
        </w:rPr>
      </w:pPr>
      <w:r>
        <w:rPr>
          <w:rFonts w:ascii="Verdana" w:eastAsia="Times New Roman" w:hAnsi="Verdana"/>
          <w:color w:val="000000"/>
          <w:lang w:val="en"/>
        </w:rPr>
        <w:pict>
          <v:rect id="_x0000_i1044"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9084157" w14:textId="77777777">
        <w:trPr>
          <w:divId w:val="1592352159"/>
          <w:trHeight w:val="225"/>
          <w:tblCellSpacing w:w="12" w:type="dxa"/>
        </w:trPr>
        <w:tc>
          <w:tcPr>
            <w:tcW w:w="450" w:type="dxa"/>
            <w:shd w:val="clear" w:color="auto" w:fill="990000"/>
            <w:vAlign w:val="center"/>
            <w:hideMark/>
          </w:tcPr>
          <w:p w14:paraId="45B3AD32" w14:textId="77777777" w:rsidR="00000000" w:rsidRDefault="00B52F4F">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6CBF68D7" w14:textId="77777777" w:rsidR="00000000" w:rsidRDefault="00B52F4F">
      <w:pPr>
        <w:pStyle w:val="Heading3"/>
        <w:divId w:val="1592352159"/>
        <w:rPr>
          <w:rFonts w:eastAsia="Times New Roman"/>
          <w:lang w:val="en"/>
        </w:rPr>
      </w:pPr>
      <w:bookmarkStart w:id="128" w:name="rfc.section.6"/>
      <w:bookmarkEnd w:id="128"/>
      <w:r>
        <w:rPr>
          <w:rFonts w:eastAsia="Times New Roman"/>
          <w:lang w:val="en"/>
        </w:rPr>
        <w:t>6.  Implementation Considerations</w:t>
      </w:r>
    </w:p>
    <w:p w14:paraId="0625EFD4" w14:textId="77777777" w:rsidR="00000000" w:rsidRDefault="00B52F4F">
      <w:pPr>
        <w:pStyle w:val="NormalWeb"/>
        <w:divId w:val="1592352159"/>
        <w:rPr>
          <w:rFonts w:ascii="Verdana" w:hAnsi="Verdana"/>
          <w:color w:val="000000"/>
          <w:lang w:val="en"/>
        </w:rPr>
      </w:pPr>
      <w:r>
        <w:rPr>
          <w:rFonts w:ascii="Verdana" w:hAnsi="Verdana"/>
          <w:color w:val="000000"/>
          <w:lang w:val="en"/>
        </w:rPr>
        <w:t xml:space="preserve">This specification defines features used by both Relying Parties and OpenID Providers that choose to implement Discovery. All of these Relying Parties and OpenID Providers </w:t>
      </w:r>
      <w:r>
        <w:rPr>
          <w:rFonts w:ascii="Verdana" w:hAnsi="Verdana"/>
          <w:color w:val="000000"/>
          <w:lang w:val="en"/>
        </w:rPr>
        <w:t xml:space="preserve">MUST implement the features that are listed in this specification as being "REQUIRED" or are described with a "MUST". No other implementation considerations for implementations of Discovery are defined by this specification. </w:t>
      </w:r>
    </w:p>
    <w:p w14:paraId="786E44E5" w14:textId="77777777" w:rsidR="00000000" w:rsidRDefault="00B52F4F">
      <w:pPr>
        <w:spacing w:before="0" w:beforeAutospacing="0" w:after="0" w:afterAutospacing="0"/>
        <w:divId w:val="1592352159"/>
        <w:rPr>
          <w:rFonts w:ascii="Verdana" w:eastAsia="Times New Roman" w:hAnsi="Verdana"/>
          <w:color w:val="000000"/>
          <w:lang w:val="en"/>
        </w:rPr>
      </w:pPr>
      <w:bookmarkStart w:id="129" w:name="CompatibilityNotes"/>
      <w:bookmarkStart w:id="130" w:name="PreFinalIETFSpecs"/>
      <w:bookmarkEnd w:id="129"/>
      <w:bookmarkEnd w:id="130"/>
    </w:p>
    <w:p w14:paraId="3955FDD4" w14:textId="77777777" w:rsidR="00000000" w:rsidRDefault="00B52F4F">
      <w:pPr>
        <w:spacing w:before="0" w:beforeAutospacing="0" w:after="0" w:afterAutospacing="0"/>
        <w:divId w:val="1592352159"/>
        <w:rPr>
          <w:rFonts w:ascii="Verdana" w:eastAsia="Times New Roman" w:hAnsi="Verdana"/>
          <w:color w:val="000000"/>
          <w:lang w:val="en"/>
        </w:rPr>
      </w:pPr>
      <w:r>
        <w:rPr>
          <w:rFonts w:ascii="Verdana" w:eastAsia="Times New Roman" w:hAnsi="Verdana"/>
          <w:color w:val="000000"/>
          <w:lang w:val="en"/>
        </w:rPr>
        <w:pict>
          <v:rect id="_x0000_i1045"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59ED9337" w14:textId="77777777">
        <w:trPr>
          <w:divId w:val="1592352159"/>
          <w:trHeight w:val="225"/>
          <w:tblCellSpacing w:w="12" w:type="dxa"/>
        </w:trPr>
        <w:tc>
          <w:tcPr>
            <w:tcW w:w="450" w:type="dxa"/>
            <w:shd w:val="clear" w:color="auto" w:fill="990000"/>
            <w:vAlign w:val="center"/>
            <w:hideMark/>
          </w:tcPr>
          <w:p w14:paraId="32F7726D" w14:textId="77777777" w:rsidR="00000000" w:rsidRDefault="00B52F4F">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0A359A19" w14:textId="3D7E1E16" w:rsidR="00000000" w:rsidRDefault="00B52F4F">
      <w:pPr>
        <w:pStyle w:val="Heading3"/>
        <w:divId w:val="1592352159"/>
        <w:rPr>
          <w:rFonts w:eastAsia="Times New Roman"/>
          <w:lang w:val="en"/>
        </w:rPr>
      </w:pPr>
      <w:bookmarkStart w:id="131" w:name="rfc.section.6.1"/>
      <w:bookmarkEnd w:id="131"/>
      <w:r>
        <w:rPr>
          <w:rFonts w:eastAsia="Times New Roman"/>
          <w:lang w:val="en"/>
        </w:rPr>
        <w:t xml:space="preserve">6.1.  </w:t>
      </w:r>
      <w:del w:id="132" w:author="Author" w:date="2015-08-04T00:08:00Z">
        <w:r>
          <w:rPr>
            <w:rFonts w:eastAsia="Times New Roman"/>
            <w:lang w:val="en"/>
          </w:rPr>
          <w:delText>Pre-Final IETF Specifications</w:delText>
        </w:r>
      </w:del>
      <w:ins w:id="133" w:author="Author" w:date="2015-08-04T00:08:00Z">
        <w:r>
          <w:rPr>
            <w:rFonts w:eastAsia="Times New Roman"/>
            <w:lang w:val="en"/>
          </w:rPr>
          <w:t>Compatibility Notes</w:t>
        </w:r>
      </w:ins>
    </w:p>
    <w:p w14:paraId="1D54894D" w14:textId="77777777" w:rsidR="00000000" w:rsidRDefault="00B52F4F">
      <w:pPr>
        <w:pStyle w:val="NormalWeb"/>
        <w:divId w:val="1113209271"/>
        <w:rPr>
          <w:del w:id="134" w:author="Author" w:date="2015-08-04T00:08:00Z"/>
          <w:rFonts w:ascii="Verdana" w:hAnsi="Verdana"/>
          <w:color w:val="000000"/>
          <w:lang w:val="en"/>
        </w:rPr>
      </w:pPr>
      <w:del w:id="135" w:author="Author" w:date="2015-08-04T00:08:00Z">
        <w:r>
          <w:rPr>
            <w:rFonts w:ascii="Verdana" w:hAnsi="Verdana"/>
            <w:color w:val="000000"/>
            <w:lang w:val="en"/>
          </w:rPr>
          <w:lastRenderedPageBreak/>
          <w:delText>Implementers should be aware</w:delText>
        </w:r>
      </w:del>
      <w:ins w:id="136" w:author="Author" w:date="2015-08-04T00:08:00Z">
        <w:r>
          <w:rPr>
            <w:rFonts w:ascii="Verdana" w:hAnsi="Verdana"/>
            <w:color w:val="000000"/>
            <w:lang w:val="en"/>
          </w:rPr>
          <w:t>NOTE: Potential compatibility issues</w:t>
        </w:r>
      </w:ins>
      <w:r>
        <w:rPr>
          <w:rFonts w:ascii="Verdana" w:hAnsi="Verdana"/>
          <w:color w:val="000000"/>
          <w:lang w:val="en"/>
        </w:rPr>
        <w:t xml:space="preserve"> that </w:t>
      </w:r>
      <w:ins w:id="137" w:author="Author" w:date="2015-08-04T00:08:00Z">
        <w:r>
          <w:rPr>
            <w:rFonts w:ascii="Verdana" w:hAnsi="Verdana"/>
            <w:color w:val="000000"/>
            <w:lang w:val="en"/>
          </w:rPr>
          <w:t xml:space="preserve">were previously described in the original version of </w:t>
        </w:r>
      </w:ins>
      <w:r>
        <w:rPr>
          <w:rFonts w:ascii="Verdana" w:hAnsi="Verdana"/>
          <w:color w:val="000000"/>
          <w:lang w:val="en"/>
        </w:rPr>
        <w:t xml:space="preserve">this specification </w:t>
      </w:r>
      <w:del w:id="138" w:author="Author" w:date="2015-08-04T00:08:00Z">
        <w:r>
          <w:rPr>
            <w:rFonts w:ascii="Verdana" w:hAnsi="Verdana"/>
            <w:color w:val="000000"/>
            <w:lang w:val="en"/>
          </w:rPr>
          <w:delText xml:space="preserve">uses several IETF specifications that are not yet final specifications. Those specifications are: </w:delText>
        </w:r>
      </w:del>
    </w:p>
    <w:p w14:paraId="4F241242" w14:textId="77777777" w:rsidR="00000000" w:rsidRDefault="00B52F4F">
      <w:pPr>
        <w:numPr>
          <w:ilvl w:val="0"/>
          <w:numId w:val="7"/>
        </w:numPr>
        <w:ind w:left="1200" w:right="480"/>
        <w:divId w:val="1113209271"/>
        <w:rPr>
          <w:del w:id="139" w:author="Author" w:date="2015-08-04T00:08:00Z"/>
          <w:rFonts w:ascii="Verdana" w:eastAsia="Times New Roman" w:hAnsi="Verdana"/>
          <w:color w:val="000000"/>
          <w:lang w:val="en"/>
        </w:rPr>
      </w:pPr>
      <w:del w:id="140" w:author="Author" w:date="2015-08-04T00:08:00Z">
        <w:r>
          <w:rPr>
            <w:rFonts w:ascii="Verdana" w:eastAsia="Times New Roman" w:hAnsi="Verdana"/>
            <w:color w:val="000000"/>
            <w:lang w:val="en"/>
          </w:rPr>
          <w:fldChar w:fldCharType="begin"/>
        </w:r>
        <w:r>
          <w:rPr>
            <w:rFonts w:ascii="Verdana" w:eastAsia="Times New Roman" w:hAnsi="Verdana"/>
            <w:color w:val="000000"/>
            <w:lang w:val="en"/>
          </w:rPr>
          <w:delInstrText xml:space="preserve"> </w:delInstrText>
        </w:r>
        <w:r>
          <w:rPr>
            <w:rFonts w:ascii="Verdana" w:eastAsia="Times New Roman" w:hAnsi="Verdana"/>
            <w:color w:val="000000"/>
            <w:lang w:val="en"/>
          </w:rPr>
          <w:delInstrText>HYPERLINK "" \l "JWT"</w:delInstrText>
        </w:r>
        <w:r>
          <w:rPr>
            <w:rFonts w:ascii="Verdana" w:eastAsia="Times New Roman" w:hAnsi="Verdana"/>
            <w:color w:val="000000"/>
            <w:lang w:val="en"/>
          </w:rPr>
          <w:delInstrText xml:space="preserve"> </w:delInstrText>
        </w:r>
        <w:r>
          <w:rPr>
            <w:rFonts w:ascii="Verdana" w:eastAsia="Times New Roman" w:hAnsi="Verdana"/>
            <w:color w:val="000000"/>
            <w:lang w:val="en"/>
          </w:rPr>
          <w:fldChar w:fldCharType="separate"/>
        </w:r>
        <w:r>
          <w:rPr>
            <w:rStyle w:val="Hyperlink"/>
            <w:rFonts w:ascii="Verdana" w:eastAsia="Times New Roman" w:hAnsi="Verdana"/>
            <w:u w:val="none"/>
            <w:lang w:val="en"/>
          </w:rPr>
          <w:delText>JSON Web Token (JWT) draft -25</w:delText>
        </w:r>
        <w:r>
          <w:rPr>
            <w:rStyle w:val="Hyperlink"/>
            <w:rFonts w:ascii="Verdana" w:eastAsia="Times New Roman" w:hAnsi="Verdana"/>
            <w:vanish/>
            <w:u w:val="none"/>
            <w:lang w:val="en"/>
          </w:rPr>
          <w:delText xml:space="preserve"> (Jones, M., Bradley, J., and N. Sakimura, “</w:delText>
        </w:r>
        <w:r>
          <w:rPr>
            <w:rStyle w:val="Hyperlink"/>
            <w:rFonts w:ascii="Verdana" w:eastAsia="Times New Roman" w:hAnsi="Verdana"/>
            <w:vanish/>
            <w:u w:val="none"/>
            <w:lang w:val="en"/>
          </w:rPr>
          <w:delText>JSON Web Token (JWT),” July 2014.)</w:delText>
        </w:r>
        <w:r>
          <w:rPr>
            <w:rFonts w:ascii="Verdana" w:eastAsia="Times New Roman" w:hAnsi="Verdana"/>
            <w:color w:val="000000"/>
            <w:lang w:val="en"/>
          </w:rPr>
          <w:fldChar w:fldCharType="end"/>
        </w:r>
        <w:r>
          <w:rPr>
            <w:rFonts w:ascii="Verdana" w:eastAsia="Times New Roman" w:hAnsi="Verdana"/>
            <w:color w:val="000000"/>
            <w:lang w:val="en"/>
          </w:rPr>
          <w:delText xml:space="preserve"> [JWT] </w:delText>
        </w:r>
      </w:del>
    </w:p>
    <w:p w14:paraId="35DD4C2A" w14:textId="77777777" w:rsidR="00000000" w:rsidRDefault="00B52F4F">
      <w:pPr>
        <w:numPr>
          <w:ilvl w:val="0"/>
          <w:numId w:val="7"/>
        </w:numPr>
        <w:ind w:left="1200" w:right="480"/>
        <w:divId w:val="1113209271"/>
        <w:rPr>
          <w:del w:id="141" w:author="Author" w:date="2015-08-04T00:08:00Z"/>
          <w:rFonts w:ascii="Verdana" w:eastAsia="Times New Roman" w:hAnsi="Verdana"/>
          <w:color w:val="000000"/>
          <w:lang w:val="en"/>
        </w:rPr>
      </w:pPr>
      <w:del w:id="142" w:author="Author" w:date="2015-08-04T00:08:00Z">
        <w:r>
          <w:rPr>
            <w:rFonts w:ascii="Verdana" w:eastAsia="Times New Roman" w:hAnsi="Verdana"/>
            <w:color w:val="000000"/>
            <w:lang w:val="en"/>
          </w:rPr>
          <w:fldChar w:fldCharType="begin"/>
        </w:r>
        <w:r>
          <w:rPr>
            <w:rFonts w:ascii="Verdana" w:eastAsia="Times New Roman" w:hAnsi="Verdana"/>
            <w:color w:val="000000"/>
            <w:lang w:val="en"/>
          </w:rPr>
          <w:delInstrText xml:space="preserve"> </w:delInstrText>
        </w:r>
        <w:r>
          <w:rPr>
            <w:rFonts w:ascii="Verdana" w:eastAsia="Times New Roman" w:hAnsi="Verdana"/>
            <w:color w:val="000000"/>
            <w:lang w:val="en"/>
          </w:rPr>
          <w:delInstrText>HYPERLINK "" \l "JWS"</w:delInstrText>
        </w:r>
        <w:r>
          <w:rPr>
            <w:rFonts w:ascii="Verdana" w:eastAsia="Times New Roman" w:hAnsi="Verdana"/>
            <w:color w:val="000000"/>
            <w:lang w:val="en"/>
          </w:rPr>
          <w:delInstrText xml:space="preserve"> </w:delInstrText>
        </w:r>
        <w:r>
          <w:rPr>
            <w:rFonts w:ascii="Verdana" w:eastAsia="Times New Roman" w:hAnsi="Verdana"/>
            <w:color w:val="000000"/>
            <w:lang w:val="en"/>
          </w:rPr>
          <w:fldChar w:fldCharType="separate"/>
        </w:r>
        <w:r>
          <w:rPr>
            <w:rStyle w:val="Hyperlink"/>
            <w:rFonts w:ascii="Verdana" w:eastAsia="Times New Roman" w:hAnsi="Verdana"/>
            <w:u w:val="none"/>
            <w:lang w:val="en"/>
          </w:rPr>
          <w:delText>JSON Web Signature (JWS) draft -31</w:delText>
        </w:r>
        <w:r>
          <w:rPr>
            <w:rStyle w:val="Hyperlink"/>
            <w:rFonts w:ascii="Verdana" w:eastAsia="Times New Roman" w:hAnsi="Verdana"/>
            <w:vanish/>
            <w:u w:val="none"/>
            <w:lang w:val="en"/>
          </w:rPr>
          <w:delText xml:space="preserve"> (Jones, M., Bradley, J., and N. Sakimura, “JSON Web Signature (JWS),” July 2014.)</w:delText>
        </w:r>
        <w:r>
          <w:rPr>
            <w:rFonts w:ascii="Verdana" w:eastAsia="Times New Roman" w:hAnsi="Verdana"/>
            <w:color w:val="000000"/>
            <w:lang w:val="en"/>
          </w:rPr>
          <w:fldChar w:fldCharType="end"/>
        </w:r>
        <w:r>
          <w:rPr>
            <w:rFonts w:ascii="Verdana" w:eastAsia="Times New Roman" w:hAnsi="Verdana"/>
            <w:color w:val="000000"/>
            <w:lang w:val="en"/>
          </w:rPr>
          <w:delText xml:space="preserve"> [JWS] </w:delText>
        </w:r>
      </w:del>
    </w:p>
    <w:p w14:paraId="05BFA71A" w14:textId="77777777" w:rsidR="00000000" w:rsidRDefault="00B52F4F">
      <w:pPr>
        <w:numPr>
          <w:ilvl w:val="0"/>
          <w:numId w:val="7"/>
        </w:numPr>
        <w:ind w:left="1200" w:right="480"/>
        <w:divId w:val="1113209271"/>
        <w:rPr>
          <w:del w:id="143" w:author="Author" w:date="2015-08-04T00:08:00Z"/>
          <w:rFonts w:ascii="Verdana" w:eastAsia="Times New Roman" w:hAnsi="Verdana"/>
          <w:color w:val="000000"/>
          <w:lang w:val="en"/>
        </w:rPr>
      </w:pPr>
      <w:del w:id="144" w:author="Author" w:date="2015-08-04T00:08:00Z">
        <w:r>
          <w:rPr>
            <w:rFonts w:ascii="Verdana" w:eastAsia="Times New Roman" w:hAnsi="Verdana"/>
            <w:color w:val="000000"/>
            <w:lang w:val="en"/>
          </w:rPr>
          <w:fldChar w:fldCharType="begin"/>
        </w:r>
        <w:r>
          <w:rPr>
            <w:rFonts w:ascii="Verdana" w:eastAsia="Times New Roman" w:hAnsi="Verdana"/>
            <w:color w:val="000000"/>
            <w:lang w:val="en"/>
          </w:rPr>
          <w:delInstrText xml:space="preserve"> </w:delInstrText>
        </w:r>
        <w:r>
          <w:rPr>
            <w:rFonts w:ascii="Verdana" w:eastAsia="Times New Roman" w:hAnsi="Verdana"/>
            <w:color w:val="000000"/>
            <w:lang w:val="en"/>
          </w:rPr>
          <w:delInstrText>HYPERLINK "" \l "JWE"</w:delInstrText>
        </w:r>
        <w:r>
          <w:rPr>
            <w:rFonts w:ascii="Verdana" w:eastAsia="Times New Roman" w:hAnsi="Verdana"/>
            <w:color w:val="000000"/>
            <w:lang w:val="en"/>
          </w:rPr>
          <w:delInstrText xml:space="preserve"> </w:delInstrText>
        </w:r>
        <w:r>
          <w:rPr>
            <w:rFonts w:ascii="Verdana" w:eastAsia="Times New Roman" w:hAnsi="Verdana"/>
            <w:color w:val="000000"/>
            <w:lang w:val="en"/>
          </w:rPr>
          <w:fldChar w:fldCharType="separate"/>
        </w:r>
        <w:r>
          <w:rPr>
            <w:rStyle w:val="Hyperlink"/>
            <w:rFonts w:ascii="Verdana" w:eastAsia="Times New Roman" w:hAnsi="Verdana"/>
            <w:u w:val="none"/>
            <w:lang w:val="en"/>
          </w:rPr>
          <w:delText>JSON Web Encryption (JWE) draft -31</w:delText>
        </w:r>
        <w:r>
          <w:rPr>
            <w:rStyle w:val="Hyperlink"/>
            <w:rFonts w:ascii="Verdana" w:eastAsia="Times New Roman" w:hAnsi="Verdana"/>
            <w:vanish/>
            <w:u w:val="none"/>
            <w:lang w:val="en"/>
          </w:rPr>
          <w:delText xml:space="preserve"> (J</w:delText>
        </w:r>
        <w:r>
          <w:rPr>
            <w:rStyle w:val="Hyperlink"/>
            <w:rFonts w:ascii="Verdana" w:eastAsia="Times New Roman" w:hAnsi="Verdana"/>
            <w:vanish/>
            <w:u w:val="none"/>
            <w:lang w:val="en"/>
          </w:rPr>
          <w:delText>ones, M., Rescorla, E., and J. Hildebrand, “JSON Web Encryption (JWE),” July 2014.)</w:delText>
        </w:r>
        <w:r>
          <w:rPr>
            <w:rFonts w:ascii="Verdana" w:eastAsia="Times New Roman" w:hAnsi="Verdana"/>
            <w:color w:val="000000"/>
            <w:lang w:val="en"/>
          </w:rPr>
          <w:fldChar w:fldCharType="end"/>
        </w:r>
        <w:r>
          <w:rPr>
            <w:rFonts w:ascii="Verdana" w:eastAsia="Times New Roman" w:hAnsi="Verdana"/>
            <w:color w:val="000000"/>
            <w:lang w:val="en"/>
          </w:rPr>
          <w:delText xml:space="preserve"> [JWE] </w:delText>
        </w:r>
      </w:del>
    </w:p>
    <w:p w14:paraId="247A3AA2" w14:textId="77777777" w:rsidR="00000000" w:rsidRDefault="00B52F4F">
      <w:pPr>
        <w:numPr>
          <w:ilvl w:val="0"/>
          <w:numId w:val="7"/>
        </w:numPr>
        <w:ind w:left="1200" w:right="480"/>
        <w:divId w:val="1113209271"/>
        <w:rPr>
          <w:del w:id="145" w:author="Author" w:date="2015-08-04T00:08:00Z"/>
          <w:rFonts w:ascii="Verdana" w:eastAsia="Times New Roman" w:hAnsi="Verdana"/>
          <w:color w:val="000000"/>
          <w:lang w:val="en"/>
        </w:rPr>
      </w:pPr>
      <w:del w:id="146" w:author="Author" w:date="2015-08-04T00:08:00Z">
        <w:r>
          <w:rPr>
            <w:rFonts w:ascii="Verdana" w:eastAsia="Times New Roman" w:hAnsi="Verdana"/>
            <w:color w:val="000000"/>
            <w:lang w:val="en"/>
          </w:rPr>
          <w:fldChar w:fldCharType="begin"/>
        </w:r>
        <w:r>
          <w:rPr>
            <w:rFonts w:ascii="Verdana" w:eastAsia="Times New Roman" w:hAnsi="Verdana"/>
            <w:color w:val="000000"/>
            <w:lang w:val="en"/>
          </w:rPr>
          <w:delInstrText xml:space="preserve"> </w:delInstrText>
        </w:r>
        <w:r>
          <w:rPr>
            <w:rFonts w:ascii="Verdana" w:eastAsia="Times New Roman" w:hAnsi="Verdana"/>
            <w:color w:val="000000"/>
            <w:lang w:val="en"/>
          </w:rPr>
          <w:delInstrText>HYPERLINK "" \l "JWK"</w:delInstrText>
        </w:r>
        <w:r>
          <w:rPr>
            <w:rFonts w:ascii="Verdana" w:eastAsia="Times New Roman" w:hAnsi="Verdana"/>
            <w:color w:val="000000"/>
            <w:lang w:val="en"/>
          </w:rPr>
          <w:delInstrText xml:space="preserve"> </w:delInstrText>
        </w:r>
        <w:r>
          <w:rPr>
            <w:rFonts w:ascii="Verdana" w:eastAsia="Times New Roman" w:hAnsi="Verdana"/>
            <w:color w:val="000000"/>
            <w:lang w:val="en"/>
          </w:rPr>
          <w:fldChar w:fldCharType="separate"/>
        </w:r>
        <w:r>
          <w:rPr>
            <w:rStyle w:val="Hyperlink"/>
            <w:rFonts w:ascii="Verdana" w:eastAsia="Times New Roman" w:hAnsi="Verdana"/>
            <w:u w:val="none"/>
            <w:lang w:val="en"/>
          </w:rPr>
          <w:delText>JSON Web Key (JWK) draft -31</w:delText>
        </w:r>
        <w:r>
          <w:rPr>
            <w:rStyle w:val="Hyperlink"/>
            <w:rFonts w:ascii="Verdana" w:eastAsia="Times New Roman" w:hAnsi="Verdana"/>
            <w:vanish/>
            <w:u w:val="none"/>
            <w:lang w:val="en"/>
          </w:rPr>
          <w:delText xml:space="preserve"> (Jones, M., “JSON Web Key (JWK),” July 2014.)</w:delText>
        </w:r>
        <w:r>
          <w:rPr>
            <w:rFonts w:ascii="Verdana" w:eastAsia="Times New Roman" w:hAnsi="Verdana"/>
            <w:color w:val="000000"/>
            <w:lang w:val="en"/>
          </w:rPr>
          <w:fldChar w:fldCharType="end"/>
        </w:r>
        <w:r>
          <w:rPr>
            <w:rFonts w:ascii="Verdana" w:eastAsia="Times New Roman" w:hAnsi="Verdana"/>
            <w:color w:val="000000"/>
            <w:lang w:val="en"/>
          </w:rPr>
          <w:delText xml:space="preserve"> [JWK] </w:delText>
        </w:r>
      </w:del>
    </w:p>
    <w:p w14:paraId="00281672" w14:textId="77777777" w:rsidR="00000000" w:rsidRDefault="00B52F4F">
      <w:pPr>
        <w:numPr>
          <w:ilvl w:val="0"/>
          <w:numId w:val="7"/>
        </w:numPr>
        <w:ind w:left="1200" w:right="480"/>
        <w:divId w:val="1113209271"/>
        <w:rPr>
          <w:del w:id="147" w:author="Author" w:date="2015-08-04T00:08:00Z"/>
          <w:rFonts w:ascii="Verdana" w:eastAsia="Times New Roman" w:hAnsi="Verdana"/>
          <w:color w:val="000000"/>
          <w:lang w:val="en"/>
        </w:rPr>
      </w:pPr>
      <w:del w:id="148" w:author="Author" w:date="2015-08-04T00:08:00Z">
        <w:r>
          <w:rPr>
            <w:rFonts w:ascii="Verdana" w:eastAsia="Times New Roman" w:hAnsi="Verdana"/>
            <w:color w:val="000000"/>
            <w:lang w:val="en"/>
          </w:rPr>
          <w:fldChar w:fldCharType="begin"/>
        </w:r>
        <w:r>
          <w:rPr>
            <w:rFonts w:ascii="Verdana" w:eastAsia="Times New Roman" w:hAnsi="Verdana"/>
            <w:color w:val="000000"/>
            <w:lang w:val="en"/>
          </w:rPr>
          <w:delInstrText xml:space="preserve"> </w:delInstrText>
        </w:r>
        <w:r>
          <w:rPr>
            <w:rFonts w:ascii="Verdana" w:eastAsia="Times New Roman" w:hAnsi="Verdana"/>
            <w:color w:val="000000"/>
            <w:lang w:val="en"/>
          </w:rPr>
          <w:delInstrText>HYPERLINK "" \l "JWA"</w:delInstrText>
        </w:r>
        <w:r>
          <w:rPr>
            <w:rFonts w:ascii="Verdana" w:eastAsia="Times New Roman" w:hAnsi="Verdana"/>
            <w:color w:val="000000"/>
            <w:lang w:val="en"/>
          </w:rPr>
          <w:delInstrText xml:space="preserve"> </w:delInstrText>
        </w:r>
        <w:r>
          <w:rPr>
            <w:rFonts w:ascii="Verdana" w:eastAsia="Times New Roman" w:hAnsi="Verdana"/>
            <w:color w:val="000000"/>
            <w:lang w:val="en"/>
          </w:rPr>
          <w:fldChar w:fldCharType="separate"/>
        </w:r>
        <w:r>
          <w:rPr>
            <w:rStyle w:val="Hyperlink"/>
            <w:rFonts w:ascii="Verdana" w:eastAsia="Times New Roman" w:hAnsi="Verdana"/>
            <w:u w:val="none"/>
            <w:lang w:val="en"/>
          </w:rPr>
          <w:delText>JSON Web Algorithms draft -31</w:delText>
        </w:r>
        <w:r>
          <w:rPr>
            <w:rStyle w:val="Hyperlink"/>
            <w:rFonts w:ascii="Verdana" w:eastAsia="Times New Roman" w:hAnsi="Verdana"/>
            <w:vanish/>
            <w:u w:val="none"/>
            <w:lang w:val="en"/>
          </w:rPr>
          <w:delText xml:space="preserve"> (</w:delText>
        </w:r>
        <w:r>
          <w:rPr>
            <w:rStyle w:val="Hyperlink"/>
            <w:rFonts w:ascii="Verdana" w:eastAsia="Times New Roman" w:hAnsi="Verdana"/>
            <w:vanish/>
            <w:u w:val="none"/>
            <w:lang w:val="en"/>
          </w:rPr>
          <w:delText>Jones, M., “JSON Web Algorithms (JWA),” July 2014.)</w:delText>
        </w:r>
        <w:r>
          <w:rPr>
            <w:rFonts w:ascii="Verdana" w:eastAsia="Times New Roman" w:hAnsi="Verdana"/>
            <w:color w:val="000000"/>
            <w:lang w:val="en"/>
          </w:rPr>
          <w:fldChar w:fldCharType="end"/>
        </w:r>
        <w:r>
          <w:rPr>
            <w:rFonts w:ascii="Verdana" w:eastAsia="Times New Roman" w:hAnsi="Verdana"/>
            <w:color w:val="000000"/>
            <w:lang w:val="en"/>
          </w:rPr>
          <w:delText xml:space="preserve"> [JWA] </w:delText>
        </w:r>
      </w:del>
    </w:p>
    <w:p w14:paraId="1CF1D2BB" w14:textId="77777777" w:rsidR="00000000" w:rsidRDefault="00B52F4F">
      <w:pPr>
        <w:numPr>
          <w:ilvl w:val="0"/>
          <w:numId w:val="7"/>
        </w:numPr>
        <w:ind w:left="1200" w:right="480"/>
        <w:divId w:val="1113209271"/>
        <w:rPr>
          <w:del w:id="149" w:author="Author" w:date="2015-08-04T00:08:00Z"/>
          <w:rFonts w:ascii="Verdana" w:eastAsia="Times New Roman" w:hAnsi="Verdana"/>
          <w:color w:val="000000"/>
          <w:lang w:val="en"/>
        </w:rPr>
      </w:pPr>
      <w:del w:id="150" w:author="Author" w:date="2015-08-04T00:08:00Z">
        <w:r>
          <w:rPr>
            <w:rFonts w:ascii="Verdana" w:eastAsia="Times New Roman" w:hAnsi="Verdana"/>
            <w:color w:val="000000"/>
            <w:lang w:val="en"/>
          </w:rPr>
          <w:fldChar w:fldCharType="begin"/>
        </w:r>
        <w:r>
          <w:rPr>
            <w:rFonts w:ascii="Verdana" w:eastAsia="Times New Roman" w:hAnsi="Verdana"/>
            <w:color w:val="000000"/>
            <w:lang w:val="en"/>
          </w:rPr>
          <w:delInstrText xml:space="preserve"> </w:delInstrText>
        </w:r>
        <w:r>
          <w:rPr>
            <w:rFonts w:ascii="Verdana" w:eastAsia="Times New Roman" w:hAnsi="Verdana"/>
            <w:color w:val="000000"/>
            <w:lang w:val="en"/>
          </w:rPr>
          <w:delInstrText>HYPERLINK "" \l "I-D.ietf-appsawg-acct-uri"</w:delInstrText>
        </w:r>
        <w:r>
          <w:rPr>
            <w:rFonts w:ascii="Verdana" w:eastAsia="Times New Roman" w:hAnsi="Verdana"/>
            <w:color w:val="000000"/>
            <w:lang w:val="en"/>
          </w:rPr>
          <w:delInstrText xml:space="preserve"> </w:delInstrText>
        </w:r>
        <w:r>
          <w:rPr>
            <w:rFonts w:ascii="Verdana" w:eastAsia="Times New Roman" w:hAnsi="Verdana"/>
            <w:color w:val="000000"/>
            <w:lang w:val="en"/>
          </w:rPr>
          <w:fldChar w:fldCharType="separate"/>
        </w:r>
        <w:r>
          <w:rPr>
            <w:rStyle w:val="Hyperlink"/>
            <w:rFonts w:ascii="Verdana" w:eastAsia="Times New Roman" w:hAnsi="Verdana"/>
            <w:u w:val="none"/>
            <w:lang w:val="en"/>
          </w:rPr>
          <w:delText>The 'acct' URI Scheme draft -07</w:delText>
        </w:r>
        <w:r>
          <w:rPr>
            <w:rStyle w:val="Hyperlink"/>
            <w:rFonts w:ascii="Verdana" w:eastAsia="Times New Roman" w:hAnsi="Verdana"/>
            <w:vanish/>
            <w:u w:val="none"/>
            <w:lang w:val="en"/>
          </w:rPr>
          <w:delText xml:space="preserve"> (Saint-Andre, P., “The 'acct' URI Scheme,” January 2014.)</w:delText>
        </w:r>
        <w:r>
          <w:rPr>
            <w:rFonts w:ascii="Verdana" w:eastAsia="Times New Roman" w:hAnsi="Verdana"/>
            <w:color w:val="000000"/>
            <w:lang w:val="en"/>
          </w:rPr>
          <w:fldChar w:fldCharType="end"/>
        </w:r>
        <w:r>
          <w:rPr>
            <w:rFonts w:ascii="Verdana" w:eastAsia="Times New Roman" w:hAnsi="Verdana"/>
            <w:color w:val="000000"/>
            <w:lang w:val="en"/>
          </w:rPr>
          <w:delText xml:space="preserve"> [I</w:delText>
        </w:r>
        <w:r>
          <w:rPr>
            <w:rFonts w:ascii="Verdana" w:eastAsia="Times New Roman" w:hAnsi="Verdana"/>
            <w:color w:val="000000"/>
            <w:lang w:val="en"/>
          </w:rPr>
          <w:noBreakHyphen/>
          <w:delText>D.ietf</w:delText>
        </w:r>
        <w:r>
          <w:rPr>
            <w:rFonts w:ascii="Verdana" w:eastAsia="Times New Roman" w:hAnsi="Verdana"/>
            <w:color w:val="000000"/>
            <w:lang w:val="en"/>
          </w:rPr>
          <w:noBreakHyphen/>
          <w:delText>appsawg</w:delText>
        </w:r>
        <w:r>
          <w:rPr>
            <w:rFonts w:ascii="Verdana" w:eastAsia="Times New Roman" w:hAnsi="Verdana"/>
            <w:color w:val="000000"/>
            <w:lang w:val="en"/>
          </w:rPr>
          <w:noBreakHyphen/>
          <w:delText>acct</w:delText>
        </w:r>
        <w:r>
          <w:rPr>
            <w:rFonts w:ascii="Verdana" w:eastAsia="Times New Roman" w:hAnsi="Verdana"/>
            <w:color w:val="000000"/>
            <w:lang w:val="en"/>
          </w:rPr>
          <w:noBreakHyphen/>
          <w:delText xml:space="preserve">uri] </w:delText>
        </w:r>
      </w:del>
    </w:p>
    <w:p w14:paraId="456560E3" w14:textId="042E1612" w:rsidR="00000000" w:rsidRDefault="00B52F4F">
      <w:pPr>
        <w:pStyle w:val="NormalWeb"/>
        <w:divId w:val="1592352159"/>
        <w:rPr>
          <w:rFonts w:ascii="Verdana" w:hAnsi="Verdana"/>
          <w:color w:val="000000"/>
          <w:lang w:val="en"/>
        </w:rPr>
      </w:pPr>
      <w:del w:id="151" w:author="Author" w:date="2015-08-04T00:08:00Z">
        <w:r>
          <w:rPr>
            <w:rFonts w:ascii="Verdana" w:hAnsi="Verdana"/>
            <w:color w:val="000000"/>
            <w:lang w:val="en"/>
          </w:rPr>
          <w:delText>While every effort will be mad</w:delText>
        </w:r>
        <w:r>
          <w:rPr>
            <w:rFonts w:ascii="Verdana" w:hAnsi="Verdana"/>
            <w:color w:val="000000"/>
            <w:lang w:val="en"/>
          </w:rPr>
          <w:delText>e to prevent breaking changes to these specifications, should they occur, OpenID Connect implementations should continue to use the specifically referenced draft versions above in preference to the final versions, unless using a possible future OpenID Conn</w:delText>
        </w:r>
        <w:r>
          <w:rPr>
            <w:rFonts w:ascii="Verdana" w:hAnsi="Verdana"/>
            <w:color w:val="000000"/>
            <w:lang w:val="en"/>
          </w:rPr>
          <w:delText>ect profile or specification that updates some or all of these references</w:delText>
        </w:r>
      </w:del>
      <w:ins w:id="152" w:author="Author" w:date="2015-08-04T00:08:00Z">
        <w:r>
          <w:rPr>
            <w:rFonts w:ascii="Verdana" w:hAnsi="Verdana"/>
            <w:color w:val="000000"/>
            <w:lang w:val="en"/>
          </w:rPr>
          <w:t>have since been addressed</w:t>
        </w:r>
      </w:ins>
      <w:r>
        <w:rPr>
          <w:rFonts w:ascii="Verdana" w:hAnsi="Verdana"/>
          <w:color w:val="000000"/>
          <w:lang w:val="en"/>
        </w:rPr>
        <w:t xml:space="preserve">. </w:t>
      </w:r>
    </w:p>
    <w:p w14:paraId="5D42B9F5" w14:textId="77777777" w:rsidR="00000000" w:rsidRDefault="00B52F4F">
      <w:pPr>
        <w:spacing w:before="0" w:beforeAutospacing="0" w:after="0" w:afterAutospacing="0"/>
        <w:divId w:val="1592352159"/>
        <w:rPr>
          <w:rFonts w:ascii="Verdana" w:eastAsia="Times New Roman" w:hAnsi="Verdana"/>
          <w:color w:val="000000"/>
          <w:lang w:val="en"/>
        </w:rPr>
      </w:pPr>
      <w:bookmarkStart w:id="153" w:name="Security"/>
      <w:bookmarkEnd w:id="153"/>
    </w:p>
    <w:p w14:paraId="63E4CF82" w14:textId="77777777" w:rsidR="00000000" w:rsidRDefault="00B52F4F">
      <w:pPr>
        <w:spacing w:before="0" w:beforeAutospacing="0" w:after="0" w:afterAutospacing="0"/>
        <w:divId w:val="1592352159"/>
        <w:rPr>
          <w:rFonts w:ascii="Verdana" w:eastAsia="Times New Roman" w:hAnsi="Verdana"/>
          <w:color w:val="000000"/>
          <w:lang w:val="en"/>
        </w:rPr>
      </w:pPr>
      <w:r>
        <w:rPr>
          <w:rFonts w:ascii="Verdana" w:eastAsia="Times New Roman" w:hAnsi="Verdana"/>
          <w:color w:val="000000"/>
          <w:lang w:val="en"/>
        </w:rPr>
        <w:pict>
          <v:rect id="_x0000_i1046"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027B75E" w14:textId="77777777">
        <w:trPr>
          <w:divId w:val="1592352159"/>
          <w:trHeight w:val="225"/>
          <w:tblCellSpacing w:w="12" w:type="dxa"/>
        </w:trPr>
        <w:tc>
          <w:tcPr>
            <w:tcW w:w="450" w:type="dxa"/>
            <w:shd w:val="clear" w:color="auto" w:fill="990000"/>
            <w:vAlign w:val="center"/>
            <w:hideMark/>
          </w:tcPr>
          <w:p w14:paraId="5BF99075" w14:textId="77777777" w:rsidR="00000000" w:rsidRDefault="00B52F4F">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5EB242F9" w14:textId="77777777" w:rsidR="00000000" w:rsidRDefault="00B52F4F">
      <w:pPr>
        <w:pStyle w:val="Heading3"/>
        <w:divId w:val="1592352159"/>
        <w:rPr>
          <w:rFonts w:eastAsia="Times New Roman"/>
          <w:lang w:val="en"/>
        </w:rPr>
      </w:pPr>
      <w:bookmarkStart w:id="154" w:name="rfc.section.7"/>
      <w:bookmarkEnd w:id="154"/>
      <w:r>
        <w:rPr>
          <w:rFonts w:eastAsia="Times New Roman"/>
          <w:lang w:val="en"/>
        </w:rPr>
        <w:t>7.  Security Considerations</w:t>
      </w:r>
    </w:p>
    <w:p w14:paraId="77C042A4" w14:textId="77777777" w:rsidR="00000000" w:rsidRDefault="00B52F4F">
      <w:pPr>
        <w:spacing w:before="0" w:beforeAutospacing="0" w:after="0" w:afterAutospacing="0"/>
        <w:divId w:val="1592352159"/>
        <w:rPr>
          <w:rFonts w:ascii="Verdana" w:eastAsia="Times New Roman" w:hAnsi="Verdana"/>
          <w:color w:val="000000"/>
          <w:lang w:val="en"/>
        </w:rPr>
      </w:pPr>
      <w:bookmarkStart w:id="155" w:name="TLSRequirements"/>
      <w:bookmarkEnd w:id="155"/>
    </w:p>
    <w:p w14:paraId="25C974E8" w14:textId="77777777" w:rsidR="00000000" w:rsidRDefault="00B52F4F">
      <w:pPr>
        <w:spacing w:before="0" w:beforeAutospacing="0" w:after="0" w:afterAutospacing="0"/>
        <w:divId w:val="1592352159"/>
        <w:rPr>
          <w:rFonts w:ascii="Verdana" w:eastAsia="Times New Roman" w:hAnsi="Verdana"/>
          <w:color w:val="000000"/>
          <w:lang w:val="en"/>
        </w:rPr>
      </w:pPr>
      <w:r>
        <w:rPr>
          <w:rFonts w:ascii="Verdana" w:eastAsia="Times New Roman" w:hAnsi="Verdana"/>
          <w:color w:val="000000"/>
          <w:lang w:val="en"/>
        </w:rPr>
        <w:pict>
          <v:rect id="_x0000_i1047"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7BAB1313" w14:textId="77777777">
        <w:trPr>
          <w:divId w:val="1592352159"/>
          <w:trHeight w:val="225"/>
          <w:tblCellSpacing w:w="12" w:type="dxa"/>
        </w:trPr>
        <w:tc>
          <w:tcPr>
            <w:tcW w:w="450" w:type="dxa"/>
            <w:shd w:val="clear" w:color="auto" w:fill="990000"/>
            <w:vAlign w:val="center"/>
            <w:hideMark/>
          </w:tcPr>
          <w:p w14:paraId="3C96AE57" w14:textId="77777777" w:rsidR="00000000" w:rsidRDefault="00B52F4F">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6D07A714" w14:textId="77777777" w:rsidR="00000000" w:rsidRDefault="00B52F4F">
      <w:pPr>
        <w:pStyle w:val="Heading3"/>
        <w:divId w:val="1592352159"/>
        <w:rPr>
          <w:rFonts w:eastAsia="Times New Roman"/>
          <w:lang w:val="en"/>
        </w:rPr>
      </w:pPr>
      <w:bookmarkStart w:id="156" w:name="rfc.section.7.1"/>
      <w:bookmarkEnd w:id="156"/>
      <w:r>
        <w:rPr>
          <w:rFonts w:eastAsia="Times New Roman"/>
          <w:lang w:val="en"/>
        </w:rPr>
        <w:t>7.1.  TLS Requirements</w:t>
      </w:r>
    </w:p>
    <w:p w14:paraId="59A188C0" w14:textId="77777777" w:rsidR="00000000" w:rsidRDefault="00B52F4F">
      <w:pPr>
        <w:pStyle w:val="NormalWeb"/>
        <w:divId w:val="1592352159"/>
        <w:rPr>
          <w:rFonts w:ascii="Verdana" w:hAnsi="Verdana"/>
          <w:color w:val="000000"/>
          <w:lang w:val="en"/>
        </w:rPr>
      </w:pPr>
      <w:r>
        <w:rPr>
          <w:rFonts w:ascii="Verdana" w:hAnsi="Verdana"/>
          <w:color w:val="000000"/>
          <w:lang w:val="en"/>
        </w:rPr>
        <w:t xml:space="preserve">Implementations MUST support TLS. Which version(s) ought to be implemented will vary over </w:t>
      </w:r>
      <w:r>
        <w:rPr>
          <w:rFonts w:ascii="Verdana" w:hAnsi="Verdana"/>
          <w:color w:val="000000"/>
          <w:lang w:val="en"/>
        </w:rPr>
        <w:t xml:space="preserve">time, and depend on the widespread deployment and known security vulnerabilities at the time of implementation. At the time of this writing, TLS version 1.2 </w:t>
      </w:r>
      <w:hyperlink w:anchor="RFC5246" w:history="1">
        <w:r>
          <w:rPr>
            <w:rStyle w:val="Hyperlink"/>
            <w:rFonts w:ascii="Verdana" w:hAnsi="Verdana"/>
            <w:u w:val="none"/>
            <w:lang w:val="en"/>
          </w:rPr>
          <w:t>[RFC5246]</w:t>
        </w:r>
        <w:r>
          <w:rPr>
            <w:rStyle w:val="Hyperlink"/>
            <w:rFonts w:ascii="Verdana" w:hAnsi="Verdana"/>
            <w:vanish/>
            <w:u w:val="none"/>
            <w:lang w:val="en"/>
          </w:rPr>
          <w:t xml:space="preserve"> (Dierks, T. and E. Rescorla, “</w:t>
        </w:r>
        <w:r>
          <w:rPr>
            <w:rStyle w:val="Hyperlink"/>
            <w:rFonts w:ascii="Verdana" w:hAnsi="Verdana"/>
            <w:vanish/>
            <w:u w:val="none"/>
            <w:lang w:val="en"/>
          </w:rPr>
          <w:t>The Transport Layer Security (TLS) Protocol Version 1.2,” August 2008.)</w:t>
        </w:r>
      </w:hyperlink>
      <w:r>
        <w:rPr>
          <w:rFonts w:ascii="Verdana" w:hAnsi="Verdana"/>
          <w:color w:val="000000"/>
          <w:lang w:val="en"/>
        </w:rPr>
        <w:t xml:space="preserve"> is the most recent version, but has very limited actual deployment, and might not be readily available in implementation toolkits. TLS version 1.0 </w:t>
      </w:r>
      <w:hyperlink w:anchor="RFC2246" w:history="1">
        <w:r>
          <w:rPr>
            <w:rStyle w:val="Hyperlink"/>
            <w:rFonts w:ascii="Verdana" w:hAnsi="Verdana"/>
            <w:u w:val="none"/>
            <w:lang w:val="en"/>
          </w:rPr>
          <w:t>[RFC224</w:t>
        </w:r>
        <w:r>
          <w:rPr>
            <w:rStyle w:val="Hyperlink"/>
            <w:rFonts w:ascii="Verdana" w:hAnsi="Verdana"/>
            <w:u w:val="none"/>
            <w:lang w:val="en"/>
          </w:rPr>
          <w:t>6]</w:t>
        </w:r>
        <w:r>
          <w:rPr>
            <w:rStyle w:val="Hyperlink"/>
            <w:rFonts w:ascii="Verdana" w:hAnsi="Verdana"/>
            <w:vanish/>
            <w:u w:val="none"/>
            <w:lang w:val="en"/>
          </w:rPr>
          <w:t xml:space="preserve"> (Dierks, T. and C. Allen, “The TLS Protocol Version 1.0,” January 1999.)</w:t>
        </w:r>
      </w:hyperlink>
      <w:r>
        <w:rPr>
          <w:rFonts w:ascii="Verdana" w:hAnsi="Verdana"/>
          <w:color w:val="000000"/>
          <w:lang w:val="en"/>
        </w:rPr>
        <w:t xml:space="preserve"> is the most widely deployed version, and will give the broadest interoperability. </w:t>
      </w:r>
    </w:p>
    <w:p w14:paraId="2508098A" w14:textId="77777777" w:rsidR="00000000" w:rsidRDefault="00B52F4F">
      <w:pPr>
        <w:pStyle w:val="NormalWeb"/>
        <w:divId w:val="1592352159"/>
        <w:rPr>
          <w:rFonts w:ascii="Verdana" w:hAnsi="Verdana"/>
          <w:color w:val="000000"/>
          <w:lang w:val="en"/>
        </w:rPr>
      </w:pPr>
      <w:r>
        <w:rPr>
          <w:rFonts w:ascii="Verdana" w:hAnsi="Verdana"/>
          <w:color w:val="000000"/>
          <w:lang w:val="en"/>
        </w:rPr>
        <w:t xml:space="preserve">To protect against information disclosure and tampering, </w:t>
      </w:r>
      <w:r>
        <w:rPr>
          <w:rFonts w:ascii="Verdana" w:hAnsi="Verdana"/>
          <w:color w:val="000000"/>
          <w:lang w:val="en"/>
        </w:rPr>
        <w:t xml:space="preserve">confidentiality protection MUST be applied using TLS with a </w:t>
      </w:r>
      <w:r>
        <w:rPr>
          <w:rFonts w:ascii="Verdana" w:hAnsi="Verdana"/>
          <w:color w:val="000000"/>
          <w:lang w:val="en"/>
        </w:rPr>
        <w:lastRenderedPageBreak/>
        <w:t xml:space="preserve">ciphersuite that provides confidentiality and integrity protection. </w:t>
      </w:r>
    </w:p>
    <w:p w14:paraId="4062BA2A" w14:textId="77777777" w:rsidR="00000000" w:rsidRDefault="00B52F4F">
      <w:pPr>
        <w:pStyle w:val="NormalWeb"/>
        <w:divId w:val="1592352159"/>
        <w:rPr>
          <w:rFonts w:ascii="Verdana" w:hAnsi="Verdana"/>
          <w:color w:val="000000"/>
          <w:lang w:val="en"/>
        </w:rPr>
      </w:pPr>
      <w:r>
        <w:rPr>
          <w:rFonts w:ascii="Verdana" w:hAnsi="Verdana"/>
          <w:color w:val="000000"/>
          <w:lang w:val="en"/>
        </w:rPr>
        <w:t xml:space="preserve">Whenever TLS is used, a TLS server certificate check MUST be performed, per </w:t>
      </w:r>
      <w:hyperlink w:anchor="RFC6125" w:history="1">
        <w:r>
          <w:rPr>
            <w:rStyle w:val="Hyperlink"/>
            <w:rFonts w:ascii="Verdana" w:hAnsi="Verdana"/>
            <w:u w:val="none"/>
            <w:lang w:val="en"/>
          </w:rPr>
          <w:t>RFC 6125</w:t>
        </w:r>
        <w:r>
          <w:rPr>
            <w:rStyle w:val="Hyperlink"/>
            <w:rFonts w:ascii="Verdana" w:hAnsi="Verdana"/>
            <w:vanish/>
            <w:u w:val="none"/>
            <w:lang w:val="en"/>
          </w:rPr>
          <w:t xml:space="preserve"> (Saint-Andre</w:t>
        </w:r>
        <w:r>
          <w:rPr>
            <w:rStyle w:val="Hyperlink"/>
            <w:rFonts w:ascii="Verdana" w:hAnsi="Verdana"/>
            <w:vanish/>
            <w:u w:val="none"/>
            <w:lang w:val="en"/>
          </w:rPr>
          <w:t>, P. and J. Hodges, “Representation and Verification of Domain-Based Application Service Identity within Internet Public Key Infrastructure Using X.509 (PKIX) Certificates in the Context of Transport Layer Security (TLS),” March 2011.)</w:t>
        </w:r>
      </w:hyperlink>
      <w:r>
        <w:rPr>
          <w:rFonts w:ascii="Verdana" w:hAnsi="Verdana"/>
          <w:color w:val="000000"/>
          <w:lang w:val="en"/>
        </w:rPr>
        <w:t xml:space="preserve"> [RFC6125]. </w:t>
      </w:r>
    </w:p>
    <w:p w14:paraId="268CBE97" w14:textId="77777777" w:rsidR="00000000" w:rsidRDefault="00B52F4F">
      <w:pPr>
        <w:spacing w:before="0" w:beforeAutospacing="0" w:after="0" w:afterAutospacing="0"/>
        <w:divId w:val="1592352159"/>
        <w:rPr>
          <w:rFonts w:ascii="Verdana" w:eastAsia="Times New Roman" w:hAnsi="Verdana"/>
          <w:color w:val="000000"/>
          <w:lang w:val="en"/>
        </w:rPr>
      </w:pPr>
      <w:bookmarkStart w:id="157" w:name="Impersonation"/>
      <w:bookmarkEnd w:id="157"/>
    </w:p>
    <w:p w14:paraId="00787ED3" w14:textId="77777777" w:rsidR="00000000" w:rsidRDefault="00B52F4F">
      <w:pPr>
        <w:spacing w:before="0" w:beforeAutospacing="0" w:after="0" w:afterAutospacing="0"/>
        <w:divId w:val="1592352159"/>
        <w:rPr>
          <w:rFonts w:ascii="Verdana" w:eastAsia="Times New Roman" w:hAnsi="Verdana"/>
          <w:color w:val="000000"/>
          <w:lang w:val="en"/>
        </w:rPr>
      </w:pPr>
      <w:r>
        <w:rPr>
          <w:rFonts w:ascii="Verdana" w:eastAsia="Times New Roman" w:hAnsi="Verdana"/>
          <w:color w:val="000000"/>
          <w:lang w:val="en"/>
        </w:rPr>
        <w:pict>
          <v:rect id="_x0000_i1048"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6562AB5D" w14:textId="77777777">
        <w:trPr>
          <w:divId w:val="1592352159"/>
          <w:trHeight w:val="225"/>
          <w:tblCellSpacing w:w="12" w:type="dxa"/>
        </w:trPr>
        <w:tc>
          <w:tcPr>
            <w:tcW w:w="450" w:type="dxa"/>
            <w:shd w:val="clear" w:color="auto" w:fill="990000"/>
            <w:vAlign w:val="center"/>
            <w:hideMark/>
          </w:tcPr>
          <w:p w14:paraId="29A62192" w14:textId="77777777" w:rsidR="00000000" w:rsidRDefault="00B52F4F">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15550583" w14:textId="77777777" w:rsidR="00000000" w:rsidRDefault="00B52F4F">
      <w:pPr>
        <w:pStyle w:val="Heading3"/>
        <w:divId w:val="1592352159"/>
        <w:rPr>
          <w:rFonts w:eastAsia="Times New Roman"/>
          <w:lang w:val="en"/>
        </w:rPr>
      </w:pPr>
      <w:bookmarkStart w:id="158" w:name="rfc.section.7.2"/>
      <w:bookmarkEnd w:id="158"/>
      <w:r>
        <w:rPr>
          <w:rFonts w:eastAsia="Times New Roman"/>
          <w:lang w:val="en"/>
        </w:rPr>
        <w:t>7.2.  Impersonation Attacks</w:t>
      </w:r>
    </w:p>
    <w:p w14:paraId="79C131FA" w14:textId="77777777" w:rsidR="00000000" w:rsidRDefault="00B52F4F">
      <w:pPr>
        <w:pStyle w:val="NormalWeb"/>
        <w:divId w:val="1592352159"/>
        <w:rPr>
          <w:rFonts w:ascii="Verdana" w:hAnsi="Verdana"/>
          <w:color w:val="000000"/>
          <w:lang w:val="en"/>
        </w:rPr>
      </w:pPr>
      <w:r>
        <w:rPr>
          <w:rFonts w:ascii="Verdana" w:hAnsi="Verdana"/>
          <w:color w:val="000000"/>
          <w:lang w:val="en"/>
        </w:rPr>
        <w:t xml:space="preserve">TLS certificate checking MUST be performed by the RP, as described in </w:t>
      </w:r>
      <w:hyperlink w:anchor="TLSRequirements" w:history="1">
        <w:r>
          <w:rPr>
            <w:rStyle w:val="Hyperlink"/>
            <w:rFonts w:ascii="Verdana" w:hAnsi="Verdana"/>
            <w:u w:val="none"/>
            <w:lang w:val="en"/>
          </w:rPr>
          <w:t>Section 7.1</w:t>
        </w:r>
        <w:r>
          <w:rPr>
            <w:rStyle w:val="Hyperlink"/>
            <w:rFonts w:ascii="Verdana" w:hAnsi="Verdana"/>
            <w:vanish/>
            <w:u w:val="none"/>
            <w:lang w:val="en"/>
          </w:rPr>
          <w:t xml:space="preserve"> (TLS Requirements)</w:t>
        </w:r>
      </w:hyperlink>
      <w:r>
        <w:rPr>
          <w:rFonts w:ascii="Verdana" w:hAnsi="Verdana"/>
          <w:color w:val="000000"/>
          <w:lang w:val="en"/>
        </w:rPr>
        <w:t>, when making an OpenID Provider Configuration Request. Checking that the server certificate is valid for the Issuer U</w:t>
      </w:r>
      <w:r>
        <w:rPr>
          <w:rFonts w:ascii="Verdana" w:hAnsi="Verdana"/>
          <w:color w:val="000000"/>
          <w:lang w:val="en"/>
        </w:rPr>
        <w:t>RL prevents man-in-middle and DNS-based attacks. These attacks could cause an RP to be tricked into using an attacker's keys and endpoints, which would enable impersonation of the legitimate Issuer. If an attacker can accomplish this, they can access the a</w:t>
      </w:r>
      <w:r>
        <w:rPr>
          <w:rFonts w:ascii="Verdana" w:hAnsi="Verdana"/>
          <w:color w:val="000000"/>
          <w:lang w:val="en"/>
        </w:rPr>
        <w:t xml:space="preserve">ccounts of any existing users at the affected RP that can be logged into using the OP that they are impersonating. </w:t>
      </w:r>
    </w:p>
    <w:p w14:paraId="03A7374A" w14:textId="77777777" w:rsidR="00000000" w:rsidRDefault="00B52F4F">
      <w:pPr>
        <w:pStyle w:val="NormalWeb"/>
        <w:divId w:val="1592352159"/>
        <w:rPr>
          <w:rFonts w:ascii="Verdana" w:hAnsi="Verdana"/>
          <w:color w:val="000000"/>
          <w:lang w:val="en"/>
        </w:rPr>
      </w:pPr>
      <w:r>
        <w:rPr>
          <w:rFonts w:ascii="Verdana" w:hAnsi="Verdana"/>
          <w:color w:val="000000"/>
          <w:lang w:val="en"/>
        </w:rPr>
        <w:t xml:space="preserve">An attacker may also attempt to impersonate an OpenID Provider by publishing a Discovery document that contains an </w:t>
      </w:r>
      <w:r>
        <w:rPr>
          <w:rStyle w:val="HTMLTypewriter"/>
          <w:lang w:val="en"/>
        </w:rPr>
        <w:t>issuer</w:t>
      </w:r>
      <w:r>
        <w:rPr>
          <w:rFonts w:ascii="Verdana" w:hAnsi="Verdana"/>
          <w:color w:val="000000"/>
          <w:lang w:val="en"/>
        </w:rPr>
        <w:t xml:space="preserve"> Claim using the Is</w:t>
      </w:r>
      <w:r>
        <w:rPr>
          <w:rFonts w:ascii="Verdana" w:hAnsi="Verdana"/>
          <w:color w:val="000000"/>
          <w:lang w:val="en"/>
        </w:rPr>
        <w:t>suer URL of the OP being impersonated, but with its own endpoints and signing keys. This would enable it to issue ID Tokens as that OP, if accepted by the RP. To prevent this, RPs MUST ensure that the Issuer URL they are using for the Configuration Request</w:t>
      </w:r>
      <w:r>
        <w:rPr>
          <w:rFonts w:ascii="Verdana" w:hAnsi="Verdana"/>
          <w:color w:val="000000"/>
          <w:lang w:val="en"/>
        </w:rPr>
        <w:t xml:space="preserve"> exactly matches the value of the </w:t>
      </w:r>
      <w:r>
        <w:rPr>
          <w:rStyle w:val="HTMLTypewriter"/>
          <w:lang w:val="en"/>
        </w:rPr>
        <w:t>issuer</w:t>
      </w:r>
      <w:r>
        <w:rPr>
          <w:rFonts w:ascii="Verdana" w:hAnsi="Verdana"/>
          <w:color w:val="000000"/>
          <w:lang w:val="en"/>
        </w:rPr>
        <w:t xml:space="preserve"> Claim in the OP Metadata document received by the RP and that this also exactly matches the </w:t>
      </w:r>
      <w:r>
        <w:rPr>
          <w:rStyle w:val="HTMLTypewriter"/>
          <w:lang w:val="en"/>
        </w:rPr>
        <w:t>iss</w:t>
      </w:r>
      <w:r>
        <w:rPr>
          <w:rFonts w:ascii="Verdana" w:hAnsi="Verdana"/>
          <w:color w:val="000000"/>
          <w:lang w:val="en"/>
        </w:rPr>
        <w:t xml:space="preserve"> Claim value in ID Tokens that are supposed to be from that Issuer. </w:t>
      </w:r>
    </w:p>
    <w:p w14:paraId="4100C1EA" w14:textId="77777777" w:rsidR="00000000" w:rsidRDefault="00B52F4F">
      <w:pPr>
        <w:spacing w:before="0" w:beforeAutospacing="0" w:after="0" w:afterAutospacing="0"/>
        <w:divId w:val="1592352159"/>
        <w:rPr>
          <w:rFonts w:ascii="Verdana" w:eastAsia="Times New Roman" w:hAnsi="Verdana"/>
          <w:color w:val="000000"/>
          <w:lang w:val="en"/>
        </w:rPr>
      </w:pPr>
      <w:bookmarkStart w:id="159" w:name="IANA"/>
      <w:bookmarkEnd w:id="159"/>
    </w:p>
    <w:p w14:paraId="551BF20B" w14:textId="77777777" w:rsidR="00000000" w:rsidRDefault="00B52F4F">
      <w:pPr>
        <w:spacing w:before="0" w:beforeAutospacing="0" w:after="0" w:afterAutospacing="0"/>
        <w:divId w:val="1592352159"/>
        <w:rPr>
          <w:rFonts w:ascii="Verdana" w:eastAsia="Times New Roman" w:hAnsi="Verdana"/>
          <w:color w:val="000000"/>
          <w:lang w:val="en"/>
        </w:rPr>
      </w:pPr>
      <w:r>
        <w:rPr>
          <w:rFonts w:ascii="Verdana" w:eastAsia="Times New Roman" w:hAnsi="Verdana"/>
          <w:color w:val="000000"/>
          <w:lang w:val="en"/>
        </w:rPr>
        <w:pict>
          <v:rect id="_x0000_i1049"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87E8D13" w14:textId="77777777">
        <w:trPr>
          <w:divId w:val="1592352159"/>
          <w:trHeight w:val="225"/>
          <w:tblCellSpacing w:w="12" w:type="dxa"/>
        </w:trPr>
        <w:tc>
          <w:tcPr>
            <w:tcW w:w="450" w:type="dxa"/>
            <w:shd w:val="clear" w:color="auto" w:fill="990000"/>
            <w:vAlign w:val="center"/>
            <w:hideMark/>
          </w:tcPr>
          <w:p w14:paraId="2C216724" w14:textId="77777777" w:rsidR="00000000" w:rsidRDefault="00B52F4F">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49F6BFD5" w14:textId="77777777" w:rsidR="00000000" w:rsidRDefault="00B52F4F">
      <w:pPr>
        <w:pStyle w:val="Heading3"/>
        <w:divId w:val="1592352159"/>
        <w:rPr>
          <w:rFonts w:eastAsia="Times New Roman"/>
          <w:lang w:val="en"/>
        </w:rPr>
      </w:pPr>
      <w:bookmarkStart w:id="160" w:name="rfc.section.8"/>
      <w:bookmarkEnd w:id="160"/>
      <w:r>
        <w:rPr>
          <w:rFonts w:eastAsia="Times New Roman"/>
          <w:lang w:val="en"/>
        </w:rPr>
        <w:t>8.  IANA Considerations</w:t>
      </w:r>
    </w:p>
    <w:p w14:paraId="1A2A357C" w14:textId="77777777" w:rsidR="00000000" w:rsidRDefault="00B52F4F">
      <w:pPr>
        <w:spacing w:before="0" w:beforeAutospacing="0" w:after="0" w:afterAutospacing="0"/>
        <w:divId w:val="1592352159"/>
        <w:rPr>
          <w:rFonts w:ascii="Verdana" w:eastAsia="Times New Roman" w:hAnsi="Verdana"/>
          <w:color w:val="000000"/>
          <w:lang w:val="en"/>
        </w:rPr>
      </w:pPr>
      <w:bookmarkStart w:id="161" w:name="WellKnownRegistry"/>
      <w:bookmarkEnd w:id="161"/>
    </w:p>
    <w:p w14:paraId="60528720" w14:textId="77777777" w:rsidR="00000000" w:rsidRDefault="00B52F4F">
      <w:pPr>
        <w:spacing w:before="0" w:beforeAutospacing="0" w:after="0" w:afterAutospacing="0"/>
        <w:divId w:val="1592352159"/>
        <w:rPr>
          <w:rFonts w:ascii="Verdana" w:eastAsia="Times New Roman" w:hAnsi="Verdana"/>
          <w:color w:val="000000"/>
          <w:lang w:val="en"/>
        </w:rPr>
      </w:pPr>
      <w:r>
        <w:rPr>
          <w:rFonts w:ascii="Verdana" w:eastAsia="Times New Roman" w:hAnsi="Verdana"/>
          <w:color w:val="000000"/>
          <w:lang w:val="en"/>
        </w:rPr>
        <w:pict>
          <v:rect id="_x0000_i1050"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56573895" w14:textId="77777777">
        <w:trPr>
          <w:divId w:val="1592352159"/>
          <w:trHeight w:val="225"/>
          <w:tblCellSpacing w:w="12" w:type="dxa"/>
        </w:trPr>
        <w:tc>
          <w:tcPr>
            <w:tcW w:w="450" w:type="dxa"/>
            <w:shd w:val="clear" w:color="auto" w:fill="990000"/>
            <w:vAlign w:val="center"/>
            <w:hideMark/>
          </w:tcPr>
          <w:p w14:paraId="5916AF7D" w14:textId="77777777" w:rsidR="00000000" w:rsidRDefault="00B52F4F">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6B2294BA" w14:textId="77777777" w:rsidR="00000000" w:rsidRDefault="00B52F4F">
      <w:pPr>
        <w:pStyle w:val="Heading3"/>
        <w:divId w:val="1592352159"/>
        <w:rPr>
          <w:rFonts w:eastAsia="Times New Roman"/>
          <w:lang w:val="en"/>
        </w:rPr>
      </w:pPr>
      <w:bookmarkStart w:id="162" w:name="rfc.section.8.1"/>
      <w:bookmarkEnd w:id="162"/>
      <w:r>
        <w:rPr>
          <w:rFonts w:eastAsia="Times New Roman"/>
          <w:lang w:val="en"/>
        </w:rPr>
        <w:t>8.1.  Well-Known URI Registry</w:t>
      </w:r>
    </w:p>
    <w:p w14:paraId="28B0934A" w14:textId="7375A542" w:rsidR="00000000" w:rsidRDefault="00B52F4F">
      <w:pPr>
        <w:pStyle w:val="NormalWeb"/>
        <w:divId w:val="1592352159"/>
        <w:rPr>
          <w:rFonts w:ascii="Verdana" w:hAnsi="Verdana"/>
          <w:color w:val="000000"/>
          <w:lang w:val="en"/>
        </w:rPr>
      </w:pPr>
      <w:r>
        <w:rPr>
          <w:rFonts w:ascii="Verdana" w:hAnsi="Verdana"/>
          <w:color w:val="000000"/>
          <w:lang w:val="en"/>
        </w:rPr>
        <w:t xml:space="preserve">This specification registers the well-known URI defined in </w:t>
      </w:r>
      <w:hyperlink w:anchor="ProviderConfig" w:history="1">
        <w:r>
          <w:rPr>
            <w:rStyle w:val="Hyperlink"/>
            <w:rFonts w:ascii="Verdana" w:hAnsi="Verdana"/>
            <w:u w:val="none"/>
            <w:lang w:val="en"/>
          </w:rPr>
          <w:t>Section 4</w:t>
        </w:r>
        <w:r>
          <w:rPr>
            <w:rStyle w:val="Hyperlink"/>
            <w:rFonts w:ascii="Verdana" w:hAnsi="Verdana"/>
            <w:vanish/>
            <w:u w:val="none"/>
            <w:lang w:val="en"/>
          </w:rPr>
          <w:t xml:space="preserve"> (Obtaining OpenID Provider Configuration Information)</w:t>
        </w:r>
      </w:hyperlink>
      <w:r>
        <w:rPr>
          <w:rFonts w:ascii="Verdana" w:hAnsi="Verdana"/>
          <w:color w:val="000000"/>
          <w:lang w:val="en"/>
        </w:rPr>
        <w:t xml:space="preserve"> in the IANA </w:t>
      </w:r>
      <w:ins w:id="163" w:author="Author" w:date="2015-08-04T00:08:00Z">
        <w:r>
          <w:rPr>
            <w:rFonts w:ascii="Verdana" w:hAnsi="Verdana"/>
            <w:color w:val="000000"/>
            <w:lang w:val="en"/>
          </w:rPr>
          <w:t>"</w:t>
        </w:r>
      </w:ins>
      <w:r>
        <w:rPr>
          <w:rFonts w:ascii="Verdana" w:hAnsi="Verdana"/>
          <w:color w:val="000000"/>
          <w:lang w:val="en"/>
        </w:rPr>
        <w:t xml:space="preserve">Well-Known </w:t>
      </w:r>
      <w:del w:id="164" w:author="Author" w:date="2015-08-04T00:08:00Z">
        <w:r>
          <w:rPr>
            <w:rFonts w:ascii="Verdana" w:hAnsi="Verdana"/>
            <w:color w:val="000000"/>
            <w:lang w:val="en"/>
          </w:rPr>
          <w:delText>URI</w:delText>
        </w:r>
      </w:del>
      <w:ins w:id="165" w:author="Author" w:date="2015-08-04T00:08:00Z">
        <w:r>
          <w:rPr>
            <w:rFonts w:ascii="Verdana" w:hAnsi="Verdana"/>
            <w:color w:val="000000"/>
            <w:lang w:val="en"/>
          </w:rPr>
          <w:t>URIs"</w:t>
        </w:r>
      </w:ins>
      <w:r>
        <w:rPr>
          <w:rFonts w:ascii="Verdana" w:hAnsi="Verdana"/>
          <w:color w:val="000000"/>
          <w:lang w:val="en"/>
        </w:rPr>
        <w:t xml:space="preserve"> registry </w:t>
      </w:r>
      <w:del w:id="166" w:author="Author" w:date="2015-08-04T00:08:00Z">
        <w:r>
          <w:rPr>
            <w:rFonts w:ascii="Verdana" w:hAnsi="Verdana"/>
            <w:color w:val="000000"/>
            <w:lang w:val="en"/>
          </w:rPr>
          <w:delText>defined in</w:delText>
        </w:r>
      </w:del>
      <w:ins w:id="167" w:author="Author" w:date="2015-08-04T00:08:00Z">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"IANA.well-known"</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[IANA.well</w:t>
        </w:r>
        <w:r>
          <w:rPr>
            <w:rStyle w:val="Hyperlink"/>
            <w:rFonts w:ascii="Verdana" w:hAnsi="Verdana"/>
            <w:u w:val="none"/>
            <w:lang w:val="en"/>
          </w:rPr>
          <w:noBreakHyphen/>
          <w:t>known]</w:t>
        </w:r>
        <w:r>
          <w:rPr>
            <w:rStyle w:val="Hyperlink"/>
            <w:rFonts w:ascii="Verdana" w:hAnsi="Verdana"/>
            <w:vanish/>
            <w:u w:val="none"/>
            <w:lang w:val="en"/>
          </w:rPr>
          <w:t xml:space="preserve"> (</w:t>
        </w:r>
        <w:r>
          <w:rPr>
            <w:rStyle w:val="Hyperlink"/>
            <w:rFonts w:ascii="Verdana" w:hAnsi="Verdana"/>
            <w:vanish/>
            <w:u w:val="none"/>
            <w:lang w:val="en"/>
          </w:rPr>
          <w:t>IANA, “Well-Known URIs,” .)</w:t>
        </w:r>
        <w:r>
          <w:rPr>
            <w:rFonts w:ascii="Verdana" w:hAnsi="Verdana"/>
            <w:color w:val="000000"/>
            <w:lang w:val="en"/>
          </w:rPr>
          <w:fldChar w:fldCharType="end"/>
        </w:r>
        <w:r>
          <w:rPr>
            <w:rFonts w:ascii="Verdana" w:hAnsi="Verdana"/>
            <w:color w:val="000000"/>
            <w:lang w:val="en"/>
          </w:rPr>
          <w:t xml:space="preserve"> established by</w:t>
        </w:r>
      </w:ins>
      <w:r>
        <w:rPr>
          <w:rFonts w:ascii="Verdana" w:hAnsi="Verdana"/>
          <w:color w:val="000000"/>
          <w:lang w:val="en"/>
        </w:rPr>
        <w:t xml:space="preserve"> </w:t>
      </w:r>
      <w:hyperlink w:anchor="RFC5785" w:history="1">
        <w:r>
          <w:rPr>
            <w:rStyle w:val="Hyperlink"/>
            <w:rFonts w:ascii="Verdana" w:hAnsi="Verdana"/>
            <w:u w:val="none"/>
            <w:lang w:val="en"/>
          </w:rPr>
          <w:t>RFC 5785</w:t>
        </w:r>
        <w:r>
          <w:rPr>
            <w:rStyle w:val="Hyperlink"/>
            <w:rFonts w:ascii="Verdana" w:hAnsi="Verdana"/>
            <w:vanish/>
            <w:u w:val="none"/>
            <w:lang w:val="en"/>
          </w:rPr>
          <w:t xml:space="preserve"> (Nottingham, M. and E. Hammer-Lahav, “Defining Well-Known Uniform Resource Identifiers (URIs),” April 2010.)</w:t>
        </w:r>
      </w:hyperlink>
      <w:r>
        <w:rPr>
          <w:rFonts w:ascii="Verdana" w:hAnsi="Verdana"/>
          <w:color w:val="000000"/>
          <w:lang w:val="en"/>
        </w:rPr>
        <w:t xml:space="preserve"> [RFC5785]. </w:t>
      </w:r>
    </w:p>
    <w:p w14:paraId="190F5121" w14:textId="77777777" w:rsidR="00000000" w:rsidRDefault="00B52F4F">
      <w:pPr>
        <w:spacing w:before="0" w:beforeAutospacing="0" w:after="0" w:afterAutospacing="0"/>
        <w:divId w:val="1592352159"/>
        <w:rPr>
          <w:rFonts w:ascii="Verdana" w:eastAsia="Times New Roman" w:hAnsi="Verdana"/>
          <w:color w:val="000000"/>
          <w:lang w:val="en"/>
        </w:rPr>
      </w:pPr>
      <w:bookmarkStart w:id="168" w:name="WellKnownContents"/>
      <w:bookmarkEnd w:id="168"/>
    </w:p>
    <w:p w14:paraId="7BA83142" w14:textId="77777777" w:rsidR="00000000" w:rsidRDefault="00B52F4F">
      <w:pPr>
        <w:spacing w:before="0" w:beforeAutospacing="0" w:after="0" w:afterAutospacing="0"/>
        <w:divId w:val="1592352159"/>
        <w:rPr>
          <w:rFonts w:ascii="Verdana" w:eastAsia="Times New Roman" w:hAnsi="Verdana"/>
          <w:color w:val="000000"/>
          <w:lang w:val="en"/>
        </w:rPr>
      </w:pPr>
      <w:r>
        <w:rPr>
          <w:rFonts w:ascii="Verdana" w:eastAsia="Times New Roman" w:hAnsi="Verdana"/>
          <w:color w:val="000000"/>
          <w:lang w:val="en"/>
        </w:rPr>
        <w:pict>
          <v:rect id="_x0000_i1051"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2741E872" w14:textId="77777777">
        <w:trPr>
          <w:divId w:val="1592352159"/>
          <w:trHeight w:val="225"/>
          <w:tblCellSpacing w:w="12" w:type="dxa"/>
        </w:trPr>
        <w:tc>
          <w:tcPr>
            <w:tcW w:w="450" w:type="dxa"/>
            <w:shd w:val="clear" w:color="auto" w:fill="990000"/>
            <w:vAlign w:val="center"/>
            <w:hideMark/>
          </w:tcPr>
          <w:p w14:paraId="7E769BBF" w14:textId="77777777" w:rsidR="00000000" w:rsidRDefault="00B52F4F">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267F3335" w14:textId="77777777" w:rsidR="00000000" w:rsidRDefault="00B52F4F">
      <w:pPr>
        <w:pStyle w:val="Heading3"/>
        <w:divId w:val="1592352159"/>
        <w:rPr>
          <w:rFonts w:eastAsia="Times New Roman"/>
          <w:lang w:val="en"/>
        </w:rPr>
      </w:pPr>
      <w:bookmarkStart w:id="169" w:name="rfc.section.8.1.1"/>
      <w:bookmarkEnd w:id="169"/>
      <w:r>
        <w:rPr>
          <w:rFonts w:eastAsia="Times New Roman"/>
          <w:lang w:val="en"/>
        </w:rPr>
        <w:t>8.1.1.  Registry Contents</w:t>
      </w:r>
    </w:p>
    <w:p w14:paraId="78DC5144" w14:textId="77777777" w:rsidR="00000000" w:rsidRDefault="00B52F4F">
      <w:pPr>
        <w:numPr>
          <w:ilvl w:val="0"/>
          <w:numId w:val="4"/>
        </w:numPr>
        <w:ind w:left="1200" w:right="480"/>
        <w:divId w:val="1592352159"/>
        <w:rPr>
          <w:rFonts w:ascii="Verdana" w:eastAsia="Times New Roman" w:hAnsi="Verdana"/>
          <w:color w:val="000000"/>
          <w:lang w:val="en"/>
        </w:rPr>
      </w:pPr>
      <w:r>
        <w:rPr>
          <w:rFonts w:ascii="Verdana" w:eastAsia="Times New Roman" w:hAnsi="Verdana"/>
          <w:color w:val="000000"/>
          <w:lang w:val="en"/>
        </w:rPr>
        <w:t xml:space="preserve">URI suffix: </w:t>
      </w:r>
      <w:r>
        <w:rPr>
          <w:rStyle w:val="HTMLTypewriter"/>
          <w:lang w:val="en"/>
        </w:rPr>
        <w:t>openid-configuration</w:t>
      </w:r>
      <w:r>
        <w:rPr>
          <w:rFonts w:ascii="Verdana" w:eastAsia="Times New Roman" w:hAnsi="Verdana"/>
          <w:color w:val="000000"/>
          <w:lang w:val="en"/>
        </w:rPr>
        <w:t xml:space="preserve"> </w:t>
      </w:r>
    </w:p>
    <w:p w14:paraId="372695D0" w14:textId="77777777" w:rsidR="00000000" w:rsidRDefault="00B52F4F">
      <w:pPr>
        <w:numPr>
          <w:ilvl w:val="0"/>
          <w:numId w:val="4"/>
        </w:numPr>
        <w:ind w:left="1200" w:right="480"/>
        <w:divId w:val="1592352159"/>
        <w:rPr>
          <w:rFonts w:ascii="Verdana" w:eastAsia="Times New Roman" w:hAnsi="Verdana"/>
          <w:color w:val="000000"/>
          <w:lang w:val="en"/>
        </w:rPr>
      </w:pPr>
      <w:r>
        <w:rPr>
          <w:rFonts w:ascii="Verdana" w:eastAsia="Times New Roman" w:hAnsi="Verdana"/>
          <w:color w:val="000000"/>
          <w:lang w:val="en"/>
        </w:rPr>
        <w:t xml:space="preserve">Change controller: OpenID Foundation Artifact Binding Working Group - openid-specs-ab@lists.openid.net </w:t>
      </w:r>
    </w:p>
    <w:p w14:paraId="5E4E2CFE" w14:textId="77777777" w:rsidR="00000000" w:rsidRDefault="00B52F4F">
      <w:pPr>
        <w:numPr>
          <w:ilvl w:val="0"/>
          <w:numId w:val="4"/>
        </w:numPr>
        <w:ind w:left="1200" w:right="480"/>
        <w:divId w:val="1592352159"/>
        <w:rPr>
          <w:rFonts w:ascii="Verdana" w:eastAsia="Times New Roman" w:hAnsi="Verdana"/>
          <w:color w:val="000000"/>
          <w:lang w:val="en"/>
        </w:rPr>
      </w:pPr>
      <w:r>
        <w:rPr>
          <w:rFonts w:ascii="Verdana" w:eastAsia="Times New Roman" w:hAnsi="Verdana"/>
          <w:color w:val="000000"/>
          <w:lang w:val="en"/>
        </w:rPr>
        <w:t xml:space="preserve">Specification document: </w:t>
      </w:r>
      <w:hyperlink w:anchor="ProviderConfig" w:history="1">
        <w:r>
          <w:rPr>
            <w:rStyle w:val="Hyperlink"/>
            <w:rFonts w:ascii="Verdana" w:eastAsia="Times New Roman" w:hAnsi="Verdana"/>
            <w:u w:val="none"/>
            <w:lang w:val="en"/>
          </w:rPr>
          <w:t>Section 4</w:t>
        </w:r>
        <w:r>
          <w:rPr>
            <w:rStyle w:val="Hyperlink"/>
            <w:rFonts w:ascii="Verdana" w:eastAsia="Times New Roman" w:hAnsi="Verdana"/>
            <w:vanish/>
            <w:u w:val="none"/>
            <w:lang w:val="en"/>
          </w:rPr>
          <w:t xml:space="preserve"> (Obtaining OpenID Provider Configuration Information)</w:t>
        </w:r>
      </w:hyperlink>
      <w:r>
        <w:rPr>
          <w:rFonts w:ascii="Verdana" w:eastAsia="Times New Roman" w:hAnsi="Verdana"/>
          <w:color w:val="000000"/>
          <w:lang w:val="en"/>
        </w:rPr>
        <w:t xml:space="preserve"> of th</w:t>
      </w:r>
      <w:r>
        <w:rPr>
          <w:rFonts w:ascii="Verdana" w:eastAsia="Times New Roman" w:hAnsi="Verdana"/>
          <w:color w:val="000000"/>
          <w:lang w:val="en"/>
        </w:rPr>
        <w:t xml:space="preserve">is document </w:t>
      </w:r>
    </w:p>
    <w:p w14:paraId="782103B5" w14:textId="77777777" w:rsidR="00000000" w:rsidRDefault="00B52F4F">
      <w:pPr>
        <w:numPr>
          <w:ilvl w:val="0"/>
          <w:numId w:val="4"/>
        </w:numPr>
        <w:ind w:left="1200" w:right="480"/>
        <w:divId w:val="1592352159"/>
        <w:rPr>
          <w:rFonts w:ascii="Verdana" w:eastAsia="Times New Roman" w:hAnsi="Verdana"/>
          <w:color w:val="000000"/>
          <w:lang w:val="en"/>
        </w:rPr>
      </w:pPr>
      <w:r>
        <w:rPr>
          <w:rFonts w:ascii="Verdana" w:eastAsia="Times New Roman" w:hAnsi="Verdana"/>
          <w:color w:val="000000"/>
          <w:lang w:val="en"/>
        </w:rPr>
        <w:t xml:space="preserve">Related information: (none) </w:t>
      </w:r>
    </w:p>
    <w:p w14:paraId="25982520" w14:textId="77777777" w:rsidR="00000000" w:rsidRDefault="00B52F4F">
      <w:pPr>
        <w:spacing w:before="0" w:beforeAutospacing="0" w:after="0" w:afterAutospacing="0"/>
        <w:divId w:val="1592352159"/>
        <w:rPr>
          <w:rFonts w:ascii="Verdana" w:eastAsia="Times New Roman" w:hAnsi="Verdana"/>
          <w:color w:val="000000"/>
          <w:lang w:val="en"/>
        </w:rPr>
      </w:pPr>
      <w:bookmarkStart w:id="170" w:name="rfc.references"/>
      <w:bookmarkEnd w:id="170"/>
    </w:p>
    <w:p w14:paraId="58D50587" w14:textId="77777777" w:rsidR="00000000" w:rsidRDefault="00B52F4F">
      <w:pPr>
        <w:spacing w:before="0" w:beforeAutospacing="0" w:after="0" w:afterAutospacing="0"/>
        <w:divId w:val="1592352159"/>
        <w:rPr>
          <w:rFonts w:ascii="Verdana" w:eastAsia="Times New Roman" w:hAnsi="Verdana"/>
          <w:color w:val="000000"/>
          <w:lang w:val="en"/>
        </w:rPr>
      </w:pPr>
      <w:r>
        <w:rPr>
          <w:rFonts w:ascii="Verdana" w:eastAsia="Times New Roman" w:hAnsi="Verdana"/>
          <w:color w:val="000000"/>
          <w:lang w:val="en"/>
        </w:rPr>
        <w:pict>
          <v:rect id="_x0000_i1052"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22589005" w14:textId="77777777">
        <w:trPr>
          <w:divId w:val="1592352159"/>
          <w:trHeight w:val="225"/>
          <w:tblCellSpacing w:w="12" w:type="dxa"/>
        </w:trPr>
        <w:tc>
          <w:tcPr>
            <w:tcW w:w="450" w:type="dxa"/>
            <w:shd w:val="clear" w:color="auto" w:fill="990000"/>
            <w:vAlign w:val="center"/>
            <w:hideMark/>
          </w:tcPr>
          <w:p w14:paraId="7F420220" w14:textId="77777777" w:rsidR="00000000" w:rsidRDefault="00B52F4F">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3A99D62D" w14:textId="77777777" w:rsidR="00000000" w:rsidRDefault="00B52F4F">
      <w:pPr>
        <w:pStyle w:val="Heading3"/>
        <w:divId w:val="1592352159"/>
        <w:rPr>
          <w:rFonts w:eastAsia="Times New Roman"/>
          <w:lang w:val="en"/>
        </w:rPr>
      </w:pPr>
      <w:bookmarkStart w:id="171" w:name="rfc.section.9"/>
      <w:bookmarkEnd w:id="171"/>
      <w:r>
        <w:rPr>
          <w:rFonts w:eastAsia="Times New Roman"/>
          <w:lang w:val="en"/>
        </w:rPr>
        <w:t>9.  References</w:t>
      </w:r>
    </w:p>
    <w:p w14:paraId="3ABA4554" w14:textId="77777777" w:rsidR="00000000" w:rsidRDefault="00B52F4F">
      <w:pPr>
        <w:spacing w:before="0" w:beforeAutospacing="0" w:after="0" w:afterAutospacing="0"/>
        <w:divId w:val="1592352159"/>
        <w:rPr>
          <w:rFonts w:ascii="Verdana" w:eastAsia="Times New Roman" w:hAnsi="Verdana"/>
          <w:color w:val="000000"/>
          <w:lang w:val="en"/>
        </w:rPr>
      </w:pPr>
      <w:bookmarkStart w:id="172" w:name="rfc.references1"/>
      <w:bookmarkEnd w:id="172"/>
    </w:p>
    <w:p w14:paraId="17027E36" w14:textId="77777777" w:rsidR="00000000" w:rsidRDefault="00B52F4F">
      <w:pPr>
        <w:spacing w:before="0" w:beforeAutospacing="0" w:after="0" w:afterAutospacing="0"/>
        <w:divId w:val="1592352159"/>
        <w:rPr>
          <w:rFonts w:ascii="Verdana" w:eastAsia="Times New Roman" w:hAnsi="Verdana"/>
          <w:color w:val="000000"/>
          <w:lang w:val="en"/>
        </w:rPr>
      </w:pPr>
      <w:r>
        <w:rPr>
          <w:rFonts w:ascii="Verdana" w:eastAsia="Times New Roman" w:hAnsi="Verdana"/>
          <w:color w:val="000000"/>
          <w:lang w:val="en"/>
        </w:rPr>
        <w:pict>
          <v:rect id="_x0000_i1053"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72A3ECEA" w14:textId="77777777">
        <w:trPr>
          <w:divId w:val="1592352159"/>
          <w:trHeight w:val="225"/>
          <w:tblCellSpacing w:w="12" w:type="dxa"/>
        </w:trPr>
        <w:tc>
          <w:tcPr>
            <w:tcW w:w="450" w:type="dxa"/>
            <w:shd w:val="clear" w:color="auto" w:fill="990000"/>
            <w:vAlign w:val="center"/>
            <w:hideMark/>
          </w:tcPr>
          <w:p w14:paraId="55B09729" w14:textId="77777777" w:rsidR="00000000" w:rsidRDefault="00B52F4F">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15C4B1DD" w14:textId="77777777" w:rsidR="00000000" w:rsidRDefault="00B52F4F">
      <w:pPr>
        <w:pStyle w:val="Heading3"/>
        <w:divId w:val="1592352159"/>
        <w:rPr>
          <w:rFonts w:eastAsia="Times New Roman"/>
          <w:lang w:val="en"/>
        </w:rPr>
      </w:pPr>
      <w:r>
        <w:rPr>
          <w:rFonts w:eastAsia="Times New Roman"/>
          <w:lang w:val="en"/>
        </w:rPr>
        <w:t>9.1. Normative References</w:t>
      </w:r>
    </w:p>
    <w:tbl>
      <w:tblPr>
        <w:tblW w:w="4950" w:type="pct"/>
        <w:tblCellSpacing w:w="15" w:type="dxa"/>
        <w:tblCellMar>
          <w:top w:w="15" w:type="dxa"/>
          <w:left w:w="15" w:type="dxa"/>
          <w:bottom w:w="15" w:type="dxa"/>
          <w:right w:w="15" w:type="dxa"/>
        </w:tblCellMar>
        <w:tblLook w:val="04A0" w:firstRow="1" w:lastRow="0" w:firstColumn="1" w:lastColumn="0" w:noHBand="0" w:noVBand="1"/>
      </w:tblPr>
      <w:tblGrid>
        <w:gridCol w:w="2925"/>
        <w:gridCol w:w="6431"/>
      </w:tblGrid>
      <w:tr w:rsidR="00000000" w14:paraId="7B0B13A4" w14:textId="77777777">
        <w:trPr>
          <w:divId w:val="1592352159"/>
          <w:tblCellSpacing w:w="15" w:type="dxa"/>
        </w:trPr>
        <w:tc>
          <w:tcPr>
            <w:tcW w:w="0" w:type="auto"/>
            <w:hideMark/>
          </w:tcPr>
          <w:p w14:paraId="35E8317E" w14:textId="0351C227" w:rsidR="00000000" w:rsidRDefault="00B52F4F">
            <w:pPr>
              <w:spacing w:before="0" w:beforeAutospacing="0" w:after="0" w:afterAutospacing="0"/>
              <w:rPr>
                <w:rFonts w:ascii="Verdana" w:eastAsia="Times New Roman" w:hAnsi="Verdana"/>
                <w:color w:val="000000"/>
                <w:sz w:val="20"/>
                <w:szCs w:val="20"/>
              </w:rPr>
            </w:pPr>
            <w:bookmarkStart w:id="173" w:name="IANA.well-known"/>
            <w:bookmarkStart w:id="174" w:name="I-D.ietf-appsawg-acct-uri"/>
            <w:del w:id="175" w:author="Author" w:date="2015-08-04T00:08:00Z">
              <w:r>
                <w:rPr>
                  <w:rFonts w:ascii="Verdana" w:eastAsia="Times New Roman" w:hAnsi="Verdana"/>
                  <w:b/>
                  <w:bCs/>
                  <w:color w:val="000000"/>
                  <w:sz w:val="20"/>
                  <w:szCs w:val="20"/>
                </w:rPr>
                <w:delText>[I-D.ietf-appsawg-acct-uri]</w:delText>
              </w:r>
            </w:del>
            <w:bookmarkEnd w:id="174"/>
            <w:ins w:id="176" w:author="Author" w:date="2015-08-04T00:08:00Z">
              <w:r>
                <w:rPr>
                  <w:rFonts w:ascii="Verdana" w:eastAsia="Times New Roman" w:hAnsi="Verdana"/>
                  <w:b/>
                  <w:bCs/>
                  <w:color w:val="000000"/>
                  <w:sz w:val="20"/>
                  <w:szCs w:val="20"/>
                </w:rPr>
                <w:t>[IANA.well-k</w:t>
              </w:r>
              <w:r>
                <w:rPr>
                  <w:rFonts w:ascii="Verdana" w:eastAsia="Times New Roman" w:hAnsi="Verdana"/>
                  <w:b/>
                  <w:bCs/>
                  <w:color w:val="000000"/>
                  <w:sz w:val="20"/>
                  <w:szCs w:val="20"/>
                </w:rPr>
                <w:t>nown]</w:t>
              </w:r>
            </w:ins>
            <w:bookmarkEnd w:id="173"/>
          </w:p>
        </w:tc>
        <w:tc>
          <w:tcPr>
            <w:tcW w:w="0" w:type="auto"/>
            <w:vAlign w:val="center"/>
            <w:hideMark/>
          </w:tcPr>
          <w:p w14:paraId="27BF902F" w14:textId="64EFB3A2" w:rsidR="00000000" w:rsidRDefault="00B52F4F">
            <w:pPr>
              <w:spacing w:before="0" w:beforeAutospacing="0" w:after="0" w:afterAutospacing="0"/>
              <w:rPr>
                <w:rFonts w:ascii="Verdana" w:eastAsia="Times New Roman" w:hAnsi="Verdana"/>
                <w:color w:val="000000"/>
                <w:sz w:val="20"/>
                <w:szCs w:val="20"/>
              </w:rPr>
            </w:pPr>
            <w:ins w:id="177" w:author="Author" w:date="2015-08-04T00:08:00Z">
              <w:r>
                <w:rPr>
                  <w:rFonts w:ascii="Verdana" w:eastAsia="Times New Roman" w:hAnsi="Verdana"/>
                  <w:color w:val="000000"/>
                  <w:sz w:val="20"/>
                  <w:szCs w:val="20"/>
                </w:rPr>
                <w:t>IANA, “</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"http://www.iana.org/assignments/well-known-uris"</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Well-Known URIs</w:t>
              </w:r>
              <w:r>
                <w:rPr>
                  <w:rFonts w:ascii="Verdana" w:eastAsia="Times New Roman" w:hAnsi="Verdana"/>
                  <w:color w:val="000000"/>
                  <w:sz w:val="20"/>
                  <w:szCs w:val="20"/>
                </w:rPr>
                <w:fldChar w:fldCharType="end"/>
              </w:r>
              <w:r>
                <w:rPr>
                  <w:rFonts w:ascii="Verdana" w:eastAsia="Times New Roman" w:hAnsi="Verdana"/>
                  <w:color w:val="000000"/>
                  <w:sz w:val="20"/>
                  <w:szCs w:val="20"/>
                </w:rPr>
                <w:t>.”</w:t>
              </w:r>
            </w:ins>
            <w:moveFromRangeStart w:id="178" w:author="Author" w:date="2015-08-04T00:08:00Z" w:name="move426410232"/>
            <w:moveFrom w:id="179" w:author="Author" w:date="2015-08-04T00:08:00Z">
              <w:r>
                <w:rPr>
                  <w:rFonts w:ascii="Verdana" w:eastAsia="Times New Roman" w:hAnsi="Verdana"/>
                  <w:color w:val="000000"/>
                  <w:sz w:val="20"/>
                  <w:szCs w:val="20"/>
                </w:rPr>
                <w:t xml:space="preserve">Saint-Andre, P., </w:t>
              </w:r>
            </w:moveFrom>
            <w:moveFromRangeEnd w:id="178"/>
            <w:del w:id="180" w:author="Author" w:date="2015-08-04T00:08:00Z">
              <w:r>
                <w:rPr>
                  <w:rFonts w:ascii="Verdana" w:eastAsia="Times New Roman" w:hAnsi="Verdana"/>
                  <w:color w:val="000000"/>
                  <w:sz w:val="20"/>
                  <w:szCs w:val="20"/>
                </w:rPr>
                <w:delText>“</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"http://tools.ietf.org/html/draft-ietf-appsawg-acct-uri-07"</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The 'acct' URI Scheme</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draft-ietf-appsawg-acct-uri-07 (work in progress), January 2014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"http://www.ietf.org/internet-draft</w:delInstrText>
              </w:r>
              <w:r>
                <w:rPr>
                  <w:rFonts w:ascii="Verdana" w:eastAsia="Times New Roman" w:hAnsi="Verdana"/>
                  <w:color w:val="000000"/>
                  <w:sz w:val="20"/>
                  <w:szCs w:val="20"/>
                </w:rPr>
                <w:delInstrText>s/draft-ietf-appsawg-acct-uri-07.txt"</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TXT</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p>
        </w:tc>
      </w:tr>
      <w:tr w:rsidR="00000000" w14:paraId="5B3EFA37" w14:textId="77777777">
        <w:trPr>
          <w:divId w:val="1592352159"/>
          <w:tblCellSpacing w:w="15" w:type="dxa"/>
        </w:trPr>
        <w:tc>
          <w:tcPr>
            <w:tcW w:w="0" w:type="auto"/>
            <w:hideMark/>
          </w:tcPr>
          <w:p w14:paraId="72FD8019" w14:textId="77777777" w:rsidR="00000000" w:rsidRDefault="00B52F4F">
            <w:pPr>
              <w:spacing w:before="0" w:beforeAutospacing="0" w:after="0" w:afterAutospacing="0"/>
              <w:rPr>
                <w:rFonts w:ascii="Verdana" w:eastAsia="Times New Roman" w:hAnsi="Verdana"/>
                <w:color w:val="000000"/>
                <w:sz w:val="20"/>
                <w:szCs w:val="20"/>
              </w:rPr>
            </w:pPr>
            <w:bookmarkStart w:id="181" w:name="JWA"/>
            <w:r>
              <w:rPr>
                <w:rFonts w:ascii="Verdana" w:eastAsia="Times New Roman" w:hAnsi="Verdana"/>
                <w:b/>
                <w:bCs/>
                <w:color w:val="000000"/>
                <w:sz w:val="20"/>
                <w:szCs w:val="20"/>
              </w:rPr>
              <w:t>[JWA]</w:t>
            </w:r>
            <w:bookmarkEnd w:id="181"/>
          </w:p>
        </w:tc>
        <w:tc>
          <w:tcPr>
            <w:tcW w:w="0" w:type="auto"/>
            <w:vAlign w:val="center"/>
            <w:hideMark/>
          </w:tcPr>
          <w:p w14:paraId="02283326" w14:textId="5ACB42D0" w:rsidR="00000000" w:rsidRDefault="00B52F4F">
            <w:pPr>
              <w:spacing w:before="0" w:beforeAutospacing="0" w:after="0" w:afterAutospacing="0"/>
              <w:rPr>
                <w:rFonts w:ascii="Verdana" w:eastAsia="Times New Roman" w:hAnsi="Verdana"/>
                <w:color w:val="000000"/>
                <w:sz w:val="20"/>
                <w:szCs w:val="20"/>
              </w:rPr>
            </w:pPr>
            <w:del w:id="182" w:author="Author" w:date="2015-08-04T00:08:00Z">
              <w:r>
                <w:rPr>
                  <w:rFonts w:ascii="Verdana" w:eastAsia="Times New Roman" w:hAnsi="Verdana"/>
                  <w:color w:val="000000"/>
                  <w:sz w:val="20"/>
                  <w:szCs w:val="20"/>
                </w:rPr>
                <w:delText>Jones, M.,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"http://tools.ietf.org/html/draft-ietf-jose-json-web-algorithms"</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JSON Web Algorithms (JWA)</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draft-ietf-jose-json-web-algorithms (work in progress), July 2014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"http://tools.ietf.org/html/draft-ietf-jose-json-web-algorithms-31"</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HTML</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183" w:author="Author" w:date="2015-08-04T00:08:00Z">
              <w:r>
                <w:rPr>
                  <w:rFonts w:ascii="Verdana" w:eastAsia="Times New Roman" w:hAnsi="Verdana"/>
                  <w:color w:val="000000"/>
                  <w:sz w:val="20"/>
                  <w:szCs w:val="20"/>
                </w:rPr>
                <w:t>Jones, M., “</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"http://tools.ietf.org/html/rfc7518"</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JSON Web Algorithms (JWA)</w:t>
              </w:r>
              <w:r>
                <w:rPr>
                  <w:rFonts w:ascii="Verdana" w:eastAsia="Times New Roman" w:hAnsi="Verdana"/>
                  <w:color w:val="000000"/>
                  <w:sz w:val="20"/>
                  <w:szCs w:val="20"/>
                </w:rPr>
                <w:fldChar w:fldCharType="end"/>
              </w:r>
              <w:r>
                <w:rPr>
                  <w:rFonts w:ascii="Verdana" w:eastAsia="Times New Roman" w:hAnsi="Verdana"/>
                  <w:color w:val="000000"/>
                  <w:sz w:val="20"/>
                  <w:szCs w:val="20"/>
                </w:rPr>
                <w:t>,” RFC 7518, DOI 10.17487/RFC7518, May 2015.</w:t>
              </w:r>
            </w:ins>
          </w:p>
        </w:tc>
      </w:tr>
      <w:tr w:rsidR="00000000" w14:paraId="4F3CD704" w14:textId="77777777">
        <w:trPr>
          <w:divId w:val="1592352159"/>
          <w:tblCellSpacing w:w="15" w:type="dxa"/>
        </w:trPr>
        <w:tc>
          <w:tcPr>
            <w:tcW w:w="0" w:type="auto"/>
            <w:hideMark/>
          </w:tcPr>
          <w:p w14:paraId="1A11FFC7" w14:textId="77777777" w:rsidR="00000000" w:rsidRDefault="00B52F4F">
            <w:pPr>
              <w:spacing w:before="0" w:beforeAutospacing="0" w:after="0" w:afterAutospacing="0"/>
              <w:rPr>
                <w:rFonts w:ascii="Verdana" w:eastAsia="Times New Roman" w:hAnsi="Verdana"/>
                <w:color w:val="000000"/>
                <w:sz w:val="20"/>
                <w:szCs w:val="20"/>
              </w:rPr>
            </w:pPr>
            <w:bookmarkStart w:id="184" w:name="JWE"/>
            <w:r>
              <w:rPr>
                <w:rFonts w:ascii="Verdana" w:eastAsia="Times New Roman" w:hAnsi="Verdana"/>
                <w:b/>
                <w:bCs/>
                <w:color w:val="000000"/>
                <w:sz w:val="20"/>
                <w:szCs w:val="20"/>
              </w:rPr>
              <w:t>[JWE]</w:t>
            </w:r>
            <w:bookmarkEnd w:id="184"/>
          </w:p>
        </w:tc>
        <w:tc>
          <w:tcPr>
            <w:tcW w:w="0" w:type="auto"/>
            <w:vAlign w:val="center"/>
            <w:hideMark/>
          </w:tcPr>
          <w:p w14:paraId="3F8E4012" w14:textId="1D452045" w:rsidR="00000000" w:rsidRDefault="00B52F4F">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Rescorla, E., and J. Hildebrand, “</w:t>
            </w:r>
            <w:del w:id="185" w:author="Author" w:date="2015-08-04T00:08:00Z">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"http://tools.ietf.org/html/draft-ietf-jose-json-web-encryption"</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JSON Web Encryption (JWE)</w:delText>
              </w:r>
              <w:r>
                <w:rPr>
                  <w:rFonts w:ascii="Verdana" w:eastAsia="Times New Roman" w:hAnsi="Verdana"/>
                  <w:color w:val="000000"/>
                  <w:sz w:val="20"/>
                  <w:szCs w:val="20"/>
                </w:rPr>
                <w:fldChar w:fldCharType="end"/>
              </w:r>
            </w:del>
            <w:ins w:id="186" w:author="Author" w:date="2015-08-04T00:08:00Z">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"http://tools.ietf.org/html/rfc7516"</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JSON Web Encryption (JWE)</w:t>
              </w:r>
              <w:r>
                <w:rPr>
                  <w:rFonts w:ascii="Verdana" w:eastAsia="Times New Roman" w:hAnsi="Verdana"/>
                  <w:color w:val="000000"/>
                  <w:sz w:val="20"/>
                  <w:szCs w:val="20"/>
                </w:rPr>
                <w:fldChar w:fldCharType="end"/>
              </w:r>
            </w:ins>
            <w:r>
              <w:rPr>
                <w:rFonts w:ascii="Verdana" w:eastAsia="Times New Roman" w:hAnsi="Verdana"/>
                <w:color w:val="000000"/>
                <w:sz w:val="20"/>
                <w:szCs w:val="20"/>
              </w:rPr>
              <w:t xml:space="preserve">,” </w:t>
            </w:r>
            <w:del w:id="187" w:author="Author" w:date="2015-08-04T00:08:00Z">
              <w:r>
                <w:rPr>
                  <w:rFonts w:ascii="Verdana" w:eastAsia="Times New Roman" w:hAnsi="Verdana"/>
                  <w:color w:val="000000"/>
                  <w:sz w:val="20"/>
                  <w:szCs w:val="20"/>
                </w:rPr>
                <w:delText>draft-ietf-jose-json-web-encryption (work in progress), July 2014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"http://tools.ietf.org/html/draft-ietf-jose-json-web-encryption-31"</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HTML</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188" w:author="Author" w:date="2015-08-04T00:08:00Z">
              <w:r>
                <w:rPr>
                  <w:rFonts w:ascii="Verdana" w:eastAsia="Times New Roman" w:hAnsi="Verdana"/>
                  <w:color w:val="000000"/>
                  <w:sz w:val="20"/>
                  <w:szCs w:val="20"/>
                </w:rPr>
                <w:t>RFC 7516, DOI 10.17487/RFC7516, May 2015.</w:t>
              </w:r>
            </w:ins>
          </w:p>
        </w:tc>
      </w:tr>
      <w:tr w:rsidR="00000000" w14:paraId="36507E5D" w14:textId="77777777">
        <w:trPr>
          <w:divId w:val="1592352159"/>
          <w:tblCellSpacing w:w="15" w:type="dxa"/>
        </w:trPr>
        <w:tc>
          <w:tcPr>
            <w:tcW w:w="0" w:type="auto"/>
            <w:hideMark/>
          </w:tcPr>
          <w:p w14:paraId="6C11A48B" w14:textId="77777777" w:rsidR="00000000" w:rsidRDefault="00B52F4F">
            <w:pPr>
              <w:spacing w:before="0" w:beforeAutospacing="0" w:after="0" w:afterAutospacing="0"/>
              <w:rPr>
                <w:rFonts w:ascii="Verdana" w:eastAsia="Times New Roman" w:hAnsi="Verdana"/>
                <w:color w:val="000000"/>
                <w:sz w:val="20"/>
                <w:szCs w:val="20"/>
              </w:rPr>
            </w:pPr>
            <w:bookmarkStart w:id="189" w:name="JWK"/>
            <w:r>
              <w:rPr>
                <w:rFonts w:ascii="Verdana" w:eastAsia="Times New Roman" w:hAnsi="Verdana"/>
                <w:b/>
                <w:bCs/>
                <w:color w:val="000000"/>
                <w:sz w:val="20"/>
                <w:szCs w:val="20"/>
              </w:rPr>
              <w:t>[JWK]</w:t>
            </w:r>
            <w:bookmarkEnd w:id="189"/>
          </w:p>
        </w:tc>
        <w:tc>
          <w:tcPr>
            <w:tcW w:w="0" w:type="auto"/>
            <w:vAlign w:val="center"/>
            <w:hideMark/>
          </w:tcPr>
          <w:p w14:paraId="7BE25E81" w14:textId="7FF3B374" w:rsidR="00000000" w:rsidRDefault="00B52F4F">
            <w:pPr>
              <w:spacing w:before="0" w:beforeAutospacing="0" w:after="0" w:afterAutospacing="0"/>
              <w:rPr>
                <w:rFonts w:ascii="Verdana" w:eastAsia="Times New Roman" w:hAnsi="Verdana"/>
                <w:color w:val="000000"/>
                <w:sz w:val="20"/>
                <w:szCs w:val="20"/>
              </w:rPr>
            </w:pPr>
            <w:del w:id="190" w:author="Author" w:date="2015-08-04T00:08:00Z">
              <w:r>
                <w:rPr>
                  <w:rFonts w:ascii="Verdana" w:eastAsia="Times New Roman" w:hAnsi="Verdana"/>
                  <w:color w:val="000000"/>
                  <w:sz w:val="20"/>
                  <w:szCs w:val="20"/>
                </w:rPr>
                <w:delText>Jones, M.,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"http://tools.ietf.org/html/draft-ietf-jose-json-web-key"</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 xml:space="preserve">JSON </w:delText>
              </w:r>
              <w:r>
                <w:rPr>
                  <w:rStyle w:val="Hyperlink"/>
                  <w:rFonts w:ascii="Verdana" w:eastAsia="Times New Roman" w:hAnsi="Verdana"/>
                  <w:sz w:val="20"/>
                  <w:szCs w:val="20"/>
                </w:rPr>
                <w:delText>Web Key (JWK)</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draft-ietf-jose-json-web-key (work in progress), July 2014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"http://tools.ietf.org/html/draft-ietf-jose-json-web-key-31"</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HTML</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191" w:author="Author" w:date="2015-08-04T00:08:00Z">
              <w:r>
                <w:rPr>
                  <w:rFonts w:ascii="Verdana" w:eastAsia="Times New Roman" w:hAnsi="Verdana"/>
                  <w:color w:val="000000"/>
                  <w:sz w:val="20"/>
                  <w:szCs w:val="20"/>
                </w:rPr>
                <w:t>Jones, M., “</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"http://tools.ietf.org/html/rfc7517"</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JSON Web Key (JW</w:t>
              </w:r>
              <w:r>
                <w:rPr>
                  <w:rStyle w:val="Hyperlink"/>
                  <w:rFonts w:ascii="Verdana" w:eastAsia="Times New Roman" w:hAnsi="Verdana"/>
                  <w:sz w:val="20"/>
                  <w:szCs w:val="20"/>
                </w:rPr>
                <w:t>K)</w:t>
              </w:r>
              <w:r>
                <w:rPr>
                  <w:rFonts w:ascii="Verdana" w:eastAsia="Times New Roman" w:hAnsi="Verdana"/>
                  <w:color w:val="000000"/>
                  <w:sz w:val="20"/>
                  <w:szCs w:val="20"/>
                </w:rPr>
                <w:fldChar w:fldCharType="end"/>
              </w:r>
              <w:r>
                <w:rPr>
                  <w:rFonts w:ascii="Verdana" w:eastAsia="Times New Roman" w:hAnsi="Verdana"/>
                  <w:color w:val="000000"/>
                  <w:sz w:val="20"/>
                  <w:szCs w:val="20"/>
                </w:rPr>
                <w:t>,” RFC 7517, DOI 10.17487/RFC7517, May 2015.</w:t>
              </w:r>
            </w:ins>
          </w:p>
        </w:tc>
      </w:tr>
      <w:tr w:rsidR="00000000" w14:paraId="004C1DC0" w14:textId="77777777">
        <w:trPr>
          <w:divId w:val="1592352159"/>
          <w:tblCellSpacing w:w="15" w:type="dxa"/>
        </w:trPr>
        <w:tc>
          <w:tcPr>
            <w:tcW w:w="0" w:type="auto"/>
            <w:hideMark/>
          </w:tcPr>
          <w:p w14:paraId="490C873B" w14:textId="77777777" w:rsidR="00000000" w:rsidRDefault="00B52F4F">
            <w:pPr>
              <w:spacing w:before="0" w:beforeAutospacing="0" w:after="0" w:afterAutospacing="0"/>
              <w:rPr>
                <w:rFonts w:ascii="Verdana" w:eastAsia="Times New Roman" w:hAnsi="Verdana"/>
                <w:color w:val="000000"/>
                <w:sz w:val="20"/>
                <w:szCs w:val="20"/>
              </w:rPr>
            </w:pPr>
            <w:bookmarkStart w:id="192" w:name="JWS"/>
            <w:r>
              <w:rPr>
                <w:rFonts w:ascii="Verdana" w:eastAsia="Times New Roman" w:hAnsi="Verdana"/>
                <w:b/>
                <w:bCs/>
                <w:color w:val="000000"/>
                <w:sz w:val="20"/>
                <w:szCs w:val="20"/>
              </w:rPr>
              <w:lastRenderedPageBreak/>
              <w:t>[JWS]</w:t>
            </w:r>
            <w:bookmarkEnd w:id="192"/>
          </w:p>
        </w:tc>
        <w:tc>
          <w:tcPr>
            <w:tcW w:w="0" w:type="auto"/>
            <w:vAlign w:val="center"/>
            <w:hideMark/>
          </w:tcPr>
          <w:p w14:paraId="00ACCD49" w14:textId="687E4C12" w:rsidR="00000000" w:rsidRDefault="00B52F4F">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Bradley, J., and N. Sakimura, “</w:t>
            </w:r>
            <w:del w:id="193" w:author="Author" w:date="2015-08-04T00:08:00Z">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"http://tools.ietf.org/html/draft-i</w:delInstrText>
              </w:r>
              <w:r>
                <w:rPr>
                  <w:rFonts w:ascii="Verdana" w:eastAsia="Times New Roman" w:hAnsi="Verdana"/>
                  <w:color w:val="000000"/>
                  <w:sz w:val="20"/>
                  <w:szCs w:val="20"/>
                </w:rPr>
                <w:delInstrText>etf-jose-json-web-signature"</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JSON Web Signature (JWS)</w:delText>
              </w:r>
              <w:r>
                <w:rPr>
                  <w:rFonts w:ascii="Verdana" w:eastAsia="Times New Roman" w:hAnsi="Verdana"/>
                  <w:color w:val="000000"/>
                  <w:sz w:val="20"/>
                  <w:szCs w:val="20"/>
                </w:rPr>
                <w:fldChar w:fldCharType="end"/>
              </w:r>
            </w:del>
            <w:ins w:id="194" w:author="Author" w:date="2015-08-04T00:08:00Z">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"http://tools.ietf.org/html/rfc7515"</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JSON Web Signature (JWS)</w:t>
              </w:r>
              <w:r>
                <w:rPr>
                  <w:rFonts w:ascii="Verdana" w:eastAsia="Times New Roman" w:hAnsi="Verdana"/>
                  <w:color w:val="000000"/>
                  <w:sz w:val="20"/>
                  <w:szCs w:val="20"/>
                </w:rPr>
                <w:fldChar w:fldCharType="end"/>
              </w:r>
            </w:ins>
            <w:r>
              <w:rPr>
                <w:rFonts w:ascii="Verdana" w:eastAsia="Times New Roman" w:hAnsi="Verdana"/>
                <w:color w:val="000000"/>
                <w:sz w:val="20"/>
                <w:szCs w:val="20"/>
              </w:rPr>
              <w:t xml:space="preserve">,” </w:t>
            </w:r>
            <w:del w:id="195" w:author="Author" w:date="2015-08-04T00:08:00Z">
              <w:r>
                <w:rPr>
                  <w:rFonts w:ascii="Verdana" w:eastAsia="Times New Roman" w:hAnsi="Verdana"/>
                  <w:color w:val="000000"/>
                  <w:sz w:val="20"/>
                  <w:szCs w:val="20"/>
                </w:rPr>
                <w:delText>draft-ietf-jose-json-web-signature (work in progress), July 2014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"http://tools.ietf.org/html/draft-ietf-jose-json-web-signature-31"</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HTML</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196" w:author="Author" w:date="2015-08-04T00:08:00Z">
              <w:r>
                <w:rPr>
                  <w:rFonts w:ascii="Verdana" w:eastAsia="Times New Roman" w:hAnsi="Verdana"/>
                  <w:color w:val="000000"/>
                  <w:sz w:val="20"/>
                  <w:szCs w:val="20"/>
                </w:rPr>
                <w:t>RFC 7515, DOI 10.17487/RFC7515, May 2015.</w:t>
              </w:r>
            </w:ins>
          </w:p>
        </w:tc>
      </w:tr>
      <w:tr w:rsidR="00000000" w14:paraId="4B324EA3" w14:textId="77777777">
        <w:trPr>
          <w:divId w:val="1592352159"/>
          <w:tblCellSpacing w:w="15" w:type="dxa"/>
        </w:trPr>
        <w:tc>
          <w:tcPr>
            <w:tcW w:w="0" w:type="auto"/>
            <w:hideMark/>
          </w:tcPr>
          <w:p w14:paraId="031DF305" w14:textId="77777777" w:rsidR="00000000" w:rsidRDefault="00B52F4F">
            <w:pPr>
              <w:spacing w:before="0" w:beforeAutospacing="0" w:after="0" w:afterAutospacing="0"/>
              <w:rPr>
                <w:rFonts w:ascii="Verdana" w:eastAsia="Times New Roman" w:hAnsi="Verdana"/>
                <w:color w:val="000000"/>
                <w:sz w:val="20"/>
                <w:szCs w:val="20"/>
              </w:rPr>
            </w:pPr>
            <w:bookmarkStart w:id="197" w:name="JWT"/>
            <w:r>
              <w:rPr>
                <w:rFonts w:ascii="Verdana" w:eastAsia="Times New Roman" w:hAnsi="Verdana"/>
                <w:b/>
                <w:bCs/>
                <w:color w:val="000000"/>
                <w:sz w:val="20"/>
                <w:szCs w:val="20"/>
              </w:rPr>
              <w:t>[JWT]</w:t>
            </w:r>
            <w:bookmarkEnd w:id="197"/>
          </w:p>
        </w:tc>
        <w:tc>
          <w:tcPr>
            <w:tcW w:w="0" w:type="auto"/>
            <w:vAlign w:val="center"/>
            <w:hideMark/>
          </w:tcPr>
          <w:p w14:paraId="2F00C27F" w14:textId="41CAFDFB" w:rsidR="00000000" w:rsidRDefault="00B52F4F">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Bradley, J., and N. Sakimura, “</w:t>
            </w:r>
            <w:del w:id="198" w:author="Author" w:date="2015-08-04T00:08:00Z">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"http://tools.ietf.org/html/draft-ietf-oauth-json-web-token"</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JSON Web Token (JWT)</w:delText>
              </w:r>
              <w:r>
                <w:rPr>
                  <w:rFonts w:ascii="Verdana" w:eastAsia="Times New Roman" w:hAnsi="Verdana"/>
                  <w:color w:val="000000"/>
                  <w:sz w:val="20"/>
                  <w:szCs w:val="20"/>
                </w:rPr>
                <w:fldChar w:fldCharType="end"/>
              </w:r>
            </w:del>
            <w:ins w:id="199" w:author="Author" w:date="2015-08-04T00:08:00Z">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"http://tools.ietf.org/html/rfc7519"</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JSON Web Token (JWT)</w:t>
              </w:r>
              <w:r>
                <w:rPr>
                  <w:rFonts w:ascii="Verdana" w:eastAsia="Times New Roman" w:hAnsi="Verdana"/>
                  <w:color w:val="000000"/>
                  <w:sz w:val="20"/>
                  <w:szCs w:val="20"/>
                </w:rPr>
                <w:fldChar w:fldCharType="end"/>
              </w:r>
            </w:ins>
            <w:r>
              <w:rPr>
                <w:rFonts w:ascii="Verdana" w:eastAsia="Times New Roman" w:hAnsi="Verdana"/>
                <w:color w:val="000000"/>
                <w:sz w:val="20"/>
                <w:szCs w:val="20"/>
              </w:rPr>
              <w:t xml:space="preserve">,” </w:t>
            </w:r>
            <w:del w:id="200" w:author="Author" w:date="2015-08-04T00:08:00Z">
              <w:r>
                <w:rPr>
                  <w:rFonts w:ascii="Verdana" w:eastAsia="Times New Roman" w:hAnsi="Verdana"/>
                  <w:color w:val="000000"/>
                  <w:sz w:val="20"/>
                  <w:szCs w:val="20"/>
                </w:rPr>
                <w:delText>draft-ietf-oauth-json-web-token (work in progress), July 2014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"http://tools.ietf.org/html/draft-ietf-oauth-json-web-token-25"</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HTML</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201" w:author="Author" w:date="2015-08-04T00:08:00Z">
              <w:r>
                <w:rPr>
                  <w:rFonts w:ascii="Verdana" w:eastAsia="Times New Roman" w:hAnsi="Verdana"/>
                  <w:color w:val="000000"/>
                  <w:sz w:val="20"/>
                  <w:szCs w:val="20"/>
                </w:rPr>
                <w:t>RFC 7519, DOI 10.17487/RFC7519, May 2015.</w:t>
              </w:r>
            </w:ins>
          </w:p>
        </w:tc>
      </w:tr>
      <w:tr w:rsidR="00000000" w14:paraId="239196F6" w14:textId="77777777">
        <w:trPr>
          <w:divId w:val="1592352159"/>
          <w:tblCellSpacing w:w="15" w:type="dxa"/>
        </w:trPr>
        <w:tc>
          <w:tcPr>
            <w:tcW w:w="0" w:type="auto"/>
            <w:hideMark/>
          </w:tcPr>
          <w:p w14:paraId="63FF9782" w14:textId="77777777" w:rsidR="00000000" w:rsidRDefault="00B52F4F">
            <w:pPr>
              <w:spacing w:before="0" w:beforeAutospacing="0" w:after="0" w:afterAutospacing="0"/>
              <w:rPr>
                <w:rFonts w:ascii="Verdana" w:eastAsia="Times New Roman" w:hAnsi="Verdana"/>
                <w:color w:val="000000"/>
                <w:sz w:val="20"/>
                <w:szCs w:val="20"/>
              </w:rPr>
            </w:pPr>
            <w:bookmarkStart w:id="202" w:name="OAuth.Responses"/>
            <w:r>
              <w:rPr>
                <w:rFonts w:ascii="Verdana" w:eastAsia="Times New Roman" w:hAnsi="Verdana"/>
                <w:b/>
                <w:bCs/>
                <w:color w:val="000000"/>
                <w:sz w:val="20"/>
                <w:szCs w:val="20"/>
              </w:rPr>
              <w:t>[OAuth.Responses]</w:t>
            </w:r>
            <w:bookmarkEnd w:id="202"/>
          </w:p>
        </w:tc>
        <w:tc>
          <w:tcPr>
            <w:tcW w:w="0" w:type="auto"/>
            <w:vAlign w:val="center"/>
            <w:hideMark/>
          </w:tcPr>
          <w:p w14:paraId="5F643D54" w14:textId="77777777" w:rsidR="00000000" w:rsidRDefault="00B52F4F">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de Medeiros, B., Ed., Scurtescu, M., Tarjan, P., and M. Jones, “</w:t>
            </w:r>
            <w:hyperlink r:id="rId6" w:history="1">
              <w:r>
                <w:rPr>
                  <w:rStyle w:val="Hyperlink"/>
                  <w:rFonts w:ascii="Verdana" w:eastAsia="Times New Roman" w:hAnsi="Verdana"/>
                  <w:sz w:val="20"/>
                  <w:szCs w:val="20"/>
                </w:rPr>
                <w:t>OAuth 2.0 Multiple Response Type Encoding Practices</w:t>
              </w:r>
            </w:hyperlink>
            <w:r>
              <w:rPr>
                <w:rFonts w:ascii="Verdana" w:eastAsia="Times New Roman" w:hAnsi="Verdana"/>
                <w:color w:val="000000"/>
                <w:sz w:val="20"/>
                <w:szCs w:val="20"/>
              </w:rPr>
              <w:t>,” February 2014.</w:t>
            </w:r>
          </w:p>
        </w:tc>
      </w:tr>
      <w:tr w:rsidR="00000000" w14:paraId="084B4BE5" w14:textId="77777777">
        <w:trPr>
          <w:divId w:val="1592352159"/>
          <w:tblCellSpacing w:w="15" w:type="dxa"/>
        </w:trPr>
        <w:tc>
          <w:tcPr>
            <w:tcW w:w="0" w:type="auto"/>
            <w:hideMark/>
          </w:tcPr>
          <w:p w14:paraId="23590DDF" w14:textId="77777777" w:rsidR="00000000" w:rsidRDefault="00B52F4F">
            <w:pPr>
              <w:spacing w:before="0" w:beforeAutospacing="0" w:after="0" w:afterAutospacing="0"/>
              <w:rPr>
                <w:rFonts w:ascii="Verdana" w:eastAsia="Times New Roman" w:hAnsi="Verdana"/>
                <w:color w:val="000000"/>
                <w:sz w:val="20"/>
                <w:szCs w:val="20"/>
              </w:rPr>
            </w:pPr>
            <w:bookmarkStart w:id="203" w:name="OpenID.Core"/>
            <w:r>
              <w:rPr>
                <w:rFonts w:ascii="Verdana" w:eastAsia="Times New Roman" w:hAnsi="Verdana"/>
                <w:b/>
                <w:bCs/>
                <w:color w:val="000000"/>
                <w:sz w:val="20"/>
                <w:szCs w:val="20"/>
              </w:rPr>
              <w:t>[OpenID.Core]</w:t>
            </w:r>
            <w:bookmarkEnd w:id="203"/>
          </w:p>
        </w:tc>
        <w:tc>
          <w:tcPr>
            <w:tcW w:w="0" w:type="auto"/>
            <w:vAlign w:val="center"/>
            <w:hideMark/>
          </w:tcPr>
          <w:p w14:paraId="2A75E7D3" w14:textId="237E55C2" w:rsidR="00000000" w:rsidRDefault="00B52F4F">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 M., de Medeiros, B., and C. Mortimore, “</w:t>
            </w:r>
            <w:hyperlink r:id="rId7" w:history="1">
              <w:r>
                <w:rPr>
                  <w:rStyle w:val="Hyperlink"/>
                  <w:rFonts w:ascii="Verdana" w:eastAsia="Times New Roman" w:hAnsi="Verdana"/>
                  <w:sz w:val="20"/>
                  <w:szCs w:val="20"/>
                </w:rPr>
                <w:t>OpenID Connect Core 1.0</w:t>
              </w:r>
            </w:hyperlink>
            <w:r>
              <w:rPr>
                <w:rFonts w:ascii="Verdana" w:eastAsia="Times New Roman" w:hAnsi="Verdana"/>
                <w:color w:val="000000"/>
                <w:sz w:val="20"/>
                <w:szCs w:val="20"/>
              </w:rPr>
              <w:t xml:space="preserve">,” </w:t>
            </w:r>
            <w:del w:id="204" w:author="Author" w:date="2015-08-04T00:08:00Z">
              <w:r>
                <w:rPr>
                  <w:rFonts w:ascii="Verdana" w:eastAsia="Times New Roman" w:hAnsi="Verdana"/>
                  <w:color w:val="000000"/>
                  <w:sz w:val="20"/>
                  <w:szCs w:val="20"/>
                </w:rPr>
                <w:delText>N</w:delText>
              </w:r>
              <w:r>
                <w:rPr>
                  <w:rFonts w:ascii="Verdana" w:eastAsia="Times New Roman" w:hAnsi="Verdana"/>
                  <w:color w:val="000000"/>
                  <w:sz w:val="20"/>
                  <w:szCs w:val="20"/>
                </w:rPr>
                <w:delText>ovember 2014.</w:delText>
              </w:r>
            </w:del>
            <w:ins w:id="205" w:author="Author" w:date="2015-08-04T00:08:00Z">
              <w:r>
                <w:rPr>
                  <w:rFonts w:ascii="Verdana" w:eastAsia="Times New Roman" w:hAnsi="Verdana"/>
                  <w:color w:val="000000"/>
                  <w:sz w:val="20"/>
                  <w:szCs w:val="20"/>
                </w:rPr>
                <w:t>August 2015.</w:t>
              </w:r>
            </w:ins>
          </w:p>
        </w:tc>
      </w:tr>
      <w:tr w:rsidR="00000000" w14:paraId="3F53ED31" w14:textId="77777777">
        <w:trPr>
          <w:divId w:val="1592352159"/>
          <w:tblCellSpacing w:w="15" w:type="dxa"/>
        </w:trPr>
        <w:tc>
          <w:tcPr>
            <w:tcW w:w="0" w:type="auto"/>
            <w:hideMark/>
          </w:tcPr>
          <w:p w14:paraId="4BAB332F" w14:textId="77777777" w:rsidR="00000000" w:rsidRDefault="00B52F4F">
            <w:pPr>
              <w:spacing w:before="0" w:beforeAutospacing="0" w:after="0" w:afterAutospacing="0"/>
              <w:rPr>
                <w:rFonts w:ascii="Verdana" w:eastAsia="Times New Roman" w:hAnsi="Verdana"/>
                <w:color w:val="000000"/>
                <w:sz w:val="20"/>
                <w:szCs w:val="20"/>
              </w:rPr>
            </w:pPr>
            <w:bookmarkStart w:id="206" w:name="OpenID.Registration"/>
            <w:r>
              <w:rPr>
                <w:rFonts w:ascii="Verdana" w:eastAsia="Times New Roman" w:hAnsi="Verdana"/>
                <w:b/>
                <w:bCs/>
                <w:color w:val="000000"/>
                <w:sz w:val="20"/>
                <w:szCs w:val="20"/>
              </w:rPr>
              <w:t>[OpenID.Registration]</w:t>
            </w:r>
            <w:bookmarkEnd w:id="206"/>
          </w:p>
        </w:tc>
        <w:tc>
          <w:tcPr>
            <w:tcW w:w="0" w:type="auto"/>
            <w:vAlign w:val="center"/>
            <w:hideMark/>
          </w:tcPr>
          <w:p w14:paraId="01D76540" w14:textId="40ACC992" w:rsidR="00000000" w:rsidRDefault="00B52F4F">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and M. Jones, “</w:t>
            </w:r>
            <w:hyperlink r:id="rId8" w:history="1">
              <w:r>
                <w:rPr>
                  <w:rStyle w:val="Hyperlink"/>
                  <w:rFonts w:ascii="Verdana" w:eastAsia="Times New Roman" w:hAnsi="Verdana"/>
                  <w:sz w:val="20"/>
                  <w:szCs w:val="20"/>
                </w:rPr>
                <w:t>Op</w:t>
              </w:r>
              <w:r>
                <w:rPr>
                  <w:rStyle w:val="Hyperlink"/>
                  <w:rFonts w:ascii="Verdana" w:eastAsia="Times New Roman" w:hAnsi="Verdana"/>
                  <w:sz w:val="20"/>
                  <w:szCs w:val="20"/>
                </w:rPr>
                <w:t>enID Connect Dynamic Client Registration 1.0</w:t>
              </w:r>
            </w:hyperlink>
            <w:r>
              <w:rPr>
                <w:rFonts w:ascii="Verdana" w:eastAsia="Times New Roman" w:hAnsi="Verdana"/>
                <w:color w:val="000000"/>
                <w:sz w:val="20"/>
                <w:szCs w:val="20"/>
              </w:rPr>
              <w:t xml:space="preserve">,” </w:t>
            </w:r>
            <w:del w:id="207" w:author="Author" w:date="2015-08-04T00:08:00Z">
              <w:r>
                <w:rPr>
                  <w:rFonts w:ascii="Verdana" w:eastAsia="Times New Roman" w:hAnsi="Verdana"/>
                  <w:color w:val="000000"/>
                  <w:sz w:val="20"/>
                  <w:szCs w:val="20"/>
                </w:rPr>
                <w:delText>November 2014.</w:delText>
              </w:r>
            </w:del>
            <w:ins w:id="208" w:author="Author" w:date="2015-08-04T00:08:00Z">
              <w:r>
                <w:rPr>
                  <w:rFonts w:ascii="Verdana" w:eastAsia="Times New Roman" w:hAnsi="Verdana"/>
                  <w:color w:val="000000"/>
                  <w:sz w:val="20"/>
                  <w:szCs w:val="20"/>
                </w:rPr>
                <w:t>August 2015.</w:t>
              </w:r>
            </w:ins>
          </w:p>
        </w:tc>
      </w:tr>
      <w:tr w:rsidR="00000000" w14:paraId="65662731" w14:textId="77777777">
        <w:trPr>
          <w:divId w:val="1592352159"/>
          <w:tblCellSpacing w:w="15" w:type="dxa"/>
        </w:trPr>
        <w:tc>
          <w:tcPr>
            <w:tcW w:w="0" w:type="auto"/>
            <w:hideMark/>
          </w:tcPr>
          <w:p w14:paraId="11BF3956" w14:textId="77777777" w:rsidR="00000000" w:rsidRDefault="00B52F4F">
            <w:pPr>
              <w:spacing w:before="0" w:beforeAutospacing="0" w:after="0" w:afterAutospacing="0"/>
              <w:rPr>
                <w:rFonts w:ascii="Verdana" w:eastAsia="Times New Roman" w:hAnsi="Verdana"/>
                <w:color w:val="000000"/>
                <w:sz w:val="20"/>
                <w:szCs w:val="20"/>
              </w:rPr>
            </w:pPr>
            <w:bookmarkStart w:id="209" w:name="RFC2119"/>
            <w:r>
              <w:rPr>
                <w:rFonts w:ascii="Verdana" w:eastAsia="Times New Roman" w:hAnsi="Verdana"/>
                <w:b/>
                <w:bCs/>
                <w:color w:val="000000"/>
                <w:sz w:val="20"/>
                <w:szCs w:val="20"/>
              </w:rPr>
              <w:t>[RFC2119]</w:t>
            </w:r>
            <w:bookmarkEnd w:id="209"/>
          </w:p>
        </w:tc>
        <w:tc>
          <w:tcPr>
            <w:tcW w:w="0" w:type="auto"/>
            <w:vAlign w:val="center"/>
            <w:hideMark/>
          </w:tcPr>
          <w:p w14:paraId="70075C20" w14:textId="3FBDB490" w:rsidR="00000000" w:rsidRDefault="00B52F4F">
            <w:pPr>
              <w:spacing w:before="0" w:beforeAutospacing="0" w:after="0" w:afterAutospacing="0"/>
              <w:rPr>
                <w:rFonts w:ascii="Verdana" w:eastAsia="Times New Roman" w:hAnsi="Verdana"/>
                <w:color w:val="000000"/>
                <w:sz w:val="20"/>
                <w:szCs w:val="20"/>
              </w:rPr>
            </w:pPr>
            <w:del w:id="210" w:author="Author" w:date="2015-08-04T00:08:00Z">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"mailto:sob@harvard.edu"</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Bradner, S.</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"http://tools.ietf.org/html/rfc2119"</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Key words for use in RFCs to Indicate Requirement Levels</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BCP 14, RFC 2119, March 1997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"http://www.rfc-editor.org/rfc/rfc2119.txt"</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TXT</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"http://xml.resource.org/public/rfc/html/rfc2119.html"</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HTML</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"http://xml.resource.org/public/rfc/xml/rfc2119.xml"</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XML</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211" w:author="Author" w:date="2015-08-04T00:08:00Z">
              <w:r>
                <w:rPr>
                  <w:rFonts w:ascii="Verdana" w:eastAsia="Times New Roman" w:hAnsi="Verdana"/>
                  <w:color w:val="000000"/>
                  <w:sz w:val="20"/>
                  <w:szCs w:val="20"/>
                </w:rPr>
                <w:t>Bradner, S., “</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"http://www.rfc-editor.org/info/rfc2119"</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Key words for use in RFCs to Indicate Requirement Levels</w:t>
              </w:r>
              <w:r>
                <w:rPr>
                  <w:rFonts w:ascii="Verdana" w:eastAsia="Times New Roman" w:hAnsi="Verdana"/>
                  <w:color w:val="000000"/>
                  <w:sz w:val="20"/>
                  <w:szCs w:val="20"/>
                </w:rPr>
                <w:fldChar w:fldCharType="end"/>
              </w:r>
              <w:r>
                <w:rPr>
                  <w:rFonts w:ascii="Verdana" w:eastAsia="Times New Roman" w:hAnsi="Verdana"/>
                  <w:color w:val="000000"/>
                  <w:sz w:val="20"/>
                  <w:szCs w:val="20"/>
                </w:rPr>
                <w:t>,” BCP 14, RFC 2119, DOI 10.17487/RFC2119, March 1997.</w:t>
              </w:r>
            </w:ins>
          </w:p>
        </w:tc>
      </w:tr>
      <w:tr w:rsidR="00000000" w14:paraId="329ECF9E" w14:textId="77777777">
        <w:trPr>
          <w:divId w:val="1592352159"/>
          <w:tblCellSpacing w:w="15" w:type="dxa"/>
        </w:trPr>
        <w:tc>
          <w:tcPr>
            <w:tcW w:w="0" w:type="auto"/>
            <w:hideMark/>
          </w:tcPr>
          <w:p w14:paraId="1AFA6E7A" w14:textId="77777777" w:rsidR="00000000" w:rsidRDefault="00B52F4F">
            <w:pPr>
              <w:spacing w:before="0" w:beforeAutospacing="0" w:after="0" w:afterAutospacing="0"/>
              <w:rPr>
                <w:rFonts w:ascii="Verdana" w:eastAsia="Times New Roman" w:hAnsi="Verdana"/>
                <w:color w:val="000000"/>
                <w:sz w:val="20"/>
                <w:szCs w:val="20"/>
              </w:rPr>
            </w:pPr>
            <w:bookmarkStart w:id="212" w:name="RFC2246"/>
            <w:r>
              <w:rPr>
                <w:rFonts w:ascii="Verdana" w:eastAsia="Times New Roman" w:hAnsi="Verdana"/>
                <w:b/>
                <w:bCs/>
                <w:color w:val="000000"/>
                <w:sz w:val="20"/>
                <w:szCs w:val="20"/>
              </w:rPr>
              <w:t>[RFC2246]</w:t>
            </w:r>
            <w:bookmarkEnd w:id="212"/>
          </w:p>
        </w:tc>
        <w:tc>
          <w:tcPr>
            <w:tcW w:w="0" w:type="auto"/>
            <w:vAlign w:val="center"/>
            <w:hideMark/>
          </w:tcPr>
          <w:p w14:paraId="146CF279" w14:textId="6BC4DFF0" w:rsidR="00000000" w:rsidRDefault="00B52F4F">
            <w:pPr>
              <w:spacing w:before="0" w:beforeAutospacing="0" w:after="0" w:afterAutospacing="0"/>
              <w:rPr>
                <w:rFonts w:ascii="Verdana" w:eastAsia="Times New Roman" w:hAnsi="Verdana"/>
                <w:color w:val="000000"/>
                <w:sz w:val="20"/>
                <w:szCs w:val="20"/>
              </w:rPr>
            </w:pPr>
            <w:del w:id="213" w:author="Author" w:date="2015-08-04T00:08:00Z">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"mailto:tdierks@certicom.com"</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Dierks, T.</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and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"mailto:callen@certicom.com"</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C. Allen</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"http://tools.ietf.org/html/rfc2246"</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The TLS Protocol Version 1.0</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RFC 2246, January 1999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"http://www.rfc-editor.org/rfc/rfc2246.txt"</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TXT</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214" w:author="Author" w:date="2015-08-04T00:08:00Z">
              <w:r>
                <w:rPr>
                  <w:rFonts w:ascii="Verdana" w:eastAsia="Times New Roman" w:hAnsi="Verdana"/>
                  <w:color w:val="000000"/>
                  <w:sz w:val="20"/>
                  <w:szCs w:val="20"/>
                </w:rPr>
                <w:t>Dierks, T. and C. Allen, “</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"http://www.rfc-editor.org/info/rfc2246"</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The TLS Protocol Version 1.0</w:t>
              </w:r>
              <w:r>
                <w:rPr>
                  <w:rFonts w:ascii="Verdana" w:eastAsia="Times New Roman" w:hAnsi="Verdana"/>
                  <w:color w:val="000000"/>
                  <w:sz w:val="20"/>
                  <w:szCs w:val="20"/>
                </w:rPr>
                <w:fldChar w:fldCharType="end"/>
              </w:r>
              <w:r>
                <w:rPr>
                  <w:rFonts w:ascii="Verdana" w:eastAsia="Times New Roman" w:hAnsi="Verdana"/>
                  <w:color w:val="000000"/>
                  <w:sz w:val="20"/>
                  <w:szCs w:val="20"/>
                </w:rPr>
                <w:t>,” RFC 2246, DOI 10.17487/RFC2246, January 1999.</w:t>
              </w:r>
            </w:ins>
          </w:p>
        </w:tc>
      </w:tr>
      <w:tr w:rsidR="00000000" w14:paraId="1DB65C91" w14:textId="77777777">
        <w:trPr>
          <w:divId w:val="1592352159"/>
          <w:tblCellSpacing w:w="15" w:type="dxa"/>
        </w:trPr>
        <w:tc>
          <w:tcPr>
            <w:tcW w:w="0" w:type="auto"/>
            <w:hideMark/>
          </w:tcPr>
          <w:p w14:paraId="118FBB11" w14:textId="77777777" w:rsidR="00000000" w:rsidRDefault="00B52F4F">
            <w:pPr>
              <w:spacing w:before="0" w:beforeAutospacing="0" w:after="0" w:afterAutospacing="0"/>
              <w:rPr>
                <w:rFonts w:ascii="Verdana" w:eastAsia="Times New Roman" w:hAnsi="Verdana"/>
                <w:color w:val="000000"/>
                <w:sz w:val="20"/>
                <w:szCs w:val="20"/>
              </w:rPr>
            </w:pPr>
            <w:bookmarkStart w:id="215" w:name="RFC3986"/>
            <w:r>
              <w:rPr>
                <w:rFonts w:ascii="Verdana" w:eastAsia="Times New Roman" w:hAnsi="Verdana"/>
                <w:b/>
                <w:bCs/>
                <w:color w:val="000000"/>
                <w:sz w:val="20"/>
                <w:szCs w:val="20"/>
              </w:rPr>
              <w:t>[RFC3986]</w:t>
            </w:r>
            <w:bookmarkEnd w:id="215"/>
          </w:p>
        </w:tc>
        <w:tc>
          <w:tcPr>
            <w:tcW w:w="0" w:type="auto"/>
            <w:vAlign w:val="center"/>
            <w:hideMark/>
          </w:tcPr>
          <w:p w14:paraId="52082669" w14:textId="7ACFDC0A" w:rsidR="00000000" w:rsidRDefault="00B52F4F">
            <w:pPr>
              <w:spacing w:before="0" w:beforeAutospacing="0" w:after="0" w:afterAutospacing="0"/>
              <w:rPr>
                <w:rFonts w:ascii="Verdana" w:eastAsia="Times New Roman" w:hAnsi="Verdana"/>
                <w:color w:val="000000"/>
                <w:sz w:val="20"/>
                <w:szCs w:val="20"/>
              </w:rPr>
            </w:pPr>
            <w:del w:id="216" w:author="Author" w:date="2015-08-04T00:08:00Z">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"mailto</w:delInstrText>
              </w:r>
              <w:r>
                <w:rPr>
                  <w:rFonts w:ascii="Verdana" w:eastAsia="Times New Roman" w:hAnsi="Verdana"/>
                  <w:color w:val="000000"/>
                  <w:sz w:val="20"/>
                  <w:szCs w:val="20"/>
                </w:rPr>
                <w:delInstrText>:timbl@w3.org"</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Berners-Lee, T.</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"mailto:fielding@gbiv.com"</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Fielding, R.</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and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"mailto:LMM@acm.org"</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L. Masinter</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"http://tools.ietf.org/html/rfc3986"</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Uniform Resource Identifier (URI): Generic Syntax</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STD 66, R</w:delText>
              </w:r>
              <w:r>
                <w:rPr>
                  <w:rFonts w:ascii="Verdana" w:eastAsia="Times New Roman" w:hAnsi="Verdana"/>
                  <w:color w:val="000000"/>
                  <w:sz w:val="20"/>
                  <w:szCs w:val="20"/>
                </w:rPr>
                <w:delText>FC 3986, January 2005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"http://www.rfc-editor.org/rfc/rfc3986.txt"</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TXT</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"http://xml.resource.org/public/rfc/html/rfc3986.html"</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HTML</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"http://xml.resource.org/public/rfc/xml/rfc3986.xml"</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XML</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217" w:author="Author" w:date="2015-08-04T00:08:00Z">
              <w:r>
                <w:rPr>
                  <w:rFonts w:ascii="Verdana" w:eastAsia="Times New Roman" w:hAnsi="Verdana"/>
                  <w:color w:val="000000"/>
                  <w:sz w:val="20"/>
                  <w:szCs w:val="20"/>
                </w:rPr>
                <w:t>Berners-Lee, T., Fielding, R., and L. Masinter, “</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"http://www.rfc-editor.org/info/rfc3986"</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Uniform Resource Identifier (URI): Generic Syntax</w:t>
              </w:r>
              <w:r>
                <w:rPr>
                  <w:rFonts w:ascii="Verdana" w:eastAsia="Times New Roman" w:hAnsi="Verdana"/>
                  <w:color w:val="000000"/>
                  <w:sz w:val="20"/>
                  <w:szCs w:val="20"/>
                </w:rPr>
                <w:fldChar w:fldCharType="end"/>
              </w:r>
              <w:r>
                <w:rPr>
                  <w:rFonts w:ascii="Verdana" w:eastAsia="Times New Roman" w:hAnsi="Verdana"/>
                  <w:color w:val="000000"/>
                  <w:sz w:val="20"/>
                  <w:szCs w:val="20"/>
                </w:rPr>
                <w:t>,” STD 66, RFC 3986, DOI 10.17487/RFC3986, January 2005.</w:t>
              </w:r>
            </w:ins>
          </w:p>
        </w:tc>
      </w:tr>
      <w:tr w:rsidR="00000000" w14:paraId="5B0B0B72" w14:textId="77777777">
        <w:trPr>
          <w:divId w:val="1592352159"/>
          <w:tblCellSpacing w:w="15" w:type="dxa"/>
        </w:trPr>
        <w:tc>
          <w:tcPr>
            <w:tcW w:w="0" w:type="auto"/>
            <w:hideMark/>
          </w:tcPr>
          <w:p w14:paraId="7809F905" w14:textId="77777777" w:rsidR="00000000" w:rsidRDefault="00B52F4F">
            <w:pPr>
              <w:spacing w:before="0" w:beforeAutospacing="0" w:after="0" w:afterAutospacing="0"/>
              <w:rPr>
                <w:rFonts w:ascii="Verdana" w:eastAsia="Times New Roman" w:hAnsi="Verdana"/>
                <w:color w:val="000000"/>
                <w:sz w:val="20"/>
                <w:szCs w:val="20"/>
              </w:rPr>
            </w:pPr>
            <w:bookmarkStart w:id="218" w:name="RFC5246"/>
            <w:r>
              <w:rPr>
                <w:rFonts w:ascii="Verdana" w:eastAsia="Times New Roman" w:hAnsi="Verdana"/>
                <w:b/>
                <w:bCs/>
                <w:color w:val="000000"/>
                <w:sz w:val="20"/>
                <w:szCs w:val="20"/>
              </w:rPr>
              <w:t>[RFC5246]</w:t>
            </w:r>
            <w:bookmarkEnd w:id="218"/>
          </w:p>
        </w:tc>
        <w:tc>
          <w:tcPr>
            <w:tcW w:w="0" w:type="auto"/>
            <w:vAlign w:val="center"/>
            <w:hideMark/>
          </w:tcPr>
          <w:p w14:paraId="31A3268F" w14:textId="1E3273C0" w:rsidR="00000000" w:rsidRDefault="00B52F4F">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Dierks, T. and E. Rescorla, “</w:t>
            </w:r>
            <w:del w:id="219" w:author="Author" w:date="2015-08-04T00:08:00Z">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"http://tools.ietf.org/html/rfc5246"</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The Transport Layer Security (TLS) Protocol Version 1.2</w:delText>
              </w:r>
              <w:r>
                <w:rPr>
                  <w:rFonts w:ascii="Verdana" w:eastAsia="Times New Roman" w:hAnsi="Verdana"/>
                  <w:color w:val="000000"/>
                  <w:sz w:val="20"/>
                  <w:szCs w:val="20"/>
                </w:rPr>
                <w:fldChar w:fldCharType="end"/>
              </w:r>
            </w:del>
            <w:ins w:id="220" w:author="Author" w:date="2015-08-04T00:08:00Z">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"http://www.rfc-editor.org/info/rfc5246"</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The Transport Layer Security (TLS) Protocol Version 1.2</w:t>
              </w:r>
              <w:r>
                <w:rPr>
                  <w:rFonts w:ascii="Verdana" w:eastAsia="Times New Roman" w:hAnsi="Verdana"/>
                  <w:color w:val="000000"/>
                  <w:sz w:val="20"/>
                  <w:szCs w:val="20"/>
                </w:rPr>
                <w:fldChar w:fldCharType="end"/>
              </w:r>
            </w:ins>
            <w:r>
              <w:rPr>
                <w:rFonts w:ascii="Verdana" w:eastAsia="Times New Roman" w:hAnsi="Verdana"/>
                <w:color w:val="000000"/>
                <w:sz w:val="20"/>
                <w:szCs w:val="20"/>
              </w:rPr>
              <w:t xml:space="preserve">,” RFC 5246, </w:t>
            </w:r>
            <w:ins w:id="221" w:author="Author" w:date="2015-08-04T00:08:00Z">
              <w:r>
                <w:rPr>
                  <w:rFonts w:ascii="Verdana" w:eastAsia="Times New Roman" w:hAnsi="Verdana"/>
                  <w:color w:val="000000"/>
                  <w:sz w:val="20"/>
                  <w:szCs w:val="20"/>
                </w:rPr>
                <w:t xml:space="preserve">DOI 10.17487/RFC5246, </w:t>
              </w:r>
            </w:ins>
            <w:r>
              <w:rPr>
                <w:rFonts w:ascii="Verdana" w:eastAsia="Times New Roman" w:hAnsi="Verdana"/>
                <w:color w:val="000000"/>
                <w:sz w:val="20"/>
                <w:szCs w:val="20"/>
              </w:rPr>
              <w:t>August 2008</w:t>
            </w:r>
            <w:del w:id="222" w:author="Author" w:date="2015-08-04T00:08:00Z">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"http://www.rfc-editor.org/rfc/rfc5246.txt"</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TXT</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223" w:author="Author" w:date="2015-08-04T00:08:00Z">
              <w:r>
                <w:rPr>
                  <w:rFonts w:ascii="Verdana" w:eastAsia="Times New Roman" w:hAnsi="Verdana"/>
                  <w:color w:val="000000"/>
                  <w:sz w:val="20"/>
                  <w:szCs w:val="20"/>
                </w:rPr>
                <w:t>.</w:t>
              </w:r>
            </w:ins>
          </w:p>
        </w:tc>
      </w:tr>
      <w:tr w:rsidR="00000000" w14:paraId="6CC53C90" w14:textId="77777777">
        <w:trPr>
          <w:divId w:val="1592352159"/>
          <w:tblCellSpacing w:w="15" w:type="dxa"/>
        </w:trPr>
        <w:tc>
          <w:tcPr>
            <w:tcW w:w="0" w:type="auto"/>
            <w:hideMark/>
          </w:tcPr>
          <w:p w14:paraId="51C309E7" w14:textId="77777777" w:rsidR="00000000" w:rsidRDefault="00B52F4F">
            <w:pPr>
              <w:spacing w:before="0" w:beforeAutospacing="0" w:after="0" w:afterAutospacing="0"/>
              <w:rPr>
                <w:rFonts w:ascii="Verdana" w:eastAsia="Times New Roman" w:hAnsi="Verdana"/>
                <w:color w:val="000000"/>
                <w:sz w:val="20"/>
                <w:szCs w:val="20"/>
              </w:rPr>
            </w:pPr>
            <w:bookmarkStart w:id="224" w:name="RFC5322"/>
            <w:r>
              <w:rPr>
                <w:rFonts w:ascii="Verdana" w:eastAsia="Times New Roman" w:hAnsi="Verdana"/>
                <w:b/>
                <w:bCs/>
                <w:color w:val="000000"/>
                <w:sz w:val="20"/>
                <w:szCs w:val="20"/>
              </w:rPr>
              <w:t>[RFC5322]</w:t>
            </w:r>
            <w:bookmarkEnd w:id="224"/>
          </w:p>
        </w:tc>
        <w:tc>
          <w:tcPr>
            <w:tcW w:w="0" w:type="auto"/>
            <w:vAlign w:val="center"/>
            <w:hideMark/>
          </w:tcPr>
          <w:p w14:paraId="425FB590" w14:textId="108F3D4F" w:rsidR="00000000" w:rsidRDefault="00B52F4F">
            <w:pPr>
              <w:spacing w:before="0" w:beforeAutospacing="0" w:after="0" w:afterAutospacing="0"/>
              <w:rPr>
                <w:rFonts w:ascii="Verdana" w:eastAsia="Times New Roman" w:hAnsi="Verdana"/>
                <w:color w:val="000000"/>
                <w:sz w:val="20"/>
                <w:szCs w:val="20"/>
              </w:rPr>
            </w:pPr>
            <w:del w:id="225" w:author="Author" w:date="2015-08-04T00:08:00Z">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"mailt</w:delInstrText>
              </w:r>
              <w:r>
                <w:rPr>
                  <w:rFonts w:ascii="Verdana" w:eastAsia="Times New Roman" w:hAnsi="Verdana"/>
                  <w:color w:val="000000"/>
                  <w:sz w:val="20"/>
                  <w:szCs w:val="20"/>
                </w:rPr>
                <w:delInstrText>o:presnick@qualcomm.com"</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Resnick, P., Ed.</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"http://tools.ietf.org/html/rfc5322"</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Internet Message Format</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RFC 5322, October 2008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"http://www.rfc-editor.org/rfc/rfc5322.txt"</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TXT</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"http://xml.resource.org/public/rf</w:delInstrText>
              </w:r>
              <w:r>
                <w:rPr>
                  <w:rFonts w:ascii="Verdana" w:eastAsia="Times New Roman" w:hAnsi="Verdana"/>
                  <w:color w:val="000000"/>
                  <w:sz w:val="20"/>
                  <w:szCs w:val="20"/>
                </w:rPr>
                <w:delInstrText>c/html/rfc5322.html"</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HTML</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"http://xml.resource.org/public/rfc/xml/rfc5322.xml"</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XML</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226" w:author="Author" w:date="2015-08-04T00:08:00Z">
              <w:r>
                <w:rPr>
                  <w:rFonts w:ascii="Verdana" w:eastAsia="Times New Roman" w:hAnsi="Verdana"/>
                  <w:color w:val="000000"/>
                  <w:sz w:val="20"/>
                  <w:szCs w:val="20"/>
                </w:rPr>
                <w:t>Resnick, P., Ed., “</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"http://www.rfc-editor.org/info/rfc5322"</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Internet Message Format</w:t>
              </w:r>
              <w:r>
                <w:rPr>
                  <w:rFonts w:ascii="Verdana" w:eastAsia="Times New Roman" w:hAnsi="Verdana"/>
                  <w:color w:val="000000"/>
                  <w:sz w:val="20"/>
                  <w:szCs w:val="20"/>
                </w:rPr>
                <w:fldChar w:fldCharType="end"/>
              </w:r>
              <w:r>
                <w:rPr>
                  <w:rFonts w:ascii="Verdana" w:eastAsia="Times New Roman" w:hAnsi="Verdana"/>
                  <w:color w:val="000000"/>
                  <w:sz w:val="20"/>
                  <w:szCs w:val="20"/>
                </w:rPr>
                <w:t>,” RFC 5322, DOI 10.17487/RFC5322, Oc</w:t>
              </w:r>
              <w:r>
                <w:rPr>
                  <w:rFonts w:ascii="Verdana" w:eastAsia="Times New Roman" w:hAnsi="Verdana"/>
                  <w:color w:val="000000"/>
                  <w:sz w:val="20"/>
                  <w:szCs w:val="20"/>
                </w:rPr>
                <w:t>tober 2008.</w:t>
              </w:r>
            </w:ins>
          </w:p>
        </w:tc>
      </w:tr>
      <w:tr w:rsidR="00000000" w14:paraId="02619388" w14:textId="77777777">
        <w:trPr>
          <w:divId w:val="1592352159"/>
          <w:tblCellSpacing w:w="15" w:type="dxa"/>
        </w:trPr>
        <w:tc>
          <w:tcPr>
            <w:tcW w:w="0" w:type="auto"/>
            <w:hideMark/>
          </w:tcPr>
          <w:p w14:paraId="65B145B0" w14:textId="77777777" w:rsidR="00000000" w:rsidRDefault="00B52F4F">
            <w:pPr>
              <w:spacing w:before="0" w:beforeAutospacing="0" w:after="0" w:afterAutospacing="0"/>
              <w:rPr>
                <w:rFonts w:ascii="Verdana" w:eastAsia="Times New Roman" w:hAnsi="Verdana"/>
                <w:color w:val="000000"/>
                <w:sz w:val="20"/>
                <w:szCs w:val="20"/>
              </w:rPr>
            </w:pPr>
            <w:bookmarkStart w:id="227" w:name="RFC5646"/>
            <w:r>
              <w:rPr>
                <w:rFonts w:ascii="Verdana" w:eastAsia="Times New Roman" w:hAnsi="Verdana"/>
                <w:b/>
                <w:bCs/>
                <w:color w:val="000000"/>
                <w:sz w:val="20"/>
                <w:szCs w:val="20"/>
              </w:rPr>
              <w:t>[RFC5646]</w:t>
            </w:r>
            <w:bookmarkEnd w:id="227"/>
          </w:p>
        </w:tc>
        <w:tc>
          <w:tcPr>
            <w:tcW w:w="0" w:type="auto"/>
            <w:vAlign w:val="center"/>
            <w:hideMark/>
          </w:tcPr>
          <w:p w14:paraId="5CCB67FF" w14:textId="5944AAAD" w:rsidR="00000000" w:rsidRDefault="00B52F4F">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Phillips, A</w:t>
            </w:r>
            <w:ins w:id="228" w:author="Author" w:date="2015-08-04T00:08:00Z">
              <w:r>
                <w:rPr>
                  <w:rFonts w:ascii="Verdana" w:eastAsia="Times New Roman" w:hAnsi="Verdana"/>
                  <w:color w:val="000000"/>
                  <w:sz w:val="20"/>
                  <w:szCs w:val="20"/>
                </w:rPr>
                <w:t>., Ed</w:t>
              </w:r>
            </w:ins>
            <w:r>
              <w:rPr>
                <w:rFonts w:ascii="Verdana" w:eastAsia="Times New Roman" w:hAnsi="Verdana"/>
                <w:color w:val="000000"/>
                <w:sz w:val="20"/>
                <w:szCs w:val="20"/>
              </w:rPr>
              <w:t xml:space="preserve">. and M. Davis, </w:t>
            </w:r>
            <w:ins w:id="229" w:author="Author" w:date="2015-08-04T00:08:00Z">
              <w:r>
                <w:rPr>
                  <w:rFonts w:ascii="Verdana" w:eastAsia="Times New Roman" w:hAnsi="Verdana"/>
                  <w:color w:val="000000"/>
                  <w:sz w:val="20"/>
                  <w:szCs w:val="20"/>
                </w:rPr>
                <w:t xml:space="preserve">Ed., </w:t>
              </w:r>
            </w:ins>
            <w:r>
              <w:rPr>
                <w:rFonts w:ascii="Verdana" w:eastAsia="Times New Roman" w:hAnsi="Verdana"/>
                <w:color w:val="000000"/>
                <w:sz w:val="20"/>
                <w:szCs w:val="20"/>
              </w:rPr>
              <w:t>“</w:t>
            </w:r>
            <w:del w:id="230" w:author="Author" w:date="2015-08-04T00:08:00Z">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"http://tools.ietf.org/html/rfc5646"</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Tags for Identifying Languages</w:delText>
              </w:r>
              <w:r>
                <w:rPr>
                  <w:rFonts w:ascii="Verdana" w:eastAsia="Times New Roman" w:hAnsi="Verdana"/>
                  <w:color w:val="000000"/>
                  <w:sz w:val="20"/>
                  <w:szCs w:val="20"/>
                </w:rPr>
                <w:fldChar w:fldCharType="end"/>
              </w:r>
            </w:del>
            <w:ins w:id="231" w:author="Author" w:date="2015-08-04T00:08:00Z">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"http://www.rfc-editor.org/info/rfc5646"</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Tags for Identifying Languages</w:t>
              </w:r>
              <w:r>
                <w:rPr>
                  <w:rFonts w:ascii="Verdana" w:eastAsia="Times New Roman" w:hAnsi="Verdana"/>
                  <w:color w:val="000000"/>
                  <w:sz w:val="20"/>
                  <w:szCs w:val="20"/>
                </w:rPr>
                <w:fldChar w:fldCharType="end"/>
              </w:r>
            </w:ins>
            <w:r>
              <w:rPr>
                <w:rFonts w:ascii="Verdana" w:eastAsia="Times New Roman" w:hAnsi="Verdana"/>
                <w:color w:val="000000"/>
                <w:sz w:val="20"/>
                <w:szCs w:val="20"/>
              </w:rPr>
              <w:t xml:space="preserve">,” BCP 47, RFC 5646, </w:t>
            </w:r>
            <w:ins w:id="232" w:author="Author" w:date="2015-08-04T00:08:00Z">
              <w:r>
                <w:rPr>
                  <w:rFonts w:ascii="Verdana" w:eastAsia="Times New Roman" w:hAnsi="Verdana"/>
                  <w:color w:val="000000"/>
                  <w:sz w:val="20"/>
                  <w:szCs w:val="20"/>
                </w:rPr>
                <w:t xml:space="preserve">DOI 10.17487/RFC5646, </w:t>
              </w:r>
            </w:ins>
            <w:r>
              <w:rPr>
                <w:rFonts w:ascii="Verdana" w:eastAsia="Times New Roman" w:hAnsi="Verdana"/>
                <w:color w:val="000000"/>
                <w:sz w:val="20"/>
                <w:szCs w:val="20"/>
              </w:rPr>
              <w:t>September 2009</w:t>
            </w:r>
            <w:del w:id="233" w:author="Author" w:date="2015-08-04T00:08:00Z">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"http://www.rfc-editor.org/rfc/rfc5646.txt"</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TXT</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234" w:author="Author" w:date="2015-08-04T00:08:00Z">
              <w:r>
                <w:rPr>
                  <w:rFonts w:ascii="Verdana" w:eastAsia="Times New Roman" w:hAnsi="Verdana"/>
                  <w:color w:val="000000"/>
                  <w:sz w:val="20"/>
                  <w:szCs w:val="20"/>
                </w:rPr>
                <w:t>.</w:t>
              </w:r>
            </w:ins>
          </w:p>
        </w:tc>
      </w:tr>
      <w:tr w:rsidR="00000000" w14:paraId="2ACA9D00" w14:textId="77777777">
        <w:trPr>
          <w:divId w:val="1592352159"/>
          <w:tblCellSpacing w:w="15" w:type="dxa"/>
        </w:trPr>
        <w:tc>
          <w:tcPr>
            <w:tcW w:w="0" w:type="auto"/>
            <w:hideMark/>
          </w:tcPr>
          <w:p w14:paraId="74657F7A" w14:textId="77777777" w:rsidR="00000000" w:rsidRDefault="00B52F4F">
            <w:pPr>
              <w:spacing w:before="0" w:beforeAutospacing="0" w:after="0" w:afterAutospacing="0"/>
              <w:rPr>
                <w:rFonts w:ascii="Verdana" w:eastAsia="Times New Roman" w:hAnsi="Verdana"/>
                <w:color w:val="000000"/>
                <w:sz w:val="20"/>
                <w:szCs w:val="20"/>
              </w:rPr>
            </w:pPr>
            <w:bookmarkStart w:id="235" w:name="RFC5785"/>
            <w:r>
              <w:rPr>
                <w:rFonts w:ascii="Verdana" w:eastAsia="Times New Roman" w:hAnsi="Verdana"/>
                <w:b/>
                <w:bCs/>
                <w:color w:val="000000"/>
                <w:sz w:val="20"/>
                <w:szCs w:val="20"/>
              </w:rPr>
              <w:t>[RFC5785]</w:t>
            </w:r>
            <w:bookmarkEnd w:id="235"/>
          </w:p>
        </w:tc>
        <w:tc>
          <w:tcPr>
            <w:tcW w:w="0" w:type="auto"/>
            <w:vAlign w:val="center"/>
            <w:hideMark/>
          </w:tcPr>
          <w:p w14:paraId="74D85891" w14:textId="59DE44A8" w:rsidR="00000000" w:rsidRDefault="00B52F4F">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Nottingham, M. and E. Hammer-Lahav, “</w:t>
            </w:r>
            <w:del w:id="236" w:author="Author" w:date="2015-08-04T00:08:00Z">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"http://tools.ietf.org/html/rfc5785"</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Defining Well-Known Uniform Resource Identifiers (URIs)</w:delText>
              </w:r>
              <w:r>
                <w:rPr>
                  <w:rFonts w:ascii="Verdana" w:eastAsia="Times New Roman" w:hAnsi="Verdana"/>
                  <w:color w:val="000000"/>
                  <w:sz w:val="20"/>
                  <w:szCs w:val="20"/>
                </w:rPr>
                <w:fldChar w:fldCharType="end"/>
              </w:r>
            </w:del>
            <w:ins w:id="237" w:author="Author" w:date="2015-08-04T00:08:00Z">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"http://www.rfc-editor.org/info/rfc5785"</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Defining Well-Known Uniform Resource Identifiers (URIs)</w:t>
              </w:r>
              <w:r>
                <w:rPr>
                  <w:rFonts w:ascii="Verdana" w:eastAsia="Times New Roman" w:hAnsi="Verdana"/>
                  <w:color w:val="000000"/>
                  <w:sz w:val="20"/>
                  <w:szCs w:val="20"/>
                </w:rPr>
                <w:fldChar w:fldCharType="end"/>
              </w:r>
            </w:ins>
            <w:r>
              <w:rPr>
                <w:rFonts w:ascii="Verdana" w:eastAsia="Times New Roman" w:hAnsi="Verdana"/>
                <w:color w:val="000000"/>
                <w:sz w:val="20"/>
                <w:szCs w:val="20"/>
              </w:rPr>
              <w:t xml:space="preserve">,” RFC 5785, </w:t>
            </w:r>
            <w:ins w:id="238" w:author="Author" w:date="2015-08-04T00:08:00Z">
              <w:r>
                <w:rPr>
                  <w:rFonts w:ascii="Verdana" w:eastAsia="Times New Roman" w:hAnsi="Verdana"/>
                  <w:color w:val="000000"/>
                  <w:sz w:val="20"/>
                  <w:szCs w:val="20"/>
                </w:rPr>
                <w:t xml:space="preserve">DOI 10.17487/RFC5785, </w:t>
              </w:r>
            </w:ins>
            <w:r>
              <w:rPr>
                <w:rFonts w:ascii="Verdana" w:eastAsia="Times New Roman" w:hAnsi="Verdana"/>
                <w:color w:val="000000"/>
                <w:sz w:val="20"/>
                <w:szCs w:val="20"/>
              </w:rPr>
              <w:t>April 2010</w:t>
            </w:r>
            <w:del w:id="239" w:author="Author" w:date="2015-08-04T00:08:00Z">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"http://www.rfc-editor.org/rfc/rfc5785.txt"</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TXT</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240" w:author="Author" w:date="2015-08-04T00:08:00Z">
              <w:r>
                <w:rPr>
                  <w:rFonts w:ascii="Verdana" w:eastAsia="Times New Roman" w:hAnsi="Verdana"/>
                  <w:color w:val="000000"/>
                  <w:sz w:val="20"/>
                  <w:szCs w:val="20"/>
                </w:rPr>
                <w:t>.</w:t>
              </w:r>
            </w:ins>
          </w:p>
        </w:tc>
      </w:tr>
      <w:tr w:rsidR="00000000" w14:paraId="2E9070AE" w14:textId="77777777">
        <w:trPr>
          <w:divId w:val="1592352159"/>
          <w:tblCellSpacing w:w="15" w:type="dxa"/>
        </w:trPr>
        <w:tc>
          <w:tcPr>
            <w:tcW w:w="0" w:type="auto"/>
            <w:hideMark/>
          </w:tcPr>
          <w:p w14:paraId="39F5D940" w14:textId="77777777" w:rsidR="00000000" w:rsidRDefault="00B52F4F">
            <w:pPr>
              <w:spacing w:before="0" w:beforeAutospacing="0" w:after="0" w:afterAutospacing="0"/>
              <w:rPr>
                <w:rFonts w:ascii="Verdana" w:eastAsia="Times New Roman" w:hAnsi="Verdana"/>
                <w:color w:val="000000"/>
                <w:sz w:val="20"/>
                <w:szCs w:val="20"/>
              </w:rPr>
            </w:pPr>
            <w:bookmarkStart w:id="241" w:name="RFC6125"/>
            <w:r>
              <w:rPr>
                <w:rFonts w:ascii="Verdana" w:eastAsia="Times New Roman" w:hAnsi="Verdana"/>
                <w:b/>
                <w:bCs/>
                <w:color w:val="000000"/>
                <w:sz w:val="20"/>
                <w:szCs w:val="20"/>
              </w:rPr>
              <w:t>[RFC6125]</w:t>
            </w:r>
            <w:bookmarkEnd w:id="241"/>
          </w:p>
        </w:tc>
        <w:tc>
          <w:tcPr>
            <w:tcW w:w="0" w:type="auto"/>
            <w:vAlign w:val="center"/>
            <w:hideMark/>
          </w:tcPr>
          <w:p w14:paraId="279C3455" w14:textId="03F827E4" w:rsidR="00000000" w:rsidRDefault="00B52F4F">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Saint-Andre, P. and J. Hodges, “</w:t>
            </w:r>
            <w:del w:id="242" w:author="Author" w:date="2015-08-04T00:08:00Z">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"http://tools.ietf.org/html/rfc6125"</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Representation and Verification of Domain-Based Application Service Identity within Internet P</w:delText>
              </w:r>
              <w:r>
                <w:rPr>
                  <w:rStyle w:val="Hyperlink"/>
                  <w:rFonts w:ascii="Verdana" w:eastAsia="Times New Roman" w:hAnsi="Verdana"/>
                  <w:sz w:val="20"/>
                  <w:szCs w:val="20"/>
                </w:rPr>
                <w:delText xml:space="preserve">ublic Key Infrastructure Using </w:delText>
              </w:r>
              <w:r>
                <w:rPr>
                  <w:rStyle w:val="Hyperlink"/>
                  <w:rFonts w:ascii="Verdana" w:eastAsia="Times New Roman" w:hAnsi="Verdana"/>
                  <w:sz w:val="20"/>
                  <w:szCs w:val="20"/>
                </w:rPr>
                <w:lastRenderedPageBreak/>
                <w:delText>X.509 (PKIX) Certificates in the Context of Transport Layer Security (TLS)</w:delText>
              </w:r>
              <w:r>
                <w:rPr>
                  <w:rFonts w:ascii="Verdana" w:eastAsia="Times New Roman" w:hAnsi="Verdana"/>
                  <w:color w:val="000000"/>
                  <w:sz w:val="20"/>
                  <w:szCs w:val="20"/>
                </w:rPr>
                <w:fldChar w:fldCharType="end"/>
              </w:r>
            </w:del>
            <w:ins w:id="243" w:author="Author" w:date="2015-08-04T00:08:00Z">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instrText>
              </w:r>
              <w:r>
                <w:rPr>
                  <w:rFonts w:ascii="Verdana" w:eastAsia="Times New Roman" w:hAnsi="Verdana"/>
                  <w:color w:val="000000"/>
                  <w:sz w:val="20"/>
                  <w:szCs w:val="20"/>
                </w:rPr>
                <w:instrText>://www.rfc-editor.org/info/rfc6125"</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Representation and Verification of Domain-Based Application Service Identity within Internet Public Key Infrastructure Using X.509 (PKIX) Certificates in the Context of Transport Layer Security (TLS)</w:t>
              </w:r>
              <w:r>
                <w:rPr>
                  <w:rFonts w:ascii="Verdana" w:eastAsia="Times New Roman" w:hAnsi="Verdana"/>
                  <w:color w:val="000000"/>
                  <w:sz w:val="20"/>
                  <w:szCs w:val="20"/>
                </w:rPr>
                <w:fldChar w:fldCharType="end"/>
              </w:r>
            </w:ins>
            <w:r>
              <w:rPr>
                <w:rFonts w:ascii="Verdana" w:eastAsia="Times New Roman" w:hAnsi="Verdana"/>
                <w:color w:val="000000"/>
                <w:sz w:val="20"/>
                <w:szCs w:val="20"/>
              </w:rPr>
              <w:t xml:space="preserve">,” RFC 6125, </w:t>
            </w:r>
            <w:ins w:id="244" w:author="Author" w:date="2015-08-04T00:08:00Z">
              <w:r>
                <w:rPr>
                  <w:rFonts w:ascii="Verdana" w:eastAsia="Times New Roman" w:hAnsi="Verdana"/>
                  <w:color w:val="000000"/>
                  <w:sz w:val="20"/>
                  <w:szCs w:val="20"/>
                </w:rPr>
                <w:t>DOI </w:t>
              </w:r>
              <w:r>
                <w:rPr>
                  <w:rFonts w:ascii="Verdana" w:eastAsia="Times New Roman" w:hAnsi="Verdana"/>
                  <w:color w:val="000000"/>
                  <w:sz w:val="20"/>
                  <w:szCs w:val="20"/>
                </w:rPr>
                <w:t xml:space="preserve">10.17487/RFC6125, </w:t>
              </w:r>
            </w:ins>
            <w:r>
              <w:rPr>
                <w:rFonts w:ascii="Verdana" w:eastAsia="Times New Roman" w:hAnsi="Verdana"/>
                <w:color w:val="000000"/>
                <w:sz w:val="20"/>
                <w:szCs w:val="20"/>
              </w:rPr>
              <w:t>March 2011</w:t>
            </w:r>
            <w:del w:id="245" w:author="Author" w:date="2015-08-04T00:08:00Z">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"http://www.rfc-editor.org/rfc/rfc6125.txt"</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TXT</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246" w:author="Author" w:date="2015-08-04T00:08:00Z">
              <w:r>
                <w:rPr>
                  <w:rFonts w:ascii="Verdana" w:eastAsia="Times New Roman" w:hAnsi="Verdana"/>
                  <w:color w:val="000000"/>
                  <w:sz w:val="20"/>
                  <w:szCs w:val="20"/>
                </w:rPr>
                <w:t>.</w:t>
              </w:r>
            </w:ins>
          </w:p>
        </w:tc>
      </w:tr>
      <w:tr w:rsidR="00000000" w14:paraId="2A95661A" w14:textId="77777777">
        <w:trPr>
          <w:divId w:val="1592352159"/>
          <w:tblCellSpacing w:w="15" w:type="dxa"/>
        </w:trPr>
        <w:tc>
          <w:tcPr>
            <w:tcW w:w="0" w:type="auto"/>
            <w:hideMark/>
          </w:tcPr>
          <w:p w14:paraId="763F87D8" w14:textId="77777777" w:rsidR="00000000" w:rsidRDefault="00B52F4F">
            <w:pPr>
              <w:spacing w:before="0" w:beforeAutospacing="0" w:after="0" w:afterAutospacing="0"/>
              <w:rPr>
                <w:rFonts w:ascii="Verdana" w:eastAsia="Times New Roman" w:hAnsi="Verdana"/>
                <w:color w:val="000000"/>
                <w:sz w:val="20"/>
                <w:szCs w:val="20"/>
              </w:rPr>
            </w:pPr>
            <w:bookmarkStart w:id="247" w:name="RFC6749"/>
            <w:r>
              <w:rPr>
                <w:rFonts w:ascii="Verdana" w:eastAsia="Times New Roman" w:hAnsi="Verdana"/>
                <w:b/>
                <w:bCs/>
                <w:color w:val="000000"/>
                <w:sz w:val="20"/>
                <w:szCs w:val="20"/>
              </w:rPr>
              <w:lastRenderedPageBreak/>
              <w:t>[RFC6749]</w:t>
            </w:r>
            <w:bookmarkEnd w:id="247"/>
          </w:p>
        </w:tc>
        <w:tc>
          <w:tcPr>
            <w:tcW w:w="0" w:type="auto"/>
            <w:vAlign w:val="center"/>
            <w:hideMark/>
          </w:tcPr>
          <w:p w14:paraId="7E4B51FE" w14:textId="5A5616C9" w:rsidR="00000000" w:rsidRDefault="00B52F4F">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xml:space="preserve">Hardt, D., </w:t>
            </w:r>
            <w:ins w:id="248" w:author="Author" w:date="2015-08-04T00:08:00Z">
              <w:r>
                <w:rPr>
                  <w:rFonts w:ascii="Verdana" w:eastAsia="Times New Roman" w:hAnsi="Verdana"/>
                  <w:color w:val="000000"/>
                  <w:sz w:val="20"/>
                  <w:szCs w:val="20"/>
                </w:rPr>
                <w:t xml:space="preserve">Ed., </w:t>
              </w:r>
            </w:ins>
            <w:r>
              <w:rPr>
                <w:rFonts w:ascii="Verdana" w:eastAsia="Times New Roman" w:hAnsi="Verdana"/>
                <w:color w:val="000000"/>
                <w:sz w:val="20"/>
                <w:szCs w:val="20"/>
              </w:rPr>
              <w:t>“</w:t>
            </w:r>
            <w:del w:id="249" w:author="Author" w:date="2015-08-04T00:08:00Z">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w:delInstrText>
              </w:r>
              <w:r>
                <w:rPr>
                  <w:rFonts w:ascii="Verdana" w:eastAsia="Times New Roman" w:hAnsi="Verdana"/>
                  <w:color w:val="000000"/>
                  <w:sz w:val="20"/>
                  <w:szCs w:val="20"/>
                </w:rPr>
                <w:delInstrText>ml/rfc6749"</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The OAuth 2.0 Authorization Framework</w:delText>
              </w:r>
              <w:r>
                <w:rPr>
                  <w:rFonts w:ascii="Verdana" w:eastAsia="Times New Roman" w:hAnsi="Verdana"/>
                  <w:color w:val="000000"/>
                  <w:sz w:val="20"/>
                  <w:szCs w:val="20"/>
                </w:rPr>
                <w:fldChar w:fldCharType="end"/>
              </w:r>
            </w:del>
            <w:ins w:id="250" w:author="Author" w:date="2015-08-04T00:08:00Z">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"http://www.rfc-editor.org/info/rfc6749"</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The OAuth 2.0 Authorization Framework</w:t>
              </w:r>
              <w:r>
                <w:rPr>
                  <w:rFonts w:ascii="Verdana" w:eastAsia="Times New Roman" w:hAnsi="Verdana"/>
                  <w:color w:val="000000"/>
                  <w:sz w:val="20"/>
                  <w:szCs w:val="20"/>
                </w:rPr>
                <w:fldChar w:fldCharType="end"/>
              </w:r>
            </w:ins>
            <w:r>
              <w:rPr>
                <w:rFonts w:ascii="Verdana" w:eastAsia="Times New Roman" w:hAnsi="Verdana"/>
                <w:color w:val="000000"/>
                <w:sz w:val="20"/>
                <w:szCs w:val="20"/>
              </w:rPr>
              <w:t xml:space="preserve">,” RFC 6749, </w:t>
            </w:r>
            <w:ins w:id="251" w:author="Author" w:date="2015-08-04T00:08:00Z">
              <w:r>
                <w:rPr>
                  <w:rFonts w:ascii="Verdana" w:eastAsia="Times New Roman" w:hAnsi="Verdana"/>
                  <w:color w:val="000000"/>
                  <w:sz w:val="20"/>
                  <w:szCs w:val="20"/>
                </w:rPr>
                <w:t xml:space="preserve">DOI 10.17487/RFC6749, </w:t>
              </w:r>
            </w:ins>
            <w:r>
              <w:rPr>
                <w:rFonts w:ascii="Verdana" w:eastAsia="Times New Roman" w:hAnsi="Verdana"/>
                <w:color w:val="000000"/>
                <w:sz w:val="20"/>
                <w:szCs w:val="20"/>
              </w:rPr>
              <w:t>October 2012</w:t>
            </w:r>
            <w:del w:id="252" w:author="Author" w:date="2015-08-04T00:08:00Z">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"http://www.rfc-editor.org/rfc/rfc6749.txt"</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TXT</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253" w:author="Author" w:date="2015-08-04T00:08:00Z">
              <w:r>
                <w:rPr>
                  <w:rFonts w:ascii="Verdana" w:eastAsia="Times New Roman" w:hAnsi="Verdana"/>
                  <w:color w:val="000000"/>
                  <w:sz w:val="20"/>
                  <w:szCs w:val="20"/>
                </w:rPr>
                <w:t>.</w:t>
              </w:r>
            </w:ins>
          </w:p>
        </w:tc>
      </w:tr>
      <w:tr w:rsidR="00000000" w14:paraId="01F2A99D" w14:textId="77777777">
        <w:trPr>
          <w:divId w:val="1592352159"/>
          <w:tblCellSpacing w:w="15" w:type="dxa"/>
        </w:trPr>
        <w:tc>
          <w:tcPr>
            <w:tcW w:w="0" w:type="auto"/>
            <w:hideMark/>
          </w:tcPr>
          <w:p w14:paraId="407AAB6B" w14:textId="77777777" w:rsidR="00000000" w:rsidRDefault="00B52F4F">
            <w:pPr>
              <w:spacing w:before="0" w:beforeAutospacing="0" w:after="0" w:afterAutospacing="0"/>
              <w:rPr>
                <w:rFonts w:ascii="Verdana" w:eastAsia="Times New Roman" w:hAnsi="Verdana"/>
                <w:color w:val="000000"/>
                <w:sz w:val="20"/>
                <w:szCs w:val="20"/>
              </w:rPr>
            </w:pPr>
            <w:bookmarkStart w:id="254" w:name="RFC7033"/>
            <w:r>
              <w:rPr>
                <w:rFonts w:ascii="Verdana" w:eastAsia="Times New Roman" w:hAnsi="Verdana"/>
                <w:b/>
                <w:bCs/>
                <w:color w:val="000000"/>
                <w:sz w:val="20"/>
                <w:szCs w:val="20"/>
              </w:rPr>
              <w:t>[RFC7033]</w:t>
            </w:r>
            <w:bookmarkEnd w:id="254"/>
          </w:p>
        </w:tc>
        <w:tc>
          <w:tcPr>
            <w:tcW w:w="0" w:type="auto"/>
            <w:vAlign w:val="center"/>
            <w:hideMark/>
          </w:tcPr>
          <w:p w14:paraId="3D0EF5A6" w14:textId="40F92163" w:rsidR="00000000" w:rsidRDefault="00B52F4F">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P., Salgueiro, G., Jones, M., and J. Smarr, “</w:t>
            </w:r>
            <w:del w:id="255" w:author="Author" w:date="2015-08-04T00:08:00Z">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"http://tools.ietf.org/html/rfc7033</w:delInstrText>
              </w:r>
              <w:r>
                <w:rPr>
                  <w:rFonts w:ascii="Verdana" w:eastAsia="Times New Roman" w:hAnsi="Verdana"/>
                  <w:color w:val="000000"/>
                  <w:sz w:val="20"/>
                  <w:szCs w:val="20"/>
                </w:rPr>
                <w:delInstrText>"</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WebFinger</w:delText>
              </w:r>
              <w:r>
                <w:rPr>
                  <w:rFonts w:ascii="Verdana" w:eastAsia="Times New Roman" w:hAnsi="Verdana"/>
                  <w:color w:val="000000"/>
                  <w:sz w:val="20"/>
                  <w:szCs w:val="20"/>
                </w:rPr>
                <w:fldChar w:fldCharType="end"/>
              </w:r>
            </w:del>
            <w:ins w:id="256" w:author="Author" w:date="2015-08-04T00:08:00Z">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"http://www.rfc-editor.org/info/rfc7033"</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WebFinger</w:t>
              </w:r>
              <w:r>
                <w:rPr>
                  <w:rFonts w:ascii="Verdana" w:eastAsia="Times New Roman" w:hAnsi="Verdana"/>
                  <w:color w:val="000000"/>
                  <w:sz w:val="20"/>
                  <w:szCs w:val="20"/>
                </w:rPr>
                <w:fldChar w:fldCharType="end"/>
              </w:r>
            </w:ins>
            <w:r>
              <w:rPr>
                <w:rFonts w:ascii="Verdana" w:eastAsia="Times New Roman" w:hAnsi="Verdana"/>
                <w:color w:val="000000"/>
                <w:sz w:val="20"/>
                <w:szCs w:val="20"/>
              </w:rPr>
              <w:t xml:space="preserve">,” RFC 7033, </w:t>
            </w:r>
            <w:ins w:id="257" w:author="Author" w:date="2015-08-04T00:08:00Z">
              <w:r>
                <w:rPr>
                  <w:rFonts w:ascii="Verdana" w:eastAsia="Times New Roman" w:hAnsi="Verdana"/>
                  <w:color w:val="000000"/>
                  <w:sz w:val="20"/>
                  <w:szCs w:val="20"/>
                </w:rPr>
                <w:t xml:space="preserve">DOI 10.17487/RFC7033, </w:t>
              </w:r>
            </w:ins>
            <w:r>
              <w:rPr>
                <w:rFonts w:ascii="Verdana" w:eastAsia="Times New Roman" w:hAnsi="Verdana"/>
                <w:color w:val="000000"/>
                <w:sz w:val="20"/>
                <w:szCs w:val="20"/>
              </w:rPr>
              <w:t>September 2013</w:t>
            </w:r>
            <w:del w:id="258" w:author="Author" w:date="2015-08-04T00:08:00Z">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"http://www.rfc-editor.org/rfc/rfc7033.txt"</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TXT</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259" w:author="Author" w:date="2015-08-04T00:08:00Z">
              <w:r>
                <w:rPr>
                  <w:rFonts w:ascii="Verdana" w:eastAsia="Times New Roman" w:hAnsi="Verdana"/>
                  <w:color w:val="000000"/>
                  <w:sz w:val="20"/>
                  <w:szCs w:val="20"/>
                </w:rPr>
                <w:t>.</w:t>
              </w:r>
            </w:ins>
          </w:p>
        </w:tc>
      </w:tr>
      <w:tr w:rsidR="00000000" w14:paraId="79DD92E0" w14:textId="77777777">
        <w:trPr>
          <w:divId w:val="1592352159"/>
          <w:tblCellSpacing w:w="15" w:type="dxa"/>
          <w:ins w:id="260" w:author="Author" w:date="2015-08-04T00:08:00Z"/>
        </w:trPr>
        <w:tc>
          <w:tcPr>
            <w:tcW w:w="0" w:type="auto"/>
            <w:hideMark/>
          </w:tcPr>
          <w:p w14:paraId="5561AA60" w14:textId="77777777" w:rsidR="00000000" w:rsidRDefault="00B52F4F">
            <w:pPr>
              <w:spacing w:before="0" w:beforeAutospacing="0" w:after="0" w:afterAutospacing="0"/>
              <w:rPr>
                <w:ins w:id="261" w:author="Author" w:date="2015-08-04T00:08:00Z"/>
                <w:rFonts w:ascii="Verdana" w:eastAsia="Times New Roman" w:hAnsi="Verdana"/>
                <w:color w:val="000000"/>
                <w:sz w:val="20"/>
                <w:szCs w:val="20"/>
              </w:rPr>
            </w:pPr>
            <w:bookmarkStart w:id="262" w:name="RFC7159"/>
            <w:ins w:id="263" w:author="Author" w:date="2015-08-04T00:08:00Z">
              <w:r>
                <w:rPr>
                  <w:rFonts w:ascii="Verdana" w:eastAsia="Times New Roman" w:hAnsi="Verdana"/>
                  <w:b/>
                  <w:bCs/>
                  <w:color w:val="000000"/>
                  <w:sz w:val="20"/>
                  <w:szCs w:val="20"/>
                </w:rPr>
                <w:t>[RFC7159]</w:t>
              </w:r>
              <w:bookmarkEnd w:id="262"/>
            </w:ins>
          </w:p>
        </w:tc>
        <w:tc>
          <w:tcPr>
            <w:tcW w:w="0" w:type="auto"/>
            <w:vAlign w:val="center"/>
            <w:hideMark/>
          </w:tcPr>
          <w:p w14:paraId="1ED20384" w14:textId="77777777" w:rsidR="00000000" w:rsidRDefault="00B52F4F">
            <w:pPr>
              <w:spacing w:before="0" w:beforeAutospacing="0" w:after="0" w:afterAutospacing="0"/>
              <w:rPr>
                <w:ins w:id="264" w:author="Author" w:date="2015-08-04T00:08:00Z"/>
                <w:rFonts w:ascii="Verdana" w:eastAsia="Times New Roman" w:hAnsi="Verdana"/>
                <w:color w:val="000000"/>
                <w:sz w:val="20"/>
                <w:szCs w:val="20"/>
              </w:rPr>
            </w:pPr>
            <w:ins w:id="265" w:author="Author" w:date="2015-08-04T00:08:00Z">
              <w:r>
                <w:rPr>
                  <w:rFonts w:ascii="Verdana" w:eastAsia="Times New Roman" w:hAnsi="Verdana"/>
                  <w:color w:val="000000"/>
                  <w:sz w:val="20"/>
                  <w:szCs w:val="20"/>
                </w:rPr>
                <w:t>Bray, T., Ed., “</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"http://www.rfc-editor.org/info/rfc7159"</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The</w:t>
              </w:r>
              <w:r>
                <w:rPr>
                  <w:rStyle w:val="Hyperlink"/>
                  <w:rFonts w:ascii="Verdana" w:eastAsia="Times New Roman" w:hAnsi="Verdana"/>
                  <w:sz w:val="20"/>
                  <w:szCs w:val="20"/>
                </w:rPr>
                <w:t xml:space="preserve"> JavaScript Object Notation (JSON) Data Interchange Format</w:t>
              </w:r>
              <w:r>
                <w:rPr>
                  <w:rFonts w:ascii="Verdana" w:eastAsia="Times New Roman" w:hAnsi="Verdana"/>
                  <w:color w:val="000000"/>
                  <w:sz w:val="20"/>
                  <w:szCs w:val="20"/>
                </w:rPr>
                <w:fldChar w:fldCharType="end"/>
              </w:r>
              <w:r>
                <w:rPr>
                  <w:rFonts w:ascii="Verdana" w:eastAsia="Times New Roman" w:hAnsi="Verdana"/>
                  <w:color w:val="000000"/>
                  <w:sz w:val="20"/>
                  <w:szCs w:val="20"/>
                </w:rPr>
                <w:t>,” RFC 7159, DOI 10.17487/RFC7159, March 2014.</w:t>
              </w:r>
            </w:ins>
          </w:p>
        </w:tc>
      </w:tr>
      <w:tr w:rsidR="00000000" w14:paraId="3E5AE8F7" w14:textId="77777777">
        <w:trPr>
          <w:divId w:val="1592352159"/>
          <w:tblCellSpacing w:w="15" w:type="dxa"/>
          <w:ins w:id="266" w:author="Author" w:date="2015-08-04T00:08:00Z"/>
        </w:trPr>
        <w:tc>
          <w:tcPr>
            <w:tcW w:w="0" w:type="auto"/>
            <w:hideMark/>
          </w:tcPr>
          <w:p w14:paraId="445896DB" w14:textId="77777777" w:rsidR="00000000" w:rsidRDefault="00B52F4F">
            <w:pPr>
              <w:spacing w:before="0" w:beforeAutospacing="0" w:after="0" w:afterAutospacing="0"/>
              <w:rPr>
                <w:ins w:id="267" w:author="Author" w:date="2015-08-04T00:08:00Z"/>
                <w:rFonts w:ascii="Verdana" w:eastAsia="Times New Roman" w:hAnsi="Verdana"/>
                <w:color w:val="000000"/>
                <w:sz w:val="20"/>
                <w:szCs w:val="20"/>
              </w:rPr>
            </w:pPr>
            <w:bookmarkStart w:id="268" w:name="RFC7565"/>
            <w:ins w:id="269" w:author="Author" w:date="2015-08-04T00:08:00Z">
              <w:r>
                <w:rPr>
                  <w:rFonts w:ascii="Verdana" w:eastAsia="Times New Roman" w:hAnsi="Verdana"/>
                  <w:b/>
                  <w:bCs/>
                  <w:color w:val="000000"/>
                  <w:sz w:val="20"/>
                  <w:szCs w:val="20"/>
                </w:rPr>
                <w:t>[RFC7565]</w:t>
              </w:r>
              <w:bookmarkEnd w:id="268"/>
            </w:ins>
          </w:p>
        </w:tc>
        <w:tc>
          <w:tcPr>
            <w:tcW w:w="0" w:type="auto"/>
            <w:vAlign w:val="center"/>
            <w:hideMark/>
          </w:tcPr>
          <w:p w14:paraId="15A03697" w14:textId="77777777" w:rsidR="00000000" w:rsidRDefault="00B52F4F">
            <w:pPr>
              <w:spacing w:before="0" w:beforeAutospacing="0" w:after="0" w:afterAutospacing="0"/>
              <w:rPr>
                <w:ins w:id="270" w:author="Author" w:date="2015-08-04T00:08:00Z"/>
                <w:rFonts w:ascii="Verdana" w:eastAsia="Times New Roman" w:hAnsi="Verdana"/>
                <w:color w:val="000000"/>
                <w:sz w:val="20"/>
                <w:szCs w:val="20"/>
              </w:rPr>
            </w:pPr>
            <w:moveToRangeStart w:id="271" w:author="Author" w:date="2015-08-04T00:08:00Z" w:name="move426410232"/>
            <w:moveTo w:id="272" w:author="Author" w:date="2015-08-04T00:08:00Z">
              <w:r>
                <w:rPr>
                  <w:rFonts w:ascii="Verdana" w:eastAsia="Times New Roman" w:hAnsi="Verdana"/>
                  <w:color w:val="000000"/>
                  <w:sz w:val="20"/>
                  <w:szCs w:val="20"/>
                </w:rPr>
                <w:t xml:space="preserve">Saint-Andre, P., </w:t>
              </w:r>
            </w:moveTo>
            <w:moveToRangeEnd w:id="271"/>
            <w:ins w:id="273" w:author="Author" w:date="2015-08-04T00:08:00Z">
              <w:r>
                <w:rPr>
                  <w:rFonts w:ascii="Verdana" w:eastAsia="Times New Roman" w:hAnsi="Verdana"/>
                  <w:color w:val="000000"/>
                  <w:sz w:val="20"/>
                  <w:szCs w:val="20"/>
                </w:rPr>
                <w:t>“</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"http://www.rfc-editor.org/info/rfc7565"</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The 'acct' URI Scheme</w:t>
              </w:r>
              <w:r>
                <w:rPr>
                  <w:rFonts w:ascii="Verdana" w:eastAsia="Times New Roman" w:hAnsi="Verdana"/>
                  <w:color w:val="000000"/>
                  <w:sz w:val="20"/>
                  <w:szCs w:val="20"/>
                </w:rPr>
                <w:fldChar w:fldCharType="end"/>
              </w:r>
              <w:r>
                <w:rPr>
                  <w:rFonts w:ascii="Verdana" w:eastAsia="Times New Roman" w:hAnsi="Verdana"/>
                  <w:color w:val="000000"/>
                  <w:sz w:val="20"/>
                  <w:szCs w:val="20"/>
                </w:rPr>
                <w:t>,” RFC 7565, DOI 10.17487/RFC7565, May 201</w:t>
              </w:r>
              <w:r>
                <w:rPr>
                  <w:rFonts w:ascii="Verdana" w:eastAsia="Times New Roman" w:hAnsi="Verdana"/>
                  <w:color w:val="000000"/>
                  <w:sz w:val="20"/>
                  <w:szCs w:val="20"/>
                </w:rPr>
                <w:t>5.</w:t>
              </w:r>
            </w:ins>
          </w:p>
        </w:tc>
      </w:tr>
      <w:tr w:rsidR="00000000" w14:paraId="371235EA" w14:textId="77777777">
        <w:trPr>
          <w:divId w:val="1592352159"/>
          <w:tblCellSpacing w:w="15" w:type="dxa"/>
          <w:ins w:id="274" w:author="Author" w:date="2015-08-04T00:08:00Z"/>
        </w:trPr>
        <w:tc>
          <w:tcPr>
            <w:tcW w:w="0" w:type="auto"/>
            <w:hideMark/>
          </w:tcPr>
          <w:p w14:paraId="40A828B7" w14:textId="77777777" w:rsidR="00000000" w:rsidRDefault="00B52F4F">
            <w:pPr>
              <w:spacing w:before="0" w:beforeAutospacing="0" w:after="0" w:afterAutospacing="0"/>
              <w:rPr>
                <w:ins w:id="275" w:author="Author" w:date="2015-08-04T00:08:00Z"/>
                <w:rFonts w:ascii="Verdana" w:eastAsia="Times New Roman" w:hAnsi="Verdana"/>
                <w:color w:val="000000"/>
                <w:sz w:val="20"/>
                <w:szCs w:val="20"/>
              </w:rPr>
            </w:pPr>
            <w:bookmarkStart w:id="276" w:name="UNICODE"/>
            <w:ins w:id="277" w:author="Author" w:date="2015-08-04T00:08:00Z">
              <w:r>
                <w:rPr>
                  <w:rFonts w:ascii="Verdana" w:eastAsia="Times New Roman" w:hAnsi="Verdana"/>
                  <w:b/>
                  <w:bCs/>
                  <w:color w:val="000000"/>
                  <w:sz w:val="20"/>
                  <w:szCs w:val="20"/>
                </w:rPr>
                <w:t>[UNICODE]</w:t>
              </w:r>
              <w:bookmarkEnd w:id="276"/>
            </w:ins>
          </w:p>
        </w:tc>
        <w:tc>
          <w:tcPr>
            <w:tcW w:w="0" w:type="auto"/>
            <w:vAlign w:val="center"/>
            <w:hideMark/>
          </w:tcPr>
          <w:p w14:paraId="0E2EDE48" w14:textId="77777777" w:rsidR="00000000" w:rsidRDefault="00B52F4F">
            <w:pPr>
              <w:spacing w:before="0" w:beforeAutospacing="0" w:after="0" w:afterAutospacing="0"/>
              <w:rPr>
                <w:ins w:id="278" w:author="Author" w:date="2015-08-04T00:08:00Z"/>
                <w:rFonts w:ascii="Verdana" w:eastAsia="Times New Roman" w:hAnsi="Verdana"/>
                <w:color w:val="000000"/>
                <w:sz w:val="20"/>
                <w:szCs w:val="20"/>
              </w:rPr>
            </w:pPr>
            <w:ins w:id="279" w:author="Author" w:date="2015-08-04T00:08:00Z">
              <w:r>
                <w:rPr>
                  <w:rFonts w:ascii="Verdana" w:eastAsia="Times New Roman" w:hAnsi="Verdana"/>
                  <w:color w:val="000000"/>
                  <w:sz w:val="20"/>
                  <w:szCs w:val="20"/>
                </w:rPr>
                <w:t>The Unicode Consortium, “</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"http://www.unicode.org/versions/latest/"</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The Unicode Standard</w:t>
              </w:r>
              <w:r>
                <w:rPr>
                  <w:rFonts w:ascii="Verdana" w:eastAsia="Times New Roman" w:hAnsi="Verdana"/>
                  <w:color w:val="000000"/>
                  <w:sz w:val="20"/>
                  <w:szCs w:val="20"/>
                </w:rPr>
                <w:fldChar w:fldCharType="end"/>
              </w:r>
              <w:r>
                <w:rPr>
                  <w:rFonts w:ascii="Verdana" w:eastAsia="Times New Roman" w:hAnsi="Verdana"/>
                  <w:color w:val="000000"/>
                  <w:sz w:val="20"/>
                  <w:szCs w:val="20"/>
                </w:rPr>
                <w:t>.”</w:t>
              </w:r>
            </w:ins>
          </w:p>
        </w:tc>
      </w:tr>
      <w:tr w:rsidR="00000000" w14:paraId="30A0EF3E" w14:textId="77777777">
        <w:trPr>
          <w:divId w:val="1592352159"/>
          <w:tblCellSpacing w:w="15" w:type="dxa"/>
        </w:trPr>
        <w:tc>
          <w:tcPr>
            <w:tcW w:w="0" w:type="auto"/>
            <w:hideMark/>
          </w:tcPr>
          <w:p w14:paraId="50AB2FF8" w14:textId="77777777" w:rsidR="00000000" w:rsidRDefault="00B52F4F">
            <w:pPr>
              <w:spacing w:before="0" w:beforeAutospacing="0" w:after="0" w:afterAutospacing="0"/>
              <w:rPr>
                <w:rFonts w:ascii="Verdana" w:eastAsia="Times New Roman" w:hAnsi="Verdana"/>
                <w:color w:val="000000"/>
                <w:sz w:val="20"/>
                <w:szCs w:val="20"/>
              </w:rPr>
            </w:pPr>
            <w:bookmarkStart w:id="280" w:name="USA15"/>
            <w:r>
              <w:rPr>
                <w:rFonts w:ascii="Verdana" w:eastAsia="Times New Roman" w:hAnsi="Verdana"/>
                <w:b/>
                <w:bCs/>
                <w:color w:val="000000"/>
                <w:sz w:val="20"/>
                <w:szCs w:val="20"/>
              </w:rPr>
              <w:t>[USA15]</w:t>
            </w:r>
            <w:bookmarkEnd w:id="280"/>
          </w:p>
        </w:tc>
        <w:tc>
          <w:tcPr>
            <w:tcW w:w="0" w:type="auto"/>
            <w:vAlign w:val="center"/>
            <w:hideMark/>
          </w:tcPr>
          <w:p w14:paraId="525C0E64" w14:textId="4E0CBE05" w:rsidR="00000000" w:rsidRDefault="00B52F4F">
            <w:pPr>
              <w:spacing w:before="0" w:beforeAutospacing="0" w:after="0" w:afterAutospacing="0"/>
              <w:rPr>
                <w:rFonts w:ascii="Verdana" w:eastAsia="Times New Roman" w:hAnsi="Verdana"/>
                <w:color w:val="000000"/>
                <w:sz w:val="20"/>
                <w:szCs w:val="20"/>
              </w:rPr>
            </w:pPr>
            <w:hyperlink r:id="rId9" w:history="1">
              <w:r>
                <w:rPr>
                  <w:rStyle w:val="Hyperlink"/>
                  <w:rFonts w:ascii="Verdana" w:eastAsia="Times New Roman" w:hAnsi="Verdana"/>
                  <w:sz w:val="20"/>
                  <w:szCs w:val="20"/>
                </w:rPr>
                <w:t>Davis, M.</w:t>
              </w:r>
            </w:hyperlink>
            <w:del w:id="281" w:author="Author" w:date="2015-08-04T00:08:00Z">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"mailto:ken@unicode.org"</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Whistler, K.</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r>
              <w:rPr>
                <w:rFonts w:ascii="Verdana" w:eastAsia="Times New Roman" w:hAnsi="Verdana"/>
                <w:color w:val="000000"/>
                <w:sz w:val="20"/>
                <w:szCs w:val="20"/>
              </w:rPr>
              <w:t xml:space="preserve"> and </w:t>
            </w:r>
            <w:del w:id="282" w:author="Author" w:date="2015-08-04T00:08:00Z">
              <w:r>
                <w:rPr>
                  <w:rFonts w:ascii="Verdana" w:eastAsia="Times New Roman" w:hAnsi="Verdana"/>
                  <w:color w:val="000000"/>
                  <w:sz w:val="20"/>
                  <w:szCs w:val="20"/>
                </w:rPr>
                <w:delText>M. Dürst, “</w:delText>
              </w:r>
              <w:r>
                <w:rPr>
                  <w:rFonts w:ascii="Verdana" w:eastAsia="Times New Roman" w:hAnsi="Verdana"/>
                  <w:color w:val="000000"/>
                  <w:sz w:val="20"/>
                  <w:szCs w:val="20"/>
                </w:rPr>
                <w:delText>Unicode Normalization Forms,”</w:delText>
              </w:r>
            </w:del>
            <w:ins w:id="283" w:author="Author" w:date="2015-08-04T00:08:00Z">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"mailto:ken@unicode.org"</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K. Whistler</w:t>
              </w:r>
              <w:r>
                <w:rPr>
                  <w:rFonts w:ascii="Verdana" w:eastAsia="Times New Roman" w:hAnsi="Verdana"/>
                  <w:color w:val="000000"/>
                  <w:sz w:val="20"/>
                  <w:szCs w:val="20"/>
                </w:rPr>
                <w:fldChar w:fldCharType="end"/>
              </w:r>
              <w:r>
                <w:rPr>
                  <w:rFonts w:ascii="Verdana" w:eastAsia="Times New Roman" w:hAnsi="Verdana"/>
                  <w:color w:val="000000"/>
                  <w:sz w:val="20"/>
                  <w:szCs w:val="20"/>
                </w:rPr>
                <w:t>, “</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"http://www.unicode.org/reports/tr15/"</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Unicode Normalization Forms</w:t>
              </w:r>
              <w:r>
                <w:rPr>
                  <w:rFonts w:ascii="Verdana" w:eastAsia="Times New Roman" w:hAnsi="Verdana"/>
                  <w:color w:val="000000"/>
                  <w:sz w:val="20"/>
                  <w:szCs w:val="20"/>
                </w:rPr>
                <w:fldChar w:fldCharType="end"/>
              </w:r>
              <w:r>
                <w:rPr>
                  <w:rFonts w:ascii="Verdana" w:eastAsia="Times New Roman" w:hAnsi="Verdana"/>
                  <w:color w:val="000000"/>
                  <w:sz w:val="20"/>
                  <w:szCs w:val="20"/>
                </w:rPr>
                <w:t>,”</w:t>
              </w:r>
            </w:ins>
            <w:r>
              <w:rPr>
                <w:rFonts w:ascii="Verdana" w:eastAsia="Times New Roman" w:hAnsi="Verdana"/>
                <w:color w:val="000000"/>
                <w:sz w:val="20"/>
                <w:szCs w:val="20"/>
              </w:rPr>
              <w:t xml:space="preserve"> Unicode Standard Annex 15, </w:t>
            </w:r>
            <w:del w:id="284" w:author="Author" w:date="2015-08-04T00:08:00Z">
              <w:r>
                <w:rPr>
                  <w:rFonts w:ascii="Verdana" w:eastAsia="Times New Roman" w:hAnsi="Verdana"/>
                  <w:color w:val="000000"/>
                  <w:sz w:val="20"/>
                  <w:szCs w:val="20"/>
                </w:rPr>
                <w:delText>09 2009</w:delText>
              </w:r>
            </w:del>
            <w:ins w:id="285" w:author="Author" w:date="2015-08-04T00:08:00Z">
              <w:r>
                <w:rPr>
                  <w:rFonts w:ascii="Verdana" w:eastAsia="Times New Roman" w:hAnsi="Verdana"/>
                  <w:color w:val="000000"/>
                  <w:sz w:val="20"/>
                  <w:szCs w:val="20"/>
                </w:rPr>
                <w:t>06 2015</w:t>
              </w:r>
            </w:ins>
            <w:r>
              <w:rPr>
                <w:rFonts w:ascii="Verdana" w:eastAsia="Times New Roman" w:hAnsi="Verdana"/>
                <w:color w:val="000000"/>
                <w:sz w:val="20"/>
                <w:szCs w:val="20"/>
              </w:rPr>
              <w:t>.</w:t>
            </w:r>
          </w:p>
        </w:tc>
      </w:tr>
    </w:tbl>
    <w:p w14:paraId="2906D9FE" w14:textId="77777777" w:rsidR="00000000" w:rsidRDefault="00B52F4F">
      <w:pPr>
        <w:spacing w:before="0" w:beforeAutospacing="0" w:after="0" w:afterAutospacing="0"/>
        <w:divId w:val="1592352159"/>
        <w:rPr>
          <w:rFonts w:ascii="Verdana" w:eastAsia="Times New Roman" w:hAnsi="Verdana"/>
          <w:color w:val="000000"/>
          <w:lang w:val="en"/>
        </w:rPr>
      </w:pPr>
      <w:bookmarkStart w:id="286" w:name="rfc.references2"/>
      <w:bookmarkEnd w:id="286"/>
    </w:p>
    <w:p w14:paraId="06E5AF28" w14:textId="77777777" w:rsidR="00000000" w:rsidRDefault="00B52F4F">
      <w:pPr>
        <w:spacing w:before="0" w:beforeAutospacing="0" w:after="0" w:afterAutospacing="0"/>
        <w:divId w:val="1592352159"/>
        <w:rPr>
          <w:rFonts w:ascii="Verdana" w:eastAsia="Times New Roman" w:hAnsi="Verdana"/>
          <w:color w:val="000000"/>
          <w:lang w:val="en"/>
        </w:rPr>
      </w:pPr>
      <w:r>
        <w:rPr>
          <w:rFonts w:ascii="Verdana" w:eastAsia="Times New Roman" w:hAnsi="Verdana"/>
          <w:color w:val="000000"/>
          <w:lang w:val="en"/>
        </w:rPr>
        <w:pict>
          <v:rect id="_x0000_i1054"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55CE8EF" w14:textId="77777777">
        <w:trPr>
          <w:divId w:val="1592352159"/>
          <w:trHeight w:val="225"/>
          <w:tblCellSpacing w:w="12" w:type="dxa"/>
        </w:trPr>
        <w:tc>
          <w:tcPr>
            <w:tcW w:w="450" w:type="dxa"/>
            <w:shd w:val="clear" w:color="auto" w:fill="990000"/>
            <w:vAlign w:val="center"/>
            <w:hideMark/>
          </w:tcPr>
          <w:p w14:paraId="347D48C1" w14:textId="77777777" w:rsidR="00000000" w:rsidRDefault="00B52F4F">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1860E3FB" w14:textId="77777777" w:rsidR="00000000" w:rsidRDefault="00B52F4F">
      <w:pPr>
        <w:pStyle w:val="Heading3"/>
        <w:divId w:val="1592352159"/>
        <w:rPr>
          <w:rFonts w:eastAsia="Times New Roman"/>
          <w:lang w:val="en"/>
        </w:rPr>
      </w:pPr>
      <w:r>
        <w:rPr>
          <w:rFonts w:eastAsia="Times New Roman"/>
          <w:lang w:val="en"/>
        </w:rPr>
        <w:t>9.2. Informative References</w:t>
      </w:r>
    </w:p>
    <w:tbl>
      <w:tblPr>
        <w:tblW w:w="4950" w:type="pct"/>
        <w:tblCellSpacing w:w="15" w:type="dxa"/>
        <w:tblCellMar>
          <w:top w:w="15" w:type="dxa"/>
          <w:left w:w="15" w:type="dxa"/>
          <w:bottom w:w="15" w:type="dxa"/>
          <w:right w:w="15" w:type="dxa"/>
        </w:tblCellMar>
        <w:tblLook w:val="04A0" w:firstRow="1" w:lastRow="0" w:firstColumn="1" w:lastColumn="0" w:noHBand="0" w:noVBand="1"/>
      </w:tblPr>
      <w:tblGrid>
        <w:gridCol w:w="2125"/>
        <w:gridCol w:w="7231"/>
      </w:tblGrid>
      <w:tr w:rsidR="00000000" w14:paraId="0157612F" w14:textId="77777777">
        <w:trPr>
          <w:divId w:val="1592352159"/>
          <w:tblCellSpacing w:w="15" w:type="dxa"/>
        </w:trPr>
        <w:tc>
          <w:tcPr>
            <w:tcW w:w="0" w:type="auto"/>
            <w:hideMark/>
          </w:tcPr>
          <w:p w14:paraId="5816CEC7" w14:textId="77777777" w:rsidR="00000000" w:rsidRDefault="00B52F4F">
            <w:pPr>
              <w:spacing w:before="0" w:beforeAutospacing="0" w:after="0" w:afterAutospacing="0"/>
              <w:rPr>
                <w:rFonts w:ascii="Verdana" w:eastAsia="Times New Roman" w:hAnsi="Verdana"/>
                <w:color w:val="000000"/>
                <w:sz w:val="20"/>
                <w:szCs w:val="20"/>
              </w:rPr>
            </w:pPr>
            <w:bookmarkStart w:id="287" w:name="OpenID.Session"/>
            <w:r>
              <w:rPr>
                <w:rFonts w:ascii="Verdana" w:eastAsia="Times New Roman" w:hAnsi="Verdana"/>
                <w:b/>
                <w:bCs/>
                <w:color w:val="000000"/>
                <w:sz w:val="20"/>
                <w:szCs w:val="20"/>
              </w:rPr>
              <w:t>[OpenID.Session]</w:t>
            </w:r>
            <w:bookmarkEnd w:id="287"/>
          </w:p>
        </w:tc>
        <w:tc>
          <w:tcPr>
            <w:tcW w:w="0" w:type="auto"/>
            <w:vAlign w:val="center"/>
            <w:hideMark/>
          </w:tcPr>
          <w:p w14:paraId="7E0783C7" w14:textId="59E29A2F" w:rsidR="00000000" w:rsidRDefault="00B52F4F">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 M., de Medeiros, B., and N. Agarwal, “</w:t>
            </w:r>
            <w:hyperlink r:id="rId10" w:history="1">
              <w:r>
                <w:rPr>
                  <w:rStyle w:val="Hyperlink"/>
                  <w:rFonts w:ascii="Verdana" w:eastAsia="Times New Roman" w:hAnsi="Verdana"/>
                  <w:sz w:val="20"/>
                  <w:szCs w:val="20"/>
                </w:rPr>
                <w:t>OpenID Connect Session Management 1.0</w:t>
              </w:r>
            </w:hyperlink>
            <w:r>
              <w:rPr>
                <w:rFonts w:ascii="Verdana" w:eastAsia="Times New Roman" w:hAnsi="Verdana"/>
                <w:color w:val="000000"/>
                <w:sz w:val="20"/>
                <w:szCs w:val="20"/>
              </w:rPr>
              <w:t xml:space="preserve">,” </w:t>
            </w:r>
            <w:del w:id="288" w:author="Author" w:date="2015-08-04T00:08:00Z">
              <w:r>
                <w:rPr>
                  <w:rFonts w:ascii="Verdana" w:eastAsia="Times New Roman" w:hAnsi="Verdana"/>
                  <w:color w:val="000000"/>
                  <w:sz w:val="20"/>
                  <w:szCs w:val="20"/>
                </w:rPr>
                <w:delText>November 2014.</w:delText>
              </w:r>
            </w:del>
            <w:ins w:id="289" w:author="Author" w:date="2015-08-04T00:08:00Z">
              <w:r>
                <w:rPr>
                  <w:rFonts w:ascii="Verdana" w:eastAsia="Times New Roman" w:hAnsi="Verdana"/>
                  <w:color w:val="000000"/>
                  <w:sz w:val="20"/>
                  <w:szCs w:val="20"/>
                </w:rPr>
                <w:t>August 2015.</w:t>
              </w:r>
            </w:ins>
          </w:p>
        </w:tc>
      </w:tr>
      <w:tr w:rsidR="00000000" w14:paraId="20E3C814" w14:textId="77777777">
        <w:trPr>
          <w:divId w:val="1592352159"/>
          <w:tblCellSpacing w:w="15" w:type="dxa"/>
        </w:trPr>
        <w:tc>
          <w:tcPr>
            <w:tcW w:w="0" w:type="auto"/>
            <w:hideMark/>
          </w:tcPr>
          <w:p w14:paraId="1037ED2B" w14:textId="77777777" w:rsidR="00000000" w:rsidRDefault="00B52F4F">
            <w:pPr>
              <w:spacing w:before="0" w:beforeAutospacing="0" w:after="0" w:afterAutospacing="0"/>
              <w:rPr>
                <w:rFonts w:ascii="Verdana" w:eastAsia="Times New Roman" w:hAnsi="Verdana"/>
                <w:color w:val="000000"/>
                <w:sz w:val="20"/>
                <w:szCs w:val="20"/>
              </w:rPr>
            </w:pPr>
            <w:bookmarkStart w:id="290" w:name="XRI_Syntax_2.0"/>
            <w:r>
              <w:rPr>
                <w:rFonts w:ascii="Verdana" w:eastAsia="Times New Roman" w:hAnsi="Verdana"/>
                <w:b/>
                <w:bCs/>
                <w:color w:val="000000"/>
                <w:sz w:val="20"/>
                <w:szCs w:val="20"/>
              </w:rPr>
              <w:t>[XRI_Syntax_2.0]</w:t>
            </w:r>
            <w:bookmarkEnd w:id="290"/>
          </w:p>
        </w:tc>
        <w:tc>
          <w:tcPr>
            <w:tcW w:w="0" w:type="auto"/>
            <w:vAlign w:val="center"/>
            <w:hideMark/>
          </w:tcPr>
          <w:p w14:paraId="4C923ABA" w14:textId="6541EB24" w:rsidR="00000000" w:rsidRDefault="00B52F4F">
            <w:pPr>
              <w:spacing w:before="0" w:beforeAutospacing="0" w:after="0" w:afterAutospacing="0"/>
              <w:rPr>
                <w:rFonts w:ascii="Verdana" w:eastAsia="Times New Roman" w:hAnsi="Verdana"/>
                <w:color w:val="000000"/>
                <w:sz w:val="20"/>
                <w:szCs w:val="20"/>
              </w:rPr>
            </w:pPr>
            <w:del w:id="291" w:author="Author" w:date="2015-08-04T00:08:00Z">
              <w:r>
                <w:rPr>
                  <w:rFonts w:ascii="Verdana" w:eastAsia="Times New Roman" w:hAnsi="Verdana"/>
                  <w:color w:val="000000"/>
                  <w:sz w:val="20"/>
                  <w:szCs w:val="20"/>
                </w:rPr>
                <w:delText>Reed, D. and D. McAlpin, “Extensible Resource Identifier (XRI) Syntax V2.0,” November 2005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"http://www.oasis-open.org/committees/download.php/15376/xri-syntax-V2.0-cs.h</w:delInstrText>
              </w:r>
              <w:r>
                <w:rPr>
                  <w:rFonts w:ascii="Verdana" w:eastAsia="Times New Roman" w:hAnsi="Verdana"/>
                  <w:color w:val="000000"/>
                  <w:sz w:val="20"/>
                  <w:szCs w:val="20"/>
                </w:rPr>
                <w:delInstrText>tml"</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HTML</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"http://www.oasis-open.org/committees/download.php/15377/xri-syntax-V2.0-cs.pdf"</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PDF</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292" w:author="Author" w:date="2015-08-04T00:08:00Z">
              <w:r>
                <w:rPr>
                  <w:rFonts w:ascii="Verdana" w:eastAsia="Times New Roman" w:hAnsi="Verdana"/>
                  <w:color w:val="000000"/>
                  <w:sz w:val="20"/>
                  <w:szCs w:val="20"/>
                </w:rPr>
                <w:t>Reed, D. and D. McAlpin, “</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w:instrText>
              </w:r>
              <w:r>
                <w:rPr>
                  <w:rFonts w:ascii="Verdana" w:eastAsia="Times New Roman" w:hAnsi="Verdana"/>
                  <w:color w:val="000000"/>
                  <w:sz w:val="20"/>
                  <w:szCs w:val="20"/>
                </w:rPr>
                <w:instrText>http://www.oasis-open.org/committees/download.php/15377/xri-syntax-V2.0-cs.pdf"</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Extensible Resource Identifier (XRI) Syntax V2.0</w:t>
              </w:r>
              <w:r>
                <w:rPr>
                  <w:rFonts w:ascii="Verdana" w:eastAsia="Times New Roman" w:hAnsi="Verdana"/>
                  <w:color w:val="000000"/>
                  <w:sz w:val="20"/>
                  <w:szCs w:val="20"/>
                </w:rPr>
                <w:fldChar w:fldCharType="end"/>
              </w:r>
              <w:r>
                <w:rPr>
                  <w:rFonts w:ascii="Verdana" w:eastAsia="Times New Roman" w:hAnsi="Verdana"/>
                  <w:color w:val="000000"/>
                  <w:sz w:val="20"/>
                  <w:szCs w:val="20"/>
                </w:rPr>
                <w:t>,” November 2005.</w:t>
              </w:r>
            </w:ins>
          </w:p>
        </w:tc>
      </w:tr>
    </w:tbl>
    <w:p w14:paraId="5D7F629B" w14:textId="77777777" w:rsidR="00000000" w:rsidRDefault="00B52F4F">
      <w:pPr>
        <w:spacing w:before="0" w:beforeAutospacing="0" w:after="0" w:afterAutospacing="0"/>
        <w:divId w:val="1592352159"/>
        <w:rPr>
          <w:rFonts w:ascii="Verdana" w:eastAsia="Times New Roman" w:hAnsi="Verdana"/>
          <w:color w:val="000000"/>
          <w:lang w:val="en"/>
        </w:rPr>
      </w:pPr>
      <w:bookmarkStart w:id="293" w:name="Acknowledgements"/>
      <w:bookmarkEnd w:id="293"/>
    </w:p>
    <w:p w14:paraId="7AF6CF1D" w14:textId="77777777" w:rsidR="00000000" w:rsidRDefault="00B52F4F">
      <w:pPr>
        <w:spacing w:before="0" w:beforeAutospacing="0" w:after="0" w:afterAutospacing="0"/>
        <w:divId w:val="1592352159"/>
        <w:rPr>
          <w:rFonts w:ascii="Verdana" w:eastAsia="Times New Roman" w:hAnsi="Verdana"/>
          <w:color w:val="000000"/>
          <w:lang w:val="en"/>
        </w:rPr>
      </w:pPr>
      <w:r>
        <w:rPr>
          <w:rFonts w:ascii="Verdana" w:eastAsia="Times New Roman" w:hAnsi="Verdana"/>
          <w:color w:val="000000"/>
          <w:lang w:val="en"/>
        </w:rPr>
        <w:pict>
          <v:rect id="_x0000_i1055"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3575569A" w14:textId="77777777">
        <w:trPr>
          <w:divId w:val="1592352159"/>
          <w:trHeight w:val="225"/>
          <w:tblCellSpacing w:w="12" w:type="dxa"/>
        </w:trPr>
        <w:tc>
          <w:tcPr>
            <w:tcW w:w="450" w:type="dxa"/>
            <w:shd w:val="clear" w:color="auto" w:fill="990000"/>
            <w:vAlign w:val="center"/>
            <w:hideMark/>
          </w:tcPr>
          <w:p w14:paraId="69748092" w14:textId="77777777" w:rsidR="00000000" w:rsidRDefault="00B52F4F">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71882B8F" w14:textId="77777777" w:rsidR="00000000" w:rsidRDefault="00B52F4F">
      <w:pPr>
        <w:pStyle w:val="Heading3"/>
        <w:divId w:val="1592352159"/>
        <w:rPr>
          <w:rFonts w:eastAsia="Times New Roman"/>
          <w:lang w:val="en"/>
        </w:rPr>
      </w:pPr>
      <w:bookmarkStart w:id="294" w:name="rfc.section.A"/>
      <w:bookmarkEnd w:id="294"/>
      <w:r>
        <w:rPr>
          <w:rFonts w:eastAsia="Times New Roman"/>
          <w:lang w:val="en"/>
        </w:rPr>
        <w:t>Appendix A.  Acknowledgements</w:t>
      </w:r>
    </w:p>
    <w:p w14:paraId="0FFBF015" w14:textId="77777777" w:rsidR="00000000" w:rsidRDefault="00B52F4F">
      <w:pPr>
        <w:pStyle w:val="NormalWeb"/>
        <w:divId w:val="1592352159"/>
        <w:rPr>
          <w:rFonts w:ascii="Verdana" w:hAnsi="Verdana"/>
          <w:color w:val="000000"/>
          <w:lang w:val="en"/>
        </w:rPr>
      </w:pPr>
      <w:r>
        <w:rPr>
          <w:rFonts w:ascii="Verdana" w:hAnsi="Verdana"/>
          <w:color w:val="000000"/>
          <w:lang w:val="en"/>
        </w:rPr>
        <w:t xml:space="preserve">The OpenID Community would like to thank the following people for their contributions to this specification: </w:t>
      </w:r>
    </w:p>
    <w:p w14:paraId="4F361518" w14:textId="77777777" w:rsidR="00000000" w:rsidRDefault="00B52F4F">
      <w:pPr>
        <w:pStyle w:val="NormalWeb"/>
        <w:divId w:val="1529641759"/>
        <w:rPr>
          <w:rFonts w:ascii="Verdana" w:hAnsi="Verdana"/>
          <w:color w:val="000000"/>
          <w:lang w:val="en"/>
        </w:rPr>
      </w:pPr>
      <w:r>
        <w:rPr>
          <w:rFonts w:ascii="Verdana" w:hAnsi="Verdana"/>
          <w:color w:val="000000"/>
          <w:lang w:val="en"/>
        </w:rPr>
        <w:t xml:space="preserve">Andrew Arnott (andarno@microsoft.com), Microsoft </w:t>
      </w:r>
    </w:p>
    <w:p w14:paraId="68D40DC9" w14:textId="77777777" w:rsidR="00000000" w:rsidRDefault="00B52F4F">
      <w:pPr>
        <w:pStyle w:val="NormalWeb"/>
        <w:divId w:val="1529641759"/>
        <w:rPr>
          <w:rFonts w:ascii="Verdana" w:hAnsi="Verdana"/>
          <w:color w:val="000000"/>
          <w:lang w:val="en"/>
        </w:rPr>
      </w:pPr>
      <w:r>
        <w:rPr>
          <w:rFonts w:ascii="Verdana" w:hAnsi="Verdana"/>
          <w:color w:val="000000"/>
          <w:lang w:val="en"/>
        </w:rPr>
        <w:t xml:space="preserve">Dirk Balfanz (balfanz@google.com), Google </w:t>
      </w:r>
    </w:p>
    <w:p w14:paraId="2A21D095" w14:textId="77777777" w:rsidR="00000000" w:rsidRDefault="00B52F4F">
      <w:pPr>
        <w:pStyle w:val="NormalWeb"/>
        <w:divId w:val="1529641759"/>
        <w:rPr>
          <w:rFonts w:ascii="Verdana" w:hAnsi="Verdana"/>
          <w:color w:val="000000"/>
          <w:lang w:val="en"/>
        </w:rPr>
      </w:pPr>
      <w:r>
        <w:rPr>
          <w:rFonts w:ascii="Verdana" w:hAnsi="Verdana"/>
          <w:color w:val="000000"/>
          <w:lang w:val="en"/>
        </w:rPr>
        <w:lastRenderedPageBreak/>
        <w:t xml:space="preserve">Casper Biering (cb@peercraft.com), Peercraft </w:t>
      </w:r>
    </w:p>
    <w:p w14:paraId="6E4BA191" w14:textId="77777777" w:rsidR="00000000" w:rsidRDefault="00B52F4F">
      <w:pPr>
        <w:pStyle w:val="NormalWeb"/>
        <w:divId w:val="1529641759"/>
        <w:rPr>
          <w:rFonts w:ascii="Verdana" w:hAnsi="Verdana"/>
          <w:color w:val="000000"/>
          <w:lang w:val="en"/>
        </w:rPr>
      </w:pPr>
      <w:r>
        <w:rPr>
          <w:rFonts w:ascii="Verdana" w:hAnsi="Verdana"/>
          <w:color w:val="000000"/>
          <w:lang w:val="en"/>
        </w:rPr>
        <w:t>John Br</w:t>
      </w:r>
      <w:r>
        <w:rPr>
          <w:rFonts w:ascii="Verdana" w:hAnsi="Verdana"/>
          <w:color w:val="000000"/>
          <w:lang w:val="en"/>
        </w:rPr>
        <w:t xml:space="preserve">adley (ve7jtb@ve7jtb.com), Ping Identity </w:t>
      </w:r>
    </w:p>
    <w:p w14:paraId="668235C7" w14:textId="77777777" w:rsidR="00000000" w:rsidRDefault="00B52F4F">
      <w:pPr>
        <w:pStyle w:val="NormalWeb"/>
        <w:divId w:val="1529641759"/>
        <w:rPr>
          <w:rFonts w:ascii="Verdana" w:hAnsi="Verdana"/>
          <w:color w:val="000000"/>
          <w:lang w:val="en"/>
        </w:rPr>
      </w:pPr>
      <w:r>
        <w:rPr>
          <w:rFonts w:ascii="Verdana" w:hAnsi="Verdana"/>
          <w:color w:val="000000"/>
          <w:lang w:val="en"/>
        </w:rPr>
        <w:t xml:space="preserve">Johnny Bufu (jbufu@janrain.com), Janrain </w:t>
      </w:r>
    </w:p>
    <w:p w14:paraId="2C56081C" w14:textId="77777777" w:rsidR="00000000" w:rsidRDefault="00B52F4F">
      <w:pPr>
        <w:pStyle w:val="NormalWeb"/>
        <w:divId w:val="1529641759"/>
        <w:rPr>
          <w:rFonts w:ascii="Verdana" w:hAnsi="Verdana"/>
          <w:color w:val="000000"/>
          <w:lang w:val="en"/>
        </w:rPr>
      </w:pPr>
      <w:r>
        <w:rPr>
          <w:rFonts w:ascii="Verdana" w:hAnsi="Verdana"/>
          <w:color w:val="000000"/>
          <w:lang w:val="en"/>
        </w:rPr>
        <w:t xml:space="preserve">Brian Campbell (bcampbell@pingidentity.com), Ping Identity </w:t>
      </w:r>
    </w:p>
    <w:p w14:paraId="7B81D476" w14:textId="77777777" w:rsidR="00000000" w:rsidRDefault="00B52F4F">
      <w:pPr>
        <w:pStyle w:val="NormalWeb"/>
        <w:divId w:val="1529641759"/>
        <w:rPr>
          <w:rFonts w:ascii="Verdana" w:hAnsi="Verdana"/>
          <w:color w:val="000000"/>
          <w:lang w:val="en"/>
        </w:rPr>
      </w:pPr>
      <w:r>
        <w:rPr>
          <w:rFonts w:ascii="Verdana" w:hAnsi="Verdana"/>
          <w:color w:val="000000"/>
          <w:lang w:val="en"/>
        </w:rPr>
        <w:t xml:space="preserve">Blaine Cook (romeda@gmail.com), Independent </w:t>
      </w:r>
    </w:p>
    <w:p w14:paraId="3EC0BF35" w14:textId="77777777" w:rsidR="00000000" w:rsidRDefault="00B52F4F">
      <w:pPr>
        <w:pStyle w:val="NormalWeb"/>
        <w:divId w:val="1529641759"/>
        <w:rPr>
          <w:rFonts w:ascii="Verdana" w:hAnsi="Verdana"/>
          <w:color w:val="000000"/>
          <w:lang w:val="en"/>
        </w:rPr>
      </w:pPr>
      <w:r>
        <w:rPr>
          <w:rFonts w:ascii="Verdana" w:hAnsi="Verdana"/>
          <w:color w:val="000000"/>
          <w:lang w:val="en"/>
        </w:rPr>
        <w:t xml:space="preserve">Breno de Medeiros (breno@google.com), Google </w:t>
      </w:r>
    </w:p>
    <w:p w14:paraId="03743657" w14:textId="77777777" w:rsidR="00000000" w:rsidRDefault="00B52F4F">
      <w:pPr>
        <w:pStyle w:val="NormalWeb"/>
        <w:divId w:val="1529641759"/>
        <w:rPr>
          <w:rFonts w:ascii="Verdana" w:hAnsi="Verdana"/>
          <w:color w:val="000000"/>
          <w:lang w:val="en"/>
        </w:rPr>
      </w:pPr>
      <w:r>
        <w:rPr>
          <w:rFonts w:ascii="Verdana" w:hAnsi="Verdana"/>
          <w:color w:val="000000"/>
          <w:lang w:val="en"/>
        </w:rPr>
        <w:t>Pamela Dingle (pdingl</w:t>
      </w:r>
      <w:r>
        <w:rPr>
          <w:rFonts w:ascii="Verdana" w:hAnsi="Verdana"/>
          <w:color w:val="000000"/>
          <w:lang w:val="en"/>
        </w:rPr>
        <w:t xml:space="preserve">e@pingidentity.com), Ping Identity </w:t>
      </w:r>
    </w:p>
    <w:p w14:paraId="1C55522B" w14:textId="77777777" w:rsidR="00000000" w:rsidRDefault="00B52F4F">
      <w:pPr>
        <w:pStyle w:val="NormalWeb"/>
        <w:divId w:val="1529641759"/>
        <w:rPr>
          <w:rFonts w:ascii="Verdana" w:hAnsi="Verdana"/>
          <w:color w:val="000000"/>
          <w:lang w:val="en"/>
        </w:rPr>
      </w:pPr>
      <w:r>
        <w:rPr>
          <w:rFonts w:ascii="Verdana" w:hAnsi="Verdana"/>
          <w:color w:val="000000"/>
          <w:lang w:val="en"/>
        </w:rPr>
        <w:t xml:space="preserve">Vladimir Dzhuvinov (vladimir@nimbusds.com), Nimbus Directory Services </w:t>
      </w:r>
    </w:p>
    <w:p w14:paraId="103DF5B2" w14:textId="77777777" w:rsidR="00000000" w:rsidRDefault="00B52F4F">
      <w:pPr>
        <w:pStyle w:val="NormalWeb"/>
        <w:divId w:val="1529641759"/>
        <w:rPr>
          <w:rFonts w:ascii="Verdana" w:hAnsi="Verdana"/>
          <w:color w:val="000000"/>
          <w:lang w:val="en"/>
        </w:rPr>
      </w:pPr>
      <w:r>
        <w:rPr>
          <w:rFonts w:ascii="Verdana" w:hAnsi="Verdana"/>
          <w:color w:val="000000"/>
          <w:lang w:val="en"/>
        </w:rPr>
        <w:t xml:space="preserve">George Fletcher (george.fletcher@corp.aol.com), AOL </w:t>
      </w:r>
    </w:p>
    <w:p w14:paraId="34075860" w14:textId="77777777" w:rsidR="00000000" w:rsidRDefault="00B52F4F">
      <w:pPr>
        <w:pStyle w:val="NormalWeb"/>
        <w:divId w:val="1529641759"/>
        <w:rPr>
          <w:rFonts w:ascii="Verdana" w:hAnsi="Verdana"/>
          <w:color w:val="000000"/>
          <w:lang w:val="en"/>
        </w:rPr>
      </w:pPr>
      <w:r>
        <w:rPr>
          <w:rFonts w:ascii="Verdana" w:hAnsi="Verdana"/>
          <w:color w:val="000000"/>
          <w:lang w:val="en"/>
        </w:rPr>
        <w:t xml:space="preserve">Dick Hardt (dick.hardt@gmail.com), Independent </w:t>
      </w:r>
    </w:p>
    <w:p w14:paraId="18D622E2" w14:textId="77777777" w:rsidR="00000000" w:rsidRDefault="00B52F4F">
      <w:pPr>
        <w:pStyle w:val="NormalWeb"/>
        <w:divId w:val="1529641759"/>
        <w:rPr>
          <w:rFonts w:ascii="Verdana" w:hAnsi="Verdana"/>
          <w:color w:val="000000"/>
          <w:lang w:val="en"/>
        </w:rPr>
      </w:pPr>
      <w:r>
        <w:rPr>
          <w:rFonts w:ascii="Verdana" w:hAnsi="Verdana"/>
          <w:color w:val="000000"/>
          <w:lang w:val="en"/>
        </w:rPr>
        <w:t xml:space="preserve">Roland Hedberg (roland.hedberg@adm.umu.se), University of Umea </w:t>
      </w:r>
    </w:p>
    <w:p w14:paraId="6A0500EE" w14:textId="77777777" w:rsidR="00000000" w:rsidRDefault="00B52F4F">
      <w:pPr>
        <w:pStyle w:val="NormalWeb"/>
        <w:divId w:val="1529641759"/>
        <w:rPr>
          <w:rFonts w:ascii="Verdana" w:hAnsi="Verdana"/>
          <w:color w:val="000000"/>
          <w:lang w:val="en"/>
        </w:rPr>
      </w:pPr>
      <w:r>
        <w:rPr>
          <w:rFonts w:ascii="Verdana" w:hAnsi="Verdana"/>
          <w:color w:val="000000"/>
          <w:lang w:val="en"/>
        </w:rPr>
        <w:t xml:space="preserve">Edmund Jay (ejay@mgi1.com), Illumila </w:t>
      </w:r>
    </w:p>
    <w:p w14:paraId="5D019994" w14:textId="77777777" w:rsidR="00000000" w:rsidRDefault="00B52F4F">
      <w:pPr>
        <w:pStyle w:val="NormalWeb"/>
        <w:divId w:val="1529641759"/>
        <w:rPr>
          <w:rFonts w:ascii="Verdana" w:hAnsi="Verdana"/>
          <w:color w:val="000000"/>
          <w:lang w:val="en"/>
        </w:rPr>
      </w:pPr>
      <w:r>
        <w:rPr>
          <w:rFonts w:ascii="Verdana" w:hAnsi="Verdana"/>
          <w:color w:val="000000"/>
          <w:lang w:val="en"/>
        </w:rPr>
        <w:t xml:space="preserve">Michael B. Jones (mbj@microsoft.com), Microsoft </w:t>
      </w:r>
    </w:p>
    <w:p w14:paraId="216DAAEB" w14:textId="77777777" w:rsidR="00000000" w:rsidRDefault="00B52F4F">
      <w:pPr>
        <w:pStyle w:val="NormalWeb"/>
        <w:divId w:val="1529641759"/>
        <w:rPr>
          <w:rFonts w:ascii="Verdana" w:hAnsi="Verdana"/>
          <w:color w:val="000000"/>
          <w:lang w:val="en"/>
        </w:rPr>
      </w:pPr>
      <w:r>
        <w:rPr>
          <w:rFonts w:ascii="Verdana" w:hAnsi="Verdana"/>
          <w:color w:val="000000"/>
          <w:lang w:val="en"/>
        </w:rPr>
        <w:t xml:space="preserve">Torsten Lodderstedt (t.lodderstedt@telekom.de), Deutsche Telekom </w:t>
      </w:r>
    </w:p>
    <w:p w14:paraId="0742BF48" w14:textId="77777777" w:rsidR="00000000" w:rsidRDefault="00B52F4F">
      <w:pPr>
        <w:pStyle w:val="NormalWeb"/>
        <w:divId w:val="1529641759"/>
        <w:rPr>
          <w:rFonts w:ascii="Verdana" w:hAnsi="Verdana"/>
          <w:color w:val="000000"/>
          <w:lang w:val="en"/>
        </w:rPr>
      </w:pPr>
      <w:r>
        <w:rPr>
          <w:rFonts w:ascii="Verdana" w:hAnsi="Verdana"/>
          <w:color w:val="000000"/>
          <w:lang w:val="en"/>
        </w:rPr>
        <w:t>Nov Matake (nov@matake.jp), Independent</w:t>
      </w:r>
      <w:r>
        <w:rPr>
          <w:rFonts w:ascii="Verdana" w:hAnsi="Verdana"/>
          <w:color w:val="000000"/>
          <w:lang w:val="en"/>
        </w:rPr>
        <w:t xml:space="preserve"> </w:t>
      </w:r>
    </w:p>
    <w:p w14:paraId="26B0F2B1" w14:textId="77777777" w:rsidR="00000000" w:rsidRDefault="00B52F4F">
      <w:pPr>
        <w:pStyle w:val="NormalWeb"/>
        <w:divId w:val="1529641759"/>
        <w:rPr>
          <w:rFonts w:ascii="Verdana" w:hAnsi="Verdana"/>
          <w:color w:val="000000"/>
          <w:lang w:val="en"/>
        </w:rPr>
      </w:pPr>
      <w:r>
        <w:rPr>
          <w:rFonts w:ascii="Verdana" w:hAnsi="Verdana"/>
          <w:color w:val="000000"/>
          <w:lang w:val="en"/>
        </w:rPr>
        <w:t xml:space="preserve">Chuck Mortimore (cmortimore@salesforce.com), Salesforce </w:t>
      </w:r>
    </w:p>
    <w:p w14:paraId="6D5B395A" w14:textId="77777777" w:rsidR="00000000" w:rsidRDefault="00B52F4F">
      <w:pPr>
        <w:pStyle w:val="NormalWeb"/>
        <w:divId w:val="1529641759"/>
        <w:rPr>
          <w:rFonts w:ascii="Verdana" w:hAnsi="Verdana"/>
          <w:color w:val="000000"/>
          <w:lang w:val="en"/>
        </w:rPr>
      </w:pPr>
      <w:r>
        <w:rPr>
          <w:rFonts w:ascii="Verdana" w:hAnsi="Verdana"/>
          <w:color w:val="000000"/>
          <w:lang w:val="en"/>
        </w:rPr>
        <w:t xml:space="preserve">Anthony Nadalin (tonynad@microsoft.com), Microsoft </w:t>
      </w:r>
    </w:p>
    <w:p w14:paraId="5FB435B8" w14:textId="77777777" w:rsidR="00000000" w:rsidRDefault="00B52F4F">
      <w:pPr>
        <w:pStyle w:val="NormalWeb"/>
        <w:divId w:val="1529641759"/>
        <w:rPr>
          <w:rFonts w:ascii="Verdana" w:hAnsi="Verdana"/>
          <w:color w:val="000000"/>
          <w:lang w:val="en"/>
        </w:rPr>
      </w:pPr>
      <w:r>
        <w:rPr>
          <w:rFonts w:ascii="Verdana" w:hAnsi="Verdana"/>
          <w:color w:val="000000"/>
          <w:lang w:val="en"/>
        </w:rPr>
        <w:t xml:space="preserve">Axel Nennker (axel.nennker@telekom.de), Deutsche Telekom </w:t>
      </w:r>
    </w:p>
    <w:p w14:paraId="1F7DAFA2" w14:textId="77777777" w:rsidR="00000000" w:rsidRDefault="00B52F4F">
      <w:pPr>
        <w:pStyle w:val="NormalWeb"/>
        <w:divId w:val="1529641759"/>
        <w:rPr>
          <w:rFonts w:ascii="Verdana" w:hAnsi="Verdana"/>
          <w:color w:val="000000"/>
          <w:lang w:val="en"/>
        </w:rPr>
      </w:pPr>
      <w:r>
        <w:rPr>
          <w:rFonts w:ascii="Verdana" w:hAnsi="Verdana"/>
          <w:color w:val="000000"/>
          <w:lang w:val="en"/>
        </w:rPr>
        <w:lastRenderedPageBreak/>
        <w:t xml:space="preserve">John Panzer (jpanzer@google.com), Google </w:t>
      </w:r>
    </w:p>
    <w:p w14:paraId="33C7A0E2" w14:textId="77777777" w:rsidR="00000000" w:rsidRDefault="00B52F4F">
      <w:pPr>
        <w:pStyle w:val="NormalWeb"/>
        <w:divId w:val="1529641759"/>
        <w:rPr>
          <w:rFonts w:ascii="Verdana" w:hAnsi="Verdana"/>
          <w:color w:val="000000"/>
          <w:lang w:val="en"/>
        </w:rPr>
      </w:pPr>
      <w:r>
        <w:rPr>
          <w:rFonts w:ascii="Verdana" w:hAnsi="Verdana"/>
          <w:color w:val="000000"/>
          <w:lang w:val="en"/>
        </w:rPr>
        <w:t xml:space="preserve">Justin Richer (jricher@mitre.org), MITRE </w:t>
      </w:r>
    </w:p>
    <w:p w14:paraId="0C73DF70" w14:textId="77777777" w:rsidR="00000000" w:rsidRDefault="00B52F4F">
      <w:pPr>
        <w:pStyle w:val="NormalWeb"/>
        <w:divId w:val="1529641759"/>
        <w:rPr>
          <w:rFonts w:ascii="Verdana" w:hAnsi="Verdana"/>
          <w:color w:val="000000"/>
          <w:lang w:val="en"/>
        </w:rPr>
      </w:pPr>
      <w:r>
        <w:rPr>
          <w:rFonts w:ascii="Verdana" w:hAnsi="Verdana"/>
          <w:color w:val="000000"/>
          <w:lang w:val="en"/>
        </w:rPr>
        <w:t>Nat</w:t>
      </w:r>
      <w:r>
        <w:rPr>
          <w:rFonts w:ascii="Verdana" w:hAnsi="Verdana"/>
          <w:color w:val="000000"/>
          <w:lang w:val="en"/>
        </w:rPr>
        <w:t xml:space="preserve"> Sakimura (n-sakimura@nri.co.jp), Nomura Research Institute, Ltd. </w:t>
      </w:r>
    </w:p>
    <w:p w14:paraId="544F7D4A" w14:textId="77777777" w:rsidR="00000000" w:rsidRDefault="00B52F4F">
      <w:pPr>
        <w:pStyle w:val="NormalWeb"/>
        <w:divId w:val="1529641759"/>
        <w:rPr>
          <w:rFonts w:ascii="Verdana" w:hAnsi="Verdana"/>
          <w:color w:val="000000"/>
          <w:lang w:val="en"/>
        </w:rPr>
      </w:pPr>
      <w:r>
        <w:rPr>
          <w:rFonts w:ascii="Verdana" w:hAnsi="Verdana"/>
          <w:color w:val="000000"/>
          <w:lang w:val="en"/>
        </w:rPr>
        <w:t xml:space="preserve">Owen Shepherd (owen.shepherd@e43.eu), Independent </w:t>
      </w:r>
    </w:p>
    <w:p w14:paraId="0886632B" w14:textId="77777777" w:rsidR="00000000" w:rsidRDefault="00B52F4F">
      <w:pPr>
        <w:pStyle w:val="NormalWeb"/>
        <w:divId w:val="1529641759"/>
        <w:rPr>
          <w:rFonts w:ascii="Verdana" w:hAnsi="Verdana"/>
          <w:color w:val="000000"/>
          <w:lang w:val="en"/>
        </w:rPr>
      </w:pPr>
      <w:r>
        <w:rPr>
          <w:rFonts w:ascii="Verdana" w:hAnsi="Verdana"/>
          <w:color w:val="000000"/>
          <w:lang w:val="en"/>
        </w:rPr>
        <w:t xml:space="preserve">Andreas Åkre Solberg (andreas.solberg@uninett.no), UNINET </w:t>
      </w:r>
    </w:p>
    <w:p w14:paraId="26970F96" w14:textId="77777777" w:rsidR="00000000" w:rsidRDefault="00B52F4F">
      <w:pPr>
        <w:pStyle w:val="NormalWeb"/>
        <w:divId w:val="1529641759"/>
        <w:rPr>
          <w:rFonts w:ascii="Verdana" w:hAnsi="Verdana"/>
          <w:color w:val="000000"/>
          <w:lang w:val="en"/>
        </w:rPr>
      </w:pPr>
      <w:r>
        <w:rPr>
          <w:rFonts w:ascii="Verdana" w:hAnsi="Verdana"/>
          <w:color w:val="000000"/>
          <w:lang w:val="en"/>
        </w:rPr>
        <w:t xml:space="preserve">Kick Willemse (k.willemse@evidos.nl), Evidos B.V. </w:t>
      </w:r>
    </w:p>
    <w:p w14:paraId="0C3DB25B" w14:textId="77777777" w:rsidR="00000000" w:rsidRDefault="00B52F4F">
      <w:pPr>
        <w:spacing w:before="0" w:beforeAutospacing="0" w:after="0" w:afterAutospacing="0"/>
        <w:divId w:val="1592352159"/>
        <w:rPr>
          <w:rFonts w:ascii="Verdana" w:eastAsia="Times New Roman" w:hAnsi="Verdana"/>
          <w:color w:val="000000"/>
          <w:lang w:val="en"/>
        </w:rPr>
      </w:pPr>
      <w:bookmarkStart w:id="295" w:name="Notices"/>
      <w:bookmarkEnd w:id="295"/>
    </w:p>
    <w:p w14:paraId="35EFFDC3" w14:textId="77777777" w:rsidR="00000000" w:rsidRDefault="00B52F4F">
      <w:pPr>
        <w:spacing w:before="0" w:beforeAutospacing="0" w:after="0" w:afterAutospacing="0"/>
        <w:divId w:val="1592352159"/>
        <w:rPr>
          <w:rFonts w:ascii="Verdana" w:eastAsia="Times New Roman" w:hAnsi="Verdana"/>
          <w:color w:val="000000"/>
          <w:lang w:val="en"/>
        </w:rPr>
      </w:pPr>
      <w:r>
        <w:rPr>
          <w:rFonts w:ascii="Verdana" w:eastAsia="Times New Roman" w:hAnsi="Verdana"/>
          <w:color w:val="000000"/>
          <w:lang w:val="en"/>
        </w:rPr>
        <w:pict>
          <v:rect id="_x0000_i1056"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02B3CF7D" w14:textId="77777777">
        <w:trPr>
          <w:divId w:val="1592352159"/>
          <w:trHeight w:val="225"/>
          <w:tblCellSpacing w:w="12" w:type="dxa"/>
        </w:trPr>
        <w:tc>
          <w:tcPr>
            <w:tcW w:w="450" w:type="dxa"/>
            <w:shd w:val="clear" w:color="auto" w:fill="990000"/>
            <w:vAlign w:val="center"/>
            <w:hideMark/>
          </w:tcPr>
          <w:p w14:paraId="52E6FE3A" w14:textId="77777777" w:rsidR="00000000" w:rsidRDefault="00B52F4F">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472BAEC6" w14:textId="77777777" w:rsidR="00000000" w:rsidRDefault="00B52F4F">
      <w:pPr>
        <w:pStyle w:val="Heading3"/>
        <w:divId w:val="1592352159"/>
        <w:rPr>
          <w:rFonts w:eastAsia="Times New Roman"/>
          <w:lang w:val="en"/>
        </w:rPr>
      </w:pPr>
      <w:bookmarkStart w:id="296" w:name="rfc.section.B"/>
      <w:bookmarkEnd w:id="296"/>
      <w:r>
        <w:rPr>
          <w:rFonts w:eastAsia="Times New Roman"/>
          <w:lang w:val="en"/>
        </w:rPr>
        <w:t>Appendix B.  Notices</w:t>
      </w:r>
    </w:p>
    <w:p w14:paraId="71DCBCE4" w14:textId="2CE6BDC3" w:rsidR="00000000" w:rsidRDefault="00B52F4F">
      <w:pPr>
        <w:pStyle w:val="NormalWeb"/>
        <w:divId w:val="1592352159"/>
        <w:rPr>
          <w:rFonts w:ascii="Verdana" w:hAnsi="Verdana"/>
          <w:color w:val="000000"/>
          <w:lang w:val="en"/>
        </w:rPr>
      </w:pPr>
      <w:r>
        <w:rPr>
          <w:rFonts w:ascii="Verdana" w:hAnsi="Verdana"/>
          <w:color w:val="000000"/>
          <w:lang w:val="en"/>
        </w:rPr>
        <w:t xml:space="preserve">Copyright (c) </w:t>
      </w:r>
      <w:del w:id="297" w:author="Author" w:date="2015-08-04T00:08:00Z">
        <w:r>
          <w:rPr>
            <w:rFonts w:ascii="Verdana" w:hAnsi="Verdana"/>
            <w:color w:val="000000"/>
            <w:lang w:val="en"/>
          </w:rPr>
          <w:delText>2014</w:delText>
        </w:r>
      </w:del>
      <w:ins w:id="298" w:author="Author" w:date="2015-08-04T00:08:00Z">
        <w:r>
          <w:rPr>
            <w:rFonts w:ascii="Verdana" w:hAnsi="Verdana"/>
            <w:color w:val="000000"/>
            <w:lang w:val="en"/>
          </w:rPr>
          <w:t>2015</w:t>
        </w:r>
      </w:ins>
      <w:r>
        <w:rPr>
          <w:rFonts w:ascii="Verdana" w:hAnsi="Verdana"/>
          <w:color w:val="000000"/>
          <w:lang w:val="en"/>
        </w:rPr>
        <w:t xml:space="preserve"> The OpenID Foundation. </w:t>
      </w:r>
    </w:p>
    <w:p w14:paraId="3C477B4D" w14:textId="77777777" w:rsidR="00000000" w:rsidRDefault="00B52F4F">
      <w:pPr>
        <w:pStyle w:val="NormalWeb"/>
        <w:divId w:val="1592352159"/>
        <w:rPr>
          <w:rFonts w:ascii="Verdana" w:hAnsi="Verdana"/>
          <w:color w:val="000000"/>
          <w:lang w:val="en"/>
        </w:rPr>
      </w:pPr>
      <w:r>
        <w:rPr>
          <w:rFonts w:ascii="Verdana" w:hAnsi="Verdana"/>
          <w:color w:val="000000"/>
          <w:lang w:val="en"/>
        </w:rPr>
        <w:t>The OpenID Foundation (OIDF) grants to any Contributor, developer, implementer, or other interested party a non-exclusive, royalty free, worldwide copyright license to reproduce, prepare derivative works from, distribute, perform and display, this Implemen</w:t>
      </w:r>
      <w:r>
        <w:rPr>
          <w:rFonts w:ascii="Verdana" w:hAnsi="Verdana"/>
          <w:color w:val="000000"/>
          <w:lang w:val="en"/>
        </w:rPr>
        <w:t>ters Draft or Final Specification solely for the purposes of (i) developing specifications, and (ii) implementing Implementers Drafts and Final Specifications based on such documents, provided that attribution be made to the OIDF as the source of the mater</w:t>
      </w:r>
      <w:r>
        <w:rPr>
          <w:rFonts w:ascii="Verdana" w:hAnsi="Verdana"/>
          <w:color w:val="000000"/>
          <w:lang w:val="en"/>
        </w:rPr>
        <w:t xml:space="preserve">ial, but that such attribution does not indicate an endorsement by the OIDF. </w:t>
      </w:r>
    </w:p>
    <w:p w14:paraId="1D521835" w14:textId="77777777" w:rsidR="00000000" w:rsidRDefault="00B52F4F">
      <w:pPr>
        <w:pStyle w:val="NormalWeb"/>
        <w:divId w:val="1592352159"/>
        <w:rPr>
          <w:rFonts w:ascii="Verdana" w:hAnsi="Verdana"/>
          <w:color w:val="000000"/>
          <w:lang w:val="en"/>
        </w:rPr>
      </w:pPr>
      <w:r>
        <w:rPr>
          <w:rFonts w:ascii="Verdana" w:hAnsi="Verdana"/>
          <w:color w:val="000000"/>
          <w:lang w:val="en"/>
        </w:rPr>
        <w:t>The technology described in this specification was made available from contributions from various sources, including members of the OpenID Foundation and others. Although the Ope</w:t>
      </w:r>
      <w:r>
        <w:rPr>
          <w:rFonts w:ascii="Verdana" w:hAnsi="Verdana"/>
          <w:color w:val="000000"/>
          <w:lang w:val="en"/>
        </w:rPr>
        <w:t>nID Foundation has taken steps to help ensure that the technology is available for distribution, it takes no position regarding the validity or scope of any intellectual property or other rights that might be claimed to pertain to the implementation or use</w:t>
      </w:r>
      <w:r>
        <w:rPr>
          <w:rFonts w:ascii="Verdana" w:hAnsi="Verdana"/>
          <w:color w:val="000000"/>
          <w:lang w:val="en"/>
        </w:rPr>
        <w:t xml:space="preserve"> of the technology described in this specification or the extent to which any license under </w:t>
      </w:r>
      <w:r>
        <w:rPr>
          <w:rFonts w:ascii="Verdana" w:hAnsi="Verdana"/>
          <w:color w:val="000000"/>
          <w:lang w:val="en"/>
        </w:rPr>
        <w:lastRenderedPageBreak/>
        <w:t>such rights might or might not be available; neither does it represent that it has made any independent effort to identify any such rights. The OpenID Foundation an</w:t>
      </w:r>
      <w:r>
        <w:rPr>
          <w:rFonts w:ascii="Verdana" w:hAnsi="Verdana"/>
          <w:color w:val="000000"/>
          <w:lang w:val="en"/>
        </w:rPr>
        <w:t>d the contributors to this specification make no (and hereby expressly disclaim any) warranties (express, implied, or otherwise), including implied warranties of merchantability, non-infringement, fitness for a particular purpose, or title, related to this</w:t>
      </w:r>
      <w:r>
        <w:rPr>
          <w:rFonts w:ascii="Verdana" w:hAnsi="Verdana"/>
          <w:color w:val="000000"/>
          <w:lang w:val="en"/>
        </w:rPr>
        <w:t xml:space="preserve"> specification, and the entire risk as to implementing this specification is assumed by the implementer. The OpenID Intellectual Property Rights policy requires contributors to offer a patent promise not to assert certain patent claims against other contri</w:t>
      </w:r>
      <w:r>
        <w:rPr>
          <w:rFonts w:ascii="Verdana" w:hAnsi="Verdana"/>
          <w:color w:val="000000"/>
          <w:lang w:val="en"/>
        </w:rPr>
        <w:t>butors and against implementers. The OpenID Foundation invites any interested party to bring to its attention any copyrights, patents, patent applications, or other proprietary rights that may cover technology that may be required to practice this specific</w:t>
      </w:r>
      <w:r>
        <w:rPr>
          <w:rFonts w:ascii="Verdana" w:hAnsi="Verdana"/>
          <w:color w:val="000000"/>
          <w:lang w:val="en"/>
        </w:rPr>
        <w:t xml:space="preserve">ation. </w:t>
      </w:r>
    </w:p>
    <w:p w14:paraId="71777DEC" w14:textId="77777777" w:rsidR="00000000" w:rsidRDefault="00B52F4F">
      <w:pPr>
        <w:spacing w:before="0" w:beforeAutospacing="0" w:after="0" w:afterAutospacing="0"/>
        <w:divId w:val="1592352159"/>
        <w:rPr>
          <w:rFonts w:ascii="Verdana" w:eastAsia="Times New Roman" w:hAnsi="Verdana"/>
          <w:color w:val="000000"/>
          <w:lang w:val="en"/>
        </w:rPr>
      </w:pPr>
      <w:bookmarkStart w:id="299" w:name="History"/>
      <w:bookmarkEnd w:id="299"/>
    </w:p>
    <w:p w14:paraId="1026AA51" w14:textId="77777777" w:rsidR="00000000" w:rsidRDefault="00B52F4F">
      <w:pPr>
        <w:spacing w:before="0" w:beforeAutospacing="0" w:after="0" w:afterAutospacing="0"/>
        <w:divId w:val="1592352159"/>
        <w:rPr>
          <w:rFonts w:ascii="Verdana" w:eastAsia="Times New Roman" w:hAnsi="Verdana"/>
          <w:color w:val="000000"/>
          <w:lang w:val="en"/>
        </w:rPr>
      </w:pPr>
      <w:r>
        <w:rPr>
          <w:rFonts w:ascii="Verdana" w:eastAsia="Times New Roman" w:hAnsi="Verdana"/>
          <w:color w:val="000000"/>
          <w:lang w:val="en"/>
        </w:rPr>
        <w:pict>
          <v:rect id="_x0000_i1057"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3526CCF3" w14:textId="77777777">
        <w:trPr>
          <w:divId w:val="1592352159"/>
          <w:trHeight w:val="225"/>
          <w:tblCellSpacing w:w="12" w:type="dxa"/>
        </w:trPr>
        <w:tc>
          <w:tcPr>
            <w:tcW w:w="450" w:type="dxa"/>
            <w:shd w:val="clear" w:color="auto" w:fill="990000"/>
            <w:vAlign w:val="center"/>
            <w:hideMark/>
          </w:tcPr>
          <w:p w14:paraId="3660A856" w14:textId="77777777" w:rsidR="00000000" w:rsidRDefault="00B52F4F">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2C915AB9" w14:textId="77777777" w:rsidR="00000000" w:rsidRDefault="00B52F4F">
      <w:pPr>
        <w:pStyle w:val="Heading3"/>
        <w:divId w:val="1592352159"/>
        <w:rPr>
          <w:ins w:id="300" w:author="Author" w:date="2015-08-04T00:08:00Z"/>
          <w:rFonts w:eastAsia="Times New Roman"/>
          <w:lang w:val="en"/>
        </w:rPr>
      </w:pPr>
      <w:bookmarkStart w:id="301" w:name="rfc.section.C"/>
      <w:bookmarkEnd w:id="301"/>
      <w:ins w:id="302" w:author="Author" w:date="2015-08-04T00:08:00Z">
        <w:r>
          <w:rPr>
            <w:rFonts w:eastAsia="Times New Roman"/>
            <w:lang w:val="en"/>
          </w:rPr>
          <w:t>Appendix C.  Document History</w:t>
        </w:r>
      </w:ins>
    </w:p>
    <w:p w14:paraId="5F5239E1" w14:textId="77777777" w:rsidR="00000000" w:rsidRDefault="00B52F4F">
      <w:pPr>
        <w:pStyle w:val="NormalWeb"/>
        <w:divId w:val="1592352159"/>
        <w:rPr>
          <w:ins w:id="303" w:author="Author" w:date="2015-08-04T00:08:00Z"/>
          <w:rFonts w:ascii="Verdana" w:hAnsi="Verdana"/>
          <w:color w:val="000000"/>
          <w:lang w:val="en"/>
        </w:rPr>
      </w:pPr>
      <w:ins w:id="304" w:author="Author" w:date="2015-08-04T00:08:00Z">
        <w:r>
          <w:rPr>
            <w:rFonts w:ascii="Verdana" w:hAnsi="Verdana"/>
            <w:color w:val="000000"/>
            <w:lang w:val="en"/>
          </w:rPr>
          <w:t xml:space="preserve">[[ To be removed from the approved errata ]] </w:t>
        </w:r>
      </w:ins>
    </w:p>
    <w:p w14:paraId="7083624C" w14:textId="77777777" w:rsidR="00000000" w:rsidRDefault="00B52F4F">
      <w:pPr>
        <w:pStyle w:val="NormalWeb"/>
        <w:divId w:val="1592352159"/>
        <w:rPr>
          <w:ins w:id="305" w:author="Author" w:date="2015-08-04T00:08:00Z"/>
          <w:rFonts w:ascii="Verdana" w:hAnsi="Verdana"/>
          <w:color w:val="000000"/>
          <w:lang w:val="en"/>
        </w:rPr>
      </w:pPr>
      <w:ins w:id="306" w:author="Author" w:date="2015-08-04T00:08:00Z">
        <w:r>
          <w:rPr>
            <w:rFonts w:ascii="Verdana" w:hAnsi="Verdana"/>
            <w:color w:val="000000"/>
            <w:lang w:val="en"/>
          </w:rPr>
          <w:t xml:space="preserve">-26 </w:t>
        </w:r>
      </w:ins>
    </w:p>
    <w:p w14:paraId="7B5EFD95" w14:textId="77777777" w:rsidR="00000000" w:rsidRDefault="00B52F4F">
      <w:pPr>
        <w:numPr>
          <w:ilvl w:val="0"/>
          <w:numId w:val="5"/>
        </w:numPr>
        <w:ind w:left="1200" w:right="480"/>
        <w:divId w:val="1592352159"/>
        <w:rPr>
          <w:ins w:id="307" w:author="Author" w:date="2015-08-04T00:08:00Z"/>
          <w:rFonts w:ascii="Verdana" w:eastAsia="Times New Roman" w:hAnsi="Verdana"/>
          <w:color w:val="000000"/>
          <w:lang w:val="en"/>
        </w:rPr>
      </w:pPr>
      <w:ins w:id="308" w:author="Author" w:date="2015-08-04T00:08:00Z">
        <w:r>
          <w:rPr>
            <w:rFonts w:ascii="Verdana" w:eastAsia="Times New Roman" w:hAnsi="Verdana"/>
            <w:color w:val="000000"/>
            <w:lang w:val="en"/>
          </w:rPr>
          <w:t xml:space="preserve">Referenced completed RFCs. </w:t>
        </w:r>
      </w:ins>
    </w:p>
    <w:p w14:paraId="063346A0" w14:textId="77777777" w:rsidR="00000000" w:rsidRDefault="00B52F4F">
      <w:pPr>
        <w:numPr>
          <w:ilvl w:val="0"/>
          <w:numId w:val="5"/>
        </w:numPr>
        <w:ind w:left="1200" w:right="480"/>
        <w:divId w:val="1592352159"/>
        <w:rPr>
          <w:ins w:id="309" w:author="Author" w:date="2015-08-04T00:08:00Z"/>
          <w:rFonts w:ascii="Verdana" w:eastAsia="Times New Roman" w:hAnsi="Verdana"/>
          <w:color w:val="000000"/>
          <w:lang w:val="en"/>
        </w:rPr>
      </w:pPr>
      <w:ins w:id="310" w:author="Author" w:date="2015-08-04T00:08:00Z">
        <w:r>
          <w:rPr>
            <w:rFonts w:ascii="Verdana" w:eastAsia="Times New Roman" w:hAnsi="Verdana"/>
            <w:color w:val="000000"/>
            <w:lang w:val="en"/>
          </w:rPr>
          <w:t xml:space="preserve">Added missing URLs in references. </w:t>
        </w:r>
      </w:ins>
    </w:p>
    <w:p w14:paraId="78292796" w14:textId="77777777" w:rsidR="00000000" w:rsidRDefault="00B52F4F">
      <w:pPr>
        <w:numPr>
          <w:ilvl w:val="0"/>
          <w:numId w:val="5"/>
        </w:numPr>
        <w:ind w:left="1200" w:right="480"/>
        <w:divId w:val="1592352159"/>
        <w:rPr>
          <w:ins w:id="311" w:author="Author" w:date="2015-08-04T00:08:00Z"/>
          <w:rFonts w:ascii="Verdana" w:eastAsia="Times New Roman" w:hAnsi="Verdana"/>
          <w:color w:val="000000"/>
          <w:lang w:val="en"/>
        </w:rPr>
      </w:pPr>
      <w:ins w:id="312" w:author="Author" w:date="2015-08-04T00:08:00Z">
        <w:r>
          <w:rPr>
            <w:rFonts w:ascii="Verdana" w:eastAsia="Times New Roman" w:hAnsi="Verdana"/>
            <w:color w:val="000000"/>
            <w:lang w:val="en"/>
          </w:rPr>
          <w:t xml:space="preserve">Tracked terminology changes made in the referenced IETF specs since errata set 1. </w:t>
        </w:r>
      </w:ins>
    </w:p>
    <w:p w14:paraId="5DE09FEC" w14:textId="77777777" w:rsidR="00000000" w:rsidRDefault="00B52F4F">
      <w:pPr>
        <w:pStyle w:val="NormalWeb"/>
        <w:divId w:val="1592352159"/>
        <w:rPr>
          <w:ins w:id="313" w:author="Author" w:date="2015-08-04T00:08:00Z"/>
          <w:rFonts w:ascii="Verdana" w:hAnsi="Verdana"/>
          <w:color w:val="000000"/>
          <w:lang w:val="en"/>
        </w:rPr>
      </w:pPr>
      <w:ins w:id="314" w:author="Author" w:date="2015-08-04T00:08:00Z">
        <w:r>
          <w:rPr>
            <w:rFonts w:ascii="Verdana" w:hAnsi="Verdana"/>
            <w:color w:val="000000"/>
            <w:lang w:val="en"/>
          </w:rPr>
          <w:t xml:space="preserve">-25 </w:t>
        </w:r>
      </w:ins>
    </w:p>
    <w:p w14:paraId="0D64194C" w14:textId="77777777" w:rsidR="00000000" w:rsidRDefault="00B52F4F">
      <w:pPr>
        <w:numPr>
          <w:ilvl w:val="0"/>
          <w:numId w:val="6"/>
        </w:numPr>
        <w:ind w:left="1200" w:right="480"/>
        <w:divId w:val="1592352159"/>
        <w:rPr>
          <w:ins w:id="315" w:author="Author" w:date="2015-08-04T00:08:00Z"/>
          <w:rFonts w:ascii="Verdana" w:eastAsia="Times New Roman" w:hAnsi="Verdana"/>
          <w:color w:val="000000"/>
          <w:lang w:val="en"/>
        </w:rPr>
      </w:pPr>
      <w:ins w:id="316" w:author="Author" w:date="2015-08-04T00:08:00Z">
        <w:r>
          <w:rPr>
            <w:rFonts w:ascii="Verdana" w:eastAsia="Times New Roman" w:hAnsi="Verdana"/>
            <w:color w:val="000000"/>
            <w:lang w:val="en"/>
          </w:rPr>
          <w:t xml:space="preserve">Final specification incorporating errata set 1. </w:t>
        </w:r>
      </w:ins>
    </w:p>
    <w:p w14:paraId="542B360D" w14:textId="77777777" w:rsidR="00000000" w:rsidRDefault="00B52F4F">
      <w:pPr>
        <w:spacing w:before="0" w:beforeAutospacing="0" w:after="0" w:afterAutospacing="0"/>
        <w:divId w:val="1592352159"/>
        <w:rPr>
          <w:ins w:id="317" w:author="Author" w:date="2015-08-04T00:08:00Z"/>
          <w:rFonts w:ascii="Verdana" w:eastAsia="Times New Roman" w:hAnsi="Verdana"/>
          <w:color w:val="000000"/>
          <w:lang w:val="en"/>
        </w:rPr>
      </w:pPr>
      <w:bookmarkStart w:id="318" w:name="rfc.authors"/>
      <w:bookmarkEnd w:id="318"/>
    </w:p>
    <w:p w14:paraId="18C56877" w14:textId="77777777" w:rsidR="00000000" w:rsidRDefault="00B52F4F">
      <w:pPr>
        <w:spacing w:before="0" w:beforeAutospacing="0" w:after="0" w:afterAutospacing="0"/>
        <w:divId w:val="1592352159"/>
        <w:rPr>
          <w:ins w:id="319" w:author="Author" w:date="2015-08-04T00:08:00Z"/>
          <w:rFonts w:ascii="Verdana" w:eastAsia="Times New Roman" w:hAnsi="Verdana"/>
          <w:color w:val="000000"/>
          <w:lang w:val="en"/>
        </w:rPr>
      </w:pPr>
      <w:ins w:id="320" w:author="Author" w:date="2015-08-04T00:08:00Z">
        <w:r>
          <w:rPr>
            <w:rFonts w:ascii="Verdana" w:eastAsia="Times New Roman" w:hAnsi="Verdana"/>
            <w:color w:val="000000"/>
            <w:lang w:val="en"/>
          </w:rPr>
          <w:pict>
            <v:rect id="_x0000_i1058" style="width:0;height:.75pt" o:hralign="center" o:hrstd="t" o:hr="t" fillcolor="gray" stroked="f"/>
          </w:pict>
        </w:r>
      </w:ins>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A3DF2FF" w14:textId="77777777">
        <w:trPr>
          <w:divId w:val="1592352159"/>
          <w:trHeight w:val="225"/>
          <w:tblCellSpacing w:w="12" w:type="dxa"/>
          <w:ins w:id="321" w:author="Author" w:date="2015-08-04T00:08:00Z"/>
        </w:trPr>
        <w:tc>
          <w:tcPr>
            <w:tcW w:w="450" w:type="dxa"/>
            <w:shd w:val="clear" w:color="auto" w:fill="990000"/>
            <w:vAlign w:val="center"/>
            <w:hideMark/>
          </w:tcPr>
          <w:p w14:paraId="68456B9A" w14:textId="77777777" w:rsidR="00000000" w:rsidRDefault="00B52F4F">
            <w:pPr>
              <w:spacing w:before="0" w:beforeAutospacing="0" w:after="0" w:afterAutospacing="0" w:line="225" w:lineRule="atLeast"/>
              <w:jc w:val="center"/>
              <w:rPr>
                <w:ins w:id="322" w:author="Author" w:date="2015-08-04T00:08:00Z"/>
                <w:rFonts w:ascii="Verdana" w:eastAsia="Times New Roman" w:hAnsi="Verdana"/>
                <w:color w:val="FFFFFF"/>
              </w:rPr>
            </w:pPr>
            <w:ins w:id="323" w:author="Author" w:date="2015-08-04T00:08:00Z">
              <w:r>
                <w:rPr>
                  <w:rFonts w:ascii="Verdana" w:eastAsia="Times New Roman" w:hAnsi="Verdana"/>
                  <w:color w:val="FFFFFF"/>
                </w:rPr>
                <w:fldChar w:fldCharType="begin"/>
              </w:r>
              <w:r>
                <w:rPr>
                  <w:rFonts w:ascii="Verdana" w:eastAsia="Times New Roman" w:hAnsi="Verdana"/>
                  <w:color w:val="FFFFFF"/>
                </w:rPr>
                <w:instrText xml:space="preserve"> </w:instrText>
              </w:r>
              <w:r>
                <w:rPr>
                  <w:rFonts w:ascii="Verdana" w:eastAsia="Times New Roman" w:hAnsi="Verdana"/>
                  <w:color w:val="FFFFFF"/>
                </w:rPr>
                <w:instrText>HYPERLINK "" \l "toc"</w:instrText>
              </w:r>
              <w:r>
                <w:rPr>
                  <w:rFonts w:ascii="Verdana" w:eastAsia="Times New Roman" w:hAnsi="Verdana"/>
                  <w:color w:val="FFFFFF"/>
                </w:rPr>
                <w:instrText xml:space="preserve"> </w:instrText>
              </w:r>
              <w:r>
                <w:rPr>
                  <w:rFonts w:ascii="Verdana" w:eastAsia="Times New Roman" w:hAnsi="Verdana"/>
                  <w:color w:val="FFFFFF"/>
                </w:rPr>
                <w:fldChar w:fldCharType="separate"/>
              </w:r>
              <w:r>
                <w:rPr>
                  <w:rFonts w:ascii="MS Sans Serif" w:eastAsia="Times New Roman" w:hAnsi="MS Sans Serif"/>
                  <w:b/>
                  <w:bCs/>
                  <w:color w:val="FFFFFF"/>
                  <w:sz w:val="20"/>
                  <w:szCs w:val="20"/>
                </w:rPr>
                <w:t> TOC </w:t>
              </w:r>
              <w:r>
                <w:rPr>
                  <w:rFonts w:ascii="Verdana" w:eastAsia="Times New Roman" w:hAnsi="Verdana"/>
                  <w:color w:val="FFFFFF"/>
                </w:rPr>
                <w:fldChar w:fldCharType="end"/>
              </w:r>
            </w:ins>
          </w:p>
        </w:tc>
      </w:tr>
    </w:tbl>
    <w:p w14:paraId="45A00ABC" w14:textId="77777777" w:rsidR="00000000" w:rsidRDefault="00B52F4F">
      <w:pPr>
        <w:pStyle w:val="Heading3"/>
        <w:divId w:val="1592352159"/>
        <w:rPr>
          <w:rFonts w:eastAsia="Times New Roman"/>
          <w:lang w:val="en"/>
        </w:rPr>
      </w:pPr>
      <w:r>
        <w:rPr>
          <w:rFonts w:eastAsia="Times New Roman"/>
          <w:lang w:val="en"/>
        </w:rPr>
        <w:t>Authors' Addresses</w:t>
      </w:r>
    </w:p>
    <w:tbl>
      <w:tblPr>
        <w:tblW w:w="4950" w:type="pct"/>
        <w:tblCellSpacing w:w="0" w:type="dxa"/>
        <w:tblCellMar>
          <w:left w:w="0" w:type="dxa"/>
          <w:right w:w="0" w:type="dxa"/>
        </w:tblCellMar>
        <w:tblLook w:val="04A0" w:firstRow="1" w:lastRow="0" w:firstColumn="1" w:lastColumn="0" w:noHBand="0" w:noVBand="1"/>
      </w:tblPr>
      <w:tblGrid>
        <w:gridCol w:w="3085"/>
        <w:gridCol w:w="6181"/>
      </w:tblGrid>
      <w:tr w:rsidR="00000000" w14:paraId="243A6BFC" w14:textId="77777777">
        <w:trPr>
          <w:divId w:val="1592352159"/>
          <w:tblCellSpacing w:w="0" w:type="dxa"/>
        </w:trPr>
        <w:tc>
          <w:tcPr>
            <w:tcW w:w="0" w:type="auto"/>
            <w:vAlign w:val="center"/>
            <w:hideMark/>
          </w:tcPr>
          <w:p w14:paraId="27C8AFEE" w14:textId="77777777" w:rsidR="00000000" w:rsidRDefault="00B52F4F">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59120AF0" w14:textId="77777777" w:rsidR="00000000" w:rsidRDefault="00B52F4F">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Nat Sakimura</w:t>
            </w:r>
          </w:p>
        </w:tc>
      </w:tr>
      <w:tr w:rsidR="00000000" w14:paraId="21EE7FC1" w14:textId="77777777">
        <w:trPr>
          <w:divId w:val="1592352159"/>
          <w:tblCellSpacing w:w="0" w:type="dxa"/>
        </w:trPr>
        <w:tc>
          <w:tcPr>
            <w:tcW w:w="0" w:type="auto"/>
            <w:vAlign w:val="center"/>
            <w:hideMark/>
          </w:tcPr>
          <w:p w14:paraId="704D715E" w14:textId="77777777" w:rsidR="00000000" w:rsidRDefault="00B52F4F">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660326A5" w14:textId="77777777" w:rsidR="00000000" w:rsidRDefault="00B52F4F">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Nomura Research Institute, Ltd.</w:t>
            </w:r>
          </w:p>
        </w:tc>
      </w:tr>
      <w:tr w:rsidR="00000000" w14:paraId="5B4EB59D" w14:textId="77777777">
        <w:trPr>
          <w:divId w:val="1592352159"/>
          <w:tblCellSpacing w:w="0" w:type="dxa"/>
        </w:trPr>
        <w:tc>
          <w:tcPr>
            <w:tcW w:w="0" w:type="auto"/>
            <w:vAlign w:val="center"/>
            <w:hideMark/>
          </w:tcPr>
          <w:p w14:paraId="55A7D399" w14:textId="77777777" w:rsidR="00000000" w:rsidRDefault="00B52F4F">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226D6F2C" w14:textId="77777777" w:rsidR="00000000" w:rsidRDefault="00B52F4F">
            <w:pPr>
              <w:spacing w:before="0" w:beforeAutospacing="0" w:after="0" w:afterAutospacing="0"/>
              <w:rPr>
                <w:rFonts w:ascii="Verdana" w:eastAsia="Times New Roman" w:hAnsi="Verdana"/>
                <w:color w:val="000000"/>
                <w:sz w:val="20"/>
                <w:szCs w:val="20"/>
              </w:rPr>
            </w:pPr>
            <w:hyperlink r:id="rId11" w:history="1">
              <w:r>
                <w:rPr>
                  <w:rStyle w:val="Hyperlink"/>
                  <w:rFonts w:ascii="Verdana" w:eastAsia="Times New Roman" w:hAnsi="Verdana"/>
                  <w:sz w:val="20"/>
                  <w:szCs w:val="20"/>
                </w:rPr>
                <w:t>n-sakimura@nri.co.jp</w:t>
              </w:r>
            </w:hyperlink>
          </w:p>
        </w:tc>
      </w:tr>
      <w:tr w:rsidR="00000000" w14:paraId="28E15290" w14:textId="77777777">
        <w:trPr>
          <w:divId w:val="1592352159"/>
          <w:tblCellSpacing w:w="0" w:type="dxa"/>
        </w:trPr>
        <w:tc>
          <w:tcPr>
            <w:tcW w:w="0" w:type="auto"/>
            <w:vAlign w:val="center"/>
            <w:hideMark/>
          </w:tcPr>
          <w:p w14:paraId="759A1E93" w14:textId="77777777" w:rsidR="00000000" w:rsidRDefault="00B52F4F">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lastRenderedPageBreak/>
              <w:t>URI: </w:t>
            </w:r>
          </w:p>
        </w:tc>
        <w:tc>
          <w:tcPr>
            <w:tcW w:w="0" w:type="auto"/>
            <w:vAlign w:val="center"/>
            <w:hideMark/>
          </w:tcPr>
          <w:p w14:paraId="3493E5BD" w14:textId="77777777" w:rsidR="00000000" w:rsidRDefault="00B52F4F">
            <w:pPr>
              <w:spacing w:before="0" w:beforeAutospacing="0" w:after="0" w:afterAutospacing="0"/>
              <w:rPr>
                <w:rFonts w:ascii="Verdana" w:eastAsia="Times New Roman" w:hAnsi="Verdana"/>
                <w:color w:val="000000"/>
                <w:sz w:val="20"/>
                <w:szCs w:val="20"/>
              </w:rPr>
            </w:pPr>
            <w:hyperlink r:id="rId12" w:history="1">
              <w:r>
                <w:rPr>
                  <w:rStyle w:val="Hyperlink"/>
                  <w:rFonts w:ascii="Verdana" w:eastAsia="Times New Roman" w:hAnsi="Verdana"/>
                  <w:sz w:val="20"/>
                  <w:szCs w:val="20"/>
                </w:rPr>
                <w:t>http://nat.sakimura.org/</w:t>
              </w:r>
            </w:hyperlink>
          </w:p>
        </w:tc>
      </w:tr>
      <w:tr w:rsidR="00000000" w14:paraId="629A517F" w14:textId="77777777">
        <w:trPr>
          <w:divId w:val="1592352159"/>
          <w:tblCellSpacing w:w="0" w:type="dxa"/>
        </w:trPr>
        <w:tc>
          <w:tcPr>
            <w:tcW w:w="0" w:type="auto"/>
            <w:vAlign w:val="center"/>
            <w:hideMark/>
          </w:tcPr>
          <w:p w14:paraId="67291C0D" w14:textId="77777777" w:rsidR="00000000" w:rsidRDefault="00B52F4F">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14:paraId="2F261257" w14:textId="77777777" w:rsidR="00000000" w:rsidRDefault="00B52F4F">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000000" w14:paraId="27779332" w14:textId="77777777">
        <w:trPr>
          <w:divId w:val="1592352159"/>
          <w:tblCellSpacing w:w="0" w:type="dxa"/>
        </w:trPr>
        <w:tc>
          <w:tcPr>
            <w:tcW w:w="0" w:type="auto"/>
            <w:vAlign w:val="center"/>
            <w:hideMark/>
          </w:tcPr>
          <w:p w14:paraId="55355053" w14:textId="77777777" w:rsidR="00000000" w:rsidRDefault="00B52F4F">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79575C29" w14:textId="77777777" w:rsidR="00000000" w:rsidRDefault="00B52F4F">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John Bradley</w:t>
            </w:r>
          </w:p>
        </w:tc>
      </w:tr>
      <w:tr w:rsidR="00000000" w14:paraId="1318C8A9" w14:textId="77777777">
        <w:trPr>
          <w:divId w:val="1592352159"/>
          <w:tblCellSpacing w:w="0" w:type="dxa"/>
        </w:trPr>
        <w:tc>
          <w:tcPr>
            <w:tcW w:w="0" w:type="auto"/>
            <w:vAlign w:val="center"/>
            <w:hideMark/>
          </w:tcPr>
          <w:p w14:paraId="3156BA35" w14:textId="77777777" w:rsidR="00000000" w:rsidRDefault="00B52F4F">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6732634F" w14:textId="77777777" w:rsidR="00000000" w:rsidRDefault="00B52F4F">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Ping Identity</w:t>
            </w:r>
          </w:p>
        </w:tc>
      </w:tr>
      <w:tr w:rsidR="00000000" w14:paraId="390CCAEB" w14:textId="77777777">
        <w:trPr>
          <w:divId w:val="1592352159"/>
          <w:tblCellSpacing w:w="0" w:type="dxa"/>
        </w:trPr>
        <w:tc>
          <w:tcPr>
            <w:tcW w:w="0" w:type="auto"/>
            <w:vAlign w:val="center"/>
            <w:hideMark/>
          </w:tcPr>
          <w:p w14:paraId="38D6B1A5" w14:textId="77777777" w:rsidR="00000000" w:rsidRDefault="00B52F4F">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1F69CDE7" w14:textId="77777777" w:rsidR="00000000" w:rsidRDefault="00B52F4F">
            <w:pPr>
              <w:spacing w:before="0" w:beforeAutospacing="0" w:after="0" w:afterAutospacing="0"/>
              <w:rPr>
                <w:rFonts w:ascii="Verdana" w:eastAsia="Times New Roman" w:hAnsi="Verdana"/>
                <w:color w:val="000000"/>
                <w:sz w:val="20"/>
                <w:szCs w:val="20"/>
              </w:rPr>
            </w:pPr>
            <w:hyperlink r:id="rId13" w:history="1">
              <w:r>
                <w:rPr>
                  <w:rStyle w:val="Hyperlink"/>
                  <w:rFonts w:ascii="Verdana" w:eastAsia="Times New Roman" w:hAnsi="Verdana"/>
                  <w:sz w:val="20"/>
                  <w:szCs w:val="20"/>
                </w:rPr>
                <w:t>ve7jtb@ve7jtb.com</w:t>
              </w:r>
            </w:hyperlink>
          </w:p>
        </w:tc>
      </w:tr>
      <w:tr w:rsidR="00000000" w14:paraId="15E148FF" w14:textId="77777777">
        <w:trPr>
          <w:divId w:val="1592352159"/>
          <w:tblCellSpacing w:w="0" w:type="dxa"/>
        </w:trPr>
        <w:tc>
          <w:tcPr>
            <w:tcW w:w="0" w:type="auto"/>
            <w:vAlign w:val="center"/>
            <w:hideMark/>
          </w:tcPr>
          <w:p w14:paraId="3AD17575" w14:textId="77777777" w:rsidR="00000000" w:rsidRDefault="00B52F4F">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14:paraId="1093EC6A" w14:textId="77777777" w:rsidR="00000000" w:rsidRDefault="00B52F4F">
            <w:pPr>
              <w:spacing w:before="0" w:beforeAutospacing="0" w:after="0" w:afterAutospacing="0"/>
              <w:rPr>
                <w:rFonts w:ascii="Verdana" w:eastAsia="Times New Roman" w:hAnsi="Verdana"/>
                <w:color w:val="000000"/>
                <w:sz w:val="20"/>
                <w:szCs w:val="20"/>
              </w:rPr>
            </w:pPr>
            <w:hyperlink r:id="rId14" w:history="1">
              <w:r>
                <w:rPr>
                  <w:rStyle w:val="Hyperlink"/>
                  <w:rFonts w:ascii="Verdana" w:eastAsia="Times New Roman" w:hAnsi="Verdana"/>
                  <w:sz w:val="20"/>
                  <w:szCs w:val="20"/>
                </w:rPr>
                <w:t>http://www.thread-safe.com/</w:t>
              </w:r>
            </w:hyperlink>
          </w:p>
        </w:tc>
      </w:tr>
      <w:tr w:rsidR="00000000" w14:paraId="228F1D44" w14:textId="77777777">
        <w:trPr>
          <w:divId w:val="1592352159"/>
          <w:tblCellSpacing w:w="0" w:type="dxa"/>
        </w:trPr>
        <w:tc>
          <w:tcPr>
            <w:tcW w:w="0" w:type="auto"/>
            <w:vAlign w:val="center"/>
            <w:hideMark/>
          </w:tcPr>
          <w:p w14:paraId="7EBA11BC" w14:textId="77777777" w:rsidR="00000000" w:rsidRDefault="00B52F4F">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14:paraId="434754DB" w14:textId="77777777" w:rsidR="00000000" w:rsidRDefault="00B52F4F">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000000" w14:paraId="1AEF0787" w14:textId="77777777">
        <w:trPr>
          <w:divId w:val="1592352159"/>
          <w:tblCellSpacing w:w="0" w:type="dxa"/>
        </w:trPr>
        <w:tc>
          <w:tcPr>
            <w:tcW w:w="0" w:type="auto"/>
            <w:vAlign w:val="center"/>
            <w:hideMark/>
          </w:tcPr>
          <w:p w14:paraId="67628D05" w14:textId="77777777" w:rsidR="00000000" w:rsidRDefault="00B52F4F">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4AC8F86B" w14:textId="77777777" w:rsidR="00000000" w:rsidRDefault="00B52F4F">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Michael B. Jones</w:t>
            </w:r>
          </w:p>
        </w:tc>
      </w:tr>
      <w:tr w:rsidR="00000000" w14:paraId="70B1E3D3" w14:textId="77777777">
        <w:trPr>
          <w:divId w:val="1592352159"/>
          <w:tblCellSpacing w:w="0" w:type="dxa"/>
        </w:trPr>
        <w:tc>
          <w:tcPr>
            <w:tcW w:w="0" w:type="auto"/>
            <w:vAlign w:val="center"/>
            <w:hideMark/>
          </w:tcPr>
          <w:p w14:paraId="5F0073AC" w14:textId="77777777" w:rsidR="00000000" w:rsidRDefault="00B52F4F">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2F627F14" w14:textId="77777777" w:rsidR="00000000" w:rsidRDefault="00B52F4F">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Microsoft</w:t>
            </w:r>
          </w:p>
        </w:tc>
      </w:tr>
      <w:tr w:rsidR="00000000" w14:paraId="7847BE81" w14:textId="77777777">
        <w:trPr>
          <w:divId w:val="1592352159"/>
          <w:tblCellSpacing w:w="0" w:type="dxa"/>
        </w:trPr>
        <w:tc>
          <w:tcPr>
            <w:tcW w:w="0" w:type="auto"/>
            <w:vAlign w:val="center"/>
            <w:hideMark/>
          </w:tcPr>
          <w:p w14:paraId="737E1361" w14:textId="77777777" w:rsidR="00000000" w:rsidRDefault="00B52F4F">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46BA6880" w14:textId="77777777" w:rsidR="00000000" w:rsidRDefault="00B52F4F">
            <w:pPr>
              <w:spacing w:before="0" w:beforeAutospacing="0" w:after="0" w:afterAutospacing="0"/>
              <w:rPr>
                <w:rFonts w:ascii="Verdana" w:eastAsia="Times New Roman" w:hAnsi="Verdana"/>
                <w:color w:val="000000"/>
                <w:sz w:val="20"/>
                <w:szCs w:val="20"/>
              </w:rPr>
            </w:pPr>
            <w:hyperlink r:id="rId15" w:history="1">
              <w:r>
                <w:rPr>
                  <w:rStyle w:val="Hyperlink"/>
                  <w:rFonts w:ascii="Verdana" w:eastAsia="Times New Roman" w:hAnsi="Verdana"/>
                  <w:sz w:val="20"/>
                  <w:szCs w:val="20"/>
                </w:rPr>
                <w:t>mbj@microsoft.com</w:t>
              </w:r>
            </w:hyperlink>
          </w:p>
        </w:tc>
      </w:tr>
      <w:tr w:rsidR="00000000" w14:paraId="051AB51F" w14:textId="77777777">
        <w:trPr>
          <w:divId w:val="1592352159"/>
          <w:tblCellSpacing w:w="0" w:type="dxa"/>
        </w:trPr>
        <w:tc>
          <w:tcPr>
            <w:tcW w:w="0" w:type="auto"/>
            <w:vAlign w:val="center"/>
            <w:hideMark/>
          </w:tcPr>
          <w:p w14:paraId="73644A0E" w14:textId="77777777" w:rsidR="00000000" w:rsidRDefault="00B52F4F">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14:paraId="6979EA34" w14:textId="77777777" w:rsidR="00000000" w:rsidRDefault="00B52F4F">
            <w:pPr>
              <w:spacing w:before="0" w:beforeAutospacing="0" w:after="0" w:afterAutospacing="0"/>
              <w:rPr>
                <w:rFonts w:ascii="Verdana" w:eastAsia="Times New Roman" w:hAnsi="Verdana"/>
                <w:color w:val="000000"/>
                <w:sz w:val="20"/>
                <w:szCs w:val="20"/>
              </w:rPr>
            </w:pPr>
            <w:hyperlink r:id="rId16" w:history="1">
              <w:r>
                <w:rPr>
                  <w:rStyle w:val="Hyperlink"/>
                  <w:rFonts w:ascii="Verdana" w:eastAsia="Times New Roman" w:hAnsi="Verdana"/>
                  <w:sz w:val="20"/>
                  <w:szCs w:val="20"/>
                </w:rPr>
                <w:t>http://self-issued.info/</w:t>
              </w:r>
            </w:hyperlink>
          </w:p>
        </w:tc>
      </w:tr>
      <w:tr w:rsidR="00000000" w14:paraId="6B51BC42" w14:textId="77777777">
        <w:trPr>
          <w:divId w:val="1592352159"/>
          <w:tblCellSpacing w:w="0" w:type="dxa"/>
        </w:trPr>
        <w:tc>
          <w:tcPr>
            <w:tcW w:w="0" w:type="auto"/>
            <w:vAlign w:val="center"/>
            <w:hideMark/>
          </w:tcPr>
          <w:p w14:paraId="6CA30CC6" w14:textId="77777777" w:rsidR="00000000" w:rsidRDefault="00B52F4F">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14:paraId="462DEFB5" w14:textId="77777777" w:rsidR="00000000" w:rsidRDefault="00B52F4F">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000000" w14:paraId="48E8AE5E" w14:textId="77777777">
        <w:trPr>
          <w:divId w:val="1592352159"/>
          <w:tblCellSpacing w:w="0" w:type="dxa"/>
        </w:trPr>
        <w:tc>
          <w:tcPr>
            <w:tcW w:w="0" w:type="auto"/>
            <w:vAlign w:val="center"/>
            <w:hideMark/>
          </w:tcPr>
          <w:p w14:paraId="39B01116" w14:textId="77777777" w:rsidR="00000000" w:rsidRDefault="00B52F4F">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328C3C0E" w14:textId="77777777" w:rsidR="00000000" w:rsidRDefault="00B52F4F">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Edmund Jay</w:t>
            </w:r>
          </w:p>
        </w:tc>
      </w:tr>
      <w:tr w:rsidR="00000000" w14:paraId="3857E16B" w14:textId="77777777">
        <w:trPr>
          <w:divId w:val="1592352159"/>
          <w:tblCellSpacing w:w="0" w:type="dxa"/>
        </w:trPr>
        <w:tc>
          <w:tcPr>
            <w:tcW w:w="0" w:type="auto"/>
            <w:vAlign w:val="center"/>
            <w:hideMark/>
          </w:tcPr>
          <w:p w14:paraId="2176185A" w14:textId="77777777" w:rsidR="00000000" w:rsidRDefault="00B52F4F">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4A91041E" w14:textId="77777777" w:rsidR="00000000" w:rsidRDefault="00B52F4F">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Illumila</w:t>
            </w:r>
          </w:p>
        </w:tc>
      </w:tr>
      <w:tr w:rsidR="00000000" w14:paraId="31E55B42" w14:textId="77777777">
        <w:trPr>
          <w:divId w:val="1592352159"/>
          <w:tblCellSpacing w:w="0" w:type="dxa"/>
        </w:trPr>
        <w:tc>
          <w:tcPr>
            <w:tcW w:w="0" w:type="auto"/>
            <w:vAlign w:val="center"/>
            <w:hideMark/>
          </w:tcPr>
          <w:p w14:paraId="1E6F9CA4" w14:textId="77777777" w:rsidR="00000000" w:rsidRDefault="00B52F4F">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3AD90018" w14:textId="77777777" w:rsidR="00000000" w:rsidRDefault="00B52F4F">
            <w:pPr>
              <w:spacing w:before="0" w:beforeAutospacing="0" w:after="0" w:afterAutospacing="0"/>
              <w:rPr>
                <w:rFonts w:ascii="Verdana" w:eastAsia="Times New Roman" w:hAnsi="Verdana"/>
                <w:color w:val="000000"/>
                <w:sz w:val="20"/>
                <w:szCs w:val="20"/>
              </w:rPr>
            </w:pPr>
            <w:hyperlink r:id="rId17" w:history="1">
              <w:r>
                <w:rPr>
                  <w:rStyle w:val="Hyperlink"/>
                  <w:rFonts w:ascii="Verdana" w:eastAsia="Times New Roman" w:hAnsi="Verdana"/>
                  <w:sz w:val="20"/>
                  <w:szCs w:val="20"/>
                </w:rPr>
                <w:t>ejay@mgi1.com</w:t>
              </w:r>
            </w:hyperlink>
          </w:p>
        </w:tc>
      </w:tr>
    </w:tbl>
    <w:p w14:paraId="46EAB1D7" w14:textId="77777777" w:rsidR="00B52F4F" w:rsidRDefault="00B52F4F">
      <w:pPr>
        <w:spacing w:before="0" w:beforeAutospacing="0" w:after="0" w:afterAutospacing="0"/>
        <w:divId w:val="1592352159"/>
        <w:rPr>
          <w:rFonts w:eastAsia="Times New Roman"/>
        </w:rPr>
      </w:pPr>
    </w:p>
    <w:sectPr w:rsidR="00B52F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MS Sans Serif">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72B56"/>
    <w:multiLevelType w:val="multilevel"/>
    <w:tmpl w:val="8550EF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4EF197D"/>
    <w:multiLevelType w:val="multilevel"/>
    <w:tmpl w:val="2BFCEC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38B6179"/>
    <w:multiLevelType w:val="multilevel"/>
    <w:tmpl w:val="491C2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F1B5D7E"/>
    <w:multiLevelType w:val="multilevel"/>
    <w:tmpl w:val="D9B47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252292F"/>
    <w:multiLevelType w:val="multilevel"/>
    <w:tmpl w:val="64DCE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F19311D"/>
    <w:multiLevelType w:val="multilevel"/>
    <w:tmpl w:val="A65A37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F652194"/>
    <w:multiLevelType w:val="multilevel"/>
    <w:tmpl w:val="BC00C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
  </w:num>
  <w:num w:numId="3">
    <w:abstractNumId w:val="0"/>
  </w:num>
  <w:num w:numId="4">
    <w:abstractNumId w:val="6"/>
  </w:num>
  <w:num w:numId="5">
    <w:abstractNumId w:val="2"/>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B52F4F"/>
    <w:rsid w:val="00676B59"/>
    <w:rsid w:val="00B52F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00" w:beforeAutospacing="1" w:after="100" w:afterAutospacing="1"/>
    </w:pPr>
    <w:rPr>
      <w:rFonts w:eastAsiaTheme="minorEastAsia"/>
      <w:sz w:val="24"/>
      <w:szCs w:val="24"/>
    </w:rPr>
  </w:style>
  <w:style w:type="paragraph" w:styleId="Heading1">
    <w:name w:val="heading 1"/>
    <w:basedOn w:val="Normal"/>
    <w:link w:val="Heading1Char"/>
    <w:uiPriority w:val="9"/>
    <w:qFormat/>
    <w:pPr>
      <w:jc w:val="right"/>
      <w:outlineLvl w:val="0"/>
    </w:pPr>
    <w:rPr>
      <w:rFonts w:ascii="Helvetica" w:hAnsi="Helvetica" w:cs="Helvetica"/>
      <w:b/>
      <w:bCs/>
      <w:color w:val="990000"/>
      <w:kern w:val="36"/>
      <w:sz w:val="48"/>
      <w:szCs w:val="48"/>
    </w:rPr>
  </w:style>
  <w:style w:type="paragraph" w:styleId="Heading2">
    <w:name w:val="heading 2"/>
    <w:basedOn w:val="Normal"/>
    <w:link w:val="Heading2Char"/>
    <w:uiPriority w:val="9"/>
    <w:qFormat/>
    <w:pPr>
      <w:outlineLvl w:val="1"/>
    </w:pPr>
    <w:rPr>
      <w:rFonts w:ascii="Helvetica" w:hAnsi="Helvetica" w:cs="Helvetica"/>
      <w:b/>
      <w:bCs/>
      <w:sz w:val="36"/>
      <w:szCs w:val="36"/>
    </w:rPr>
  </w:style>
  <w:style w:type="paragraph" w:styleId="Heading3">
    <w:name w:val="heading 3"/>
    <w:basedOn w:val="Normal"/>
    <w:link w:val="Heading3Char"/>
    <w:uiPriority w:val="9"/>
    <w:qFormat/>
    <w:pPr>
      <w:outlineLvl w:val="2"/>
    </w:pPr>
    <w:rPr>
      <w:rFonts w:ascii="Helvetica" w:hAnsi="Helvetica" w:cs="Helvetica"/>
      <w:b/>
      <w:bCs/>
      <w:color w:val="333333"/>
      <w:sz w:val="27"/>
      <w:szCs w:val="27"/>
    </w:rPr>
  </w:style>
  <w:style w:type="paragraph" w:styleId="Heading4">
    <w:name w:val="heading 4"/>
    <w:basedOn w:val="Normal"/>
    <w:link w:val="Heading4Char"/>
    <w:uiPriority w:val="9"/>
    <w:qFormat/>
    <w:pPr>
      <w:outlineLvl w:val="3"/>
    </w:pPr>
    <w:rPr>
      <w:rFonts w:ascii="Helvetica" w:hAnsi="Helvetica" w:cs="Helvetica"/>
      <w:b/>
      <w:bCs/>
    </w:rPr>
  </w:style>
  <w:style w:type="paragraph" w:styleId="Heading5">
    <w:name w:val="heading 5"/>
    <w:basedOn w:val="Normal"/>
    <w:link w:val="Heading5Char"/>
    <w:uiPriority w:val="9"/>
    <w:qFormat/>
    <w:pPr>
      <w:outlineLvl w:val="4"/>
    </w:pPr>
    <w:rPr>
      <w:rFonts w:ascii="Helvetica" w:hAnsi="Helvetica" w:cs="Helvetica"/>
      <w:b/>
      <w:bCs/>
      <w:sz w:val="20"/>
      <w:szCs w:val="20"/>
    </w:rPr>
  </w:style>
  <w:style w:type="paragraph" w:styleId="Heading6">
    <w:name w:val="heading 6"/>
    <w:basedOn w:val="Normal"/>
    <w:link w:val="Heading6Char"/>
    <w:uiPriority w:val="9"/>
    <w:qFormat/>
    <w:pPr>
      <w:outlineLvl w:val="5"/>
    </w:pPr>
    <w:rPr>
      <w:rFonts w:ascii="Helvetica" w:hAnsi="Helvetica" w:cs="Helvetica"/>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b/>
      <w:bCs/>
      <w:color w:val="990000"/>
      <w:u w:val="single"/>
      <w:shd w:val="clear" w:color="auto" w:fill="auto"/>
    </w:rPr>
  </w:style>
  <w:style w:type="character" w:styleId="FollowedHyperlink">
    <w:name w:val="FollowedHyperlink"/>
    <w:basedOn w:val="DefaultParagraphFont"/>
    <w:uiPriority w:val="99"/>
    <w:semiHidden/>
    <w:unhideWhenUsed/>
    <w:rPr>
      <w:b/>
      <w:bCs/>
      <w:color w:val="663333"/>
      <w:u w:val="single"/>
      <w:shd w:val="clear" w:color="auto" w:fill="auto"/>
    </w:rPr>
  </w:style>
  <w:style w:type="character" w:styleId="HTMLCite">
    <w:name w:val="HTML Cite"/>
    <w:basedOn w:val="DefaultParagraphFont"/>
    <w:uiPriority w:val="99"/>
    <w:semiHidden/>
    <w:unhideWhenUsed/>
    <w:rPr>
      <w:b w:val="0"/>
      <w:bCs w:val="0"/>
      <w:i w:val="0"/>
      <w:iCs w:val="0"/>
    </w:rPr>
  </w:style>
  <w:style w:type="character" w:styleId="HTMLDefinition">
    <w:name w:val="HTML Definition"/>
    <w:basedOn w:val="DefaultParagraphFont"/>
    <w:uiPriority w:val="99"/>
    <w:semiHidden/>
    <w:unhideWhenUsed/>
    <w:rPr>
      <w:b/>
      <w:bCs/>
      <w:i w:val="0"/>
      <w:iCs w:val="0"/>
    </w:rPr>
  </w:style>
  <w:style w:type="character" w:styleId="Emphasis">
    <w:name w:val="Emphasis"/>
    <w:basedOn w:val="DefaultParagraphFont"/>
    <w:uiPriority w:val="20"/>
    <w:qFormat/>
    <w:rPr>
      <w:i/>
      <w:iCs/>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New"/>
      <w:color w:val="000000"/>
    </w:rPr>
  </w:style>
  <w:style w:type="character" w:customStyle="1" w:styleId="HTMLPreformattedChar">
    <w:name w:val="HTML Preformatted Char"/>
    <w:basedOn w:val="DefaultParagraphFont"/>
    <w:link w:val="HTMLPreformatted"/>
    <w:uiPriority w:val="99"/>
    <w:semiHidden/>
    <w:rPr>
      <w:rFonts w:ascii="Consolas" w:eastAsiaTheme="minorEastAsia" w:hAnsi="Consolas" w:cs="Consolas"/>
    </w:rPr>
  </w:style>
  <w:style w:type="character" w:styleId="Strong">
    <w:name w:val="Strong"/>
    <w:basedOn w:val="DefaultParagraphFont"/>
    <w:uiPriority w:val="22"/>
    <w:qFormat/>
    <w:rPr>
      <w:b/>
      <w:bCs/>
    </w:rPr>
  </w:style>
  <w:style w:type="character" w:styleId="HTMLTypewriter">
    <w:name w:val="HTML Typewriter"/>
    <w:basedOn w:val="DefaultParagraphFont"/>
    <w:uiPriority w:val="99"/>
    <w:semiHidden/>
    <w:unhideWhenUsed/>
    <w:rPr>
      <w:rFonts w:ascii="Courier New" w:eastAsiaTheme="minorEastAsia" w:hAnsi="Courier New" w:cs="Courier New" w:hint="default"/>
      <w:color w:val="003366"/>
      <w:sz w:val="24"/>
      <w:szCs w:val="24"/>
    </w:rPr>
  </w:style>
  <w:style w:type="paragraph" w:styleId="NormalWeb">
    <w:name w:val="Normal (Web)"/>
    <w:basedOn w:val="Normal"/>
    <w:uiPriority w:val="99"/>
    <w:semiHidden/>
    <w:unhideWhenUsed/>
    <w:pPr>
      <w:ind w:left="480" w:right="480"/>
    </w:pPr>
  </w:style>
  <w:style w:type="paragraph" w:customStyle="1" w:styleId="copyright">
    <w:name w:val="copyright"/>
    <w:basedOn w:val="Normal"/>
    <w:pPr>
      <w:ind w:left="480" w:right="480"/>
    </w:pPr>
    <w:rPr>
      <w:sz w:val="20"/>
      <w:szCs w:val="20"/>
    </w:rPr>
  </w:style>
  <w:style w:type="paragraph" w:customStyle="1" w:styleId="toc">
    <w:name w:val="toc"/>
    <w:basedOn w:val="Normal"/>
    <w:pPr>
      <w:ind w:left="720" w:right="480"/>
    </w:pPr>
    <w:rPr>
      <w:b/>
      <w:bCs/>
    </w:rPr>
  </w:style>
  <w:style w:type="paragraph" w:customStyle="1" w:styleId="key">
    <w:name w:val="key"/>
    <w:basedOn w:val="Normal"/>
    <w:pPr>
      <w:ind w:left="480" w:right="480"/>
    </w:pPr>
  </w:style>
  <w:style w:type="paragraph" w:customStyle="1" w:styleId="id">
    <w:name w:val="id"/>
    <w:basedOn w:val="Normal"/>
    <w:pPr>
      <w:ind w:left="480" w:right="480"/>
    </w:pPr>
  </w:style>
  <w:style w:type="paragraph" w:customStyle="1" w:styleId="str">
    <w:name w:val="str"/>
    <w:basedOn w:val="Normal"/>
    <w:pPr>
      <w:ind w:left="480" w:right="480"/>
    </w:pPr>
  </w:style>
  <w:style w:type="paragraph" w:customStyle="1" w:styleId="val">
    <w:name w:val="val"/>
    <w:basedOn w:val="Normal"/>
    <w:pPr>
      <w:ind w:left="480" w:right="480"/>
    </w:pPr>
  </w:style>
  <w:style w:type="paragraph" w:customStyle="1" w:styleId="rep">
    <w:name w:val="rep"/>
    <w:basedOn w:val="Normal"/>
    <w:pPr>
      <w:ind w:left="480" w:right="480"/>
    </w:pPr>
  </w:style>
  <w:style w:type="paragraph" w:customStyle="1" w:styleId="oth">
    <w:name w:val="oth"/>
    <w:basedOn w:val="Normal"/>
    <w:pPr>
      <w:ind w:left="480" w:right="480"/>
    </w:pPr>
  </w:style>
  <w:style w:type="paragraph" w:customStyle="1" w:styleId="err">
    <w:name w:val="err"/>
    <w:basedOn w:val="Normal"/>
    <w:pPr>
      <w:ind w:left="480" w:right="480"/>
    </w:pPr>
  </w:style>
  <w:style w:type="character" w:customStyle="1" w:styleId="rfc">
    <w:name w:val="rfc"/>
    <w:basedOn w:val="DefaultParagraphFont"/>
  </w:style>
  <w:style w:type="character" w:customStyle="1" w:styleId="hottext">
    <w:name w:val="hottext"/>
    <w:basedOn w:val="DefaultParagraphFont"/>
  </w:style>
  <w:style w:type="character" w:customStyle="1" w:styleId="info">
    <w:name w:val="info"/>
    <w:basedOn w:val="DefaultParagraphFont"/>
  </w:style>
  <w:style w:type="character" w:customStyle="1" w:styleId="rfc1">
    <w:name w:val="rfc1"/>
    <w:basedOn w:val="DefaultParagraphFont"/>
    <w:rPr>
      <w:rFonts w:ascii="MS Sans Serif" w:hAnsi="MS Sans Serif" w:hint="default"/>
      <w:b/>
      <w:bCs/>
      <w:color w:val="666666"/>
    </w:rPr>
  </w:style>
  <w:style w:type="character" w:customStyle="1" w:styleId="hottext1">
    <w:name w:val="hottext1"/>
    <w:basedOn w:val="DefaultParagraphFont"/>
    <w:rPr>
      <w:rFonts w:ascii="MS Sans Serif" w:hAnsi="MS Sans Serif" w:hint="default"/>
      <w:b w:val="0"/>
      <w:bCs w:val="0"/>
      <w:color w:val="FFFFFF"/>
    </w:rPr>
  </w:style>
  <w:style w:type="character" w:customStyle="1" w:styleId="info1">
    <w:name w:val="info1"/>
    <w:basedOn w:val="DefaultParagraphFont"/>
    <w:rPr>
      <w:vanish w:val="0"/>
      <w:webHidden w:val="0"/>
      <w:color w:val="990000"/>
      <w:sz w:val="20"/>
      <w:szCs w:val="20"/>
      <w:bdr w:val="single" w:sz="6" w:space="2" w:color="333333" w:frame="1"/>
      <w:shd w:val="clear" w:color="auto" w:fill="EEEEEE"/>
      <w:specVanish w:val="0"/>
    </w:rPr>
  </w:style>
  <w:style w:type="paragraph" w:customStyle="1" w:styleId="key1">
    <w:name w:val="key1"/>
    <w:basedOn w:val="Normal"/>
    <w:pPr>
      <w:ind w:left="480" w:right="480"/>
    </w:pPr>
    <w:rPr>
      <w:b/>
      <w:bCs/>
      <w:color w:val="3333CC"/>
    </w:rPr>
  </w:style>
  <w:style w:type="paragraph" w:customStyle="1" w:styleId="id1">
    <w:name w:val="id1"/>
    <w:basedOn w:val="Normal"/>
    <w:pPr>
      <w:ind w:left="480" w:right="480"/>
    </w:pPr>
    <w:rPr>
      <w:color w:val="990000"/>
    </w:rPr>
  </w:style>
  <w:style w:type="paragraph" w:customStyle="1" w:styleId="str1">
    <w:name w:val="str1"/>
    <w:basedOn w:val="Normal"/>
    <w:pPr>
      <w:shd w:val="clear" w:color="auto" w:fill="CCFFFF"/>
      <w:ind w:left="480" w:right="480"/>
    </w:pPr>
    <w:rPr>
      <w:color w:val="000000"/>
    </w:rPr>
  </w:style>
  <w:style w:type="paragraph" w:customStyle="1" w:styleId="val1">
    <w:name w:val="val1"/>
    <w:basedOn w:val="Normal"/>
    <w:pPr>
      <w:ind w:left="480" w:right="480"/>
    </w:pPr>
    <w:rPr>
      <w:color w:val="006666"/>
    </w:rPr>
  </w:style>
  <w:style w:type="paragraph" w:customStyle="1" w:styleId="rep1">
    <w:name w:val="rep1"/>
    <w:basedOn w:val="Normal"/>
    <w:pPr>
      <w:ind w:left="480" w:right="480"/>
    </w:pPr>
    <w:rPr>
      <w:color w:val="990099"/>
    </w:rPr>
  </w:style>
  <w:style w:type="paragraph" w:customStyle="1" w:styleId="oth1">
    <w:name w:val="oth1"/>
    <w:basedOn w:val="Normal"/>
    <w:pPr>
      <w:shd w:val="clear" w:color="auto" w:fill="FFCCFF"/>
      <w:ind w:left="480" w:right="480"/>
    </w:pPr>
    <w:rPr>
      <w:color w:val="000000"/>
    </w:rPr>
  </w:style>
  <w:style w:type="paragraph" w:customStyle="1" w:styleId="err1">
    <w:name w:val="err1"/>
    <w:basedOn w:val="Normal"/>
    <w:pPr>
      <w:shd w:val="clear" w:color="auto" w:fill="FFCCCC"/>
      <w:ind w:left="480" w:right="480"/>
    </w:pPr>
  </w:style>
  <w:style w:type="character" w:customStyle="1" w:styleId="rfc2">
    <w:name w:val="rfc2"/>
    <w:basedOn w:val="DefaultParagraphFont"/>
    <w:rPr>
      <w:rFonts w:ascii="MS Sans Serif" w:hAnsi="MS Sans Serif" w:hint="default"/>
      <w:b/>
      <w:bCs/>
      <w:color w:val="666666"/>
    </w:rPr>
  </w:style>
  <w:style w:type="character" w:customStyle="1" w:styleId="hottext2">
    <w:name w:val="hottext2"/>
    <w:basedOn w:val="DefaultParagraphFont"/>
    <w:rPr>
      <w:rFonts w:ascii="MS Sans Serif" w:hAnsi="MS Sans Serif" w:hint="default"/>
      <w:b w:val="0"/>
      <w:bCs w:val="0"/>
      <w:color w:val="FFFFFF"/>
    </w:rPr>
  </w:style>
  <w:style w:type="character" w:customStyle="1" w:styleId="info2">
    <w:name w:val="info2"/>
    <w:basedOn w:val="DefaultParagraphFont"/>
    <w:rPr>
      <w:vanish w:val="0"/>
      <w:webHidden w:val="0"/>
      <w:color w:val="990000"/>
      <w:sz w:val="20"/>
      <w:szCs w:val="20"/>
      <w:bdr w:val="single" w:sz="6" w:space="2" w:color="333333" w:frame="1"/>
      <w:shd w:val="clear" w:color="auto" w:fill="EEEEEE"/>
      <w:specVanish w:val="0"/>
    </w:rPr>
  </w:style>
  <w:style w:type="paragraph" w:customStyle="1" w:styleId="key2">
    <w:name w:val="key2"/>
    <w:basedOn w:val="Normal"/>
    <w:pPr>
      <w:ind w:left="480" w:right="480"/>
    </w:pPr>
    <w:rPr>
      <w:b/>
      <w:bCs/>
      <w:color w:val="3333CC"/>
    </w:rPr>
  </w:style>
  <w:style w:type="paragraph" w:customStyle="1" w:styleId="id2">
    <w:name w:val="id2"/>
    <w:basedOn w:val="Normal"/>
    <w:pPr>
      <w:ind w:left="480" w:right="480"/>
    </w:pPr>
    <w:rPr>
      <w:color w:val="990000"/>
    </w:rPr>
  </w:style>
  <w:style w:type="paragraph" w:customStyle="1" w:styleId="str2">
    <w:name w:val="str2"/>
    <w:basedOn w:val="Normal"/>
    <w:pPr>
      <w:shd w:val="clear" w:color="auto" w:fill="CCFFFF"/>
      <w:ind w:left="480" w:right="480"/>
    </w:pPr>
    <w:rPr>
      <w:color w:val="000000"/>
    </w:rPr>
  </w:style>
  <w:style w:type="paragraph" w:customStyle="1" w:styleId="val2">
    <w:name w:val="val2"/>
    <w:basedOn w:val="Normal"/>
    <w:pPr>
      <w:ind w:left="480" w:right="480"/>
    </w:pPr>
    <w:rPr>
      <w:color w:val="006666"/>
    </w:rPr>
  </w:style>
  <w:style w:type="paragraph" w:customStyle="1" w:styleId="rep2">
    <w:name w:val="rep2"/>
    <w:basedOn w:val="Normal"/>
    <w:pPr>
      <w:ind w:left="480" w:right="480"/>
    </w:pPr>
    <w:rPr>
      <w:color w:val="990099"/>
    </w:rPr>
  </w:style>
  <w:style w:type="paragraph" w:customStyle="1" w:styleId="oth2">
    <w:name w:val="oth2"/>
    <w:basedOn w:val="Normal"/>
    <w:pPr>
      <w:shd w:val="clear" w:color="auto" w:fill="FFCCFF"/>
      <w:ind w:left="480" w:right="480"/>
    </w:pPr>
    <w:rPr>
      <w:color w:val="000000"/>
    </w:rPr>
  </w:style>
  <w:style w:type="paragraph" w:customStyle="1" w:styleId="err2">
    <w:name w:val="err2"/>
    <w:basedOn w:val="Normal"/>
    <w:pPr>
      <w:shd w:val="clear" w:color="auto" w:fill="FFCCCC"/>
      <w:ind w:left="480" w:right="480"/>
    </w:pPr>
  </w:style>
  <w:style w:type="paragraph" w:styleId="Revision">
    <w:name w:val="Revision"/>
    <w:hidden/>
    <w:uiPriority w:val="99"/>
    <w:semiHidden/>
    <w:rsid w:val="00B52F4F"/>
    <w:rPr>
      <w:rFonts w:eastAsiaTheme="minorEastAsia"/>
      <w:sz w:val="24"/>
      <w:szCs w:val="24"/>
    </w:rPr>
  </w:style>
  <w:style w:type="paragraph" w:styleId="BalloonText">
    <w:name w:val="Balloon Text"/>
    <w:basedOn w:val="Normal"/>
    <w:link w:val="BalloonTextChar"/>
    <w:uiPriority w:val="99"/>
    <w:semiHidden/>
    <w:unhideWhenUsed/>
    <w:rsid w:val="00B52F4F"/>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2F4F"/>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00" w:beforeAutospacing="1" w:after="100" w:afterAutospacing="1"/>
    </w:pPr>
    <w:rPr>
      <w:rFonts w:eastAsiaTheme="minorEastAsia"/>
      <w:sz w:val="24"/>
      <w:szCs w:val="24"/>
    </w:rPr>
  </w:style>
  <w:style w:type="paragraph" w:styleId="Heading1">
    <w:name w:val="heading 1"/>
    <w:basedOn w:val="Normal"/>
    <w:link w:val="Heading1Char"/>
    <w:uiPriority w:val="9"/>
    <w:qFormat/>
    <w:pPr>
      <w:jc w:val="right"/>
      <w:outlineLvl w:val="0"/>
    </w:pPr>
    <w:rPr>
      <w:rFonts w:ascii="Helvetica" w:hAnsi="Helvetica" w:cs="Helvetica"/>
      <w:b/>
      <w:bCs/>
      <w:color w:val="990000"/>
      <w:kern w:val="36"/>
      <w:sz w:val="48"/>
      <w:szCs w:val="48"/>
    </w:rPr>
  </w:style>
  <w:style w:type="paragraph" w:styleId="Heading2">
    <w:name w:val="heading 2"/>
    <w:basedOn w:val="Normal"/>
    <w:link w:val="Heading2Char"/>
    <w:uiPriority w:val="9"/>
    <w:qFormat/>
    <w:pPr>
      <w:outlineLvl w:val="1"/>
    </w:pPr>
    <w:rPr>
      <w:rFonts w:ascii="Helvetica" w:hAnsi="Helvetica" w:cs="Helvetica"/>
      <w:b/>
      <w:bCs/>
      <w:sz w:val="36"/>
      <w:szCs w:val="36"/>
    </w:rPr>
  </w:style>
  <w:style w:type="paragraph" w:styleId="Heading3">
    <w:name w:val="heading 3"/>
    <w:basedOn w:val="Normal"/>
    <w:link w:val="Heading3Char"/>
    <w:uiPriority w:val="9"/>
    <w:qFormat/>
    <w:pPr>
      <w:outlineLvl w:val="2"/>
    </w:pPr>
    <w:rPr>
      <w:rFonts w:ascii="Helvetica" w:hAnsi="Helvetica" w:cs="Helvetica"/>
      <w:b/>
      <w:bCs/>
      <w:color w:val="333333"/>
      <w:sz w:val="27"/>
      <w:szCs w:val="27"/>
    </w:rPr>
  </w:style>
  <w:style w:type="paragraph" w:styleId="Heading4">
    <w:name w:val="heading 4"/>
    <w:basedOn w:val="Normal"/>
    <w:link w:val="Heading4Char"/>
    <w:uiPriority w:val="9"/>
    <w:qFormat/>
    <w:pPr>
      <w:outlineLvl w:val="3"/>
    </w:pPr>
    <w:rPr>
      <w:rFonts w:ascii="Helvetica" w:hAnsi="Helvetica" w:cs="Helvetica"/>
      <w:b/>
      <w:bCs/>
    </w:rPr>
  </w:style>
  <w:style w:type="paragraph" w:styleId="Heading5">
    <w:name w:val="heading 5"/>
    <w:basedOn w:val="Normal"/>
    <w:link w:val="Heading5Char"/>
    <w:uiPriority w:val="9"/>
    <w:qFormat/>
    <w:pPr>
      <w:outlineLvl w:val="4"/>
    </w:pPr>
    <w:rPr>
      <w:rFonts w:ascii="Helvetica" w:hAnsi="Helvetica" w:cs="Helvetica"/>
      <w:b/>
      <w:bCs/>
      <w:sz w:val="20"/>
      <w:szCs w:val="20"/>
    </w:rPr>
  </w:style>
  <w:style w:type="paragraph" w:styleId="Heading6">
    <w:name w:val="heading 6"/>
    <w:basedOn w:val="Normal"/>
    <w:link w:val="Heading6Char"/>
    <w:uiPriority w:val="9"/>
    <w:qFormat/>
    <w:pPr>
      <w:outlineLvl w:val="5"/>
    </w:pPr>
    <w:rPr>
      <w:rFonts w:ascii="Helvetica" w:hAnsi="Helvetica" w:cs="Helvetica"/>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b/>
      <w:bCs/>
      <w:color w:val="990000"/>
      <w:u w:val="single"/>
      <w:shd w:val="clear" w:color="auto" w:fill="auto"/>
    </w:rPr>
  </w:style>
  <w:style w:type="character" w:styleId="FollowedHyperlink">
    <w:name w:val="FollowedHyperlink"/>
    <w:basedOn w:val="DefaultParagraphFont"/>
    <w:uiPriority w:val="99"/>
    <w:semiHidden/>
    <w:unhideWhenUsed/>
    <w:rPr>
      <w:b/>
      <w:bCs/>
      <w:color w:val="663333"/>
      <w:u w:val="single"/>
      <w:shd w:val="clear" w:color="auto" w:fill="auto"/>
    </w:rPr>
  </w:style>
  <w:style w:type="character" w:styleId="HTMLCite">
    <w:name w:val="HTML Cite"/>
    <w:basedOn w:val="DefaultParagraphFont"/>
    <w:uiPriority w:val="99"/>
    <w:semiHidden/>
    <w:unhideWhenUsed/>
    <w:rPr>
      <w:b w:val="0"/>
      <w:bCs w:val="0"/>
      <w:i w:val="0"/>
      <w:iCs w:val="0"/>
    </w:rPr>
  </w:style>
  <w:style w:type="character" w:styleId="HTMLDefinition">
    <w:name w:val="HTML Definition"/>
    <w:basedOn w:val="DefaultParagraphFont"/>
    <w:uiPriority w:val="99"/>
    <w:semiHidden/>
    <w:unhideWhenUsed/>
    <w:rPr>
      <w:b/>
      <w:bCs/>
      <w:i w:val="0"/>
      <w:iCs w:val="0"/>
    </w:rPr>
  </w:style>
  <w:style w:type="character" w:styleId="Emphasis">
    <w:name w:val="Emphasis"/>
    <w:basedOn w:val="DefaultParagraphFont"/>
    <w:uiPriority w:val="20"/>
    <w:qFormat/>
    <w:rPr>
      <w:i/>
      <w:iCs/>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New"/>
      <w:color w:val="000000"/>
    </w:rPr>
  </w:style>
  <w:style w:type="character" w:customStyle="1" w:styleId="HTMLPreformattedChar">
    <w:name w:val="HTML Preformatted Char"/>
    <w:basedOn w:val="DefaultParagraphFont"/>
    <w:link w:val="HTMLPreformatted"/>
    <w:uiPriority w:val="99"/>
    <w:semiHidden/>
    <w:rPr>
      <w:rFonts w:ascii="Consolas" w:eastAsiaTheme="minorEastAsia" w:hAnsi="Consolas" w:cs="Consolas"/>
    </w:rPr>
  </w:style>
  <w:style w:type="character" w:styleId="Strong">
    <w:name w:val="Strong"/>
    <w:basedOn w:val="DefaultParagraphFont"/>
    <w:uiPriority w:val="22"/>
    <w:qFormat/>
    <w:rPr>
      <w:b/>
      <w:bCs/>
    </w:rPr>
  </w:style>
  <w:style w:type="character" w:styleId="HTMLTypewriter">
    <w:name w:val="HTML Typewriter"/>
    <w:basedOn w:val="DefaultParagraphFont"/>
    <w:uiPriority w:val="99"/>
    <w:semiHidden/>
    <w:unhideWhenUsed/>
    <w:rPr>
      <w:rFonts w:ascii="Courier New" w:eastAsiaTheme="minorEastAsia" w:hAnsi="Courier New" w:cs="Courier New" w:hint="default"/>
      <w:color w:val="003366"/>
      <w:sz w:val="24"/>
      <w:szCs w:val="24"/>
    </w:rPr>
  </w:style>
  <w:style w:type="paragraph" w:styleId="NormalWeb">
    <w:name w:val="Normal (Web)"/>
    <w:basedOn w:val="Normal"/>
    <w:uiPriority w:val="99"/>
    <w:semiHidden/>
    <w:unhideWhenUsed/>
    <w:pPr>
      <w:ind w:left="480" w:right="480"/>
    </w:pPr>
  </w:style>
  <w:style w:type="paragraph" w:customStyle="1" w:styleId="copyright">
    <w:name w:val="copyright"/>
    <w:basedOn w:val="Normal"/>
    <w:pPr>
      <w:ind w:left="480" w:right="480"/>
    </w:pPr>
    <w:rPr>
      <w:sz w:val="20"/>
      <w:szCs w:val="20"/>
    </w:rPr>
  </w:style>
  <w:style w:type="paragraph" w:customStyle="1" w:styleId="toc">
    <w:name w:val="toc"/>
    <w:basedOn w:val="Normal"/>
    <w:pPr>
      <w:ind w:left="720" w:right="480"/>
    </w:pPr>
    <w:rPr>
      <w:b/>
      <w:bCs/>
    </w:rPr>
  </w:style>
  <w:style w:type="paragraph" w:customStyle="1" w:styleId="key">
    <w:name w:val="key"/>
    <w:basedOn w:val="Normal"/>
    <w:pPr>
      <w:ind w:left="480" w:right="480"/>
    </w:pPr>
  </w:style>
  <w:style w:type="paragraph" w:customStyle="1" w:styleId="id">
    <w:name w:val="id"/>
    <w:basedOn w:val="Normal"/>
    <w:pPr>
      <w:ind w:left="480" w:right="480"/>
    </w:pPr>
  </w:style>
  <w:style w:type="paragraph" w:customStyle="1" w:styleId="str">
    <w:name w:val="str"/>
    <w:basedOn w:val="Normal"/>
    <w:pPr>
      <w:ind w:left="480" w:right="480"/>
    </w:pPr>
  </w:style>
  <w:style w:type="paragraph" w:customStyle="1" w:styleId="val">
    <w:name w:val="val"/>
    <w:basedOn w:val="Normal"/>
    <w:pPr>
      <w:ind w:left="480" w:right="480"/>
    </w:pPr>
  </w:style>
  <w:style w:type="paragraph" w:customStyle="1" w:styleId="rep">
    <w:name w:val="rep"/>
    <w:basedOn w:val="Normal"/>
    <w:pPr>
      <w:ind w:left="480" w:right="480"/>
    </w:pPr>
  </w:style>
  <w:style w:type="paragraph" w:customStyle="1" w:styleId="oth">
    <w:name w:val="oth"/>
    <w:basedOn w:val="Normal"/>
    <w:pPr>
      <w:ind w:left="480" w:right="480"/>
    </w:pPr>
  </w:style>
  <w:style w:type="paragraph" w:customStyle="1" w:styleId="err">
    <w:name w:val="err"/>
    <w:basedOn w:val="Normal"/>
    <w:pPr>
      <w:ind w:left="480" w:right="480"/>
    </w:pPr>
  </w:style>
  <w:style w:type="character" w:customStyle="1" w:styleId="rfc">
    <w:name w:val="rfc"/>
    <w:basedOn w:val="DefaultParagraphFont"/>
  </w:style>
  <w:style w:type="character" w:customStyle="1" w:styleId="hottext">
    <w:name w:val="hottext"/>
    <w:basedOn w:val="DefaultParagraphFont"/>
  </w:style>
  <w:style w:type="character" w:customStyle="1" w:styleId="info">
    <w:name w:val="info"/>
    <w:basedOn w:val="DefaultParagraphFont"/>
  </w:style>
  <w:style w:type="character" w:customStyle="1" w:styleId="rfc1">
    <w:name w:val="rfc1"/>
    <w:basedOn w:val="DefaultParagraphFont"/>
    <w:rPr>
      <w:rFonts w:ascii="MS Sans Serif" w:hAnsi="MS Sans Serif" w:hint="default"/>
      <w:b/>
      <w:bCs/>
      <w:color w:val="666666"/>
    </w:rPr>
  </w:style>
  <w:style w:type="character" w:customStyle="1" w:styleId="hottext1">
    <w:name w:val="hottext1"/>
    <w:basedOn w:val="DefaultParagraphFont"/>
    <w:rPr>
      <w:rFonts w:ascii="MS Sans Serif" w:hAnsi="MS Sans Serif" w:hint="default"/>
      <w:b w:val="0"/>
      <w:bCs w:val="0"/>
      <w:color w:val="FFFFFF"/>
    </w:rPr>
  </w:style>
  <w:style w:type="character" w:customStyle="1" w:styleId="info1">
    <w:name w:val="info1"/>
    <w:basedOn w:val="DefaultParagraphFont"/>
    <w:rPr>
      <w:vanish w:val="0"/>
      <w:webHidden w:val="0"/>
      <w:color w:val="990000"/>
      <w:sz w:val="20"/>
      <w:szCs w:val="20"/>
      <w:bdr w:val="single" w:sz="6" w:space="2" w:color="333333" w:frame="1"/>
      <w:shd w:val="clear" w:color="auto" w:fill="EEEEEE"/>
      <w:specVanish w:val="0"/>
    </w:rPr>
  </w:style>
  <w:style w:type="paragraph" w:customStyle="1" w:styleId="key1">
    <w:name w:val="key1"/>
    <w:basedOn w:val="Normal"/>
    <w:pPr>
      <w:ind w:left="480" w:right="480"/>
    </w:pPr>
    <w:rPr>
      <w:b/>
      <w:bCs/>
      <w:color w:val="3333CC"/>
    </w:rPr>
  </w:style>
  <w:style w:type="paragraph" w:customStyle="1" w:styleId="id1">
    <w:name w:val="id1"/>
    <w:basedOn w:val="Normal"/>
    <w:pPr>
      <w:ind w:left="480" w:right="480"/>
    </w:pPr>
    <w:rPr>
      <w:color w:val="990000"/>
    </w:rPr>
  </w:style>
  <w:style w:type="paragraph" w:customStyle="1" w:styleId="str1">
    <w:name w:val="str1"/>
    <w:basedOn w:val="Normal"/>
    <w:pPr>
      <w:shd w:val="clear" w:color="auto" w:fill="CCFFFF"/>
      <w:ind w:left="480" w:right="480"/>
    </w:pPr>
    <w:rPr>
      <w:color w:val="000000"/>
    </w:rPr>
  </w:style>
  <w:style w:type="paragraph" w:customStyle="1" w:styleId="val1">
    <w:name w:val="val1"/>
    <w:basedOn w:val="Normal"/>
    <w:pPr>
      <w:ind w:left="480" w:right="480"/>
    </w:pPr>
    <w:rPr>
      <w:color w:val="006666"/>
    </w:rPr>
  </w:style>
  <w:style w:type="paragraph" w:customStyle="1" w:styleId="rep1">
    <w:name w:val="rep1"/>
    <w:basedOn w:val="Normal"/>
    <w:pPr>
      <w:ind w:left="480" w:right="480"/>
    </w:pPr>
    <w:rPr>
      <w:color w:val="990099"/>
    </w:rPr>
  </w:style>
  <w:style w:type="paragraph" w:customStyle="1" w:styleId="oth1">
    <w:name w:val="oth1"/>
    <w:basedOn w:val="Normal"/>
    <w:pPr>
      <w:shd w:val="clear" w:color="auto" w:fill="FFCCFF"/>
      <w:ind w:left="480" w:right="480"/>
    </w:pPr>
    <w:rPr>
      <w:color w:val="000000"/>
    </w:rPr>
  </w:style>
  <w:style w:type="paragraph" w:customStyle="1" w:styleId="err1">
    <w:name w:val="err1"/>
    <w:basedOn w:val="Normal"/>
    <w:pPr>
      <w:shd w:val="clear" w:color="auto" w:fill="FFCCCC"/>
      <w:ind w:left="480" w:right="480"/>
    </w:pPr>
  </w:style>
  <w:style w:type="character" w:customStyle="1" w:styleId="rfc2">
    <w:name w:val="rfc2"/>
    <w:basedOn w:val="DefaultParagraphFont"/>
    <w:rPr>
      <w:rFonts w:ascii="MS Sans Serif" w:hAnsi="MS Sans Serif" w:hint="default"/>
      <w:b/>
      <w:bCs/>
      <w:color w:val="666666"/>
    </w:rPr>
  </w:style>
  <w:style w:type="character" w:customStyle="1" w:styleId="hottext2">
    <w:name w:val="hottext2"/>
    <w:basedOn w:val="DefaultParagraphFont"/>
    <w:rPr>
      <w:rFonts w:ascii="MS Sans Serif" w:hAnsi="MS Sans Serif" w:hint="default"/>
      <w:b w:val="0"/>
      <w:bCs w:val="0"/>
      <w:color w:val="FFFFFF"/>
    </w:rPr>
  </w:style>
  <w:style w:type="character" w:customStyle="1" w:styleId="info2">
    <w:name w:val="info2"/>
    <w:basedOn w:val="DefaultParagraphFont"/>
    <w:rPr>
      <w:vanish w:val="0"/>
      <w:webHidden w:val="0"/>
      <w:color w:val="990000"/>
      <w:sz w:val="20"/>
      <w:szCs w:val="20"/>
      <w:bdr w:val="single" w:sz="6" w:space="2" w:color="333333" w:frame="1"/>
      <w:shd w:val="clear" w:color="auto" w:fill="EEEEEE"/>
      <w:specVanish w:val="0"/>
    </w:rPr>
  </w:style>
  <w:style w:type="paragraph" w:customStyle="1" w:styleId="key2">
    <w:name w:val="key2"/>
    <w:basedOn w:val="Normal"/>
    <w:pPr>
      <w:ind w:left="480" w:right="480"/>
    </w:pPr>
    <w:rPr>
      <w:b/>
      <w:bCs/>
      <w:color w:val="3333CC"/>
    </w:rPr>
  </w:style>
  <w:style w:type="paragraph" w:customStyle="1" w:styleId="id2">
    <w:name w:val="id2"/>
    <w:basedOn w:val="Normal"/>
    <w:pPr>
      <w:ind w:left="480" w:right="480"/>
    </w:pPr>
    <w:rPr>
      <w:color w:val="990000"/>
    </w:rPr>
  </w:style>
  <w:style w:type="paragraph" w:customStyle="1" w:styleId="str2">
    <w:name w:val="str2"/>
    <w:basedOn w:val="Normal"/>
    <w:pPr>
      <w:shd w:val="clear" w:color="auto" w:fill="CCFFFF"/>
      <w:ind w:left="480" w:right="480"/>
    </w:pPr>
    <w:rPr>
      <w:color w:val="000000"/>
    </w:rPr>
  </w:style>
  <w:style w:type="paragraph" w:customStyle="1" w:styleId="val2">
    <w:name w:val="val2"/>
    <w:basedOn w:val="Normal"/>
    <w:pPr>
      <w:ind w:left="480" w:right="480"/>
    </w:pPr>
    <w:rPr>
      <w:color w:val="006666"/>
    </w:rPr>
  </w:style>
  <w:style w:type="paragraph" w:customStyle="1" w:styleId="rep2">
    <w:name w:val="rep2"/>
    <w:basedOn w:val="Normal"/>
    <w:pPr>
      <w:ind w:left="480" w:right="480"/>
    </w:pPr>
    <w:rPr>
      <w:color w:val="990099"/>
    </w:rPr>
  </w:style>
  <w:style w:type="paragraph" w:customStyle="1" w:styleId="oth2">
    <w:name w:val="oth2"/>
    <w:basedOn w:val="Normal"/>
    <w:pPr>
      <w:shd w:val="clear" w:color="auto" w:fill="FFCCFF"/>
      <w:ind w:left="480" w:right="480"/>
    </w:pPr>
    <w:rPr>
      <w:color w:val="000000"/>
    </w:rPr>
  </w:style>
  <w:style w:type="paragraph" w:customStyle="1" w:styleId="err2">
    <w:name w:val="err2"/>
    <w:basedOn w:val="Normal"/>
    <w:pPr>
      <w:shd w:val="clear" w:color="auto" w:fill="FFCCCC"/>
      <w:ind w:left="480" w:right="480"/>
    </w:pPr>
  </w:style>
  <w:style w:type="paragraph" w:styleId="Revision">
    <w:name w:val="Revision"/>
    <w:hidden/>
    <w:uiPriority w:val="99"/>
    <w:semiHidden/>
    <w:rsid w:val="00B52F4F"/>
    <w:rPr>
      <w:rFonts w:eastAsiaTheme="minorEastAsia"/>
      <w:sz w:val="24"/>
      <w:szCs w:val="24"/>
    </w:rPr>
  </w:style>
  <w:style w:type="paragraph" w:styleId="BalloonText">
    <w:name w:val="Balloon Text"/>
    <w:basedOn w:val="Normal"/>
    <w:link w:val="BalloonTextChar"/>
    <w:uiPriority w:val="99"/>
    <w:semiHidden/>
    <w:unhideWhenUsed/>
    <w:rsid w:val="00B52F4F"/>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2F4F"/>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2352159">
      <w:bodyDiv w:val="1"/>
      <w:marLeft w:val="480"/>
      <w:marRight w:val="480"/>
      <w:marTop w:val="480"/>
      <w:marBottom w:val="480"/>
      <w:divBdr>
        <w:top w:val="none" w:sz="0" w:space="0" w:color="auto"/>
        <w:left w:val="none" w:sz="0" w:space="0" w:color="auto"/>
        <w:bottom w:val="none" w:sz="0" w:space="0" w:color="auto"/>
        <w:right w:val="none" w:sz="0" w:space="0" w:color="auto"/>
      </w:divBdr>
      <w:divsChild>
        <w:div w:id="2047293582">
          <w:blockQuote w:val="1"/>
          <w:marLeft w:val="720"/>
          <w:marRight w:val="720"/>
          <w:marTop w:val="100"/>
          <w:marBottom w:val="100"/>
          <w:divBdr>
            <w:top w:val="none" w:sz="0" w:space="0" w:color="auto"/>
            <w:left w:val="none" w:sz="0" w:space="0" w:color="auto"/>
            <w:bottom w:val="none" w:sz="0" w:space="0" w:color="auto"/>
            <w:right w:val="none" w:sz="0" w:space="0" w:color="auto"/>
          </w:divBdr>
        </w:div>
        <w:div w:id="1608466908">
          <w:blockQuote w:val="1"/>
          <w:marLeft w:val="720"/>
          <w:marRight w:val="720"/>
          <w:marTop w:val="100"/>
          <w:marBottom w:val="100"/>
          <w:divBdr>
            <w:top w:val="none" w:sz="0" w:space="0" w:color="auto"/>
            <w:left w:val="none" w:sz="0" w:space="0" w:color="auto"/>
            <w:bottom w:val="none" w:sz="0" w:space="0" w:color="auto"/>
            <w:right w:val="none" w:sz="0" w:space="0" w:color="auto"/>
          </w:divBdr>
        </w:div>
        <w:div w:id="565261699">
          <w:marLeft w:val="720"/>
          <w:marRight w:val="0"/>
          <w:marTop w:val="0"/>
          <w:marBottom w:val="0"/>
          <w:divBdr>
            <w:top w:val="none" w:sz="0" w:space="0" w:color="auto"/>
            <w:left w:val="none" w:sz="0" w:space="0" w:color="auto"/>
            <w:bottom w:val="none" w:sz="0" w:space="0" w:color="auto"/>
            <w:right w:val="none" w:sz="0" w:space="0" w:color="auto"/>
          </w:divBdr>
        </w:div>
        <w:div w:id="852232010">
          <w:marLeft w:val="720"/>
          <w:marRight w:val="0"/>
          <w:marTop w:val="0"/>
          <w:marBottom w:val="0"/>
          <w:divBdr>
            <w:top w:val="none" w:sz="0" w:space="0" w:color="auto"/>
            <w:left w:val="none" w:sz="0" w:space="0" w:color="auto"/>
            <w:bottom w:val="none" w:sz="0" w:space="0" w:color="auto"/>
            <w:right w:val="none" w:sz="0" w:space="0" w:color="auto"/>
          </w:divBdr>
        </w:div>
        <w:div w:id="1155102926">
          <w:marLeft w:val="720"/>
          <w:marRight w:val="0"/>
          <w:marTop w:val="0"/>
          <w:marBottom w:val="0"/>
          <w:divBdr>
            <w:top w:val="none" w:sz="0" w:space="0" w:color="auto"/>
            <w:left w:val="none" w:sz="0" w:space="0" w:color="auto"/>
            <w:bottom w:val="none" w:sz="0" w:space="0" w:color="auto"/>
            <w:right w:val="none" w:sz="0" w:space="0" w:color="auto"/>
          </w:divBdr>
        </w:div>
        <w:div w:id="1048645795">
          <w:marLeft w:val="720"/>
          <w:marRight w:val="0"/>
          <w:marTop w:val="0"/>
          <w:marBottom w:val="0"/>
          <w:divBdr>
            <w:top w:val="none" w:sz="0" w:space="0" w:color="auto"/>
            <w:left w:val="none" w:sz="0" w:space="0" w:color="auto"/>
            <w:bottom w:val="none" w:sz="0" w:space="0" w:color="auto"/>
            <w:right w:val="none" w:sz="0" w:space="0" w:color="auto"/>
          </w:divBdr>
        </w:div>
        <w:div w:id="2145613718">
          <w:blockQuote w:val="1"/>
          <w:marLeft w:val="720"/>
          <w:marRight w:val="720"/>
          <w:marTop w:val="100"/>
          <w:marBottom w:val="100"/>
          <w:divBdr>
            <w:top w:val="none" w:sz="0" w:space="0" w:color="auto"/>
            <w:left w:val="none" w:sz="0" w:space="0" w:color="auto"/>
            <w:bottom w:val="none" w:sz="0" w:space="0" w:color="auto"/>
            <w:right w:val="none" w:sz="0" w:space="0" w:color="auto"/>
          </w:divBdr>
        </w:div>
        <w:div w:id="966931526">
          <w:marLeft w:val="720"/>
          <w:marRight w:val="0"/>
          <w:marTop w:val="0"/>
          <w:marBottom w:val="0"/>
          <w:divBdr>
            <w:top w:val="none" w:sz="0" w:space="0" w:color="auto"/>
            <w:left w:val="none" w:sz="0" w:space="0" w:color="auto"/>
            <w:bottom w:val="none" w:sz="0" w:space="0" w:color="auto"/>
            <w:right w:val="none" w:sz="0" w:space="0" w:color="auto"/>
          </w:divBdr>
        </w:div>
        <w:div w:id="1873759050">
          <w:marLeft w:val="720"/>
          <w:marRight w:val="0"/>
          <w:marTop w:val="0"/>
          <w:marBottom w:val="0"/>
          <w:divBdr>
            <w:top w:val="none" w:sz="0" w:space="0" w:color="auto"/>
            <w:left w:val="none" w:sz="0" w:space="0" w:color="auto"/>
            <w:bottom w:val="none" w:sz="0" w:space="0" w:color="auto"/>
            <w:right w:val="none" w:sz="0" w:space="0" w:color="auto"/>
          </w:divBdr>
        </w:div>
        <w:div w:id="60829927">
          <w:marLeft w:val="720"/>
          <w:marRight w:val="0"/>
          <w:marTop w:val="0"/>
          <w:marBottom w:val="0"/>
          <w:divBdr>
            <w:top w:val="none" w:sz="0" w:space="0" w:color="auto"/>
            <w:left w:val="none" w:sz="0" w:space="0" w:color="auto"/>
            <w:bottom w:val="none" w:sz="0" w:space="0" w:color="auto"/>
            <w:right w:val="none" w:sz="0" w:space="0" w:color="auto"/>
          </w:divBdr>
        </w:div>
        <w:div w:id="15296417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openid.net/specs/openid-connect-registration-1_0.html" TargetMode="External"/><Relationship Id="rId13" Type="http://schemas.openxmlformats.org/officeDocument/2006/relationships/hyperlink" Target="mailto:ve7jtb@ve7jtb.com"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openid.net/specs/openid-connect-core-1_0.html" TargetMode="External"/><Relationship Id="rId12" Type="http://schemas.openxmlformats.org/officeDocument/2006/relationships/hyperlink" Target="http://nat.sakimura.org/" TargetMode="External"/><Relationship Id="rId17" Type="http://schemas.openxmlformats.org/officeDocument/2006/relationships/hyperlink" Target="mailto:ejay@mgi1.com" TargetMode="External"/><Relationship Id="rId2" Type="http://schemas.openxmlformats.org/officeDocument/2006/relationships/styles" Target="styles.xml"/><Relationship Id="rId16" Type="http://schemas.openxmlformats.org/officeDocument/2006/relationships/hyperlink" Target="http://self-issued.info/" TargetMode="External"/><Relationship Id="rId1" Type="http://schemas.openxmlformats.org/officeDocument/2006/relationships/numbering" Target="numbering.xml"/><Relationship Id="rId6" Type="http://schemas.openxmlformats.org/officeDocument/2006/relationships/hyperlink" Target="http://openid.net/specs/oauth-v2-multiple-response-types-1_0.html" TargetMode="External"/><Relationship Id="rId11" Type="http://schemas.openxmlformats.org/officeDocument/2006/relationships/hyperlink" Target="mailto:n-sakimura@nri.co.jp" TargetMode="External"/><Relationship Id="rId5" Type="http://schemas.openxmlformats.org/officeDocument/2006/relationships/webSettings" Target="webSettings.xml"/><Relationship Id="rId15" Type="http://schemas.openxmlformats.org/officeDocument/2006/relationships/hyperlink" Target="mailto:mbj@microsoft.com" TargetMode="External"/><Relationship Id="rId10" Type="http://schemas.openxmlformats.org/officeDocument/2006/relationships/hyperlink" Target="http://openid.net/specs/openid-connect-session-1_0.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markdavis@google.com" TargetMode="External"/><Relationship Id="rId14" Type="http://schemas.openxmlformats.org/officeDocument/2006/relationships/hyperlink" Target="http://www.thread-saf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32</Pages>
  <Words>5653</Words>
  <Characters>56453</Characters>
  <Application>Microsoft Office Word</Application>
  <DocSecurity>0</DocSecurity>
  <Lines>470</Lines>
  <Paragraphs>123</Paragraphs>
  <ScaleCrop>false</ScaleCrop>
  <HeadingPairs>
    <vt:vector size="2" baseType="variant">
      <vt:variant>
        <vt:lpstr>Title</vt:lpstr>
      </vt:variant>
      <vt:variant>
        <vt:i4>1</vt:i4>
      </vt:variant>
    </vt:vector>
  </HeadingPairs>
  <TitlesOfParts>
    <vt:vector size="1" baseType="lpstr">
      <vt:lpstr>Draft: OpenID Connect Discovery 1.0 - draft 26 incorporating errata set 2</vt:lpstr>
    </vt:vector>
  </TitlesOfParts>
  <Company>Microsoft Corporation</Company>
  <LinksUpToDate>false</LinksUpToDate>
  <CharactersWithSpaces>61983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OpenID Connect Discovery 1.0 - draft 26 incorporating errata set 2</dc:title>
  <dc:creator>Mike Jones</dc:creator>
  <cp:lastModifiedBy>Mike Jones</cp:lastModifiedBy>
  <cp:revision>1</cp:revision>
  <dcterms:created xsi:type="dcterms:W3CDTF">2015-08-04T07:08:00Z</dcterms:created>
  <dcterms:modified xsi:type="dcterms:W3CDTF">2015-08-04T07:09:00Z</dcterms:modified>
</cp:coreProperties>
</file>