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EFE05F1" w14:textId="77777777">
        <w:trPr>
          <w:divId w:val="1089349870"/>
          <w:trHeight w:val="225"/>
          <w:tblCellSpacing w:w="15" w:type="dxa"/>
        </w:trPr>
        <w:tc>
          <w:tcPr>
            <w:tcW w:w="450" w:type="dxa"/>
            <w:shd w:val="clear" w:color="auto" w:fill="990000"/>
            <w:vAlign w:val="center"/>
            <w:hideMark/>
          </w:tcPr>
          <w:bookmarkStart w:id="0" w:name="_GoBack"/>
          <w:bookmarkEnd w:id="0"/>
          <w:p w14:paraId="288E1D12" w14:textId="77777777" w:rsidR="00000000" w:rsidRDefault="00134AC2">
            <w:pPr>
              <w:spacing w:before="0" w:beforeAutospacing="0" w:after="0" w:afterAutospacing="0" w:line="225" w:lineRule="atLeast"/>
              <w:jc w:val="center"/>
              <w:rPr>
                <w:rFonts w:ascii="Verdana" w:eastAsia="Times New Roman" w:hAnsi="Verdana"/>
                <w:color w:val="FFFFFF"/>
              </w:rPr>
            </w:pPr>
            <w:r>
              <w:rPr>
                <w:rFonts w:ascii="Verdana" w:eastAsia="Times New Roman" w:hAnsi="Verdana"/>
                <w:color w:val="FFFFFF"/>
              </w:rPr>
              <w:fldChar w:fldCharType="begin"/>
            </w:r>
            <w:r>
              <w:rPr>
                <w:rFonts w:ascii="Verdana" w:eastAsia="Times New Roman" w:hAnsi="Verdana"/>
                <w:color w:val="FFFFFF"/>
              </w:rPr>
              <w:instrText xml:space="preserve"> </w:instrText>
            </w:r>
            <w:r>
              <w:rPr>
                <w:rFonts w:ascii="Verdana" w:eastAsia="Times New Roman" w:hAnsi="Verdana"/>
                <w:color w:val="FFFFFF"/>
              </w:rPr>
              <w:instrText>HYPERLINK "" \l "toc"</w:instrText>
            </w:r>
            <w:r>
              <w:rPr>
                <w:rFonts w:ascii="Verdana" w:eastAsia="Times New Roman" w:hAnsi="Verdana"/>
                <w:color w:val="FFFFFF"/>
              </w:rPr>
              <w:instrText xml:space="preserve"> </w:instrText>
            </w:r>
            <w:r>
              <w:rPr>
                <w:rFonts w:ascii="Verdana" w:eastAsia="Times New Roman" w:hAnsi="Verdana"/>
                <w:color w:val="FFFFFF"/>
              </w:rPr>
              <w:fldChar w:fldCharType="separate"/>
            </w:r>
            <w:r>
              <w:rPr>
                <w:rFonts w:ascii="Monaco" w:eastAsia="Times New Roman" w:hAnsi="Monaco"/>
                <w:b/>
                <w:bCs/>
                <w:color w:val="FFFFFF"/>
                <w:sz w:val="20"/>
                <w:szCs w:val="20"/>
              </w:rPr>
              <w:t> TOC </w:t>
            </w:r>
            <w:r>
              <w:rPr>
                <w:rFonts w:ascii="Verdana" w:eastAsia="Times New Roman" w:hAnsi="Verdana"/>
                <w:color w:val="FFFFFF"/>
              </w:rPr>
              <w:fldChar w:fldCharType="end"/>
            </w:r>
          </w:p>
        </w:tc>
      </w:tr>
    </w:tbl>
    <w:tbl>
      <w:tblPr>
        <w:tblW w:w="3300" w:type="pct"/>
        <w:tblCellSpacing w:w="0" w:type="dxa"/>
        <w:tblCellMar>
          <w:left w:w="0" w:type="dxa"/>
          <w:right w:w="0" w:type="dxa"/>
        </w:tblCellMar>
        <w:tblLook w:val="04A0" w:firstRow="1" w:lastRow="0" w:firstColumn="1" w:lastColumn="0" w:noHBand="0" w:noVBand="1"/>
        <w:tblDescription w:val="layout"/>
      </w:tblPr>
      <w:tblGrid>
        <w:gridCol w:w="6178"/>
      </w:tblGrid>
      <w:tr w:rsidR="00000000" w14:paraId="41A9CE95" w14:textId="77777777">
        <w:trPr>
          <w:divId w:val="1089349870"/>
          <w:tblCellSpacing w:w="0" w:type="dxa"/>
        </w:trPr>
        <w:tc>
          <w:tcPr>
            <w:tcW w:w="0" w:type="auto"/>
            <w:vAlign w:val="center"/>
            <w:hideMark/>
          </w:tcPr>
          <w:tbl>
            <w:tblPr>
              <w:tblW w:w="5000" w:type="pct"/>
              <w:tblCellSpacing w:w="7" w:type="dxa"/>
              <w:tblCellMar>
                <w:top w:w="30" w:type="dxa"/>
                <w:left w:w="30" w:type="dxa"/>
                <w:bottom w:w="30" w:type="dxa"/>
                <w:right w:w="30" w:type="dxa"/>
              </w:tblCellMar>
              <w:tblLook w:val="04A0" w:firstRow="1" w:lastRow="0" w:firstColumn="1" w:lastColumn="0" w:noHBand="0" w:noVBand="1"/>
              <w:tblDescription w:val="layout"/>
            </w:tblPr>
            <w:tblGrid>
              <w:gridCol w:w="3089"/>
              <w:gridCol w:w="3089"/>
            </w:tblGrid>
            <w:tr w:rsidR="00000000" w14:paraId="0561E4BB" w14:textId="77777777">
              <w:trPr>
                <w:tblCellSpacing w:w="7" w:type="dxa"/>
              </w:trPr>
              <w:tc>
                <w:tcPr>
                  <w:tcW w:w="1650" w:type="pct"/>
                  <w:shd w:val="clear" w:color="auto" w:fill="666666"/>
                  <w:hideMark/>
                </w:tcPr>
                <w:p w14:paraId="2236D68E" w14:textId="77777777" w:rsidR="00000000" w:rsidRDefault="00134AC2">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Draft</w:t>
                  </w:r>
                </w:p>
              </w:tc>
              <w:tc>
                <w:tcPr>
                  <w:tcW w:w="1650" w:type="pct"/>
                  <w:shd w:val="clear" w:color="auto" w:fill="666666"/>
                  <w:hideMark/>
                </w:tcPr>
                <w:p w14:paraId="2CD1BD8F" w14:textId="77777777" w:rsidR="00000000" w:rsidRDefault="00134AC2">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 Jones</w:t>
                  </w:r>
                </w:p>
              </w:tc>
            </w:tr>
            <w:tr w:rsidR="00000000" w14:paraId="50B44EE6" w14:textId="77777777">
              <w:trPr>
                <w:tblCellSpacing w:w="7" w:type="dxa"/>
              </w:trPr>
              <w:tc>
                <w:tcPr>
                  <w:tcW w:w="1650" w:type="pct"/>
                  <w:shd w:val="clear" w:color="auto" w:fill="666666"/>
                  <w:hideMark/>
                </w:tcPr>
                <w:p w14:paraId="17907BE1" w14:textId="77777777" w:rsidR="00000000" w:rsidRDefault="00134AC2">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1CED2515" w14:textId="77777777" w:rsidR="00000000" w:rsidRDefault="00134AC2">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Microsoft</w:t>
                  </w:r>
                </w:p>
              </w:tc>
            </w:tr>
            <w:tr w:rsidR="00000000" w14:paraId="6EECD31A" w14:textId="77777777">
              <w:trPr>
                <w:tblCellSpacing w:w="7" w:type="dxa"/>
              </w:trPr>
              <w:tc>
                <w:tcPr>
                  <w:tcW w:w="1650" w:type="pct"/>
                  <w:shd w:val="clear" w:color="auto" w:fill="666666"/>
                  <w:hideMark/>
                </w:tcPr>
                <w:p w14:paraId="3043B734" w14:textId="77777777" w:rsidR="00000000" w:rsidRDefault="00134AC2">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30D82414" w14:textId="77777777" w:rsidR="00000000" w:rsidRDefault="00134AC2">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B. Campbell</w:t>
                  </w:r>
                </w:p>
              </w:tc>
            </w:tr>
            <w:tr w:rsidR="00000000" w14:paraId="52DE1EA3" w14:textId="77777777">
              <w:trPr>
                <w:tblCellSpacing w:w="7" w:type="dxa"/>
              </w:trPr>
              <w:tc>
                <w:tcPr>
                  <w:tcW w:w="1650" w:type="pct"/>
                  <w:shd w:val="clear" w:color="auto" w:fill="666666"/>
                  <w:hideMark/>
                </w:tcPr>
                <w:p w14:paraId="0E6B835C" w14:textId="77777777" w:rsidR="00000000" w:rsidRDefault="00134AC2">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4D9B1E16" w14:textId="77777777" w:rsidR="00000000" w:rsidRDefault="00134AC2">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Ping Identity</w:t>
                  </w:r>
                </w:p>
              </w:tc>
            </w:tr>
            <w:tr w:rsidR="00000000" w14:paraId="662381A7" w14:textId="77777777">
              <w:trPr>
                <w:tblCellSpacing w:w="7" w:type="dxa"/>
              </w:trPr>
              <w:tc>
                <w:tcPr>
                  <w:tcW w:w="1650" w:type="pct"/>
                  <w:shd w:val="clear" w:color="auto" w:fill="666666"/>
                  <w:hideMark/>
                </w:tcPr>
                <w:p w14:paraId="2E4A3B97" w14:textId="77777777" w:rsidR="00000000" w:rsidRDefault="00134AC2">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70DCEAAA" w14:textId="29B8810F" w:rsidR="00000000" w:rsidRDefault="00134AC2">
                  <w:pPr>
                    <w:spacing w:before="0" w:beforeAutospacing="0" w:after="0" w:afterAutospacing="0"/>
                    <w:rPr>
                      <w:rFonts w:ascii="Arial" w:eastAsia="Times New Roman" w:hAnsi="Arial" w:cs="Arial"/>
                      <w:color w:val="FFFFFF"/>
                      <w:sz w:val="20"/>
                      <w:szCs w:val="20"/>
                    </w:rPr>
                  </w:pPr>
                  <w:del w:id="1" w:author="Author" w:date="2015-03-05T12:52:00Z">
                    <w:r>
                      <w:rPr>
                        <w:rFonts w:ascii="Arial" w:eastAsia="Times New Roman" w:hAnsi="Arial" w:cs="Arial"/>
                        <w:color w:val="FFFFFF"/>
                        <w:sz w:val="20"/>
                        <w:szCs w:val="20"/>
                      </w:rPr>
                      <w:delText>February 25, 2014</w:delText>
                    </w:r>
                  </w:del>
                  <w:ins w:id="2" w:author="Author" w:date="2015-03-05T12:52:00Z">
                    <w:r>
                      <w:rPr>
                        <w:rFonts w:ascii="Arial" w:eastAsia="Times New Roman" w:hAnsi="Arial" w:cs="Arial"/>
                        <w:color w:val="FFFFFF"/>
                        <w:sz w:val="20"/>
                        <w:szCs w:val="20"/>
                      </w:rPr>
                      <w:t>March 5, 2015</w:t>
                    </w:r>
                  </w:ins>
                </w:p>
              </w:tc>
            </w:tr>
          </w:tbl>
          <w:p w14:paraId="7B31D448" w14:textId="77777777" w:rsidR="00000000" w:rsidRDefault="00134AC2">
            <w:pPr>
              <w:spacing w:before="0" w:beforeAutospacing="0" w:after="0" w:afterAutospacing="0"/>
              <w:rPr>
                <w:rFonts w:ascii="Verdana" w:eastAsia="Times New Roman" w:hAnsi="Verdana"/>
                <w:color w:val="000000"/>
              </w:rPr>
            </w:pPr>
          </w:p>
        </w:tc>
      </w:tr>
    </w:tbl>
    <w:p w14:paraId="2A6710DB" w14:textId="263BF46B" w:rsidR="00000000" w:rsidRDefault="00134AC2">
      <w:pPr>
        <w:pStyle w:val="Heading1"/>
        <w:divId w:val="1089349870"/>
        <w:rPr>
          <w:rFonts w:eastAsia="Times New Roman"/>
          <w:lang w:val="en"/>
        </w:rPr>
      </w:pPr>
      <w:r>
        <w:rPr>
          <w:rFonts w:eastAsia="Times New Roman"/>
          <w:lang w:val="en"/>
        </w:rPr>
        <w:br/>
        <w:t xml:space="preserve">OAuth 2.0 Form Post Response Mode - draft </w:t>
      </w:r>
      <w:del w:id="3" w:author="Author" w:date="2015-03-05T12:52:00Z">
        <w:r>
          <w:rPr>
            <w:rFonts w:eastAsia="Times New Roman"/>
            <w:lang w:val="en"/>
          </w:rPr>
          <w:delText>03</w:delText>
        </w:r>
      </w:del>
      <w:ins w:id="4" w:author="Author" w:date="2015-03-05T12:52:00Z">
        <w:r>
          <w:rPr>
            <w:rFonts w:eastAsia="Times New Roman"/>
            <w:lang w:val="en"/>
          </w:rPr>
          <w:t>04</w:t>
        </w:r>
      </w:ins>
    </w:p>
    <w:p w14:paraId="4EFE7C85" w14:textId="77777777" w:rsidR="00000000" w:rsidRDefault="00134AC2">
      <w:pPr>
        <w:pStyle w:val="Heading3"/>
        <w:divId w:val="1089349870"/>
        <w:rPr>
          <w:rFonts w:eastAsia="Times New Roman"/>
          <w:lang w:val="en"/>
        </w:rPr>
      </w:pPr>
      <w:r>
        <w:rPr>
          <w:rFonts w:eastAsia="Times New Roman"/>
          <w:lang w:val="en"/>
        </w:rPr>
        <w:t>Abstract</w:t>
      </w:r>
    </w:p>
    <w:p w14:paraId="13FBE7CA" w14:textId="77777777" w:rsidR="00000000" w:rsidRDefault="00134AC2">
      <w:pPr>
        <w:pStyle w:val="NormalWeb"/>
        <w:divId w:val="1089349870"/>
        <w:rPr>
          <w:rFonts w:ascii="Verdana" w:hAnsi="Verdana"/>
          <w:color w:val="000000"/>
          <w:lang w:val="en"/>
        </w:rPr>
      </w:pPr>
      <w:r>
        <w:rPr>
          <w:rFonts w:ascii="Verdana" w:hAnsi="Verdana"/>
          <w:color w:val="000000"/>
          <w:lang w:val="en"/>
        </w:rPr>
        <w:t xml:space="preserve">This specification defines the Form Post Response Mode. </w:t>
      </w:r>
      <w:r>
        <w:rPr>
          <w:rFonts w:ascii="Verdana" w:hAnsi="Verdana"/>
          <w:color w:val="000000"/>
          <w:lang w:val="en"/>
        </w:rPr>
        <w:t xml:space="preserve">In this mode, Authorization Response parameters are encoded as HTML form values that are auto-submitted in the User Agent, and thus are transmitted via the HTTP </w:t>
      </w:r>
      <w:r>
        <w:rPr>
          <w:rStyle w:val="HTMLTypewriter"/>
          <w:lang w:val="en"/>
        </w:rPr>
        <w:t>POST</w:t>
      </w:r>
      <w:r>
        <w:rPr>
          <w:rFonts w:ascii="Verdana" w:hAnsi="Verdana"/>
          <w:color w:val="000000"/>
          <w:lang w:val="en"/>
        </w:rPr>
        <w:t xml:space="preserve"> method to the Client, with the result parameters being encoded in the body using the </w:t>
      </w:r>
      <w:r>
        <w:rPr>
          <w:rStyle w:val="HTMLTypewriter"/>
          <w:lang w:val="en"/>
        </w:rPr>
        <w:t>appli</w:t>
      </w:r>
      <w:r>
        <w:rPr>
          <w:rStyle w:val="HTMLTypewriter"/>
          <w:lang w:val="en"/>
        </w:rPr>
        <w:t>cation/x-www-form-</w:t>
      </w:r>
      <w:proofErr w:type="spellStart"/>
      <w:r>
        <w:rPr>
          <w:rStyle w:val="HTMLTypewriter"/>
          <w:lang w:val="en"/>
        </w:rPr>
        <w:t>urlencoded</w:t>
      </w:r>
      <w:proofErr w:type="spellEnd"/>
      <w:r>
        <w:rPr>
          <w:rFonts w:ascii="Verdana" w:hAnsi="Verdana"/>
          <w:color w:val="000000"/>
          <w:lang w:val="en"/>
        </w:rPr>
        <w:t xml:space="preserve"> format. </w:t>
      </w:r>
    </w:p>
    <w:p w14:paraId="41F7F252" w14:textId="77777777" w:rsidR="00000000" w:rsidRDefault="00134AC2">
      <w:pPr>
        <w:spacing w:before="0" w:beforeAutospacing="0" w:after="0" w:afterAutospacing="0"/>
        <w:divId w:val="1089349870"/>
        <w:rPr>
          <w:rFonts w:ascii="Verdana" w:eastAsia="Times New Roman" w:hAnsi="Verdana"/>
          <w:color w:val="000000"/>
          <w:lang w:val="en"/>
        </w:rPr>
      </w:pPr>
      <w:bookmarkStart w:id="5" w:name="toc"/>
      <w:bookmarkEnd w:id="5"/>
    </w:p>
    <w:p w14:paraId="601807A2" w14:textId="77777777" w:rsidR="00000000" w:rsidRDefault="00134AC2">
      <w:pPr>
        <w:spacing w:before="0" w:beforeAutospacing="0" w:after="0" w:afterAutospacing="0"/>
        <w:divId w:val="1089349870"/>
        <w:rPr>
          <w:rFonts w:ascii="Verdana" w:eastAsia="Times New Roman" w:hAnsi="Verdana"/>
          <w:color w:val="000000"/>
          <w:lang w:val="en"/>
        </w:rPr>
      </w:pPr>
      <w:r>
        <w:rPr>
          <w:rFonts w:ascii="Verdana" w:eastAsia="Times New Roman" w:hAnsi="Verdana"/>
          <w:color w:val="000000"/>
          <w:lang w:val="en"/>
        </w:rPr>
        <w:pict>
          <v:rect id="_x0000_i1025" style="width:0;height:.75pt" o:hralign="center" o:hrstd="t" o:hr="t" fillcolor="#a0a0a0" stroked="f"/>
        </w:pict>
      </w:r>
    </w:p>
    <w:p w14:paraId="14E9B582" w14:textId="77777777" w:rsidR="00000000" w:rsidRDefault="00134AC2">
      <w:pPr>
        <w:pStyle w:val="Heading3"/>
        <w:divId w:val="1089349870"/>
        <w:rPr>
          <w:rFonts w:eastAsia="Times New Roman"/>
          <w:lang w:val="en"/>
        </w:rPr>
      </w:pPr>
      <w:r>
        <w:rPr>
          <w:rFonts w:eastAsia="Times New Roman"/>
          <w:lang w:val="en"/>
        </w:rPr>
        <w:t>Table of Contents</w:t>
      </w:r>
    </w:p>
    <w:p w14:paraId="64E50607" w14:textId="77777777" w:rsidR="00000000" w:rsidRDefault="00134AC2">
      <w:pPr>
        <w:pStyle w:val="toc"/>
        <w:divId w:val="1089349870"/>
        <w:rPr>
          <w:rFonts w:ascii="Verdana" w:hAnsi="Verdana"/>
          <w:color w:val="000000"/>
          <w:lang w:val="en"/>
        </w:rPr>
      </w:pPr>
      <w:hyperlink w:anchor="Introduction" w:history="1">
        <w:r>
          <w:rPr>
            <w:rStyle w:val="Hyperlink"/>
            <w:rFonts w:ascii="Verdana" w:hAnsi="Verdana"/>
            <w:b/>
            <w:bCs/>
            <w:lang w:val="en"/>
          </w:rPr>
          <w:t>1.</w:t>
        </w:r>
      </w:hyperlink>
      <w:r>
        <w:rPr>
          <w:rFonts w:ascii="Verdana" w:hAnsi="Verdana"/>
          <w:color w:val="000000"/>
          <w:lang w:val="en"/>
        </w:rPr>
        <w:t>  Introduction</w:t>
      </w:r>
      <w:r>
        <w:rPr>
          <w:rFonts w:ascii="Verdana" w:hAnsi="Verdana"/>
          <w:color w:val="000000"/>
          <w:lang w:val="en"/>
        </w:rPr>
        <w:br/>
        <w:t>    </w:t>
      </w:r>
      <w:hyperlink w:anchor="rnc" w:history="1">
        <w:r>
          <w:rPr>
            <w:rStyle w:val="Hyperlink"/>
            <w:rFonts w:ascii="Verdana" w:hAnsi="Verdana"/>
            <w:b/>
            <w:bCs/>
            <w:lang w:val="en"/>
          </w:rPr>
          <w:t>1.1.</w:t>
        </w:r>
      </w:hyperlink>
      <w:r>
        <w:rPr>
          <w:rFonts w:ascii="Verdana" w:hAnsi="Verdana"/>
          <w:color w:val="000000"/>
          <w:lang w:val="en"/>
        </w:rPr>
        <w:t xml:space="preserve">  </w:t>
      </w:r>
      <w:proofErr w:type="gramStart"/>
      <w:r>
        <w:rPr>
          <w:rFonts w:ascii="Verdana" w:hAnsi="Verdana"/>
          <w:color w:val="000000"/>
          <w:lang w:val="en"/>
        </w:rPr>
        <w:t>Requirements Notation and Conventions</w:t>
      </w:r>
      <w:r>
        <w:rPr>
          <w:rFonts w:ascii="Verdana" w:hAnsi="Verdana"/>
          <w:color w:val="000000"/>
          <w:lang w:val="en"/>
        </w:rPr>
        <w:br/>
        <w:t>    </w:t>
      </w:r>
      <w:hyperlink w:anchor="Terminology" w:history="1">
        <w:r>
          <w:rPr>
            <w:rStyle w:val="Hyperlink"/>
            <w:rFonts w:ascii="Verdana" w:hAnsi="Verdana"/>
            <w:b/>
            <w:bCs/>
            <w:lang w:val="en"/>
          </w:rPr>
          <w:t>1.2.</w:t>
        </w:r>
        <w:proofErr w:type="gramEnd"/>
      </w:hyperlink>
      <w:r>
        <w:rPr>
          <w:rFonts w:ascii="Verdana" w:hAnsi="Verdana"/>
          <w:color w:val="000000"/>
          <w:lang w:val="en"/>
        </w:rPr>
        <w:t xml:space="preserve">  </w:t>
      </w:r>
      <w:proofErr w:type="gramStart"/>
      <w:r>
        <w:rPr>
          <w:rFonts w:ascii="Verdana" w:hAnsi="Verdana"/>
          <w:color w:val="000000"/>
          <w:lang w:val="en"/>
        </w:rPr>
        <w:t>Terminology</w:t>
      </w:r>
      <w:r>
        <w:rPr>
          <w:rFonts w:ascii="Verdana" w:hAnsi="Verdana"/>
          <w:color w:val="000000"/>
          <w:lang w:val="en"/>
        </w:rPr>
        <w:br/>
      </w:r>
      <w:hyperlink w:anchor="FormPostResponseMode" w:history="1">
        <w:r>
          <w:rPr>
            <w:rStyle w:val="Hyperlink"/>
            <w:rFonts w:ascii="Verdana" w:hAnsi="Verdana"/>
            <w:b/>
            <w:bCs/>
            <w:lang w:val="en"/>
          </w:rPr>
          <w:t>2.</w:t>
        </w:r>
        <w:proofErr w:type="gramEnd"/>
      </w:hyperlink>
      <w:r>
        <w:rPr>
          <w:rFonts w:ascii="Verdana" w:hAnsi="Verdana"/>
          <w:color w:val="000000"/>
          <w:lang w:val="en"/>
        </w:rPr>
        <w:t>  Form Post Response Mode</w:t>
      </w:r>
      <w:r>
        <w:rPr>
          <w:rFonts w:ascii="Verdana" w:hAnsi="Verdana"/>
          <w:color w:val="000000"/>
          <w:lang w:val="en"/>
        </w:rPr>
        <w:br/>
      </w:r>
      <w:hyperlink w:anchor="IANA" w:history="1">
        <w:r>
          <w:rPr>
            <w:rStyle w:val="Hyperlink"/>
            <w:rFonts w:ascii="Verdana" w:hAnsi="Verdana"/>
            <w:b/>
            <w:bCs/>
            <w:lang w:val="en"/>
          </w:rPr>
          <w:t>3.</w:t>
        </w:r>
      </w:hyperlink>
      <w:r>
        <w:rPr>
          <w:rFonts w:ascii="Verdana" w:hAnsi="Verdana"/>
          <w:color w:val="000000"/>
          <w:lang w:val="en"/>
        </w:rPr>
        <w:t xml:space="preserve">  </w:t>
      </w:r>
      <w:proofErr w:type="gramStart"/>
      <w:r>
        <w:rPr>
          <w:rFonts w:ascii="Verdana" w:hAnsi="Verdana"/>
          <w:color w:val="000000"/>
          <w:lang w:val="en"/>
        </w:rPr>
        <w:t>IANA Considerations</w:t>
      </w:r>
      <w:r>
        <w:rPr>
          <w:rFonts w:ascii="Verdana" w:hAnsi="Verdana"/>
          <w:color w:val="000000"/>
          <w:lang w:val="en"/>
        </w:rPr>
        <w:br/>
      </w:r>
      <w:hyperlink w:anchor="Security" w:history="1">
        <w:r>
          <w:rPr>
            <w:rStyle w:val="Hyperlink"/>
            <w:rFonts w:ascii="Verdana" w:hAnsi="Verdana"/>
            <w:b/>
            <w:bCs/>
            <w:lang w:val="en"/>
          </w:rPr>
          <w:t>4.</w:t>
        </w:r>
        <w:proofErr w:type="gramEnd"/>
      </w:hyperlink>
      <w:r>
        <w:rPr>
          <w:rFonts w:ascii="Verdana" w:hAnsi="Verdana"/>
          <w:color w:val="000000"/>
          <w:lang w:val="en"/>
        </w:rPr>
        <w:t xml:space="preserve">  </w:t>
      </w:r>
      <w:proofErr w:type="gramStart"/>
      <w:r>
        <w:rPr>
          <w:rFonts w:ascii="Verdana" w:hAnsi="Verdana"/>
          <w:color w:val="000000"/>
          <w:lang w:val="en"/>
        </w:rPr>
        <w:t>Security Considerations</w:t>
      </w:r>
      <w:r>
        <w:rPr>
          <w:rFonts w:ascii="Verdana" w:hAnsi="Verdana"/>
          <w:color w:val="000000"/>
          <w:lang w:val="en"/>
        </w:rPr>
        <w:br/>
      </w:r>
      <w:hyperlink w:anchor="rfc.references1" w:history="1">
        <w:r>
          <w:rPr>
            <w:rStyle w:val="Hyperlink"/>
            <w:rFonts w:ascii="Verdana" w:hAnsi="Verdana"/>
            <w:b/>
            <w:bCs/>
            <w:lang w:val="en"/>
          </w:rPr>
          <w:t>5.</w:t>
        </w:r>
        <w:proofErr w:type="gramEnd"/>
      </w:hyperlink>
      <w:r>
        <w:rPr>
          <w:rFonts w:ascii="Verdana" w:hAnsi="Verdana"/>
          <w:color w:val="000000"/>
          <w:lang w:val="en"/>
        </w:rPr>
        <w:t>  Normative References</w:t>
      </w:r>
      <w:r>
        <w:rPr>
          <w:rFonts w:ascii="Verdana" w:hAnsi="Verdana"/>
          <w:color w:val="000000"/>
          <w:lang w:val="en"/>
        </w:rPr>
        <w:br/>
      </w:r>
      <w:hyperlink w:anchor="FormPostResponseExample" w:history="1">
        <w:r>
          <w:rPr>
            <w:rStyle w:val="Hyperlink"/>
            <w:rFonts w:ascii="Verdana" w:hAnsi="Verdana"/>
            <w:b/>
            <w:bCs/>
            <w:lang w:val="en"/>
          </w:rPr>
          <w:t>Appendix A.</w:t>
        </w:r>
      </w:hyperlink>
      <w:r>
        <w:rPr>
          <w:rFonts w:ascii="Verdana" w:hAnsi="Verdana"/>
          <w:color w:val="000000"/>
          <w:lang w:val="en"/>
        </w:rPr>
        <w:t>  "</w:t>
      </w:r>
      <w:proofErr w:type="spellStart"/>
      <w:r>
        <w:rPr>
          <w:rFonts w:ascii="Verdana" w:hAnsi="Verdana"/>
          <w:color w:val="000000"/>
          <w:lang w:val="en"/>
        </w:rPr>
        <w:t>form_post</w:t>
      </w:r>
      <w:proofErr w:type="spellEnd"/>
      <w:r>
        <w:rPr>
          <w:rFonts w:ascii="Verdana" w:hAnsi="Verdana"/>
          <w:color w:val="000000"/>
          <w:lang w:val="en"/>
        </w:rPr>
        <w:t>" Response Mode Example</w:t>
      </w:r>
      <w:r>
        <w:rPr>
          <w:rFonts w:ascii="Verdana" w:hAnsi="Verdana"/>
          <w:color w:val="000000"/>
          <w:lang w:val="en"/>
        </w:rPr>
        <w:br/>
      </w:r>
      <w:hyperlink w:anchor="Acknowledgements" w:history="1">
        <w:r>
          <w:rPr>
            <w:rStyle w:val="Hyperlink"/>
            <w:rFonts w:ascii="Verdana" w:hAnsi="Verdana"/>
            <w:b/>
            <w:bCs/>
            <w:lang w:val="en"/>
          </w:rPr>
          <w:t>Appendix B.</w:t>
        </w:r>
      </w:hyperlink>
      <w:r>
        <w:rPr>
          <w:rFonts w:ascii="Verdana" w:hAnsi="Verdana"/>
          <w:color w:val="000000"/>
          <w:lang w:val="en"/>
        </w:rPr>
        <w:t>  Acknowledgements</w:t>
      </w:r>
      <w:r>
        <w:rPr>
          <w:rFonts w:ascii="Verdana" w:hAnsi="Verdana"/>
          <w:color w:val="000000"/>
          <w:lang w:val="en"/>
        </w:rPr>
        <w:br/>
      </w:r>
      <w:hyperlink w:anchor="Notices" w:history="1">
        <w:r>
          <w:rPr>
            <w:rStyle w:val="Hyperlink"/>
            <w:rFonts w:ascii="Verdana" w:hAnsi="Verdana"/>
            <w:b/>
            <w:bCs/>
            <w:lang w:val="en"/>
          </w:rPr>
          <w:t>A</w:t>
        </w:r>
        <w:r>
          <w:rPr>
            <w:rStyle w:val="Hyperlink"/>
            <w:rFonts w:ascii="Verdana" w:hAnsi="Verdana"/>
            <w:b/>
            <w:bCs/>
            <w:lang w:val="en"/>
          </w:rPr>
          <w:t>ppendix C.</w:t>
        </w:r>
      </w:hyperlink>
      <w:r>
        <w:rPr>
          <w:rFonts w:ascii="Verdana" w:hAnsi="Verdana"/>
          <w:color w:val="000000"/>
          <w:lang w:val="en"/>
        </w:rPr>
        <w:t>  Notices</w:t>
      </w:r>
      <w:r>
        <w:rPr>
          <w:rFonts w:ascii="Verdana" w:hAnsi="Verdana"/>
          <w:color w:val="000000"/>
          <w:lang w:val="en"/>
        </w:rPr>
        <w:br/>
      </w:r>
      <w:hyperlink w:anchor="History" w:history="1">
        <w:r>
          <w:rPr>
            <w:rStyle w:val="Hyperlink"/>
            <w:rFonts w:ascii="Verdana" w:hAnsi="Verdana"/>
            <w:b/>
            <w:bCs/>
            <w:lang w:val="en"/>
          </w:rPr>
          <w:t>Appendix D.</w:t>
        </w:r>
      </w:hyperlink>
      <w:r>
        <w:rPr>
          <w:rFonts w:ascii="Verdana" w:hAnsi="Verdana"/>
          <w:color w:val="000000"/>
          <w:lang w:val="en"/>
        </w:rPr>
        <w:t>  Document History</w:t>
      </w:r>
      <w:r>
        <w:rPr>
          <w:rFonts w:ascii="Verdana" w:hAnsi="Verdana"/>
          <w:color w:val="000000"/>
          <w:lang w:val="en"/>
        </w:rPr>
        <w:br/>
      </w:r>
      <w:hyperlink w:anchor="rfc.authors" w:history="1">
        <w:r>
          <w:rPr>
            <w:rStyle w:val="Hyperlink"/>
            <w:rFonts w:ascii="Verdana" w:hAnsi="Verdana"/>
            <w:b/>
            <w:bCs/>
            <w:lang w:val="en"/>
          </w:rPr>
          <w:t>§</w:t>
        </w:r>
      </w:hyperlink>
      <w:r>
        <w:rPr>
          <w:rFonts w:ascii="Verdana" w:hAnsi="Verdana"/>
          <w:color w:val="000000"/>
          <w:lang w:val="en"/>
        </w:rPr>
        <w:t>  Authors' Addresses</w:t>
      </w:r>
    </w:p>
    <w:p w14:paraId="41253786" w14:textId="77777777" w:rsidR="00000000" w:rsidRDefault="00134AC2">
      <w:pPr>
        <w:spacing w:before="0" w:beforeAutospacing="0" w:after="0" w:afterAutospacing="0"/>
        <w:divId w:val="1089349870"/>
        <w:rPr>
          <w:rFonts w:ascii="Verdana" w:eastAsia="Times New Roman" w:hAnsi="Verdana"/>
          <w:color w:val="000000"/>
          <w:lang w:val="en"/>
        </w:rPr>
      </w:pPr>
      <w:r>
        <w:rPr>
          <w:rFonts w:ascii="Verdana" w:eastAsia="Times New Roman" w:hAnsi="Verdana"/>
          <w:color w:val="000000"/>
          <w:lang w:val="en"/>
        </w:rPr>
        <w:br w:type="textWrapping" w:clear="all"/>
      </w:r>
      <w:bookmarkStart w:id="6" w:name="Introduction"/>
      <w:bookmarkEnd w:id="6"/>
    </w:p>
    <w:p w14:paraId="4BCFE89F" w14:textId="77777777" w:rsidR="00000000" w:rsidRDefault="00134AC2">
      <w:pPr>
        <w:spacing w:before="0" w:beforeAutospacing="0" w:after="0" w:afterAutospacing="0"/>
        <w:divId w:val="1089349870"/>
        <w:rPr>
          <w:rFonts w:ascii="Verdana" w:eastAsia="Times New Roman" w:hAnsi="Verdana"/>
          <w:color w:val="000000"/>
          <w:lang w:val="en"/>
        </w:rPr>
      </w:pPr>
      <w:r>
        <w:rPr>
          <w:rFonts w:ascii="Verdana" w:eastAsia="Times New Roman" w:hAnsi="Verdana"/>
          <w:color w:val="000000"/>
          <w:lang w:val="en"/>
        </w:rPr>
        <w:pict>
          <v:rect id="_x0000_i102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368209E" w14:textId="77777777">
        <w:trPr>
          <w:divId w:val="1089349870"/>
          <w:trHeight w:val="225"/>
          <w:tblCellSpacing w:w="15" w:type="dxa"/>
        </w:trPr>
        <w:tc>
          <w:tcPr>
            <w:tcW w:w="450" w:type="dxa"/>
            <w:shd w:val="clear" w:color="auto" w:fill="990000"/>
            <w:vAlign w:val="center"/>
            <w:hideMark/>
          </w:tcPr>
          <w:p w14:paraId="021BE68B" w14:textId="77777777" w:rsidR="00000000" w:rsidRDefault="00134AC2">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CB7F0C4" w14:textId="77777777" w:rsidR="00000000" w:rsidRDefault="00134AC2">
      <w:pPr>
        <w:pStyle w:val="Heading3"/>
        <w:divId w:val="1089349870"/>
        <w:rPr>
          <w:rFonts w:eastAsia="Times New Roman"/>
          <w:lang w:val="en"/>
        </w:rPr>
      </w:pPr>
      <w:bookmarkStart w:id="7" w:name="rfc.section.1"/>
      <w:bookmarkEnd w:id="7"/>
      <w:r>
        <w:rPr>
          <w:rFonts w:eastAsia="Times New Roman"/>
          <w:lang w:val="en"/>
        </w:rPr>
        <w:t>1.  Introduction</w:t>
      </w:r>
    </w:p>
    <w:p w14:paraId="479C75D8" w14:textId="77777777" w:rsidR="00000000" w:rsidRDefault="00134AC2">
      <w:pPr>
        <w:spacing w:before="0" w:beforeAutospacing="0" w:after="0" w:afterAutospacing="0"/>
        <w:divId w:val="1089349870"/>
        <w:rPr>
          <w:rFonts w:ascii="Verdana" w:eastAsia="Times New Roman" w:hAnsi="Verdana"/>
          <w:color w:val="000000"/>
          <w:lang w:val="en"/>
        </w:rPr>
      </w:pPr>
      <w:bookmarkStart w:id="8" w:name="rnc"/>
      <w:bookmarkEnd w:id="8"/>
    </w:p>
    <w:p w14:paraId="5861CA8A" w14:textId="77777777" w:rsidR="00000000" w:rsidRDefault="00134AC2">
      <w:pPr>
        <w:spacing w:before="0" w:beforeAutospacing="0" w:after="0" w:afterAutospacing="0"/>
        <w:divId w:val="1089349870"/>
        <w:rPr>
          <w:rFonts w:ascii="Verdana" w:eastAsia="Times New Roman" w:hAnsi="Verdana"/>
          <w:color w:val="000000"/>
          <w:lang w:val="en"/>
        </w:rPr>
      </w:pPr>
      <w:r>
        <w:rPr>
          <w:rFonts w:ascii="Verdana" w:eastAsia="Times New Roman" w:hAnsi="Verdana"/>
          <w:color w:val="000000"/>
          <w:lang w:val="en"/>
        </w:rPr>
        <w:pict>
          <v:rect id="_x0000_i102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09281C1" w14:textId="77777777">
        <w:trPr>
          <w:divId w:val="1089349870"/>
          <w:trHeight w:val="225"/>
          <w:tblCellSpacing w:w="15" w:type="dxa"/>
        </w:trPr>
        <w:tc>
          <w:tcPr>
            <w:tcW w:w="450" w:type="dxa"/>
            <w:shd w:val="clear" w:color="auto" w:fill="990000"/>
            <w:vAlign w:val="center"/>
            <w:hideMark/>
          </w:tcPr>
          <w:p w14:paraId="3AA3FFA0" w14:textId="77777777" w:rsidR="00000000" w:rsidRDefault="00134AC2">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F88A0C7" w14:textId="77777777" w:rsidR="00000000" w:rsidRDefault="00134AC2">
      <w:pPr>
        <w:pStyle w:val="Heading3"/>
        <w:divId w:val="1089349870"/>
        <w:rPr>
          <w:rFonts w:eastAsia="Times New Roman"/>
          <w:lang w:val="en"/>
        </w:rPr>
      </w:pPr>
      <w:bookmarkStart w:id="9" w:name="rfc.section.1.1"/>
      <w:bookmarkEnd w:id="9"/>
      <w:r>
        <w:rPr>
          <w:rFonts w:eastAsia="Times New Roman"/>
          <w:lang w:val="en"/>
        </w:rPr>
        <w:t>1.1.</w:t>
      </w:r>
      <w:proofErr w:type="gramStart"/>
      <w:r>
        <w:rPr>
          <w:rFonts w:eastAsia="Times New Roman"/>
          <w:lang w:val="en"/>
        </w:rPr>
        <w:t xml:space="preserve">  </w:t>
      </w:r>
      <w:r>
        <w:rPr>
          <w:rFonts w:eastAsia="Times New Roman"/>
          <w:lang w:val="en"/>
        </w:rPr>
        <w:t>Requirements</w:t>
      </w:r>
      <w:proofErr w:type="gramEnd"/>
      <w:r>
        <w:rPr>
          <w:rFonts w:eastAsia="Times New Roman"/>
          <w:lang w:val="en"/>
        </w:rPr>
        <w:t xml:space="preserve"> Notation and Conventions</w:t>
      </w:r>
    </w:p>
    <w:p w14:paraId="478CE010" w14:textId="77777777" w:rsidR="00000000" w:rsidRDefault="00134AC2">
      <w:pPr>
        <w:pStyle w:val="NormalWeb"/>
        <w:divId w:val="1089349870"/>
        <w:rPr>
          <w:rFonts w:ascii="Verdana" w:hAnsi="Verdana"/>
          <w:color w:val="000000"/>
          <w:lang w:val="en"/>
        </w:rPr>
      </w:pPr>
      <w:r>
        <w:rPr>
          <w:rFonts w:ascii="Verdana" w:hAnsi="Verdana"/>
          <w:color w:val="000000"/>
          <w:lang w:val="en"/>
        </w:rPr>
        <w:t xml:space="preserve">The key words "MUST", "MUST NOT", "REQUIRED", "SHALL", "SHALL NOT", "SHOULD", "SHOULD NOT", "RECOMMENDED", "MAY", and "OPTIONAL" in this document are to be interpreted as described in </w:t>
      </w:r>
      <w:hyperlink w:anchor="RFC2119" w:history="1">
        <w:r>
          <w:rPr>
            <w:rStyle w:val="Hyperlink"/>
            <w:rFonts w:ascii="Verdana" w:hAnsi="Verdana"/>
            <w:u w:val="none"/>
            <w:lang w:val="en"/>
          </w:rPr>
          <w:t xml:space="preserve">RFC </w:t>
        </w:r>
        <w:r>
          <w:rPr>
            <w:rStyle w:val="Hyperlink"/>
            <w:rFonts w:ascii="Verdana" w:hAnsi="Verdana"/>
            <w:u w:val="none"/>
            <w:lang w:val="en"/>
          </w:rPr>
          <w:t>2119</w:t>
        </w:r>
        <w:r>
          <w:rPr>
            <w:rStyle w:val="Hyperlink"/>
            <w:rFonts w:ascii="Verdana" w:hAnsi="Verdana"/>
            <w:vanish/>
            <w:u w:val="none"/>
            <w:lang w:val="en"/>
          </w:rPr>
          <w:t xml:space="preserve"> (Bradner, S., “Key words for use in RFCs to Indicate Requirement Levels,” March 1997.)</w:t>
        </w:r>
      </w:hyperlink>
      <w:r>
        <w:rPr>
          <w:rFonts w:ascii="Verdana" w:hAnsi="Verdana"/>
          <w:color w:val="000000"/>
          <w:lang w:val="en"/>
        </w:rPr>
        <w:t xml:space="preserve"> [RFC2119]. </w:t>
      </w:r>
    </w:p>
    <w:p w14:paraId="027CA3A0" w14:textId="77777777" w:rsidR="00000000" w:rsidRDefault="00134AC2">
      <w:pPr>
        <w:pStyle w:val="NormalWeb"/>
        <w:divId w:val="1089349870"/>
        <w:rPr>
          <w:rFonts w:ascii="Verdana" w:hAnsi="Verdana"/>
          <w:color w:val="000000"/>
          <w:lang w:val="en"/>
        </w:rPr>
      </w:pPr>
      <w:r>
        <w:rPr>
          <w:rFonts w:ascii="Verdana" w:hAnsi="Verdana"/>
          <w:color w:val="000000"/>
          <w:lang w:val="en"/>
        </w:rPr>
        <w:t>In the .txt version of this document, values are quoted to indicate that they are to be taken literally. When using these values in protocol messages, t</w:t>
      </w:r>
      <w:r>
        <w:rPr>
          <w:rFonts w:ascii="Verdana" w:hAnsi="Verdana"/>
          <w:color w:val="000000"/>
          <w:lang w:val="en"/>
        </w:rPr>
        <w:t xml:space="preserve">he quotes MUST NOT </w:t>
      </w:r>
      <w:proofErr w:type="gramStart"/>
      <w:r>
        <w:rPr>
          <w:rFonts w:ascii="Verdana" w:hAnsi="Verdana"/>
          <w:color w:val="000000"/>
          <w:lang w:val="en"/>
        </w:rPr>
        <w:t>be</w:t>
      </w:r>
      <w:proofErr w:type="gramEnd"/>
      <w:r>
        <w:rPr>
          <w:rFonts w:ascii="Verdana" w:hAnsi="Verdana"/>
          <w:color w:val="000000"/>
          <w:lang w:val="en"/>
        </w:rPr>
        <w:t xml:space="preserve"> used as part of the value. In the HTML version of this document, values to be taken literally are indicated by the use of </w:t>
      </w:r>
      <w:r>
        <w:rPr>
          <w:rStyle w:val="HTMLTypewriter"/>
          <w:lang w:val="en"/>
        </w:rPr>
        <w:t>this fixed-width font</w:t>
      </w:r>
      <w:r>
        <w:rPr>
          <w:rFonts w:ascii="Verdana" w:hAnsi="Verdana"/>
          <w:color w:val="000000"/>
          <w:lang w:val="en"/>
        </w:rPr>
        <w:t xml:space="preserve">. </w:t>
      </w:r>
    </w:p>
    <w:p w14:paraId="029DF47D" w14:textId="77777777" w:rsidR="00000000" w:rsidRDefault="00134AC2">
      <w:pPr>
        <w:spacing w:before="0" w:beforeAutospacing="0" w:after="0" w:afterAutospacing="0"/>
        <w:divId w:val="1089349870"/>
        <w:rPr>
          <w:rFonts w:ascii="Verdana" w:eastAsia="Times New Roman" w:hAnsi="Verdana"/>
          <w:color w:val="000000"/>
          <w:lang w:val="en"/>
        </w:rPr>
      </w:pPr>
      <w:bookmarkStart w:id="10" w:name="Terminology"/>
      <w:bookmarkEnd w:id="10"/>
    </w:p>
    <w:p w14:paraId="00B91E35" w14:textId="77777777" w:rsidR="00000000" w:rsidRDefault="00134AC2">
      <w:pPr>
        <w:spacing w:before="0" w:beforeAutospacing="0" w:after="0" w:afterAutospacing="0"/>
        <w:divId w:val="1089349870"/>
        <w:rPr>
          <w:rFonts w:ascii="Verdana" w:eastAsia="Times New Roman" w:hAnsi="Verdana"/>
          <w:color w:val="000000"/>
          <w:lang w:val="en"/>
        </w:rPr>
      </w:pPr>
      <w:r>
        <w:rPr>
          <w:rFonts w:ascii="Verdana" w:eastAsia="Times New Roman" w:hAnsi="Verdana"/>
          <w:color w:val="000000"/>
          <w:lang w:val="en"/>
        </w:rPr>
        <w:pict>
          <v:rect id="_x0000_i102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F6DB7E7" w14:textId="77777777">
        <w:trPr>
          <w:divId w:val="1089349870"/>
          <w:trHeight w:val="225"/>
          <w:tblCellSpacing w:w="15" w:type="dxa"/>
        </w:trPr>
        <w:tc>
          <w:tcPr>
            <w:tcW w:w="450" w:type="dxa"/>
            <w:shd w:val="clear" w:color="auto" w:fill="990000"/>
            <w:vAlign w:val="center"/>
            <w:hideMark/>
          </w:tcPr>
          <w:p w14:paraId="58C8839B" w14:textId="77777777" w:rsidR="00000000" w:rsidRDefault="00134AC2">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F34E1F9" w14:textId="77777777" w:rsidR="00000000" w:rsidRDefault="00134AC2">
      <w:pPr>
        <w:pStyle w:val="Heading3"/>
        <w:divId w:val="1089349870"/>
        <w:rPr>
          <w:rFonts w:eastAsia="Times New Roman"/>
          <w:lang w:val="en"/>
        </w:rPr>
      </w:pPr>
      <w:bookmarkStart w:id="11" w:name="rfc.section.1.2"/>
      <w:bookmarkEnd w:id="11"/>
      <w:r>
        <w:rPr>
          <w:rFonts w:eastAsia="Times New Roman"/>
          <w:lang w:val="en"/>
        </w:rPr>
        <w:t>1.2.</w:t>
      </w:r>
      <w:proofErr w:type="gramStart"/>
      <w:r>
        <w:rPr>
          <w:rFonts w:eastAsia="Times New Roman"/>
          <w:lang w:val="en"/>
        </w:rPr>
        <w:t>  Terminology</w:t>
      </w:r>
      <w:proofErr w:type="gramEnd"/>
    </w:p>
    <w:p w14:paraId="3ACDEB1E" w14:textId="651C69C9" w:rsidR="00000000" w:rsidRDefault="00134AC2">
      <w:pPr>
        <w:pStyle w:val="NormalWeb"/>
        <w:divId w:val="1089349870"/>
        <w:rPr>
          <w:rFonts w:ascii="Verdana" w:hAnsi="Verdana"/>
          <w:color w:val="000000"/>
          <w:lang w:val="en"/>
        </w:rPr>
      </w:pPr>
      <w:r>
        <w:rPr>
          <w:rFonts w:ascii="Verdana" w:hAnsi="Verdana"/>
          <w:color w:val="000000"/>
          <w:lang w:val="en"/>
        </w:rPr>
        <w:t xml:space="preserve">This specification uses the terms "Access Token", "Authorization Code", </w:t>
      </w:r>
      <w:r>
        <w:rPr>
          <w:rFonts w:ascii="Verdana" w:hAnsi="Verdana"/>
          <w:color w:val="000000"/>
          <w:lang w:val="en"/>
        </w:rPr>
        <w:t>"Authorization Endpoint", "Authorization Grant", "Authorization Server", "Client", "Client Identifier", "Client Secret", "Protected Resource", "Redirection URI", "Refresh Token", "Resource Owner", "Resource Server", "Response Type", and "Token Endpoint" de</w:t>
      </w:r>
      <w:r>
        <w:rPr>
          <w:rFonts w:ascii="Verdana" w:hAnsi="Verdana"/>
          <w:color w:val="000000"/>
          <w:lang w:val="en"/>
        </w:rPr>
        <w:t xml:space="preserve">fined by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the term "User Agent" defined by </w:t>
      </w:r>
      <w:del w:id="12" w:author="Author" w:date="2015-03-05T12:52:00Z">
        <w:r>
          <w:rPr>
            <w:rFonts w:ascii="Verdana" w:hAnsi="Verdana"/>
            <w:color w:val="000000"/>
            <w:lang w:val="en"/>
          </w:rPr>
          <w:fldChar w:fldCharType="begin"/>
        </w:r>
        <w:r>
          <w:rPr>
            <w:rFonts w:ascii="Verdana" w:hAnsi="Verdana"/>
            <w:color w:val="000000"/>
            <w:lang w:val="en"/>
          </w:rPr>
          <w:delInstrText xml:space="preserve"> </w:delInstrText>
        </w:r>
        <w:r>
          <w:rPr>
            <w:rFonts w:ascii="Verdana" w:hAnsi="Verdana"/>
            <w:color w:val="000000"/>
            <w:lang w:val="en"/>
          </w:rPr>
          <w:delInstrText>HYPERLINK "" \l "RFC2616"</w:delInstrText>
        </w:r>
        <w:r>
          <w:rPr>
            <w:rFonts w:ascii="Verdana" w:hAnsi="Verdana"/>
            <w:color w:val="000000"/>
            <w:lang w:val="en"/>
          </w:rPr>
          <w:delInstrText xml:space="preserve"> </w:delInstrText>
        </w:r>
        <w:r>
          <w:rPr>
            <w:rFonts w:ascii="Verdana" w:hAnsi="Verdana"/>
            <w:color w:val="000000"/>
            <w:lang w:val="en"/>
          </w:rPr>
          <w:fldChar w:fldCharType="separate"/>
        </w:r>
        <w:r>
          <w:rPr>
            <w:rStyle w:val="Hyperlink"/>
            <w:rFonts w:ascii="Verdana" w:hAnsi="Verdana"/>
            <w:u w:val="none"/>
            <w:lang w:val="en"/>
          </w:rPr>
          <w:delText>RFC 2616</w:delText>
        </w:r>
        <w:r>
          <w:rPr>
            <w:rStyle w:val="Hyperlink"/>
            <w:rFonts w:ascii="Verdana" w:hAnsi="Verdana"/>
            <w:vanish/>
            <w:u w:val="none"/>
            <w:lang w:val="en"/>
          </w:rPr>
          <w:delText xml:space="preserve"> (</w:delText>
        </w:r>
        <w:r>
          <w:rPr>
            <w:rStyle w:val="Hyperlink"/>
            <w:rFonts w:ascii="Verdana" w:hAnsi="Verdana"/>
            <w:vanish/>
            <w:u w:val="none"/>
            <w:lang w:val="en"/>
          </w:rPr>
          <w:delText>Fielding, R., Gettys, J., Mogul, J., Frystyk, H., Masinter, L., Leach, P., and T. Berners-Lee, “Hypertext Transfer Protocol -- HTTP/1.1,” June 1999.)</w:delText>
        </w:r>
        <w:r>
          <w:rPr>
            <w:rFonts w:ascii="Verdana" w:hAnsi="Verdana"/>
            <w:color w:val="000000"/>
            <w:lang w:val="en"/>
          </w:rPr>
          <w:fldChar w:fldCharType="end"/>
        </w:r>
        <w:r>
          <w:rPr>
            <w:rFonts w:ascii="Verdana" w:hAnsi="Verdana"/>
            <w:color w:val="000000"/>
            <w:lang w:val="en"/>
          </w:rPr>
          <w:delText xml:space="preserve"> [RFC2616</w:delText>
        </w:r>
      </w:del>
      <w:ins w:id="13" w:author="Author" w:date="2015-03-05T12:52:00Z">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"RFC7230"</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RFC 7230</w:t>
        </w:r>
        <w:r>
          <w:rPr>
            <w:rStyle w:val="Hyperlink"/>
            <w:rFonts w:ascii="Verdana" w:hAnsi="Verdana"/>
            <w:vanish/>
            <w:u w:val="none"/>
            <w:lang w:val="en"/>
          </w:rPr>
          <w:t xml:space="preserve"> (Fielding, R. and J. Reschke, “</w:t>
        </w:r>
        <w:r>
          <w:rPr>
            <w:rStyle w:val="Hyperlink"/>
            <w:rFonts w:ascii="Verdana" w:hAnsi="Verdana"/>
            <w:vanish/>
            <w:u w:val="none"/>
            <w:lang w:val="en"/>
          </w:rPr>
          <w:t>Hypertext Transfer Protocol (HTTP/1.1): Message Syntax and Routing,” June 2014.)</w:t>
        </w:r>
        <w:r>
          <w:rPr>
            <w:rFonts w:ascii="Verdana" w:hAnsi="Verdana"/>
            <w:color w:val="000000"/>
            <w:lang w:val="en"/>
          </w:rPr>
          <w:fldChar w:fldCharType="end"/>
        </w:r>
        <w:r>
          <w:rPr>
            <w:rFonts w:ascii="Verdana" w:hAnsi="Verdana"/>
            <w:color w:val="000000"/>
            <w:lang w:val="en"/>
          </w:rPr>
          <w:t xml:space="preserve"> [RFC7230</w:t>
        </w:r>
      </w:ins>
      <w:r>
        <w:rPr>
          <w:rFonts w:ascii="Verdana" w:hAnsi="Verdana"/>
          <w:color w:val="000000"/>
          <w:lang w:val="en"/>
        </w:rPr>
        <w:t xml:space="preserve">], and the term "Response Mode" defined by </w:t>
      </w:r>
      <w:hyperlink w:anchor="OAuth.Responses" w:history="1">
        <w:r>
          <w:rPr>
            <w:rStyle w:val="Hyperlink"/>
            <w:rFonts w:ascii="Verdana" w:hAnsi="Verdana"/>
            <w:u w:val="none"/>
            <w:lang w:val="en"/>
          </w:rPr>
          <w:t>OAuth 2.0 Multiple Response Type Encoding Practices</w:t>
        </w:r>
        <w:r>
          <w:rPr>
            <w:rStyle w:val="Hyperlink"/>
            <w:rFonts w:ascii="Verdana" w:hAnsi="Verdana"/>
            <w:vanish/>
            <w:u w:val="none"/>
            <w:lang w:val="en"/>
          </w:rPr>
          <w:t xml:space="preserve"> (de Medeiros, B., Ed., Scurtescu, </w:t>
        </w:r>
        <w:r>
          <w:rPr>
            <w:rStyle w:val="Hyperlink"/>
            <w:rFonts w:ascii="Verdana" w:hAnsi="Verdana"/>
            <w:vanish/>
            <w:u w:val="none"/>
            <w:lang w:val="en"/>
          </w:rPr>
          <w:t>M., Tarjan, P., and M. Jones, “OAuth 2.0 Multiple Response Type Encoding Practices,” February 2014.)</w:t>
        </w:r>
      </w:hyperlink>
      <w:r>
        <w:rPr>
          <w:rFonts w:ascii="Verdana" w:hAnsi="Verdana"/>
          <w:color w:val="000000"/>
          <w:lang w:val="en"/>
        </w:rPr>
        <w:t xml:space="preserve"> [</w:t>
      </w:r>
      <w:proofErr w:type="spellStart"/>
      <w:r>
        <w:rPr>
          <w:rFonts w:ascii="Verdana" w:hAnsi="Verdana"/>
          <w:color w:val="000000"/>
          <w:lang w:val="en"/>
        </w:rPr>
        <w:t>OAuth.Responses</w:t>
      </w:r>
      <w:proofErr w:type="spellEnd"/>
      <w:r>
        <w:rPr>
          <w:rFonts w:ascii="Verdana" w:hAnsi="Verdana"/>
          <w:color w:val="000000"/>
          <w:lang w:val="en"/>
        </w:rPr>
        <w:t xml:space="preserve">]. </w:t>
      </w:r>
    </w:p>
    <w:p w14:paraId="08C1B9B0" w14:textId="77777777" w:rsidR="00000000" w:rsidRDefault="00134AC2">
      <w:pPr>
        <w:spacing w:before="0" w:beforeAutospacing="0" w:after="0" w:afterAutospacing="0"/>
        <w:divId w:val="1089349870"/>
        <w:rPr>
          <w:rFonts w:ascii="Verdana" w:eastAsia="Times New Roman" w:hAnsi="Verdana"/>
          <w:color w:val="000000"/>
          <w:lang w:val="en"/>
        </w:rPr>
      </w:pPr>
      <w:bookmarkStart w:id="14" w:name="FormPostResponseMode"/>
      <w:bookmarkEnd w:id="14"/>
    </w:p>
    <w:p w14:paraId="0AFD5BF9" w14:textId="77777777" w:rsidR="00000000" w:rsidRDefault="00134AC2">
      <w:pPr>
        <w:spacing w:before="0" w:beforeAutospacing="0" w:after="0" w:afterAutospacing="0"/>
        <w:divId w:val="1089349870"/>
        <w:rPr>
          <w:rFonts w:ascii="Verdana" w:eastAsia="Times New Roman" w:hAnsi="Verdana"/>
          <w:color w:val="000000"/>
          <w:lang w:val="en"/>
        </w:rPr>
      </w:pPr>
      <w:r>
        <w:rPr>
          <w:rFonts w:ascii="Verdana" w:eastAsia="Times New Roman" w:hAnsi="Verdana"/>
          <w:color w:val="000000"/>
          <w:lang w:val="en"/>
        </w:rPr>
        <w:pict>
          <v:rect id="_x0000_i102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C089F8F" w14:textId="77777777">
        <w:trPr>
          <w:divId w:val="1089349870"/>
          <w:trHeight w:val="225"/>
          <w:tblCellSpacing w:w="15" w:type="dxa"/>
        </w:trPr>
        <w:tc>
          <w:tcPr>
            <w:tcW w:w="450" w:type="dxa"/>
            <w:shd w:val="clear" w:color="auto" w:fill="990000"/>
            <w:vAlign w:val="center"/>
            <w:hideMark/>
          </w:tcPr>
          <w:p w14:paraId="34BE1A6D" w14:textId="77777777" w:rsidR="00000000" w:rsidRDefault="00134AC2">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1DE3A97" w14:textId="77777777" w:rsidR="00000000" w:rsidRDefault="00134AC2">
      <w:pPr>
        <w:pStyle w:val="Heading3"/>
        <w:divId w:val="1089349870"/>
        <w:rPr>
          <w:rFonts w:eastAsia="Times New Roman"/>
          <w:lang w:val="en"/>
        </w:rPr>
      </w:pPr>
      <w:bookmarkStart w:id="15" w:name="rfc.section.2"/>
      <w:bookmarkEnd w:id="15"/>
      <w:r>
        <w:rPr>
          <w:rFonts w:eastAsia="Times New Roman"/>
          <w:lang w:val="en"/>
        </w:rPr>
        <w:t>2.  Form Post Response Mode</w:t>
      </w:r>
    </w:p>
    <w:p w14:paraId="757AA69E" w14:textId="77777777" w:rsidR="00000000" w:rsidRDefault="00134AC2">
      <w:pPr>
        <w:pStyle w:val="NormalWeb"/>
        <w:divId w:val="1089349870"/>
        <w:rPr>
          <w:rFonts w:ascii="Verdana" w:hAnsi="Verdana"/>
          <w:color w:val="000000"/>
          <w:lang w:val="en"/>
        </w:rPr>
      </w:pPr>
      <w:r>
        <w:rPr>
          <w:rFonts w:ascii="Verdana" w:hAnsi="Verdana"/>
          <w:color w:val="000000"/>
          <w:lang w:val="en"/>
        </w:rPr>
        <w:t xml:space="preserve">This specification defines the Form Post Response Mode, which is described with its </w:t>
      </w:r>
      <w:proofErr w:type="spellStart"/>
      <w:r>
        <w:rPr>
          <w:rStyle w:val="HTMLTypewriter"/>
          <w:lang w:val="en"/>
        </w:rPr>
        <w:t>response_mode</w:t>
      </w:r>
      <w:proofErr w:type="spellEnd"/>
      <w:r>
        <w:rPr>
          <w:rFonts w:ascii="Verdana" w:hAnsi="Verdana"/>
          <w:color w:val="000000"/>
          <w:lang w:val="en"/>
        </w:rPr>
        <w:t xml:space="preserve"> parameter value: </w:t>
      </w:r>
    </w:p>
    <w:p w14:paraId="7D56EDA9" w14:textId="77777777" w:rsidR="00000000" w:rsidRDefault="00134AC2">
      <w:pPr>
        <w:spacing w:before="0" w:beforeAutospacing="0" w:after="0" w:afterAutospacing="0"/>
        <w:divId w:val="1107431705"/>
        <w:rPr>
          <w:rFonts w:ascii="Verdana" w:eastAsia="Times New Roman" w:hAnsi="Verdana"/>
          <w:color w:val="000000"/>
          <w:lang w:val="en"/>
        </w:rPr>
      </w:pPr>
      <w:proofErr w:type="spellStart"/>
      <w:r>
        <w:rPr>
          <w:rFonts w:ascii="Verdana" w:eastAsia="Times New Roman" w:hAnsi="Verdana"/>
          <w:color w:val="000000"/>
          <w:lang w:val="en"/>
        </w:rPr>
        <w:t>form_post</w:t>
      </w:r>
      <w:proofErr w:type="spellEnd"/>
    </w:p>
    <w:p w14:paraId="0AE86CC0" w14:textId="77777777" w:rsidR="00000000" w:rsidRDefault="00134AC2">
      <w:pPr>
        <w:spacing w:before="0" w:beforeAutospacing="0" w:after="0" w:afterAutospacing="0"/>
        <w:ind w:left="720"/>
        <w:divId w:val="1107431705"/>
        <w:rPr>
          <w:rFonts w:ascii="Verdana" w:eastAsia="Times New Roman" w:hAnsi="Verdana"/>
          <w:color w:val="000000"/>
          <w:lang w:val="en"/>
        </w:rPr>
      </w:pPr>
      <w:r>
        <w:rPr>
          <w:rFonts w:ascii="Verdana" w:eastAsia="Times New Roman" w:hAnsi="Verdana"/>
          <w:color w:val="000000"/>
          <w:lang w:val="en"/>
        </w:rPr>
        <w:t xml:space="preserve">In this mode, Authorization Response parameters are encoded as HTML form values that are auto-submitted in the User Agent, and thus are transmitted via the HTTP </w:t>
      </w:r>
      <w:r>
        <w:rPr>
          <w:rStyle w:val="HTMLTypewriter"/>
          <w:lang w:val="en"/>
        </w:rPr>
        <w:t>POST</w:t>
      </w:r>
      <w:r>
        <w:rPr>
          <w:rFonts w:ascii="Verdana" w:eastAsia="Times New Roman" w:hAnsi="Verdana"/>
          <w:color w:val="000000"/>
          <w:lang w:val="en"/>
        </w:rPr>
        <w:t xml:space="preserve"> method to the Client, with the result parameters being encoded in the body using the </w:t>
      </w:r>
      <w:r>
        <w:rPr>
          <w:rStyle w:val="HTMLTypewriter"/>
          <w:lang w:val="en"/>
        </w:rPr>
        <w:t>appli</w:t>
      </w:r>
      <w:r>
        <w:rPr>
          <w:rStyle w:val="HTMLTypewriter"/>
          <w:lang w:val="en"/>
        </w:rPr>
        <w:t>cation/x-www-form-</w:t>
      </w:r>
      <w:proofErr w:type="spellStart"/>
      <w:r>
        <w:rPr>
          <w:rStyle w:val="HTMLTypewriter"/>
          <w:lang w:val="en"/>
        </w:rPr>
        <w:t>urlencoded</w:t>
      </w:r>
      <w:proofErr w:type="spellEnd"/>
      <w:r>
        <w:rPr>
          <w:rFonts w:ascii="Verdana" w:eastAsia="Times New Roman" w:hAnsi="Verdana"/>
          <w:color w:val="000000"/>
          <w:lang w:val="en"/>
        </w:rPr>
        <w:t xml:space="preserve"> format. The action attribute of the form MUST be the Client's Redirection URI. The method of the form attribute MUST be </w:t>
      </w:r>
      <w:r>
        <w:rPr>
          <w:rStyle w:val="HTMLTypewriter"/>
          <w:lang w:val="en"/>
        </w:rPr>
        <w:t>POST</w:t>
      </w:r>
      <w:r>
        <w:rPr>
          <w:rFonts w:ascii="Verdana" w:eastAsia="Times New Roman" w:hAnsi="Verdana"/>
          <w:color w:val="000000"/>
          <w:lang w:val="en"/>
        </w:rPr>
        <w:t xml:space="preserve">. </w:t>
      </w:r>
      <w:ins w:id="16" w:author="Author" w:date="2015-03-05T12:52:00Z">
        <w:r>
          <w:rPr>
            <w:rFonts w:ascii="Verdana" w:eastAsia="Times New Roman" w:hAnsi="Verdana"/>
            <w:color w:val="000000"/>
            <w:lang w:val="en"/>
          </w:rPr>
          <w:t xml:space="preserve">Because the Authorization Response is intended to be used only once, the Authorization Server MUST </w:t>
        </w:r>
        <w:proofErr w:type="gramStart"/>
        <w:r>
          <w:rPr>
            <w:rFonts w:ascii="Verdana" w:eastAsia="Times New Roman" w:hAnsi="Verdana"/>
            <w:color w:val="000000"/>
            <w:lang w:val="en"/>
          </w:rPr>
          <w:t>in</w:t>
        </w:r>
        <w:r>
          <w:rPr>
            <w:rFonts w:ascii="Verdana" w:eastAsia="Times New Roman" w:hAnsi="Verdana"/>
            <w:color w:val="000000"/>
            <w:lang w:val="en"/>
          </w:rPr>
          <w:t>struct</w:t>
        </w:r>
        <w:proofErr w:type="gramEnd"/>
        <w:r>
          <w:rPr>
            <w:rFonts w:ascii="Verdana" w:eastAsia="Times New Roman" w:hAnsi="Verdana"/>
            <w:color w:val="000000"/>
            <w:lang w:val="en"/>
          </w:rPr>
          <w:t xml:space="preserve"> the User Agent (and any intermediaries) not to store or reuse the content of the response. </w:t>
        </w:r>
      </w:ins>
    </w:p>
    <w:p w14:paraId="11A0BB13" w14:textId="77777777" w:rsidR="00000000" w:rsidRDefault="00134AC2">
      <w:pPr>
        <w:spacing w:before="0" w:beforeAutospacing="0" w:after="0" w:afterAutospacing="0"/>
        <w:ind w:left="720"/>
        <w:divId w:val="1107431705"/>
        <w:rPr>
          <w:rFonts w:ascii="Verdana" w:eastAsia="Times New Roman" w:hAnsi="Verdana"/>
          <w:color w:val="000000"/>
          <w:lang w:val="en"/>
        </w:rPr>
      </w:pPr>
      <w:r>
        <w:rPr>
          <w:rFonts w:ascii="Verdana" w:eastAsia="Times New Roman" w:hAnsi="Verdana"/>
          <w:color w:val="000000"/>
          <w:lang w:val="en"/>
        </w:rPr>
        <w:br/>
        <w:t>Any technique supported by the User Agent MAY be used to cause the submission of the form, and any form content necessary to support this MAY be included, s</w:t>
      </w:r>
      <w:r>
        <w:rPr>
          <w:rFonts w:ascii="Verdana" w:eastAsia="Times New Roman" w:hAnsi="Verdana"/>
          <w:color w:val="000000"/>
          <w:lang w:val="en"/>
        </w:rPr>
        <w:t xml:space="preserve">uch as submit controls and client-side scripting commands. However, the Client MUST </w:t>
      </w:r>
      <w:proofErr w:type="gramStart"/>
      <w:r>
        <w:rPr>
          <w:rFonts w:ascii="Verdana" w:eastAsia="Times New Roman" w:hAnsi="Verdana"/>
          <w:color w:val="000000"/>
          <w:lang w:val="en"/>
        </w:rPr>
        <w:t>be</w:t>
      </w:r>
      <w:proofErr w:type="gramEnd"/>
      <w:r>
        <w:rPr>
          <w:rFonts w:ascii="Verdana" w:eastAsia="Times New Roman" w:hAnsi="Verdana"/>
          <w:color w:val="000000"/>
          <w:lang w:val="en"/>
        </w:rPr>
        <w:t xml:space="preserve"> able to process the message without regard for the mechanism by which the form submission was initiated. </w:t>
      </w:r>
    </w:p>
    <w:p w14:paraId="5E3579A7" w14:textId="77777777" w:rsidR="00000000" w:rsidRDefault="00134AC2">
      <w:pPr>
        <w:spacing w:before="0" w:beforeAutospacing="0" w:after="0" w:afterAutospacing="0"/>
        <w:divId w:val="1089349870"/>
        <w:rPr>
          <w:rFonts w:ascii="Verdana" w:eastAsia="Times New Roman" w:hAnsi="Verdana"/>
          <w:color w:val="000000"/>
          <w:lang w:val="en"/>
        </w:rPr>
      </w:pPr>
      <w:bookmarkStart w:id="17" w:name="IANA"/>
      <w:bookmarkEnd w:id="17"/>
    </w:p>
    <w:p w14:paraId="4488ECE2" w14:textId="77777777" w:rsidR="00000000" w:rsidRDefault="00134AC2">
      <w:pPr>
        <w:spacing w:before="0" w:beforeAutospacing="0" w:after="0" w:afterAutospacing="0"/>
        <w:divId w:val="1089349870"/>
        <w:rPr>
          <w:rFonts w:ascii="Verdana" w:eastAsia="Times New Roman" w:hAnsi="Verdana"/>
          <w:color w:val="000000"/>
          <w:lang w:val="en"/>
        </w:rPr>
      </w:pPr>
      <w:r>
        <w:rPr>
          <w:rFonts w:ascii="Verdana" w:eastAsia="Times New Roman" w:hAnsi="Verdana"/>
          <w:color w:val="000000"/>
          <w:lang w:val="en"/>
        </w:rPr>
        <w:pict>
          <v:rect id="_x0000_i103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6B437D4" w14:textId="77777777">
        <w:trPr>
          <w:divId w:val="1089349870"/>
          <w:trHeight w:val="225"/>
          <w:tblCellSpacing w:w="15" w:type="dxa"/>
        </w:trPr>
        <w:tc>
          <w:tcPr>
            <w:tcW w:w="450" w:type="dxa"/>
            <w:shd w:val="clear" w:color="auto" w:fill="990000"/>
            <w:vAlign w:val="center"/>
            <w:hideMark/>
          </w:tcPr>
          <w:p w14:paraId="53F4858C" w14:textId="77777777" w:rsidR="00000000" w:rsidRDefault="00134AC2">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ACEB667" w14:textId="77777777" w:rsidR="00000000" w:rsidRDefault="00134AC2">
      <w:pPr>
        <w:pStyle w:val="Heading3"/>
        <w:divId w:val="1089349870"/>
        <w:rPr>
          <w:rFonts w:eastAsia="Times New Roman"/>
          <w:lang w:val="en"/>
        </w:rPr>
      </w:pPr>
      <w:bookmarkStart w:id="18" w:name="rfc.section.3"/>
      <w:bookmarkEnd w:id="18"/>
      <w:r>
        <w:rPr>
          <w:rFonts w:eastAsia="Times New Roman"/>
          <w:lang w:val="en"/>
        </w:rPr>
        <w:t>3.  IANA Considerations</w:t>
      </w:r>
    </w:p>
    <w:p w14:paraId="573866F5" w14:textId="77777777" w:rsidR="00000000" w:rsidRDefault="00134AC2">
      <w:pPr>
        <w:pStyle w:val="NormalWeb"/>
        <w:divId w:val="1089349870"/>
        <w:rPr>
          <w:rFonts w:ascii="Verdana" w:hAnsi="Verdana"/>
          <w:color w:val="000000"/>
          <w:lang w:val="en"/>
        </w:rPr>
      </w:pPr>
      <w:r>
        <w:rPr>
          <w:rFonts w:ascii="Verdana" w:hAnsi="Verdana"/>
          <w:color w:val="000000"/>
          <w:lang w:val="en"/>
        </w:rPr>
        <w:t xml:space="preserve">This specification makes no requests of IANA. </w:t>
      </w:r>
    </w:p>
    <w:p w14:paraId="29D2A12B" w14:textId="77777777" w:rsidR="00000000" w:rsidRDefault="00134AC2">
      <w:pPr>
        <w:spacing w:before="0" w:beforeAutospacing="0" w:after="0" w:afterAutospacing="0"/>
        <w:divId w:val="1089349870"/>
        <w:rPr>
          <w:rFonts w:ascii="Verdana" w:eastAsia="Times New Roman" w:hAnsi="Verdana"/>
          <w:color w:val="000000"/>
          <w:lang w:val="en"/>
        </w:rPr>
      </w:pPr>
      <w:bookmarkStart w:id="19" w:name="Security"/>
      <w:bookmarkEnd w:id="19"/>
    </w:p>
    <w:p w14:paraId="107DB222" w14:textId="77777777" w:rsidR="00000000" w:rsidRDefault="00134AC2">
      <w:pPr>
        <w:spacing w:before="0" w:beforeAutospacing="0" w:after="0" w:afterAutospacing="0"/>
        <w:divId w:val="1089349870"/>
        <w:rPr>
          <w:rFonts w:ascii="Verdana" w:eastAsia="Times New Roman" w:hAnsi="Verdana"/>
          <w:color w:val="000000"/>
          <w:lang w:val="en"/>
        </w:rPr>
      </w:pPr>
      <w:r>
        <w:rPr>
          <w:rFonts w:ascii="Verdana" w:eastAsia="Times New Roman" w:hAnsi="Verdana"/>
          <w:color w:val="000000"/>
          <w:lang w:val="en"/>
        </w:rPr>
        <w:pict>
          <v:rect id="_x0000_i103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5A8CC1B" w14:textId="77777777">
        <w:trPr>
          <w:divId w:val="1089349870"/>
          <w:trHeight w:val="225"/>
          <w:tblCellSpacing w:w="15" w:type="dxa"/>
        </w:trPr>
        <w:tc>
          <w:tcPr>
            <w:tcW w:w="450" w:type="dxa"/>
            <w:shd w:val="clear" w:color="auto" w:fill="990000"/>
            <w:vAlign w:val="center"/>
            <w:hideMark/>
          </w:tcPr>
          <w:p w14:paraId="41278F14" w14:textId="77777777" w:rsidR="00000000" w:rsidRDefault="00134AC2">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7AAF97B" w14:textId="77777777" w:rsidR="00000000" w:rsidRDefault="00134AC2">
      <w:pPr>
        <w:pStyle w:val="Heading3"/>
        <w:divId w:val="1089349870"/>
        <w:rPr>
          <w:rFonts w:eastAsia="Times New Roman"/>
          <w:lang w:val="en"/>
        </w:rPr>
      </w:pPr>
      <w:bookmarkStart w:id="20" w:name="rfc.section.4"/>
      <w:bookmarkEnd w:id="20"/>
      <w:r>
        <w:rPr>
          <w:rFonts w:eastAsia="Times New Roman"/>
          <w:lang w:val="en"/>
        </w:rPr>
        <w:t>4.  Security Considerations</w:t>
      </w:r>
    </w:p>
    <w:p w14:paraId="5531BD12" w14:textId="77777777" w:rsidR="00000000" w:rsidRDefault="00134AC2">
      <w:pPr>
        <w:pStyle w:val="NormalWeb"/>
        <w:divId w:val="1089349870"/>
        <w:rPr>
          <w:rFonts w:ascii="Verdana" w:hAnsi="Verdana"/>
          <w:color w:val="000000"/>
          <w:lang w:val="en"/>
        </w:rPr>
      </w:pPr>
      <w:r>
        <w:rPr>
          <w:rFonts w:ascii="Verdana" w:hAnsi="Verdana"/>
          <w:color w:val="000000"/>
          <w:lang w:val="en"/>
        </w:rPr>
        <w:t xml:space="preserve">As described in </w:t>
      </w:r>
      <w:hyperlink w:anchor="OAuth.Responses" w:history="1">
        <w:r>
          <w:rPr>
            <w:rStyle w:val="Hyperlink"/>
            <w:rFonts w:ascii="Verdana" w:hAnsi="Verdana"/>
            <w:u w:val="none"/>
            <w:lang w:val="en"/>
          </w:rPr>
          <w:t>OAuth 2.0 Multiple Response Type Encoding Practices</w:t>
        </w:r>
        <w:r>
          <w:rPr>
            <w:rStyle w:val="Hyperlink"/>
            <w:rFonts w:ascii="Verdana" w:hAnsi="Verdana"/>
            <w:vanish/>
            <w:u w:val="none"/>
            <w:lang w:val="en"/>
          </w:rPr>
          <w:t xml:space="preserve"> (de Medeiros, B., Ed., Scurtescu, M., Tarjan, P., and M. Jones, “OAuth 2.0 Multiple Response Type Encoding Practices,” February 2014.)</w:t>
        </w:r>
      </w:hyperlink>
      <w:r>
        <w:rPr>
          <w:rFonts w:ascii="Verdana" w:hAnsi="Verdana"/>
          <w:color w:val="000000"/>
          <w:lang w:val="en"/>
        </w:rPr>
        <w:t xml:space="preserve"> [</w:t>
      </w:r>
      <w:proofErr w:type="spellStart"/>
      <w:r>
        <w:rPr>
          <w:rFonts w:ascii="Verdana" w:hAnsi="Verdana"/>
          <w:color w:val="000000"/>
          <w:lang w:val="en"/>
        </w:rPr>
        <w:t>OAuth.Response</w:t>
      </w:r>
      <w:r>
        <w:rPr>
          <w:rFonts w:ascii="Verdana" w:hAnsi="Verdana"/>
          <w:color w:val="000000"/>
          <w:lang w:val="en"/>
        </w:rPr>
        <w:t>s</w:t>
      </w:r>
      <w:proofErr w:type="spellEnd"/>
      <w:r>
        <w:rPr>
          <w:rFonts w:ascii="Verdana" w:hAnsi="Verdana"/>
          <w:color w:val="000000"/>
          <w:lang w:val="en"/>
        </w:rPr>
        <w:t>], there are security implications to encoding response values in the query string and in the fragment value. Some of these concerns can be addressed by using the Form Post Response Mode. In particular, it is safe to return Authorization Response paramete</w:t>
      </w:r>
      <w:r>
        <w:rPr>
          <w:rFonts w:ascii="Verdana" w:hAnsi="Verdana"/>
          <w:color w:val="000000"/>
          <w:lang w:val="en"/>
        </w:rPr>
        <w:t xml:space="preserve">rs whose default Response Modes are the query encoding or the fragment encoding using the </w:t>
      </w:r>
      <w:proofErr w:type="spellStart"/>
      <w:r>
        <w:rPr>
          <w:rStyle w:val="HTMLTypewriter"/>
          <w:lang w:val="en"/>
        </w:rPr>
        <w:t>form_post</w:t>
      </w:r>
      <w:proofErr w:type="spellEnd"/>
      <w:r>
        <w:rPr>
          <w:rFonts w:ascii="Verdana" w:hAnsi="Verdana"/>
          <w:color w:val="000000"/>
          <w:lang w:val="en"/>
        </w:rPr>
        <w:t xml:space="preserve"> Response Mode. </w:t>
      </w:r>
    </w:p>
    <w:p w14:paraId="702F5020" w14:textId="77777777" w:rsidR="00000000" w:rsidRDefault="00134AC2">
      <w:pPr>
        <w:spacing w:before="0" w:beforeAutospacing="0" w:after="0" w:afterAutospacing="0"/>
        <w:divId w:val="1089349870"/>
        <w:rPr>
          <w:rFonts w:ascii="Verdana" w:eastAsia="Times New Roman" w:hAnsi="Verdana"/>
          <w:color w:val="000000"/>
          <w:lang w:val="en"/>
        </w:rPr>
      </w:pPr>
      <w:bookmarkStart w:id="21" w:name="rfc.references1"/>
      <w:bookmarkEnd w:id="21"/>
    </w:p>
    <w:p w14:paraId="6221CDBD" w14:textId="77777777" w:rsidR="00000000" w:rsidRDefault="00134AC2">
      <w:pPr>
        <w:spacing w:before="0" w:beforeAutospacing="0" w:after="0" w:afterAutospacing="0"/>
        <w:divId w:val="1089349870"/>
        <w:rPr>
          <w:rFonts w:ascii="Verdana" w:eastAsia="Times New Roman" w:hAnsi="Verdana"/>
          <w:color w:val="000000"/>
          <w:lang w:val="en"/>
        </w:rPr>
      </w:pPr>
      <w:r>
        <w:rPr>
          <w:rFonts w:ascii="Verdana" w:eastAsia="Times New Roman" w:hAnsi="Verdana"/>
          <w:color w:val="000000"/>
          <w:lang w:val="en"/>
        </w:rPr>
        <w:pict>
          <v:rect id="_x0000_i103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D2EC6C2" w14:textId="77777777">
        <w:trPr>
          <w:divId w:val="1089349870"/>
          <w:trHeight w:val="225"/>
          <w:tblCellSpacing w:w="15" w:type="dxa"/>
        </w:trPr>
        <w:tc>
          <w:tcPr>
            <w:tcW w:w="450" w:type="dxa"/>
            <w:shd w:val="clear" w:color="auto" w:fill="990000"/>
            <w:vAlign w:val="center"/>
            <w:hideMark/>
          </w:tcPr>
          <w:p w14:paraId="45DEBE13" w14:textId="77777777" w:rsidR="00000000" w:rsidRDefault="00134AC2">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68BAA83" w14:textId="77777777" w:rsidR="00000000" w:rsidRDefault="00134AC2">
      <w:pPr>
        <w:pStyle w:val="Heading3"/>
        <w:divId w:val="1089349870"/>
        <w:rPr>
          <w:rFonts w:eastAsia="Times New Roman"/>
          <w:lang w:val="en"/>
        </w:rPr>
      </w:pPr>
      <w:r>
        <w:rPr>
          <w:rFonts w:eastAsia="Times New Roman"/>
          <w:lang w:val="en"/>
        </w:rPr>
        <w:t>5. Normative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2264"/>
        <w:gridCol w:w="7092"/>
      </w:tblGrid>
      <w:tr w:rsidR="00000000" w14:paraId="4E0AE5D1" w14:textId="77777777">
        <w:trPr>
          <w:divId w:val="1089349870"/>
          <w:tblCellSpacing w:w="15" w:type="dxa"/>
        </w:trPr>
        <w:tc>
          <w:tcPr>
            <w:tcW w:w="0" w:type="auto"/>
            <w:hideMark/>
          </w:tcPr>
          <w:p w14:paraId="4719399B" w14:textId="77777777" w:rsidR="00000000" w:rsidRDefault="00134AC2">
            <w:pPr>
              <w:spacing w:before="0" w:beforeAutospacing="0" w:after="0" w:afterAutospacing="0"/>
              <w:rPr>
                <w:rFonts w:ascii="Verdana" w:eastAsia="Times New Roman" w:hAnsi="Verdana"/>
                <w:color w:val="000000"/>
                <w:sz w:val="20"/>
                <w:szCs w:val="20"/>
              </w:rPr>
            </w:pPr>
            <w:bookmarkStart w:id="22" w:name="OAuth.Responses"/>
            <w:r>
              <w:rPr>
                <w:rFonts w:ascii="Verdana" w:eastAsia="Times New Roman" w:hAnsi="Verdana"/>
                <w:b/>
                <w:bCs/>
                <w:color w:val="000000"/>
                <w:sz w:val="20"/>
                <w:szCs w:val="20"/>
              </w:rPr>
              <w:t>[</w:t>
            </w:r>
            <w:proofErr w:type="spellStart"/>
            <w:r>
              <w:rPr>
                <w:rFonts w:ascii="Verdana" w:eastAsia="Times New Roman" w:hAnsi="Verdana"/>
                <w:b/>
                <w:bCs/>
                <w:color w:val="000000"/>
                <w:sz w:val="20"/>
                <w:szCs w:val="20"/>
              </w:rPr>
              <w:t>OAuth.Responses</w:t>
            </w:r>
            <w:proofErr w:type="spellEnd"/>
            <w:r>
              <w:rPr>
                <w:rFonts w:ascii="Verdana" w:eastAsia="Times New Roman" w:hAnsi="Verdana"/>
                <w:b/>
                <w:bCs/>
                <w:color w:val="000000"/>
                <w:sz w:val="20"/>
                <w:szCs w:val="20"/>
              </w:rPr>
              <w:t>]</w:t>
            </w:r>
            <w:bookmarkEnd w:id="22"/>
          </w:p>
        </w:tc>
        <w:tc>
          <w:tcPr>
            <w:tcW w:w="0" w:type="auto"/>
            <w:vAlign w:val="center"/>
            <w:hideMark/>
          </w:tcPr>
          <w:p w14:paraId="2DC3DD3B" w14:textId="77777777" w:rsidR="00000000" w:rsidRDefault="00134AC2">
            <w:pPr>
              <w:spacing w:before="0" w:beforeAutospacing="0" w:after="0" w:afterAutospacing="0"/>
              <w:rPr>
                <w:rFonts w:ascii="Verdana" w:eastAsia="Times New Roman" w:hAnsi="Verdana"/>
                <w:color w:val="000000"/>
                <w:sz w:val="20"/>
                <w:szCs w:val="20"/>
              </w:rPr>
            </w:pPr>
            <w:proofErr w:type="gramStart"/>
            <w:r>
              <w:rPr>
                <w:rFonts w:ascii="Verdana" w:eastAsia="Times New Roman" w:hAnsi="Verdana"/>
                <w:color w:val="000000"/>
                <w:sz w:val="20"/>
                <w:szCs w:val="20"/>
              </w:rPr>
              <w:t>de</w:t>
            </w:r>
            <w:proofErr w:type="gramEnd"/>
            <w:r>
              <w:rPr>
                <w:rFonts w:ascii="Verdana" w:eastAsia="Times New Roman" w:hAnsi="Verdana"/>
                <w:color w:val="000000"/>
                <w:sz w:val="20"/>
                <w:szCs w:val="20"/>
              </w:rPr>
              <w:t xml:space="preserve"> Medeiros, B., Ed., Scurtescu, M., Tarjan, P., and M. Jones, “</w:t>
            </w:r>
            <w:hyperlink r:id="rId6" w:history="1">
              <w:r>
                <w:rPr>
                  <w:rStyle w:val="Hyperlink"/>
                  <w:rFonts w:ascii="Verdana" w:eastAsia="Times New Roman" w:hAnsi="Verdana"/>
                  <w:sz w:val="20"/>
                  <w:szCs w:val="20"/>
                </w:rPr>
                <w:t>OAuth 2.0 Multiple Response Type Encoding Practices</w:t>
              </w:r>
            </w:hyperlink>
            <w:r>
              <w:rPr>
                <w:rFonts w:ascii="Verdana" w:eastAsia="Times New Roman" w:hAnsi="Verdana"/>
                <w:color w:val="000000"/>
                <w:sz w:val="20"/>
                <w:szCs w:val="20"/>
              </w:rPr>
              <w:t>,” February 2014.</w:t>
            </w:r>
          </w:p>
        </w:tc>
      </w:tr>
      <w:tr w:rsidR="00000000" w14:paraId="7B3B479C" w14:textId="77777777">
        <w:trPr>
          <w:divId w:val="1089349870"/>
          <w:tblCellSpacing w:w="15" w:type="dxa"/>
        </w:trPr>
        <w:tc>
          <w:tcPr>
            <w:tcW w:w="0" w:type="auto"/>
            <w:hideMark/>
          </w:tcPr>
          <w:p w14:paraId="131F6469" w14:textId="77777777" w:rsidR="00000000" w:rsidRDefault="00134AC2">
            <w:pPr>
              <w:spacing w:before="0" w:beforeAutospacing="0" w:after="0" w:afterAutospacing="0"/>
              <w:rPr>
                <w:rFonts w:ascii="Verdana" w:eastAsia="Times New Roman" w:hAnsi="Verdana"/>
                <w:color w:val="000000"/>
                <w:sz w:val="20"/>
                <w:szCs w:val="20"/>
              </w:rPr>
            </w:pPr>
            <w:bookmarkStart w:id="23" w:name="RFC2119"/>
            <w:r>
              <w:rPr>
                <w:rFonts w:ascii="Verdana" w:eastAsia="Times New Roman" w:hAnsi="Verdana"/>
                <w:b/>
                <w:bCs/>
                <w:color w:val="000000"/>
                <w:sz w:val="20"/>
                <w:szCs w:val="20"/>
              </w:rPr>
              <w:t>[RFC2119]</w:t>
            </w:r>
            <w:bookmarkEnd w:id="23"/>
          </w:p>
        </w:tc>
        <w:tc>
          <w:tcPr>
            <w:tcW w:w="0" w:type="auto"/>
            <w:vAlign w:val="center"/>
            <w:hideMark/>
          </w:tcPr>
          <w:p w14:paraId="365BCFAF" w14:textId="77777777" w:rsidR="00000000" w:rsidRDefault="00134AC2">
            <w:pPr>
              <w:spacing w:before="0" w:beforeAutospacing="0" w:after="0" w:afterAutospacing="0"/>
              <w:rPr>
                <w:rFonts w:ascii="Verdana" w:eastAsia="Times New Roman" w:hAnsi="Verdana"/>
                <w:color w:val="000000"/>
                <w:sz w:val="20"/>
                <w:szCs w:val="20"/>
              </w:rPr>
            </w:pPr>
            <w:hyperlink r:id="rId7" w:history="1">
              <w:r>
                <w:rPr>
                  <w:rStyle w:val="Hyperlink"/>
                  <w:rFonts w:ascii="Verdana" w:eastAsia="Times New Roman" w:hAnsi="Verdana"/>
                  <w:sz w:val="20"/>
                  <w:szCs w:val="20"/>
                </w:rPr>
                <w:t>Bradner, S.</w:t>
              </w:r>
            </w:hyperlink>
            <w:r>
              <w:rPr>
                <w:rFonts w:ascii="Verdana" w:eastAsia="Times New Roman" w:hAnsi="Verdana"/>
                <w:color w:val="000000"/>
                <w:sz w:val="20"/>
                <w:szCs w:val="20"/>
              </w:rPr>
              <w:t>, “</w:t>
            </w:r>
            <w:hyperlink r:id="rId8" w:history="1">
              <w:r>
                <w:rPr>
                  <w:rStyle w:val="Hyperlink"/>
                  <w:rFonts w:ascii="Verdana" w:eastAsia="Times New Roman" w:hAnsi="Verdana"/>
                  <w:sz w:val="20"/>
                  <w:szCs w:val="20"/>
                </w:rPr>
                <w:t>Key words for use in RFCs to Indicate Requirement Levels</w:t>
              </w:r>
            </w:hyperlink>
            <w:r>
              <w:rPr>
                <w:rFonts w:ascii="Verdana" w:eastAsia="Times New Roman" w:hAnsi="Verdana"/>
                <w:color w:val="000000"/>
                <w:sz w:val="20"/>
                <w:szCs w:val="20"/>
              </w:rPr>
              <w:t>,” BCP 14, RFC 2119, March 1997 (</w:t>
            </w:r>
            <w:hyperlink r:id="rId9"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10"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11"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bl>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1293"/>
        <w:gridCol w:w="8063"/>
      </w:tblGrid>
      <w:tr w:rsidR="00000000" w14:paraId="2FEB1EE3" w14:textId="77777777">
        <w:trPr>
          <w:divId w:val="102966400"/>
          <w:tblCellSpacing w:w="15" w:type="dxa"/>
          <w:del w:id="24" w:author="Author" w:date="2015-03-05T12:52:00Z"/>
        </w:trPr>
        <w:tc>
          <w:tcPr>
            <w:tcW w:w="0" w:type="auto"/>
            <w:hideMark/>
          </w:tcPr>
          <w:p w14:paraId="0E1337B6" w14:textId="77777777" w:rsidR="00000000" w:rsidRDefault="00134AC2">
            <w:pPr>
              <w:spacing w:before="0" w:beforeAutospacing="0" w:after="0" w:afterAutospacing="0"/>
              <w:rPr>
                <w:del w:id="25" w:author="Author" w:date="2015-03-05T12:52:00Z"/>
                <w:rFonts w:ascii="Verdana" w:eastAsia="Times New Roman" w:hAnsi="Verdana"/>
                <w:color w:val="000000"/>
                <w:sz w:val="20"/>
                <w:szCs w:val="20"/>
              </w:rPr>
            </w:pPr>
            <w:bookmarkStart w:id="26" w:name="RFC6749"/>
            <w:bookmarkStart w:id="27" w:name="RFC2616"/>
            <w:del w:id="28" w:author="Author" w:date="2015-03-05T12:52:00Z">
              <w:r>
                <w:rPr>
                  <w:rFonts w:ascii="Verdana" w:eastAsia="Times New Roman" w:hAnsi="Verdana"/>
                  <w:b/>
                  <w:bCs/>
                  <w:color w:val="000000"/>
                  <w:sz w:val="20"/>
                  <w:szCs w:val="20"/>
                </w:rPr>
                <w:delText>[RFC2616]</w:delText>
              </w:r>
              <w:bookmarkEnd w:id="27"/>
            </w:del>
          </w:p>
        </w:tc>
        <w:tc>
          <w:tcPr>
            <w:tcW w:w="0" w:type="auto"/>
            <w:vAlign w:val="center"/>
            <w:hideMark/>
          </w:tcPr>
          <w:p w14:paraId="124D05FB" w14:textId="77777777" w:rsidR="00000000" w:rsidRDefault="00134AC2">
            <w:pPr>
              <w:spacing w:before="0" w:beforeAutospacing="0" w:after="0" w:afterAutospacing="0"/>
              <w:rPr>
                <w:del w:id="29" w:author="Author" w:date="2015-03-05T12:52:00Z"/>
                <w:rFonts w:ascii="Verdana" w:eastAsia="Times New Roman" w:hAnsi="Verdana"/>
                <w:color w:val="000000"/>
                <w:sz w:val="20"/>
                <w:szCs w:val="20"/>
              </w:rPr>
            </w:pPr>
            <w:del w:id="30" w:author="Author" w:date="2015-03-05T12:52: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"mailto:fielding@ics.uci.edu"</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Fielding, R.</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"mailto:jg@w3.org"</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Gettys, J.</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"mailto:mogul@wrl.dec.com"</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Mo</w:delText>
              </w:r>
              <w:r>
                <w:rPr>
                  <w:rStyle w:val="Hyperlink"/>
                  <w:rFonts w:ascii="Verdana" w:eastAsia="Times New Roman" w:hAnsi="Verdana"/>
                  <w:sz w:val="20"/>
                  <w:szCs w:val="20"/>
                </w:rPr>
                <w:delText>gul, J.</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"mailto:frystyk@w3.org"</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Frystyk, H.</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"mailto:masinter@parc.xerox.com"</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Masinter, 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"mailto:paulle@microsoft.com"</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Leach, P.</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and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"mailto:timbl@w3.org"</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 Berners-Lee</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"http://tools.ietf.org/html/rfc2616"</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Hypertext Transfer Protocol -- HTTP/1.1</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RFC 2616, June 1999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"http://www.rfc-editor.org/rfc/rfc2616.txt"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TXT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"http://www.rfc-editor.org/rfc/rfc2616.ps"</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PS</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delInstrText>
              </w:r>
              <w:r>
                <w:rPr>
                  <w:rFonts w:ascii="Verdana" w:eastAsia="Times New Roman" w:hAnsi="Verdana"/>
                  <w:color w:val="000000"/>
                  <w:sz w:val="20"/>
                  <w:szCs w:val="20"/>
                </w:rPr>
                <w:delInstrText>www.rfc-editor.org/rfc/rfc2616.pdf"</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PDF</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"http://xml.resource.org/public/rfc/html/rfc2616.html"</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HTML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"http://xml.resource.org/public/rfc/xml/rfc2616.xml"</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XML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p>
        </w:tc>
      </w:tr>
    </w:tbl>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1293"/>
        <w:gridCol w:w="8063"/>
      </w:tblGrid>
      <w:tr w:rsidR="00000000" w14:paraId="43812EA8" w14:textId="77777777">
        <w:trPr>
          <w:divId w:val="1089349870"/>
          <w:tblCellSpacing w:w="15" w:type="dxa"/>
        </w:trPr>
        <w:tc>
          <w:tcPr>
            <w:tcW w:w="0" w:type="auto"/>
            <w:hideMark/>
          </w:tcPr>
          <w:p w14:paraId="2C37201D" w14:textId="77777777" w:rsidR="00000000" w:rsidRDefault="00134AC2">
            <w:pPr>
              <w:spacing w:before="0" w:beforeAutospacing="0" w:after="0" w:afterAutospacing="0"/>
              <w:rPr>
                <w:rFonts w:ascii="Verdana" w:eastAsia="Times New Roman" w:hAnsi="Verdana"/>
                <w:color w:val="000000"/>
                <w:sz w:val="20"/>
                <w:szCs w:val="20"/>
              </w:rPr>
            </w:pPr>
            <w:r>
              <w:rPr>
                <w:rFonts w:ascii="Verdana" w:eastAsia="Times New Roman" w:hAnsi="Verdana"/>
                <w:b/>
                <w:bCs/>
                <w:color w:val="000000"/>
                <w:sz w:val="20"/>
                <w:szCs w:val="20"/>
              </w:rPr>
              <w:t>[RFC6749]</w:t>
            </w:r>
            <w:bookmarkEnd w:id="26"/>
          </w:p>
        </w:tc>
        <w:tc>
          <w:tcPr>
            <w:tcW w:w="0" w:type="auto"/>
            <w:vAlign w:val="center"/>
            <w:hideMark/>
          </w:tcPr>
          <w:p w14:paraId="59D7B680" w14:textId="77777777" w:rsidR="00000000" w:rsidRDefault="00134AC2">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Hardt, D., “</w:t>
            </w:r>
            <w:hyperlink r:id="rId12" w:history="1">
              <w:r>
                <w:rPr>
                  <w:rStyle w:val="Hyperlink"/>
                  <w:rFonts w:ascii="Verdana" w:eastAsia="Times New Roman" w:hAnsi="Verdana"/>
                  <w:sz w:val="20"/>
                  <w:szCs w:val="20"/>
                </w:rPr>
                <w:t>The OAuth 2.0 Authorization Framework</w:t>
              </w:r>
            </w:hyperlink>
            <w:r>
              <w:rPr>
                <w:rFonts w:ascii="Verdana" w:eastAsia="Times New Roman" w:hAnsi="Verdana"/>
                <w:color w:val="000000"/>
                <w:sz w:val="20"/>
                <w:szCs w:val="20"/>
              </w:rPr>
              <w:t>,” RFC 6749, October 2012 (</w:t>
            </w:r>
            <w:hyperlink r:id="rId13"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2972B9CF" w14:textId="77777777">
        <w:trPr>
          <w:divId w:val="1089349870"/>
          <w:tblCellSpacing w:w="15" w:type="dxa"/>
          <w:ins w:id="31" w:author="Author" w:date="2015-03-05T12:52:00Z"/>
        </w:trPr>
        <w:tc>
          <w:tcPr>
            <w:tcW w:w="0" w:type="auto"/>
            <w:hideMark/>
          </w:tcPr>
          <w:p w14:paraId="4DE7BAEC" w14:textId="77777777" w:rsidR="00000000" w:rsidRDefault="00134AC2">
            <w:pPr>
              <w:spacing w:before="0" w:beforeAutospacing="0" w:after="0" w:afterAutospacing="0"/>
              <w:rPr>
                <w:ins w:id="32" w:author="Author" w:date="2015-03-05T12:52:00Z"/>
                <w:rFonts w:ascii="Verdana" w:eastAsia="Times New Roman" w:hAnsi="Verdana"/>
                <w:color w:val="000000"/>
                <w:sz w:val="20"/>
                <w:szCs w:val="20"/>
              </w:rPr>
            </w:pPr>
            <w:bookmarkStart w:id="33" w:name="RFC7230"/>
            <w:ins w:id="34" w:author="Author" w:date="2015-03-05T12:52:00Z">
              <w:r>
                <w:rPr>
                  <w:rFonts w:ascii="Verdana" w:eastAsia="Times New Roman" w:hAnsi="Verdana"/>
                  <w:b/>
                  <w:bCs/>
                  <w:color w:val="000000"/>
                  <w:sz w:val="20"/>
                  <w:szCs w:val="20"/>
                </w:rPr>
                <w:t>[RFC7230]</w:t>
              </w:r>
              <w:bookmarkEnd w:id="33"/>
            </w:ins>
          </w:p>
        </w:tc>
        <w:tc>
          <w:tcPr>
            <w:tcW w:w="0" w:type="auto"/>
            <w:vAlign w:val="center"/>
            <w:hideMark/>
          </w:tcPr>
          <w:p w14:paraId="4DFACC0C" w14:textId="77777777" w:rsidR="00000000" w:rsidRDefault="00134AC2">
            <w:pPr>
              <w:spacing w:before="0" w:beforeAutospacing="0" w:after="0" w:afterAutospacing="0"/>
              <w:rPr>
                <w:ins w:id="35" w:author="Author" w:date="2015-03-05T12:52:00Z"/>
                <w:rFonts w:ascii="Verdana" w:eastAsia="Times New Roman" w:hAnsi="Verdana"/>
                <w:color w:val="000000"/>
                <w:sz w:val="20"/>
                <w:szCs w:val="20"/>
              </w:rPr>
            </w:pPr>
            <w:ins w:id="36" w:author="Author" w:date="2015-03-05T12:52:00Z">
              <w:r>
                <w:rPr>
                  <w:rFonts w:ascii="Verdana" w:eastAsia="Times New Roman" w:hAnsi="Verdana"/>
                  <w:color w:val="000000"/>
                  <w:sz w:val="20"/>
                  <w:szCs w:val="20"/>
                </w:rPr>
                <w:t>Fielding, R. and J. Reschke,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"http://tools.ietf.org/html/rfc7230"</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Hypertext Transfer Protocol (HTTP/1.1): Message Syntax and Routing</w:t>
              </w:r>
              <w:r>
                <w:rPr>
                  <w:rFonts w:ascii="Verdana" w:eastAsia="Times New Roman" w:hAnsi="Verdana"/>
                  <w:color w:val="000000"/>
                  <w:sz w:val="20"/>
                  <w:szCs w:val="20"/>
                </w:rPr>
                <w:fldChar w:fldCharType="end"/>
              </w:r>
              <w:r>
                <w:rPr>
                  <w:rFonts w:ascii="Verdana" w:eastAsia="Times New Roman" w:hAnsi="Verdana"/>
                  <w:color w:val="000000"/>
                  <w:sz w:val="20"/>
                  <w:szCs w:val="20"/>
                </w:rPr>
                <w:t>,” RFC 7230, June 2014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"http://www.rfc-editor.org/rfc/rfc7230.txt"</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TXT</w:t>
              </w:r>
              <w:r>
                <w:rPr>
                  <w:rFonts w:ascii="Verdana" w:eastAsia="Times New Roman" w:hAnsi="Verdana"/>
                  <w:color w:val="000000"/>
                  <w:sz w:val="20"/>
                  <w:szCs w:val="20"/>
                </w:rPr>
                <w:fldChar w:fldCharType="end"/>
              </w:r>
              <w:r>
                <w:rPr>
                  <w:rFonts w:ascii="Verdana" w:eastAsia="Times New Roman" w:hAnsi="Verdana"/>
                  <w:color w:val="000000"/>
                  <w:sz w:val="20"/>
                  <w:szCs w:val="20"/>
                </w:rPr>
                <w:t>).</w:t>
              </w:r>
            </w:ins>
          </w:p>
        </w:tc>
      </w:tr>
    </w:tbl>
    <w:p w14:paraId="314EFEAF" w14:textId="77777777" w:rsidR="00000000" w:rsidRDefault="00134AC2">
      <w:pPr>
        <w:spacing w:before="0" w:beforeAutospacing="0" w:after="0" w:afterAutospacing="0"/>
        <w:divId w:val="1089349870"/>
        <w:rPr>
          <w:rFonts w:ascii="Verdana" w:eastAsia="Times New Roman" w:hAnsi="Verdana"/>
          <w:color w:val="000000"/>
          <w:lang w:val="en"/>
        </w:rPr>
      </w:pPr>
      <w:bookmarkStart w:id="37" w:name="FormPostResponseExample"/>
      <w:bookmarkEnd w:id="37"/>
    </w:p>
    <w:p w14:paraId="3E8D5A2A" w14:textId="77777777" w:rsidR="00000000" w:rsidRDefault="00134AC2">
      <w:pPr>
        <w:spacing w:before="0" w:beforeAutospacing="0" w:after="0" w:afterAutospacing="0"/>
        <w:divId w:val="1089349870"/>
        <w:rPr>
          <w:rFonts w:ascii="Verdana" w:eastAsia="Times New Roman" w:hAnsi="Verdana"/>
          <w:color w:val="000000"/>
          <w:lang w:val="en"/>
        </w:rPr>
      </w:pPr>
      <w:r>
        <w:rPr>
          <w:rFonts w:ascii="Verdana" w:eastAsia="Times New Roman" w:hAnsi="Verdana"/>
          <w:color w:val="000000"/>
          <w:lang w:val="en"/>
        </w:rPr>
        <w:pict>
          <v:rect id="_x0000_i103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4A92601" w14:textId="77777777">
        <w:trPr>
          <w:divId w:val="1089349870"/>
          <w:trHeight w:val="225"/>
          <w:tblCellSpacing w:w="15" w:type="dxa"/>
        </w:trPr>
        <w:tc>
          <w:tcPr>
            <w:tcW w:w="450" w:type="dxa"/>
            <w:shd w:val="clear" w:color="auto" w:fill="990000"/>
            <w:vAlign w:val="center"/>
            <w:hideMark/>
          </w:tcPr>
          <w:p w14:paraId="4FC8C7E3" w14:textId="77777777" w:rsidR="00000000" w:rsidRDefault="00134AC2">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823ECB3" w14:textId="77777777" w:rsidR="00000000" w:rsidRDefault="00134AC2">
      <w:pPr>
        <w:pStyle w:val="Heading3"/>
        <w:divId w:val="1089349870"/>
        <w:rPr>
          <w:rFonts w:eastAsia="Times New Roman"/>
          <w:lang w:val="en"/>
        </w:rPr>
      </w:pPr>
      <w:bookmarkStart w:id="38" w:name="rfc.section.A"/>
      <w:bookmarkEnd w:id="38"/>
      <w:proofErr w:type="gramStart"/>
      <w:r>
        <w:rPr>
          <w:rFonts w:eastAsia="Times New Roman"/>
          <w:lang w:val="en"/>
        </w:rPr>
        <w:t>Appendix A.</w:t>
      </w:r>
      <w:proofErr w:type="gramEnd"/>
      <w:r>
        <w:rPr>
          <w:rFonts w:eastAsia="Times New Roman"/>
          <w:lang w:val="en"/>
        </w:rPr>
        <w:t>  "</w:t>
      </w:r>
      <w:proofErr w:type="spellStart"/>
      <w:r>
        <w:rPr>
          <w:rFonts w:eastAsia="Times New Roman"/>
          <w:lang w:val="en"/>
        </w:rPr>
        <w:t>form_post</w:t>
      </w:r>
      <w:proofErr w:type="spellEnd"/>
      <w:r>
        <w:rPr>
          <w:rFonts w:eastAsia="Times New Roman"/>
          <w:lang w:val="en"/>
        </w:rPr>
        <w:t>" Response Mode Example</w:t>
      </w:r>
    </w:p>
    <w:p w14:paraId="253C5DEE" w14:textId="77777777" w:rsidR="00000000" w:rsidRDefault="00134AC2">
      <w:pPr>
        <w:pStyle w:val="NormalWeb"/>
        <w:divId w:val="1089349870"/>
        <w:rPr>
          <w:rFonts w:ascii="Verdana" w:hAnsi="Verdana"/>
          <w:color w:val="000000"/>
          <w:lang w:val="en"/>
        </w:rPr>
      </w:pPr>
      <w:r>
        <w:rPr>
          <w:rFonts w:ascii="Verdana" w:hAnsi="Verdana"/>
          <w:color w:val="000000"/>
          <w:lang w:val="en"/>
        </w:rPr>
        <w:t>Below is a non-normative reque</w:t>
      </w:r>
      <w:r>
        <w:rPr>
          <w:rFonts w:ascii="Verdana" w:hAnsi="Verdana"/>
          <w:color w:val="000000"/>
          <w:lang w:val="en"/>
        </w:rPr>
        <w:t xml:space="preserve">st/response/request example as issued/received/issued by the User Agent (with extra line breaks for display purposes only) demonstrating an auto-submitted </w:t>
      </w:r>
      <w:proofErr w:type="spellStart"/>
      <w:r>
        <w:rPr>
          <w:rStyle w:val="HTMLTypewriter"/>
          <w:lang w:val="en"/>
        </w:rPr>
        <w:t>form_post</w:t>
      </w:r>
      <w:proofErr w:type="spellEnd"/>
      <w:r>
        <w:rPr>
          <w:rFonts w:ascii="Verdana" w:hAnsi="Verdana"/>
          <w:color w:val="000000"/>
          <w:lang w:val="en"/>
        </w:rPr>
        <w:t xml:space="preserve"> encoded </w:t>
      </w:r>
      <w:proofErr w:type="gramStart"/>
      <w:r>
        <w:rPr>
          <w:rFonts w:ascii="Verdana" w:hAnsi="Verdana"/>
          <w:color w:val="000000"/>
          <w:lang w:val="en"/>
        </w:rPr>
        <w:t>response:</w:t>
      </w:r>
      <w:proofErr w:type="gramEnd"/>
      <w:r>
        <w:rPr>
          <w:rFonts w:ascii="Verdana" w:hAnsi="Verdana"/>
          <w:color w:val="000000"/>
          <w:lang w:val="en"/>
        </w:rPr>
        <w:t xml:space="preserve"> </w:t>
      </w:r>
    </w:p>
    <w:p w14:paraId="17EC3134" w14:textId="77777777" w:rsidR="00000000" w:rsidRDefault="00134AC2">
      <w:pPr>
        <w:pStyle w:val="NormalWeb"/>
        <w:divId w:val="1089349870"/>
        <w:rPr>
          <w:rFonts w:ascii="Verdana" w:hAnsi="Verdana"/>
          <w:color w:val="000000"/>
          <w:lang w:val="en"/>
        </w:rPr>
      </w:pPr>
      <w:r>
        <w:rPr>
          <w:rFonts w:ascii="Verdana" w:hAnsi="Verdana"/>
          <w:color w:val="000000"/>
          <w:lang w:val="en"/>
        </w:rPr>
        <w:t xml:space="preserve">Authorization Request to the Authorization Endpoint: </w:t>
      </w:r>
    </w:p>
    <w:p w14:paraId="5B286524" w14:textId="77777777" w:rsidR="00000000" w:rsidRDefault="00134AC2">
      <w:pPr>
        <w:pStyle w:val="HTMLPreformatted"/>
        <w:divId w:val="225381137"/>
        <w:rPr>
          <w:lang w:val="en"/>
        </w:rPr>
      </w:pPr>
    </w:p>
    <w:p w14:paraId="37BCFA55" w14:textId="77777777" w:rsidR="00000000" w:rsidRDefault="00134AC2">
      <w:pPr>
        <w:pStyle w:val="HTMLPreformatted"/>
        <w:divId w:val="225381137"/>
        <w:rPr>
          <w:lang w:val="en"/>
        </w:rPr>
      </w:pPr>
      <w:r>
        <w:rPr>
          <w:lang w:val="en"/>
        </w:rPr>
        <w:t xml:space="preserve">  GET /authorize?</w:t>
      </w:r>
    </w:p>
    <w:p w14:paraId="67DC6A11" w14:textId="77777777" w:rsidR="00000000" w:rsidRDefault="00134AC2">
      <w:pPr>
        <w:pStyle w:val="HTMLPreformatted"/>
        <w:divId w:val="225381137"/>
        <w:rPr>
          <w:lang w:val="en"/>
        </w:rPr>
      </w:pPr>
      <w:r>
        <w:rPr>
          <w:lang w:val="en"/>
        </w:rPr>
        <w:t xml:space="preserve">   </w:t>
      </w:r>
      <w:proofErr w:type="spellStart"/>
      <w:r>
        <w:rPr>
          <w:lang w:val="en"/>
        </w:rPr>
        <w:t>response_type</w:t>
      </w:r>
      <w:proofErr w:type="spellEnd"/>
      <w:r>
        <w:rPr>
          <w:lang w:val="en"/>
        </w:rPr>
        <w:t>=</w:t>
      </w:r>
      <w:proofErr w:type="spellStart"/>
      <w:r>
        <w:rPr>
          <w:lang w:val="en"/>
        </w:rPr>
        <w:t>id_token</w:t>
      </w:r>
      <w:proofErr w:type="spellEnd"/>
    </w:p>
    <w:p w14:paraId="0DDDEA31" w14:textId="77777777" w:rsidR="00000000" w:rsidRDefault="00134AC2">
      <w:pPr>
        <w:pStyle w:val="HTMLPreformatted"/>
        <w:divId w:val="225381137"/>
        <w:rPr>
          <w:lang w:val="en"/>
        </w:rPr>
      </w:pPr>
      <w:r>
        <w:rPr>
          <w:lang w:val="en"/>
        </w:rPr>
        <w:t xml:space="preserve">   &amp;</w:t>
      </w:r>
      <w:proofErr w:type="spellStart"/>
      <w:r>
        <w:rPr>
          <w:lang w:val="en"/>
        </w:rPr>
        <w:t>response_mode</w:t>
      </w:r>
      <w:proofErr w:type="spellEnd"/>
      <w:r>
        <w:rPr>
          <w:lang w:val="en"/>
        </w:rPr>
        <w:t>=</w:t>
      </w:r>
      <w:proofErr w:type="spellStart"/>
      <w:r>
        <w:rPr>
          <w:lang w:val="en"/>
        </w:rPr>
        <w:t>form_post</w:t>
      </w:r>
      <w:proofErr w:type="spellEnd"/>
    </w:p>
    <w:p w14:paraId="156E0F61" w14:textId="77777777" w:rsidR="00000000" w:rsidRDefault="00134AC2">
      <w:pPr>
        <w:pStyle w:val="HTMLPreformatted"/>
        <w:divId w:val="225381137"/>
        <w:rPr>
          <w:lang w:val="en"/>
        </w:rPr>
      </w:pPr>
      <w:r>
        <w:rPr>
          <w:lang w:val="en"/>
        </w:rPr>
        <w:t xml:space="preserve">   &amp;</w:t>
      </w:r>
      <w:proofErr w:type="spellStart"/>
      <w:r>
        <w:rPr>
          <w:lang w:val="en"/>
        </w:rPr>
        <w:t>client_id</w:t>
      </w:r>
      <w:proofErr w:type="spellEnd"/>
      <w:r>
        <w:rPr>
          <w:lang w:val="en"/>
        </w:rPr>
        <w:t>=</w:t>
      </w:r>
      <w:proofErr w:type="spellStart"/>
      <w:r>
        <w:rPr>
          <w:lang w:val="en"/>
        </w:rPr>
        <w:t>some_client</w:t>
      </w:r>
      <w:proofErr w:type="spellEnd"/>
    </w:p>
    <w:p w14:paraId="3A50AAD8" w14:textId="77777777" w:rsidR="00000000" w:rsidRDefault="00134AC2">
      <w:pPr>
        <w:pStyle w:val="HTMLPreformatted"/>
        <w:divId w:val="225381137"/>
        <w:rPr>
          <w:lang w:val="en"/>
        </w:rPr>
      </w:pPr>
      <w:r>
        <w:rPr>
          <w:lang w:val="en"/>
        </w:rPr>
        <w:t xml:space="preserve">   &amp;scope=</w:t>
      </w:r>
      <w:proofErr w:type="spellStart"/>
      <w:r>
        <w:rPr>
          <w:lang w:val="en"/>
        </w:rPr>
        <w:t>openid</w:t>
      </w:r>
      <w:proofErr w:type="spellEnd"/>
    </w:p>
    <w:p w14:paraId="43B6F98F" w14:textId="77777777" w:rsidR="00000000" w:rsidRDefault="00134AC2">
      <w:pPr>
        <w:pStyle w:val="HTMLPreformatted"/>
        <w:divId w:val="225381137"/>
        <w:rPr>
          <w:lang w:val="en"/>
        </w:rPr>
      </w:pPr>
      <w:r>
        <w:rPr>
          <w:lang w:val="en"/>
        </w:rPr>
        <w:t xml:space="preserve">   &amp;</w:t>
      </w:r>
      <w:proofErr w:type="spellStart"/>
      <w:r>
        <w:rPr>
          <w:lang w:val="en"/>
        </w:rPr>
        <w:t>redirect_uri</w:t>
      </w:r>
      <w:proofErr w:type="spellEnd"/>
      <w:r>
        <w:rPr>
          <w:lang w:val="en"/>
        </w:rPr>
        <w:t>=https%3A%2F%2Fclient.example.org%2Fcallback</w:t>
      </w:r>
    </w:p>
    <w:p w14:paraId="5D90BBAA" w14:textId="77777777" w:rsidR="00000000" w:rsidRDefault="00134AC2">
      <w:pPr>
        <w:pStyle w:val="HTMLPreformatted"/>
        <w:divId w:val="225381137"/>
        <w:rPr>
          <w:lang w:val="en"/>
        </w:rPr>
      </w:pPr>
      <w:r>
        <w:rPr>
          <w:lang w:val="en"/>
        </w:rPr>
        <w:t xml:space="preserve">   &amp;state=DcP7csa3hMlvybERqcieLHrRzKBra</w:t>
      </w:r>
    </w:p>
    <w:p w14:paraId="147C44FF" w14:textId="77777777" w:rsidR="00000000" w:rsidRDefault="00134AC2">
      <w:pPr>
        <w:pStyle w:val="HTMLPreformatted"/>
        <w:divId w:val="225381137"/>
        <w:rPr>
          <w:lang w:val="en"/>
        </w:rPr>
      </w:pPr>
      <w:r>
        <w:rPr>
          <w:lang w:val="en"/>
        </w:rPr>
        <w:t xml:space="preserve">   &amp;nonce=2T1AgaeRTGTMAJyeDMN9IJbgiUG HTTP/1.1</w:t>
      </w:r>
    </w:p>
    <w:p w14:paraId="7E6FB51D" w14:textId="77777777" w:rsidR="00000000" w:rsidRDefault="00134AC2">
      <w:pPr>
        <w:pStyle w:val="HTMLPreformatted"/>
        <w:divId w:val="225381137"/>
        <w:rPr>
          <w:lang w:val="en"/>
        </w:rPr>
      </w:pPr>
      <w:r>
        <w:rPr>
          <w:lang w:val="en"/>
        </w:rPr>
        <w:t xml:space="preserve">  Host: se</w:t>
      </w:r>
      <w:r>
        <w:rPr>
          <w:lang w:val="en"/>
        </w:rPr>
        <w:t>rver.example.com</w:t>
      </w:r>
    </w:p>
    <w:p w14:paraId="1E840882" w14:textId="77777777" w:rsidR="00000000" w:rsidRDefault="00134AC2">
      <w:pPr>
        <w:pStyle w:val="NormalWeb"/>
        <w:divId w:val="1089349870"/>
        <w:rPr>
          <w:rFonts w:ascii="Verdana" w:hAnsi="Verdana"/>
          <w:color w:val="000000"/>
          <w:lang w:val="en"/>
        </w:rPr>
      </w:pPr>
      <w:r>
        <w:rPr>
          <w:rFonts w:ascii="Verdana" w:hAnsi="Verdana"/>
          <w:color w:val="000000"/>
          <w:lang w:val="en"/>
        </w:rPr>
        <w:t xml:space="preserve">After authentication and approval by the End-User, the Authorization Server issues the Authorization Response: </w:t>
      </w:r>
    </w:p>
    <w:p w14:paraId="4A471727" w14:textId="77777777" w:rsidR="00000000" w:rsidRDefault="00134AC2">
      <w:pPr>
        <w:pStyle w:val="HTMLPreformatted"/>
        <w:divId w:val="214005696"/>
        <w:rPr>
          <w:lang w:val="en"/>
        </w:rPr>
      </w:pPr>
    </w:p>
    <w:p w14:paraId="2450084A" w14:textId="77777777" w:rsidR="00000000" w:rsidRDefault="00134AC2">
      <w:pPr>
        <w:pStyle w:val="HTMLPreformatted"/>
        <w:divId w:val="214005696"/>
        <w:rPr>
          <w:lang w:val="en"/>
        </w:rPr>
      </w:pPr>
      <w:r>
        <w:rPr>
          <w:lang w:val="en"/>
        </w:rPr>
        <w:t xml:space="preserve">  HTTP/1.1 200 OK</w:t>
      </w:r>
    </w:p>
    <w:p w14:paraId="2D5ABF8C" w14:textId="77777777" w:rsidR="00000000" w:rsidRDefault="00134AC2">
      <w:pPr>
        <w:pStyle w:val="HTMLPreformatted"/>
        <w:divId w:val="214005696"/>
        <w:rPr>
          <w:lang w:val="en"/>
        </w:rPr>
      </w:pPr>
      <w:r>
        <w:rPr>
          <w:lang w:val="en"/>
        </w:rPr>
        <w:t xml:space="preserve">  Content-Type: text/</w:t>
      </w:r>
      <w:proofErr w:type="spellStart"/>
      <w:r>
        <w:rPr>
          <w:lang w:val="en"/>
        </w:rPr>
        <w:t>html</w:t>
      </w:r>
      <w:proofErr w:type="gramStart"/>
      <w:r>
        <w:rPr>
          <w:lang w:val="en"/>
        </w:rPr>
        <w:t>;charset</w:t>
      </w:r>
      <w:proofErr w:type="spellEnd"/>
      <w:proofErr w:type="gramEnd"/>
      <w:r>
        <w:rPr>
          <w:lang w:val="en"/>
        </w:rPr>
        <w:t>=UTF-8</w:t>
      </w:r>
    </w:p>
    <w:p w14:paraId="0D732E56" w14:textId="77777777" w:rsidR="00000000" w:rsidRDefault="00134AC2">
      <w:pPr>
        <w:pStyle w:val="HTMLPreformatted"/>
        <w:divId w:val="214005696"/>
        <w:rPr>
          <w:lang w:val="en"/>
        </w:rPr>
      </w:pPr>
      <w:r>
        <w:rPr>
          <w:lang w:val="en"/>
        </w:rPr>
        <w:t xml:space="preserve">  Cache-Control: no-</w:t>
      </w:r>
      <w:ins w:id="39" w:author="Author" w:date="2015-03-05T12:52:00Z">
        <w:r>
          <w:rPr>
            <w:lang w:val="en"/>
          </w:rPr>
          <w:t>cache, no-</w:t>
        </w:r>
      </w:ins>
      <w:r>
        <w:rPr>
          <w:lang w:val="en"/>
        </w:rPr>
        <w:t>store</w:t>
      </w:r>
    </w:p>
    <w:p w14:paraId="16C54FDE" w14:textId="77777777" w:rsidR="00000000" w:rsidRDefault="00134AC2">
      <w:pPr>
        <w:pStyle w:val="HTMLPreformatted"/>
        <w:divId w:val="214005696"/>
        <w:rPr>
          <w:lang w:val="en"/>
        </w:rPr>
      </w:pPr>
      <w:r>
        <w:rPr>
          <w:lang w:val="en"/>
        </w:rPr>
        <w:t xml:space="preserve">  Pragma: no-cache</w:t>
      </w:r>
    </w:p>
    <w:p w14:paraId="2A95BB16" w14:textId="77777777" w:rsidR="00000000" w:rsidRDefault="00134AC2">
      <w:pPr>
        <w:pStyle w:val="HTMLPreformatted"/>
        <w:divId w:val="214005696"/>
        <w:rPr>
          <w:lang w:val="en"/>
        </w:rPr>
      </w:pPr>
    </w:p>
    <w:p w14:paraId="4D3700C0" w14:textId="77777777" w:rsidR="00000000" w:rsidRDefault="00134AC2">
      <w:pPr>
        <w:pStyle w:val="HTMLPreformatted"/>
        <w:divId w:val="214005696"/>
        <w:rPr>
          <w:lang w:val="en"/>
        </w:rPr>
      </w:pPr>
      <w:r>
        <w:rPr>
          <w:lang w:val="en"/>
        </w:rPr>
        <w:t xml:space="preserve">  &lt;</w:t>
      </w:r>
      <w:proofErr w:type="gramStart"/>
      <w:r>
        <w:rPr>
          <w:lang w:val="en"/>
        </w:rPr>
        <w:t>html</w:t>
      </w:r>
      <w:proofErr w:type="gramEnd"/>
      <w:r>
        <w:rPr>
          <w:lang w:val="en"/>
        </w:rPr>
        <w:t>&gt;</w:t>
      </w:r>
    </w:p>
    <w:p w14:paraId="5224A3B6" w14:textId="77777777" w:rsidR="00000000" w:rsidRDefault="00134AC2">
      <w:pPr>
        <w:pStyle w:val="HTMLPreformatted"/>
        <w:divId w:val="214005696"/>
        <w:rPr>
          <w:lang w:val="en"/>
        </w:rPr>
      </w:pPr>
      <w:r>
        <w:rPr>
          <w:lang w:val="en"/>
        </w:rPr>
        <w:t xml:space="preserve">   </w:t>
      </w:r>
      <w:r>
        <w:rPr>
          <w:lang w:val="en"/>
        </w:rPr>
        <w:t>&lt;</w:t>
      </w:r>
      <w:proofErr w:type="gramStart"/>
      <w:r>
        <w:rPr>
          <w:lang w:val="en"/>
        </w:rPr>
        <w:t>head</w:t>
      </w:r>
      <w:proofErr w:type="gramEnd"/>
      <w:r>
        <w:rPr>
          <w:lang w:val="en"/>
        </w:rPr>
        <w:t>&gt;&lt;title&gt;Submit This Form&lt;/title&gt;&lt;/head&gt;</w:t>
      </w:r>
    </w:p>
    <w:p w14:paraId="62A94E6A" w14:textId="77777777" w:rsidR="00000000" w:rsidRDefault="00134AC2">
      <w:pPr>
        <w:pStyle w:val="HTMLPreformatted"/>
        <w:divId w:val="214005696"/>
        <w:rPr>
          <w:lang w:val="en"/>
        </w:rPr>
      </w:pPr>
      <w:r>
        <w:rPr>
          <w:lang w:val="en"/>
        </w:rPr>
        <w:t xml:space="preserve">   &lt;body </w:t>
      </w:r>
      <w:proofErr w:type="spellStart"/>
      <w:r>
        <w:rPr>
          <w:lang w:val="en"/>
        </w:rPr>
        <w:t>onload</w:t>
      </w:r>
      <w:proofErr w:type="spellEnd"/>
      <w:r>
        <w:rPr>
          <w:lang w:val="en"/>
        </w:rPr>
        <w:t>="</w:t>
      </w:r>
      <w:proofErr w:type="spellStart"/>
      <w:r>
        <w:rPr>
          <w:lang w:val="en"/>
        </w:rPr>
        <w:t>javascript</w:t>
      </w:r>
      <w:proofErr w:type="gramStart"/>
      <w:r>
        <w:rPr>
          <w:lang w:val="en"/>
        </w:rPr>
        <w:t>:document.forms</w:t>
      </w:r>
      <w:proofErr w:type="spellEnd"/>
      <w:proofErr w:type="gramEnd"/>
      <w:r>
        <w:rPr>
          <w:lang w:val="en"/>
        </w:rPr>
        <w:t>[0].submit()"&gt;</w:t>
      </w:r>
    </w:p>
    <w:p w14:paraId="1432156C" w14:textId="77777777" w:rsidR="00000000" w:rsidRDefault="00134AC2">
      <w:pPr>
        <w:pStyle w:val="HTMLPreformatted"/>
        <w:divId w:val="214005696"/>
        <w:rPr>
          <w:lang w:val="en"/>
        </w:rPr>
      </w:pPr>
      <w:r>
        <w:rPr>
          <w:lang w:val="en"/>
        </w:rPr>
        <w:t xml:space="preserve">    &lt;form method="post" action="https://client.example.org/callback"&gt;</w:t>
      </w:r>
    </w:p>
    <w:p w14:paraId="606C8CB3" w14:textId="77777777" w:rsidR="00000000" w:rsidRDefault="00134AC2">
      <w:pPr>
        <w:pStyle w:val="HTMLPreformatted"/>
        <w:divId w:val="214005696"/>
        <w:rPr>
          <w:lang w:val="en"/>
        </w:rPr>
      </w:pPr>
      <w:r>
        <w:rPr>
          <w:lang w:val="en"/>
        </w:rPr>
        <w:t xml:space="preserve">      &lt;input type="hidden" name="state"</w:t>
      </w:r>
    </w:p>
    <w:p w14:paraId="3F5E9F45" w14:textId="77777777" w:rsidR="00000000" w:rsidRDefault="00134AC2">
      <w:pPr>
        <w:pStyle w:val="HTMLPreformatted"/>
        <w:divId w:val="214005696"/>
        <w:rPr>
          <w:lang w:val="en"/>
        </w:rPr>
      </w:pPr>
      <w:r>
        <w:rPr>
          <w:lang w:val="en"/>
        </w:rPr>
        <w:t xml:space="preserve">       </w:t>
      </w:r>
      <w:proofErr w:type="gramStart"/>
      <w:r>
        <w:rPr>
          <w:lang w:val="en"/>
        </w:rPr>
        <w:t>value</w:t>
      </w:r>
      <w:proofErr w:type="gramEnd"/>
      <w:r>
        <w:rPr>
          <w:lang w:val="en"/>
        </w:rPr>
        <w:t>="DcP7csa3hMlvybERqcieLHrRzKBra"</w:t>
      </w:r>
      <w:r>
        <w:rPr>
          <w:lang w:val="en"/>
        </w:rPr>
        <w:t>/&gt;</w:t>
      </w:r>
    </w:p>
    <w:p w14:paraId="2C10F7A7" w14:textId="77777777" w:rsidR="00000000" w:rsidRDefault="00134AC2">
      <w:pPr>
        <w:pStyle w:val="HTMLPreformatted"/>
        <w:divId w:val="214005696"/>
        <w:rPr>
          <w:lang w:val="en"/>
        </w:rPr>
      </w:pPr>
      <w:r>
        <w:rPr>
          <w:lang w:val="en"/>
        </w:rPr>
        <w:t xml:space="preserve">      &lt;input type="hidden" name="</w:t>
      </w:r>
      <w:proofErr w:type="spellStart"/>
      <w:r>
        <w:rPr>
          <w:lang w:val="en"/>
        </w:rPr>
        <w:t>id_token</w:t>
      </w:r>
      <w:proofErr w:type="spellEnd"/>
      <w:r>
        <w:rPr>
          <w:lang w:val="en"/>
        </w:rPr>
        <w:t>"</w:t>
      </w:r>
    </w:p>
    <w:p w14:paraId="21F9967D" w14:textId="77777777" w:rsidR="00000000" w:rsidRDefault="00134AC2">
      <w:pPr>
        <w:pStyle w:val="HTMLPreformatted"/>
        <w:divId w:val="214005696"/>
        <w:rPr>
          <w:lang w:val="en"/>
        </w:rPr>
      </w:pPr>
      <w:r>
        <w:rPr>
          <w:lang w:val="en"/>
        </w:rPr>
        <w:t xml:space="preserve">       </w:t>
      </w:r>
      <w:proofErr w:type="gramStart"/>
      <w:r>
        <w:rPr>
          <w:lang w:val="en"/>
        </w:rPr>
        <w:t>value</w:t>
      </w:r>
      <w:proofErr w:type="gramEnd"/>
      <w:r>
        <w:rPr>
          <w:lang w:val="en"/>
        </w:rPr>
        <w:t>="eyJhbGciOiJSUzI1NiIsImtpZCI6IjEifQ.eyJzdWIiOiJqb2huIiw</w:t>
      </w:r>
    </w:p>
    <w:p w14:paraId="7F0F048F" w14:textId="77777777" w:rsidR="00000000" w:rsidRDefault="00134AC2">
      <w:pPr>
        <w:pStyle w:val="HTMLPreformatted"/>
        <w:divId w:val="214005696"/>
        <w:rPr>
          <w:lang w:val="en"/>
        </w:rPr>
      </w:pPr>
      <w:r>
        <w:rPr>
          <w:lang w:val="en"/>
        </w:rPr>
        <w:t xml:space="preserve">         iYXVkIjoiZmZzMiIsImp0aSI6ImhwQUI3RDBNbEo0c2YzVFR2cllxUkIiLC</w:t>
      </w:r>
    </w:p>
    <w:p w14:paraId="7E2EE944" w14:textId="77777777" w:rsidR="00000000" w:rsidRDefault="00134AC2">
      <w:pPr>
        <w:pStyle w:val="HTMLPreformatted"/>
        <w:divId w:val="214005696"/>
        <w:rPr>
          <w:lang w:val="en"/>
        </w:rPr>
      </w:pPr>
      <w:r>
        <w:rPr>
          <w:lang w:val="en"/>
        </w:rPr>
        <w:t xml:space="preserve">         Jpc3MiOiJodHRwczpcL1wvbG9jYWxob3N0OjkwMzEiLCJpYXQiOjEzNjM5M</w:t>
      </w:r>
    </w:p>
    <w:p w14:paraId="68B7D7B4" w14:textId="77777777" w:rsidR="00000000" w:rsidRDefault="00134AC2">
      <w:pPr>
        <w:pStyle w:val="HTMLPreformatted"/>
        <w:divId w:val="214005696"/>
        <w:rPr>
          <w:lang w:val="en"/>
        </w:rPr>
      </w:pPr>
      <w:r>
        <w:rPr>
          <w:lang w:val="en"/>
        </w:rPr>
        <w:t xml:space="preserve">   </w:t>
      </w:r>
      <w:r>
        <w:rPr>
          <w:lang w:val="en"/>
        </w:rPr>
        <w:t xml:space="preserve">      DMxMTMsImV4cCI6MTM2MzkwMzcxMywibm9uY2UiOiIyVDFBZ2FlUlRHVE1B</w:t>
      </w:r>
    </w:p>
    <w:p w14:paraId="6FDAF3EC" w14:textId="77777777" w:rsidR="00000000" w:rsidRDefault="00134AC2">
      <w:pPr>
        <w:pStyle w:val="HTMLPreformatted"/>
        <w:divId w:val="214005696"/>
        <w:rPr>
          <w:lang w:val="en"/>
        </w:rPr>
      </w:pPr>
      <w:r>
        <w:rPr>
          <w:lang w:val="en"/>
        </w:rPr>
        <w:t xml:space="preserve">         SnllRE1OOUlKYmdpVUciLCJhY3IiOiJ1cm46b2FzaXM6bmFtZXM6dGM6U0F</w:t>
      </w:r>
    </w:p>
    <w:p w14:paraId="3DCC9547" w14:textId="77777777" w:rsidR="00000000" w:rsidRDefault="00134AC2">
      <w:pPr>
        <w:pStyle w:val="HTMLPreformatted"/>
        <w:divId w:val="214005696"/>
        <w:rPr>
          <w:lang w:val="en"/>
        </w:rPr>
      </w:pPr>
      <w:r>
        <w:rPr>
          <w:lang w:val="en"/>
        </w:rPr>
        <w:t xml:space="preserve">         NTDoyLjA6YWM6Y2xhc3NlczpQYXNzd29yZCIsImF1dGhfdGltZSI6MTM2Mz</w:t>
      </w:r>
    </w:p>
    <w:p w14:paraId="6C879809" w14:textId="77777777" w:rsidR="00000000" w:rsidRDefault="00134AC2">
      <w:pPr>
        <w:pStyle w:val="HTMLPreformatted"/>
        <w:divId w:val="214005696"/>
        <w:rPr>
          <w:lang w:val="en"/>
        </w:rPr>
      </w:pPr>
      <w:r>
        <w:rPr>
          <w:lang w:val="en"/>
        </w:rPr>
        <w:t xml:space="preserve">         </w:t>
      </w:r>
      <w:proofErr w:type="gramStart"/>
      <w:r>
        <w:rPr>
          <w:lang w:val="en"/>
        </w:rPr>
        <w:t>kwMDg5NH0.c9emvFayy-YJnO0kxUNQqeAoYu7sjlyulRSNrru1ySZs2qwqq</w:t>
      </w:r>
      <w:proofErr w:type="gramEnd"/>
    </w:p>
    <w:p w14:paraId="28E089E8" w14:textId="77777777" w:rsidR="00000000" w:rsidRDefault="00134AC2">
      <w:pPr>
        <w:pStyle w:val="HTMLPreformatted"/>
        <w:divId w:val="214005696"/>
        <w:rPr>
          <w:lang w:val="en"/>
        </w:rPr>
      </w:pPr>
      <w:r>
        <w:rPr>
          <w:lang w:val="en"/>
        </w:rPr>
        <w:t xml:space="preserve">         </w:t>
      </w:r>
      <w:proofErr w:type="gramStart"/>
      <w:r>
        <w:rPr>
          <w:lang w:val="en"/>
        </w:rPr>
        <w:t>wwq-Qk7LFd3iGYeUWrfjZkmyXeKKs_OtZ2tI2QQqJpcfrpAuiNuEHII-_fk</w:t>
      </w:r>
      <w:proofErr w:type="gramEnd"/>
    </w:p>
    <w:p w14:paraId="49174DD7" w14:textId="77777777" w:rsidR="00000000" w:rsidRDefault="00134AC2">
      <w:pPr>
        <w:pStyle w:val="HTMLPreformatted"/>
        <w:divId w:val="214005696"/>
        <w:rPr>
          <w:lang w:val="en"/>
        </w:rPr>
      </w:pPr>
      <w:r>
        <w:rPr>
          <w:lang w:val="en"/>
        </w:rPr>
        <w:t xml:space="preserve">         IufbGNT_rfHUcY3tGGKxcvZO9uvgKgX9Vs1v04UaCOUfxRjSVlumE6fWGcq</w:t>
      </w:r>
    </w:p>
    <w:p w14:paraId="1E1212AA" w14:textId="77777777" w:rsidR="00000000" w:rsidRDefault="00134AC2">
      <w:pPr>
        <w:pStyle w:val="HTMLPreformatted"/>
        <w:divId w:val="214005696"/>
        <w:rPr>
          <w:lang w:val="en"/>
        </w:rPr>
      </w:pPr>
      <w:r>
        <w:rPr>
          <w:lang w:val="en"/>
        </w:rPr>
        <w:t xml:space="preserve">         XVEKhtPadj1elk3r4zkoNt9vjUQt9NGdm1OvaZ2ONprCErBbX</w:t>
      </w:r>
      <w:r>
        <w:rPr>
          <w:lang w:val="en"/>
        </w:rPr>
        <w:t>f1eJb4NW_h</w:t>
      </w:r>
    </w:p>
    <w:p w14:paraId="3662CA44" w14:textId="77777777" w:rsidR="00000000" w:rsidRDefault="00134AC2">
      <w:pPr>
        <w:pStyle w:val="HTMLPreformatted"/>
        <w:divId w:val="214005696"/>
        <w:rPr>
          <w:lang w:val="en"/>
        </w:rPr>
      </w:pPr>
      <w:r>
        <w:rPr>
          <w:lang w:val="en"/>
        </w:rPr>
        <w:t xml:space="preserve">         nrQ5IKXuNsQ1g9ccT5DMtZSwgDFwsHMDWMPFGax5Lw6ogjwJ4AQDrhzNCFc</w:t>
      </w:r>
    </w:p>
    <w:p w14:paraId="06F669A0" w14:textId="77777777" w:rsidR="00000000" w:rsidRDefault="00134AC2">
      <w:pPr>
        <w:pStyle w:val="HTMLPreformatted"/>
        <w:divId w:val="214005696"/>
        <w:rPr>
          <w:lang w:val="en"/>
        </w:rPr>
      </w:pPr>
      <w:r>
        <w:rPr>
          <w:lang w:val="en"/>
        </w:rPr>
        <w:t xml:space="preserve">         0uVAwBBb772-86HpAkGWAKOK-wTC6ErRTcESRdNRe0iKb47XRXaoz5acA"/&gt;</w:t>
      </w:r>
    </w:p>
    <w:p w14:paraId="363EC736" w14:textId="77777777" w:rsidR="00000000" w:rsidRDefault="00134AC2">
      <w:pPr>
        <w:pStyle w:val="HTMLPreformatted"/>
        <w:divId w:val="214005696"/>
        <w:rPr>
          <w:lang w:val="en"/>
        </w:rPr>
      </w:pPr>
      <w:r>
        <w:rPr>
          <w:lang w:val="en"/>
        </w:rPr>
        <w:t xml:space="preserve">    &lt;/form&gt;</w:t>
      </w:r>
    </w:p>
    <w:p w14:paraId="216D4347" w14:textId="77777777" w:rsidR="00000000" w:rsidRDefault="00134AC2">
      <w:pPr>
        <w:pStyle w:val="HTMLPreformatted"/>
        <w:divId w:val="214005696"/>
        <w:rPr>
          <w:lang w:val="en"/>
        </w:rPr>
      </w:pPr>
      <w:r>
        <w:rPr>
          <w:lang w:val="en"/>
        </w:rPr>
        <w:t xml:space="preserve">   &lt;/body&gt;</w:t>
      </w:r>
    </w:p>
    <w:p w14:paraId="77BABA67" w14:textId="77777777" w:rsidR="00000000" w:rsidRDefault="00134AC2">
      <w:pPr>
        <w:pStyle w:val="HTMLPreformatted"/>
        <w:divId w:val="214005696"/>
        <w:rPr>
          <w:lang w:val="en"/>
        </w:rPr>
      </w:pPr>
      <w:r>
        <w:rPr>
          <w:lang w:val="en"/>
        </w:rPr>
        <w:t xml:space="preserve">  &lt;/html&gt;</w:t>
      </w:r>
    </w:p>
    <w:p w14:paraId="518E09C9" w14:textId="77777777" w:rsidR="00000000" w:rsidRDefault="00134AC2">
      <w:pPr>
        <w:pStyle w:val="NormalWeb"/>
        <w:divId w:val="1089349870"/>
        <w:rPr>
          <w:rFonts w:ascii="Verdana" w:hAnsi="Verdana"/>
          <w:color w:val="000000"/>
          <w:lang w:val="en"/>
        </w:rPr>
      </w:pPr>
      <w:proofErr w:type="gramStart"/>
      <w:r>
        <w:rPr>
          <w:rFonts w:ascii="Verdana" w:hAnsi="Verdana"/>
          <w:color w:val="000000"/>
          <w:lang w:val="en"/>
        </w:rPr>
        <w:t>which</w:t>
      </w:r>
      <w:proofErr w:type="gramEnd"/>
      <w:r>
        <w:rPr>
          <w:rFonts w:ascii="Verdana" w:hAnsi="Verdana"/>
          <w:color w:val="000000"/>
          <w:lang w:val="en"/>
        </w:rPr>
        <w:t xml:space="preserve"> results in an HTTP POST to the Client: </w:t>
      </w:r>
    </w:p>
    <w:p w14:paraId="511A5456" w14:textId="77777777" w:rsidR="00000000" w:rsidRDefault="00134AC2">
      <w:pPr>
        <w:pStyle w:val="HTMLPreformatted"/>
        <w:divId w:val="725183739"/>
        <w:rPr>
          <w:lang w:val="en"/>
        </w:rPr>
      </w:pPr>
    </w:p>
    <w:p w14:paraId="7A224BCB" w14:textId="77777777" w:rsidR="00000000" w:rsidRDefault="00134AC2">
      <w:pPr>
        <w:pStyle w:val="HTMLPreformatted"/>
        <w:divId w:val="725183739"/>
        <w:rPr>
          <w:lang w:val="en"/>
        </w:rPr>
      </w:pPr>
      <w:r>
        <w:rPr>
          <w:lang w:val="en"/>
        </w:rPr>
        <w:t xml:space="preserve">  POST /callback HTTP/1.1</w:t>
      </w:r>
    </w:p>
    <w:p w14:paraId="10C2A1CF" w14:textId="77777777" w:rsidR="00000000" w:rsidRDefault="00134AC2">
      <w:pPr>
        <w:pStyle w:val="HTMLPreformatted"/>
        <w:divId w:val="725183739"/>
        <w:rPr>
          <w:lang w:val="en"/>
        </w:rPr>
      </w:pPr>
      <w:r>
        <w:rPr>
          <w:lang w:val="en"/>
        </w:rPr>
        <w:t xml:space="preserve">  Host: client.example.org</w:t>
      </w:r>
    </w:p>
    <w:p w14:paraId="15C64DCE" w14:textId="77777777" w:rsidR="00000000" w:rsidRDefault="00134AC2">
      <w:pPr>
        <w:pStyle w:val="HTMLPreformatted"/>
        <w:divId w:val="725183739"/>
        <w:rPr>
          <w:lang w:val="en"/>
        </w:rPr>
      </w:pPr>
      <w:r>
        <w:rPr>
          <w:lang w:val="en"/>
        </w:rPr>
        <w:t xml:space="preserve">  Content-Type: application/x-www-form-</w:t>
      </w:r>
      <w:proofErr w:type="spellStart"/>
      <w:r>
        <w:rPr>
          <w:lang w:val="en"/>
        </w:rPr>
        <w:t>urlencoded</w:t>
      </w:r>
      <w:proofErr w:type="spellEnd"/>
    </w:p>
    <w:p w14:paraId="73A395E0" w14:textId="77777777" w:rsidR="00000000" w:rsidRDefault="00134AC2">
      <w:pPr>
        <w:pStyle w:val="HTMLPreformatted"/>
        <w:divId w:val="725183739"/>
        <w:rPr>
          <w:lang w:val="en"/>
        </w:rPr>
      </w:pPr>
    </w:p>
    <w:p w14:paraId="65B99B7F" w14:textId="77777777" w:rsidR="00000000" w:rsidRDefault="00134AC2">
      <w:pPr>
        <w:pStyle w:val="HTMLPreformatted"/>
        <w:divId w:val="725183739"/>
        <w:rPr>
          <w:lang w:val="en"/>
        </w:rPr>
      </w:pPr>
      <w:r>
        <w:rPr>
          <w:lang w:val="en"/>
        </w:rPr>
        <w:t xml:space="preserve">  id_token=eyJhbGciOiJSUzI1NiIsImtpZCI6IjEifQ.eyJzdWIiOiJqb2huIiwiYX</w:t>
      </w:r>
    </w:p>
    <w:p w14:paraId="1C8F5159" w14:textId="77777777" w:rsidR="00000000" w:rsidRDefault="00134AC2">
      <w:pPr>
        <w:pStyle w:val="HTMLPreformatted"/>
        <w:divId w:val="725183739"/>
        <w:rPr>
          <w:lang w:val="en"/>
        </w:rPr>
      </w:pPr>
      <w:r>
        <w:rPr>
          <w:lang w:val="en"/>
        </w:rPr>
        <w:t xml:space="preserve">         VkIjoiZmZzMiIsImp0aSI6ImhwQUI3RDBNbEo0c2YzVFR2cllxUkIiLCJpc</w:t>
      </w:r>
    </w:p>
    <w:p w14:paraId="413080A0" w14:textId="77777777" w:rsidR="00000000" w:rsidRDefault="00134AC2">
      <w:pPr>
        <w:pStyle w:val="HTMLPreformatted"/>
        <w:divId w:val="725183739"/>
        <w:rPr>
          <w:lang w:val="en"/>
        </w:rPr>
      </w:pPr>
      <w:r>
        <w:rPr>
          <w:lang w:val="en"/>
        </w:rPr>
        <w:t xml:space="preserve">         3MiOiJodHRwczpcL1wvbG9jYWxob3N0</w:t>
      </w:r>
      <w:r>
        <w:rPr>
          <w:lang w:val="en"/>
        </w:rPr>
        <w:t>OjkwMzEiLCJpYXQiOjEzNjM5MDMx</w:t>
      </w:r>
    </w:p>
    <w:p w14:paraId="7CC343ED" w14:textId="77777777" w:rsidR="00000000" w:rsidRDefault="00134AC2">
      <w:pPr>
        <w:pStyle w:val="HTMLPreformatted"/>
        <w:divId w:val="725183739"/>
        <w:rPr>
          <w:lang w:val="en"/>
        </w:rPr>
      </w:pPr>
      <w:r>
        <w:rPr>
          <w:lang w:val="en"/>
        </w:rPr>
        <w:t xml:space="preserve">         MTMsImV4cCI6MTM2MzkwMzcxMywibm9uY2UiOiIyVDFBZ2FlUlRHVE1BSnl</w:t>
      </w:r>
    </w:p>
    <w:p w14:paraId="6A11D813" w14:textId="77777777" w:rsidR="00000000" w:rsidRDefault="00134AC2">
      <w:pPr>
        <w:pStyle w:val="HTMLPreformatted"/>
        <w:divId w:val="725183739"/>
        <w:rPr>
          <w:lang w:val="en"/>
        </w:rPr>
      </w:pPr>
      <w:r>
        <w:rPr>
          <w:lang w:val="en"/>
        </w:rPr>
        <w:t xml:space="preserve">         lRE1OOUlKYmdpVUciLCJhY3IiOiJ1cm46b2FzaXM6bmFtZXM6dGM6U0FNTD</w:t>
      </w:r>
    </w:p>
    <w:p w14:paraId="499B5035" w14:textId="77777777" w:rsidR="00000000" w:rsidRDefault="00134AC2">
      <w:pPr>
        <w:pStyle w:val="HTMLPreformatted"/>
        <w:divId w:val="725183739"/>
        <w:rPr>
          <w:lang w:val="en"/>
        </w:rPr>
      </w:pPr>
      <w:r>
        <w:rPr>
          <w:lang w:val="en"/>
        </w:rPr>
        <w:t xml:space="preserve">         oyLjA6YWM6Y2xhc3NlczpQYXNzd29yZCIsImF1dGhfdGltZSI6MTM2MzkwM</w:t>
      </w:r>
    </w:p>
    <w:p w14:paraId="6660CC08" w14:textId="77777777" w:rsidR="00000000" w:rsidRDefault="00134AC2">
      <w:pPr>
        <w:pStyle w:val="HTMLPreformatted"/>
        <w:divId w:val="725183739"/>
        <w:rPr>
          <w:lang w:val="en"/>
        </w:rPr>
      </w:pPr>
      <w:r>
        <w:rPr>
          <w:lang w:val="en"/>
        </w:rPr>
        <w:t xml:space="preserve">         Dg5NH0.c9em</w:t>
      </w:r>
      <w:r>
        <w:rPr>
          <w:lang w:val="en"/>
        </w:rPr>
        <w:t>vFayy-YJnO0kxUNQqeAoYu7sjlyulRSNrru1ySZs2qwqqwwq</w:t>
      </w:r>
    </w:p>
    <w:p w14:paraId="2A803363" w14:textId="77777777" w:rsidR="00000000" w:rsidRDefault="00134AC2">
      <w:pPr>
        <w:pStyle w:val="HTMLPreformatted"/>
        <w:divId w:val="725183739"/>
        <w:rPr>
          <w:lang w:val="en"/>
        </w:rPr>
      </w:pPr>
      <w:r>
        <w:rPr>
          <w:lang w:val="en"/>
        </w:rPr>
        <w:t xml:space="preserve">         -Qk7LFd3iGYeUWrfjZkmyXeKKs_OtZ2tI2QQqJpcfrpAuiNuEHII-_fkIuf</w:t>
      </w:r>
    </w:p>
    <w:p w14:paraId="134026B3" w14:textId="77777777" w:rsidR="00000000" w:rsidRDefault="00134AC2">
      <w:pPr>
        <w:pStyle w:val="HTMLPreformatted"/>
        <w:divId w:val="725183739"/>
        <w:rPr>
          <w:lang w:val="en"/>
        </w:rPr>
      </w:pPr>
      <w:r>
        <w:rPr>
          <w:lang w:val="en"/>
        </w:rPr>
        <w:t xml:space="preserve">         bGNT_rfHUcY3tGGKxcvZO9uvgKgX9Vs1v04UaCOUfxRjSVlumE6fWGcqXVE</w:t>
      </w:r>
    </w:p>
    <w:p w14:paraId="1F194A51" w14:textId="77777777" w:rsidR="00000000" w:rsidRDefault="00134AC2">
      <w:pPr>
        <w:pStyle w:val="HTMLPreformatted"/>
        <w:divId w:val="725183739"/>
        <w:rPr>
          <w:lang w:val="en"/>
        </w:rPr>
      </w:pPr>
      <w:r>
        <w:rPr>
          <w:lang w:val="en"/>
        </w:rPr>
        <w:t xml:space="preserve">         KhtPadj1elk3r4zkoNt9vjUQt9NGdm1OvaZ2ONprCErBbXf1eJb4NW_hnrQ</w:t>
      </w:r>
    </w:p>
    <w:p w14:paraId="2844BC20" w14:textId="77777777" w:rsidR="00000000" w:rsidRDefault="00134AC2">
      <w:pPr>
        <w:pStyle w:val="HTMLPreformatted"/>
        <w:divId w:val="725183739"/>
        <w:rPr>
          <w:lang w:val="en"/>
        </w:rPr>
      </w:pPr>
      <w:r>
        <w:rPr>
          <w:lang w:val="en"/>
        </w:rPr>
        <w:t xml:space="preserve">         5IKXuNsQ1g9ccT5DMtZSwgDFwsHMDWMPFGax5Lw6ogjwJ4AQDrhzNCFc0uV</w:t>
      </w:r>
    </w:p>
    <w:p w14:paraId="6FF1E207" w14:textId="77777777" w:rsidR="00000000" w:rsidRDefault="00134AC2">
      <w:pPr>
        <w:pStyle w:val="HTMLPreformatted"/>
        <w:divId w:val="725183739"/>
        <w:rPr>
          <w:lang w:val="en"/>
        </w:rPr>
      </w:pPr>
      <w:r>
        <w:rPr>
          <w:lang w:val="en"/>
        </w:rPr>
        <w:t xml:space="preserve">         AwBBb772-86HpAkGWAKOK-wTC6ErRTcESRdNRe0iKb47XRXaoz5acA&amp;</w:t>
      </w:r>
    </w:p>
    <w:p w14:paraId="2D790E8B" w14:textId="77777777" w:rsidR="00000000" w:rsidRDefault="00134AC2">
      <w:pPr>
        <w:pStyle w:val="HTMLPreformatted"/>
        <w:divId w:val="725183739"/>
        <w:rPr>
          <w:lang w:val="en"/>
        </w:rPr>
      </w:pPr>
      <w:r>
        <w:rPr>
          <w:lang w:val="en"/>
        </w:rPr>
        <w:t xml:space="preserve">  </w:t>
      </w:r>
      <w:proofErr w:type="gramStart"/>
      <w:r>
        <w:rPr>
          <w:lang w:val="en"/>
        </w:rPr>
        <w:t>state=</w:t>
      </w:r>
      <w:proofErr w:type="gramEnd"/>
      <w:r>
        <w:rPr>
          <w:lang w:val="en"/>
        </w:rPr>
        <w:t>DcP7csa3hMlvybERqcieLHrRzKBra</w:t>
      </w:r>
    </w:p>
    <w:p w14:paraId="182FC8D5" w14:textId="77777777" w:rsidR="00000000" w:rsidRDefault="00134AC2">
      <w:pPr>
        <w:spacing w:before="0" w:beforeAutospacing="0" w:after="0" w:afterAutospacing="0"/>
        <w:divId w:val="1089349870"/>
        <w:rPr>
          <w:rFonts w:ascii="Verdana" w:eastAsia="Times New Roman" w:hAnsi="Verdana"/>
          <w:color w:val="000000"/>
          <w:lang w:val="en"/>
        </w:rPr>
      </w:pPr>
      <w:bookmarkStart w:id="40" w:name="Acknowledgements"/>
      <w:bookmarkEnd w:id="40"/>
    </w:p>
    <w:p w14:paraId="7C386127" w14:textId="77777777" w:rsidR="00000000" w:rsidRDefault="00134AC2">
      <w:pPr>
        <w:spacing w:before="0" w:beforeAutospacing="0" w:after="0" w:afterAutospacing="0"/>
        <w:divId w:val="1089349870"/>
        <w:rPr>
          <w:rFonts w:ascii="Verdana" w:eastAsia="Times New Roman" w:hAnsi="Verdana"/>
          <w:color w:val="000000"/>
          <w:lang w:val="en"/>
        </w:rPr>
      </w:pPr>
      <w:r>
        <w:rPr>
          <w:rFonts w:ascii="Verdana" w:eastAsia="Times New Roman" w:hAnsi="Verdana"/>
          <w:color w:val="000000"/>
          <w:lang w:val="en"/>
        </w:rPr>
        <w:pict>
          <v:rect id="_x0000_i103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1440D85" w14:textId="77777777">
        <w:trPr>
          <w:divId w:val="1089349870"/>
          <w:trHeight w:val="225"/>
          <w:tblCellSpacing w:w="15" w:type="dxa"/>
        </w:trPr>
        <w:tc>
          <w:tcPr>
            <w:tcW w:w="450" w:type="dxa"/>
            <w:shd w:val="clear" w:color="auto" w:fill="990000"/>
            <w:vAlign w:val="center"/>
            <w:hideMark/>
          </w:tcPr>
          <w:p w14:paraId="19F403D7" w14:textId="77777777" w:rsidR="00000000" w:rsidRDefault="00134AC2">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AC78CEB" w14:textId="77777777" w:rsidR="00000000" w:rsidRDefault="00134AC2">
      <w:pPr>
        <w:pStyle w:val="Heading3"/>
        <w:divId w:val="1089349870"/>
        <w:rPr>
          <w:rFonts w:eastAsia="Times New Roman"/>
          <w:lang w:val="en"/>
        </w:rPr>
      </w:pPr>
      <w:bookmarkStart w:id="41" w:name="rfc.section.B"/>
      <w:bookmarkEnd w:id="41"/>
      <w:proofErr w:type="gramStart"/>
      <w:r>
        <w:rPr>
          <w:rFonts w:eastAsia="Times New Roman"/>
          <w:lang w:val="en"/>
        </w:rPr>
        <w:t>Appendix B.</w:t>
      </w:r>
      <w:proofErr w:type="gramEnd"/>
      <w:r>
        <w:rPr>
          <w:rFonts w:eastAsia="Times New Roman"/>
          <w:lang w:val="en"/>
        </w:rPr>
        <w:t>  Acknowledgements</w:t>
      </w:r>
    </w:p>
    <w:p w14:paraId="0475F8E7" w14:textId="77777777" w:rsidR="00000000" w:rsidRDefault="00134AC2">
      <w:pPr>
        <w:pStyle w:val="NormalWeb"/>
        <w:divId w:val="1089349870"/>
        <w:rPr>
          <w:rFonts w:ascii="Verdana" w:hAnsi="Verdana"/>
          <w:color w:val="000000"/>
          <w:lang w:val="en"/>
        </w:rPr>
      </w:pPr>
      <w:r>
        <w:rPr>
          <w:rFonts w:ascii="Verdana" w:hAnsi="Verdana"/>
          <w:color w:val="000000"/>
          <w:lang w:val="en"/>
        </w:rPr>
        <w:t xml:space="preserve">The OpenID Community would like to thank the following people for their contributions to this specification: </w:t>
      </w:r>
    </w:p>
    <w:p w14:paraId="3CDA6E31" w14:textId="77777777" w:rsidR="00000000" w:rsidRDefault="00134AC2">
      <w:pPr>
        <w:pStyle w:val="NormalWeb"/>
        <w:divId w:val="1211921337"/>
        <w:rPr>
          <w:rFonts w:ascii="Verdana" w:hAnsi="Verdana"/>
          <w:color w:val="000000"/>
          <w:lang w:val="en"/>
        </w:rPr>
      </w:pPr>
      <w:r>
        <w:rPr>
          <w:rFonts w:ascii="Verdana" w:hAnsi="Verdana"/>
          <w:color w:val="000000"/>
          <w:lang w:val="en"/>
        </w:rPr>
        <w:t xml:space="preserve">Brian Campbell (bcampbell@pingidentity.com), Ping Identity </w:t>
      </w:r>
    </w:p>
    <w:p w14:paraId="22C21117" w14:textId="77777777" w:rsidR="00000000" w:rsidRDefault="00134AC2">
      <w:pPr>
        <w:pStyle w:val="NormalWeb"/>
        <w:divId w:val="1211921337"/>
        <w:rPr>
          <w:rFonts w:ascii="Verdana" w:hAnsi="Verdana"/>
          <w:color w:val="000000"/>
          <w:lang w:val="en"/>
        </w:rPr>
      </w:pPr>
      <w:r>
        <w:rPr>
          <w:rFonts w:ascii="Verdana" w:hAnsi="Verdana"/>
          <w:color w:val="000000"/>
          <w:lang w:val="en"/>
        </w:rPr>
        <w:t xml:space="preserve">Michael B. Jones (mbj@microsoft.com), Microsoft </w:t>
      </w:r>
    </w:p>
    <w:p w14:paraId="0A16572E" w14:textId="77777777" w:rsidR="00000000" w:rsidRDefault="00134AC2">
      <w:pPr>
        <w:pStyle w:val="NormalWeb"/>
        <w:divId w:val="1211921337"/>
        <w:rPr>
          <w:rFonts w:ascii="Verdana" w:hAnsi="Verdana"/>
          <w:color w:val="000000"/>
          <w:lang w:val="en"/>
        </w:rPr>
      </w:pPr>
      <w:r>
        <w:rPr>
          <w:rFonts w:ascii="Verdana" w:hAnsi="Verdana"/>
          <w:color w:val="000000"/>
          <w:lang w:val="en"/>
        </w:rPr>
        <w:t>Breno de Medeiros (breno@google.com),</w:t>
      </w:r>
      <w:r>
        <w:rPr>
          <w:rFonts w:ascii="Verdana" w:hAnsi="Verdana"/>
          <w:color w:val="000000"/>
          <w:lang w:val="en"/>
        </w:rPr>
        <w:t xml:space="preserve"> Google </w:t>
      </w:r>
    </w:p>
    <w:p w14:paraId="161B3F8D" w14:textId="77777777" w:rsidR="00000000" w:rsidRDefault="00134AC2">
      <w:pPr>
        <w:spacing w:before="0" w:beforeAutospacing="0" w:after="0" w:afterAutospacing="0"/>
        <w:divId w:val="1089349870"/>
        <w:rPr>
          <w:rFonts w:ascii="Verdana" w:eastAsia="Times New Roman" w:hAnsi="Verdana"/>
          <w:color w:val="000000"/>
          <w:lang w:val="en"/>
        </w:rPr>
      </w:pPr>
      <w:bookmarkStart w:id="42" w:name="Notices"/>
      <w:bookmarkEnd w:id="42"/>
    </w:p>
    <w:p w14:paraId="2E61D4C6" w14:textId="77777777" w:rsidR="00000000" w:rsidRDefault="00134AC2">
      <w:pPr>
        <w:spacing w:before="0" w:beforeAutospacing="0" w:after="0" w:afterAutospacing="0"/>
        <w:divId w:val="1089349870"/>
        <w:rPr>
          <w:rFonts w:ascii="Verdana" w:eastAsia="Times New Roman" w:hAnsi="Verdana"/>
          <w:color w:val="000000"/>
          <w:lang w:val="en"/>
        </w:rPr>
      </w:pPr>
      <w:r>
        <w:rPr>
          <w:rFonts w:ascii="Verdana" w:eastAsia="Times New Roman" w:hAnsi="Verdana"/>
          <w:color w:val="000000"/>
          <w:lang w:val="en"/>
        </w:rPr>
        <w:pict>
          <v:rect id="_x0000_i103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5726CFF" w14:textId="77777777">
        <w:trPr>
          <w:divId w:val="1089349870"/>
          <w:trHeight w:val="225"/>
          <w:tblCellSpacing w:w="15" w:type="dxa"/>
        </w:trPr>
        <w:tc>
          <w:tcPr>
            <w:tcW w:w="450" w:type="dxa"/>
            <w:shd w:val="clear" w:color="auto" w:fill="990000"/>
            <w:vAlign w:val="center"/>
            <w:hideMark/>
          </w:tcPr>
          <w:p w14:paraId="7A2C6D84" w14:textId="77777777" w:rsidR="00000000" w:rsidRDefault="00134AC2">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1CC38D8" w14:textId="77777777" w:rsidR="00000000" w:rsidRDefault="00134AC2">
      <w:pPr>
        <w:pStyle w:val="Heading3"/>
        <w:divId w:val="1089349870"/>
        <w:rPr>
          <w:rFonts w:eastAsia="Times New Roman"/>
          <w:lang w:val="en"/>
        </w:rPr>
      </w:pPr>
      <w:bookmarkStart w:id="43" w:name="rfc.section.C"/>
      <w:bookmarkEnd w:id="43"/>
      <w:proofErr w:type="gramStart"/>
      <w:r>
        <w:rPr>
          <w:rFonts w:eastAsia="Times New Roman"/>
          <w:lang w:val="en"/>
        </w:rPr>
        <w:t>Appendix C.</w:t>
      </w:r>
      <w:proofErr w:type="gramEnd"/>
      <w:r>
        <w:rPr>
          <w:rFonts w:eastAsia="Times New Roman"/>
          <w:lang w:val="en"/>
        </w:rPr>
        <w:t>  Notices</w:t>
      </w:r>
    </w:p>
    <w:p w14:paraId="72AD97DF" w14:textId="6A0CC6D9" w:rsidR="00000000" w:rsidRDefault="00134AC2">
      <w:pPr>
        <w:pStyle w:val="NormalWeb"/>
        <w:divId w:val="1089349870"/>
        <w:rPr>
          <w:rFonts w:ascii="Verdana" w:hAnsi="Verdana"/>
          <w:color w:val="000000"/>
          <w:lang w:val="en"/>
        </w:rPr>
      </w:pPr>
      <w:r>
        <w:rPr>
          <w:rFonts w:ascii="Verdana" w:hAnsi="Verdana"/>
          <w:color w:val="000000"/>
          <w:lang w:val="en"/>
        </w:rPr>
        <w:t>Copyrigh</w:t>
      </w:r>
      <w:r>
        <w:rPr>
          <w:rFonts w:ascii="Verdana" w:hAnsi="Verdana"/>
          <w:color w:val="000000"/>
          <w:lang w:val="en"/>
        </w:rPr>
        <w:t xml:space="preserve">t (c) </w:t>
      </w:r>
      <w:del w:id="44" w:author="Author" w:date="2015-03-05T12:52:00Z">
        <w:r>
          <w:rPr>
            <w:rFonts w:ascii="Verdana" w:hAnsi="Verdana"/>
            <w:color w:val="000000"/>
            <w:lang w:val="en"/>
          </w:rPr>
          <w:delText>2014</w:delText>
        </w:r>
      </w:del>
      <w:ins w:id="45" w:author="Author" w:date="2015-03-05T12:52:00Z">
        <w:r>
          <w:rPr>
            <w:rFonts w:ascii="Verdana" w:hAnsi="Verdana"/>
            <w:color w:val="000000"/>
            <w:lang w:val="en"/>
          </w:rPr>
          <w:t>2015</w:t>
        </w:r>
      </w:ins>
      <w:r>
        <w:rPr>
          <w:rFonts w:ascii="Verdana" w:hAnsi="Verdana"/>
          <w:color w:val="000000"/>
          <w:lang w:val="en"/>
        </w:rPr>
        <w:t xml:space="preserve"> The OpenID Foundation. </w:t>
      </w:r>
    </w:p>
    <w:p w14:paraId="08A84B50" w14:textId="77777777" w:rsidR="00000000" w:rsidRDefault="00134AC2">
      <w:pPr>
        <w:pStyle w:val="NormalWeb"/>
        <w:divId w:val="1089349870"/>
        <w:rPr>
          <w:rFonts w:ascii="Verdana" w:hAnsi="Verdana"/>
          <w:color w:val="000000"/>
          <w:lang w:val="en"/>
        </w:rPr>
      </w:pPr>
      <w:r>
        <w:rPr>
          <w:rFonts w:ascii="Verdana" w:hAnsi="Verdana"/>
          <w:color w:val="000000"/>
          <w:lang w:val="en"/>
        </w:rPr>
        <w:t xml:space="preserve">The OpenID Foundation (OIDF) grants to any Contributor, developer, implementer, or other interested party a non-exclusive, royalty free, worldwide copyright license to reproduce, prepare derivative works from, </w:t>
      </w:r>
      <w:r>
        <w:rPr>
          <w:rFonts w:ascii="Verdana" w:hAnsi="Verdana"/>
          <w:color w:val="000000"/>
          <w:lang w:val="en"/>
        </w:rPr>
        <w:t>distribute, perform and display, this Implementers Draft or Final Specification solely for the purposes of (</w:t>
      </w:r>
      <w:proofErr w:type="spellStart"/>
      <w:r>
        <w:rPr>
          <w:rFonts w:ascii="Verdana" w:hAnsi="Verdana"/>
          <w:color w:val="000000"/>
          <w:lang w:val="en"/>
        </w:rPr>
        <w:t>i</w:t>
      </w:r>
      <w:proofErr w:type="spellEnd"/>
      <w:r>
        <w:rPr>
          <w:rFonts w:ascii="Verdana" w:hAnsi="Verdana"/>
          <w:color w:val="000000"/>
          <w:lang w:val="en"/>
        </w:rPr>
        <w:t xml:space="preserve">) developing specifications, and (ii) implementing Implementers Drafts and Final Specifications based on such documents, provided that attribution </w:t>
      </w:r>
      <w:r>
        <w:rPr>
          <w:rFonts w:ascii="Verdana" w:hAnsi="Verdana"/>
          <w:color w:val="000000"/>
          <w:lang w:val="en"/>
        </w:rPr>
        <w:t xml:space="preserve">be made to the OIDF as the source of the material, but that such attribution does not indicate an endorsement by the OIDF. </w:t>
      </w:r>
    </w:p>
    <w:p w14:paraId="3B5DF4EF" w14:textId="77777777" w:rsidR="00000000" w:rsidRDefault="00134AC2">
      <w:pPr>
        <w:pStyle w:val="NormalWeb"/>
        <w:divId w:val="1089349870"/>
        <w:rPr>
          <w:rFonts w:ascii="Verdana" w:hAnsi="Verdana"/>
          <w:color w:val="000000"/>
          <w:lang w:val="en"/>
        </w:rPr>
      </w:pPr>
      <w:r>
        <w:rPr>
          <w:rFonts w:ascii="Verdana" w:hAnsi="Verdana"/>
          <w:color w:val="000000"/>
          <w:lang w:val="en"/>
        </w:rPr>
        <w:t xml:space="preserve">The technology described in this specification was made available from contributions from various sources, including members of the </w:t>
      </w:r>
      <w:r>
        <w:rPr>
          <w:rFonts w:ascii="Verdana" w:hAnsi="Verdana"/>
          <w:color w:val="000000"/>
          <w:lang w:val="en"/>
        </w:rPr>
        <w:t>OpenID Foundation and others. Although the OpenID Foundation has taken steps to help ensure that the technology is available for distribution, it takes no position regarding the validity or scope of any intellectual property or other rights that might be c</w:t>
      </w:r>
      <w:r>
        <w:rPr>
          <w:rFonts w:ascii="Verdana" w:hAnsi="Verdana"/>
          <w:color w:val="000000"/>
          <w:lang w:val="en"/>
        </w:rPr>
        <w:t>laimed to pertain to the implementation or use of the technology described in this specification or the extent to which any license under such rights might or might not be available; neither does it represent that it has made any independent effort to iden</w:t>
      </w:r>
      <w:r>
        <w:rPr>
          <w:rFonts w:ascii="Verdana" w:hAnsi="Verdana"/>
          <w:color w:val="000000"/>
          <w:lang w:val="en"/>
        </w:rPr>
        <w:t>tify any such rights. The OpenID Foundation and the contributors to this specification make no (and hereby expressly disclaim any) warranties (express, implied, or otherwise), including implied warranties of merchantability, non-infringement, fitness for a</w:t>
      </w:r>
      <w:r>
        <w:rPr>
          <w:rFonts w:ascii="Verdana" w:hAnsi="Verdana"/>
          <w:color w:val="000000"/>
          <w:lang w:val="en"/>
        </w:rPr>
        <w:t xml:space="preserve"> particular purpose, or title, related to this specification, and the entire risk as to implementing this specification is assumed by the implementer. The OpenID Intellectual Property Rights policy requires contributors to offer a patent promise not to ass</w:t>
      </w:r>
      <w:r>
        <w:rPr>
          <w:rFonts w:ascii="Verdana" w:hAnsi="Verdana"/>
          <w:color w:val="000000"/>
          <w:lang w:val="en"/>
        </w:rPr>
        <w:t xml:space="preserve">ert certain patent claims against other contributors and against implementers. The OpenID Foundation invites any interested party to bring to its attention any copyrights, patents, patent applications, or other proprietary rights that may cover technology </w:t>
      </w:r>
      <w:r>
        <w:rPr>
          <w:rFonts w:ascii="Verdana" w:hAnsi="Verdana"/>
          <w:color w:val="000000"/>
          <w:lang w:val="en"/>
        </w:rPr>
        <w:t xml:space="preserve">that may be required to practice this specification. </w:t>
      </w:r>
    </w:p>
    <w:p w14:paraId="1E8A497F" w14:textId="77777777" w:rsidR="00000000" w:rsidRDefault="00134AC2">
      <w:pPr>
        <w:spacing w:before="0" w:beforeAutospacing="0" w:after="0" w:afterAutospacing="0"/>
        <w:divId w:val="1089349870"/>
        <w:rPr>
          <w:rFonts w:ascii="Verdana" w:eastAsia="Times New Roman" w:hAnsi="Verdana"/>
          <w:color w:val="000000"/>
          <w:lang w:val="en"/>
        </w:rPr>
      </w:pPr>
      <w:bookmarkStart w:id="46" w:name="History"/>
      <w:bookmarkEnd w:id="46"/>
    </w:p>
    <w:p w14:paraId="3A324A5B" w14:textId="77777777" w:rsidR="00000000" w:rsidRDefault="00134AC2">
      <w:pPr>
        <w:spacing w:before="0" w:beforeAutospacing="0" w:after="0" w:afterAutospacing="0"/>
        <w:divId w:val="1089349870"/>
        <w:rPr>
          <w:rFonts w:ascii="Verdana" w:eastAsia="Times New Roman" w:hAnsi="Verdana"/>
          <w:color w:val="000000"/>
          <w:lang w:val="en"/>
        </w:rPr>
      </w:pPr>
      <w:r>
        <w:rPr>
          <w:rFonts w:ascii="Verdana" w:eastAsia="Times New Roman" w:hAnsi="Verdana"/>
          <w:color w:val="000000"/>
          <w:lang w:val="en"/>
        </w:rPr>
        <w:pict>
          <v:rect id="_x0000_i103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6E1F6ED" w14:textId="77777777">
        <w:trPr>
          <w:divId w:val="1089349870"/>
          <w:trHeight w:val="225"/>
          <w:tblCellSpacing w:w="15" w:type="dxa"/>
        </w:trPr>
        <w:tc>
          <w:tcPr>
            <w:tcW w:w="450" w:type="dxa"/>
            <w:shd w:val="clear" w:color="auto" w:fill="990000"/>
            <w:vAlign w:val="center"/>
            <w:hideMark/>
          </w:tcPr>
          <w:p w14:paraId="365B47E5" w14:textId="77777777" w:rsidR="00000000" w:rsidRDefault="00134AC2">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5CAE108" w14:textId="77777777" w:rsidR="00000000" w:rsidRDefault="00134AC2">
      <w:pPr>
        <w:pStyle w:val="Heading3"/>
        <w:divId w:val="1089349870"/>
        <w:rPr>
          <w:rFonts w:eastAsia="Times New Roman"/>
          <w:lang w:val="en"/>
        </w:rPr>
      </w:pPr>
      <w:bookmarkStart w:id="47" w:name="rfc.section.D"/>
      <w:bookmarkEnd w:id="47"/>
      <w:proofErr w:type="gramStart"/>
      <w:r>
        <w:rPr>
          <w:rFonts w:eastAsia="Times New Roman"/>
          <w:lang w:val="en"/>
        </w:rPr>
        <w:t>Appendix D.</w:t>
      </w:r>
      <w:proofErr w:type="gramEnd"/>
      <w:r>
        <w:rPr>
          <w:rFonts w:eastAsia="Times New Roman"/>
          <w:lang w:val="en"/>
        </w:rPr>
        <w:t>  Document History</w:t>
      </w:r>
    </w:p>
    <w:p w14:paraId="532797D8" w14:textId="77777777" w:rsidR="00000000" w:rsidRDefault="00134AC2">
      <w:pPr>
        <w:pStyle w:val="NormalWeb"/>
        <w:divId w:val="1089349870"/>
        <w:rPr>
          <w:rFonts w:ascii="Verdana" w:hAnsi="Verdana"/>
          <w:color w:val="000000"/>
          <w:lang w:val="en"/>
        </w:rPr>
      </w:pPr>
      <w:r>
        <w:rPr>
          <w:rFonts w:ascii="Verdana" w:hAnsi="Verdana"/>
          <w:color w:val="000000"/>
          <w:lang w:val="en"/>
        </w:rPr>
        <w:t>[</w:t>
      </w:r>
      <w:proofErr w:type="gramStart"/>
      <w:r>
        <w:rPr>
          <w:rFonts w:ascii="Verdana" w:hAnsi="Verdana"/>
          <w:color w:val="000000"/>
          <w:lang w:val="en"/>
        </w:rPr>
        <w:t>[ To</w:t>
      </w:r>
      <w:proofErr w:type="gramEnd"/>
      <w:r>
        <w:rPr>
          <w:rFonts w:ascii="Verdana" w:hAnsi="Verdana"/>
          <w:color w:val="000000"/>
          <w:lang w:val="en"/>
        </w:rPr>
        <w:t xml:space="preserve"> be removed from the final specification ]] </w:t>
      </w:r>
    </w:p>
    <w:p w14:paraId="30F90C31" w14:textId="77777777" w:rsidR="00000000" w:rsidRDefault="00134AC2">
      <w:pPr>
        <w:pStyle w:val="NormalWeb"/>
        <w:divId w:val="1089349870"/>
        <w:rPr>
          <w:ins w:id="48" w:author="Author" w:date="2015-03-05T12:52:00Z"/>
          <w:rFonts w:ascii="Verdana" w:hAnsi="Verdana"/>
          <w:color w:val="000000"/>
          <w:lang w:val="en"/>
        </w:rPr>
      </w:pPr>
      <w:r>
        <w:rPr>
          <w:rFonts w:ascii="Verdana" w:hAnsi="Verdana"/>
          <w:color w:val="000000"/>
          <w:lang w:val="en"/>
        </w:rPr>
        <w:t>-</w:t>
      </w:r>
      <w:ins w:id="49" w:author="Author" w:date="2015-03-05T12:52:00Z">
        <w:r>
          <w:rPr>
            <w:rFonts w:ascii="Verdana" w:hAnsi="Verdana"/>
            <w:color w:val="000000"/>
            <w:lang w:val="en"/>
          </w:rPr>
          <w:t xml:space="preserve">04 </w:t>
        </w:r>
      </w:ins>
    </w:p>
    <w:p w14:paraId="5D557BA8" w14:textId="77777777" w:rsidR="00000000" w:rsidRDefault="00134AC2">
      <w:pPr>
        <w:numPr>
          <w:ilvl w:val="0"/>
          <w:numId w:val="1"/>
        </w:numPr>
        <w:ind w:left="1200" w:right="480"/>
        <w:divId w:val="1089349870"/>
        <w:rPr>
          <w:ins w:id="50" w:author="Author" w:date="2015-03-05T12:52:00Z"/>
          <w:rFonts w:ascii="Verdana" w:eastAsia="Times New Roman" w:hAnsi="Verdana"/>
          <w:color w:val="000000"/>
          <w:lang w:val="en"/>
        </w:rPr>
      </w:pPr>
      <w:ins w:id="51" w:author="Author" w:date="2015-03-05T12:52:00Z">
        <w:r>
          <w:rPr>
            <w:rFonts w:ascii="Verdana" w:eastAsia="Times New Roman" w:hAnsi="Verdana"/>
            <w:color w:val="000000"/>
            <w:lang w:val="en"/>
          </w:rPr>
          <w:t>Added normative language abo</w:t>
        </w:r>
        <w:r>
          <w:rPr>
            <w:rFonts w:ascii="Verdana" w:eastAsia="Times New Roman" w:hAnsi="Verdana"/>
            <w:color w:val="000000"/>
            <w:lang w:val="en"/>
          </w:rPr>
          <w:t xml:space="preserve">ut not caching responses and updated the example Cache-Control directive. </w:t>
        </w:r>
      </w:ins>
    </w:p>
    <w:p w14:paraId="3375BD4A" w14:textId="77777777" w:rsidR="00000000" w:rsidRDefault="00134AC2">
      <w:pPr>
        <w:numPr>
          <w:ilvl w:val="0"/>
          <w:numId w:val="1"/>
        </w:numPr>
        <w:ind w:left="1200" w:right="480"/>
        <w:divId w:val="1089349870"/>
        <w:rPr>
          <w:ins w:id="52" w:author="Author" w:date="2015-03-05T12:52:00Z"/>
          <w:rFonts w:ascii="Verdana" w:eastAsia="Times New Roman" w:hAnsi="Verdana"/>
          <w:color w:val="000000"/>
          <w:lang w:val="en"/>
        </w:rPr>
      </w:pPr>
      <w:ins w:id="53" w:author="Author" w:date="2015-03-05T12:52:00Z">
        <w:r>
          <w:rPr>
            <w:rFonts w:ascii="Verdana" w:eastAsia="Times New Roman" w:hAnsi="Verdana"/>
            <w:color w:val="000000"/>
            <w:lang w:val="en"/>
          </w:rPr>
          <w:t xml:space="preserve">Updated the RFC 2616 reference to RFC 7230. </w:t>
        </w:r>
      </w:ins>
    </w:p>
    <w:p w14:paraId="46EB90E1" w14:textId="77777777" w:rsidR="00000000" w:rsidRDefault="00134AC2">
      <w:pPr>
        <w:pStyle w:val="NormalWeb"/>
        <w:divId w:val="1089349870"/>
        <w:rPr>
          <w:rFonts w:ascii="Verdana" w:hAnsi="Verdana"/>
          <w:color w:val="000000"/>
          <w:lang w:val="en"/>
        </w:rPr>
      </w:pPr>
      <w:ins w:id="54" w:author="Author" w:date="2015-03-05T12:52:00Z">
        <w:r>
          <w:rPr>
            <w:rFonts w:ascii="Verdana" w:hAnsi="Verdana"/>
            <w:color w:val="000000"/>
            <w:lang w:val="en"/>
          </w:rPr>
          <w:t>-</w:t>
        </w:r>
      </w:ins>
      <w:r>
        <w:rPr>
          <w:rFonts w:ascii="Verdana" w:hAnsi="Verdana"/>
          <w:color w:val="000000"/>
          <w:lang w:val="en"/>
        </w:rPr>
        <w:t xml:space="preserve">03 </w:t>
      </w:r>
    </w:p>
    <w:p w14:paraId="5621EF23" w14:textId="77777777" w:rsidR="00000000" w:rsidRDefault="00134AC2">
      <w:pPr>
        <w:numPr>
          <w:ilvl w:val="0"/>
          <w:numId w:val="2"/>
        </w:numPr>
        <w:ind w:left="1200" w:right="480"/>
        <w:divId w:val="1089349870"/>
        <w:rPr>
          <w:rFonts w:ascii="Verdana" w:eastAsia="Times New Roman" w:hAnsi="Verdana"/>
          <w:color w:val="000000"/>
          <w:lang w:val="en"/>
        </w:rPr>
      </w:pPr>
      <w:r>
        <w:rPr>
          <w:rFonts w:ascii="Verdana" w:eastAsia="Times New Roman" w:hAnsi="Verdana"/>
          <w:color w:val="000000"/>
          <w:lang w:val="en"/>
        </w:rPr>
        <w:t xml:space="preserve">Updated dates for final OpenID Connect specifications. </w:t>
      </w:r>
    </w:p>
    <w:p w14:paraId="6EE00507" w14:textId="77777777" w:rsidR="00000000" w:rsidRDefault="00134AC2">
      <w:pPr>
        <w:pStyle w:val="NormalWeb"/>
        <w:divId w:val="1089349870"/>
        <w:rPr>
          <w:rFonts w:ascii="Verdana" w:hAnsi="Verdana"/>
          <w:color w:val="000000"/>
          <w:lang w:val="en"/>
        </w:rPr>
      </w:pPr>
      <w:r>
        <w:rPr>
          <w:rFonts w:ascii="Verdana" w:hAnsi="Verdana"/>
          <w:color w:val="000000"/>
          <w:lang w:val="en"/>
        </w:rPr>
        <w:t xml:space="preserve">-02 </w:t>
      </w:r>
    </w:p>
    <w:p w14:paraId="232DCC4A" w14:textId="77777777" w:rsidR="00000000" w:rsidRDefault="00134AC2">
      <w:pPr>
        <w:numPr>
          <w:ilvl w:val="0"/>
          <w:numId w:val="3"/>
        </w:numPr>
        <w:ind w:left="1200" w:right="480"/>
        <w:divId w:val="1089349870"/>
        <w:rPr>
          <w:rFonts w:ascii="Verdana" w:eastAsia="Times New Roman" w:hAnsi="Verdana"/>
          <w:color w:val="000000"/>
          <w:lang w:val="en"/>
        </w:rPr>
      </w:pPr>
      <w:r>
        <w:rPr>
          <w:rFonts w:ascii="Verdana" w:eastAsia="Times New Roman" w:hAnsi="Verdana"/>
          <w:color w:val="000000"/>
          <w:lang w:val="en"/>
        </w:rPr>
        <w:t xml:space="preserve">Applied review comments by Brian Campbell. </w:t>
      </w:r>
    </w:p>
    <w:p w14:paraId="2F02F858" w14:textId="77777777" w:rsidR="00000000" w:rsidRDefault="00134AC2">
      <w:pPr>
        <w:pStyle w:val="NormalWeb"/>
        <w:divId w:val="1089349870"/>
        <w:rPr>
          <w:rFonts w:ascii="Verdana" w:hAnsi="Verdana"/>
          <w:color w:val="000000"/>
          <w:lang w:val="en"/>
        </w:rPr>
      </w:pPr>
      <w:r>
        <w:rPr>
          <w:rFonts w:ascii="Verdana" w:hAnsi="Verdana"/>
          <w:color w:val="000000"/>
          <w:lang w:val="en"/>
        </w:rPr>
        <w:t xml:space="preserve">-01 </w:t>
      </w:r>
    </w:p>
    <w:p w14:paraId="1FFE0A0F" w14:textId="77777777" w:rsidR="00000000" w:rsidRDefault="00134AC2">
      <w:pPr>
        <w:numPr>
          <w:ilvl w:val="0"/>
          <w:numId w:val="4"/>
        </w:numPr>
        <w:ind w:left="1200" w:right="480"/>
        <w:divId w:val="1089349870"/>
        <w:rPr>
          <w:rFonts w:ascii="Verdana" w:eastAsia="Times New Roman" w:hAnsi="Verdana"/>
          <w:color w:val="000000"/>
          <w:lang w:val="en"/>
        </w:rPr>
      </w:pPr>
      <w:r>
        <w:rPr>
          <w:rFonts w:ascii="Verdana" w:eastAsia="Times New Roman" w:hAnsi="Verdana"/>
          <w:color w:val="000000"/>
          <w:lang w:val="en"/>
        </w:rPr>
        <w:t xml:space="preserve">Created the initial draft by extracting the </w:t>
      </w:r>
      <w:proofErr w:type="spellStart"/>
      <w:r>
        <w:rPr>
          <w:rStyle w:val="HTMLTypewriter"/>
          <w:lang w:val="en"/>
        </w:rPr>
        <w:t>form_post</w:t>
      </w:r>
      <w:proofErr w:type="spellEnd"/>
      <w:r>
        <w:rPr>
          <w:rFonts w:ascii="Verdana" w:eastAsia="Times New Roman" w:hAnsi="Verdana"/>
          <w:color w:val="000000"/>
          <w:lang w:val="en"/>
        </w:rPr>
        <w:t xml:space="preserve"> Response Mode definition from the OAuth 2.0 Multiple Response Type Encoding Practices specification. </w:t>
      </w:r>
    </w:p>
    <w:p w14:paraId="6FD49CDD" w14:textId="77777777" w:rsidR="00000000" w:rsidRDefault="00134AC2">
      <w:pPr>
        <w:spacing w:before="0" w:beforeAutospacing="0" w:after="0" w:afterAutospacing="0"/>
        <w:divId w:val="1089349870"/>
        <w:rPr>
          <w:rFonts w:ascii="Verdana" w:eastAsia="Times New Roman" w:hAnsi="Verdana"/>
          <w:color w:val="000000"/>
          <w:lang w:val="en"/>
        </w:rPr>
      </w:pPr>
      <w:bookmarkStart w:id="55" w:name="rfc.authors"/>
      <w:bookmarkEnd w:id="55"/>
    </w:p>
    <w:p w14:paraId="4A92CC10" w14:textId="77777777" w:rsidR="00000000" w:rsidRDefault="00134AC2">
      <w:pPr>
        <w:spacing w:before="0" w:beforeAutospacing="0" w:after="0" w:afterAutospacing="0"/>
        <w:divId w:val="1089349870"/>
        <w:rPr>
          <w:rFonts w:ascii="Verdana" w:eastAsia="Times New Roman" w:hAnsi="Verdana"/>
          <w:color w:val="000000"/>
          <w:lang w:val="en"/>
        </w:rPr>
      </w:pPr>
      <w:r>
        <w:rPr>
          <w:rFonts w:ascii="Verdana" w:eastAsia="Times New Roman" w:hAnsi="Verdana"/>
          <w:color w:val="000000"/>
          <w:lang w:val="en"/>
        </w:rPr>
        <w:pict>
          <v:rect id="_x0000_i103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29D81B9" w14:textId="77777777">
        <w:trPr>
          <w:divId w:val="1089349870"/>
          <w:trHeight w:val="225"/>
          <w:tblCellSpacing w:w="15" w:type="dxa"/>
        </w:trPr>
        <w:tc>
          <w:tcPr>
            <w:tcW w:w="450" w:type="dxa"/>
            <w:shd w:val="clear" w:color="auto" w:fill="990000"/>
            <w:vAlign w:val="center"/>
            <w:hideMark/>
          </w:tcPr>
          <w:p w14:paraId="7CAB4C5D" w14:textId="77777777" w:rsidR="00000000" w:rsidRDefault="00134AC2">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F866C72" w14:textId="77777777" w:rsidR="00000000" w:rsidRDefault="00134AC2">
      <w:pPr>
        <w:pStyle w:val="Heading3"/>
        <w:divId w:val="1089349870"/>
        <w:rPr>
          <w:rFonts w:eastAsia="Times New Roman"/>
          <w:lang w:val="en"/>
        </w:rPr>
      </w:pPr>
      <w:r>
        <w:rPr>
          <w:rFonts w:eastAsia="Times New Roman"/>
          <w:lang w:val="en"/>
        </w:rPr>
        <w:t>Authors' Addresses</w:t>
      </w:r>
    </w:p>
    <w:tbl>
      <w:tblPr>
        <w:tblW w:w="4950" w:type="pct"/>
        <w:tblCellSpacing w:w="0" w:type="dxa"/>
        <w:tblCellMar>
          <w:left w:w="0" w:type="dxa"/>
          <w:right w:w="0" w:type="dxa"/>
        </w:tblCellMar>
        <w:tblLook w:val="04A0" w:firstRow="1" w:lastRow="0" w:firstColumn="1" w:lastColumn="0" w:noHBand="0" w:noVBand="1"/>
      </w:tblPr>
      <w:tblGrid>
        <w:gridCol w:w="3227"/>
        <w:gridCol w:w="6039"/>
      </w:tblGrid>
      <w:tr w:rsidR="00000000" w14:paraId="26F181D8" w14:textId="77777777">
        <w:trPr>
          <w:divId w:val="1089349870"/>
          <w:tblCellSpacing w:w="0" w:type="dxa"/>
        </w:trPr>
        <w:tc>
          <w:tcPr>
            <w:tcW w:w="0" w:type="auto"/>
            <w:vAlign w:val="center"/>
            <w:hideMark/>
          </w:tcPr>
          <w:p w14:paraId="62FB543D" w14:textId="77777777" w:rsidR="00000000" w:rsidRDefault="00134AC2">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5EDB87B1" w14:textId="77777777" w:rsidR="00000000" w:rsidRDefault="00134AC2">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Michael B. Jones</w:t>
            </w:r>
          </w:p>
        </w:tc>
      </w:tr>
      <w:tr w:rsidR="00000000" w14:paraId="1A9760BE" w14:textId="77777777">
        <w:trPr>
          <w:divId w:val="1089349870"/>
          <w:tblCellSpacing w:w="0" w:type="dxa"/>
        </w:trPr>
        <w:tc>
          <w:tcPr>
            <w:tcW w:w="0" w:type="auto"/>
            <w:vAlign w:val="center"/>
            <w:hideMark/>
          </w:tcPr>
          <w:p w14:paraId="1A0F0E91" w14:textId="77777777" w:rsidR="00000000" w:rsidRDefault="00134AC2">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4EAE9503" w14:textId="77777777" w:rsidR="00000000" w:rsidRDefault="00134AC2">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Microsoft</w:t>
            </w:r>
          </w:p>
        </w:tc>
      </w:tr>
      <w:tr w:rsidR="00000000" w14:paraId="27B72D90" w14:textId="77777777">
        <w:trPr>
          <w:divId w:val="1089349870"/>
          <w:tblCellSpacing w:w="0" w:type="dxa"/>
        </w:trPr>
        <w:tc>
          <w:tcPr>
            <w:tcW w:w="0" w:type="auto"/>
            <w:vAlign w:val="center"/>
            <w:hideMark/>
          </w:tcPr>
          <w:p w14:paraId="3C672BE5" w14:textId="77777777" w:rsidR="00000000" w:rsidRDefault="00134AC2">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5D0BC5FC" w14:textId="77777777" w:rsidR="00000000" w:rsidRDefault="00134AC2">
            <w:pPr>
              <w:spacing w:before="0" w:beforeAutospacing="0" w:after="0" w:afterAutospacing="0"/>
              <w:rPr>
                <w:rFonts w:ascii="Verdana" w:eastAsia="Times New Roman" w:hAnsi="Verdana"/>
                <w:color w:val="000000"/>
                <w:sz w:val="20"/>
                <w:szCs w:val="20"/>
              </w:rPr>
            </w:pPr>
            <w:hyperlink r:id="rId14" w:history="1">
              <w:r>
                <w:rPr>
                  <w:rStyle w:val="Hyperlink"/>
                  <w:rFonts w:ascii="Verdana" w:eastAsia="Times New Roman" w:hAnsi="Verdana"/>
                  <w:sz w:val="20"/>
                  <w:szCs w:val="20"/>
                </w:rPr>
                <w:t>mbj@microsoft.com</w:t>
              </w:r>
            </w:hyperlink>
          </w:p>
        </w:tc>
      </w:tr>
      <w:tr w:rsidR="00000000" w14:paraId="7450094D" w14:textId="77777777">
        <w:trPr>
          <w:divId w:val="1089349870"/>
          <w:tblCellSpacing w:w="0" w:type="dxa"/>
        </w:trPr>
        <w:tc>
          <w:tcPr>
            <w:tcW w:w="0" w:type="auto"/>
            <w:vAlign w:val="center"/>
            <w:hideMark/>
          </w:tcPr>
          <w:p w14:paraId="395BBF0F" w14:textId="77777777" w:rsidR="00000000" w:rsidRDefault="00134AC2">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14:paraId="0FBD82CF" w14:textId="77777777" w:rsidR="00000000" w:rsidRDefault="00134AC2">
            <w:pPr>
              <w:spacing w:before="0" w:beforeAutospacing="0" w:after="0" w:afterAutospacing="0"/>
              <w:rPr>
                <w:rFonts w:ascii="Verdana" w:eastAsia="Times New Roman" w:hAnsi="Verdana"/>
                <w:color w:val="000000"/>
                <w:sz w:val="20"/>
                <w:szCs w:val="20"/>
              </w:rPr>
            </w:pPr>
            <w:hyperlink r:id="rId15" w:history="1">
              <w:r>
                <w:rPr>
                  <w:rStyle w:val="Hyperlink"/>
                  <w:rFonts w:ascii="Verdana" w:eastAsia="Times New Roman" w:hAnsi="Verdana"/>
                  <w:sz w:val="20"/>
                  <w:szCs w:val="20"/>
                </w:rPr>
                <w:t>http://self-issued.info/</w:t>
              </w:r>
            </w:hyperlink>
          </w:p>
        </w:tc>
      </w:tr>
      <w:tr w:rsidR="00000000" w14:paraId="15F1BE38" w14:textId="77777777">
        <w:trPr>
          <w:divId w:val="1089349870"/>
          <w:tblCellSpacing w:w="0" w:type="dxa"/>
        </w:trPr>
        <w:tc>
          <w:tcPr>
            <w:tcW w:w="0" w:type="auto"/>
            <w:vAlign w:val="center"/>
            <w:hideMark/>
          </w:tcPr>
          <w:p w14:paraId="3D81C177" w14:textId="77777777" w:rsidR="00000000" w:rsidRDefault="00134AC2">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35E7BAB0" w14:textId="77777777" w:rsidR="00000000" w:rsidRDefault="00134AC2">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1F29F9CA" w14:textId="77777777">
        <w:trPr>
          <w:divId w:val="1089349870"/>
          <w:tblCellSpacing w:w="0" w:type="dxa"/>
        </w:trPr>
        <w:tc>
          <w:tcPr>
            <w:tcW w:w="0" w:type="auto"/>
            <w:vAlign w:val="center"/>
            <w:hideMark/>
          </w:tcPr>
          <w:p w14:paraId="761B1A5F" w14:textId="77777777" w:rsidR="00000000" w:rsidRDefault="00134AC2">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08CF98EA" w14:textId="77777777" w:rsidR="00000000" w:rsidRDefault="00134AC2">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Brian Campbell</w:t>
            </w:r>
          </w:p>
        </w:tc>
      </w:tr>
      <w:tr w:rsidR="00000000" w14:paraId="32B8C2B9" w14:textId="77777777">
        <w:trPr>
          <w:divId w:val="1089349870"/>
          <w:tblCellSpacing w:w="0" w:type="dxa"/>
        </w:trPr>
        <w:tc>
          <w:tcPr>
            <w:tcW w:w="0" w:type="auto"/>
            <w:vAlign w:val="center"/>
            <w:hideMark/>
          </w:tcPr>
          <w:p w14:paraId="28607760" w14:textId="77777777" w:rsidR="00000000" w:rsidRDefault="00134AC2">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17D0722C" w14:textId="77777777" w:rsidR="00000000" w:rsidRDefault="00134AC2">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Ping Identity</w:t>
            </w:r>
          </w:p>
        </w:tc>
      </w:tr>
      <w:tr w:rsidR="00000000" w14:paraId="01926AF3" w14:textId="77777777">
        <w:trPr>
          <w:divId w:val="1089349870"/>
          <w:tblCellSpacing w:w="0" w:type="dxa"/>
        </w:trPr>
        <w:tc>
          <w:tcPr>
            <w:tcW w:w="0" w:type="auto"/>
            <w:vAlign w:val="center"/>
            <w:hideMark/>
          </w:tcPr>
          <w:p w14:paraId="75130AA5" w14:textId="77777777" w:rsidR="00000000" w:rsidRDefault="00134AC2">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768C5B2B" w14:textId="77777777" w:rsidR="00000000" w:rsidRDefault="00134AC2">
            <w:pPr>
              <w:spacing w:before="0" w:beforeAutospacing="0" w:after="0" w:afterAutospacing="0"/>
              <w:rPr>
                <w:rFonts w:ascii="Verdana" w:eastAsia="Times New Roman" w:hAnsi="Verdana"/>
                <w:color w:val="000000"/>
                <w:sz w:val="20"/>
                <w:szCs w:val="20"/>
              </w:rPr>
            </w:pPr>
            <w:hyperlink r:id="rId16" w:history="1">
              <w:r>
                <w:rPr>
                  <w:rStyle w:val="Hyperlink"/>
                  <w:rFonts w:ascii="Verdana" w:eastAsia="Times New Roman" w:hAnsi="Verdana"/>
                  <w:sz w:val="20"/>
                  <w:szCs w:val="20"/>
                </w:rPr>
                <w:t>brian.d.campbell@gmail.com</w:t>
              </w:r>
            </w:hyperlink>
          </w:p>
        </w:tc>
      </w:tr>
      <w:tr w:rsidR="00000000" w14:paraId="0FD291DF" w14:textId="77777777">
        <w:trPr>
          <w:divId w:val="1089349870"/>
          <w:tblCellSpacing w:w="0" w:type="dxa"/>
        </w:trPr>
        <w:tc>
          <w:tcPr>
            <w:tcW w:w="0" w:type="auto"/>
            <w:vAlign w:val="center"/>
            <w:hideMark/>
          </w:tcPr>
          <w:p w14:paraId="691D9629" w14:textId="77777777" w:rsidR="00000000" w:rsidRDefault="00134AC2">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14:paraId="2F169157" w14:textId="77777777" w:rsidR="00000000" w:rsidRDefault="00134AC2">
            <w:pPr>
              <w:spacing w:before="0" w:beforeAutospacing="0" w:after="0" w:afterAutospacing="0"/>
              <w:rPr>
                <w:rFonts w:ascii="Verdana" w:eastAsia="Times New Roman" w:hAnsi="Verdana"/>
                <w:color w:val="000000"/>
                <w:sz w:val="20"/>
                <w:szCs w:val="20"/>
              </w:rPr>
            </w:pPr>
            <w:hyperlink r:id="rId17" w:history="1">
              <w:r>
                <w:rPr>
                  <w:rStyle w:val="Hyperlink"/>
                  <w:rFonts w:ascii="Verdana" w:eastAsia="Times New Roman" w:hAnsi="Verdana"/>
                  <w:sz w:val="20"/>
                  <w:szCs w:val="20"/>
                </w:rPr>
                <w:t>https://twitter.com/__b_c</w:t>
              </w:r>
            </w:hyperlink>
          </w:p>
        </w:tc>
      </w:tr>
    </w:tbl>
    <w:p w14:paraId="1C32D4A2" w14:textId="77777777" w:rsidR="00134AC2" w:rsidRDefault="00134AC2">
      <w:pPr>
        <w:spacing w:before="0" w:beforeAutospacing="0" w:after="0" w:afterAutospacing="0"/>
        <w:divId w:val="1089349870"/>
        <w:rPr>
          <w:rFonts w:eastAsia="Times New Roman"/>
        </w:rPr>
      </w:pPr>
    </w:p>
    <w:sectPr w:rsidR="00134A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roman"/>
    <w:notTrueType/>
    <w:pitch w:val="default"/>
  </w:font>
  <w:font w:name="Monaco">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A531B"/>
    <w:multiLevelType w:val="multilevel"/>
    <w:tmpl w:val="149CF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35394A"/>
    <w:multiLevelType w:val="multilevel"/>
    <w:tmpl w:val="1AA0D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257689F"/>
    <w:multiLevelType w:val="multilevel"/>
    <w:tmpl w:val="B81C9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4FF277B"/>
    <w:multiLevelType w:val="multilevel"/>
    <w:tmpl w:val="A53EB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134AC2"/>
    <w:rsid w:val="00134AC2"/>
    <w:rsid w:val="008165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Monaco" w:hAnsi="Monaco" w:hint="default"/>
      <w:b/>
      <w:bCs/>
      <w:color w:val="666666"/>
    </w:rPr>
  </w:style>
  <w:style w:type="character" w:customStyle="1" w:styleId="hottext1">
    <w:name w:val="hottext1"/>
    <w:basedOn w:val="DefaultParagraphFont"/>
    <w:rPr>
      <w:rFonts w:ascii="Monaco" w:hAnsi="Monaco"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Monaco" w:hAnsi="Monaco" w:hint="default"/>
      <w:b/>
      <w:bCs/>
      <w:color w:val="666666"/>
    </w:rPr>
  </w:style>
  <w:style w:type="character" w:customStyle="1" w:styleId="hottext2">
    <w:name w:val="hottext2"/>
    <w:basedOn w:val="DefaultParagraphFont"/>
    <w:rPr>
      <w:rFonts w:ascii="Monaco" w:hAnsi="Monaco"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paragraph" w:styleId="Revision">
    <w:name w:val="Revision"/>
    <w:hidden/>
    <w:uiPriority w:val="99"/>
    <w:semiHidden/>
    <w:rsid w:val="00134AC2"/>
    <w:rPr>
      <w:rFonts w:eastAsiaTheme="minorEastAsia"/>
      <w:sz w:val="24"/>
      <w:szCs w:val="24"/>
    </w:rPr>
  </w:style>
  <w:style w:type="paragraph" w:styleId="BalloonText">
    <w:name w:val="Balloon Text"/>
    <w:basedOn w:val="Normal"/>
    <w:link w:val="BalloonTextChar"/>
    <w:uiPriority w:val="99"/>
    <w:semiHidden/>
    <w:unhideWhenUsed/>
    <w:rsid w:val="00134AC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4AC2"/>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Monaco" w:hAnsi="Monaco" w:hint="default"/>
      <w:b/>
      <w:bCs/>
      <w:color w:val="666666"/>
    </w:rPr>
  </w:style>
  <w:style w:type="character" w:customStyle="1" w:styleId="hottext1">
    <w:name w:val="hottext1"/>
    <w:basedOn w:val="DefaultParagraphFont"/>
    <w:rPr>
      <w:rFonts w:ascii="Monaco" w:hAnsi="Monaco"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Monaco" w:hAnsi="Monaco" w:hint="default"/>
      <w:b/>
      <w:bCs/>
      <w:color w:val="666666"/>
    </w:rPr>
  </w:style>
  <w:style w:type="character" w:customStyle="1" w:styleId="hottext2">
    <w:name w:val="hottext2"/>
    <w:basedOn w:val="DefaultParagraphFont"/>
    <w:rPr>
      <w:rFonts w:ascii="Monaco" w:hAnsi="Monaco"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paragraph" w:styleId="Revision">
    <w:name w:val="Revision"/>
    <w:hidden/>
    <w:uiPriority w:val="99"/>
    <w:semiHidden/>
    <w:rsid w:val="00134AC2"/>
    <w:rPr>
      <w:rFonts w:eastAsiaTheme="minorEastAsia"/>
      <w:sz w:val="24"/>
      <w:szCs w:val="24"/>
    </w:rPr>
  </w:style>
  <w:style w:type="paragraph" w:styleId="BalloonText">
    <w:name w:val="Balloon Text"/>
    <w:basedOn w:val="Normal"/>
    <w:link w:val="BalloonTextChar"/>
    <w:uiPriority w:val="99"/>
    <w:semiHidden/>
    <w:unhideWhenUsed/>
    <w:rsid w:val="00134AC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4AC2"/>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9349870">
      <w:bodyDiv w:val="1"/>
      <w:marLeft w:val="480"/>
      <w:marRight w:val="480"/>
      <w:marTop w:val="480"/>
      <w:marBottom w:val="480"/>
      <w:divBdr>
        <w:top w:val="none" w:sz="0" w:space="0" w:color="auto"/>
        <w:left w:val="none" w:sz="0" w:space="0" w:color="auto"/>
        <w:bottom w:val="none" w:sz="0" w:space="0" w:color="auto"/>
        <w:right w:val="none" w:sz="0" w:space="0" w:color="auto"/>
      </w:divBdr>
      <w:divsChild>
        <w:div w:id="1107431705">
          <w:blockQuote w:val="1"/>
          <w:marLeft w:val="720"/>
          <w:marRight w:val="720"/>
          <w:marTop w:val="100"/>
          <w:marBottom w:val="100"/>
          <w:divBdr>
            <w:top w:val="none" w:sz="0" w:space="0" w:color="auto"/>
            <w:left w:val="none" w:sz="0" w:space="0" w:color="auto"/>
            <w:bottom w:val="none" w:sz="0" w:space="0" w:color="auto"/>
            <w:right w:val="none" w:sz="0" w:space="0" w:color="auto"/>
          </w:divBdr>
        </w:div>
        <w:div w:id="225381137">
          <w:marLeft w:val="720"/>
          <w:marRight w:val="0"/>
          <w:marTop w:val="0"/>
          <w:marBottom w:val="0"/>
          <w:divBdr>
            <w:top w:val="none" w:sz="0" w:space="0" w:color="auto"/>
            <w:left w:val="none" w:sz="0" w:space="0" w:color="auto"/>
            <w:bottom w:val="none" w:sz="0" w:space="0" w:color="auto"/>
            <w:right w:val="none" w:sz="0" w:space="0" w:color="auto"/>
          </w:divBdr>
        </w:div>
        <w:div w:id="214005696">
          <w:marLeft w:val="720"/>
          <w:marRight w:val="0"/>
          <w:marTop w:val="0"/>
          <w:marBottom w:val="0"/>
          <w:divBdr>
            <w:top w:val="none" w:sz="0" w:space="0" w:color="auto"/>
            <w:left w:val="none" w:sz="0" w:space="0" w:color="auto"/>
            <w:bottom w:val="none" w:sz="0" w:space="0" w:color="auto"/>
            <w:right w:val="none" w:sz="0" w:space="0" w:color="auto"/>
          </w:divBdr>
        </w:div>
        <w:div w:id="725183739">
          <w:marLeft w:val="720"/>
          <w:marRight w:val="0"/>
          <w:marTop w:val="0"/>
          <w:marBottom w:val="0"/>
          <w:divBdr>
            <w:top w:val="none" w:sz="0" w:space="0" w:color="auto"/>
            <w:left w:val="none" w:sz="0" w:space="0" w:color="auto"/>
            <w:bottom w:val="none" w:sz="0" w:space="0" w:color="auto"/>
            <w:right w:val="none" w:sz="0" w:space="0" w:color="auto"/>
          </w:divBdr>
        </w:div>
        <w:div w:id="12119213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ools.ietf.org/html/rfc2119" TargetMode="External"/><Relationship Id="rId13" Type="http://schemas.openxmlformats.org/officeDocument/2006/relationships/hyperlink" Target="http://www.rfc-editor.org/rfc/rfc6749.txt"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sob@harvard.edu" TargetMode="External"/><Relationship Id="rId12" Type="http://schemas.openxmlformats.org/officeDocument/2006/relationships/hyperlink" Target="http://tools.ietf.org/html/rfc6749" TargetMode="External"/><Relationship Id="rId17" Type="http://schemas.openxmlformats.org/officeDocument/2006/relationships/hyperlink" Target="https://twitter.com/__b_c" TargetMode="External"/><Relationship Id="rId2" Type="http://schemas.openxmlformats.org/officeDocument/2006/relationships/styles" Target="styles.xml"/><Relationship Id="rId16" Type="http://schemas.openxmlformats.org/officeDocument/2006/relationships/hyperlink" Target="mailto:brian.d.campbell@gmail.com" TargetMode="External"/><Relationship Id="rId1" Type="http://schemas.openxmlformats.org/officeDocument/2006/relationships/numbering" Target="numbering.xml"/><Relationship Id="rId6" Type="http://schemas.openxmlformats.org/officeDocument/2006/relationships/hyperlink" Target="http://openid.net/specs/oauth-v2-multiple-response-types-1_0.html" TargetMode="External"/><Relationship Id="rId11" Type="http://schemas.openxmlformats.org/officeDocument/2006/relationships/hyperlink" Target="http://xml.resource.org/public/rfc/xml/rfc2119.xml" TargetMode="External"/><Relationship Id="rId5" Type="http://schemas.openxmlformats.org/officeDocument/2006/relationships/webSettings" Target="webSettings.xml"/><Relationship Id="rId15" Type="http://schemas.openxmlformats.org/officeDocument/2006/relationships/hyperlink" Target="http://self-issued.info/" TargetMode="External"/><Relationship Id="rId10" Type="http://schemas.openxmlformats.org/officeDocument/2006/relationships/hyperlink" Target="http://xml.resource.org/public/rfc/html/rfc2119.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rfc-editor.org/rfc/rfc2119.txt" TargetMode="External"/><Relationship Id="rId14" Type="http://schemas.openxmlformats.org/officeDocument/2006/relationships/hyperlink" Target="mailto:mbj@microsof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2051</Words>
  <Characters>11691</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Draft: OAuth 2.0 Form Post Response Mode - draft 04</vt:lpstr>
    </vt:vector>
  </TitlesOfParts>
  <Company>Microsoft Corporation</Company>
  <LinksUpToDate>false</LinksUpToDate>
  <CharactersWithSpaces>13715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OAuth 2.0 Form Post Response Mode - draft 04</dc:title>
  <dc:creator>Mike Jones</dc:creator>
  <cp:lastModifiedBy>Mike Jones</cp:lastModifiedBy>
  <cp:revision>1</cp:revision>
  <dcterms:created xsi:type="dcterms:W3CDTF">2015-03-05T20:52:00Z</dcterms:created>
  <dcterms:modified xsi:type="dcterms:W3CDTF">2015-03-05T20:54:00Z</dcterms:modified>
</cp:coreProperties>
</file>