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0B2AFE" w14:textId="77777777">
        <w:trPr>
          <w:divId w:val="407925259"/>
          <w:trHeight w:val="225"/>
          <w:tblCellSpacing w:w="15" w:type="dxa"/>
        </w:trPr>
        <w:tc>
          <w:tcPr>
            <w:tcW w:w="450" w:type="dxa"/>
            <w:shd w:val="clear" w:color="auto" w:fill="990000"/>
            <w:vAlign w:val="center"/>
            <w:hideMark/>
          </w:tcPr>
          <w:bookmarkStart w:id="0" w:name="_GoBack"/>
          <w:bookmarkEnd w:id="0"/>
          <w:p w14:paraId="200B355E" w14:textId="77777777" w:rsidR="00000000" w:rsidRDefault="00186923">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514B4F2A" w14:textId="77777777">
        <w:trPr>
          <w:divId w:val="40792525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5658C865" w14:textId="77777777">
              <w:trPr>
                <w:tblCellSpacing w:w="7" w:type="dxa"/>
              </w:trPr>
              <w:tc>
                <w:tcPr>
                  <w:tcW w:w="1650" w:type="pct"/>
                  <w:shd w:val="clear" w:color="auto" w:fill="666666"/>
                  <w:hideMark/>
                </w:tcPr>
                <w:p w14:paraId="6C7D35ED"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1A8AB545"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21F9A4CD" w14:textId="77777777">
              <w:trPr>
                <w:tblCellSpacing w:w="7" w:type="dxa"/>
              </w:trPr>
              <w:tc>
                <w:tcPr>
                  <w:tcW w:w="1650" w:type="pct"/>
                  <w:shd w:val="clear" w:color="auto" w:fill="666666"/>
                  <w:hideMark/>
                </w:tcPr>
                <w:p w14:paraId="270CAA9A"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BF99C9B"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11AF5256" w14:textId="77777777">
              <w:trPr>
                <w:tblCellSpacing w:w="7" w:type="dxa"/>
              </w:trPr>
              <w:tc>
                <w:tcPr>
                  <w:tcW w:w="1650" w:type="pct"/>
                  <w:shd w:val="clear" w:color="auto" w:fill="666666"/>
                  <w:hideMark/>
                </w:tcPr>
                <w:p w14:paraId="013412AF"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5BD7E9E"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7092FCD9" w14:textId="77777777">
              <w:trPr>
                <w:tblCellSpacing w:w="7" w:type="dxa"/>
              </w:trPr>
              <w:tc>
                <w:tcPr>
                  <w:tcW w:w="1650" w:type="pct"/>
                  <w:shd w:val="clear" w:color="auto" w:fill="666666"/>
                  <w:hideMark/>
                </w:tcPr>
                <w:p w14:paraId="0DF67181"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26D278C"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08052A65" w14:textId="77777777">
              <w:trPr>
                <w:tblCellSpacing w:w="7" w:type="dxa"/>
              </w:trPr>
              <w:tc>
                <w:tcPr>
                  <w:tcW w:w="1650" w:type="pct"/>
                  <w:shd w:val="clear" w:color="auto" w:fill="666666"/>
                  <w:hideMark/>
                </w:tcPr>
                <w:p w14:paraId="51FB0C9D"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71FBF93"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0D9EADB" w14:textId="77777777">
              <w:trPr>
                <w:tblCellSpacing w:w="7" w:type="dxa"/>
              </w:trPr>
              <w:tc>
                <w:tcPr>
                  <w:tcW w:w="1650" w:type="pct"/>
                  <w:shd w:val="clear" w:color="auto" w:fill="666666"/>
                  <w:hideMark/>
                </w:tcPr>
                <w:p w14:paraId="49381CD0"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8B63347"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39081D03" w14:textId="77777777">
              <w:trPr>
                <w:tblCellSpacing w:w="7" w:type="dxa"/>
              </w:trPr>
              <w:tc>
                <w:tcPr>
                  <w:tcW w:w="1650" w:type="pct"/>
                  <w:shd w:val="clear" w:color="auto" w:fill="666666"/>
                  <w:hideMark/>
                </w:tcPr>
                <w:p w14:paraId="5313B903" w14:textId="7777777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6AD7FAF" w14:textId="4FA98557" w:rsidR="00000000" w:rsidRDefault="0018692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August </w:t>
                  </w:r>
                  <w:del w:id="1" w:author="Errata" w:date="2014-08-18T14:32:00Z">
                    <w:r>
                      <w:rPr>
                        <w:rFonts w:ascii="Arial" w:eastAsia="Times New Roman" w:hAnsi="Arial" w:cs="Arial"/>
                        <w:color w:val="FFFFFF"/>
                        <w:sz w:val="20"/>
                        <w:szCs w:val="20"/>
                      </w:rPr>
                      <w:delText>10</w:delText>
                    </w:r>
                  </w:del>
                  <w:ins w:id="2" w:author="Errata" w:date="2014-08-18T14:32:00Z">
                    <w:r>
                      <w:rPr>
                        <w:rFonts w:ascii="Arial" w:eastAsia="Times New Roman" w:hAnsi="Arial" w:cs="Arial"/>
                        <w:color w:val="FFFFFF"/>
                        <w:sz w:val="20"/>
                        <w:szCs w:val="20"/>
                      </w:rPr>
                      <w:t>18</w:t>
                    </w:r>
                  </w:ins>
                  <w:r>
                    <w:rPr>
                      <w:rFonts w:ascii="Arial" w:eastAsia="Times New Roman" w:hAnsi="Arial" w:cs="Arial"/>
                      <w:color w:val="FFFFFF"/>
                      <w:sz w:val="20"/>
                      <w:szCs w:val="20"/>
                    </w:rPr>
                    <w:t>, 2014</w:t>
                  </w:r>
                </w:p>
              </w:tc>
            </w:tr>
          </w:tbl>
          <w:p w14:paraId="074DDE06" w14:textId="77777777" w:rsidR="00000000" w:rsidRDefault="00186923">
            <w:pPr>
              <w:spacing w:before="0" w:beforeAutospacing="0" w:after="0" w:afterAutospacing="0"/>
              <w:rPr>
                <w:rFonts w:ascii="Verdana" w:eastAsia="Times New Roman" w:hAnsi="Verdana"/>
                <w:color w:val="000000"/>
              </w:rPr>
            </w:pPr>
          </w:p>
        </w:tc>
      </w:tr>
    </w:tbl>
    <w:p w14:paraId="5128E6EF" w14:textId="37E3DDB6" w:rsidR="00000000" w:rsidRDefault="00186923">
      <w:pPr>
        <w:pStyle w:val="Heading1"/>
        <w:divId w:val="407925259"/>
        <w:rPr>
          <w:rFonts w:eastAsia="Times New Roman"/>
          <w:lang w:val="en"/>
        </w:rPr>
      </w:pPr>
      <w:r>
        <w:rPr>
          <w:rFonts w:eastAsia="Times New Roman"/>
          <w:lang w:val="en"/>
        </w:rPr>
        <w:br/>
        <w:t xml:space="preserve">OpenID Connect Dynamic Client Registration 1.0 </w:t>
      </w:r>
      <w:del w:id="3" w:author="Errata" w:date="2014-08-18T14:32:00Z">
        <w:r>
          <w:rPr>
            <w:rFonts w:eastAsia="Times New Roman"/>
            <w:lang w:val="en"/>
          </w:rPr>
          <w:delText xml:space="preserve">+ Errata </w:delText>
        </w:r>
      </w:del>
      <w:r>
        <w:rPr>
          <w:rFonts w:eastAsia="Times New Roman"/>
          <w:lang w:val="en"/>
        </w:rPr>
        <w:t xml:space="preserve">- draft </w:t>
      </w:r>
      <w:del w:id="4" w:author="Errata" w:date="2014-08-18T14:32:00Z">
        <w:r>
          <w:rPr>
            <w:rFonts w:eastAsia="Times New Roman"/>
            <w:lang w:val="en"/>
          </w:rPr>
          <w:delText>26</w:delText>
        </w:r>
      </w:del>
      <w:ins w:id="5" w:author="Errata" w:date="2014-08-18T14:32:00Z">
        <w:r>
          <w:rPr>
            <w:rFonts w:eastAsia="Times New Roman"/>
            <w:lang w:val="en"/>
          </w:rPr>
          <w:t>27 incorporating errata set 1</w:t>
        </w:r>
      </w:ins>
    </w:p>
    <w:p w14:paraId="29302F26" w14:textId="77777777" w:rsidR="00000000" w:rsidRDefault="00186923">
      <w:pPr>
        <w:pStyle w:val="Heading3"/>
        <w:divId w:val="407925259"/>
        <w:rPr>
          <w:rFonts w:eastAsia="Times New Roman"/>
          <w:lang w:val="en"/>
        </w:rPr>
      </w:pPr>
      <w:r>
        <w:rPr>
          <w:rFonts w:eastAsia="Times New Roman"/>
          <w:lang w:val="en"/>
        </w:rPr>
        <w:t>Abstract</w:t>
      </w:r>
    </w:p>
    <w:p w14:paraId="388D93DB" w14:textId="77777777" w:rsidR="00000000" w:rsidRDefault="00186923">
      <w:pPr>
        <w:pStyle w:val="NormalWeb"/>
        <w:divId w:val="407925259"/>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w:t>
      </w:r>
      <w:r>
        <w:rPr>
          <w:rFonts w:ascii="Verdana" w:hAnsi="Verdana"/>
          <w:color w:val="000000"/>
          <w:lang w:val="en"/>
        </w:rPr>
        <w:t xml:space="preserve">ion about the End-User in an interoperable and REST-like manner. </w:t>
      </w:r>
    </w:p>
    <w:p w14:paraId="2A6E043D" w14:textId="77777777" w:rsidR="00000000" w:rsidRDefault="00186923">
      <w:pPr>
        <w:pStyle w:val="NormalWeb"/>
        <w:divId w:val="407925259"/>
        <w:rPr>
          <w:rFonts w:ascii="Verdana" w:hAnsi="Verdana"/>
          <w:color w:val="000000"/>
          <w:lang w:val="en"/>
        </w:rPr>
      </w:pPr>
      <w:r>
        <w:rPr>
          <w:rFonts w:ascii="Verdana" w:hAnsi="Verdana"/>
          <w:color w:val="000000"/>
          <w:lang w:val="en"/>
        </w:rPr>
        <w:t>This specification defines how an OpenID Connect Relying Party can dynamically register with the End-User's OpenID Provider, providing information about itself to the OpenID Provider, and ob</w:t>
      </w:r>
      <w:r>
        <w:rPr>
          <w:rFonts w:ascii="Verdana" w:hAnsi="Verdana"/>
          <w:color w:val="000000"/>
          <w:lang w:val="en"/>
        </w:rPr>
        <w:t xml:space="preserve">taining information needed to use it, including the OAuth 2.0 Client ID for this Relying Party. </w:t>
      </w:r>
    </w:p>
    <w:p w14:paraId="59A55D2B" w14:textId="77777777" w:rsidR="00000000" w:rsidRDefault="00186923">
      <w:pPr>
        <w:spacing w:before="0" w:beforeAutospacing="0" w:after="0" w:afterAutospacing="0"/>
        <w:divId w:val="407925259"/>
        <w:rPr>
          <w:rFonts w:ascii="Verdana" w:eastAsia="Times New Roman" w:hAnsi="Verdana"/>
          <w:color w:val="000000"/>
          <w:lang w:val="en"/>
        </w:rPr>
      </w:pPr>
      <w:bookmarkStart w:id="6" w:name="toc"/>
      <w:bookmarkEnd w:id="6"/>
    </w:p>
    <w:p w14:paraId="37F41FA0"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2B6E1145" w14:textId="77777777" w:rsidR="00000000" w:rsidRDefault="00186923">
      <w:pPr>
        <w:pStyle w:val="Heading3"/>
        <w:divId w:val="407925259"/>
        <w:rPr>
          <w:rFonts w:eastAsia="Times New Roman"/>
          <w:lang w:val="en"/>
        </w:rPr>
      </w:pPr>
      <w:r>
        <w:rPr>
          <w:rFonts w:eastAsia="Times New Roman"/>
          <w:lang w:val="en"/>
        </w:rPr>
        <w:t>Table of Contents</w:t>
      </w:r>
    </w:p>
    <w:p w14:paraId="38995D3B" w14:textId="77777777" w:rsidR="00000000" w:rsidRDefault="00186923">
      <w:pPr>
        <w:pStyle w:val="toc"/>
        <w:divId w:val="40792525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ClientMetadata" w:history="1">
        <w:r>
          <w:rPr>
            <w:rStyle w:val="Hyperlink"/>
            <w:rFonts w:ascii="Verdana" w:hAnsi="Verdana"/>
            <w:b/>
            <w:bCs/>
            <w:lang w:val="en"/>
          </w:rPr>
          <w:t>2.</w:t>
        </w:r>
      </w:hyperlink>
      <w:r>
        <w:rPr>
          <w:rFonts w:ascii="Verdana" w:hAnsi="Verdana"/>
          <w:color w:val="000000"/>
          <w:lang w:val="en"/>
        </w:rPr>
        <w:t>  Client Metadata</w:t>
      </w:r>
      <w:r>
        <w:rPr>
          <w:rFonts w:ascii="Verdana" w:hAnsi="Verdana"/>
          <w:color w:val="000000"/>
          <w:lang w:val="en"/>
        </w:rPr>
        <w:br/>
        <w:t>    </w:t>
      </w:r>
      <w:hyperlink w:anchor="LanguagesAndScripts" w:history="1">
        <w:r>
          <w:rPr>
            <w:rStyle w:val="Hyperlink"/>
            <w:rFonts w:ascii="Verdana" w:hAnsi="Verdana"/>
            <w:b/>
            <w:bCs/>
            <w:lang w:val="en"/>
          </w:rPr>
          <w:t>2.1.</w:t>
        </w:r>
      </w:hyperlink>
      <w:r>
        <w:rPr>
          <w:rFonts w:ascii="Verdana" w:hAnsi="Verdana"/>
          <w:color w:val="000000"/>
          <w:lang w:val="en"/>
        </w:rPr>
        <w:t>  Metadata Languages and Scripts</w:t>
      </w:r>
      <w:r>
        <w:rPr>
          <w:rFonts w:ascii="Verdana" w:hAnsi="Verdana"/>
          <w:color w:val="000000"/>
          <w:lang w:val="en"/>
        </w:rPr>
        <w:br/>
      </w:r>
      <w:hyperlink w:anchor="ClientRegistration" w:history="1">
        <w:r>
          <w:rPr>
            <w:rStyle w:val="Hyperlink"/>
            <w:rFonts w:ascii="Verdana" w:hAnsi="Verdana"/>
            <w:b/>
            <w:bCs/>
            <w:lang w:val="en"/>
          </w:rPr>
          <w:t>3.</w:t>
        </w:r>
      </w:hyperlink>
      <w:r>
        <w:rPr>
          <w:rFonts w:ascii="Verdana" w:hAnsi="Verdana"/>
          <w:color w:val="000000"/>
          <w:lang w:val="en"/>
        </w:rPr>
        <w:t>  Client Registration Endpoint</w:t>
      </w:r>
      <w:r>
        <w:rPr>
          <w:rFonts w:ascii="Verdana" w:hAnsi="Verdana"/>
          <w:color w:val="000000"/>
          <w:lang w:val="en"/>
        </w:rPr>
        <w:br/>
        <w:t>    </w:t>
      </w:r>
      <w:hyperlink w:anchor="RegistrationRequest" w:history="1">
        <w:r>
          <w:rPr>
            <w:rStyle w:val="Hyperlink"/>
            <w:rFonts w:ascii="Verdana" w:hAnsi="Verdana"/>
            <w:b/>
            <w:bCs/>
            <w:lang w:val="en"/>
          </w:rPr>
          <w:t>3.1.</w:t>
        </w:r>
      </w:hyperlink>
      <w:r>
        <w:rPr>
          <w:rFonts w:ascii="Verdana" w:hAnsi="Verdana"/>
          <w:color w:val="000000"/>
          <w:lang w:val="en"/>
        </w:rPr>
        <w:t>  Client Registration Request</w:t>
      </w:r>
      <w:r>
        <w:rPr>
          <w:rFonts w:ascii="Verdana" w:hAnsi="Verdana"/>
          <w:color w:val="000000"/>
          <w:lang w:val="en"/>
        </w:rPr>
        <w:br/>
        <w:t>    </w:t>
      </w:r>
      <w:hyperlink w:anchor="RegistrationResponse" w:history="1">
        <w:r>
          <w:rPr>
            <w:rStyle w:val="Hyperlink"/>
            <w:rFonts w:ascii="Verdana" w:hAnsi="Verdana"/>
            <w:b/>
            <w:bCs/>
            <w:lang w:val="en"/>
          </w:rPr>
          <w:t>3.2.</w:t>
        </w:r>
      </w:hyperlink>
      <w:r>
        <w:rPr>
          <w:rFonts w:ascii="Verdana" w:hAnsi="Verdana"/>
          <w:color w:val="000000"/>
          <w:lang w:val="en"/>
        </w:rPr>
        <w:t>  Client Registration Response</w:t>
      </w:r>
      <w:r>
        <w:rPr>
          <w:rFonts w:ascii="Verdana" w:hAnsi="Verdana"/>
          <w:color w:val="000000"/>
          <w:lang w:val="en"/>
        </w:rPr>
        <w:br/>
        <w:t>    </w:t>
      </w:r>
      <w:hyperlink w:anchor="RegistrationError" w:history="1">
        <w:r>
          <w:rPr>
            <w:rStyle w:val="Hyperlink"/>
            <w:rFonts w:ascii="Verdana" w:hAnsi="Verdana"/>
            <w:b/>
            <w:bCs/>
            <w:lang w:val="en"/>
          </w:rPr>
          <w:t>3.3.</w:t>
        </w:r>
      </w:hyperlink>
      <w:r>
        <w:rPr>
          <w:rFonts w:ascii="Verdana" w:hAnsi="Verdana"/>
          <w:color w:val="000000"/>
          <w:lang w:val="en"/>
        </w:rPr>
        <w:t>  Client Registration Error Response</w:t>
      </w:r>
      <w:r>
        <w:rPr>
          <w:rFonts w:ascii="Verdana" w:hAnsi="Verdana"/>
          <w:color w:val="000000"/>
          <w:lang w:val="en"/>
        </w:rPr>
        <w:br/>
      </w:r>
      <w:hyperlink w:anchor="ClientConfigurationEndpoint" w:history="1">
        <w:r>
          <w:rPr>
            <w:rStyle w:val="Hyperlink"/>
            <w:rFonts w:ascii="Verdana" w:hAnsi="Verdana"/>
            <w:b/>
            <w:bCs/>
            <w:lang w:val="en"/>
          </w:rPr>
          <w:t>4.</w:t>
        </w:r>
      </w:hyperlink>
      <w:r>
        <w:rPr>
          <w:rFonts w:ascii="Verdana" w:hAnsi="Verdana"/>
          <w:color w:val="000000"/>
          <w:lang w:val="en"/>
        </w:rPr>
        <w:t>  Client Configuration Endpoint</w:t>
      </w:r>
      <w:r>
        <w:rPr>
          <w:rFonts w:ascii="Verdana" w:hAnsi="Verdana"/>
          <w:color w:val="000000"/>
          <w:lang w:val="en"/>
        </w:rPr>
        <w:br/>
        <w:t>    </w:t>
      </w:r>
      <w:hyperlink w:anchor="AccessURL" w:history="1">
        <w:r>
          <w:rPr>
            <w:rStyle w:val="Hyperlink"/>
            <w:rFonts w:ascii="Verdana" w:hAnsi="Verdana"/>
            <w:b/>
            <w:bCs/>
            <w:lang w:val="en"/>
          </w:rPr>
          <w:t>4.1.</w:t>
        </w:r>
      </w:hyperlink>
      <w:r>
        <w:rPr>
          <w:rFonts w:ascii="Verdana" w:hAnsi="Verdana"/>
          <w:color w:val="000000"/>
          <w:lang w:val="en"/>
        </w:rPr>
        <w:t>  Forming the Client Configuration Endpoint URL</w:t>
      </w:r>
      <w:r>
        <w:rPr>
          <w:rFonts w:ascii="Verdana" w:hAnsi="Verdana"/>
          <w:color w:val="000000"/>
          <w:lang w:val="en"/>
        </w:rPr>
        <w:br/>
        <w:t>    </w:t>
      </w:r>
      <w:hyperlink w:anchor="ReadRequest" w:history="1">
        <w:r>
          <w:rPr>
            <w:rStyle w:val="Hyperlink"/>
            <w:rFonts w:ascii="Verdana" w:hAnsi="Verdana"/>
            <w:b/>
            <w:bCs/>
            <w:lang w:val="en"/>
          </w:rPr>
          <w:t>4.2.</w:t>
        </w:r>
      </w:hyperlink>
      <w:r>
        <w:rPr>
          <w:rFonts w:ascii="Verdana" w:hAnsi="Verdana"/>
          <w:color w:val="000000"/>
          <w:lang w:val="en"/>
        </w:rPr>
        <w:t>  Cli</w:t>
      </w:r>
      <w:r>
        <w:rPr>
          <w:rFonts w:ascii="Verdana" w:hAnsi="Verdana"/>
          <w:color w:val="000000"/>
          <w:lang w:val="en"/>
        </w:rPr>
        <w:t>ent Read Request</w:t>
      </w:r>
      <w:r>
        <w:rPr>
          <w:rFonts w:ascii="Verdana" w:hAnsi="Verdana"/>
          <w:color w:val="000000"/>
          <w:lang w:val="en"/>
        </w:rPr>
        <w:br/>
        <w:t>    </w:t>
      </w:r>
      <w:hyperlink w:anchor="ReadResponse" w:history="1">
        <w:r>
          <w:rPr>
            <w:rStyle w:val="Hyperlink"/>
            <w:rFonts w:ascii="Verdana" w:hAnsi="Verdana"/>
            <w:b/>
            <w:bCs/>
            <w:lang w:val="en"/>
          </w:rPr>
          <w:t>4.3.</w:t>
        </w:r>
      </w:hyperlink>
      <w:r>
        <w:rPr>
          <w:rFonts w:ascii="Verdana" w:hAnsi="Verdana"/>
          <w:color w:val="000000"/>
          <w:lang w:val="en"/>
        </w:rPr>
        <w:t>  Client Read Response</w:t>
      </w:r>
      <w:r>
        <w:rPr>
          <w:rFonts w:ascii="Verdana" w:hAnsi="Verdana"/>
          <w:color w:val="000000"/>
          <w:lang w:val="en"/>
        </w:rPr>
        <w:br/>
        <w:t>    </w:t>
      </w:r>
      <w:hyperlink w:anchor="ReadError" w:history="1">
        <w:r>
          <w:rPr>
            <w:rStyle w:val="Hyperlink"/>
            <w:rFonts w:ascii="Verdana" w:hAnsi="Verdana"/>
            <w:b/>
            <w:bCs/>
            <w:lang w:val="en"/>
          </w:rPr>
          <w:t>4.4.</w:t>
        </w:r>
      </w:hyperlink>
      <w:r>
        <w:rPr>
          <w:rFonts w:ascii="Verdana" w:hAnsi="Verdana"/>
          <w:color w:val="000000"/>
          <w:lang w:val="en"/>
        </w:rPr>
        <w:t>  Client Read Error Response</w:t>
      </w:r>
      <w:r>
        <w:rPr>
          <w:rFonts w:ascii="Verdana" w:hAnsi="Verdana"/>
          <w:color w:val="000000"/>
          <w:lang w:val="en"/>
        </w:rPr>
        <w:br/>
      </w:r>
      <w:hyperlink w:anchor="SectorIdentifierValidation" w:history="1">
        <w:r>
          <w:rPr>
            <w:rStyle w:val="Hyperlink"/>
            <w:rFonts w:ascii="Verdana" w:hAnsi="Verdana"/>
            <w:b/>
            <w:bCs/>
            <w:lang w:val="en"/>
          </w:rPr>
          <w:t>5.</w:t>
        </w:r>
      </w:hyperlink>
      <w:r>
        <w:rPr>
          <w:rFonts w:ascii="Verdana" w:hAnsi="Verdana"/>
          <w:color w:val="000000"/>
          <w:lang w:val="en"/>
        </w:rPr>
        <w:t>  "sector_identifier_uri" Validation</w:t>
      </w:r>
      <w:r>
        <w:rPr>
          <w:rFonts w:ascii="Verdana" w:hAnsi="Verdana"/>
          <w:color w:val="000000"/>
          <w:lang w:val="en"/>
        </w:rPr>
        <w:br/>
      </w:r>
      <w:hyperlink w:anchor="StringOps" w:history="1">
        <w:r>
          <w:rPr>
            <w:rStyle w:val="Hyperlink"/>
            <w:rFonts w:ascii="Verdana" w:hAnsi="Verdana"/>
            <w:b/>
            <w:bCs/>
            <w:lang w:val="en"/>
          </w:rPr>
          <w:t>6.</w:t>
        </w:r>
      </w:hyperlink>
      <w:r>
        <w:rPr>
          <w:rFonts w:ascii="Verdana" w:hAnsi="Verdana"/>
          <w:color w:val="000000"/>
          <w:lang w:val="en"/>
        </w:rPr>
        <w:t>  String Operations</w:t>
      </w:r>
      <w:r>
        <w:rPr>
          <w:rFonts w:ascii="Verdana" w:hAnsi="Verdana"/>
          <w:color w:val="000000"/>
          <w:lang w:val="en"/>
        </w:rPr>
        <w:br/>
      </w:r>
      <w:hyperlink w:anchor="Validation" w:history="1">
        <w:r>
          <w:rPr>
            <w:rStyle w:val="Hyperlink"/>
            <w:rFonts w:ascii="Verdana" w:hAnsi="Verdana"/>
            <w:b/>
            <w:bCs/>
            <w:lang w:val="en"/>
          </w:rPr>
          <w:t>7.</w:t>
        </w:r>
      </w:hyperlink>
      <w:r>
        <w:rPr>
          <w:rFonts w:ascii="Verdana" w:hAnsi="Verdana"/>
          <w:color w:val="000000"/>
          <w:lang w:val="en"/>
        </w:rPr>
        <w:t>  Validation</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hyperlink w:anchor="PreFinalIETFSpecs" w:history="1">
        <w:r>
          <w:rPr>
            <w:rStyle w:val="Hyperlink"/>
            <w:rFonts w:ascii="Verdana" w:hAnsi="Verdana"/>
            <w:b/>
            <w:bCs/>
            <w:lang w:val="en"/>
          </w:rPr>
          <w:t>8.1.</w:t>
        </w:r>
      </w:hyperlink>
      <w:r>
        <w:rPr>
          <w:rFonts w:ascii="Verdana" w:hAnsi="Verdana"/>
          <w:color w:val="000000"/>
          <w:lang w:val="en"/>
        </w:rPr>
        <w:t>  Pre-Final IETF Specifications</w:t>
      </w:r>
      <w:r>
        <w:rPr>
          <w:rFonts w:ascii="Verdana" w:hAnsi="Verdana"/>
          <w:color w:val="000000"/>
          <w:lang w:val="en"/>
        </w:rPr>
        <w:br/>
        <w:t>    </w:t>
      </w:r>
      <w:hyperlink w:anchor="StatelessRegistration" w:history="1">
        <w:r>
          <w:rPr>
            <w:rStyle w:val="Hyperlink"/>
            <w:rFonts w:ascii="Verdana" w:hAnsi="Verdana"/>
            <w:b/>
            <w:bCs/>
            <w:lang w:val="en"/>
          </w:rPr>
          <w:t>8.2.</w:t>
        </w:r>
      </w:hyperlink>
      <w:r>
        <w:rPr>
          <w:rFonts w:ascii="Verdana" w:hAnsi="Verdana"/>
          <w:color w:val="000000"/>
          <w:lang w:val="en"/>
        </w:rPr>
        <w:t>  Implementation Notes on Stateless Dynamic Client Registration</w:t>
      </w:r>
      <w:r>
        <w:rPr>
          <w:rFonts w:ascii="Verdana" w:hAnsi="Verdana"/>
          <w:color w:val="000000"/>
          <w:lang w:val="en"/>
        </w:rPr>
        <w:br/>
      </w:r>
      <w:hyperlink w:anchor="Security" w:history="1">
        <w:r>
          <w:rPr>
            <w:rStyle w:val="Hyperlink"/>
            <w:rFonts w:ascii="Verdana" w:hAnsi="Verdana"/>
            <w:b/>
            <w:bCs/>
            <w:lang w:val="en"/>
          </w:rPr>
          <w:t>9.</w:t>
        </w:r>
      </w:hyperlink>
      <w:r>
        <w:rPr>
          <w:rFonts w:ascii="Verdana" w:hAnsi="Verdana"/>
          <w:color w:val="000000"/>
          <w:lang w:val="en"/>
        </w:rPr>
        <w:t>  Security Considerations</w:t>
      </w:r>
      <w:r>
        <w:rPr>
          <w:rFonts w:ascii="Verdana" w:hAnsi="Verdana"/>
          <w:color w:val="000000"/>
          <w:lang w:val="en"/>
        </w:rPr>
        <w:br/>
        <w:t>    </w:t>
      </w:r>
      <w:hyperlink w:anchor="Impersonation" w:history="1">
        <w:r>
          <w:rPr>
            <w:rStyle w:val="Hyperlink"/>
            <w:rFonts w:ascii="Verdana" w:hAnsi="Verdana"/>
            <w:b/>
            <w:bCs/>
            <w:lang w:val="en"/>
          </w:rPr>
          <w:t>9.1.</w:t>
        </w:r>
      </w:hyperlink>
      <w:r>
        <w:rPr>
          <w:rFonts w:ascii="Verdana" w:hAnsi="Verdana"/>
          <w:color w:val="000000"/>
          <w:lang w:val="en"/>
        </w:rPr>
        <w:t>  Impersonation</w:t>
      </w:r>
      <w:r>
        <w:rPr>
          <w:rFonts w:ascii="Verdana" w:hAnsi="Verdana"/>
          <w:color w:val="000000"/>
          <w:lang w:val="en"/>
        </w:rPr>
        <w:br/>
        <w:t>    </w:t>
      </w:r>
      <w:hyperlink w:anchor="NativeCodeLeakage" w:history="1">
        <w:r>
          <w:rPr>
            <w:rStyle w:val="Hyperlink"/>
            <w:rFonts w:ascii="Verdana" w:hAnsi="Verdana"/>
            <w:b/>
            <w:bCs/>
            <w:lang w:val="en"/>
          </w:rPr>
          <w:t>9.2.</w:t>
        </w:r>
      </w:hyperlink>
      <w:r>
        <w:rPr>
          <w:rFonts w:ascii="Verdana" w:hAnsi="Verdana"/>
          <w:color w:val="000000"/>
          <w:lang w:val="en"/>
        </w:rPr>
        <w:t>  Native Code Leakage</w:t>
      </w:r>
      <w:r>
        <w:rPr>
          <w:rFonts w:ascii="Verdana" w:hAnsi="Verdana"/>
          <w:color w:val="000000"/>
          <w:lang w:val="en"/>
        </w:rPr>
        <w:br/>
        <w:t>    </w:t>
      </w:r>
      <w:hyperlink w:anchor="TLSRequirements" w:history="1">
        <w:r>
          <w:rPr>
            <w:rStyle w:val="Hyperlink"/>
            <w:rFonts w:ascii="Verdana" w:hAnsi="Verdana"/>
            <w:b/>
            <w:bCs/>
            <w:lang w:val="en"/>
          </w:rPr>
          <w:t>9.3.</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6E9A801D"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br w:type="textWrapping" w:clear="all"/>
      </w:r>
      <w:bookmarkStart w:id="7" w:name="Introduction"/>
      <w:bookmarkEnd w:id="7"/>
    </w:p>
    <w:p w14:paraId="3831D704"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AABEC9" w14:textId="77777777">
        <w:trPr>
          <w:divId w:val="407925259"/>
          <w:trHeight w:val="225"/>
          <w:tblCellSpacing w:w="15" w:type="dxa"/>
        </w:trPr>
        <w:tc>
          <w:tcPr>
            <w:tcW w:w="450" w:type="dxa"/>
            <w:shd w:val="clear" w:color="auto" w:fill="990000"/>
            <w:vAlign w:val="center"/>
            <w:hideMark/>
          </w:tcPr>
          <w:p w14:paraId="6B127F4E"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65EAC8" w14:textId="77777777" w:rsidR="00000000" w:rsidRDefault="00186923">
      <w:pPr>
        <w:pStyle w:val="Heading3"/>
        <w:divId w:val="407925259"/>
        <w:rPr>
          <w:rFonts w:eastAsia="Times New Roman"/>
          <w:lang w:val="en"/>
        </w:rPr>
      </w:pPr>
      <w:bookmarkStart w:id="8" w:name="rfc.section.1"/>
      <w:bookmarkEnd w:id="8"/>
      <w:r>
        <w:rPr>
          <w:rFonts w:eastAsia="Times New Roman"/>
          <w:lang w:val="en"/>
        </w:rPr>
        <w:t>1.  Introduction</w:t>
      </w:r>
    </w:p>
    <w:p w14:paraId="24ECB241"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277F38EA" w14:textId="77777777" w:rsidR="00000000" w:rsidRDefault="00186923">
      <w:pPr>
        <w:pStyle w:val="NormalWeb"/>
        <w:divId w:val="407925259"/>
        <w:rPr>
          <w:rFonts w:ascii="Verdana" w:hAnsi="Verdana"/>
          <w:color w:val="000000"/>
          <w:lang w:val="en"/>
        </w:rPr>
      </w:pPr>
      <w:r>
        <w:rPr>
          <w:rFonts w:ascii="Verdana" w:hAnsi="Verdana"/>
          <w:color w:val="000000"/>
          <w:lang w:val="en"/>
        </w:rPr>
        <w:t>In order for an OpenID Connect Relying Party to utilize OpenID Connect services for an End-User, the RP needs to register with the OpenID Provider to provide the OP information about itself and to obtain informatio</w:t>
      </w:r>
      <w:r>
        <w:rPr>
          <w:rFonts w:ascii="Verdana" w:hAnsi="Verdana"/>
          <w:color w:val="000000"/>
          <w:lang w:val="en"/>
        </w:rPr>
        <w:t xml:space="preserve">n needed to use it, including an OAuth 2.0 Client ID. This document describes how an RP can register with an OP, and how registration information for the RP can be retrieved. </w:t>
      </w:r>
    </w:p>
    <w:p w14:paraId="56B71F8E" w14:textId="77777777" w:rsidR="00000000" w:rsidRDefault="00186923">
      <w:pPr>
        <w:spacing w:before="0" w:beforeAutospacing="0" w:after="0" w:afterAutospacing="0"/>
        <w:divId w:val="407925259"/>
        <w:rPr>
          <w:rFonts w:ascii="Verdana" w:eastAsia="Times New Roman" w:hAnsi="Verdana"/>
          <w:color w:val="000000"/>
          <w:lang w:val="en"/>
        </w:rPr>
      </w:pPr>
      <w:bookmarkStart w:id="9" w:name="rnc"/>
      <w:bookmarkEnd w:id="9"/>
    </w:p>
    <w:p w14:paraId="4A426D6B"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6E8255" w14:textId="77777777">
        <w:trPr>
          <w:divId w:val="407925259"/>
          <w:trHeight w:val="225"/>
          <w:tblCellSpacing w:w="15" w:type="dxa"/>
        </w:trPr>
        <w:tc>
          <w:tcPr>
            <w:tcW w:w="450" w:type="dxa"/>
            <w:shd w:val="clear" w:color="auto" w:fill="990000"/>
            <w:vAlign w:val="center"/>
            <w:hideMark/>
          </w:tcPr>
          <w:p w14:paraId="716C6BBF"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8AF224" w14:textId="77777777" w:rsidR="00000000" w:rsidRDefault="00186923">
      <w:pPr>
        <w:pStyle w:val="Heading3"/>
        <w:divId w:val="407925259"/>
        <w:rPr>
          <w:rFonts w:eastAsia="Times New Roman"/>
          <w:lang w:val="en"/>
        </w:rPr>
      </w:pPr>
      <w:bookmarkStart w:id="10" w:name="rfc.section.1.1"/>
      <w:bookmarkEnd w:id="10"/>
      <w:r>
        <w:rPr>
          <w:rFonts w:eastAsia="Times New Roman"/>
          <w:lang w:val="en"/>
        </w:rPr>
        <w:t>1.1.  Requirements Notation and Conventions</w:t>
      </w:r>
    </w:p>
    <w:p w14:paraId="0E77FAD7"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2BDEC094" w14:textId="77777777" w:rsidR="00000000" w:rsidRDefault="00186923">
      <w:pPr>
        <w:pStyle w:val="NormalWeb"/>
        <w:divId w:val="407925259"/>
        <w:rPr>
          <w:rFonts w:ascii="Verdana" w:hAnsi="Verdana"/>
          <w:color w:val="000000"/>
          <w:lang w:val="en"/>
        </w:rPr>
      </w:pPr>
      <w:r>
        <w:rPr>
          <w:rFonts w:ascii="Verdana" w:hAnsi="Verdana"/>
          <w:color w:val="000000"/>
          <w:lang w:val="en"/>
        </w:rPr>
        <w:t>In</w:t>
      </w:r>
      <w:r>
        <w:rPr>
          <w:rFonts w:ascii="Verdana" w:hAnsi="Verdana"/>
          <w:color w:val="000000"/>
          <w:lang w:val="en"/>
        </w:rPr>
        <w:t xml:space="preserve"> the .txt version of this document, values are quoted to indicate that they are to be taken literally. When using these values in protocol messages, the quotes MUST NOT be used as part of the value. In the HTML version of this document, values to be taken </w:t>
      </w:r>
      <w:r>
        <w:rPr>
          <w:rFonts w:ascii="Verdana" w:hAnsi="Verdana"/>
          <w:color w:val="000000"/>
          <w:lang w:val="en"/>
        </w:rPr>
        <w:t xml:space="preserve">literally are indicated by the use of </w:t>
      </w:r>
      <w:r>
        <w:rPr>
          <w:rStyle w:val="HTMLTypewriter"/>
          <w:lang w:val="en"/>
        </w:rPr>
        <w:t>this fixed-width font</w:t>
      </w:r>
      <w:r>
        <w:rPr>
          <w:rFonts w:ascii="Verdana" w:hAnsi="Verdana"/>
          <w:color w:val="000000"/>
          <w:lang w:val="en"/>
        </w:rPr>
        <w:t xml:space="preserve">. </w:t>
      </w:r>
    </w:p>
    <w:p w14:paraId="1B8EC9A1"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[JWS] and </w:t>
      </w:r>
      <w:hyperlink w:anchor="JWE" w:history="1">
        <w:r>
          <w:rPr>
            <w:rStyle w:val="Hyperlink"/>
            <w:rFonts w:ascii="Verdana" w:hAnsi="Verdana"/>
            <w:u w:val="none"/>
            <w:lang w:val="en"/>
          </w:rPr>
          <w:t>JSON Web Encr</w:t>
        </w:r>
        <w:r>
          <w:rPr>
            <w:rStyle w:val="Hyperlink"/>
            <w:rFonts w:ascii="Verdana" w:hAnsi="Verdana"/>
            <w:u w:val="none"/>
            <w:lang w:val="en"/>
          </w:rPr>
          <w:t>yption (JWE)</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data structures in this specification utilize the JWS Compact Serialization or the JWE Compact Serialization; the JWS JSON Serialization and the JWE JS</w:t>
      </w:r>
      <w:r>
        <w:rPr>
          <w:rFonts w:ascii="Verdana" w:hAnsi="Verdana"/>
          <w:color w:val="000000"/>
          <w:lang w:val="en"/>
        </w:rPr>
        <w:t xml:space="preserve">ON Serialization are not used. </w:t>
      </w:r>
    </w:p>
    <w:p w14:paraId="4FD9F37D" w14:textId="77777777" w:rsidR="00000000" w:rsidRDefault="00186923">
      <w:pPr>
        <w:spacing w:before="0" w:beforeAutospacing="0" w:after="0" w:afterAutospacing="0"/>
        <w:divId w:val="407925259"/>
        <w:rPr>
          <w:rFonts w:ascii="Verdana" w:eastAsia="Times New Roman" w:hAnsi="Verdana"/>
          <w:color w:val="000000"/>
          <w:lang w:val="en"/>
        </w:rPr>
      </w:pPr>
      <w:bookmarkStart w:id="11" w:name="Terminology"/>
      <w:bookmarkEnd w:id="11"/>
    </w:p>
    <w:p w14:paraId="775EDF9E"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0B5848" w14:textId="77777777">
        <w:trPr>
          <w:divId w:val="407925259"/>
          <w:trHeight w:val="225"/>
          <w:tblCellSpacing w:w="15" w:type="dxa"/>
        </w:trPr>
        <w:tc>
          <w:tcPr>
            <w:tcW w:w="450" w:type="dxa"/>
            <w:shd w:val="clear" w:color="auto" w:fill="990000"/>
            <w:vAlign w:val="center"/>
            <w:hideMark/>
          </w:tcPr>
          <w:p w14:paraId="0DB5AF1B"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4681D8" w14:textId="77777777" w:rsidR="00000000" w:rsidRDefault="00186923">
      <w:pPr>
        <w:pStyle w:val="Heading3"/>
        <w:divId w:val="407925259"/>
        <w:rPr>
          <w:rFonts w:eastAsia="Times New Roman"/>
          <w:lang w:val="en"/>
        </w:rPr>
      </w:pPr>
      <w:bookmarkStart w:id="12" w:name="rfc.section.1.2"/>
      <w:bookmarkEnd w:id="12"/>
      <w:r>
        <w:rPr>
          <w:rFonts w:eastAsia="Times New Roman"/>
          <w:lang w:val="en"/>
        </w:rPr>
        <w:t xml:space="preserve">1.2.  </w:t>
      </w:r>
      <w:r>
        <w:rPr>
          <w:rFonts w:eastAsia="Times New Roman"/>
          <w:lang w:val="en"/>
        </w:rPr>
        <w:t>Terminology</w:t>
      </w:r>
    </w:p>
    <w:p w14:paraId="7FF02471" w14:textId="77777777" w:rsidR="00000000" w:rsidRDefault="00186923">
      <w:pPr>
        <w:pStyle w:val="NormalWeb"/>
        <w:divId w:val="407925259"/>
        <w:rPr>
          <w:rFonts w:ascii="Verdana" w:hAnsi="Verdana"/>
          <w:color w:val="000000"/>
          <w:lang w:val="en"/>
        </w:rPr>
      </w:pPr>
      <w:r>
        <w:rPr>
          <w:rFonts w:ascii="Verdana" w:hAnsi="Verdana"/>
          <w:color w:val="000000"/>
          <w:lang w:val="en"/>
        </w:rPr>
        <w:t>This specification uses the terms "Access Token", "Authorization Code", "Authorization Endpoint", "Authorization Grant", "Authorization Server", "Client", "Client Authentication", "Client Identifier", "Client Secret", "Grant Type", "Protected R</w:t>
      </w:r>
      <w:r>
        <w:rPr>
          <w:rFonts w:ascii="Verdana" w:hAnsi="Verdana"/>
          <w:color w:val="000000"/>
          <w:lang w:val="en"/>
        </w:rPr>
        <w:t xml:space="preserve">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w:t>
      </w:r>
      <w:r>
        <w:rPr>
          <w:rFonts w:ascii="Verdana" w:hAnsi="Verdana"/>
          <w:color w:val="000000"/>
          <w:lang w:val="en"/>
        </w:rPr>
        <w:t xml:space="preserve">erms "JSON Web Token (JWT)" and "Nested JWT"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[JWT], and the terms defined by </w:t>
      </w:r>
      <w:hyperlink w:anchor="OpenID.Core" w:history="1">
        <w:r>
          <w:rPr>
            <w:rStyle w:val="Hyperlink"/>
            <w:rFonts w:ascii="Verdana" w:hAnsi="Verdana"/>
            <w:u w:val="none"/>
            <w:lang w:val="en"/>
          </w:rPr>
          <w:t>OpenID Co</w:t>
        </w:r>
        <w:r>
          <w:rPr>
            <w:rStyle w:val="Hyperlink"/>
            <w:rFonts w:ascii="Verdana" w:hAnsi="Verdana"/>
            <w:u w:val="none"/>
            <w:lang w:val="en"/>
          </w:rPr>
          <w:t>nnect Core 1.0</w:t>
        </w:r>
        <w:r>
          <w:rPr>
            <w:rStyle w:val="Hyperlink"/>
            <w:rFonts w:ascii="Verdana" w:hAnsi="Verdana"/>
            <w:vanish/>
            <w:u w:val="none"/>
            <w:lang w:val="en"/>
          </w:rPr>
          <w:t xml:space="preserve"> (Sakimura, N., Bradley, J., Jones, M., de Medeiros, B., and C. Mortimore, “OpenID Connect Core 1.0,” August 2014.)</w:t>
        </w:r>
      </w:hyperlink>
      <w:r>
        <w:rPr>
          <w:rFonts w:ascii="Verdana" w:hAnsi="Verdana"/>
          <w:color w:val="000000"/>
          <w:lang w:val="en"/>
        </w:rPr>
        <w:t xml:space="preserve"> [OpenID.Core]. </w:t>
      </w:r>
    </w:p>
    <w:p w14:paraId="3AB2EF3F"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This specification defines the following additional terms: </w:t>
      </w:r>
    </w:p>
    <w:p w14:paraId="7D9128D0" w14:textId="77777777" w:rsidR="00000000" w:rsidRDefault="00186923">
      <w:pPr>
        <w:spacing w:before="0" w:beforeAutospacing="0" w:after="0" w:afterAutospacing="0"/>
        <w:divId w:val="1597979766"/>
        <w:rPr>
          <w:rFonts w:ascii="Verdana" w:eastAsia="Times New Roman" w:hAnsi="Verdana"/>
          <w:color w:val="000000"/>
          <w:lang w:val="en"/>
        </w:rPr>
      </w:pPr>
      <w:r>
        <w:rPr>
          <w:rFonts w:ascii="Verdana" w:eastAsia="Times New Roman" w:hAnsi="Verdana"/>
          <w:color w:val="000000"/>
          <w:lang w:val="en"/>
        </w:rPr>
        <w:t>Client Registration Endpoint</w:t>
      </w:r>
    </w:p>
    <w:p w14:paraId="44D7A71A" w14:textId="77777777" w:rsidR="00000000" w:rsidRDefault="00186923">
      <w:pPr>
        <w:spacing w:before="0" w:beforeAutospacing="0" w:after="0" w:afterAutospacing="0"/>
        <w:ind w:left="720"/>
        <w:divId w:val="1597979766"/>
        <w:rPr>
          <w:rFonts w:ascii="Verdana" w:eastAsia="Times New Roman" w:hAnsi="Verdana"/>
          <w:color w:val="000000"/>
          <w:lang w:val="en"/>
        </w:rPr>
      </w:pPr>
      <w:r>
        <w:rPr>
          <w:rFonts w:ascii="Verdana" w:eastAsia="Times New Roman" w:hAnsi="Verdana"/>
          <w:color w:val="000000"/>
          <w:lang w:val="en"/>
        </w:rPr>
        <w:t xml:space="preserve">OAuth 2.0 Protected Resource through which a Client can be registered at an Authorization Server. </w:t>
      </w:r>
    </w:p>
    <w:p w14:paraId="20326DE2" w14:textId="77777777" w:rsidR="00000000" w:rsidRDefault="00186923">
      <w:pPr>
        <w:spacing w:before="0" w:beforeAutospacing="0" w:after="0" w:afterAutospacing="0"/>
        <w:divId w:val="1597979766"/>
        <w:rPr>
          <w:rFonts w:ascii="Verdana" w:eastAsia="Times New Roman" w:hAnsi="Verdana"/>
          <w:color w:val="000000"/>
          <w:lang w:val="en"/>
        </w:rPr>
      </w:pPr>
      <w:r>
        <w:rPr>
          <w:rFonts w:ascii="Verdana" w:eastAsia="Times New Roman" w:hAnsi="Verdana"/>
          <w:color w:val="000000"/>
          <w:lang w:val="en"/>
        </w:rPr>
        <w:t>Client Configuration Endpoint</w:t>
      </w:r>
    </w:p>
    <w:p w14:paraId="49AE3DFC" w14:textId="77777777" w:rsidR="00000000" w:rsidRDefault="00186923">
      <w:pPr>
        <w:spacing w:before="0" w:beforeAutospacing="0" w:after="0" w:afterAutospacing="0"/>
        <w:ind w:left="720"/>
        <w:divId w:val="1597979766"/>
        <w:rPr>
          <w:rFonts w:ascii="Verdana" w:eastAsia="Times New Roman" w:hAnsi="Verdana"/>
          <w:color w:val="000000"/>
          <w:lang w:val="en"/>
        </w:rPr>
      </w:pPr>
      <w:r>
        <w:rPr>
          <w:rFonts w:ascii="Verdana" w:eastAsia="Times New Roman" w:hAnsi="Verdana"/>
          <w:color w:val="000000"/>
          <w:lang w:val="en"/>
        </w:rPr>
        <w:t>OAuth 2.0 Endpoint through which registration information for a registered Client can be managed. This URL for this endpoint is</w:t>
      </w:r>
      <w:r>
        <w:rPr>
          <w:rFonts w:ascii="Verdana" w:eastAsia="Times New Roman" w:hAnsi="Verdana"/>
          <w:color w:val="000000"/>
          <w:lang w:val="en"/>
        </w:rPr>
        <w:t xml:space="preserve"> returned by the Authorization Server in the Client Information Response. </w:t>
      </w:r>
    </w:p>
    <w:p w14:paraId="3C8CBFF1" w14:textId="77777777" w:rsidR="00000000" w:rsidRDefault="00186923">
      <w:pPr>
        <w:spacing w:before="0" w:beforeAutospacing="0" w:after="0" w:afterAutospacing="0"/>
        <w:divId w:val="1597979766"/>
        <w:rPr>
          <w:rFonts w:ascii="Verdana" w:eastAsia="Times New Roman" w:hAnsi="Verdana"/>
          <w:color w:val="000000"/>
          <w:lang w:val="en"/>
        </w:rPr>
      </w:pPr>
      <w:r>
        <w:rPr>
          <w:rFonts w:ascii="Verdana" w:eastAsia="Times New Roman" w:hAnsi="Verdana"/>
          <w:color w:val="000000"/>
          <w:lang w:val="en"/>
        </w:rPr>
        <w:t>Registration Access Token</w:t>
      </w:r>
    </w:p>
    <w:p w14:paraId="7EAC60C1" w14:textId="77777777" w:rsidR="00000000" w:rsidRDefault="00186923">
      <w:pPr>
        <w:spacing w:before="0" w:beforeAutospacing="0" w:after="0" w:afterAutospacing="0"/>
        <w:ind w:left="720"/>
        <w:divId w:val="1597979766"/>
        <w:rPr>
          <w:rFonts w:ascii="Verdana" w:eastAsia="Times New Roman" w:hAnsi="Verdana"/>
          <w:color w:val="000000"/>
          <w:lang w:val="en"/>
        </w:rPr>
      </w:pPr>
      <w:r>
        <w:rPr>
          <w:rFonts w:ascii="Verdana" w:eastAsia="Times New Roman" w:hAnsi="Verdana"/>
          <w:color w:val="000000"/>
          <w:lang w:val="en"/>
        </w:rPr>
        <w:t>OAuth 2.0 Bearer Token issued by the Authorization Server through the Client Registration Endpoint that is used to authenticate the caller when accessing t</w:t>
      </w:r>
      <w:r>
        <w:rPr>
          <w:rFonts w:ascii="Verdana" w:eastAsia="Times New Roman" w:hAnsi="Verdana"/>
          <w:color w:val="000000"/>
          <w:lang w:val="en"/>
        </w:rPr>
        <w:t xml:space="preserve">he Client's registration information at the Client Configuration Endpoint. This Access Token is associated with a particular registered Client. </w:t>
      </w:r>
    </w:p>
    <w:p w14:paraId="3608D502" w14:textId="77777777" w:rsidR="00000000" w:rsidRDefault="00186923">
      <w:pPr>
        <w:spacing w:before="0" w:beforeAutospacing="0" w:after="0" w:afterAutospacing="0"/>
        <w:divId w:val="1597979766"/>
        <w:rPr>
          <w:rFonts w:ascii="Verdana" w:eastAsia="Times New Roman" w:hAnsi="Verdana"/>
          <w:color w:val="000000"/>
          <w:lang w:val="en"/>
        </w:rPr>
      </w:pPr>
      <w:r>
        <w:rPr>
          <w:rFonts w:ascii="Verdana" w:eastAsia="Times New Roman" w:hAnsi="Verdana"/>
          <w:color w:val="000000"/>
          <w:lang w:val="en"/>
        </w:rPr>
        <w:t>Initial Access Token</w:t>
      </w:r>
    </w:p>
    <w:p w14:paraId="0BE0822D" w14:textId="77777777" w:rsidR="00000000" w:rsidRDefault="00186923">
      <w:pPr>
        <w:spacing w:before="0" w:beforeAutospacing="0" w:after="0" w:afterAutospacing="0"/>
        <w:ind w:left="720"/>
        <w:divId w:val="1597979766"/>
        <w:rPr>
          <w:rFonts w:ascii="Verdana" w:eastAsia="Times New Roman" w:hAnsi="Verdana"/>
          <w:color w:val="000000"/>
          <w:lang w:val="en"/>
        </w:rPr>
      </w:pPr>
      <w:r>
        <w:rPr>
          <w:rFonts w:ascii="Verdana" w:eastAsia="Times New Roman" w:hAnsi="Verdana"/>
          <w:color w:val="000000"/>
          <w:lang w:val="en"/>
        </w:rPr>
        <w:t xml:space="preserve">OAuth 2.0 Access Token optionally issued by an Authorization Server </w:t>
      </w:r>
      <w:r>
        <w:rPr>
          <w:rFonts w:ascii="Verdana" w:eastAsia="Times New Roman" w:hAnsi="Verdana"/>
          <w:color w:val="000000"/>
          <w:lang w:val="en"/>
        </w:rPr>
        <w:t>granting access to its Client Registration Endpoint. The contents of this token are service-specific and are out of scope for this specification. The means by which the Authorization Server issues this token and the means by which the Registration Endpoint</w:t>
      </w:r>
      <w:r>
        <w:rPr>
          <w:rFonts w:ascii="Verdana" w:eastAsia="Times New Roman" w:hAnsi="Verdana"/>
          <w:color w:val="000000"/>
          <w:lang w:val="en"/>
        </w:rPr>
        <w:t xml:space="preserve"> validates it are also out of scope. </w:t>
      </w:r>
    </w:p>
    <w:p w14:paraId="3EEEA0A9" w14:textId="77777777" w:rsidR="00000000" w:rsidRDefault="00186923">
      <w:pPr>
        <w:pStyle w:val="NormalWeb"/>
        <w:divId w:val="407925259"/>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 the capitalized words in the text of this specificat</w:t>
      </w:r>
      <w:r>
        <w:rPr>
          <w:rFonts w:ascii="Verdana" w:hAnsi="Verdana"/>
          <w:color w:val="000000"/>
          <w:lang w:val="en"/>
        </w:rPr>
        <w:t xml:space="preserve">ion, such as "Client Registration Endpoint", reference these defined terms. Whenever the reader encounters them, their definitions found in this section must be followed. </w:t>
      </w:r>
    </w:p>
    <w:p w14:paraId="63964298" w14:textId="77777777" w:rsidR="00000000" w:rsidRDefault="00186923">
      <w:pPr>
        <w:spacing w:before="0" w:beforeAutospacing="0" w:after="0" w:afterAutospacing="0"/>
        <w:divId w:val="407925259"/>
        <w:rPr>
          <w:rFonts w:ascii="Verdana" w:eastAsia="Times New Roman" w:hAnsi="Verdana"/>
          <w:color w:val="000000"/>
          <w:lang w:val="en"/>
        </w:rPr>
      </w:pPr>
      <w:bookmarkStart w:id="13" w:name="ClientMetadata"/>
      <w:bookmarkEnd w:id="13"/>
    </w:p>
    <w:p w14:paraId="16859AD6"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9320FA" w14:textId="77777777">
        <w:trPr>
          <w:divId w:val="407925259"/>
          <w:trHeight w:val="225"/>
          <w:tblCellSpacing w:w="15" w:type="dxa"/>
        </w:trPr>
        <w:tc>
          <w:tcPr>
            <w:tcW w:w="450" w:type="dxa"/>
            <w:shd w:val="clear" w:color="auto" w:fill="990000"/>
            <w:vAlign w:val="center"/>
            <w:hideMark/>
          </w:tcPr>
          <w:p w14:paraId="1E91C083"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F650A4A" w14:textId="77777777" w:rsidR="00000000" w:rsidRDefault="00186923">
      <w:pPr>
        <w:pStyle w:val="Heading3"/>
        <w:divId w:val="407925259"/>
        <w:rPr>
          <w:rFonts w:eastAsia="Times New Roman"/>
          <w:lang w:val="en"/>
        </w:rPr>
      </w:pPr>
      <w:bookmarkStart w:id="14" w:name="rfc.section.2"/>
      <w:bookmarkEnd w:id="14"/>
      <w:r>
        <w:rPr>
          <w:rFonts w:eastAsia="Times New Roman"/>
          <w:lang w:val="en"/>
        </w:rPr>
        <w:t>2.  Client Metadata</w:t>
      </w:r>
    </w:p>
    <w:p w14:paraId="024868D7"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Clients have metadata associated with their </w:t>
      </w:r>
      <w:r>
        <w:rPr>
          <w:rFonts w:ascii="Verdana" w:hAnsi="Verdana"/>
          <w:color w:val="000000"/>
          <w:lang w:val="en"/>
        </w:rPr>
        <w:t xml:space="preserve">unique Client Identifier at the Authorization Server. These can range from human-facing display strings, such as a Client name, to items that impact the security of the protocol, such as the list of valid redirect URIs. </w:t>
      </w:r>
    </w:p>
    <w:p w14:paraId="2EEABD2C" w14:textId="77777777" w:rsidR="00000000" w:rsidRDefault="00186923">
      <w:pPr>
        <w:pStyle w:val="NormalWeb"/>
        <w:divId w:val="407925259"/>
        <w:rPr>
          <w:rFonts w:ascii="Verdana" w:hAnsi="Verdana"/>
          <w:color w:val="000000"/>
          <w:lang w:val="en"/>
        </w:rPr>
      </w:pPr>
      <w:r>
        <w:rPr>
          <w:rFonts w:ascii="Verdana" w:hAnsi="Verdana"/>
          <w:color w:val="000000"/>
          <w:lang w:val="en"/>
        </w:rPr>
        <w:t>The Client Metadata values are used</w:t>
      </w:r>
      <w:r>
        <w:rPr>
          <w:rFonts w:ascii="Verdana" w:hAnsi="Verdana"/>
          <w:color w:val="000000"/>
          <w:lang w:val="en"/>
        </w:rPr>
        <w:t xml:space="preserve"> in two ways: </w:t>
      </w:r>
    </w:p>
    <w:p w14:paraId="7E681C3F" w14:textId="77777777" w:rsidR="00000000" w:rsidRDefault="00186923">
      <w:pPr>
        <w:numPr>
          <w:ilvl w:val="0"/>
          <w:numId w:val="1"/>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as input values to registration requests, and </w:t>
      </w:r>
    </w:p>
    <w:p w14:paraId="7B1096DE" w14:textId="77777777" w:rsidR="00000000" w:rsidRDefault="00186923">
      <w:pPr>
        <w:numPr>
          <w:ilvl w:val="0"/>
          <w:numId w:val="1"/>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as output values in registration responses and read responses. </w:t>
      </w:r>
    </w:p>
    <w:p w14:paraId="4678B7C3"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These Client Metadata values are used by OpenID Connect: </w:t>
      </w:r>
    </w:p>
    <w:p w14:paraId="202E8A16"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redirect_uris</w:t>
      </w:r>
    </w:p>
    <w:p w14:paraId="34742417"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Array of Redirection URI values used by the Client. One of these registered Redirection URI values MUST exactly match the </w:t>
      </w:r>
      <w:r>
        <w:rPr>
          <w:rStyle w:val="HTMLTypewriter"/>
          <w:lang w:val="en"/>
        </w:rPr>
        <w:t>redirect_uri</w:t>
      </w:r>
      <w:r>
        <w:rPr>
          <w:rFonts w:ascii="Verdana" w:eastAsia="Times New Roman" w:hAnsi="Verdana"/>
          <w:color w:val="000000"/>
          <w:lang w:val="en"/>
        </w:rPr>
        <w:t xml:space="preserve"> parameter value used in each Authorization Request,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t>
      </w:r>
    </w:p>
    <w:p w14:paraId="669965BD"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response_types</w:t>
      </w:r>
    </w:p>
    <w:p w14:paraId="25E0E645"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w:t>
      </w:r>
      <w:r>
        <w:rPr>
          <w:rStyle w:val="HTMLTypewriter"/>
          <w:lang w:val="en"/>
        </w:rPr>
        <w:t>respons</w:t>
      </w:r>
      <w:r>
        <w:rPr>
          <w:rStyle w:val="HTMLTypewriter"/>
          <w:lang w:val="en"/>
        </w:rPr>
        <w:t>e_type</w:t>
      </w:r>
      <w:r>
        <w:rPr>
          <w:rFonts w:ascii="Verdana" w:eastAsia="Times New Roman" w:hAnsi="Verdana"/>
          <w:color w:val="000000"/>
          <w:lang w:val="en"/>
        </w:rPr>
        <w:t xml:space="preserve"> values that the Client is declaring that it will restrict itself to using. If omitted, the default is that the Client will use only the </w:t>
      </w:r>
      <w:r>
        <w:rPr>
          <w:rStyle w:val="HTMLTypewriter"/>
          <w:lang w:val="en"/>
        </w:rPr>
        <w:t>code</w:t>
      </w:r>
      <w:r>
        <w:rPr>
          <w:rFonts w:ascii="Verdana" w:eastAsia="Times New Roman" w:hAnsi="Verdana"/>
          <w:color w:val="000000"/>
          <w:lang w:val="en"/>
        </w:rPr>
        <w:t xml:space="preserve"> Response Type. </w:t>
      </w:r>
    </w:p>
    <w:p w14:paraId="3FEE9A0B"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grant_types</w:t>
      </w:r>
    </w:p>
    <w:p w14:paraId="3F985B95"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OPTIONAL. JSON array containing a list of the OAuth 2.0 Grant Types that the Cli</w:t>
      </w:r>
      <w:r>
        <w:rPr>
          <w:rFonts w:ascii="Verdana" w:eastAsia="Times New Roman" w:hAnsi="Verdana"/>
          <w:color w:val="000000"/>
          <w:lang w:val="en"/>
        </w:rPr>
        <w:t xml:space="preserve">ent is declaring that it will restrict itself to using. The Grant Type values used by OpenID Connect are: </w:t>
      </w:r>
    </w:p>
    <w:p w14:paraId="52FE36D3" w14:textId="77777777" w:rsidR="00000000" w:rsidRDefault="00186923">
      <w:pPr>
        <w:numPr>
          <w:ilvl w:val="0"/>
          <w:numId w:val="2"/>
        </w:numPr>
        <w:ind w:left="1920" w:right="480"/>
        <w:divId w:val="513542742"/>
        <w:rPr>
          <w:rFonts w:ascii="Verdana" w:eastAsia="Times New Roman" w:hAnsi="Verdana"/>
          <w:color w:val="000000"/>
          <w:lang w:val="en"/>
        </w:rPr>
      </w:pPr>
      <w:r>
        <w:rPr>
          <w:rStyle w:val="HTMLTypewriter"/>
          <w:lang w:val="en"/>
        </w:rPr>
        <w:t>authorization_code</w:t>
      </w:r>
      <w:r>
        <w:rPr>
          <w:rFonts w:ascii="Verdana" w:eastAsia="Times New Roman" w:hAnsi="Verdana"/>
          <w:color w:val="000000"/>
          <w:lang w:val="en"/>
        </w:rPr>
        <w:t xml:space="preserve">: The Authorization Code Grant Type described in OAuth 2.0 Section 4.1. </w:t>
      </w:r>
    </w:p>
    <w:p w14:paraId="7D8A125E" w14:textId="77777777" w:rsidR="00000000" w:rsidRDefault="00186923">
      <w:pPr>
        <w:numPr>
          <w:ilvl w:val="0"/>
          <w:numId w:val="2"/>
        </w:numPr>
        <w:ind w:left="1920" w:right="480"/>
        <w:divId w:val="513542742"/>
        <w:rPr>
          <w:rFonts w:ascii="Verdana" w:eastAsia="Times New Roman" w:hAnsi="Verdana"/>
          <w:color w:val="000000"/>
          <w:lang w:val="en"/>
        </w:rPr>
      </w:pPr>
      <w:r>
        <w:rPr>
          <w:rStyle w:val="HTMLTypewriter"/>
          <w:lang w:val="en"/>
        </w:rPr>
        <w:t>implicit</w:t>
      </w:r>
      <w:r>
        <w:rPr>
          <w:rFonts w:ascii="Verdana" w:eastAsia="Times New Roman" w:hAnsi="Verdana"/>
          <w:color w:val="000000"/>
          <w:lang w:val="en"/>
        </w:rPr>
        <w:t>: The Implicit Grant Type described in OAuth 2.0 S</w:t>
      </w:r>
      <w:r>
        <w:rPr>
          <w:rFonts w:ascii="Verdana" w:eastAsia="Times New Roman" w:hAnsi="Verdana"/>
          <w:color w:val="000000"/>
          <w:lang w:val="en"/>
        </w:rPr>
        <w:t xml:space="preserve">ection 4.2. </w:t>
      </w:r>
    </w:p>
    <w:p w14:paraId="34EF988F" w14:textId="77777777" w:rsidR="00000000" w:rsidRDefault="00186923">
      <w:pPr>
        <w:numPr>
          <w:ilvl w:val="0"/>
          <w:numId w:val="2"/>
        </w:numPr>
        <w:ind w:left="1920" w:right="480"/>
        <w:divId w:val="513542742"/>
        <w:rPr>
          <w:rFonts w:ascii="Verdana" w:eastAsia="Times New Roman" w:hAnsi="Verdana"/>
          <w:color w:val="000000"/>
          <w:lang w:val="en"/>
        </w:rPr>
      </w:pPr>
      <w:r>
        <w:rPr>
          <w:rStyle w:val="HTMLTypewriter"/>
          <w:lang w:val="en"/>
        </w:rPr>
        <w:t>refresh_token</w:t>
      </w:r>
      <w:r>
        <w:rPr>
          <w:rFonts w:ascii="Verdana" w:eastAsia="Times New Roman" w:hAnsi="Verdana"/>
          <w:color w:val="000000"/>
          <w:lang w:val="en"/>
        </w:rPr>
        <w:t xml:space="preserve">: The Refresh Token Grant Type described in OAuth 2.0 Section 6. </w:t>
      </w:r>
    </w:p>
    <w:p w14:paraId="66BC7BE4"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The following table lists the correspondence between </w:t>
      </w:r>
      <w:r>
        <w:rPr>
          <w:rStyle w:val="HTMLTypewriter"/>
          <w:lang w:val="en"/>
        </w:rPr>
        <w:t>response_type</w:t>
      </w:r>
      <w:r>
        <w:rPr>
          <w:rFonts w:ascii="Verdana" w:eastAsia="Times New Roman" w:hAnsi="Verdana"/>
          <w:color w:val="000000"/>
          <w:lang w:val="en"/>
        </w:rPr>
        <w:t xml:space="preserve"> values that the Client will use and </w:t>
      </w:r>
      <w:r>
        <w:rPr>
          <w:rStyle w:val="HTMLTypewriter"/>
          <w:lang w:val="en"/>
        </w:rPr>
        <w:t>grant_type</w:t>
      </w:r>
      <w:r>
        <w:rPr>
          <w:rFonts w:ascii="Verdana" w:eastAsia="Times New Roman" w:hAnsi="Verdana"/>
          <w:color w:val="000000"/>
          <w:lang w:val="en"/>
        </w:rPr>
        <w:t xml:space="preserve"> values that MUST be included in the registered </w:t>
      </w:r>
      <w:r>
        <w:rPr>
          <w:rStyle w:val="HTMLTypewriter"/>
          <w:lang w:val="en"/>
        </w:rPr>
        <w:t>gra</w:t>
      </w:r>
      <w:r>
        <w:rPr>
          <w:rStyle w:val="HTMLTypewriter"/>
          <w:lang w:val="en"/>
        </w:rPr>
        <w:t>nt_types</w:t>
      </w:r>
      <w:r>
        <w:rPr>
          <w:rFonts w:ascii="Verdana" w:eastAsia="Times New Roman" w:hAnsi="Verdana"/>
          <w:color w:val="000000"/>
          <w:lang w:val="en"/>
        </w:rPr>
        <w:t xml:space="preserve"> list: </w:t>
      </w:r>
    </w:p>
    <w:p w14:paraId="67E9C0C7"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code</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p>
    <w:p w14:paraId="0D95822A"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BAF4001"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token 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D37296C"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code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583D03E0"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code 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7CA9AF1" w14:textId="77777777" w:rsidR="00000000" w:rsidRDefault="00186923">
      <w:pPr>
        <w:numPr>
          <w:ilvl w:val="0"/>
          <w:numId w:val="3"/>
        </w:numPr>
        <w:ind w:left="1920" w:right="480"/>
        <w:divId w:val="513542742"/>
        <w:rPr>
          <w:rFonts w:ascii="Verdana" w:eastAsia="Times New Roman" w:hAnsi="Verdana"/>
          <w:color w:val="000000"/>
          <w:lang w:val="en"/>
        </w:rPr>
      </w:pPr>
      <w:r>
        <w:rPr>
          <w:rStyle w:val="HTMLTypewriter"/>
          <w:lang w:val="en"/>
        </w:rPr>
        <w:t>code token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72A6DEF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If omitted, the default is that the Client will use only the </w:t>
      </w:r>
      <w:r>
        <w:rPr>
          <w:rStyle w:val="HTMLTypewriter"/>
          <w:lang w:val="en"/>
        </w:rPr>
        <w:t>authorization_code</w:t>
      </w:r>
      <w:r>
        <w:rPr>
          <w:rFonts w:ascii="Verdana" w:eastAsia="Times New Roman" w:hAnsi="Verdana"/>
          <w:color w:val="000000"/>
          <w:lang w:val="en"/>
        </w:rPr>
        <w:t xml:space="preserve"> Grant Type. </w:t>
      </w:r>
    </w:p>
    <w:p w14:paraId="06C4E4FB"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application_type</w:t>
      </w:r>
    </w:p>
    <w:p w14:paraId="4A9121A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Kind of the application. The default, if omitted, is </w:t>
      </w:r>
      <w:r>
        <w:rPr>
          <w:rStyle w:val="HTMLTypewriter"/>
          <w:lang w:val="en"/>
        </w:rPr>
        <w:t>web</w:t>
      </w:r>
      <w:r>
        <w:rPr>
          <w:rFonts w:ascii="Verdana" w:eastAsia="Times New Roman" w:hAnsi="Verdana"/>
          <w:color w:val="000000"/>
          <w:lang w:val="en"/>
        </w:rPr>
        <w:t xml:space="preserve">. The defined values are </w:t>
      </w:r>
      <w:r>
        <w:rPr>
          <w:rStyle w:val="HTMLTypewriter"/>
          <w:lang w:val="en"/>
        </w:rPr>
        <w:t>native</w:t>
      </w:r>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Web Clients using the OAuth Implicit Gra</w:t>
      </w:r>
      <w:r>
        <w:rPr>
          <w:rFonts w:ascii="Verdana" w:eastAsia="Times New Roman" w:hAnsi="Verdana"/>
          <w:color w:val="000000"/>
          <w:lang w:val="en"/>
        </w:rPr>
        <w:t xml:space="preserve">nt Type MUST only register URLs using the </w:t>
      </w:r>
      <w:r>
        <w:rPr>
          <w:rStyle w:val="HTMLTypewriter"/>
          <w:lang w:val="en"/>
        </w:rPr>
        <w:t>https</w:t>
      </w:r>
      <w:r>
        <w:rPr>
          <w:rFonts w:ascii="Verdana" w:eastAsia="Times New Roman" w:hAnsi="Verdana"/>
          <w:color w:val="000000"/>
          <w:lang w:val="en"/>
        </w:rPr>
        <w:t xml:space="preserve"> scheme as </w:t>
      </w:r>
      <w:r>
        <w:rPr>
          <w:rStyle w:val="HTMLTypewriter"/>
          <w:lang w:val="en"/>
        </w:rPr>
        <w:t>redirect_uris</w:t>
      </w:r>
      <w:r>
        <w:rPr>
          <w:rFonts w:ascii="Verdana" w:eastAsia="Times New Roman" w:hAnsi="Verdana"/>
          <w:color w:val="000000"/>
          <w:lang w:val="en"/>
        </w:rPr>
        <w:t xml:space="preserve">; they MUST NOT use </w:t>
      </w:r>
      <w:r>
        <w:rPr>
          <w:rStyle w:val="HTMLTypewriter"/>
          <w:lang w:val="en"/>
        </w:rPr>
        <w:t>localhost</w:t>
      </w:r>
      <w:r>
        <w:rPr>
          <w:rFonts w:ascii="Verdana" w:eastAsia="Times New Roman" w:hAnsi="Verdana"/>
          <w:color w:val="000000"/>
          <w:lang w:val="en"/>
        </w:rPr>
        <w:t xml:space="preserve"> as the hostname. Native Clients MUST only register </w:t>
      </w:r>
      <w:r>
        <w:rPr>
          <w:rStyle w:val="HTMLTypewriter"/>
          <w:lang w:val="en"/>
        </w:rPr>
        <w:t>redirect_uris</w:t>
      </w:r>
      <w:r>
        <w:rPr>
          <w:rFonts w:ascii="Verdana" w:eastAsia="Times New Roman" w:hAnsi="Verdana"/>
          <w:color w:val="000000"/>
          <w:lang w:val="en"/>
        </w:rPr>
        <w:t xml:space="preserve"> using custom URI schemes or URLs using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Au</w:t>
      </w:r>
      <w:r>
        <w:rPr>
          <w:rFonts w:ascii="Verdana" w:eastAsia="Times New Roman" w:hAnsi="Verdana"/>
          <w:color w:val="000000"/>
          <w:lang w:val="en"/>
        </w:rPr>
        <w:t xml:space="preserve">thorization Servers MAY place additional constraints on Native Clients. Authorization Servers MAY reject Redirection URI values using the </w:t>
      </w:r>
      <w:r>
        <w:rPr>
          <w:rStyle w:val="HTMLTypewriter"/>
          <w:lang w:val="en"/>
        </w:rPr>
        <w:t>http</w:t>
      </w:r>
      <w:r>
        <w:rPr>
          <w:rFonts w:ascii="Verdana" w:eastAsia="Times New Roman" w:hAnsi="Verdana"/>
          <w:color w:val="000000"/>
          <w:lang w:val="en"/>
        </w:rPr>
        <w:t xml:space="preserve"> scheme, other than the </w:t>
      </w:r>
      <w:r>
        <w:rPr>
          <w:rStyle w:val="HTMLTypewriter"/>
          <w:lang w:val="en"/>
        </w:rPr>
        <w:t>localhost</w:t>
      </w:r>
      <w:r>
        <w:rPr>
          <w:rFonts w:ascii="Verdana" w:eastAsia="Times New Roman" w:hAnsi="Verdana"/>
          <w:color w:val="000000"/>
          <w:lang w:val="en"/>
        </w:rPr>
        <w:t xml:space="preserve"> case for Native Clients. The Authorization Server MUST verify that all the regis</w:t>
      </w:r>
      <w:r>
        <w:rPr>
          <w:rFonts w:ascii="Verdana" w:eastAsia="Times New Roman" w:hAnsi="Verdana"/>
          <w:color w:val="000000"/>
          <w:lang w:val="en"/>
        </w:rPr>
        <w:t xml:space="preserve">tered </w:t>
      </w:r>
      <w:r>
        <w:rPr>
          <w:rStyle w:val="HTMLTypewriter"/>
          <w:lang w:val="en"/>
        </w:rPr>
        <w:t>redirect_uris</w:t>
      </w:r>
      <w:r>
        <w:rPr>
          <w:rFonts w:ascii="Verdana" w:eastAsia="Times New Roman" w:hAnsi="Verdana"/>
          <w:color w:val="000000"/>
          <w:lang w:val="en"/>
        </w:rPr>
        <w:t xml:space="preserve"> conform to these constraints. This prevents sharing a Client ID across different types of Clients. </w:t>
      </w:r>
    </w:p>
    <w:p w14:paraId="3CC53E3D"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contacts</w:t>
      </w:r>
    </w:p>
    <w:p w14:paraId="75F18EF0"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OPTIONAL. Array of e-mail addresses of people responsible for this Client. This might be used by some providers to enable a Web</w:t>
      </w:r>
      <w:r>
        <w:rPr>
          <w:rFonts w:ascii="Verdana" w:eastAsia="Times New Roman" w:hAnsi="Verdana"/>
          <w:color w:val="000000"/>
          <w:lang w:val="en"/>
        </w:rPr>
        <w:t xml:space="preserve"> user interface to modify the Client information. </w:t>
      </w:r>
    </w:p>
    <w:p w14:paraId="4F0572CA"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client_name</w:t>
      </w:r>
    </w:p>
    <w:p w14:paraId="1F1194EA"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Name of the Client to be presented to the End-User.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008A8D35"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logo_uri</w:t>
      </w:r>
    </w:p>
    <w:p w14:paraId="5E57E692"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URL that references a logo for the Client application. If present, the server SHOULD display this image to the End-User during approval. The value of this field MUST point </w:t>
      </w:r>
      <w:r>
        <w:rPr>
          <w:rFonts w:ascii="Verdana" w:eastAsia="Times New Roman" w:hAnsi="Verdana"/>
          <w:color w:val="000000"/>
          <w:lang w:val="en"/>
        </w:rPr>
        <w:t xml:space="preserve">to a valid image file.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6D355158"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client_uri</w:t>
      </w:r>
    </w:p>
    <w:p w14:paraId="317E8E43"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URL of the home page of the Client. The value of this field MUST point to a valid Web page. If present, the server SHOULD display this URL to the End-User in a followable fashion. If desired, representation of this Claim in different languages and scripts </w:t>
      </w:r>
      <w:r>
        <w:rPr>
          <w:rFonts w:ascii="Verdana" w:eastAsia="Times New Roman" w:hAnsi="Verdana"/>
          <w:color w:val="000000"/>
          <w:lang w:val="en"/>
        </w:rPr>
        <w:t xml:space="preserve">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5F246C64"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policy_uri</w:t>
      </w:r>
    </w:p>
    <w:p w14:paraId="135F202F"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OPTIONAL. URL that the Relying Party Client provides to the End-User to read about the how the profile data will be used. The</w:t>
      </w:r>
      <w:r>
        <w:rPr>
          <w:rFonts w:ascii="Verdana" w:eastAsia="Times New Roman" w:hAnsi="Verdana"/>
          <w:color w:val="000000"/>
          <w:lang w:val="en"/>
        </w:rPr>
        <w:t xml:space="preserve"> value of this field MUST point to a valid web page. The OpenID Provider SHOULD display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4362551C"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tos_uri</w:t>
      </w:r>
    </w:p>
    <w:p w14:paraId="2E67E931"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OPTIONAL. URL that the Relying Party Client provides to the End-User to read about the Relying Party's terms of service. The value of this field MUST point to a valid web page. Th</w:t>
      </w:r>
      <w:r>
        <w:rPr>
          <w:rFonts w:ascii="Verdana" w:eastAsia="Times New Roman" w:hAnsi="Verdana"/>
          <w:color w:val="000000"/>
          <w:lang w:val="en"/>
        </w:rPr>
        <w:t xml:space="preserve">e OpenID Provider SHOULD display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w:t>
        </w:r>
        <w:r>
          <w:rPr>
            <w:rStyle w:val="Hyperlink"/>
            <w:rFonts w:ascii="Verdana" w:eastAsia="Times New Roman" w:hAnsi="Verdana"/>
            <w:vanish/>
            <w:u w:val="none"/>
            <w:lang w:val="en"/>
          </w:rPr>
          <w:t>nd Scripts)</w:t>
        </w:r>
      </w:hyperlink>
      <w:r>
        <w:rPr>
          <w:rFonts w:ascii="Verdana" w:eastAsia="Times New Roman" w:hAnsi="Verdana"/>
          <w:color w:val="000000"/>
          <w:lang w:val="en"/>
        </w:rPr>
        <w:t xml:space="preserve">. </w:t>
      </w:r>
    </w:p>
    <w:p w14:paraId="6369C45B"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jwks_uri</w:t>
      </w:r>
    </w:p>
    <w:p w14:paraId="6B9EC2CE"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document. If the Client signs requests to the Server, it contains the signing key(s) the Server uses to val</w:t>
      </w:r>
      <w:r>
        <w:rPr>
          <w:rFonts w:ascii="Verdana" w:eastAsia="Times New Roman" w:hAnsi="Verdana"/>
          <w:color w:val="000000"/>
          <w:lang w:val="en"/>
        </w:rPr>
        <w:t xml:space="preserve">idate signatures from the Client. The JWK Set MAY also contain the Client's 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w:t>
      </w:r>
      <w:r>
        <w:rPr>
          <w:rFonts w:ascii="Verdana" w:eastAsia="Times New Roman" w:hAnsi="Verdana"/>
          <w:color w:val="000000"/>
          <w:lang w:val="en"/>
        </w:rPr>
        <w:t xml:space="preserve">QUIRED for all keys in the referenced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w:t>
      </w:r>
      <w:r>
        <w:rPr>
          <w:rFonts w:ascii="Verdana" w:eastAsia="Times New Roman" w:hAnsi="Verdana"/>
          <w:color w:val="000000"/>
          <w:lang w:val="en"/>
        </w:rPr>
        <w:t xml:space="preserve">parameter MAY be used to provide X.509 representations of keys provided. When used, the bare key values MUST still be present and MUST match those in the certificate. </w:t>
      </w:r>
    </w:p>
    <w:p w14:paraId="44A43A51"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jwks</w:t>
      </w:r>
    </w:p>
    <w:p w14:paraId="6B5E1B67"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ON Web Key (JWK),” July 2014.)</w:t>
        </w:r>
      </w:hyperlink>
      <w:r>
        <w:rPr>
          <w:rFonts w:ascii="Verdana" w:eastAsia="Times New Roman" w:hAnsi="Verdana"/>
          <w:color w:val="000000"/>
          <w:lang w:val="en"/>
        </w:rPr>
        <w:t xml:space="preserve"> document, passed by value. The semantics of the </w:t>
      </w:r>
      <w:r>
        <w:rPr>
          <w:rStyle w:val="HTMLTypewriter"/>
          <w:lang w:val="en"/>
        </w:rPr>
        <w:t>jwks</w:t>
      </w:r>
      <w:r>
        <w:rPr>
          <w:rFonts w:ascii="Verdana" w:eastAsia="Times New Roman" w:hAnsi="Verdana"/>
          <w:color w:val="000000"/>
          <w:lang w:val="en"/>
        </w:rPr>
        <w:t xml:space="preserve"> parameter are the same as the </w:t>
      </w:r>
      <w:r>
        <w:rPr>
          <w:rStyle w:val="HTMLTypewriter"/>
          <w:lang w:val="en"/>
        </w:rPr>
        <w:t>jwks_uri</w:t>
      </w:r>
      <w:r>
        <w:rPr>
          <w:rFonts w:ascii="Verdana" w:eastAsia="Times New Roman" w:hAnsi="Verdana"/>
          <w:color w:val="000000"/>
          <w:lang w:val="en"/>
        </w:rPr>
        <w:t xml:space="preserve"> parameter, other than that the JWK Set is passed by value, rather than by reference. This parameter is intended only to be used by Cl</w:t>
      </w:r>
      <w:r>
        <w:rPr>
          <w:rFonts w:ascii="Verdana" w:eastAsia="Times New Roman" w:hAnsi="Verdana"/>
          <w:color w:val="000000"/>
          <w:lang w:val="en"/>
        </w:rPr>
        <w:t xml:space="preserve">ients that, for some reason, are unable to use the </w:t>
      </w:r>
      <w:r>
        <w:rPr>
          <w:rStyle w:val="HTMLTypewriter"/>
          <w:lang w:val="en"/>
        </w:rPr>
        <w:t>jwks_uri</w:t>
      </w:r>
      <w:r>
        <w:rPr>
          <w:rFonts w:ascii="Verdana" w:eastAsia="Times New Roman" w:hAnsi="Verdana"/>
          <w:color w:val="000000"/>
          <w:lang w:val="en"/>
        </w:rPr>
        <w:t xml:space="preserve"> parameter, for instance, by native applications that might not have a location to host the contents of the JWK Set. If a Client can use </w:t>
      </w:r>
      <w:r>
        <w:rPr>
          <w:rStyle w:val="HTMLTypewriter"/>
          <w:lang w:val="en"/>
        </w:rPr>
        <w:t>jwks_uri</w:t>
      </w:r>
      <w:r>
        <w:rPr>
          <w:rFonts w:ascii="Verdana" w:eastAsia="Times New Roman" w:hAnsi="Verdana"/>
          <w:color w:val="000000"/>
          <w:lang w:val="en"/>
        </w:rPr>
        <w:t xml:space="preserve">, it MUST NOT use </w:t>
      </w:r>
      <w:r>
        <w:rPr>
          <w:rStyle w:val="HTMLTypewriter"/>
          <w:lang w:val="en"/>
        </w:rPr>
        <w:t>jwks</w:t>
      </w:r>
      <w:r>
        <w:rPr>
          <w:rFonts w:ascii="Verdana" w:eastAsia="Times New Roman" w:hAnsi="Verdana"/>
          <w:color w:val="000000"/>
          <w:lang w:val="en"/>
        </w:rPr>
        <w:t xml:space="preserve">. One significant downside of </w:t>
      </w:r>
      <w:r>
        <w:rPr>
          <w:rStyle w:val="HTMLTypewriter"/>
          <w:lang w:val="en"/>
        </w:rPr>
        <w:t>jwks</w:t>
      </w:r>
      <w:r>
        <w:rPr>
          <w:rFonts w:ascii="Verdana" w:eastAsia="Times New Roman" w:hAnsi="Verdana"/>
          <w:color w:val="000000"/>
          <w:lang w:val="en"/>
        </w:rPr>
        <w:t xml:space="preserve"> is that it does not enable key rotation (which </w:t>
      </w:r>
      <w:r>
        <w:rPr>
          <w:rStyle w:val="HTMLTypewriter"/>
          <w:lang w:val="en"/>
        </w:rPr>
        <w:t>jwks_uri</w:t>
      </w:r>
      <w:r>
        <w:rPr>
          <w:rFonts w:ascii="Verdana" w:eastAsia="Times New Roman" w:hAnsi="Verdana"/>
          <w:color w:val="000000"/>
          <w:lang w:val="en"/>
        </w:rPr>
        <w:t xml:space="preserve"> does, as described in Section 10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r>
          <w:rPr>
            <w:rStyle w:val="Hyperlink"/>
            <w:rFonts w:ascii="Verdana" w:eastAsia="Times New Roman" w:hAnsi="Verdana"/>
            <w:vanish/>
            <w:u w:val="none"/>
            <w:lang w:val="en"/>
          </w:rPr>
          <w:t>August 2014.)</w:t>
        </w:r>
      </w:hyperlink>
      <w:r>
        <w:rPr>
          <w:rFonts w:ascii="Verdana" w:eastAsia="Times New Roman" w:hAnsi="Verdana"/>
          <w:color w:val="000000"/>
          <w:lang w:val="en"/>
        </w:rPr>
        <w:t xml:space="preserve"> [OpenID.Core]). The </w:t>
      </w:r>
      <w:r>
        <w:rPr>
          <w:rStyle w:val="HTMLTypewriter"/>
          <w:lang w:val="en"/>
        </w:rPr>
        <w:t>jwks_uri</w:t>
      </w:r>
      <w:r>
        <w:rPr>
          <w:rFonts w:ascii="Verdana" w:eastAsia="Times New Roman" w:hAnsi="Verdana"/>
          <w:color w:val="000000"/>
          <w:lang w:val="en"/>
        </w:rPr>
        <w:t xml:space="preserve"> and </w:t>
      </w:r>
      <w:r>
        <w:rPr>
          <w:rStyle w:val="HTMLTypewriter"/>
          <w:lang w:val="en"/>
        </w:rPr>
        <w:t>jwks</w:t>
      </w:r>
      <w:r>
        <w:rPr>
          <w:rFonts w:ascii="Verdana" w:eastAsia="Times New Roman" w:hAnsi="Verdana"/>
          <w:color w:val="000000"/>
          <w:lang w:val="en"/>
        </w:rPr>
        <w:t xml:space="preserve"> parameters MUST NOT be used together. </w:t>
      </w:r>
    </w:p>
    <w:p w14:paraId="144E206D"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sector_identifier_uri</w:t>
      </w:r>
    </w:p>
    <w:p w14:paraId="143EBF8E"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URL using the </w:t>
      </w:r>
      <w:r>
        <w:rPr>
          <w:rStyle w:val="HTMLTypewriter"/>
          <w:lang w:val="en"/>
        </w:rPr>
        <w:t>https</w:t>
      </w:r>
      <w:r>
        <w:rPr>
          <w:rFonts w:ascii="Verdana" w:eastAsia="Times New Roman" w:hAnsi="Verdana"/>
          <w:color w:val="000000"/>
          <w:lang w:val="en"/>
        </w:rPr>
        <w:t xml:space="preserve"> scheme to be used in calculating Pseudonymous Identifiers by the OP. The URL references a file with a single JSON</w:t>
      </w:r>
      <w:r>
        <w:rPr>
          <w:rFonts w:ascii="Verdana" w:eastAsia="Times New Roman" w:hAnsi="Verdana"/>
          <w:color w:val="000000"/>
          <w:lang w:val="en"/>
        </w:rPr>
        <w:t xml:space="preserve"> array of </w:t>
      </w:r>
      <w:r>
        <w:rPr>
          <w:rStyle w:val="HTMLTypewriter"/>
          <w:lang w:val="en"/>
        </w:rPr>
        <w:t>redirect_uri</w:t>
      </w:r>
      <w:r>
        <w:rPr>
          <w:rFonts w:ascii="Verdana" w:eastAsia="Times New Roman" w:hAnsi="Verdana"/>
          <w:color w:val="000000"/>
          <w:lang w:val="en"/>
        </w:rPr>
        <w:t xml:space="preserve"> values. Please see </w:t>
      </w:r>
      <w:hyperlink w:anchor="SectorIdentifierValidation"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("sector_identifier_uri" Validation)</w:t>
        </w:r>
      </w:hyperlink>
      <w:r>
        <w:rPr>
          <w:rFonts w:ascii="Verdana" w:eastAsia="Times New Roman" w:hAnsi="Verdana"/>
          <w:color w:val="000000"/>
          <w:lang w:val="en"/>
        </w:rPr>
        <w:t xml:space="preserve">. Providers that use pairwise </w:t>
      </w:r>
      <w:r>
        <w:rPr>
          <w:rStyle w:val="HTMLTypewriter"/>
          <w:lang w:val="en"/>
        </w:rPr>
        <w:t>sub</w:t>
      </w:r>
      <w:r>
        <w:rPr>
          <w:rFonts w:ascii="Verdana" w:eastAsia="Times New Roman" w:hAnsi="Verdana"/>
          <w:color w:val="000000"/>
          <w:lang w:val="en"/>
        </w:rPr>
        <w:t xml:space="preserve"> (subject) values SHOULD utilize the </w:t>
      </w:r>
      <w:r>
        <w:rPr>
          <w:rStyle w:val="HTMLTypewriter"/>
          <w:lang w:val="en"/>
        </w:rPr>
        <w:t>sector_identifier_uri</w:t>
      </w:r>
      <w:r>
        <w:rPr>
          <w:rFonts w:ascii="Verdana" w:eastAsia="Times New Roman" w:hAnsi="Verdana"/>
          <w:color w:val="000000"/>
          <w:lang w:val="en"/>
        </w:rPr>
        <w:t xml:space="preserve"> value provided in the Subje</w:t>
      </w:r>
      <w:r>
        <w:rPr>
          <w:rFonts w:ascii="Verdana" w:eastAsia="Times New Roman" w:hAnsi="Verdana"/>
          <w:color w:val="000000"/>
          <w:lang w:val="en"/>
        </w:rPr>
        <w:t xml:space="preserve">ct Identifier calculation for pairwise identifiers. </w:t>
      </w:r>
    </w:p>
    <w:p w14:paraId="464768C7"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subject_type</w:t>
      </w:r>
    </w:p>
    <w:p w14:paraId="3C8B6AFE"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subject_type</w:t>
      </w:r>
      <w:r>
        <w:rPr>
          <w:rFonts w:ascii="Verdana" w:eastAsia="Times New Roman" w:hAnsi="Verdana"/>
          <w:color w:val="000000"/>
          <w:lang w:val="en"/>
        </w:rPr>
        <w:t xml:space="preserve"> requested for responses to this Client. The </w:t>
      </w:r>
      <w:r>
        <w:rPr>
          <w:rStyle w:val="HTMLTypewriter"/>
          <w:lang w:val="en"/>
        </w:rPr>
        <w:t>subject_types_supported</w:t>
      </w:r>
      <w:r>
        <w:rPr>
          <w:rFonts w:ascii="Verdana" w:eastAsia="Times New Roman" w:hAnsi="Verdana"/>
          <w:color w:val="000000"/>
          <w:lang w:val="en"/>
        </w:rPr>
        <w:t xml:space="preserve"> Discovery parameter contains a list of the supported </w:t>
      </w:r>
      <w:r>
        <w:rPr>
          <w:rStyle w:val="HTMLTypewriter"/>
          <w:lang w:val="en"/>
        </w:rPr>
        <w:t>subject_type</w:t>
      </w:r>
      <w:r>
        <w:rPr>
          <w:rFonts w:ascii="Verdana" w:eastAsia="Times New Roman" w:hAnsi="Verdana"/>
          <w:color w:val="000000"/>
          <w:lang w:val="en"/>
        </w:rPr>
        <w:t xml:space="preserve"> values for this server. Valid typ</w:t>
      </w:r>
      <w:r>
        <w:rPr>
          <w:rFonts w:ascii="Verdana" w:eastAsia="Times New Roman" w:hAnsi="Verdana"/>
          <w:color w:val="000000"/>
          <w:lang w:val="en"/>
        </w:rPr>
        <w:t xml:space="preserve">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4B945DCD"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id_token_signed_response_alg</w:t>
      </w:r>
    </w:p>
    <w:p w14:paraId="15DF5EE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REQUIRED for signing the ID Token issued to this Client. The value </w:t>
      </w:r>
      <w:r>
        <w:rPr>
          <w:rStyle w:val="HTMLTypewriter"/>
          <w:lang w:val="en"/>
        </w:rPr>
        <w:t>none</w:t>
      </w:r>
      <w:r>
        <w:rPr>
          <w:rFonts w:ascii="Verdana" w:eastAsia="Times New Roman" w:hAnsi="Verdana"/>
          <w:color w:val="000000"/>
          <w:lang w:val="en"/>
        </w:rPr>
        <w:t xml:space="preserve"> MUST NOT </w:t>
      </w:r>
      <w:r>
        <w:rPr>
          <w:rFonts w:ascii="Verdana" w:eastAsia="Times New Roman" w:hAnsi="Verdana"/>
          <w:color w:val="000000"/>
          <w:lang w:val="en"/>
        </w:rPr>
        <w:t xml:space="preserve">be used as the ID Token </w:t>
      </w:r>
      <w:r>
        <w:rPr>
          <w:rStyle w:val="HTMLTypewriter"/>
          <w:lang w:val="en"/>
        </w:rPr>
        <w:t>alg</w:t>
      </w:r>
      <w:r>
        <w:rPr>
          <w:rFonts w:ascii="Verdana" w:eastAsia="Times New Roman" w:hAnsi="Verdana"/>
          <w:color w:val="000000"/>
          <w:lang w:val="en"/>
        </w:rPr>
        <w:t xml:space="preserve"> value unless the Client uses only Response Types that return no ID Token from the Authorization Endpoint (such as when only using the Authorization Code Flow). The default, if omitted, is </w:t>
      </w:r>
      <w:r>
        <w:rPr>
          <w:rStyle w:val="HTMLTypewriter"/>
          <w:lang w:val="en"/>
        </w:rPr>
        <w:t>RS256</w:t>
      </w:r>
      <w:r>
        <w:rPr>
          <w:rFonts w:ascii="Verdana" w:eastAsia="Times New Roman" w:hAnsi="Verdana"/>
          <w:color w:val="000000"/>
          <w:lang w:val="en"/>
        </w:rPr>
        <w:t>. The public key for validating the</w:t>
      </w:r>
      <w:r>
        <w:rPr>
          <w:rFonts w:ascii="Verdana" w:eastAsia="Times New Roman" w:hAnsi="Verdana"/>
          <w:color w:val="000000"/>
          <w:lang w:val="en"/>
        </w:rPr>
        <w:t xml:space="preserv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August 2014.)</w:t>
        </w:r>
      </w:hyperlink>
      <w:r>
        <w:rPr>
          <w:rFonts w:ascii="Verdana" w:eastAsia="Times New Roman" w:hAnsi="Verdana"/>
          <w:color w:val="000000"/>
          <w:lang w:val="en"/>
        </w:rPr>
        <w:t xml:space="preserve"> </w:t>
      </w:r>
      <w:r>
        <w:rPr>
          <w:rFonts w:ascii="Verdana" w:eastAsia="Times New Roman" w:hAnsi="Verdana"/>
          <w:color w:val="000000"/>
          <w:lang w:val="en"/>
        </w:rPr>
        <w:t xml:space="preserve">[OpenID.Discovery]. </w:t>
      </w:r>
    </w:p>
    <w:p w14:paraId="3548D787"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id_token_encrypted_response_alg</w:t>
      </w:r>
    </w:p>
    <w:p w14:paraId="46812970"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REQUIRED for encrypting the ID Token issued to this Client. If this is requested, the resp</w:t>
      </w:r>
      <w:r>
        <w:rPr>
          <w:rFonts w:ascii="Verdana" w:eastAsia="Times New Roman" w:hAnsi="Verdana"/>
          <w:color w:val="000000"/>
          <w:lang w:val="en"/>
        </w:rPr>
        <w:t xml:space="preserve">onse will be signed then encrypted, with the result being a Nested JWT,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The default, if omitted, is that no encryption is performed</w:t>
      </w:r>
      <w:r>
        <w:rPr>
          <w:rFonts w:ascii="Verdana" w:eastAsia="Times New Roman" w:hAnsi="Verdana"/>
          <w:color w:val="000000"/>
          <w:lang w:val="en"/>
        </w:rPr>
        <w:t xml:space="preserve">. </w:t>
      </w:r>
    </w:p>
    <w:p w14:paraId="641F8DE5"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id_token_encrypted_response_enc</w:t>
      </w:r>
    </w:p>
    <w:p w14:paraId="29936CB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REQUIRED for encrypting the ID Token issued to this Client. If </w:t>
      </w:r>
      <w:r>
        <w:rPr>
          <w:rStyle w:val="HTMLTypewriter"/>
          <w:lang w:val="en"/>
        </w:rPr>
        <w:t>id_token_encrypted_response_alg</w:t>
      </w:r>
      <w:r>
        <w:rPr>
          <w:rFonts w:ascii="Verdana" w:eastAsia="Times New Roman" w:hAnsi="Verdana"/>
          <w:color w:val="000000"/>
          <w:lang w:val="en"/>
        </w:rPr>
        <w:t xml:space="preserve"> is specified,</w:t>
      </w:r>
      <w:r>
        <w:rPr>
          <w:rFonts w:ascii="Verdana" w:eastAsia="Times New Roman" w:hAnsi="Verdana"/>
          <w:color w:val="000000"/>
          <w:lang w:val="en"/>
        </w:rPr>
        <w:t xml:space="preserve"> 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id_token_encrypted_response_enc</w:t>
      </w:r>
      <w:r>
        <w:rPr>
          <w:rFonts w:ascii="Verdana" w:eastAsia="Times New Roman" w:hAnsi="Verdana"/>
          <w:color w:val="000000"/>
          <w:lang w:val="en"/>
        </w:rPr>
        <w:t xml:space="preserve"> is included, </w:t>
      </w:r>
      <w:r>
        <w:rPr>
          <w:rStyle w:val="HTMLTypewriter"/>
          <w:lang w:val="en"/>
        </w:rPr>
        <w:t>id_token_encrypted_response_alg</w:t>
      </w:r>
      <w:r>
        <w:rPr>
          <w:rFonts w:ascii="Verdana" w:eastAsia="Times New Roman" w:hAnsi="Verdana"/>
          <w:color w:val="000000"/>
          <w:lang w:val="en"/>
        </w:rPr>
        <w:t xml:space="preserve"> MUST also be provided. </w:t>
      </w:r>
    </w:p>
    <w:p w14:paraId="17BEC994"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userinfo_signed_response_alg</w:t>
      </w:r>
    </w:p>
    <w:p w14:paraId="0D47FA7A"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ON Web Algorithms (JWA),” July 2014.)</w:t>
        </w:r>
      </w:hyperlink>
      <w:r>
        <w:rPr>
          <w:rFonts w:ascii="Verdana" w:eastAsia="Times New Roman" w:hAnsi="Verdana"/>
          <w:color w:val="000000"/>
          <w:lang w:val="en"/>
        </w:rPr>
        <w:t xml:space="preserve"> REQUIRED for signing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[JWT] serialized, and sign</w:t>
      </w:r>
      <w:r>
        <w:rPr>
          <w:rFonts w:ascii="Verdana" w:eastAsia="Times New Roman" w:hAnsi="Verdana"/>
          <w:color w:val="000000"/>
          <w:lang w:val="en"/>
        </w:rPr>
        <w:t xml:space="preserve">ed using JWS. The default, if omitted, is for the UserInfo Response to return the Claims as a UTF-8 encoded JSON object using the </w:t>
      </w:r>
      <w:r>
        <w:rPr>
          <w:rStyle w:val="HTMLTypewriter"/>
          <w:lang w:val="en"/>
        </w:rPr>
        <w:t>application/json</w:t>
      </w:r>
      <w:r>
        <w:rPr>
          <w:rFonts w:ascii="Verdana" w:eastAsia="Times New Roman" w:hAnsi="Verdana"/>
          <w:color w:val="000000"/>
          <w:lang w:val="en"/>
        </w:rPr>
        <w:t xml:space="preserve"> content-type. </w:t>
      </w:r>
    </w:p>
    <w:p w14:paraId="1D60C748"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userinfo_encrypted_response_alg</w:t>
      </w:r>
    </w:p>
    <w:p w14:paraId="24C9C80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w:t>
        </w:r>
        <w:r>
          <w:rPr>
            <w:rStyle w:val="Hyperlink"/>
            <w:rFonts w:ascii="Verdana" w:eastAsia="Times New Roman" w:hAnsi="Verdana"/>
            <w:vanish/>
            <w:u w:val="none"/>
            <w:lang w:val="en"/>
          </w:rPr>
          <w:t>E., and J. Hildebrand, “JSON Web Encryption (JWE),” July 2014.)</w:t>
        </w:r>
      </w:hyperlink>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REQUIRED for encrypting UserInfo Responses. If both signing and encryption are requeste</w:t>
      </w:r>
      <w:r>
        <w:rPr>
          <w:rFonts w:ascii="Verdana" w:eastAsia="Times New Roman" w:hAnsi="Verdana"/>
          <w:color w:val="000000"/>
          <w:lang w:val="en"/>
        </w:rPr>
        <w:t xml:space="preserve">d, the response will be signed then encrypted, with the result being a Nested JWT,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The default, if omitted, is that no encryption i</w:t>
      </w:r>
      <w:r>
        <w:rPr>
          <w:rFonts w:ascii="Verdana" w:eastAsia="Times New Roman" w:hAnsi="Verdana"/>
          <w:color w:val="000000"/>
          <w:lang w:val="en"/>
        </w:rPr>
        <w:t xml:space="preserve">s performed. </w:t>
      </w:r>
    </w:p>
    <w:p w14:paraId="6C0BC18E"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userinfo_encrypted_response_enc</w:t>
      </w:r>
    </w:p>
    <w:p w14:paraId="1A0D5EF2"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REQUIRED for encrypting UserInfo Responses. If </w:t>
      </w:r>
      <w:r>
        <w:rPr>
          <w:rStyle w:val="HTMLTypewriter"/>
          <w:lang w:val="en"/>
        </w:rPr>
        <w:t>userinfo_encrypted_response_alg</w:t>
      </w:r>
      <w:r>
        <w:rPr>
          <w:rFonts w:ascii="Verdana" w:eastAsia="Times New Roman" w:hAnsi="Verdana"/>
          <w:color w:val="000000"/>
          <w:lang w:val="en"/>
        </w:rPr>
        <w:t xml:space="preserve"> is specified, </w:t>
      </w:r>
      <w:r>
        <w:rPr>
          <w:rFonts w:ascii="Verdana" w:eastAsia="Times New Roman" w:hAnsi="Verdana"/>
          <w:color w:val="000000"/>
          <w:lang w:val="en"/>
        </w:rPr>
        <w:t xml:space="preserve">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userinfo_encrypted_response_enc</w:t>
      </w:r>
      <w:r>
        <w:rPr>
          <w:rFonts w:ascii="Verdana" w:eastAsia="Times New Roman" w:hAnsi="Verdana"/>
          <w:color w:val="000000"/>
          <w:lang w:val="en"/>
        </w:rPr>
        <w:t xml:space="preserve"> is included, </w:t>
      </w:r>
      <w:r>
        <w:rPr>
          <w:rStyle w:val="HTMLTypewriter"/>
          <w:lang w:val="en"/>
        </w:rPr>
        <w:t>userinfo_encrypted_response_alg</w:t>
      </w:r>
      <w:r>
        <w:rPr>
          <w:rFonts w:ascii="Verdana" w:eastAsia="Times New Roman" w:hAnsi="Verdana"/>
          <w:color w:val="000000"/>
          <w:lang w:val="en"/>
        </w:rPr>
        <w:t xml:space="preserve"> MUST also be provided. </w:t>
      </w:r>
    </w:p>
    <w:p w14:paraId="0E003538"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request_object_signing_alg</w:t>
      </w:r>
    </w:p>
    <w:p w14:paraId="39066DE0"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July 2014.)</w:t>
        </w:r>
      </w:hyperlink>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that MUST be used for signing Request Objects sent to the OP. All Requ</w:t>
      </w:r>
      <w:r>
        <w:rPr>
          <w:rFonts w:ascii="Verdana" w:eastAsia="Times New Roman" w:hAnsi="Verdana"/>
          <w:color w:val="000000"/>
          <w:lang w:val="en"/>
        </w:rPr>
        <w:t xml:space="preserve">est Objects from this Client MUST be rejected, if not signed with this algorithm. Request Objects are described in Section 6.1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w:t>
        </w:r>
        <w:r>
          <w:rPr>
            <w:rStyle w:val="Hyperlink"/>
            <w:rFonts w:ascii="Verdana" w:eastAsia="Times New Roman" w:hAnsi="Verdana"/>
            <w:vanish/>
            <w:u w:val="none"/>
            <w:lang w:val="en"/>
          </w:rPr>
          <w:t>more, “OpenID Connect Core 1.0,” August 2014.)</w:t>
        </w:r>
      </w:hyperlink>
      <w:r>
        <w:rPr>
          <w:rFonts w:ascii="Verdana" w:eastAsia="Times New Roman" w:hAnsi="Verdana"/>
          <w:color w:val="000000"/>
          <w:lang w:val="en"/>
        </w:rPr>
        <w:t xml:space="preserve"> [OpenID.Core]. This algorithm MUST be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r>
        <w:rPr>
          <w:rStyle w:val="HTMLTypewriter"/>
          <w:lang w:val="en"/>
        </w:rPr>
        <w:t>request_uri</w:t>
      </w:r>
      <w:r>
        <w:rPr>
          <w:rFonts w:ascii="Verdana" w:eastAsia="Times New Roman" w:hAnsi="Verdana"/>
          <w:color w:val="000000"/>
          <w:lang w:val="en"/>
        </w:rPr>
        <w:t xml:space="preserve"> parameter). Servers SHOULD sup</w:t>
      </w:r>
      <w:r>
        <w:rPr>
          <w:rFonts w:ascii="Verdana" w:eastAsia="Times New Roman" w:hAnsi="Verdana"/>
          <w:color w:val="000000"/>
          <w:lang w:val="en"/>
        </w:rPr>
        <w:t xml:space="preserve">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used. The default, if omitted, is that any algorithm supported by the OP and the RP MAY be used. </w:t>
      </w:r>
    </w:p>
    <w:p w14:paraId="46B1FD9F"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request_object_encryption_alg</w:t>
      </w:r>
    </w:p>
    <w:p w14:paraId="355B8F09"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w:t>
        </w:r>
        <w:r>
          <w:rPr>
            <w:rStyle w:val="Hyperlink"/>
            <w:rFonts w:ascii="Verdana" w:eastAsia="Times New Roman" w:hAnsi="Verdana"/>
            <w:vanish/>
            <w:u w:val="none"/>
            <w:lang w:val="en"/>
          </w:rPr>
          <w:t xml:space="preserve"> Encryption (JWE),” July 2014.)</w:t>
        </w:r>
      </w:hyperlink>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the RP is declaring that it may use for encrypting Request Objects sent to the OP. This parameter SHOULD be included wh</w:t>
      </w:r>
      <w:r>
        <w:rPr>
          <w:rFonts w:ascii="Verdana" w:eastAsia="Times New Roman" w:hAnsi="Verdana"/>
          <w:color w:val="000000"/>
          <w:lang w:val="en"/>
        </w:rPr>
        <w:t xml:space="preserve">en symmetric encryption will be used, since this signals to the OP that a </w:t>
      </w:r>
      <w:r>
        <w:rPr>
          <w:rStyle w:val="HTMLTypewriter"/>
          <w:lang w:val="en"/>
        </w:rPr>
        <w:t>client_secret</w:t>
      </w:r>
      <w:r>
        <w:rPr>
          <w:rFonts w:ascii="Verdana" w:eastAsia="Times New Roman" w:hAnsi="Verdana"/>
          <w:color w:val="000000"/>
          <w:lang w:val="en"/>
        </w:rPr>
        <w:t xml:space="preserve"> value needs to be returned from which the symmetric key will be derived, that might not otherwise be returned. The RP MAY still use other supported encryption algorithm</w:t>
      </w:r>
      <w:r>
        <w:rPr>
          <w:rFonts w:ascii="Verdana" w:eastAsia="Times New Roman" w:hAnsi="Verdana"/>
          <w:color w:val="000000"/>
          <w:lang w:val="en"/>
        </w:rPr>
        <w:t xml:space="preserve">s or send unencrypted Request Objects, even when this parameter is present. If both signing and encryption are requested, the Request Object will be signed then encrypted, with the result being a Nested JWT,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ones, M., Bradley, J., and N. Sakimura, “JSON Web Token (JWT),” July 2014.)</w:t>
        </w:r>
      </w:hyperlink>
      <w:r>
        <w:rPr>
          <w:rFonts w:ascii="Verdana" w:eastAsia="Times New Roman" w:hAnsi="Verdana"/>
          <w:color w:val="000000"/>
          <w:lang w:val="en"/>
        </w:rPr>
        <w:t xml:space="preserve">. The default, if omitted, is that the RP is not declaring whether it might encrypt any Request Objects. </w:t>
      </w:r>
    </w:p>
    <w:p w14:paraId="148B10AF"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request_object_encryption_enc</w:t>
      </w:r>
    </w:p>
    <w:p w14:paraId="360BB6D5"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the RP is declaring that it may use for encrypting Request Objects sent to the OP. If </w:t>
      </w:r>
      <w:r>
        <w:rPr>
          <w:rStyle w:val="HTMLTypewriter"/>
          <w:lang w:val="en"/>
        </w:rPr>
        <w:t>request_object_encryption_alg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request_object_encryption_enc</w:t>
      </w:r>
      <w:r>
        <w:rPr>
          <w:rFonts w:ascii="Verdana" w:eastAsia="Times New Roman" w:hAnsi="Verdana"/>
          <w:color w:val="000000"/>
          <w:lang w:val="en"/>
        </w:rPr>
        <w:t xml:space="preserve"> is included, </w:t>
      </w:r>
      <w:r>
        <w:rPr>
          <w:rStyle w:val="HTMLTypewriter"/>
          <w:lang w:val="en"/>
        </w:rPr>
        <w:t>request_object_encryption_alg</w:t>
      </w:r>
      <w:r>
        <w:rPr>
          <w:rFonts w:ascii="Verdana" w:eastAsia="Times New Roman" w:hAnsi="Verdana"/>
          <w:color w:val="000000"/>
          <w:lang w:val="en"/>
        </w:rPr>
        <w:t xml:space="preserve"> MUST also be provided. </w:t>
      </w:r>
    </w:p>
    <w:p w14:paraId="7A71D820"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token_endpoint_auth_method</w:t>
      </w:r>
    </w:p>
    <w:p w14:paraId="7C7D4027"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Requested Client Authentication method for the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w:t>
      </w:r>
      <w:r>
        <w:rPr>
          <w:rStyle w:val="HTMLTypewriter"/>
          <w:lang w:val="en"/>
        </w:rPr>
        <w:t>ient_secret_jwt</w:t>
      </w:r>
      <w:r>
        <w:rPr>
          <w:rFonts w:ascii="Verdana" w:eastAsia="Times New Roman" w:hAnsi="Verdana"/>
          <w:color w:val="000000"/>
          <w:lang w:val="en"/>
        </w:rPr>
        <w:t xml:space="preserve">, </w:t>
      </w:r>
      <w:r>
        <w:rPr>
          <w:rStyle w:val="HTMLTypewriter"/>
          <w:lang w:val="en"/>
        </w:rPr>
        <w:t>private_key_jwt</w:t>
      </w:r>
      <w:r>
        <w:rPr>
          <w:rFonts w:ascii="Verdana" w:eastAsia="Times New Roman" w:hAnsi="Verdana"/>
          <w:color w:val="000000"/>
          <w:lang w:val="en"/>
        </w:rPr>
        <w:t xml:space="preserve">, and </w:t>
      </w:r>
      <w:r>
        <w:rPr>
          <w:rStyle w:val="HTMLTypewriter"/>
          <w:lang w:val="en"/>
        </w:rPr>
        <w:t>none</w:t>
      </w:r>
      <w:r>
        <w:rPr>
          <w:rFonts w:ascii="Verdana" w:eastAsia="Times New Roman" w:hAnsi="Verdana"/>
          <w:color w:val="000000"/>
          <w:lang w:val="en"/>
        </w:rPr>
        <w:t xml:space="preserve">, as described in Section 9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[OpenID.Co</w:t>
      </w:r>
      <w:r>
        <w:rPr>
          <w:rFonts w:ascii="Verdana" w:eastAsia="Times New Roman" w:hAnsi="Verdana"/>
          <w:color w:val="000000"/>
          <w:lang w:val="en"/>
        </w:rPr>
        <w:t xml:space="preserve">re]. Other authentication methods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w:t>
        </w:r>
        <w:r>
          <w:rPr>
            <w:rStyle w:val="Hyperlink"/>
            <w:rFonts w:ascii="Verdana" w:eastAsia="Times New Roman" w:hAnsi="Verdana"/>
            <w:vanish/>
            <w:u w:val="none"/>
            <w:lang w:val="en"/>
          </w:rPr>
          <w:t>ation Framework,” October 2012.)</w:t>
        </w:r>
      </w:hyperlink>
      <w:r>
        <w:rPr>
          <w:rFonts w:ascii="Verdana" w:eastAsia="Times New Roman" w:hAnsi="Verdana"/>
          <w:color w:val="000000"/>
          <w:lang w:val="en"/>
        </w:rPr>
        <w:t xml:space="preserve"> [RFC6749]. </w:t>
      </w:r>
    </w:p>
    <w:p w14:paraId="6C13142C"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token_endpoint_auth_signing_alg</w:t>
      </w:r>
    </w:p>
    <w:p w14:paraId="32F9CD80"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July 2014.)</w:t>
        </w:r>
      </w:hyperlink>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s, M., “JSON Web Algorithms (JWA),” July 2014.)</w:t>
        </w:r>
      </w:hyperlink>
      <w:r>
        <w:rPr>
          <w:rFonts w:ascii="Verdana" w:eastAsia="Times New Roman" w:hAnsi="Verdana"/>
          <w:color w:val="000000"/>
          <w:lang w:val="en"/>
        </w:rPr>
        <w:t xml:space="preserve"> that MUST be used for signing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used to authenticate the Client at the Token Endpoint for th</w:t>
      </w:r>
      <w:r>
        <w:rPr>
          <w:rFonts w:ascii="Verdana" w:eastAsia="Times New Roman" w:hAnsi="Verdana"/>
          <w:color w:val="000000"/>
          <w:lang w:val="en"/>
        </w:rPr>
        <w:t xml:space="preserve">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All Token Requests using these authentication methods from this Client MUST be rejected, if the JWT is not signed with this algorithm.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w:t>
      </w:r>
      <w:r>
        <w:rPr>
          <w:rFonts w:ascii="Verdana" w:eastAsia="Times New Roman" w:hAnsi="Verdana"/>
          <w:color w:val="000000"/>
          <w:lang w:val="en"/>
        </w:rPr>
        <w:t xml:space="preserve">used. The default, if omitted, is that any algorithm supported by the OP and the RP MAY be used. </w:t>
      </w:r>
    </w:p>
    <w:p w14:paraId="344D8888"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default_max_age</w:t>
      </w:r>
    </w:p>
    <w:p w14:paraId="1D7BABDD"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OPTIONAL. Default Maximum Authentication Age. Specifies that the End-User MUST be actively authenticated if the End-User was authenticated lon</w:t>
      </w:r>
      <w:r>
        <w:rPr>
          <w:rFonts w:ascii="Verdana" w:eastAsia="Times New Roman" w:hAnsi="Verdana"/>
          <w:color w:val="000000"/>
          <w:lang w:val="en"/>
        </w:rPr>
        <w:t xml:space="preserve">ger ago than the specified number of seconds. The </w:t>
      </w:r>
      <w:r>
        <w:rPr>
          <w:rStyle w:val="HTMLTypewriter"/>
          <w:lang w:val="en"/>
        </w:rPr>
        <w:t>max_age</w:t>
      </w:r>
      <w:r>
        <w:rPr>
          <w:rFonts w:ascii="Verdana" w:eastAsia="Times New Roman" w:hAnsi="Verdana"/>
          <w:color w:val="000000"/>
          <w:lang w:val="en"/>
        </w:rPr>
        <w:t xml:space="preserve"> request parameter overrides this default value. If omitted, no default Maximum Authentication Age is specified. </w:t>
      </w:r>
    </w:p>
    <w:p w14:paraId="2C7D0AB0"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require_auth_time</w:t>
      </w:r>
    </w:p>
    <w:p w14:paraId="540FCDC4"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Boolean value specifying whether the </w:t>
      </w:r>
      <w:r>
        <w:rPr>
          <w:rStyle w:val="HTMLTypewriter"/>
          <w:lang w:val="en"/>
        </w:rPr>
        <w:t>auth_time</w:t>
      </w:r>
      <w:r>
        <w:rPr>
          <w:rFonts w:ascii="Verdana" w:eastAsia="Times New Roman" w:hAnsi="Verdana"/>
          <w:color w:val="000000"/>
          <w:lang w:val="en"/>
        </w:rPr>
        <w:t xml:space="preserve"> Claim in t</w:t>
      </w:r>
      <w:r>
        <w:rPr>
          <w:rFonts w:ascii="Verdana" w:eastAsia="Times New Roman" w:hAnsi="Verdana"/>
          <w:color w:val="000000"/>
          <w:lang w:val="en"/>
        </w:rPr>
        <w:t xml:space="preserve">he ID Token is REQUIRED. It is REQUIRED when the value is </w:t>
      </w:r>
      <w:r>
        <w:rPr>
          <w:rStyle w:val="HTMLTypewriter"/>
          <w:lang w:val="en"/>
        </w:rPr>
        <w:t>true</w:t>
      </w:r>
      <w:r>
        <w:rPr>
          <w:rFonts w:ascii="Verdana" w:eastAsia="Times New Roman" w:hAnsi="Verdana"/>
          <w:color w:val="000000"/>
          <w:lang w:val="en"/>
        </w:rPr>
        <w:t xml:space="preserve">. (If this is </w:t>
      </w:r>
      <w:r>
        <w:rPr>
          <w:rStyle w:val="HTMLTypewriter"/>
          <w:lang w:val="en"/>
        </w:rPr>
        <w:t>false</w:t>
      </w:r>
      <w:r>
        <w:rPr>
          <w:rFonts w:ascii="Verdana" w:eastAsia="Times New Roman" w:hAnsi="Verdana"/>
          <w:color w:val="000000"/>
          <w:lang w:val="en"/>
        </w:rPr>
        <w:t xml:space="preserve">, the </w:t>
      </w:r>
      <w:r>
        <w:rPr>
          <w:rStyle w:val="HTMLTypewriter"/>
          <w:lang w:val="en"/>
        </w:rPr>
        <w:t>auth_time</w:t>
      </w:r>
      <w:r>
        <w:rPr>
          <w:rFonts w:ascii="Verdana" w:eastAsia="Times New Roman" w:hAnsi="Verdana"/>
          <w:color w:val="000000"/>
          <w:lang w:val="en"/>
        </w:rPr>
        <w:t xml:space="preserve"> Claim can still be dynamically requested as an individual Claim for the ID Token using the </w:t>
      </w:r>
      <w:r>
        <w:rPr>
          <w:rStyle w:val="HTMLTypewriter"/>
          <w:lang w:val="en"/>
        </w:rPr>
        <w:t>claims</w:t>
      </w:r>
      <w:r>
        <w:rPr>
          <w:rFonts w:ascii="Verdana" w:eastAsia="Times New Roman" w:hAnsi="Verdana"/>
          <w:color w:val="000000"/>
          <w:lang w:val="en"/>
        </w:rPr>
        <w:t xml:space="preserve"> request parameter described in Section 5.5.1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[OpenID.Core].) If omitted, the default value is </w:t>
      </w:r>
      <w:r>
        <w:rPr>
          <w:rStyle w:val="HTMLTypewriter"/>
          <w:lang w:val="en"/>
        </w:rPr>
        <w:t>false</w:t>
      </w:r>
      <w:r>
        <w:rPr>
          <w:rFonts w:ascii="Verdana" w:eastAsia="Times New Roman" w:hAnsi="Verdana"/>
          <w:color w:val="000000"/>
          <w:lang w:val="en"/>
        </w:rPr>
        <w:t xml:space="preserve">. </w:t>
      </w:r>
    </w:p>
    <w:p w14:paraId="7D55AB25"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default_acr_values</w:t>
      </w:r>
    </w:p>
    <w:p w14:paraId="5A93AD91"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OPTIONA</w:t>
      </w:r>
      <w:r>
        <w:rPr>
          <w:rFonts w:ascii="Verdana" w:eastAsia="Times New Roman" w:hAnsi="Verdana"/>
          <w:color w:val="000000"/>
          <w:lang w:val="en"/>
        </w:rPr>
        <w:t xml:space="preserve">L. Default requested Authentication Context Class Reference values. Array of strings that specifies the default </w:t>
      </w:r>
      <w:r>
        <w:rPr>
          <w:rStyle w:val="HTMLTypewriter"/>
          <w:lang w:val="en"/>
        </w:rPr>
        <w:t>acr</w:t>
      </w:r>
      <w:r>
        <w:rPr>
          <w:rFonts w:ascii="Verdana" w:eastAsia="Times New Roman" w:hAnsi="Verdana"/>
          <w:color w:val="000000"/>
          <w:lang w:val="en"/>
        </w:rPr>
        <w:t xml:space="preserve"> values that the OP is being requested to use for processing requests from this Client, with the values appearing in order of preference. The</w:t>
      </w:r>
      <w:r>
        <w:rPr>
          <w:rFonts w:ascii="Verdana" w:eastAsia="Times New Roman" w:hAnsi="Verdana"/>
          <w:color w:val="000000"/>
          <w:lang w:val="en"/>
        </w:rPr>
        <w:t xml:space="preserv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in the issued ID Token. The </w:t>
      </w:r>
      <w:r>
        <w:rPr>
          <w:rStyle w:val="HTMLTypewriter"/>
          <w:lang w:val="en"/>
        </w:rPr>
        <w:t>acr</w:t>
      </w:r>
      <w:r>
        <w:rPr>
          <w:rFonts w:ascii="Verdana" w:eastAsia="Times New Roman" w:hAnsi="Verdana"/>
          <w:color w:val="000000"/>
          <w:lang w:val="en"/>
        </w:rPr>
        <w:t xml:space="preserve"> Claim is requested as a Voluntary Claim by this parameter. The </w:t>
      </w:r>
      <w:r>
        <w:rPr>
          <w:rStyle w:val="HTMLTypewriter"/>
          <w:lang w:val="en"/>
        </w:rPr>
        <w:t>acr_values_supported</w:t>
      </w:r>
      <w:r>
        <w:rPr>
          <w:rFonts w:ascii="Verdana" w:eastAsia="Times New Roman" w:hAnsi="Verdana"/>
          <w:color w:val="000000"/>
          <w:lang w:val="en"/>
        </w:rPr>
        <w:t xml:space="preserve"> discovery element contains a list</w:t>
      </w:r>
      <w:r>
        <w:rPr>
          <w:rFonts w:ascii="Verdana" w:eastAsia="Times New Roman" w:hAnsi="Verdana"/>
          <w:color w:val="000000"/>
          <w:lang w:val="en"/>
        </w:rPr>
        <w:t xml:space="preserve"> of the supported </w:t>
      </w:r>
      <w:r>
        <w:rPr>
          <w:rStyle w:val="HTMLTypewriter"/>
          <w:lang w:val="en"/>
        </w:rPr>
        <w:t>acr</w:t>
      </w:r>
      <w:r>
        <w:rPr>
          <w:rFonts w:ascii="Verdana" w:eastAsia="Times New Roman" w:hAnsi="Verdana"/>
          <w:color w:val="000000"/>
          <w:lang w:val="en"/>
        </w:rPr>
        <w:t xml:space="preserve"> values supported by this server. Values specified in the </w:t>
      </w:r>
      <w:r>
        <w:rPr>
          <w:rStyle w:val="HTMLTypewriter"/>
          <w:lang w:val="en"/>
        </w:rPr>
        <w:t>acr_values</w:t>
      </w:r>
      <w:r>
        <w:rPr>
          <w:rFonts w:ascii="Verdana" w:eastAsia="Times New Roman" w:hAnsi="Verdana"/>
          <w:color w:val="000000"/>
          <w:lang w:val="en"/>
        </w:rPr>
        <w:t xml:space="preserve"> request parameter or an individual </w:t>
      </w:r>
      <w:r>
        <w:rPr>
          <w:rStyle w:val="HTMLTypewriter"/>
          <w:lang w:val="en"/>
        </w:rPr>
        <w:t>acr</w:t>
      </w:r>
      <w:r>
        <w:rPr>
          <w:rFonts w:ascii="Verdana" w:eastAsia="Times New Roman" w:hAnsi="Verdana"/>
          <w:color w:val="000000"/>
          <w:lang w:val="en"/>
        </w:rPr>
        <w:t xml:space="preserve"> Claim request override these default values. </w:t>
      </w:r>
    </w:p>
    <w:p w14:paraId="6E7668B8"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initiate_login_uri</w:t>
      </w:r>
    </w:p>
    <w:p w14:paraId="4F9C3AE7"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URI using the </w:t>
      </w:r>
      <w:r>
        <w:rPr>
          <w:rStyle w:val="HTMLTypewriter"/>
          <w:lang w:val="en"/>
        </w:rPr>
        <w:t>https</w:t>
      </w:r>
      <w:r>
        <w:rPr>
          <w:rFonts w:ascii="Verdana" w:eastAsia="Times New Roman" w:hAnsi="Verdana"/>
          <w:color w:val="000000"/>
          <w:lang w:val="en"/>
        </w:rPr>
        <w:t xml:space="preserve"> scheme that a third party can us</w:t>
      </w:r>
      <w:r>
        <w:rPr>
          <w:rFonts w:ascii="Verdana" w:eastAsia="Times New Roman" w:hAnsi="Verdana"/>
          <w:color w:val="000000"/>
          <w:lang w:val="en"/>
        </w:rPr>
        <w:t xml:space="preserve">e to initiate a login by the RP, as specified in Section 4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[OpenID.Core]. The UR</w:t>
      </w:r>
      <w:r>
        <w:rPr>
          <w:rFonts w:ascii="Verdana" w:eastAsia="Times New Roman" w:hAnsi="Verdana"/>
          <w:color w:val="000000"/>
          <w:lang w:val="en"/>
        </w:rPr>
        <w:t xml:space="preserve">I MUST accept requests via both </w:t>
      </w:r>
      <w:r>
        <w:rPr>
          <w:rStyle w:val="HTMLTypewriter"/>
          <w:lang w:val="en"/>
        </w:rPr>
        <w:t>GET</w:t>
      </w:r>
      <w:r>
        <w:rPr>
          <w:rFonts w:ascii="Verdana" w:eastAsia="Times New Roman" w:hAnsi="Verdana"/>
          <w:color w:val="000000"/>
          <w:lang w:val="en"/>
        </w:rPr>
        <w:t xml:space="preserve"> and </w:t>
      </w:r>
      <w:r>
        <w:rPr>
          <w:rStyle w:val="HTMLTypewriter"/>
          <w:lang w:val="en"/>
        </w:rPr>
        <w:t>POST</w:t>
      </w:r>
      <w:r>
        <w:rPr>
          <w:rFonts w:ascii="Verdana" w:eastAsia="Times New Roman" w:hAnsi="Verdana"/>
          <w:color w:val="000000"/>
          <w:lang w:val="en"/>
        </w:rPr>
        <w:t xml:space="preserve">. The Client MUST understand the </w:t>
      </w:r>
      <w:r>
        <w:rPr>
          <w:rStyle w:val="HTMLTypewriter"/>
          <w:lang w:val="en"/>
        </w:rPr>
        <w:t>login_hint</w:t>
      </w:r>
      <w:r>
        <w:rPr>
          <w:rFonts w:ascii="Verdana" w:eastAsia="Times New Roman" w:hAnsi="Verdana"/>
          <w:color w:val="000000"/>
          <w:lang w:val="en"/>
        </w:rPr>
        <w:t xml:space="preserve"> and </w:t>
      </w:r>
      <w:r>
        <w:rPr>
          <w:rStyle w:val="HTMLTypewriter"/>
          <w:lang w:val="en"/>
        </w:rPr>
        <w:t>iss</w:t>
      </w:r>
      <w:r>
        <w:rPr>
          <w:rFonts w:ascii="Verdana" w:eastAsia="Times New Roman" w:hAnsi="Verdana"/>
          <w:color w:val="000000"/>
          <w:lang w:val="en"/>
        </w:rPr>
        <w:t xml:space="preserve"> parameters and SHOULD support the </w:t>
      </w:r>
      <w:r>
        <w:rPr>
          <w:rStyle w:val="HTMLTypewriter"/>
          <w:lang w:val="en"/>
        </w:rPr>
        <w:t>target_link_uri</w:t>
      </w:r>
      <w:r>
        <w:rPr>
          <w:rFonts w:ascii="Verdana" w:eastAsia="Times New Roman" w:hAnsi="Verdana"/>
          <w:color w:val="000000"/>
          <w:lang w:val="en"/>
        </w:rPr>
        <w:t xml:space="preserve"> parameter. </w:t>
      </w:r>
    </w:p>
    <w:p w14:paraId="378C84AA" w14:textId="77777777" w:rsidR="00000000" w:rsidRDefault="00186923">
      <w:pPr>
        <w:spacing w:before="0" w:beforeAutospacing="0" w:after="0" w:afterAutospacing="0"/>
        <w:divId w:val="513542742"/>
        <w:rPr>
          <w:rFonts w:ascii="Verdana" w:eastAsia="Times New Roman" w:hAnsi="Verdana"/>
          <w:color w:val="000000"/>
          <w:lang w:val="en"/>
        </w:rPr>
      </w:pPr>
      <w:r>
        <w:rPr>
          <w:rFonts w:ascii="Verdana" w:eastAsia="Times New Roman" w:hAnsi="Verdana"/>
          <w:color w:val="000000"/>
          <w:lang w:val="en"/>
        </w:rPr>
        <w:t>request_uris</w:t>
      </w:r>
    </w:p>
    <w:p w14:paraId="24CA31F2"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 xml:space="preserve">OPTIONAL. Array of </w:t>
      </w:r>
      <w:r>
        <w:rPr>
          <w:rStyle w:val="HTMLTypewriter"/>
          <w:lang w:val="en"/>
        </w:rPr>
        <w:t>request_uri</w:t>
      </w:r>
      <w:r>
        <w:rPr>
          <w:rFonts w:ascii="Verdana" w:eastAsia="Times New Roman" w:hAnsi="Verdana"/>
          <w:color w:val="000000"/>
          <w:lang w:val="en"/>
        </w:rPr>
        <w:t xml:space="preserve"> values that are pre-registered by the RP for use at th</w:t>
      </w:r>
      <w:r>
        <w:rPr>
          <w:rFonts w:ascii="Verdana" w:eastAsia="Times New Roman" w:hAnsi="Verdana"/>
          <w:color w:val="000000"/>
          <w:lang w:val="en"/>
        </w:rPr>
        <w:t xml:space="preserve">e OP. Servers MAY cache the contents of the files referenced by these URIs and not retrieve them at the time they are used in a request. OPs can require that </w:t>
      </w:r>
      <w:r>
        <w:rPr>
          <w:rStyle w:val="HTMLTypewriter"/>
          <w:lang w:val="en"/>
        </w:rPr>
        <w:t>request_uri</w:t>
      </w:r>
      <w:r>
        <w:rPr>
          <w:rFonts w:ascii="Verdana" w:eastAsia="Times New Roman" w:hAnsi="Verdana"/>
          <w:color w:val="000000"/>
          <w:lang w:val="en"/>
        </w:rPr>
        <w:t xml:space="preserve"> values used be pre-registered with the </w:t>
      </w:r>
      <w:r>
        <w:rPr>
          <w:rStyle w:val="HTMLTypewriter"/>
          <w:lang w:val="en"/>
        </w:rPr>
        <w:t>require_request_uri_registration</w:t>
      </w:r>
      <w:r>
        <w:rPr>
          <w:rFonts w:ascii="Verdana" w:eastAsia="Times New Roman" w:hAnsi="Verdana"/>
          <w:color w:val="000000"/>
          <w:lang w:val="en"/>
        </w:rPr>
        <w:t xml:space="preserve"> discovery para</w:t>
      </w:r>
      <w:r>
        <w:rPr>
          <w:rFonts w:ascii="Verdana" w:eastAsia="Times New Roman" w:hAnsi="Verdana"/>
          <w:color w:val="000000"/>
          <w:lang w:val="en"/>
        </w:rPr>
        <w:t xml:space="preserve">meter. </w:t>
      </w:r>
    </w:p>
    <w:p w14:paraId="7BEACFA0" w14:textId="77777777" w:rsidR="00000000" w:rsidRDefault="00186923">
      <w:pPr>
        <w:spacing w:before="0" w:beforeAutospacing="0" w:after="0" w:afterAutospacing="0"/>
        <w:ind w:left="720"/>
        <w:divId w:val="513542742"/>
        <w:rPr>
          <w:rFonts w:ascii="Verdana" w:eastAsia="Times New Roman" w:hAnsi="Verdana"/>
          <w:color w:val="000000"/>
          <w:lang w:val="en"/>
        </w:rPr>
      </w:pPr>
      <w:r>
        <w:rPr>
          <w:rFonts w:ascii="Verdana" w:eastAsia="Times New Roman" w:hAnsi="Verdana"/>
          <w:color w:val="000000"/>
          <w:lang w:val="en"/>
        </w:rPr>
        <w:t>If the contents of the request file could ever change, these URI values SHOULD include the base64url encoded SHA-256 hash value of the file contents referenced by the URI as the value of the URI fragment. If the fragment value used for a URI change</w:t>
      </w:r>
      <w:r>
        <w:rPr>
          <w:rFonts w:ascii="Verdana" w:eastAsia="Times New Roman" w:hAnsi="Verdana"/>
          <w:color w:val="000000"/>
          <w:lang w:val="en"/>
        </w:rPr>
        <w:t xml:space="preserve">s, that signals the server that its cached value for that URI with the old fragment value is no longer valid. </w:t>
      </w:r>
    </w:p>
    <w:p w14:paraId="7A2C2E99"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Additional Client Metadata parameters MAY also be used. Some are defined by other specifications, such as </w:t>
      </w:r>
      <w:hyperlink w:anchor="OpenID.Session" w:history="1">
        <w:r>
          <w:rPr>
            <w:rStyle w:val="Hyperlink"/>
            <w:rFonts w:ascii="Verdana" w:hAnsi="Verdana"/>
            <w:u w:val="none"/>
            <w:lang w:val="en"/>
          </w:rPr>
          <w:t>Op</w:t>
        </w:r>
        <w:r>
          <w:rPr>
            <w:rStyle w:val="Hyperlink"/>
            <w:rFonts w:ascii="Verdana" w:hAnsi="Verdana"/>
            <w:u w:val="none"/>
            <w:lang w:val="en"/>
          </w:rPr>
          <w:t>enID Connect Session Management 1.0</w:t>
        </w:r>
        <w:r>
          <w:rPr>
            <w:rStyle w:val="Hyperlink"/>
            <w:rFonts w:ascii="Verdana" w:hAnsi="Verdana"/>
            <w:vanish/>
            <w:u w:val="none"/>
            <w:lang w:val="en"/>
          </w:rPr>
          <w:t xml:space="preserve"> (Sakimura, N., Bradley, J., Jones, M., de Medeiros, B., and N. Agarwal, “OpenID Connect Session Management 1.0,” August 2014.)</w:t>
        </w:r>
      </w:hyperlink>
      <w:r>
        <w:rPr>
          <w:rFonts w:ascii="Verdana" w:hAnsi="Verdana"/>
          <w:color w:val="000000"/>
          <w:lang w:val="en"/>
        </w:rPr>
        <w:t xml:space="preserve"> [OpenID.Session]. </w:t>
      </w:r>
    </w:p>
    <w:p w14:paraId="0C049EFE" w14:textId="77777777" w:rsidR="00000000" w:rsidRDefault="00186923">
      <w:pPr>
        <w:spacing w:before="0" w:beforeAutospacing="0" w:after="0" w:afterAutospacing="0"/>
        <w:divId w:val="407925259"/>
        <w:rPr>
          <w:rFonts w:ascii="Verdana" w:eastAsia="Times New Roman" w:hAnsi="Verdana"/>
          <w:color w:val="000000"/>
          <w:lang w:val="en"/>
        </w:rPr>
      </w:pPr>
      <w:bookmarkStart w:id="15" w:name="LanguagesAndScripts"/>
      <w:bookmarkEnd w:id="15"/>
    </w:p>
    <w:p w14:paraId="2854300C"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816D371" w14:textId="77777777">
        <w:trPr>
          <w:divId w:val="407925259"/>
          <w:trHeight w:val="225"/>
          <w:tblCellSpacing w:w="15" w:type="dxa"/>
        </w:trPr>
        <w:tc>
          <w:tcPr>
            <w:tcW w:w="450" w:type="dxa"/>
            <w:shd w:val="clear" w:color="auto" w:fill="990000"/>
            <w:vAlign w:val="center"/>
            <w:hideMark/>
          </w:tcPr>
          <w:p w14:paraId="40C3F18F"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BA5D62" w14:textId="77777777" w:rsidR="00000000" w:rsidRDefault="00186923">
      <w:pPr>
        <w:pStyle w:val="Heading3"/>
        <w:divId w:val="407925259"/>
        <w:rPr>
          <w:rFonts w:eastAsia="Times New Roman"/>
          <w:lang w:val="en"/>
        </w:rPr>
      </w:pPr>
      <w:bookmarkStart w:id="16" w:name="rfc.section.2.1"/>
      <w:bookmarkEnd w:id="16"/>
      <w:r>
        <w:rPr>
          <w:rFonts w:eastAsia="Times New Roman"/>
          <w:lang w:val="en"/>
        </w:rPr>
        <w:t>2.1.  Metadata Languages and Scripts</w:t>
      </w:r>
    </w:p>
    <w:p w14:paraId="2E9D4F72"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Human-readable Client Metadata values and Client Metadata values that reference human-readable values MAY be represented in multiple languages and scripts. For example, values such as </w:t>
      </w:r>
      <w:r>
        <w:rPr>
          <w:rStyle w:val="HTMLTypewriter"/>
          <w:lang w:val="en"/>
        </w:rPr>
        <w:t>client_name</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w:t>
      </w:r>
      <w:r>
        <w:rPr>
          <w:rStyle w:val="HTMLTypewriter"/>
          <w:lang w:val="en"/>
        </w:rPr>
        <w:t>policy_uri</w:t>
      </w:r>
      <w:r>
        <w:rPr>
          <w:rFonts w:ascii="Verdana" w:hAnsi="Verdana"/>
          <w:color w:val="000000"/>
          <w:lang w:val="en"/>
        </w:rPr>
        <w:t xml:space="preserve">, </w:t>
      </w:r>
      <w:r>
        <w:rPr>
          <w:rStyle w:val="HTMLTypewriter"/>
          <w:lang w:val="en"/>
        </w:rPr>
        <w:t>logo_uri</w:t>
      </w:r>
      <w:r>
        <w:rPr>
          <w:rFonts w:ascii="Verdana" w:hAnsi="Verdana"/>
          <w:color w:val="000000"/>
          <w:lang w:val="en"/>
        </w:rPr>
        <w:t xml:space="preserve">, and </w:t>
      </w:r>
      <w:r>
        <w:rPr>
          <w:rStyle w:val="HTMLTypewriter"/>
          <w:lang w:val="en"/>
        </w:rPr>
        <w:t>client_uri</w:t>
      </w:r>
      <w:r>
        <w:rPr>
          <w:rFonts w:ascii="Verdana" w:hAnsi="Verdana"/>
          <w:color w:val="000000"/>
          <w:lang w:val="en"/>
        </w:rPr>
        <w:t xml:space="preserve"> might have mu</w:t>
      </w:r>
      <w:r>
        <w:rPr>
          <w:rFonts w:ascii="Verdana" w:hAnsi="Verdana"/>
          <w:color w:val="000000"/>
          <w:lang w:val="en"/>
        </w:rPr>
        <w:t xml:space="preserve">ltiple locale-specific values in some Client registrations. </w:t>
      </w:r>
    </w:p>
    <w:p w14:paraId="63FD8FE5"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Clien</w:t>
      </w:r>
      <w:r>
        <w:rPr>
          <w:rFonts w:ascii="Verdana" w:hAnsi="Verdana"/>
          <w:color w:val="000000"/>
          <w:lang w:val="en"/>
        </w:rPr>
        <w:t xml:space="preserve">t Metadata member names, delimited by a </w:t>
      </w:r>
      <w:r>
        <w:rPr>
          <w:rStyle w:val="HTMLTypewriter"/>
          <w:lang w:val="en"/>
        </w:rPr>
        <w:t>#</w:t>
      </w:r>
      <w:r>
        <w:rPr>
          <w:rFonts w:ascii="Verdana" w:hAnsi="Verdana"/>
          <w:color w:val="000000"/>
          <w:lang w:val="en"/>
        </w:rPr>
        <w:t xml:space="preserve"> character. The same syntax is used for representing languages and scripts for Client Metadata as is used for Claims, as described in Section 5.2 (Claims Languages and Scripts) of </w:t>
      </w:r>
      <w:hyperlink w:anchor="OpenID.Core" w:history="1">
        <w:r>
          <w:rPr>
            <w:rStyle w:val="Hyperlink"/>
            <w:rFonts w:ascii="Verdana" w:hAnsi="Verdana"/>
            <w:u w:val="none"/>
            <w:lang w:val="en"/>
          </w:rPr>
          <w:t>O</w:t>
        </w:r>
        <w:r>
          <w:rPr>
            <w:rStyle w:val="Hyperlink"/>
            <w:rFonts w:ascii="Verdana" w:hAnsi="Verdana"/>
            <w:u w:val="none"/>
            <w:lang w:val="en"/>
          </w:rPr>
          <w:t>penID Connect Core 1.0</w:t>
        </w:r>
        <w:r>
          <w:rPr>
            <w:rStyle w:val="Hyperlink"/>
            <w:rFonts w:ascii="Verdana" w:hAnsi="Verdana"/>
            <w:vanish/>
            <w:u w:val="none"/>
            <w:lang w:val="en"/>
          </w:rPr>
          <w:t xml:space="preserve"> (Sakimura, N., Bradley, J., Jones, M., de Medeiros, B., and C. Mortimore, “OpenID Connect Core 1.0,” August 2014.)</w:t>
        </w:r>
      </w:hyperlink>
      <w:r>
        <w:rPr>
          <w:rFonts w:ascii="Verdana" w:hAnsi="Verdana"/>
          <w:color w:val="000000"/>
          <w:lang w:val="en"/>
        </w:rPr>
        <w:t xml:space="preserve"> [OpenID.Core]. </w:t>
      </w:r>
    </w:p>
    <w:p w14:paraId="118628F9" w14:textId="77777777" w:rsidR="00000000" w:rsidRDefault="00186923">
      <w:pPr>
        <w:pStyle w:val="NormalWeb"/>
        <w:divId w:val="407925259"/>
        <w:rPr>
          <w:rFonts w:ascii="Verdana" w:hAnsi="Verdana"/>
          <w:color w:val="000000"/>
          <w:lang w:val="en"/>
        </w:rPr>
      </w:pPr>
      <w:r>
        <w:rPr>
          <w:rFonts w:ascii="Verdana" w:hAnsi="Verdana"/>
          <w:color w:val="000000"/>
          <w:lang w:val="en"/>
        </w:rPr>
        <w:t>If such a human-readable field is sent without a language tag, parties using it MUST NOT make any assu</w:t>
      </w:r>
      <w:r>
        <w:rPr>
          <w:rFonts w:ascii="Verdana" w:hAnsi="Verdana"/>
          <w:color w:val="000000"/>
          <w:lang w:val="en"/>
        </w:rPr>
        <w:t>mptions about the language, character set, or script of the string value, and the string value MUST be used as-is wherever it is presented in a user interface. To facilitate interoperability, it is RECOMMENDED that any human-readable fields sent without la</w:t>
      </w:r>
      <w:r>
        <w:rPr>
          <w:rFonts w:ascii="Verdana" w:hAnsi="Verdana"/>
          <w:color w:val="000000"/>
          <w:lang w:val="en"/>
        </w:rPr>
        <w:t xml:space="preserve">nguage tags contain values suitable for display on a wide variety of systems. </w:t>
      </w:r>
    </w:p>
    <w:p w14:paraId="62DE97B2" w14:textId="77777777" w:rsidR="00000000" w:rsidRDefault="00186923">
      <w:pPr>
        <w:spacing w:before="0" w:beforeAutospacing="0" w:after="0" w:afterAutospacing="0"/>
        <w:divId w:val="407925259"/>
        <w:rPr>
          <w:rFonts w:ascii="Verdana" w:eastAsia="Times New Roman" w:hAnsi="Verdana"/>
          <w:color w:val="000000"/>
          <w:lang w:val="en"/>
        </w:rPr>
      </w:pPr>
      <w:bookmarkStart w:id="17" w:name="ClientRegistration"/>
      <w:bookmarkEnd w:id="17"/>
    </w:p>
    <w:p w14:paraId="106E6D32"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A2DF1B" w14:textId="77777777">
        <w:trPr>
          <w:divId w:val="407925259"/>
          <w:trHeight w:val="225"/>
          <w:tblCellSpacing w:w="15" w:type="dxa"/>
        </w:trPr>
        <w:tc>
          <w:tcPr>
            <w:tcW w:w="450" w:type="dxa"/>
            <w:shd w:val="clear" w:color="auto" w:fill="990000"/>
            <w:vAlign w:val="center"/>
            <w:hideMark/>
          </w:tcPr>
          <w:p w14:paraId="775FCF5B"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55CAD3" w14:textId="77777777" w:rsidR="00000000" w:rsidRDefault="00186923">
      <w:pPr>
        <w:pStyle w:val="Heading3"/>
        <w:divId w:val="407925259"/>
        <w:rPr>
          <w:rFonts w:eastAsia="Times New Roman"/>
          <w:lang w:val="en"/>
        </w:rPr>
      </w:pPr>
      <w:bookmarkStart w:id="18" w:name="rfc.section.3"/>
      <w:bookmarkEnd w:id="18"/>
      <w:r>
        <w:rPr>
          <w:rFonts w:eastAsia="Times New Roman"/>
          <w:lang w:val="en"/>
        </w:rPr>
        <w:t>3.  Client Registration Endpoint</w:t>
      </w:r>
    </w:p>
    <w:p w14:paraId="0652ED74"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Client Registration Endpoint is an OAuth 2.0 Protected Resource through which a new Client registration can be requested. </w:t>
      </w:r>
      <w:r>
        <w:rPr>
          <w:rFonts w:ascii="Verdana" w:hAnsi="Verdana"/>
          <w:color w:val="000000"/>
          <w:lang w:val="en"/>
        </w:rPr>
        <w:t xml:space="preserve">The OpenID Provider MAY require an Initial Access Token that is provisioned out-of-band (in a manner that is out of scope for this specification) to restrict registration requests to only authorized Clients or developers. </w:t>
      </w:r>
    </w:p>
    <w:p w14:paraId="366C24BA" w14:textId="77777777" w:rsidR="00000000" w:rsidRDefault="00186923">
      <w:pPr>
        <w:pStyle w:val="NormalWeb"/>
        <w:divId w:val="407925259"/>
        <w:rPr>
          <w:rFonts w:ascii="Verdana" w:hAnsi="Verdana"/>
          <w:color w:val="000000"/>
          <w:lang w:val="en"/>
        </w:rPr>
      </w:pPr>
      <w:r>
        <w:rPr>
          <w:rFonts w:ascii="Verdana" w:hAnsi="Verdana"/>
          <w:color w:val="000000"/>
          <w:lang w:val="en"/>
        </w:rPr>
        <w:t>To support open Dynamic Registrat</w:t>
      </w:r>
      <w:r>
        <w:rPr>
          <w:rFonts w:ascii="Verdana" w:hAnsi="Verdana"/>
          <w:color w:val="000000"/>
          <w:lang w:val="en"/>
        </w:rPr>
        <w:t>ion, the Client Registration Endpoint SHOULD accept registration requests without OAuth 2.0 Access Tokens. These requests MAY be rate-limited or otherwise limited to prevent a denial-of-service attack on the Client Registration Endpoint. If an Initial Acce</w:t>
      </w:r>
      <w:r>
        <w:rPr>
          <w:rFonts w:ascii="Verdana" w:hAnsi="Verdana"/>
          <w:color w:val="000000"/>
          <w:lang w:val="en"/>
        </w:rPr>
        <w:t xml:space="preserve">ss Token is required for Client registration, the Client Registration Endpoint MUST be able to accept these Access Tokens in the manner described in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w:t>
        </w:r>
        <w:r>
          <w:rPr>
            <w:rStyle w:val="Hyperlink"/>
            <w:rFonts w:ascii="Verdana" w:hAnsi="Verdana"/>
            <w:vanish/>
            <w:u w:val="none"/>
            <w:lang w:val="en"/>
          </w:rPr>
          <w:t>orization Framework: Bearer Token Usage,” October 2012.)</w:t>
        </w:r>
      </w:hyperlink>
      <w:r>
        <w:rPr>
          <w:rFonts w:ascii="Verdana" w:hAnsi="Verdana"/>
          <w:color w:val="000000"/>
          <w:lang w:val="en"/>
        </w:rPr>
        <w:t xml:space="preserve"> [RFC6750] specification. </w:t>
      </w:r>
    </w:p>
    <w:p w14:paraId="6DC9C624" w14:textId="77777777" w:rsidR="00000000" w:rsidRDefault="00186923">
      <w:pPr>
        <w:spacing w:before="0" w:beforeAutospacing="0" w:after="0" w:afterAutospacing="0"/>
        <w:divId w:val="407925259"/>
        <w:rPr>
          <w:rFonts w:ascii="Verdana" w:eastAsia="Times New Roman" w:hAnsi="Verdana"/>
          <w:color w:val="000000"/>
          <w:lang w:val="en"/>
        </w:rPr>
      </w:pPr>
      <w:bookmarkStart w:id="19" w:name="RegistrationRequest"/>
      <w:bookmarkEnd w:id="19"/>
    </w:p>
    <w:p w14:paraId="70C3335C"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3BC2EE" w14:textId="77777777">
        <w:trPr>
          <w:divId w:val="407925259"/>
          <w:trHeight w:val="225"/>
          <w:tblCellSpacing w:w="15" w:type="dxa"/>
        </w:trPr>
        <w:tc>
          <w:tcPr>
            <w:tcW w:w="450" w:type="dxa"/>
            <w:shd w:val="clear" w:color="auto" w:fill="990000"/>
            <w:vAlign w:val="center"/>
            <w:hideMark/>
          </w:tcPr>
          <w:p w14:paraId="0B963A00"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B1EF64" w14:textId="77777777" w:rsidR="00000000" w:rsidRDefault="00186923">
      <w:pPr>
        <w:pStyle w:val="Heading3"/>
        <w:divId w:val="407925259"/>
        <w:rPr>
          <w:rFonts w:eastAsia="Times New Roman"/>
          <w:lang w:val="en"/>
        </w:rPr>
      </w:pPr>
      <w:bookmarkStart w:id="20" w:name="rfc.section.3.1"/>
      <w:bookmarkEnd w:id="20"/>
      <w:r>
        <w:rPr>
          <w:rFonts w:eastAsia="Times New Roman"/>
          <w:lang w:val="en"/>
        </w:rPr>
        <w:t>3.1.  Client Registration Request</w:t>
      </w:r>
    </w:p>
    <w:p w14:paraId="7D399B60"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To register a new Client at the Authorization Server, the Client sends an HTTP </w:t>
      </w:r>
      <w:r>
        <w:rPr>
          <w:rStyle w:val="HTMLTypewriter"/>
          <w:lang w:val="en"/>
        </w:rPr>
        <w:t>POST</w:t>
      </w:r>
      <w:r>
        <w:rPr>
          <w:rFonts w:ascii="Verdana" w:hAnsi="Verdana"/>
          <w:color w:val="000000"/>
          <w:lang w:val="en"/>
        </w:rPr>
        <w:t xml:space="preserve"> </w:t>
      </w:r>
      <w:r>
        <w:rPr>
          <w:rFonts w:ascii="Verdana" w:hAnsi="Verdana"/>
          <w:color w:val="000000"/>
          <w:lang w:val="en"/>
        </w:rPr>
        <w:t>message to the Client Registration Endpoint with any Client Metadata parameters that the Client chooses to specify for itself during the registration. The Authorization Server assigns this Client a unique Client Identifier, optionally assigns a Client Secr</w:t>
      </w:r>
      <w:r>
        <w:rPr>
          <w:rFonts w:ascii="Verdana" w:hAnsi="Verdana"/>
          <w:color w:val="000000"/>
          <w:lang w:val="en"/>
        </w:rPr>
        <w:t xml:space="preserve">et, and associates the Metadata given in the request with the issued Client Identifier. The Authorization Server MAY provision default values for any items omitted in the Client Metadata. </w:t>
      </w:r>
    </w:p>
    <w:p w14:paraId="260AC017"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Client sends an HTTP </w:t>
      </w:r>
      <w:r>
        <w:rPr>
          <w:rStyle w:val="HTMLTypewriter"/>
          <w:lang w:val="en"/>
        </w:rPr>
        <w:t>POST</w:t>
      </w:r>
      <w:r>
        <w:rPr>
          <w:rFonts w:ascii="Verdana" w:hAnsi="Verdana"/>
          <w:color w:val="000000"/>
          <w:lang w:val="en"/>
        </w:rPr>
        <w:t xml:space="preserve"> to the Client Registration Endpoint w</w:t>
      </w:r>
      <w:r>
        <w:rPr>
          <w:rFonts w:ascii="Verdana" w:hAnsi="Verdana"/>
          <w:color w:val="000000"/>
          <w:lang w:val="en"/>
        </w:rPr>
        <w:t xml:space="preserve">ith a content type of </w:t>
      </w:r>
      <w:r>
        <w:rPr>
          <w:rStyle w:val="HTMLTypewriter"/>
          <w:lang w:val="en"/>
        </w:rPr>
        <w:t>application/json</w:t>
      </w:r>
      <w:r>
        <w:rPr>
          <w:rFonts w:ascii="Verdana" w:hAnsi="Verdana"/>
          <w:color w:val="000000"/>
          <w:lang w:val="en"/>
        </w:rPr>
        <w:t xml:space="preserve"> with the parameters represented as top-level members of the root JSON object. </w:t>
      </w:r>
    </w:p>
    <w:p w14:paraId="057802E8"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following is a non-normative example registration request (with line wraps within values for display purposes only): </w:t>
      </w:r>
    </w:p>
    <w:p w14:paraId="68143BDF" w14:textId="77777777" w:rsidR="00000000" w:rsidRDefault="00186923">
      <w:pPr>
        <w:pStyle w:val="HTMLPreformatted"/>
        <w:divId w:val="5058936"/>
        <w:rPr>
          <w:lang w:val="en"/>
        </w:rPr>
      </w:pPr>
    </w:p>
    <w:p w14:paraId="6B49BFB0" w14:textId="77777777" w:rsidR="00000000" w:rsidRDefault="00186923">
      <w:pPr>
        <w:pStyle w:val="HTMLPreformatted"/>
        <w:divId w:val="5058936"/>
        <w:rPr>
          <w:lang w:val="en"/>
        </w:rPr>
      </w:pPr>
      <w:r>
        <w:rPr>
          <w:lang w:val="en"/>
        </w:rPr>
        <w:t xml:space="preserve">  POST /connect</w:t>
      </w:r>
      <w:r>
        <w:rPr>
          <w:lang w:val="en"/>
        </w:rPr>
        <w:t>/register HTTP/1.1</w:t>
      </w:r>
    </w:p>
    <w:p w14:paraId="074BAF70" w14:textId="77777777" w:rsidR="00000000" w:rsidRDefault="00186923">
      <w:pPr>
        <w:pStyle w:val="HTMLPreformatted"/>
        <w:divId w:val="5058936"/>
        <w:rPr>
          <w:lang w:val="en"/>
        </w:rPr>
      </w:pPr>
      <w:r>
        <w:rPr>
          <w:lang w:val="en"/>
        </w:rPr>
        <w:t xml:space="preserve">  Content-Type: application/json</w:t>
      </w:r>
    </w:p>
    <w:p w14:paraId="7D960FC2" w14:textId="77777777" w:rsidR="00000000" w:rsidRDefault="00186923">
      <w:pPr>
        <w:pStyle w:val="HTMLPreformatted"/>
        <w:divId w:val="5058936"/>
        <w:rPr>
          <w:lang w:val="en"/>
        </w:rPr>
      </w:pPr>
      <w:r>
        <w:rPr>
          <w:lang w:val="en"/>
        </w:rPr>
        <w:t xml:space="preserve">  Accept: application/json</w:t>
      </w:r>
    </w:p>
    <w:p w14:paraId="00E78EE6" w14:textId="77777777" w:rsidR="00000000" w:rsidRDefault="00186923">
      <w:pPr>
        <w:pStyle w:val="HTMLPreformatted"/>
        <w:divId w:val="5058936"/>
        <w:rPr>
          <w:lang w:val="en"/>
        </w:rPr>
      </w:pPr>
      <w:r>
        <w:rPr>
          <w:lang w:val="en"/>
        </w:rPr>
        <w:t xml:space="preserve">  Host: server.example.com</w:t>
      </w:r>
    </w:p>
    <w:p w14:paraId="4E61C620" w14:textId="77777777" w:rsidR="00000000" w:rsidRDefault="00186923">
      <w:pPr>
        <w:pStyle w:val="HTMLPreformatted"/>
        <w:divId w:val="5058936"/>
        <w:rPr>
          <w:lang w:val="en"/>
        </w:rPr>
      </w:pPr>
      <w:r>
        <w:rPr>
          <w:lang w:val="en"/>
        </w:rPr>
        <w:t xml:space="preserve">  Authorization: Bearer eyJhbGciOiJSUzI1NiJ9.eyJ ...</w:t>
      </w:r>
    </w:p>
    <w:p w14:paraId="17FA98CA" w14:textId="77777777" w:rsidR="00000000" w:rsidRDefault="00186923">
      <w:pPr>
        <w:pStyle w:val="HTMLPreformatted"/>
        <w:divId w:val="5058936"/>
        <w:rPr>
          <w:lang w:val="en"/>
        </w:rPr>
      </w:pPr>
    </w:p>
    <w:p w14:paraId="03C43030" w14:textId="77777777" w:rsidR="00000000" w:rsidRDefault="00186923">
      <w:pPr>
        <w:pStyle w:val="HTMLPreformatted"/>
        <w:divId w:val="5058936"/>
        <w:rPr>
          <w:lang w:val="en"/>
        </w:rPr>
      </w:pPr>
      <w:r>
        <w:rPr>
          <w:lang w:val="en"/>
        </w:rPr>
        <w:t xml:space="preserve">  {</w:t>
      </w:r>
    </w:p>
    <w:p w14:paraId="18795AC3" w14:textId="77777777" w:rsidR="00000000" w:rsidRDefault="00186923">
      <w:pPr>
        <w:pStyle w:val="HTMLPreformatted"/>
        <w:divId w:val="5058936"/>
        <w:rPr>
          <w:lang w:val="en"/>
        </w:rPr>
      </w:pPr>
      <w:r>
        <w:rPr>
          <w:lang w:val="en"/>
        </w:rPr>
        <w:t xml:space="preserve">   "application_type": "web",</w:t>
      </w:r>
    </w:p>
    <w:p w14:paraId="029B9C99" w14:textId="77777777" w:rsidR="00000000" w:rsidRDefault="00186923">
      <w:pPr>
        <w:pStyle w:val="HTMLPreformatted"/>
        <w:divId w:val="5058936"/>
        <w:rPr>
          <w:lang w:val="en"/>
        </w:rPr>
      </w:pPr>
      <w:r>
        <w:rPr>
          <w:lang w:val="en"/>
        </w:rPr>
        <w:t xml:space="preserve">   "redirect_uris":</w:t>
      </w:r>
    </w:p>
    <w:p w14:paraId="26D33E13" w14:textId="77777777" w:rsidR="00000000" w:rsidRDefault="00186923">
      <w:pPr>
        <w:pStyle w:val="HTMLPreformatted"/>
        <w:divId w:val="5058936"/>
        <w:rPr>
          <w:lang w:val="en"/>
        </w:rPr>
      </w:pPr>
      <w:r>
        <w:rPr>
          <w:lang w:val="en"/>
        </w:rPr>
        <w:t xml:space="preserve">     ["https://client.example.org/callback</w:t>
      </w:r>
      <w:r>
        <w:rPr>
          <w:lang w:val="en"/>
        </w:rPr>
        <w:t>",</w:t>
      </w:r>
    </w:p>
    <w:p w14:paraId="110123FE" w14:textId="77777777" w:rsidR="00000000" w:rsidRDefault="00186923">
      <w:pPr>
        <w:pStyle w:val="HTMLPreformatted"/>
        <w:divId w:val="5058936"/>
        <w:rPr>
          <w:lang w:val="en"/>
        </w:rPr>
      </w:pPr>
      <w:r>
        <w:rPr>
          <w:lang w:val="en"/>
        </w:rPr>
        <w:t xml:space="preserve">      "https://client.example.org/callback2"],</w:t>
      </w:r>
    </w:p>
    <w:p w14:paraId="73CE7D85" w14:textId="77777777" w:rsidR="00000000" w:rsidRDefault="00186923">
      <w:pPr>
        <w:pStyle w:val="HTMLPreformatted"/>
        <w:divId w:val="5058936"/>
        <w:rPr>
          <w:lang w:val="en"/>
        </w:rPr>
      </w:pPr>
      <w:r>
        <w:rPr>
          <w:lang w:val="en"/>
        </w:rPr>
        <w:t xml:space="preserve">   "client_name": "My Example",</w:t>
      </w:r>
    </w:p>
    <w:p w14:paraId="53B244A3" w14:textId="77777777" w:rsidR="00000000" w:rsidRDefault="00186923">
      <w:pPr>
        <w:pStyle w:val="HTMLPreformatted"/>
        <w:divId w:val="5058936"/>
        <w:rPr>
          <w:lang w:val="en"/>
        </w:rPr>
      </w:pPr>
      <w:r>
        <w:rPr>
          <w:lang w:val="en"/>
        </w:rPr>
        <w:t xml:space="preserve">   "client_name#ja-Jpan-JP":</w:t>
      </w:r>
    </w:p>
    <w:p w14:paraId="78FFFBA6" w14:textId="77777777" w:rsidR="00000000" w:rsidRDefault="00186923">
      <w:pPr>
        <w:pStyle w:val="HTMLPreformatted"/>
        <w:divId w:val="5058936"/>
        <w:rPr>
          <w:lang w:val="en"/>
        </w:rPr>
      </w:pPr>
      <w:r>
        <w:rPr>
          <w:lang w:val="en"/>
        </w:rPr>
        <w:t xml:space="preserve">     "</w:t>
      </w:r>
      <w:r>
        <w:rPr>
          <w:rFonts w:ascii="MS Mincho" w:eastAsia="MS Mincho" w:hAnsi="MS Mincho" w:cs="MS Mincho" w:hint="eastAsia"/>
          <w:lang w:val="en"/>
        </w:rPr>
        <w:t>クライアント名</w:t>
      </w:r>
      <w:r>
        <w:rPr>
          <w:lang w:val="en"/>
        </w:rPr>
        <w:t>",</w:t>
      </w:r>
    </w:p>
    <w:p w14:paraId="0F6618BA" w14:textId="77777777" w:rsidR="00000000" w:rsidRDefault="00186923">
      <w:pPr>
        <w:pStyle w:val="HTMLPreformatted"/>
        <w:divId w:val="5058936"/>
        <w:rPr>
          <w:lang w:val="en"/>
        </w:rPr>
      </w:pPr>
      <w:r>
        <w:rPr>
          <w:lang w:val="en"/>
        </w:rPr>
        <w:t xml:space="preserve">   "logo_uri": "https://client.example.org/logo.png",</w:t>
      </w:r>
    </w:p>
    <w:p w14:paraId="5ACF5024" w14:textId="77777777" w:rsidR="00000000" w:rsidRDefault="00186923">
      <w:pPr>
        <w:pStyle w:val="HTMLPreformatted"/>
        <w:divId w:val="5058936"/>
        <w:rPr>
          <w:lang w:val="en"/>
        </w:rPr>
      </w:pPr>
      <w:r>
        <w:rPr>
          <w:lang w:val="en"/>
        </w:rPr>
        <w:t xml:space="preserve">   "subject_type": "pairwise",</w:t>
      </w:r>
    </w:p>
    <w:p w14:paraId="5E42543C" w14:textId="77777777" w:rsidR="00000000" w:rsidRDefault="00186923">
      <w:pPr>
        <w:pStyle w:val="HTMLPreformatted"/>
        <w:divId w:val="5058936"/>
        <w:rPr>
          <w:lang w:val="en"/>
        </w:rPr>
      </w:pPr>
      <w:r>
        <w:rPr>
          <w:lang w:val="en"/>
        </w:rPr>
        <w:t xml:space="preserve">   "sector_identifier_uri":</w:t>
      </w:r>
    </w:p>
    <w:p w14:paraId="31A675DD" w14:textId="77777777" w:rsidR="00000000" w:rsidRDefault="00186923">
      <w:pPr>
        <w:pStyle w:val="HTMLPreformatted"/>
        <w:divId w:val="5058936"/>
        <w:rPr>
          <w:lang w:val="en"/>
        </w:rPr>
      </w:pPr>
      <w:r>
        <w:rPr>
          <w:lang w:val="en"/>
        </w:rPr>
        <w:t xml:space="preserve">     </w:t>
      </w:r>
      <w:r>
        <w:rPr>
          <w:lang w:val="en"/>
        </w:rPr>
        <w:t>"https://other.example.net/file_of_redirect_uris.json",</w:t>
      </w:r>
    </w:p>
    <w:p w14:paraId="5A04609F" w14:textId="77777777" w:rsidR="00000000" w:rsidRDefault="00186923">
      <w:pPr>
        <w:pStyle w:val="HTMLPreformatted"/>
        <w:divId w:val="5058936"/>
        <w:rPr>
          <w:lang w:val="en"/>
        </w:rPr>
      </w:pPr>
      <w:r>
        <w:rPr>
          <w:lang w:val="en"/>
        </w:rPr>
        <w:t xml:space="preserve">   "token_endpoint_auth_method": "client_secret_basic",</w:t>
      </w:r>
    </w:p>
    <w:p w14:paraId="74FB9C95" w14:textId="77777777" w:rsidR="00000000" w:rsidRDefault="00186923">
      <w:pPr>
        <w:pStyle w:val="HTMLPreformatted"/>
        <w:divId w:val="5058936"/>
        <w:rPr>
          <w:lang w:val="en"/>
        </w:rPr>
      </w:pPr>
      <w:r>
        <w:rPr>
          <w:lang w:val="en"/>
        </w:rPr>
        <w:t xml:space="preserve">   "jwks_uri": "https://client.example.org/my_public_keys.jwks",</w:t>
      </w:r>
    </w:p>
    <w:p w14:paraId="73B304C0" w14:textId="77777777" w:rsidR="00000000" w:rsidRDefault="00186923">
      <w:pPr>
        <w:pStyle w:val="HTMLPreformatted"/>
        <w:divId w:val="5058936"/>
        <w:rPr>
          <w:lang w:val="en"/>
        </w:rPr>
      </w:pPr>
      <w:r>
        <w:rPr>
          <w:lang w:val="en"/>
        </w:rPr>
        <w:t xml:space="preserve">   "userinfo_encrypted_response_alg": "RSA1_5",</w:t>
      </w:r>
    </w:p>
    <w:p w14:paraId="35CA2712" w14:textId="77777777" w:rsidR="00000000" w:rsidRDefault="00186923">
      <w:pPr>
        <w:pStyle w:val="HTMLPreformatted"/>
        <w:divId w:val="5058936"/>
        <w:rPr>
          <w:lang w:val="en"/>
        </w:rPr>
      </w:pPr>
      <w:r>
        <w:rPr>
          <w:lang w:val="en"/>
        </w:rPr>
        <w:t xml:space="preserve">   "userinfo_encrypted_response</w:t>
      </w:r>
      <w:r>
        <w:rPr>
          <w:lang w:val="en"/>
        </w:rPr>
        <w:t>_enc": "A128CBC-HS256",</w:t>
      </w:r>
    </w:p>
    <w:p w14:paraId="2749B7FB" w14:textId="77777777" w:rsidR="00000000" w:rsidRDefault="00186923">
      <w:pPr>
        <w:pStyle w:val="HTMLPreformatted"/>
        <w:divId w:val="5058936"/>
        <w:rPr>
          <w:lang w:val="en"/>
        </w:rPr>
      </w:pPr>
      <w:r>
        <w:rPr>
          <w:lang w:val="en"/>
        </w:rPr>
        <w:t xml:space="preserve">   "contacts": ["ve7jtb@example.org", "mary@example.org"],</w:t>
      </w:r>
    </w:p>
    <w:p w14:paraId="5223D4E0" w14:textId="77777777" w:rsidR="00000000" w:rsidRDefault="00186923">
      <w:pPr>
        <w:pStyle w:val="HTMLPreformatted"/>
        <w:divId w:val="5058936"/>
        <w:rPr>
          <w:lang w:val="en"/>
        </w:rPr>
      </w:pPr>
      <w:r>
        <w:rPr>
          <w:lang w:val="en"/>
        </w:rPr>
        <w:t xml:space="preserve">   "request_uris":</w:t>
      </w:r>
    </w:p>
    <w:p w14:paraId="43AA7429" w14:textId="77777777" w:rsidR="00000000" w:rsidRDefault="00186923">
      <w:pPr>
        <w:pStyle w:val="HTMLPreformatted"/>
        <w:divId w:val="5058936"/>
        <w:rPr>
          <w:lang w:val="en"/>
        </w:rPr>
      </w:pPr>
      <w:r>
        <w:rPr>
          <w:lang w:val="en"/>
        </w:rPr>
        <w:t xml:space="preserve">     ["https://client.example.org/rf.txt</w:t>
      </w:r>
    </w:p>
    <w:p w14:paraId="7D371A1D" w14:textId="77777777" w:rsidR="00000000" w:rsidRDefault="00186923">
      <w:pPr>
        <w:pStyle w:val="HTMLPreformatted"/>
        <w:divId w:val="5058936"/>
        <w:rPr>
          <w:lang w:val="en"/>
        </w:rPr>
      </w:pPr>
      <w:r>
        <w:rPr>
          <w:lang w:val="en"/>
        </w:rPr>
        <w:t xml:space="preserve">       #qpXaRLh_n93TTR9F252ValdatUQvQiJi5BDub2BeznA"]</w:t>
      </w:r>
    </w:p>
    <w:p w14:paraId="45F1C6D7" w14:textId="77777777" w:rsidR="00000000" w:rsidRDefault="00186923">
      <w:pPr>
        <w:pStyle w:val="HTMLPreformatted"/>
        <w:divId w:val="5058936"/>
        <w:rPr>
          <w:lang w:val="en"/>
        </w:rPr>
      </w:pPr>
      <w:r>
        <w:rPr>
          <w:lang w:val="en"/>
        </w:rPr>
        <w:t xml:space="preserve">  }</w:t>
      </w:r>
    </w:p>
    <w:p w14:paraId="67660D21" w14:textId="77777777" w:rsidR="00000000" w:rsidRDefault="00186923">
      <w:pPr>
        <w:spacing w:before="0" w:beforeAutospacing="0" w:after="0" w:afterAutospacing="0"/>
        <w:divId w:val="407925259"/>
        <w:rPr>
          <w:rFonts w:ascii="Verdana" w:eastAsia="Times New Roman" w:hAnsi="Verdana"/>
          <w:color w:val="000000"/>
          <w:lang w:val="en"/>
        </w:rPr>
      </w:pPr>
      <w:bookmarkStart w:id="21" w:name="RegistrationResponse"/>
      <w:bookmarkEnd w:id="21"/>
    </w:p>
    <w:p w14:paraId="5112A1D3"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0D6F04" w14:textId="77777777">
        <w:trPr>
          <w:divId w:val="407925259"/>
          <w:trHeight w:val="225"/>
          <w:tblCellSpacing w:w="15" w:type="dxa"/>
        </w:trPr>
        <w:tc>
          <w:tcPr>
            <w:tcW w:w="450" w:type="dxa"/>
            <w:shd w:val="clear" w:color="auto" w:fill="990000"/>
            <w:vAlign w:val="center"/>
            <w:hideMark/>
          </w:tcPr>
          <w:p w14:paraId="52D6F8A3"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68B236" w14:textId="77777777" w:rsidR="00000000" w:rsidRDefault="00186923">
      <w:pPr>
        <w:pStyle w:val="Heading3"/>
        <w:divId w:val="407925259"/>
        <w:rPr>
          <w:rFonts w:eastAsia="Times New Roman"/>
          <w:lang w:val="en"/>
        </w:rPr>
      </w:pPr>
      <w:bookmarkStart w:id="22" w:name="rfc.section.3.2"/>
      <w:bookmarkEnd w:id="22"/>
      <w:r>
        <w:rPr>
          <w:rFonts w:eastAsia="Times New Roman"/>
          <w:lang w:val="en"/>
        </w:rPr>
        <w:t>3.2.  Client Registration Response</w:t>
      </w:r>
    </w:p>
    <w:p w14:paraId="2D899F94"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Upon successful registration, the Client Registration Endpoint </w:t>
      </w:r>
      <w:r>
        <w:rPr>
          <w:rFonts w:ascii="Verdana" w:hAnsi="Verdana"/>
          <w:color w:val="000000"/>
          <w:lang w:val="en"/>
        </w:rPr>
        <w:t>returns the newly-created Client Identifier and, if applicable, a Client Secret, along with all registered Metadata about this Client, including any fields provisioned by the Authorization Server itself. The Authorization Server MAY reject or replace any o</w:t>
      </w:r>
      <w:r>
        <w:rPr>
          <w:rFonts w:ascii="Verdana" w:hAnsi="Verdana"/>
          <w:color w:val="000000"/>
          <w:lang w:val="en"/>
        </w:rPr>
        <w:t>f the Client's requested field values and substitute them with suitable values. If this happens, the Authorization Server MUST include these fields in the response to the Client. An Authorization Server MAY ignore values provided by the client, and MUST ig</w:t>
      </w:r>
      <w:r>
        <w:rPr>
          <w:rFonts w:ascii="Verdana" w:hAnsi="Verdana"/>
          <w:color w:val="000000"/>
          <w:lang w:val="en"/>
        </w:rPr>
        <w:t xml:space="preserve">nore any fields sent by the Client that it does not understand. </w:t>
      </w:r>
    </w:p>
    <w:p w14:paraId="13BBC211"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response MAY contain a Registration Access Token that can be used by the Client to perform subsequent operations upon the resulting Client registration. </w:t>
      </w:r>
    </w:p>
    <w:p w14:paraId="2510BCBA"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 successful response SHOULD use </w:t>
      </w:r>
      <w:r>
        <w:rPr>
          <w:rFonts w:ascii="Verdana" w:hAnsi="Verdana"/>
          <w:color w:val="000000"/>
          <w:lang w:val="en"/>
        </w:rPr>
        <w:t xml:space="preserve">the HTTP 201 Created status 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t>
      </w:r>
      <w:r>
        <w:rPr>
          <w:rFonts w:ascii="Verdana" w:hAnsi="Verdana"/>
          <w:color w:val="000000"/>
          <w:lang w:val="en"/>
        </w:rPr>
        <w:t xml:space="preserve">with the following fields and the Client Metadata parameters as top-level members of the root JSON object: </w:t>
      </w:r>
    </w:p>
    <w:p w14:paraId="0E24E80A"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client_id</w:t>
      </w:r>
    </w:p>
    <w:p w14:paraId="38E69183"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 xml:space="preserve">REQUIRED. Unique Client Identifier. It MUST NOT be currently valid for any other registered Client. </w:t>
      </w:r>
    </w:p>
    <w:p w14:paraId="00692C2E"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client_secret</w:t>
      </w:r>
    </w:p>
    <w:p w14:paraId="5DD08F2A"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OPTIONAL. Client Secret</w:t>
      </w:r>
      <w:r>
        <w:rPr>
          <w:rFonts w:ascii="Verdana" w:eastAsia="Times New Roman" w:hAnsi="Verdana"/>
          <w:color w:val="000000"/>
          <w:lang w:val="en"/>
        </w:rPr>
        <w:t>. The same Client Secret value MUST NOT be assigned to multiple Clients. This value is used by Confidential Clients to authenticate to the Token Endpoint, as described in Section 2.3.1 of OAuth 2.0, and for the derivation of symmetric encryption key values</w:t>
      </w:r>
      <w:r>
        <w:rPr>
          <w:rFonts w:ascii="Verdana" w:eastAsia="Times New Roman" w:hAnsi="Verdana"/>
          <w:color w:val="000000"/>
          <w:lang w:val="en"/>
        </w:rPr>
        <w:t xml:space="preserve">, as described in Section 10.2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August 2014.)</w:t>
        </w:r>
      </w:hyperlink>
      <w:r>
        <w:rPr>
          <w:rFonts w:ascii="Verdana" w:eastAsia="Times New Roman" w:hAnsi="Verdana"/>
          <w:color w:val="000000"/>
          <w:lang w:val="en"/>
        </w:rPr>
        <w:t xml:space="preserve"> [OpenID.Core]. It is not needed for Clients selec</w:t>
      </w:r>
      <w:r>
        <w:rPr>
          <w:rFonts w:ascii="Verdana" w:eastAsia="Times New Roman" w:hAnsi="Verdana"/>
          <w:color w:val="000000"/>
          <w:lang w:val="en"/>
        </w:rPr>
        <w:t xml:space="preserve">ting a </w:t>
      </w:r>
      <w:r>
        <w:rPr>
          <w:rStyle w:val="HTMLTypewriter"/>
          <w:lang w:val="en"/>
        </w:rPr>
        <w:t>token_endpoint_auth_method</w:t>
      </w:r>
      <w:r>
        <w:rPr>
          <w:rFonts w:ascii="Verdana" w:eastAsia="Times New Roman" w:hAnsi="Verdana"/>
          <w:color w:val="000000"/>
          <w:lang w:val="en"/>
        </w:rPr>
        <w:t xml:space="preserve"> of </w:t>
      </w:r>
      <w:r>
        <w:rPr>
          <w:rStyle w:val="HTMLTypewriter"/>
          <w:lang w:val="en"/>
        </w:rPr>
        <w:t>private_key_jwt</w:t>
      </w:r>
      <w:r>
        <w:rPr>
          <w:rFonts w:ascii="Verdana" w:eastAsia="Times New Roman" w:hAnsi="Verdana"/>
          <w:color w:val="000000"/>
          <w:lang w:val="en"/>
        </w:rPr>
        <w:t xml:space="preserve"> unless symmetric encryption will be used. </w:t>
      </w:r>
    </w:p>
    <w:p w14:paraId="25112FC7"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registration_access_token</w:t>
      </w:r>
    </w:p>
    <w:p w14:paraId="1F62AE47"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OPTIONAL. Registration Access Token that can be used at the Client Configuration Endpoint to perform subsequent operations upon the Cl</w:t>
      </w:r>
      <w:r>
        <w:rPr>
          <w:rFonts w:ascii="Verdana" w:eastAsia="Times New Roman" w:hAnsi="Verdana"/>
          <w:color w:val="000000"/>
          <w:lang w:val="en"/>
        </w:rPr>
        <w:t xml:space="preserve">ient registration. </w:t>
      </w:r>
    </w:p>
    <w:p w14:paraId="27C48A20"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registration_client_uri</w:t>
      </w:r>
    </w:p>
    <w:p w14:paraId="39F3A72C"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 xml:space="preserve">OPTIONAL. Location of the Client Configuration Endpoint where the Registration Access Token can be used to perform subsequent operations upon the resulting Client registration. Implementations MUST either return </w:t>
      </w:r>
      <w:r>
        <w:rPr>
          <w:rFonts w:ascii="Verdana" w:eastAsia="Times New Roman" w:hAnsi="Verdana"/>
          <w:color w:val="000000"/>
          <w:lang w:val="en"/>
        </w:rPr>
        <w:t xml:space="preserve">both a Client Configuration Endpoint and a Registration Access Token or neither of them. </w:t>
      </w:r>
    </w:p>
    <w:p w14:paraId="536109A4"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client_id_issued_at</w:t>
      </w:r>
    </w:p>
    <w:p w14:paraId="4CBBBD6E"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 xml:space="preserve">OPTIONAL. Time at which the Client Identifier was issued. Its value is a JSON number representing the number of seconds from 1970-01-01T0:0:0Z as </w:t>
      </w:r>
      <w:r>
        <w:rPr>
          <w:rFonts w:ascii="Verdana" w:eastAsia="Times New Roman" w:hAnsi="Verdana"/>
          <w:color w:val="000000"/>
          <w:lang w:val="en"/>
        </w:rPr>
        <w:t xml:space="preserve">measured in UTC until the date/time. </w:t>
      </w:r>
    </w:p>
    <w:p w14:paraId="595F1188" w14:textId="77777777" w:rsidR="00000000" w:rsidRDefault="00186923">
      <w:pPr>
        <w:spacing w:before="0" w:beforeAutospacing="0" w:after="0" w:afterAutospacing="0"/>
        <w:divId w:val="626619250"/>
        <w:rPr>
          <w:rFonts w:ascii="Verdana" w:eastAsia="Times New Roman" w:hAnsi="Verdana"/>
          <w:color w:val="000000"/>
          <w:lang w:val="en"/>
        </w:rPr>
      </w:pPr>
      <w:r>
        <w:rPr>
          <w:rFonts w:ascii="Verdana" w:eastAsia="Times New Roman" w:hAnsi="Verdana"/>
          <w:color w:val="000000"/>
          <w:lang w:val="en"/>
        </w:rPr>
        <w:t>client_secret_expires_at</w:t>
      </w:r>
    </w:p>
    <w:p w14:paraId="2F306FD0" w14:textId="77777777" w:rsidR="00000000" w:rsidRDefault="00186923">
      <w:pPr>
        <w:spacing w:before="0" w:beforeAutospacing="0" w:after="0" w:afterAutospacing="0"/>
        <w:ind w:left="720"/>
        <w:divId w:val="626619250"/>
        <w:rPr>
          <w:rFonts w:ascii="Verdana" w:eastAsia="Times New Roman" w:hAnsi="Verdana"/>
          <w:color w:val="000000"/>
          <w:lang w:val="en"/>
        </w:rPr>
      </w:pPr>
      <w:r>
        <w:rPr>
          <w:rFonts w:ascii="Verdana" w:eastAsia="Times New Roman" w:hAnsi="Verdana"/>
          <w:color w:val="000000"/>
          <w:lang w:val="en"/>
        </w:rPr>
        <w:t xml:space="preserve">REQUIRED if </w:t>
      </w:r>
      <w:r>
        <w:rPr>
          <w:rStyle w:val="HTMLTypewriter"/>
          <w:lang w:val="en"/>
        </w:rPr>
        <w:t>client_secret</w:t>
      </w:r>
      <w:r>
        <w:rPr>
          <w:rFonts w:ascii="Verdana" w:eastAsia="Times New Roman" w:hAnsi="Verdana"/>
          <w:color w:val="000000"/>
          <w:lang w:val="en"/>
        </w:rPr>
        <w:t xml:space="preserve"> is issued. Time at which the </w:t>
      </w:r>
      <w:r>
        <w:rPr>
          <w:rStyle w:val="HTMLTypewriter"/>
          <w:lang w:val="en"/>
        </w:rPr>
        <w:t>client_secret</w:t>
      </w:r>
      <w:r>
        <w:rPr>
          <w:rFonts w:ascii="Verdana" w:eastAsia="Times New Roman" w:hAnsi="Verdana"/>
          <w:color w:val="000000"/>
          <w:lang w:val="en"/>
        </w:rPr>
        <w:t xml:space="preserve"> will expire or 0 if it will not expire. Its value is a JSON number representing the number of seconds from 1970-01-01T0:0:0Z</w:t>
      </w:r>
      <w:r>
        <w:rPr>
          <w:rFonts w:ascii="Verdana" w:eastAsia="Times New Roman" w:hAnsi="Verdana"/>
          <w:color w:val="000000"/>
          <w:lang w:val="en"/>
        </w:rPr>
        <w:t xml:space="preserve"> as measured in UTC until the date/time. </w:t>
      </w:r>
    </w:p>
    <w:p w14:paraId="703E5D7E"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following is a non-normative example registration response (with line wraps within values for display purposes only): </w:t>
      </w:r>
    </w:p>
    <w:p w14:paraId="2395B04C" w14:textId="77777777" w:rsidR="00000000" w:rsidRDefault="00186923">
      <w:pPr>
        <w:pStyle w:val="HTMLPreformatted"/>
        <w:divId w:val="109475623"/>
        <w:rPr>
          <w:lang w:val="en"/>
        </w:rPr>
      </w:pPr>
    </w:p>
    <w:p w14:paraId="40992176" w14:textId="77777777" w:rsidR="00000000" w:rsidRDefault="00186923">
      <w:pPr>
        <w:pStyle w:val="HTMLPreformatted"/>
        <w:divId w:val="109475623"/>
        <w:rPr>
          <w:lang w:val="en"/>
        </w:rPr>
      </w:pPr>
      <w:r>
        <w:rPr>
          <w:lang w:val="en"/>
        </w:rPr>
        <w:t xml:space="preserve">  HTTP/1.1 201 Created</w:t>
      </w:r>
    </w:p>
    <w:p w14:paraId="4DA57B24" w14:textId="77777777" w:rsidR="00000000" w:rsidRDefault="00186923">
      <w:pPr>
        <w:pStyle w:val="HTMLPreformatted"/>
        <w:divId w:val="109475623"/>
        <w:rPr>
          <w:lang w:val="en"/>
        </w:rPr>
      </w:pPr>
      <w:r>
        <w:rPr>
          <w:lang w:val="en"/>
        </w:rPr>
        <w:t xml:space="preserve">  Content-Type: application/json</w:t>
      </w:r>
    </w:p>
    <w:p w14:paraId="6071F4A9" w14:textId="77777777" w:rsidR="00000000" w:rsidRDefault="00186923">
      <w:pPr>
        <w:pStyle w:val="HTMLPreformatted"/>
        <w:divId w:val="109475623"/>
        <w:rPr>
          <w:lang w:val="en"/>
        </w:rPr>
      </w:pPr>
      <w:r>
        <w:rPr>
          <w:lang w:val="en"/>
        </w:rPr>
        <w:t xml:space="preserve">  Cache-Control: no-store</w:t>
      </w:r>
    </w:p>
    <w:p w14:paraId="0EC3D668" w14:textId="77777777" w:rsidR="00000000" w:rsidRDefault="00186923">
      <w:pPr>
        <w:pStyle w:val="HTMLPreformatted"/>
        <w:divId w:val="109475623"/>
        <w:rPr>
          <w:lang w:val="en"/>
        </w:rPr>
      </w:pPr>
      <w:r>
        <w:rPr>
          <w:lang w:val="en"/>
        </w:rPr>
        <w:t xml:space="preserve">  Pragma</w:t>
      </w:r>
      <w:r>
        <w:rPr>
          <w:lang w:val="en"/>
        </w:rPr>
        <w:t>: no-cache</w:t>
      </w:r>
    </w:p>
    <w:p w14:paraId="0A05138D" w14:textId="77777777" w:rsidR="00000000" w:rsidRDefault="00186923">
      <w:pPr>
        <w:pStyle w:val="HTMLPreformatted"/>
        <w:divId w:val="109475623"/>
        <w:rPr>
          <w:lang w:val="en"/>
        </w:rPr>
      </w:pPr>
    </w:p>
    <w:p w14:paraId="7FCBAB6F" w14:textId="77777777" w:rsidR="00000000" w:rsidRDefault="00186923">
      <w:pPr>
        <w:pStyle w:val="HTMLPreformatted"/>
        <w:divId w:val="109475623"/>
        <w:rPr>
          <w:lang w:val="en"/>
        </w:rPr>
      </w:pPr>
      <w:r>
        <w:rPr>
          <w:lang w:val="en"/>
        </w:rPr>
        <w:t xml:space="preserve">  {</w:t>
      </w:r>
    </w:p>
    <w:p w14:paraId="437CCFC3" w14:textId="77777777" w:rsidR="00000000" w:rsidRDefault="00186923">
      <w:pPr>
        <w:pStyle w:val="HTMLPreformatted"/>
        <w:divId w:val="109475623"/>
        <w:rPr>
          <w:lang w:val="en"/>
        </w:rPr>
      </w:pPr>
      <w:r>
        <w:rPr>
          <w:lang w:val="en"/>
        </w:rPr>
        <w:t xml:space="preserve">   "client_id": "s6BhdRkqt3",</w:t>
      </w:r>
    </w:p>
    <w:p w14:paraId="263B5138" w14:textId="77777777" w:rsidR="00000000" w:rsidRDefault="00186923">
      <w:pPr>
        <w:pStyle w:val="HTMLPreformatted"/>
        <w:divId w:val="109475623"/>
        <w:rPr>
          <w:lang w:val="en"/>
        </w:rPr>
      </w:pPr>
      <w:r>
        <w:rPr>
          <w:lang w:val="en"/>
        </w:rPr>
        <w:t xml:space="preserve">   "client_secret":</w:t>
      </w:r>
    </w:p>
    <w:p w14:paraId="4CA7A1F7" w14:textId="77777777" w:rsidR="00000000" w:rsidRDefault="00186923">
      <w:pPr>
        <w:pStyle w:val="HTMLPreformatted"/>
        <w:divId w:val="109475623"/>
        <w:rPr>
          <w:lang w:val="en"/>
        </w:rPr>
      </w:pPr>
      <w:r>
        <w:rPr>
          <w:lang w:val="en"/>
        </w:rPr>
        <w:t xml:space="preserve">     "ZJYCqe3GGRvdrudKyZS0XhGv_Z45DuKhCUk0gBR1vZk",</w:t>
      </w:r>
    </w:p>
    <w:p w14:paraId="55FD6BA7" w14:textId="77777777" w:rsidR="00000000" w:rsidRDefault="00186923">
      <w:pPr>
        <w:pStyle w:val="HTMLPreformatted"/>
        <w:divId w:val="109475623"/>
        <w:rPr>
          <w:lang w:val="en"/>
        </w:rPr>
      </w:pPr>
      <w:r>
        <w:rPr>
          <w:lang w:val="en"/>
        </w:rPr>
        <w:t xml:space="preserve">   "client_secret_expires_at": 1577858400,</w:t>
      </w:r>
    </w:p>
    <w:p w14:paraId="7617C739" w14:textId="77777777" w:rsidR="00000000" w:rsidRDefault="00186923">
      <w:pPr>
        <w:pStyle w:val="HTMLPreformatted"/>
        <w:divId w:val="109475623"/>
        <w:rPr>
          <w:lang w:val="en"/>
        </w:rPr>
      </w:pPr>
      <w:r>
        <w:rPr>
          <w:lang w:val="en"/>
        </w:rPr>
        <w:t xml:space="preserve">   "registration_access_token":</w:t>
      </w:r>
    </w:p>
    <w:p w14:paraId="0942C295" w14:textId="77777777" w:rsidR="00000000" w:rsidRDefault="00186923">
      <w:pPr>
        <w:pStyle w:val="HTMLPreformatted"/>
        <w:divId w:val="109475623"/>
        <w:rPr>
          <w:lang w:val="en"/>
        </w:rPr>
      </w:pPr>
      <w:r>
        <w:rPr>
          <w:lang w:val="en"/>
        </w:rPr>
        <w:t xml:space="preserve">     "this.is.an.access.token.value.ffx83",</w:t>
      </w:r>
    </w:p>
    <w:p w14:paraId="612F7EC1" w14:textId="77777777" w:rsidR="00000000" w:rsidRDefault="00186923">
      <w:pPr>
        <w:pStyle w:val="HTMLPreformatted"/>
        <w:divId w:val="109475623"/>
        <w:rPr>
          <w:lang w:val="en"/>
        </w:rPr>
      </w:pPr>
      <w:r>
        <w:rPr>
          <w:lang w:val="en"/>
        </w:rPr>
        <w:t xml:space="preserve">   </w:t>
      </w:r>
      <w:r>
        <w:rPr>
          <w:lang w:val="en"/>
        </w:rPr>
        <w:t>"registration_client_uri":</w:t>
      </w:r>
    </w:p>
    <w:p w14:paraId="761EADE4" w14:textId="77777777" w:rsidR="00000000" w:rsidRDefault="00186923">
      <w:pPr>
        <w:pStyle w:val="HTMLPreformatted"/>
        <w:divId w:val="109475623"/>
        <w:rPr>
          <w:lang w:val="en"/>
        </w:rPr>
      </w:pPr>
      <w:r>
        <w:rPr>
          <w:lang w:val="en"/>
        </w:rPr>
        <w:t xml:space="preserve">     "https://server.example.com/connect/register?client_id=s6BhdRkqt3",</w:t>
      </w:r>
    </w:p>
    <w:p w14:paraId="120206BB" w14:textId="77777777" w:rsidR="00000000" w:rsidRDefault="00186923">
      <w:pPr>
        <w:pStyle w:val="HTMLPreformatted"/>
        <w:divId w:val="109475623"/>
        <w:rPr>
          <w:lang w:val="en"/>
        </w:rPr>
      </w:pPr>
      <w:r>
        <w:rPr>
          <w:lang w:val="en"/>
        </w:rPr>
        <w:t xml:space="preserve">   "token_endpoint_auth_method":</w:t>
      </w:r>
    </w:p>
    <w:p w14:paraId="72C8F3FF" w14:textId="77777777" w:rsidR="00000000" w:rsidRDefault="00186923">
      <w:pPr>
        <w:pStyle w:val="HTMLPreformatted"/>
        <w:divId w:val="109475623"/>
        <w:rPr>
          <w:lang w:val="en"/>
        </w:rPr>
      </w:pPr>
      <w:r>
        <w:rPr>
          <w:lang w:val="en"/>
        </w:rPr>
        <w:t xml:space="preserve">     "client_secret_basic",</w:t>
      </w:r>
    </w:p>
    <w:p w14:paraId="22456317" w14:textId="77777777" w:rsidR="00000000" w:rsidRDefault="00186923">
      <w:pPr>
        <w:pStyle w:val="HTMLPreformatted"/>
        <w:divId w:val="109475623"/>
        <w:rPr>
          <w:lang w:val="en"/>
        </w:rPr>
      </w:pPr>
      <w:r>
        <w:rPr>
          <w:lang w:val="en"/>
        </w:rPr>
        <w:t xml:space="preserve">   "application_type": "web",</w:t>
      </w:r>
    </w:p>
    <w:p w14:paraId="5AF74118" w14:textId="77777777" w:rsidR="00000000" w:rsidRDefault="00186923">
      <w:pPr>
        <w:pStyle w:val="HTMLPreformatted"/>
        <w:divId w:val="109475623"/>
        <w:rPr>
          <w:lang w:val="en"/>
        </w:rPr>
      </w:pPr>
      <w:r>
        <w:rPr>
          <w:lang w:val="en"/>
        </w:rPr>
        <w:t xml:space="preserve">   "redirect_uris":</w:t>
      </w:r>
    </w:p>
    <w:p w14:paraId="5A892A75" w14:textId="77777777" w:rsidR="00000000" w:rsidRDefault="00186923">
      <w:pPr>
        <w:pStyle w:val="HTMLPreformatted"/>
        <w:divId w:val="109475623"/>
        <w:rPr>
          <w:lang w:val="en"/>
        </w:rPr>
      </w:pPr>
      <w:r>
        <w:rPr>
          <w:lang w:val="en"/>
        </w:rPr>
        <w:t xml:space="preserve">     ["https://client.example.org/callback",</w:t>
      </w:r>
    </w:p>
    <w:p w14:paraId="5B2EA431" w14:textId="77777777" w:rsidR="00000000" w:rsidRDefault="00186923">
      <w:pPr>
        <w:pStyle w:val="HTMLPreformatted"/>
        <w:divId w:val="109475623"/>
        <w:rPr>
          <w:lang w:val="en"/>
        </w:rPr>
      </w:pPr>
      <w:r>
        <w:rPr>
          <w:lang w:val="en"/>
        </w:rPr>
        <w:t xml:space="preserve">      "https://client.example.org/callback2"],</w:t>
      </w:r>
    </w:p>
    <w:p w14:paraId="275DD5E7" w14:textId="77777777" w:rsidR="00000000" w:rsidRDefault="00186923">
      <w:pPr>
        <w:pStyle w:val="HTMLPreformatted"/>
        <w:divId w:val="109475623"/>
        <w:rPr>
          <w:lang w:val="en"/>
        </w:rPr>
      </w:pPr>
      <w:r>
        <w:rPr>
          <w:lang w:val="en"/>
        </w:rPr>
        <w:t xml:space="preserve">   "client_name": "My Example",</w:t>
      </w:r>
    </w:p>
    <w:p w14:paraId="55E3BA2F" w14:textId="77777777" w:rsidR="00000000" w:rsidRDefault="00186923">
      <w:pPr>
        <w:pStyle w:val="HTMLPreformatted"/>
        <w:divId w:val="109475623"/>
        <w:rPr>
          <w:lang w:val="en"/>
        </w:rPr>
      </w:pPr>
      <w:r>
        <w:rPr>
          <w:lang w:val="en"/>
        </w:rPr>
        <w:t xml:space="preserve">   "client_name#ja-Jpan-JP":</w:t>
      </w:r>
    </w:p>
    <w:p w14:paraId="1C6A90EA" w14:textId="77777777" w:rsidR="00000000" w:rsidRDefault="00186923">
      <w:pPr>
        <w:pStyle w:val="HTMLPreformatted"/>
        <w:divId w:val="109475623"/>
        <w:rPr>
          <w:lang w:val="en"/>
        </w:rPr>
      </w:pPr>
      <w:r>
        <w:rPr>
          <w:lang w:val="en"/>
        </w:rPr>
        <w:t xml:space="preserve">     "</w:t>
      </w:r>
      <w:r>
        <w:rPr>
          <w:rFonts w:ascii="MS Mincho" w:eastAsia="MS Mincho" w:hAnsi="MS Mincho" w:cs="MS Mincho" w:hint="eastAsia"/>
          <w:lang w:val="en"/>
        </w:rPr>
        <w:t>クライアント名</w:t>
      </w:r>
      <w:r>
        <w:rPr>
          <w:lang w:val="en"/>
        </w:rPr>
        <w:t>",</w:t>
      </w:r>
    </w:p>
    <w:p w14:paraId="3F4633CE" w14:textId="77777777" w:rsidR="00000000" w:rsidRDefault="00186923">
      <w:pPr>
        <w:pStyle w:val="HTMLPreformatted"/>
        <w:divId w:val="109475623"/>
        <w:rPr>
          <w:lang w:val="en"/>
        </w:rPr>
      </w:pPr>
      <w:r>
        <w:rPr>
          <w:lang w:val="en"/>
        </w:rPr>
        <w:t xml:space="preserve">   "logo_uri": "https://client.example.org/logo.png",</w:t>
      </w:r>
    </w:p>
    <w:p w14:paraId="033E34AA" w14:textId="77777777" w:rsidR="00000000" w:rsidRDefault="00186923">
      <w:pPr>
        <w:pStyle w:val="HTMLPreformatted"/>
        <w:divId w:val="109475623"/>
        <w:rPr>
          <w:lang w:val="en"/>
        </w:rPr>
      </w:pPr>
      <w:r>
        <w:rPr>
          <w:lang w:val="en"/>
        </w:rPr>
        <w:t xml:space="preserve">   "subject_type": "pairwise",</w:t>
      </w:r>
    </w:p>
    <w:p w14:paraId="04771489" w14:textId="77777777" w:rsidR="00000000" w:rsidRDefault="00186923">
      <w:pPr>
        <w:pStyle w:val="HTMLPreformatted"/>
        <w:divId w:val="109475623"/>
        <w:rPr>
          <w:lang w:val="en"/>
        </w:rPr>
      </w:pPr>
      <w:r>
        <w:rPr>
          <w:lang w:val="en"/>
        </w:rPr>
        <w:t xml:space="preserve">   "sector_identifier_uri":</w:t>
      </w:r>
    </w:p>
    <w:p w14:paraId="675B76C7" w14:textId="77777777" w:rsidR="00000000" w:rsidRDefault="00186923">
      <w:pPr>
        <w:pStyle w:val="HTMLPreformatted"/>
        <w:divId w:val="109475623"/>
        <w:rPr>
          <w:lang w:val="en"/>
        </w:rPr>
      </w:pPr>
      <w:r>
        <w:rPr>
          <w:lang w:val="en"/>
        </w:rPr>
        <w:t xml:space="preserve">     "https://other</w:t>
      </w:r>
      <w:r>
        <w:rPr>
          <w:lang w:val="en"/>
        </w:rPr>
        <w:t>.example.net/file_of_redirect_uris.json",</w:t>
      </w:r>
    </w:p>
    <w:p w14:paraId="3AE8AB2B" w14:textId="77777777" w:rsidR="00000000" w:rsidRDefault="00186923">
      <w:pPr>
        <w:pStyle w:val="HTMLPreformatted"/>
        <w:divId w:val="109475623"/>
        <w:rPr>
          <w:lang w:val="en"/>
        </w:rPr>
      </w:pPr>
      <w:r>
        <w:rPr>
          <w:lang w:val="en"/>
        </w:rPr>
        <w:t xml:space="preserve">   "jwks_uri": "https://client.example.org/my_public_keys.jwks",</w:t>
      </w:r>
    </w:p>
    <w:p w14:paraId="0AFB56FB" w14:textId="77777777" w:rsidR="00000000" w:rsidRDefault="00186923">
      <w:pPr>
        <w:pStyle w:val="HTMLPreformatted"/>
        <w:divId w:val="109475623"/>
        <w:rPr>
          <w:lang w:val="en"/>
        </w:rPr>
      </w:pPr>
      <w:r>
        <w:rPr>
          <w:lang w:val="en"/>
        </w:rPr>
        <w:t xml:space="preserve">   "userinfo_encrypted_response_alg": "RSA1_5",</w:t>
      </w:r>
    </w:p>
    <w:p w14:paraId="6744A429" w14:textId="77777777" w:rsidR="00000000" w:rsidRDefault="00186923">
      <w:pPr>
        <w:pStyle w:val="HTMLPreformatted"/>
        <w:divId w:val="109475623"/>
        <w:rPr>
          <w:lang w:val="en"/>
        </w:rPr>
      </w:pPr>
      <w:r>
        <w:rPr>
          <w:lang w:val="en"/>
        </w:rPr>
        <w:t xml:space="preserve">   "userinfo_encrypted_response_enc": "A128CBC-HS256",</w:t>
      </w:r>
    </w:p>
    <w:p w14:paraId="4F5AB5F3" w14:textId="77777777" w:rsidR="00000000" w:rsidRDefault="00186923">
      <w:pPr>
        <w:pStyle w:val="HTMLPreformatted"/>
        <w:divId w:val="109475623"/>
        <w:rPr>
          <w:lang w:val="en"/>
        </w:rPr>
      </w:pPr>
      <w:r>
        <w:rPr>
          <w:lang w:val="en"/>
        </w:rPr>
        <w:t xml:space="preserve">   "contacts": ["ve7jtb@example.org", "mary@ex</w:t>
      </w:r>
      <w:r>
        <w:rPr>
          <w:lang w:val="en"/>
        </w:rPr>
        <w:t>ample.org"],</w:t>
      </w:r>
    </w:p>
    <w:p w14:paraId="66030B2F" w14:textId="77777777" w:rsidR="00000000" w:rsidRDefault="00186923">
      <w:pPr>
        <w:pStyle w:val="HTMLPreformatted"/>
        <w:divId w:val="109475623"/>
        <w:rPr>
          <w:lang w:val="en"/>
        </w:rPr>
      </w:pPr>
      <w:r>
        <w:rPr>
          <w:lang w:val="en"/>
        </w:rPr>
        <w:t xml:space="preserve">   "request_uris":</w:t>
      </w:r>
    </w:p>
    <w:p w14:paraId="1DD0F719" w14:textId="77777777" w:rsidR="00000000" w:rsidRDefault="00186923">
      <w:pPr>
        <w:pStyle w:val="HTMLPreformatted"/>
        <w:divId w:val="109475623"/>
        <w:rPr>
          <w:lang w:val="en"/>
        </w:rPr>
      </w:pPr>
      <w:r>
        <w:rPr>
          <w:lang w:val="en"/>
        </w:rPr>
        <w:t xml:space="preserve">     ["https://client.example.org/rf.txt</w:t>
      </w:r>
    </w:p>
    <w:p w14:paraId="74A43892" w14:textId="77777777" w:rsidR="00000000" w:rsidRDefault="00186923">
      <w:pPr>
        <w:pStyle w:val="HTMLPreformatted"/>
        <w:divId w:val="109475623"/>
        <w:rPr>
          <w:lang w:val="en"/>
        </w:rPr>
      </w:pPr>
      <w:r>
        <w:rPr>
          <w:lang w:val="en"/>
        </w:rPr>
        <w:t xml:space="preserve">       #qpXaRLh_n93TTR9F252ValdatUQvQiJi5BDub2BeznA"]</w:t>
      </w:r>
    </w:p>
    <w:p w14:paraId="5B1B259C" w14:textId="77777777" w:rsidR="00000000" w:rsidRDefault="00186923">
      <w:pPr>
        <w:pStyle w:val="HTMLPreformatted"/>
        <w:divId w:val="109475623"/>
        <w:rPr>
          <w:lang w:val="en"/>
        </w:rPr>
      </w:pPr>
      <w:r>
        <w:rPr>
          <w:lang w:val="en"/>
        </w:rPr>
        <w:t xml:space="preserve">  }</w:t>
      </w:r>
    </w:p>
    <w:p w14:paraId="3B7EB327" w14:textId="77777777" w:rsidR="00000000" w:rsidRDefault="00186923">
      <w:pPr>
        <w:spacing w:before="0" w:beforeAutospacing="0" w:after="0" w:afterAutospacing="0"/>
        <w:divId w:val="407925259"/>
        <w:rPr>
          <w:rFonts w:ascii="Verdana" w:eastAsia="Times New Roman" w:hAnsi="Verdana"/>
          <w:color w:val="000000"/>
          <w:lang w:val="en"/>
        </w:rPr>
      </w:pPr>
      <w:bookmarkStart w:id="23" w:name="RegistrationError"/>
      <w:bookmarkEnd w:id="23"/>
    </w:p>
    <w:p w14:paraId="06ABC513"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05E1D7" w14:textId="77777777">
        <w:trPr>
          <w:divId w:val="407925259"/>
          <w:trHeight w:val="225"/>
          <w:tblCellSpacing w:w="15" w:type="dxa"/>
        </w:trPr>
        <w:tc>
          <w:tcPr>
            <w:tcW w:w="450" w:type="dxa"/>
            <w:shd w:val="clear" w:color="auto" w:fill="990000"/>
            <w:vAlign w:val="center"/>
            <w:hideMark/>
          </w:tcPr>
          <w:p w14:paraId="06B41E95"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B5D949" w14:textId="77777777" w:rsidR="00000000" w:rsidRDefault="00186923">
      <w:pPr>
        <w:pStyle w:val="Heading3"/>
        <w:divId w:val="407925259"/>
        <w:rPr>
          <w:rFonts w:eastAsia="Times New Roman"/>
          <w:lang w:val="en"/>
        </w:rPr>
      </w:pPr>
      <w:bookmarkStart w:id="24" w:name="rfc.section.3.3"/>
      <w:bookmarkEnd w:id="24"/>
      <w:r>
        <w:rPr>
          <w:rFonts w:eastAsia="Times New Roman"/>
          <w:lang w:val="en"/>
        </w:rPr>
        <w:t>3.3.  Client Registration Error Response</w:t>
      </w:r>
    </w:p>
    <w:p w14:paraId="265D99BE"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When an OAuth error condition occurs, the Client Registration Endpoint returns 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w:t>
      </w:r>
    </w:p>
    <w:p w14:paraId="6FDFC7CA" w14:textId="77777777" w:rsidR="00000000" w:rsidRDefault="00186923">
      <w:pPr>
        <w:pStyle w:val="NormalWeb"/>
        <w:divId w:val="407925259"/>
        <w:rPr>
          <w:rFonts w:ascii="Verdana" w:hAnsi="Verdana"/>
          <w:color w:val="000000"/>
          <w:lang w:val="en"/>
        </w:rPr>
      </w:pPr>
      <w:r>
        <w:rPr>
          <w:rFonts w:ascii="Verdana" w:hAnsi="Verdana"/>
          <w:color w:val="000000"/>
          <w:lang w:val="en"/>
        </w:rPr>
        <w:t>When a registration error condition occurs, the Client Registration Endpoint returns a</w:t>
      </w:r>
      <w:r>
        <w:rPr>
          <w:rFonts w:ascii="Verdana" w:hAnsi="Verdana"/>
          <w:color w:val="000000"/>
          <w:lang w:val="en"/>
        </w:rPr>
        <w:t xml:space="preserve"> HTTP 400 Bad Request status code including a JSON object describing the error in the response body. </w:t>
      </w:r>
    </w:p>
    <w:p w14:paraId="7700924E"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JSON object describing the error contains two members: </w:t>
      </w:r>
    </w:p>
    <w:p w14:paraId="6BF9B956" w14:textId="77777777" w:rsidR="00000000" w:rsidRDefault="00186923">
      <w:pPr>
        <w:spacing w:before="0" w:beforeAutospacing="0" w:after="0" w:afterAutospacing="0"/>
        <w:divId w:val="1485774147"/>
        <w:rPr>
          <w:rFonts w:ascii="Verdana" w:eastAsia="Times New Roman" w:hAnsi="Verdana"/>
          <w:color w:val="000000"/>
          <w:lang w:val="en"/>
        </w:rPr>
      </w:pPr>
      <w:r>
        <w:rPr>
          <w:rFonts w:ascii="Verdana" w:eastAsia="Times New Roman" w:hAnsi="Verdana"/>
          <w:color w:val="000000"/>
          <w:lang w:val="en"/>
        </w:rPr>
        <w:t>error</w:t>
      </w:r>
    </w:p>
    <w:p w14:paraId="664813F2" w14:textId="77777777" w:rsidR="00000000" w:rsidRDefault="00186923">
      <w:pPr>
        <w:spacing w:before="0" w:beforeAutospacing="0" w:after="0" w:afterAutospacing="0"/>
        <w:ind w:left="720"/>
        <w:divId w:val="1485774147"/>
        <w:rPr>
          <w:rFonts w:ascii="Verdana" w:eastAsia="Times New Roman" w:hAnsi="Verdana"/>
          <w:color w:val="000000"/>
          <w:lang w:val="en"/>
        </w:rPr>
      </w:pPr>
      <w:r>
        <w:rPr>
          <w:rFonts w:ascii="Verdana" w:eastAsia="Times New Roman" w:hAnsi="Verdana"/>
          <w:color w:val="000000"/>
          <w:lang w:val="en"/>
        </w:rPr>
        <w:t xml:space="preserve">Error code. </w:t>
      </w:r>
    </w:p>
    <w:p w14:paraId="763226EB" w14:textId="77777777" w:rsidR="00000000" w:rsidRDefault="00186923">
      <w:pPr>
        <w:spacing w:before="0" w:beforeAutospacing="0" w:after="0" w:afterAutospacing="0"/>
        <w:divId w:val="1485774147"/>
        <w:rPr>
          <w:rFonts w:ascii="Verdana" w:eastAsia="Times New Roman" w:hAnsi="Verdana"/>
          <w:color w:val="000000"/>
          <w:lang w:val="en"/>
        </w:rPr>
      </w:pPr>
      <w:r>
        <w:rPr>
          <w:rFonts w:ascii="Verdana" w:eastAsia="Times New Roman" w:hAnsi="Verdana"/>
          <w:color w:val="000000"/>
          <w:lang w:val="en"/>
        </w:rPr>
        <w:t>error_description</w:t>
      </w:r>
    </w:p>
    <w:p w14:paraId="7D0BF6CF" w14:textId="77777777" w:rsidR="00000000" w:rsidRDefault="00186923">
      <w:pPr>
        <w:spacing w:before="0" w:beforeAutospacing="0" w:after="0" w:afterAutospacing="0"/>
        <w:ind w:left="720"/>
        <w:divId w:val="1485774147"/>
        <w:rPr>
          <w:rFonts w:ascii="Verdana" w:eastAsia="Times New Roman" w:hAnsi="Verdana"/>
          <w:color w:val="000000"/>
          <w:lang w:val="en"/>
        </w:rPr>
      </w:pPr>
      <w:r>
        <w:rPr>
          <w:rFonts w:ascii="Verdana" w:eastAsia="Times New Roman" w:hAnsi="Verdana"/>
          <w:color w:val="000000"/>
          <w:lang w:val="en"/>
        </w:rPr>
        <w:t xml:space="preserve">Additional text description of the error for debugging. </w:t>
      </w:r>
    </w:p>
    <w:p w14:paraId="4F0863B3"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Other members MAY also be used. </w:t>
      </w:r>
    </w:p>
    <w:p w14:paraId="0FE5B7A7"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This specification defines the following error codes: </w:t>
      </w:r>
    </w:p>
    <w:p w14:paraId="7AC32B2D" w14:textId="77777777" w:rsidR="00000000" w:rsidRDefault="00186923">
      <w:pPr>
        <w:spacing w:before="0" w:beforeAutospacing="0" w:after="0" w:afterAutospacing="0"/>
        <w:divId w:val="756826577"/>
        <w:rPr>
          <w:rFonts w:ascii="Verdana" w:eastAsia="Times New Roman" w:hAnsi="Verdana"/>
          <w:color w:val="000000"/>
          <w:lang w:val="en"/>
        </w:rPr>
      </w:pPr>
      <w:r>
        <w:rPr>
          <w:rFonts w:ascii="Verdana" w:eastAsia="Times New Roman" w:hAnsi="Verdana"/>
          <w:color w:val="000000"/>
          <w:lang w:val="en"/>
        </w:rPr>
        <w:t>invalid_redirect_uri</w:t>
      </w:r>
    </w:p>
    <w:p w14:paraId="2C5C4F51" w14:textId="77777777" w:rsidR="00000000" w:rsidRDefault="00186923">
      <w:pPr>
        <w:spacing w:before="0" w:beforeAutospacing="0" w:after="0" w:afterAutospacing="0"/>
        <w:ind w:left="720"/>
        <w:divId w:val="756826577"/>
        <w:rPr>
          <w:rFonts w:ascii="Verdana" w:eastAsia="Times New Roman" w:hAnsi="Verdana"/>
          <w:color w:val="000000"/>
          <w:lang w:val="en"/>
        </w:rPr>
      </w:pPr>
      <w:r>
        <w:rPr>
          <w:rFonts w:ascii="Verdana" w:eastAsia="Times New Roman" w:hAnsi="Verdana"/>
          <w:color w:val="000000"/>
          <w:lang w:val="en"/>
        </w:rPr>
        <w:t xml:space="preserve">The value of one or more </w:t>
      </w:r>
      <w:r>
        <w:rPr>
          <w:rStyle w:val="HTMLTypewriter"/>
          <w:lang w:val="en"/>
        </w:rPr>
        <w:t>redirect_uris</w:t>
      </w:r>
      <w:r>
        <w:rPr>
          <w:rFonts w:ascii="Verdana" w:eastAsia="Times New Roman" w:hAnsi="Verdana"/>
          <w:color w:val="000000"/>
          <w:lang w:val="en"/>
        </w:rPr>
        <w:t xml:space="preserve"> is invalid. </w:t>
      </w:r>
    </w:p>
    <w:p w14:paraId="6C5B948A" w14:textId="77777777" w:rsidR="00000000" w:rsidRDefault="00186923">
      <w:pPr>
        <w:spacing w:before="0" w:beforeAutospacing="0" w:after="0" w:afterAutospacing="0"/>
        <w:divId w:val="756826577"/>
        <w:rPr>
          <w:rFonts w:ascii="Verdana" w:eastAsia="Times New Roman" w:hAnsi="Verdana"/>
          <w:color w:val="000000"/>
          <w:lang w:val="en"/>
        </w:rPr>
      </w:pPr>
      <w:r>
        <w:rPr>
          <w:rFonts w:ascii="Verdana" w:eastAsia="Times New Roman" w:hAnsi="Verdana"/>
          <w:color w:val="000000"/>
          <w:lang w:val="en"/>
        </w:rPr>
        <w:t>invalid_client_metadata</w:t>
      </w:r>
    </w:p>
    <w:p w14:paraId="105E623B" w14:textId="77777777" w:rsidR="00000000" w:rsidRDefault="00186923">
      <w:pPr>
        <w:spacing w:before="0" w:beforeAutospacing="0" w:after="0" w:afterAutospacing="0"/>
        <w:ind w:left="720"/>
        <w:divId w:val="756826577"/>
        <w:rPr>
          <w:rFonts w:ascii="Verdana" w:eastAsia="Times New Roman" w:hAnsi="Verdana"/>
          <w:color w:val="000000"/>
          <w:lang w:val="en"/>
        </w:rPr>
      </w:pPr>
      <w:r>
        <w:rPr>
          <w:rFonts w:ascii="Verdana" w:eastAsia="Times New Roman" w:hAnsi="Verdana"/>
          <w:color w:val="000000"/>
          <w:lang w:val="en"/>
        </w:rPr>
        <w:t xml:space="preserve">The value of one of the Client Metadata fields </w:t>
      </w:r>
      <w:r>
        <w:rPr>
          <w:rFonts w:ascii="Verdana" w:eastAsia="Times New Roman" w:hAnsi="Verdana"/>
          <w:color w:val="000000"/>
          <w:lang w:val="en"/>
        </w:rPr>
        <w:t xml:space="preserve">is invalid and the server has rejected this request. Note that an Authorization Server MAY choose to substitute a valid value for any requested parameter of a Client's Metadata. </w:t>
      </w:r>
    </w:p>
    <w:p w14:paraId="0FEB1AB9"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Other error codes MAY also be used. </w:t>
      </w:r>
    </w:p>
    <w:p w14:paraId="496CE1E8" w14:textId="77777777" w:rsidR="00000000" w:rsidRDefault="00186923">
      <w:pPr>
        <w:pStyle w:val="NormalWeb"/>
        <w:divId w:val="407925259"/>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w:t>
      </w:r>
    </w:p>
    <w:p w14:paraId="71234BAF" w14:textId="77777777" w:rsidR="00000000" w:rsidRDefault="00186923">
      <w:pPr>
        <w:pStyle w:val="HTMLPreformatted"/>
        <w:divId w:val="326835214"/>
        <w:rPr>
          <w:lang w:val="en"/>
        </w:rPr>
      </w:pPr>
    </w:p>
    <w:p w14:paraId="721B6092" w14:textId="77777777" w:rsidR="00000000" w:rsidRDefault="00186923">
      <w:pPr>
        <w:pStyle w:val="HTMLPreformatted"/>
        <w:divId w:val="326835214"/>
        <w:rPr>
          <w:lang w:val="en"/>
        </w:rPr>
      </w:pPr>
      <w:r>
        <w:rPr>
          <w:lang w:val="en"/>
        </w:rPr>
        <w:t xml:space="preserve">  HTTP/1.1 400 Bad Request</w:t>
      </w:r>
    </w:p>
    <w:p w14:paraId="1F54C5BD" w14:textId="77777777" w:rsidR="00000000" w:rsidRDefault="00186923">
      <w:pPr>
        <w:pStyle w:val="HTMLPreformatted"/>
        <w:divId w:val="326835214"/>
        <w:rPr>
          <w:lang w:val="en"/>
        </w:rPr>
      </w:pPr>
      <w:r>
        <w:rPr>
          <w:lang w:val="en"/>
        </w:rPr>
        <w:t xml:space="preserve">  Content-Type: application/json</w:t>
      </w:r>
    </w:p>
    <w:p w14:paraId="1232B184" w14:textId="77777777" w:rsidR="00000000" w:rsidRDefault="00186923">
      <w:pPr>
        <w:pStyle w:val="HTMLPreformatted"/>
        <w:divId w:val="326835214"/>
        <w:rPr>
          <w:lang w:val="en"/>
        </w:rPr>
      </w:pPr>
      <w:r>
        <w:rPr>
          <w:lang w:val="en"/>
        </w:rPr>
        <w:t xml:space="preserve">  Cache-Control: no-store</w:t>
      </w:r>
    </w:p>
    <w:p w14:paraId="3DD0BDDD" w14:textId="77777777" w:rsidR="00000000" w:rsidRDefault="00186923">
      <w:pPr>
        <w:pStyle w:val="HTMLPreformatted"/>
        <w:divId w:val="326835214"/>
        <w:rPr>
          <w:lang w:val="en"/>
        </w:rPr>
      </w:pPr>
      <w:r>
        <w:rPr>
          <w:lang w:val="en"/>
        </w:rPr>
        <w:t xml:space="preserve">  Pragma: no-cache</w:t>
      </w:r>
    </w:p>
    <w:p w14:paraId="0C10A7DF" w14:textId="77777777" w:rsidR="00000000" w:rsidRDefault="00186923">
      <w:pPr>
        <w:pStyle w:val="HTMLPreformatted"/>
        <w:divId w:val="326835214"/>
        <w:rPr>
          <w:lang w:val="en"/>
        </w:rPr>
      </w:pPr>
    </w:p>
    <w:p w14:paraId="7604CEA8" w14:textId="77777777" w:rsidR="00000000" w:rsidRDefault="00186923">
      <w:pPr>
        <w:pStyle w:val="HTMLPreformatted"/>
        <w:divId w:val="326835214"/>
        <w:rPr>
          <w:lang w:val="en"/>
        </w:rPr>
      </w:pPr>
      <w:r>
        <w:rPr>
          <w:lang w:val="en"/>
        </w:rPr>
        <w:t xml:space="preserve">  {</w:t>
      </w:r>
    </w:p>
    <w:p w14:paraId="3178E929" w14:textId="77777777" w:rsidR="00000000" w:rsidRDefault="00186923">
      <w:pPr>
        <w:pStyle w:val="HTMLPreformatted"/>
        <w:divId w:val="326835214"/>
        <w:rPr>
          <w:lang w:val="en"/>
        </w:rPr>
      </w:pPr>
      <w:r>
        <w:rPr>
          <w:lang w:val="en"/>
        </w:rPr>
        <w:t xml:space="preserve">   "error": "invalid_redirect_uri",</w:t>
      </w:r>
    </w:p>
    <w:p w14:paraId="0695938E" w14:textId="77777777" w:rsidR="00000000" w:rsidRDefault="00186923">
      <w:pPr>
        <w:pStyle w:val="HTMLPreformatted"/>
        <w:divId w:val="326835214"/>
        <w:rPr>
          <w:lang w:val="en"/>
        </w:rPr>
      </w:pPr>
      <w:r>
        <w:rPr>
          <w:lang w:val="en"/>
        </w:rPr>
        <w:t xml:space="preserve">   "error_description": "One or more redirect_uri values are invalid"</w:t>
      </w:r>
    </w:p>
    <w:p w14:paraId="334A50E7" w14:textId="77777777" w:rsidR="00000000" w:rsidRDefault="00186923">
      <w:pPr>
        <w:pStyle w:val="HTMLPreformatted"/>
        <w:divId w:val="326835214"/>
        <w:rPr>
          <w:lang w:val="en"/>
        </w:rPr>
      </w:pPr>
      <w:r>
        <w:rPr>
          <w:lang w:val="en"/>
        </w:rPr>
        <w:t xml:space="preserve">  }</w:t>
      </w:r>
    </w:p>
    <w:p w14:paraId="450E8F1A" w14:textId="77777777" w:rsidR="00000000" w:rsidRDefault="00186923">
      <w:pPr>
        <w:spacing w:before="0" w:beforeAutospacing="0" w:after="0" w:afterAutospacing="0"/>
        <w:divId w:val="407925259"/>
        <w:rPr>
          <w:rFonts w:ascii="Verdana" w:eastAsia="Times New Roman" w:hAnsi="Verdana"/>
          <w:color w:val="000000"/>
          <w:lang w:val="en"/>
        </w:rPr>
      </w:pPr>
      <w:bookmarkStart w:id="25" w:name="ClientConfigurationEndpoint"/>
      <w:bookmarkEnd w:id="25"/>
    </w:p>
    <w:p w14:paraId="5A94A279"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A22643" w14:textId="77777777">
        <w:trPr>
          <w:divId w:val="407925259"/>
          <w:trHeight w:val="225"/>
          <w:tblCellSpacing w:w="15" w:type="dxa"/>
        </w:trPr>
        <w:tc>
          <w:tcPr>
            <w:tcW w:w="450" w:type="dxa"/>
            <w:shd w:val="clear" w:color="auto" w:fill="990000"/>
            <w:vAlign w:val="center"/>
            <w:hideMark/>
          </w:tcPr>
          <w:p w14:paraId="1329E77B"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A2A43D" w14:textId="77777777" w:rsidR="00000000" w:rsidRDefault="00186923">
      <w:pPr>
        <w:pStyle w:val="Heading3"/>
        <w:divId w:val="407925259"/>
        <w:rPr>
          <w:rFonts w:eastAsia="Times New Roman"/>
          <w:lang w:val="en"/>
        </w:rPr>
      </w:pPr>
      <w:bookmarkStart w:id="26" w:name="rfc.section.4"/>
      <w:bookmarkEnd w:id="26"/>
      <w:r>
        <w:rPr>
          <w:rFonts w:eastAsia="Times New Roman"/>
          <w:lang w:val="en"/>
        </w:rPr>
        <w:t>4.  Client Configuration Endpoint</w:t>
      </w:r>
    </w:p>
    <w:p w14:paraId="3683B870" w14:textId="77777777" w:rsidR="00000000" w:rsidRDefault="00186923">
      <w:pPr>
        <w:pStyle w:val="NormalWeb"/>
        <w:divId w:val="407925259"/>
        <w:rPr>
          <w:rFonts w:ascii="Verdana" w:hAnsi="Verdana"/>
          <w:color w:val="000000"/>
          <w:lang w:val="en"/>
        </w:rPr>
      </w:pPr>
      <w:r>
        <w:rPr>
          <w:rFonts w:ascii="Verdana" w:hAnsi="Verdana"/>
          <w:color w:val="000000"/>
          <w:lang w:val="en"/>
        </w:rPr>
        <w:t>The Client Configuration Endpoint is an OAuth 2.0 Protected Resource that MAY be provisioned by the server for a specific Client to be able to view and update its registered information. The Client MUST use its Registration Access Token in all calls to thi</w:t>
      </w:r>
      <w:r>
        <w:rPr>
          <w:rFonts w:ascii="Verdana" w:hAnsi="Verdana"/>
          <w:color w:val="000000"/>
          <w:lang w:val="en"/>
        </w:rPr>
        <w:t xml:space="preserve">s endpoint as an OAuth 2.0 Bearer Token </w:t>
      </w:r>
      <w:hyperlink w:anchor="RFC6750" w:history="1">
        <w:r>
          <w:rPr>
            <w:rStyle w:val="Hyperlink"/>
            <w:rFonts w:ascii="Verdana" w:hAnsi="Verdana"/>
            <w:u w:val="none"/>
            <w:lang w:val="en"/>
          </w:rPr>
          <w:t>[RFC6750]</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w:t>
      </w:r>
    </w:p>
    <w:p w14:paraId="76477953" w14:textId="77777777" w:rsidR="00000000" w:rsidRDefault="00186923">
      <w:pPr>
        <w:pStyle w:val="NormalWeb"/>
        <w:divId w:val="407925259"/>
        <w:rPr>
          <w:rFonts w:ascii="Verdana" w:hAnsi="Verdana"/>
          <w:color w:val="000000"/>
          <w:lang w:val="en"/>
        </w:rPr>
      </w:pPr>
      <w:r>
        <w:rPr>
          <w:rFonts w:ascii="Verdana" w:hAnsi="Verdana"/>
          <w:color w:val="000000"/>
          <w:lang w:val="en"/>
        </w:rPr>
        <w:t>Operations on this endpoint are switched through the use of different HTT</w:t>
      </w:r>
      <w:r>
        <w:rPr>
          <w:rFonts w:ascii="Verdana" w:hAnsi="Verdana"/>
          <w:color w:val="000000"/>
          <w:lang w:val="en"/>
        </w:rPr>
        <w:t xml:space="preserve">P methods </w:t>
      </w:r>
      <w:hyperlink w:anchor="RFC2616" w:history="1">
        <w:r>
          <w:rPr>
            <w:rStyle w:val="Hyperlink"/>
            <w:rFonts w:ascii="Verdana" w:hAnsi="Verdana"/>
            <w:u w:val="none"/>
            <w:lang w:val="en"/>
          </w:rPr>
          <w:t>[RFC2616]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The only method defined for use at this endpoint by th</w:t>
      </w:r>
      <w:r>
        <w:rPr>
          <w:rFonts w:ascii="Verdana" w:hAnsi="Verdana"/>
          <w:color w:val="000000"/>
          <w:lang w:val="en"/>
        </w:rPr>
        <w:t xml:space="preserve">is specification is the HTTP </w:t>
      </w:r>
      <w:r>
        <w:rPr>
          <w:rStyle w:val="HTMLTypewriter"/>
          <w:lang w:val="en"/>
        </w:rPr>
        <w:t>GET</w:t>
      </w:r>
      <w:r>
        <w:rPr>
          <w:rFonts w:ascii="Verdana" w:hAnsi="Verdana"/>
          <w:color w:val="000000"/>
          <w:lang w:val="en"/>
        </w:rPr>
        <w:t xml:space="preserve"> method. </w:t>
      </w:r>
    </w:p>
    <w:p w14:paraId="2F0660C9" w14:textId="77777777" w:rsidR="00000000" w:rsidRDefault="00186923">
      <w:pPr>
        <w:spacing w:before="0" w:beforeAutospacing="0" w:after="0" w:afterAutospacing="0"/>
        <w:divId w:val="407925259"/>
        <w:rPr>
          <w:rFonts w:ascii="Verdana" w:eastAsia="Times New Roman" w:hAnsi="Verdana"/>
          <w:color w:val="000000"/>
          <w:lang w:val="en"/>
        </w:rPr>
      </w:pPr>
      <w:bookmarkStart w:id="27" w:name="AccessURL"/>
      <w:bookmarkEnd w:id="27"/>
    </w:p>
    <w:p w14:paraId="22BBCDC5"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DB05CB" w14:textId="77777777">
        <w:trPr>
          <w:divId w:val="407925259"/>
          <w:trHeight w:val="225"/>
          <w:tblCellSpacing w:w="15" w:type="dxa"/>
        </w:trPr>
        <w:tc>
          <w:tcPr>
            <w:tcW w:w="450" w:type="dxa"/>
            <w:shd w:val="clear" w:color="auto" w:fill="990000"/>
            <w:vAlign w:val="center"/>
            <w:hideMark/>
          </w:tcPr>
          <w:p w14:paraId="19D1D4BD"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6A79F9E3" w14:textId="77777777" w:rsidR="00000000" w:rsidRDefault="00186923">
      <w:pPr>
        <w:pStyle w:val="Heading3"/>
        <w:divId w:val="407925259"/>
        <w:rPr>
          <w:rFonts w:eastAsia="Times New Roman"/>
          <w:lang w:val="en"/>
        </w:rPr>
      </w:pPr>
      <w:bookmarkStart w:id="28" w:name="rfc.section.4.1"/>
      <w:bookmarkEnd w:id="28"/>
      <w:r>
        <w:rPr>
          <w:rFonts w:eastAsia="Times New Roman"/>
          <w:lang w:val="en"/>
        </w:rPr>
        <w:t>4.1.  Forming the Client Configuration Endpoint URL</w:t>
      </w:r>
    </w:p>
    <w:p w14:paraId="64745BB2" w14:textId="77777777" w:rsidR="00000000" w:rsidRDefault="00186923">
      <w:pPr>
        <w:pStyle w:val="NormalWeb"/>
        <w:divId w:val="407925259"/>
        <w:rPr>
          <w:rFonts w:ascii="Verdana" w:hAnsi="Verdana"/>
          <w:color w:val="000000"/>
          <w:lang w:val="en"/>
        </w:rPr>
      </w:pPr>
      <w:r>
        <w:rPr>
          <w:rFonts w:ascii="Verdana" w:hAnsi="Verdana"/>
          <w:color w:val="000000"/>
          <w:lang w:val="en"/>
        </w:rPr>
        <w:t>If a Client Configuration Endpoint and a Registration Access Token are returned by the initial registration of the Client, the Authorization Server MUST provide the Client with the fully qualified UR</w:t>
      </w:r>
      <w:r>
        <w:rPr>
          <w:rFonts w:ascii="Verdana" w:hAnsi="Verdana"/>
          <w:color w:val="000000"/>
          <w:lang w:val="en"/>
        </w:rPr>
        <w:t xml:space="preserve">L in the </w:t>
      </w:r>
      <w:r>
        <w:rPr>
          <w:rStyle w:val="HTMLTypewriter"/>
          <w:lang w:val="en"/>
        </w:rPr>
        <w:t>registration_client_uri</w:t>
      </w:r>
      <w:r>
        <w:rPr>
          <w:rFonts w:ascii="Verdana" w:hAnsi="Verdana"/>
          <w:color w:val="000000"/>
          <w:lang w:val="en"/>
        </w:rPr>
        <w:t xml:space="preserve"> element of the Client Registration Response, per </w:t>
      </w:r>
      <w:hyperlink w:anchor="RegistrationResponse" w:history="1">
        <w:r>
          <w:rPr>
            <w:rStyle w:val="Hyperlink"/>
            <w:rFonts w:ascii="Verdana" w:hAnsi="Verdana"/>
            <w:u w:val="none"/>
            <w:lang w:val="en"/>
          </w:rPr>
          <w:t>Section 3.2</w:t>
        </w:r>
        <w:r>
          <w:rPr>
            <w:rStyle w:val="Hyperlink"/>
            <w:rFonts w:ascii="Verdana" w:hAnsi="Verdana"/>
            <w:vanish/>
            <w:u w:val="none"/>
            <w:lang w:val="en"/>
          </w:rPr>
          <w:t xml:space="preserve"> (Client Registration Response)</w:t>
        </w:r>
      </w:hyperlink>
      <w:r>
        <w:rPr>
          <w:rFonts w:ascii="Verdana" w:hAnsi="Verdana"/>
          <w:color w:val="000000"/>
          <w:lang w:val="en"/>
        </w:rPr>
        <w:t>. The Authorization Server MUST NOT expect the Client to construct or discover this URL o</w:t>
      </w:r>
      <w:r>
        <w:rPr>
          <w:rFonts w:ascii="Verdana" w:hAnsi="Verdana"/>
          <w:color w:val="000000"/>
          <w:lang w:val="en"/>
        </w:rPr>
        <w:t xml:space="preserve">n its own. The Client MUST use the URL as given by the server and MUST NOT construct this URL from component pieces. </w:t>
      </w:r>
    </w:p>
    <w:p w14:paraId="5EEE9A86" w14:textId="77777777" w:rsidR="00000000" w:rsidRDefault="00186923">
      <w:pPr>
        <w:pStyle w:val="NormalWeb"/>
        <w:divId w:val="407925259"/>
        <w:rPr>
          <w:rFonts w:ascii="Verdana" w:hAnsi="Verdana"/>
          <w:color w:val="000000"/>
          <w:lang w:val="en"/>
        </w:rPr>
      </w:pPr>
      <w:r>
        <w:rPr>
          <w:rFonts w:ascii="Verdana" w:hAnsi="Verdana"/>
          <w:color w:val="000000"/>
          <w:lang w:val="en"/>
        </w:rPr>
        <w:t>Depending on deployment characteristics, the Client Configuration Endpoint URL can take any number of forms. It is RECOMMENDED that this e</w:t>
      </w:r>
      <w:r>
        <w:rPr>
          <w:rFonts w:ascii="Verdana" w:hAnsi="Verdana"/>
          <w:color w:val="000000"/>
          <w:lang w:val="en"/>
        </w:rPr>
        <w:t xml:space="preserve">ndpoint URL be formed through the use of a server-constructed URL string which combines the Client Registration Endpoint's URL and the issued Client ID for this Client, with the latter as either a path parameter or a query parameter. For example, a Client </w:t>
      </w:r>
      <w:r>
        <w:rPr>
          <w:rFonts w:ascii="Verdana" w:hAnsi="Verdana"/>
          <w:color w:val="000000"/>
          <w:lang w:val="en"/>
        </w:rPr>
        <w:t xml:space="preserve">with the Client ID </w:t>
      </w:r>
      <w:r>
        <w:rPr>
          <w:rStyle w:val="HTMLTypewriter"/>
          <w:lang w:val="en"/>
        </w:rPr>
        <w:t>s6BhdRkqt3</w:t>
      </w:r>
      <w:r>
        <w:rPr>
          <w:rFonts w:ascii="Verdana" w:hAnsi="Verdana"/>
          <w:color w:val="000000"/>
          <w:lang w:val="en"/>
        </w:rPr>
        <w:t xml:space="preserve"> could be given a Client Configuration Endpoint URL of </w:t>
      </w:r>
      <w:r>
        <w:rPr>
          <w:rStyle w:val="HTMLTypewriter"/>
          <w:lang w:val="en"/>
        </w:rPr>
        <w:t>https://server.example.com/register/s6BhdRkqt3</w:t>
      </w:r>
      <w:r>
        <w:rPr>
          <w:rFonts w:ascii="Verdana" w:hAnsi="Verdana"/>
          <w:color w:val="000000"/>
          <w:lang w:val="en"/>
        </w:rPr>
        <w:t xml:space="preserve"> (path parameter) or of </w:t>
      </w:r>
      <w:r>
        <w:rPr>
          <w:rStyle w:val="HTMLTypewriter"/>
          <w:lang w:val="en"/>
        </w:rPr>
        <w:t>https://server.example.com/register?client_id=s6BhdRkqt3</w:t>
      </w:r>
      <w:r>
        <w:rPr>
          <w:rFonts w:ascii="Verdana" w:hAnsi="Verdana"/>
          <w:color w:val="000000"/>
          <w:lang w:val="en"/>
        </w:rPr>
        <w:t xml:space="preserve"> (query parameter). In both of these cases, th</w:t>
      </w:r>
      <w:r>
        <w:rPr>
          <w:rFonts w:ascii="Verdana" w:hAnsi="Verdana"/>
          <w:color w:val="000000"/>
          <w:lang w:val="en"/>
        </w:rPr>
        <w:t xml:space="preserve">e Client simply uses the URL as given. </w:t>
      </w:r>
    </w:p>
    <w:p w14:paraId="02AADEE0" w14:textId="77777777" w:rsidR="00000000" w:rsidRDefault="00186923">
      <w:pPr>
        <w:pStyle w:val="NormalWeb"/>
        <w:divId w:val="407925259"/>
        <w:rPr>
          <w:rFonts w:ascii="Verdana" w:hAnsi="Verdana"/>
          <w:color w:val="000000"/>
          <w:lang w:val="en"/>
        </w:rPr>
      </w:pPr>
      <w:r>
        <w:rPr>
          <w:rFonts w:ascii="Verdana" w:hAnsi="Verdana"/>
          <w:color w:val="000000"/>
          <w:lang w:val="en"/>
        </w:rPr>
        <w:t>These common patterns can help the Server to more easily determine the Client to which the request pertains, which MUST be matched against the Client to which the Registration Access Token was issued. If desired, the</w:t>
      </w:r>
      <w:r>
        <w:rPr>
          <w:rFonts w:ascii="Verdana" w:hAnsi="Verdana"/>
          <w:color w:val="000000"/>
          <w:lang w:val="en"/>
        </w:rPr>
        <w:t xml:space="preserve"> Server MAY simply return the Client Registration Endpoint URL as the Client Configuration Endpoint URL and change behavior based on the authentication context provided by the Registration Access Token. </w:t>
      </w:r>
    </w:p>
    <w:p w14:paraId="7034E2D5" w14:textId="77777777" w:rsidR="00000000" w:rsidRDefault="00186923">
      <w:pPr>
        <w:spacing w:before="0" w:beforeAutospacing="0" w:after="0" w:afterAutospacing="0"/>
        <w:divId w:val="407925259"/>
        <w:rPr>
          <w:rFonts w:ascii="Verdana" w:eastAsia="Times New Roman" w:hAnsi="Verdana"/>
          <w:color w:val="000000"/>
          <w:lang w:val="en"/>
        </w:rPr>
      </w:pPr>
      <w:bookmarkStart w:id="29" w:name="ReadRequest"/>
      <w:bookmarkEnd w:id="29"/>
    </w:p>
    <w:p w14:paraId="37EEECB5"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EB1475" w14:textId="77777777">
        <w:trPr>
          <w:divId w:val="407925259"/>
          <w:trHeight w:val="225"/>
          <w:tblCellSpacing w:w="15" w:type="dxa"/>
        </w:trPr>
        <w:tc>
          <w:tcPr>
            <w:tcW w:w="450" w:type="dxa"/>
            <w:shd w:val="clear" w:color="auto" w:fill="990000"/>
            <w:vAlign w:val="center"/>
            <w:hideMark/>
          </w:tcPr>
          <w:p w14:paraId="63FBB8BD"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7CB8A0" w14:textId="77777777" w:rsidR="00000000" w:rsidRDefault="00186923">
      <w:pPr>
        <w:pStyle w:val="Heading3"/>
        <w:divId w:val="407925259"/>
        <w:rPr>
          <w:rFonts w:eastAsia="Times New Roman"/>
          <w:lang w:val="en"/>
        </w:rPr>
      </w:pPr>
      <w:bookmarkStart w:id="30" w:name="rfc.section.4.2"/>
      <w:bookmarkEnd w:id="30"/>
      <w:r>
        <w:rPr>
          <w:rFonts w:eastAsia="Times New Roman"/>
          <w:lang w:val="en"/>
        </w:rPr>
        <w:t>4.2.  Client Read Request</w:t>
      </w:r>
    </w:p>
    <w:p w14:paraId="46C3B016"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If the initial registration of the Client returned </w:t>
      </w:r>
      <w:r>
        <w:rPr>
          <w:rFonts w:ascii="Verdana" w:hAnsi="Verdana"/>
          <w:color w:val="000000"/>
          <w:lang w:val="en"/>
        </w:rPr>
        <w:t xml:space="preserve">a Client Configuration Endpoint and a Registration Access Token, the current configuration of the Client on the Authorization Server can be read by making an HTTP </w:t>
      </w:r>
      <w:r>
        <w:rPr>
          <w:rStyle w:val="HTMLTypewriter"/>
          <w:lang w:val="en"/>
        </w:rPr>
        <w:t>GET</w:t>
      </w:r>
      <w:r>
        <w:rPr>
          <w:rFonts w:ascii="Verdana" w:hAnsi="Verdana"/>
          <w:color w:val="000000"/>
          <w:lang w:val="en"/>
        </w:rPr>
        <w:t xml:space="preserve"> request to the Client Configuration Endpoint with the Registration Access Token. This ope</w:t>
      </w:r>
      <w:r>
        <w:rPr>
          <w:rFonts w:ascii="Verdana" w:hAnsi="Verdana"/>
          <w:color w:val="000000"/>
          <w:lang w:val="en"/>
        </w:rPr>
        <w:t xml:space="preserve">ration SHOULD be idempotent -- not causing changes to the Client configuration. </w:t>
      </w:r>
    </w:p>
    <w:p w14:paraId="5C470D4A"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following is a non-normative example read request: </w:t>
      </w:r>
    </w:p>
    <w:p w14:paraId="2CD5ACCC" w14:textId="77777777" w:rsidR="00000000" w:rsidRDefault="00186923">
      <w:pPr>
        <w:pStyle w:val="HTMLPreformatted"/>
        <w:divId w:val="1120763594"/>
        <w:rPr>
          <w:lang w:val="en"/>
        </w:rPr>
      </w:pPr>
    </w:p>
    <w:p w14:paraId="1C52CA94" w14:textId="77777777" w:rsidR="00000000" w:rsidRDefault="00186923">
      <w:pPr>
        <w:pStyle w:val="HTMLPreformatted"/>
        <w:divId w:val="1120763594"/>
        <w:rPr>
          <w:lang w:val="en"/>
        </w:rPr>
      </w:pPr>
      <w:r>
        <w:rPr>
          <w:lang w:val="en"/>
        </w:rPr>
        <w:t xml:space="preserve">  GET /connect/register?client_id=s6BhdRkqt3 HTTP/1.1</w:t>
      </w:r>
    </w:p>
    <w:p w14:paraId="2F3259A5" w14:textId="77777777" w:rsidR="00000000" w:rsidRDefault="00186923">
      <w:pPr>
        <w:pStyle w:val="HTMLPreformatted"/>
        <w:divId w:val="1120763594"/>
        <w:rPr>
          <w:lang w:val="en"/>
        </w:rPr>
      </w:pPr>
      <w:r>
        <w:rPr>
          <w:lang w:val="en"/>
        </w:rPr>
        <w:t xml:space="preserve">  Accept: application/json</w:t>
      </w:r>
    </w:p>
    <w:p w14:paraId="39A5EC87" w14:textId="77777777" w:rsidR="00000000" w:rsidRDefault="00186923">
      <w:pPr>
        <w:pStyle w:val="HTMLPreformatted"/>
        <w:divId w:val="1120763594"/>
        <w:rPr>
          <w:lang w:val="en"/>
        </w:rPr>
      </w:pPr>
      <w:r>
        <w:rPr>
          <w:lang w:val="en"/>
        </w:rPr>
        <w:t xml:space="preserve">  Host: server.example.com</w:t>
      </w:r>
    </w:p>
    <w:p w14:paraId="2D6FCBDD" w14:textId="77777777" w:rsidR="00000000" w:rsidRDefault="00186923">
      <w:pPr>
        <w:pStyle w:val="HTMLPreformatted"/>
        <w:divId w:val="1120763594"/>
        <w:rPr>
          <w:lang w:val="en"/>
        </w:rPr>
      </w:pPr>
      <w:r>
        <w:rPr>
          <w:lang w:val="en"/>
        </w:rPr>
        <w:t xml:space="preserve">  Authoriz</w:t>
      </w:r>
      <w:r>
        <w:rPr>
          <w:lang w:val="en"/>
        </w:rPr>
        <w:t>ation: Bearer this.is.an.access.token.value.ffx83</w:t>
      </w:r>
    </w:p>
    <w:p w14:paraId="34ECA870" w14:textId="77777777" w:rsidR="00000000" w:rsidRDefault="00186923">
      <w:pPr>
        <w:spacing w:before="0" w:beforeAutospacing="0" w:after="0" w:afterAutospacing="0"/>
        <w:divId w:val="407925259"/>
        <w:rPr>
          <w:rFonts w:ascii="Verdana" w:eastAsia="Times New Roman" w:hAnsi="Verdana"/>
          <w:color w:val="000000"/>
          <w:lang w:val="en"/>
        </w:rPr>
      </w:pPr>
      <w:bookmarkStart w:id="31" w:name="ReadResponse"/>
      <w:bookmarkEnd w:id="31"/>
    </w:p>
    <w:p w14:paraId="7606B1A4"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D0678F" w14:textId="77777777">
        <w:trPr>
          <w:divId w:val="407925259"/>
          <w:trHeight w:val="225"/>
          <w:tblCellSpacing w:w="15" w:type="dxa"/>
        </w:trPr>
        <w:tc>
          <w:tcPr>
            <w:tcW w:w="450" w:type="dxa"/>
            <w:shd w:val="clear" w:color="auto" w:fill="990000"/>
            <w:vAlign w:val="center"/>
            <w:hideMark/>
          </w:tcPr>
          <w:p w14:paraId="79D9E26D"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21AB71" w14:textId="77777777" w:rsidR="00000000" w:rsidRDefault="00186923">
      <w:pPr>
        <w:pStyle w:val="Heading3"/>
        <w:divId w:val="407925259"/>
        <w:rPr>
          <w:rFonts w:eastAsia="Times New Roman"/>
          <w:lang w:val="en"/>
        </w:rPr>
      </w:pPr>
      <w:bookmarkStart w:id="32" w:name="rfc.section.4.3"/>
      <w:bookmarkEnd w:id="32"/>
      <w:r>
        <w:rPr>
          <w:rFonts w:eastAsia="Times New Roman"/>
          <w:lang w:val="en"/>
        </w:rPr>
        <w:t>4.3.  Client Read Response</w:t>
      </w:r>
    </w:p>
    <w:p w14:paraId="4ABB0DBA" w14:textId="77777777" w:rsidR="00000000" w:rsidRDefault="00186923">
      <w:pPr>
        <w:pStyle w:val="NormalWeb"/>
        <w:divId w:val="407925259"/>
        <w:rPr>
          <w:rFonts w:ascii="Verdana" w:hAnsi="Verdana"/>
          <w:color w:val="000000"/>
          <w:lang w:val="en"/>
        </w:rPr>
      </w:pPr>
      <w:r>
        <w:rPr>
          <w:rFonts w:ascii="Verdana" w:hAnsi="Verdana"/>
          <w:color w:val="000000"/>
          <w:lang w:val="en"/>
        </w:rPr>
        <w:t>Upon a success</w:t>
      </w:r>
      <w:r>
        <w:rPr>
          <w:rFonts w:ascii="Verdana" w:hAnsi="Verdana"/>
          <w:color w:val="000000"/>
          <w:lang w:val="en"/>
        </w:rPr>
        <w:t xml:space="preserve">ful read operation, the Authorization Server SHOULD return all registered Metadata about this Client, including any fields provisioned by the Authorization Server itself. Note that some values, including the </w:t>
      </w:r>
      <w:r>
        <w:rPr>
          <w:rStyle w:val="HTMLTypewriter"/>
          <w:lang w:val="en"/>
        </w:rPr>
        <w:t>client_secret</w:t>
      </w:r>
      <w:r>
        <w:rPr>
          <w:rFonts w:ascii="Verdana" w:hAnsi="Verdana"/>
          <w:color w:val="000000"/>
          <w:lang w:val="en"/>
        </w:rPr>
        <w:t xml:space="preserve"> </w:t>
      </w:r>
      <w:r>
        <w:rPr>
          <w:rFonts w:ascii="Verdana" w:hAnsi="Verdana"/>
          <w:color w:val="000000"/>
          <w:lang w:val="en"/>
        </w:rPr>
        <w:t>value, might have been updated since the initial registration. The mechanisms for such updates are beyond the scope of this specification. However, since Read operations are intended to be idempotent, the Client Read Request itself SHOULD NOT cause changes</w:t>
      </w:r>
      <w:r>
        <w:rPr>
          <w:rFonts w:ascii="Verdana" w:hAnsi="Verdana"/>
          <w:color w:val="000000"/>
          <w:lang w:val="en"/>
        </w:rPr>
        <w:t xml:space="preserve"> to the Client's registered Metadata values. </w:t>
      </w:r>
    </w:p>
    <w:p w14:paraId="050A8632"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Authorization Server need not include the </w:t>
      </w:r>
      <w:r>
        <w:rPr>
          <w:rStyle w:val="HTMLTypewriter"/>
          <w:lang w:val="en"/>
        </w:rPr>
        <w:t>registration_access_token</w:t>
      </w:r>
      <w:r>
        <w:rPr>
          <w:rFonts w:ascii="Verdana" w:hAnsi="Verdana"/>
          <w:color w:val="000000"/>
          <w:lang w:val="en"/>
        </w:rPr>
        <w:t xml:space="preserve"> or </w:t>
      </w:r>
      <w:r>
        <w:rPr>
          <w:rStyle w:val="HTMLTypewriter"/>
          <w:lang w:val="en"/>
        </w:rPr>
        <w:t>registration_client_uri</w:t>
      </w:r>
      <w:r>
        <w:rPr>
          <w:rFonts w:ascii="Verdana" w:hAnsi="Verdana"/>
          <w:color w:val="000000"/>
          <w:lang w:val="en"/>
        </w:rPr>
        <w:t xml:space="preserve"> value in this response unless they have been updated. </w:t>
      </w:r>
    </w:p>
    <w:p w14:paraId="7FCAD5AC"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 successful response SHOULD use the HTTP 200 OK status </w:t>
      </w:r>
      <w:r>
        <w:rPr>
          <w:rFonts w:ascii="Verdana" w:hAnsi="Verdana"/>
          <w:color w:val="000000"/>
          <w:lang w:val="en"/>
        </w:rPr>
        <w:t xml:space="preserve">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with the Client Metadata values as top-leve</w:t>
      </w:r>
      <w:r>
        <w:rPr>
          <w:rFonts w:ascii="Verdana" w:hAnsi="Verdana"/>
          <w:color w:val="000000"/>
          <w:lang w:val="en"/>
        </w:rPr>
        <w:t xml:space="preserve">l members of the root JSON object. </w:t>
      </w:r>
    </w:p>
    <w:p w14:paraId="23741974"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following is a non-normative example read response (with line wraps within values for display purposes only): </w:t>
      </w:r>
    </w:p>
    <w:p w14:paraId="38013542" w14:textId="77777777" w:rsidR="00000000" w:rsidRDefault="00186923">
      <w:pPr>
        <w:pStyle w:val="HTMLPreformatted"/>
        <w:divId w:val="1034503218"/>
        <w:rPr>
          <w:lang w:val="en"/>
        </w:rPr>
      </w:pPr>
    </w:p>
    <w:p w14:paraId="2164EEB5" w14:textId="77777777" w:rsidR="00000000" w:rsidRDefault="00186923">
      <w:pPr>
        <w:pStyle w:val="HTMLPreformatted"/>
        <w:divId w:val="1034503218"/>
        <w:rPr>
          <w:lang w:val="en"/>
        </w:rPr>
      </w:pPr>
      <w:r>
        <w:rPr>
          <w:lang w:val="en"/>
        </w:rPr>
        <w:t xml:space="preserve">  HTTP/1.1 200 OK</w:t>
      </w:r>
    </w:p>
    <w:p w14:paraId="38266567" w14:textId="77777777" w:rsidR="00000000" w:rsidRDefault="00186923">
      <w:pPr>
        <w:pStyle w:val="HTMLPreformatted"/>
        <w:divId w:val="1034503218"/>
        <w:rPr>
          <w:lang w:val="en"/>
        </w:rPr>
      </w:pPr>
      <w:r>
        <w:rPr>
          <w:lang w:val="en"/>
        </w:rPr>
        <w:t xml:space="preserve">  Content-Type: application/json</w:t>
      </w:r>
    </w:p>
    <w:p w14:paraId="340CFD7B" w14:textId="77777777" w:rsidR="00000000" w:rsidRDefault="00186923">
      <w:pPr>
        <w:pStyle w:val="HTMLPreformatted"/>
        <w:divId w:val="1034503218"/>
        <w:rPr>
          <w:lang w:val="en"/>
        </w:rPr>
      </w:pPr>
      <w:r>
        <w:rPr>
          <w:lang w:val="en"/>
        </w:rPr>
        <w:t xml:space="preserve">  Cache-Control: no-store</w:t>
      </w:r>
    </w:p>
    <w:p w14:paraId="71652216" w14:textId="77777777" w:rsidR="00000000" w:rsidRDefault="00186923">
      <w:pPr>
        <w:pStyle w:val="HTMLPreformatted"/>
        <w:divId w:val="1034503218"/>
        <w:rPr>
          <w:lang w:val="en"/>
        </w:rPr>
      </w:pPr>
      <w:r>
        <w:rPr>
          <w:lang w:val="en"/>
        </w:rPr>
        <w:t xml:space="preserve">  Pragma: no-cache</w:t>
      </w:r>
    </w:p>
    <w:p w14:paraId="4FD98DFE" w14:textId="77777777" w:rsidR="00000000" w:rsidRDefault="00186923">
      <w:pPr>
        <w:pStyle w:val="HTMLPreformatted"/>
        <w:divId w:val="1034503218"/>
        <w:rPr>
          <w:lang w:val="en"/>
        </w:rPr>
      </w:pPr>
      <w:r>
        <w:rPr>
          <w:lang w:val="en"/>
        </w:rPr>
        <w:t xml:space="preserve">  {</w:t>
      </w:r>
    </w:p>
    <w:p w14:paraId="6829279B" w14:textId="77777777" w:rsidR="00000000" w:rsidRDefault="00186923">
      <w:pPr>
        <w:pStyle w:val="HTMLPreformatted"/>
        <w:divId w:val="1034503218"/>
        <w:rPr>
          <w:lang w:val="en"/>
        </w:rPr>
      </w:pPr>
      <w:r>
        <w:rPr>
          <w:lang w:val="en"/>
        </w:rPr>
        <w:t xml:space="preserve">   </w:t>
      </w:r>
      <w:r>
        <w:rPr>
          <w:lang w:val="en"/>
        </w:rPr>
        <w:t>"client_id": "s6BhdRkqt3",</w:t>
      </w:r>
    </w:p>
    <w:p w14:paraId="0DE15973" w14:textId="77777777" w:rsidR="00000000" w:rsidRDefault="00186923">
      <w:pPr>
        <w:pStyle w:val="HTMLPreformatted"/>
        <w:divId w:val="1034503218"/>
        <w:rPr>
          <w:lang w:val="en"/>
        </w:rPr>
      </w:pPr>
      <w:r>
        <w:rPr>
          <w:lang w:val="en"/>
        </w:rPr>
        <w:t xml:space="preserve">   "client_secret":</w:t>
      </w:r>
    </w:p>
    <w:p w14:paraId="19315916" w14:textId="77777777" w:rsidR="00000000" w:rsidRDefault="00186923">
      <w:pPr>
        <w:pStyle w:val="HTMLPreformatted"/>
        <w:divId w:val="1034503218"/>
        <w:rPr>
          <w:lang w:val="en"/>
        </w:rPr>
      </w:pPr>
      <w:r>
        <w:rPr>
          <w:lang w:val="en"/>
        </w:rPr>
        <w:t xml:space="preserve">     "OylyaC56ijpAQ7G5ZZGL7MMQ6Ap6mEeuhSTFVps2N4Q",</w:t>
      </w:r>
    </w:p>
    <w:p w14:paraId="15335F56" w14:textId="77777777" w:rsidR="00000000" w:rsidRDefault="00186923">
      <w:pPr>
        <w:pStyle w:val="HTMLPreformatted"/>
        <w:divId w:val="1034503218"/>
        <w:rPr>
          <w:lang w:val="en"/>
        </w:rPr>
      </w:pPr>
      <w:r>
        <w:rPr>
          <w:lang w:val="en"/>
        </w:rPr>
        <w:t xml:space="preserve">   "client_secret_expires_at": 17514165600,</w:t>
      </w:r>
    </w:p>
    <w:p w14:paraId="6EDD1E83" w14:textId="77777777" w:rsidR="00000000" w:rsidRDefault="00186923">
      <w:pPr>
        <w:pStyle w:val="HTMLPreformatted"/>
        <w:divId w:val="1034503218"/>
        <w:rPr>
          <w:lang w:val="en"/>
        </w:rPr>
      </w:pPr>
      <w:r>
        <w:rPr>
          <w:lang w:val="en"/>
        </w:rPr>
        <w:t xml:space="preserve">   "registration_client_uri":</w:t>
      </w:r>
    </w:p>
    <w:p w14:paraId="33E8713D" w14:textId="77777777" w:rsidR="00000000" w:rsidRDefault="00186923">
      <w:pPr>
        <w:pStyle w:val="HTMLPreformatted"/>
        <w:divId w:val="1034503218"/>
        <w:rPr>
          <w:lang w:val="en"/>
        </w:rPr>
      </w:pPr>
      <w:r>
        <w:rPr>
          <w:lang w:val="en"/>
        </w:rPr>
        <w:t xml:space="preserve">     "https://server.example.com/connect/register?client_id=s6BhdRkqt3",</w:t>
      </w:r>
    </w:p>
    <w:p w14:paraId="774D0F7E" w14:textId="77777777" w:rsidR="00000000" w:rsidRDefault="00186923">
      <w:pPr>
        <w:pStyle w:val="HTMLPreformatted"/>
        <w:divId w:val="1034503218"/>
        <w:rPr>
          <w:lang w:val="en"/>
        </w:rPr>
      </w:pPr>
      <w:r>
        <w:rPr>
          <w:lang w:val="en"/>
        </w:rPr>
        <w:t xml:space="preserve">   "token_</w:t>
      </w:r>
      <w:r>
        <w:rPr>
          <w:lang w:val="en"/>
        </w:rPr>
        <w:t>endpoint_auth_method":</w:t>
      </w:r>
    </w:p>
    <w:p w14:paraId="625848E9" w14:textId="77777777" w:rsidR="00000000" w:rsidRDefault="00186923">
      <w:pPr>
        <w:pStyle w:val="HTMLPreformatted"/>
        <w:divId w:val="1034503218"/>
        <w:rPr>
          <w:lang w:val="en"/>
        </w:rPr>
      </w:pPr>
      <w:r>
        <w:rPr>
          <w:lang w:val="en"/>
        </w:rPr>
        <w:t xml:space="preserve">     "client_secret_basic",</w:t>
      </w:r>
    </w:p>
    <w:p w14:paraId="6FF20176" w14:textId="77777777" w:rsidR="00000000" w:rsidRDefault="00186923">
      <w:pPr>
        <w:pStyle w:val="HTMLPreformatted"/>
        <w:divId w:val="1034503218"/>
        <w:rPr>
          <w:lang w:val="en"/>
        </w:rPr>
      </w:pPr>
      <w:r>
        <w:rPr>
          <w:lang w:val="en"/>
        </w:rPr>
        <w:t xml:space="preserve">   "application_type": "web",</w:t>
      </w:r>
    </w:p>
    <w:p w14:paraId="322EFE82" w14:textId="77777777" w:rsidR="00000000" w:rsidRDefault="00186923">
      <w:pPr>
        <w:pStyle w:val="HTMLPreformatted"/>
        <w:divId w:val="1034503218"/>
        <w:rPr>
          <w:lang w:val="en"/>
        </w:rPr>
      </w:pPr>
      <w:r>
        <w:rPr>
          <w:lang w:val="en"/>
        </w:rPr>
        <w:t xml:space="preserve">   "redirect_uris":</w:t>
      </w:r>
    </w:p>
    <w:p w14:paraId="4FE697C5" w14:textId="77777777" w:rsidR="00000000" w:rsidRDefault="00186923">
      <w:pPr>
        <w:pStyle w:val="HTMLPreformatted"/>
        <w:divId w:val="1034503218"/>
        <w:rPr>
          <w:lang w:val="en"/>
        </w:rPr>
      </w:pPr>
      <w:r>
        <w:rPr>
          <w:lang w:val="en"/>
        </w:rPr>
        <w:t xml:space="preserve">     ["https://client.example.org/callback",</w:t>
      </w:r>
    </w:p>
    <w:p w14:paraId="5C593289" w14:textId="77777777" w:rsidR="00000000" w:rsidRDefault="00186923">
      <w:pPr>
        <w:pStyle w:val="HTMLPreformatted"/>
        <w:divId w:val="1034503218"/>
        <w:rPr>
          <w:lang w:val="en"/>
        </w:rPr>
      </w:pPr>
      <w:r>
        <w:rPr>
          <w:lang w:val="en"/>
        </w:rPr>
        <w:t xml:space="preserve">      "https://client.example.org/callback2"],</w:t>
      </w:r>
    </w:p>
    <w:p w14:paraId="64F4A708" w14:textId="77777777" w:rsidR="00000000" w:rsidRDefault="00186923">
      <w:pPr>
        <w:pStyle w:val="HTMLPreformatted"/>
        <w:divId w:val="1034503218"/>
        <w:rPr>
          <w:lang w:val="en"/>
        </w:rPr>
      </w:pPr>
      <w:r>
        <w:rPr>
          <w:lang w:val="en"/>
        </w:rPr>
        <w:t xml:space="preserve">   "client_name": "My Example",</w:t>
      </w:r>
    </w:p>
    <w:p w14:paraId="18B8C203" w14:textId="77777777" w:rsidR="00000000" w:rsidRDefault="00186923">
      <w:pPr>
        <w:pStyle w:val="HTMLPreformatted"/>
        <w:divId w:val="1034503218"/>
        <w:rPr>
          <w:lang w:val="en"/>
        </w:rPr>
      </w:pPr>
      <w:r>
        <w:rPr>
          <w:lang w:val="en"/>
        </w:rPr>
        <w:t xml:space="preserve">   "client_name#ja-Jpan-JP":</w:t>
      </w:r>
    </w:p>
    <w:p w14:paraId="02F7BA58" w14:textId="77777777" w:rsidR="00000000" w:rsidRDefault="00186923">
      <w:pPr>
        <w:pStyle w:val="HTMLPreformatted"/>
        <w:divId w:val="1034503218"/>
        <w:rPr>
          <w:lang w:val="en"/>
        </w:rPr>
      </w:pPr>
      <w:r>
        <w:rPr>
          <w:lang w:val="en"/>
        </w:rPr>
        <w:t xml:space="preserve">  </w:t>
      </w:r>
      <w:r>
        <w:rPr>
          <w:lang w:val="en"/>
        </w:rPr>
        <w:t xml:space="preserve">   "</w:t>
      </w:r>
      <w:r>
        <w:rPr>
          <w:rFonts w:ascii="MS Mincho" w:eastAsia="MS Mincho" w:hAnsi="MS Mincho" w:cs="MS Mincho" w:hint="eastAsia"/>
          <w:lang w:val="en"/>
        </w:rPr>
        <w:t>クライアント名</w:t>
      </w:r>
      <w:r>
        <w:rPr>
          <w:lang w:val="en"/>
        </w:rPr>
        <w:t>",</w:t>
      </w:r>
    </w:p>
    <w:p w14:paraId="74B47FDB" w14:textId="77777777" w:rsidR="00000000" w:rsidRDefault="00186923">
      <w:pPr>
        <w:pStyle w:val="HTMLPreformatted"/>
        <w:divId w:val="1034503218"/>
        <w:rPr>
          <w:lang w:val="en"/>
        </w:rPr>
      </w:pPr>
      <w:r>
        <w:rPr>
          <w:lang w:val="en"/>
        </w:rPr>
        <w:t xml:space="preserve">   "logo_uri": "https://client.example.org/logo.png",</w:t>
      </w:r>
    </w:p>
    <w:p w14:paraId="4B99F61D" w14:textId="77777777" w:rsidR="00000000" w:rsidRDefault="00186923">
      <w:pPr>
        <w:pStyle w:val="HTMLPreformatted"/>
        <w:divId w:val="1034503218"/>
        <w:rPr>
          <w:lang w:val="en"/>
        </w:rPr>
      </w:pPr>
      <w:r>
        <w:rPr>
          <w:lang w:val="en"/>
        </w:rPr>
        <w:t xml:space="preserve">   "subject_type": "pairwise",</w:t>
      </w:r>
    </w:p>
    <w:p w14:paraId="6C83832F" w14:textId="77777777" w:rsidR="00000000" w:rsidRDefault="00186923">
      <w:pPr>
        <w:pStyle w:val="HTMLPreformatted"/>
        <w:divId w:val="1034503218"/>
        <w:rPr>
          <w:lang w:val="en"/>
        </w:rPr>
      </w:pPr>
      <w:r>
        <w:rPr>
          <w:lang w:val="en"/>
        </w:rPr>
        <w:t xml:space="preserve">   "sector_identifier_uri":</w:t>
      </w:r>
    </w:p>
    <w:p w14:paraId="0C4C9B50" w14:textId="77777777" w:rsidR="00000000" w:rsidRDefault="00186923">
      <w:pPr>
        <w:pStyle w:val="HTMLPreformatted"/>
        <w:divId w:val="1034503218"/>
        <w:rPr>
          <w:lang w:val="en"/>
        </w:rPr>
      </w:pPr>
      <w:r>
        <w:rPr>
          <w:lang w:val="en"/>
        </w:rPr>
        <w:t xml:space="preserve">     "https://other.example.net/file_of_redirect_uris.json",</w:t>
      </w:r>
    </w:p>
    <w:p w14:paraId="71EEFBA4" w14:textId="77777777" w:rsidR="00000000" w:rsidRDefault="00186923">
      <w:pPr>
        <w:pStyle w:val="HTMLPreformatted"/>
        <w:divId w:val="1034503218"/>
        <w:rPr>
          <w:lang w:val="en"/>
        </w:rPr>
      </w:pPr>
      <w:r>
        <w:rPr>
          <w:lang w:val="en"/>
        </w:rPr>
        <w:t xml:space="preserve">   "jwks_uri": "https://client.example.org/my_public_keys.jwks",</w:t>
      </w:r>
    </w:p>
    <w:p w14:paraId="7838A987" w14:textId="77777777" w:rsidR="00000000" w:rsidRDefault="00186923">
      <w:pPr>
        <w:pStyle w:val="HTMLPreformatted"/>
        <w:divId w:val="1034503218"/>
        <w:rPr>
          <w:lang w:val="en"/>
        </w:rPr>
      </w:pPr>
      <w:r>
        <w:rPr>
          <w:lang w:val="en"/>
        </w:rPr>
        <w:t xml:space="preserve">   </w:t>
      </w:r>
      <w:r>
        <w:rPr>
          <w:lang w:val="en"/>
        </w:rPr>
        <w:t>"userinfo_encrypted_response_alg": "RSA1_5",</w:t>
      </w:r>
    </w:p>
    <w:p w14:paraId="30CC9010" w14:textId="77777777" w:rsidR="00000000" w:rsidRDefault="00186923">
      <w:pPr>
        <w:pStyle w:val="HTMLPreformatted"/>
        <w:divId w:val="1034503218"/>
        <w:rPr>
          <w:lang w:val="en"/>
        </w:rPr>
      </w:pPr>
      <w:r>
        <w:rPr>
          <w:lang w:val="en"/>
        </w:rPr>
        <w:t xml:space="preserve">   "userinfo_encrypted_response_enc": "A128CBC-HS256",</w:t>
      </w:r>
    </w:p>
    <w:p w14:paraId="32BF7E92" w14:textId="77777777" w:rsidR="00000000" w:rsidRDefault="00186923">
      <w:pPr>
        <w:pStyle w:val="HTMLPreformatted"/>
        <w:divId w:val="1034503218"/>
        <w:rPr>
          <w:lang w:val="en"/>
        </w:rPr>
      </w:pPr>
      <w:r>
        <w:rPr>
          <w:lang w:val="en"/>
        </w:rPr>
        <w:t xml:space="preserve">   "contacts": ["ve7jtb@example.org", "mary@example.org"],</w:t>
      </w:r>
    </w:p>
    <w:p w14:paraId="776768D3" w14:textId="77777777" w:rsidR="00000000" w:rsidRDefault="00186923">
      <w:pPr>
        <w:pStyle w:val="HTMLPreformatted"/>
        <w:divId w:val="1034503218"/>
        <w:rPr>
          <w:lang w:val="en"/>
        </w:rPr>
      </w:pPr>
      <w:r>
        <w:rPr>
          <w:lang w:val="en"/>
        </w:rPr>
        <w:t xml:space="preserve">   "request_uris":</w:t>
      </w:r>
    </w:p>
    <w:p w14:paraId="552D52EC" w14:textId="77777777" w:rsidR="00000000" w:rsidRDefault="00186923">
      <w:pPr>
        <w:pStyle w:val="HTMLPreformatted"/>
        <w:divId w:val="1034503218"/>
        <w:rPr>
          <w:lang w:val="en"/>
        </w:rPr>
      </w:pPr>
      <w:r>
        <w:rPr>
          <w:lang w:val="en"/>
        </w:rPr>
        <w:t xml:space="preserve">     ["https://client.example.org/rf.txt</w:t>
      </w:r>
    </w:p>
    <w:p w14:paraId="46D313B5" w14:textId="77777777" w:rsidR="00000000" w:rsidRDefault="00186923">
      <w:pPr>
        <w:pStyle w:val="HTMLPreformatted"/>
        <w:divId w:val="1034503218"/>
        <w:rPr>
          <w:lang w:val="en"/>
        </w:rPr>
      </w:pPr>
      <w:r>
        <w:rPr>
          <w:lang w:val="en"/>
        </w:rPr>
        <w:t xml:space="preserve">       </w:t>
      </w:r>
      <w:r>
        <w:rPr>
          <w:lang w:val="en"/>
        </w:rPr>
        <w:t>#qpXaRLh_n93TTR9F252ValdatUQvQiJi5BDub2BeznA"]</w:t>
      </w:r>
    </w:p>
    <w:p w14:paraId="2AA7D6C7" w14:textId="77777777" w:rsidR="00000000" w:rsidRDefault="00186923">
      <w:pPr>
        <w:pStyle w:val="HTMLPreformatted"/>
        <w:divId w:val="1034503218"/>
        <w:rPr>
          <w:lang w:val="en"/>
        </w:rPr>
      </w:pPr>
      <w:r>
        <w:rPr>
          <w:lang w:val="en"/>
        </w:rPr>
        <w:t xml:space="preserve">  }</w:t>
      </w:r>
    </w:p>
    <w:p w14:paraId="03E769D6" w14:textId="77777777" w:rsidR="00000000" w:rsidRDefault="00186923">
      <w:pPr>
        <w:spacing w:before="0" w:beforeAutospacing="0" w:after="0" w:afterAutospacing="0"/>
        <w:divId w:val="407925259"/>
        <w:rPr>
          <w:rFonts w:ascii="Verdana" w:eastAsia="Times New Roman" w:hAnsi="Verdana"/>
          <w:color w:val="000000"/>
          <w:lang w:val="en"/>
        </w:rPr>
      </w:pPr>
      <w:bookmarkStart w:id="33" w:name="ReadError"/>
      <w:bookmarkEnd w:id="33"/>
    </w:p>
    <w:p w14:paraId="5FD3EC8A"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719D74" w14:textId="77777777">
        <w:trPr>
          <w:divId w:val="407925259"/>
          <w:trHeight w:val="225"/>
          <w:tblCellSpacing w:w="15" w:type="dxa"/>
        </w:trPr>
        <w:tc>
          <w:tcPr>
            <w:tcW w:w="450" w:type="dxa"/>
            <w:shd w:val="clear" w:color="auto" w:fill="990000"/>
            <w:vAlign w:val="center"/>
            <w:hideMark/>
          </w:tcPr>
          <w:p w14:paraId="60265401"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B244FB" w14:textId="77777777" w:rsidR="00000000" w:rsidRDefault="00186923">
      <w:pPr>
        <w:pStyle w:val="Heading3"/>
        <w:divId w:val="407925259"/>
        <w:rPr>
          <w:rFonts w:eastAsia="Times New Roman"/>
          <w:lang w:val="en"/>
        </w:rPr>
      </w:pPr>
      <w:bookmarkStart w:id="34" w:name="rfc.section.4.4"/>
      <w:bookmarkEnd w:id="34"/>
      <w:r>
        <w:rPr>
          <w:rFonts w:eastAsia="Times New Roman"/>
          <w:lang w:val="en"/>
        </w:rPr>
        <w:t>4.4.  Client Read Error Response</w:t>
      </w:r>
    </w:p>
    <w:p w14:paraId="100D22DC"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If the Registration Access Token used to make this request is not valid, the server MUST respond with an error as described in </w:t>
      </w:r>
      <w:hyperlink w:anchor="RFC6750" w:history="1">
        <w:r>
          <w:rPr>
            <w:rStyle w:val="Hyperlink"/>
            <w:rFonts w:ascii="Verdana" w:hAnsi="Verdana"/>
            <w:u w:val="none"/>
            <w:lang w:val="en"/>
          </w:rPr>
          <w:t>OAuth Bearer Token Usage</w:t>
        </w:r>
        <w:r>
          <w:rPr>
            <w:rStyle w:val="Hyperlink"/>
            <w:rFonts w:ascii="Verdana" w:hAnsi="Verdana"/>
            <w:vanish/>
            <w:u w:val="none"/>
            <w:lang w:val="en"/>
          </w:rPr>
          <w:t xml:space="preserve"> (Jones, M</w:t>
        </w:r>
        <w:r>
          <w:rPr>
            <w:rStyle w:val="Hyperlink"/>
            <w:rFonts w:ascii="Verdana" w:hAnsi="Verdana"/>
            <w:vanish/>
            <w:u w:val="none"/>
            <w:lang w:val="en"/>
          </w:rPr>
          <w:t>. and D. Hardt, “The OAuth 2.0 Authorization Framework: Bearer Token Usage,” October 2012.)</w:t>
        </w:r>
      </w:hyperlink>
      <w:r>
        <w:rPr>
          <w:rFonts w:ascii="Verdana" w:hAnsi="Verdana"/>
          <w:color w:val="000000"/>
          <w:lang w:val="en"/>
        </w:rPr>
        <w:t xml:space="preserve"> [RFC6750]. </w:t>
      </w:r>
    </w:p>
    <w:p w14:paraId="62FF04F2" w14:textId="77777777" w:rsidR="00000000" w:rsidRDefault="00186923">
      <w:pPr>
        <w:pStyle w:val="NormalWeb"/>
        <w:divId w:val="407925259"/>
        <w:rPr>
          <w:rFonts w:ascii="Verdana" w:hAnsi="Verdana"/>
          <w:color w:val="000000"/>
          <w:lang w:val="en"/>
        </w:rPr>
      </w:pPr>
      <w:r>
        <w:rPr>
          <w:rFonts w:ascii="Verdana" w:hAnsi="Verdana"/>
          <w:color w:val="000000"/>
          <w:lang w:val="en"/>
        </w:rPr>
        <w:t>If the Client does not exist on this server, the Client is invalid, or the Registration Access Token used is invalid, the server MUST respond with the H</w:t>
      </w:r>
      <w:r>
        <w:rPr>
          <w:rFonts w:ascii="Verdana" w:hAnsi="Verdana"/>
          <w:color w:val="000000"/>
          <w:lang w:val="en"/>
        </w:rPr>
        <w:t>TTP 401 Unauthorized status code. If the Client does not have permission to read its record, the server MUST return an HTTP 403 Forbidden. Note that for security reasons, to inhibit brute force attacks, endpoints MUST NOT return the HTTP 404 Not Found stat</w:t>
      </w:r>
      <w:r>
        <w:rPr>
          <w:rFonts w:ascii="Verdana" w:hAnsi="Verdana"/>
          <w:color w:val="000000"/>
          <w:lang w:val="en"/>
        </w:rPr>
        <w:t xml:space="preserve">us code. </w:t>
      </w:r>
    </w:p>
    <w:p w14:paraId="6C6DAC80"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following is a non-normative example error response: </w:t>
      </w:r>
    </w:p>
    <w:p w14:paraId="467F9C9E" w14:textId="77777777" w:rsidR="00000000" w:rsidRDefault="00186923">
      <w:pPr>
        <w:pStyle w:val="HTMLPreformatted"/>
        <w:divId w:val="2039038849"/>
        <w:rPr>
          <w:lang w:val="en"/>
        </w:rPr>
      </w:pPr>
    </w:p>
    <w:p w14:paraId="28A82574" w14:textId="77777777" w:rsidR="00000000" w:rsidRDefault="00186923">
      <w:pPr>
        <w:pStyle w:val="HTMLPreformatted"/>
        <w:divId w:val="2039038849"/>
        <w:rPr>
          <w:lang w:val="en"/>
        </w:rPr>
      </w:pPr>
      <w:r>
        <w:rPr>
          <w:lang w:val="en"/>
        </w:rPr>
        <w:t xml:space="preserve">  HTTP/1.1 401 Unauthorized</w:t>
      </w:r>
    </w:p>
    <w:p w14:paraId="55B194A1" w14:textId="77777777" w:rsidR="00000000" w:rsidRDefault="00186923">
      <w:pPr>
        <w:pStyle w:val="HTMLPreformatted"/>
        <w:divId w:val="2039038849"/>
        <w:rPr>
          <w:lang w:val="en"/>
        </w:rPr>
      </w:pPr>
      <w:r>
        <w:rPr>
          <w:lang w:val="en"/>
        </w:rPr>
        <w:t xml:space="preserve">  WWW-Authenticate: Bearer error="invalid_token",</w:t>
      </w:r>
    </w:p>
    <w:p w14:paraId="189FB4E4" w14:textId="77777777" w:rsidR="00000000" w:rsidRDefault="00186923">
      <w:pPr>
        <w:pStyle w:val="HTMLPreformatted"/>
        <w:divId w:val="2039038849"/>
        <w:rPr>
          <w:lang w:val="en"/>
        </w:rPr>
      </w:pPr>
      <w:r>
        <w:rPr>
          <w:lang w:val="en"/>
        </w:rPr>
        <w:t xml:space="preserve">    error_description="The access token expired"</w:t>
      </w:r>
    </w:p>
    <w:p w14:paraId="41EB3E7C" w14:textId="77777777" w:rsidR="00000000" w:rsidRDefault="00186923">
      <w:pPr>
        <w:pStyle w:val="HTMLPreformatted"/>
        <w:divId w:val="2039038849"/>
        <w:rPr>
          <w:lang w:val="en"/>
        </w:rPr>
      </w:pPr>
      <w:r>
        <w:rPr>
          <w:lang w:val="en"/>
        </w:rPr>
        <w:t xml:space="preserve">  Cache-Control: no-store</w:t>
      </w:r>
    </w:p>
    <w:p w14:paraId="78C8E29A" w14:textId="77777777" w:rsidR="00000000" w:rsidRDefault="00186923">
      <w:pPr>
        <w:pStyle w:val="HTMLPreformatted"/>
        <w:divId w:val="2039038849"/>
        <w:rPr>
          <w:lang w:val="en"/>
        </w:rPr>
      </w:pPr>
      <w:r>
        <w:rPr>
          <w:lang w:val="en"/>
        </w:rPr>
        <w:t xml:space="preserve">  Pragma: no-cache</w:t>
      </w:r>
    </w:p>
    <w:p w14:paraId="4DAA19B1" w14:textId="77777777" w:rsidR="00000000" w:rsidRDefault="00186923">
      <w:pPr>
        <w:spacing w:before="0" w:beforeAutospacing="0" w:after="0" w:afterAutospacing="0"/>
        <w:divId w:val="407925259"/>
        <w:rPr>
          <w:rFonts w:ascii="Verdana" w:eastAsia="Times New Roman" w:hAnsi="Verdana"/>
          <w:color w:val="000000"/>
          <w:lang w:val="en"/>
        </w:rPr>
      </w:pPr>
      <w:bookmarkStart w:id="35" w:name="SectorIdentifierValidation"/>
      <w:bookmarkEnd w:id="35"/>
    </w:p>
    <w:p w14:paraId="11A87CEF"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0B1EC4" w14:textId="77777777">
        <w:trPr>
          <w:divId w:val="407925259"/>
          <w:trHeight w:val="225"/>
          <w:tblCellSpacing w:w="15" w:type="dxa"/>
        </w:trPr>
        <w:tc>
          <w:tcPr>
            <w:tcW w:w="450" w:type="dxa"/>
            <w:shd w:val="clear" w:color="auto" w:fill="990000"/>
            <w:vAlign w:val="center"/>
            <w:hideMark/>
          </w:tcPr>
          <w:p w14:paraId="07CDAA4E"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A83A64" w14:textId="77777777" w:rsidR="00000000" w:rsidRDefault="00186923">
      <w:pPr>
        <w:pStyle w:val="Heading3"/>
        <w:divId w:val="407925259"/>
        <w:rPr>
          <w:rFonts w:eastAsia="Times New Roman"/>
          <w:lang w:val="en"/>
        </w:rPr>
      </w:pPr>
      <w:bookmarkStart w:id="36" w:name="rfc.section.5"/>
      <w:bookmarkEnd w:id="36"/>
      <w:r>
        <w:rPr>
          <w:rFonts w:eastAsia="Times New Roman"/>
          <w:lang w:val="en"/>
        </w:rPr>
        <w:t>5.  "sector_identifier_uri" Validation</w:t>
      </w:r>
    </w:p>
    <w:p w14:paraId="19D4EB77"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sector identifier list provides a way for a group of Web sites under single administrative control to have consistent pairwise </w:t>
      </w:r>
      <w:r>
        <w:rPr>
          <w:rStyle w:val="HTMLTypewriter"/>
          <w:lang w:val="en"/>
        </w:rPr>
        <w:t>sub</w:t>
      </w:r>
      <w:r>
        <w:rPr>
          <w:rFonts w:ascii="Verdana" w:hAnsi="Verdana"/>
          <w:color w:val="000000"/>
          <w:lang w:val="en"/>
        </w:rPr>
        <w:t xml:space="preserve"> values, independent of their domain names, as described in Section 8.1 of </w:t>
      </w:r>
      <w:hyperlink w:anchor="OpenID.Core" w:history="1">
        <w:r>
          <w:rPr>
            <w:rStyle w:val="Hyperlink"/>
            <w:rFonts w:ascii="Verdana" w:hAnsi="Verdana"/>
            <w:u w:val="none"/>
            <w:lang w:val="en"/>
          </w:rPr>
          <w:t>OpenID Connec</w:t>
        </w:r>
        <w:r>
          <w:rPr>
            <w:rStyle w:val="Hyperlink"/>
            <w:rFonts w:ascii="Verdana" w:hAnsi="Verdana"/>
            <w:u w:val="none"/>
            <w:lang w:val="en"/>
          </w:rPr>
          <w:t>t Core 1.0</w:t>
        </w:r>
        <w:r>
          <w:rPr>
            <w:rStyle w:val="Hyperlink"/>
            <w:rFonts w:ascii="Verdana" w:hAnsi="Verdana"/>
            <w:vanish/>
            <w:u w:val="none"/>
            <w:lang w:val="en"/>
          </w:rPr>
          <w:t xml:space="preserve"> (Sakimura, N., Bradley, J., Jones, M., de Medeiros, B., and C. Mortimore, “OpenID Connect Core 1.0,” August 2014.)</w:t>
        </w:r>
      </w:hyperlink>
      <w:r>
        <w:rPr>
          <w:rFonts w:ascii="Verdana" w:hAnsi="Verdana"/>
          <w:color w:val="000000"/>
          <w:lang w:val="en"/>
        </w:rPr>
        <w:t xml:space="preserve"> [OpenID.Core].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w:t>
      </w:r>
      <w:r>
        <w:rPr>
          <w:rFonts w:ascii="Verdana" w:hAnsi="Verdana"/>
          <w:color w:val="000000"/>
          <w:lang w:val="en"/>
        </w:rPr>
        <w:t xml:space="preserve"> </w:t>
      </w:r>
    </w:p>
    <w:p w14:paraId="185A059B"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references a JSON file containing an array of </w:t>
      </w:r>
      <w:r>
        <w:rPr>
          <w:rStyle w:val="HTMLTypewriter"/>
          <w:lang w:val="en"/>
        </w:rPr>
        <w:t>redirect_uri</w:t>
      </w:r>
      <w:r>
        <w:rPr>
          <w:rFonts w:ascii="Verdana" w:hAnsi="Verdana"/>
          <w:color w:val="000000"/>
          <w:lang w:val="en"/>
        </w:rPr>
        <w:t xml:space="preserve"> values. The values registered in </w:t>
      </w:r>
      <w:r>
        <w:rPr>
          <w:rStyle w:val="HTMLTypewriter"/>
          <w:lang w:val="en"/>
        </w:rPr>
        <w:t>redirect_uris</w:t>
      </w:r>
      <w:r>
        <w:rPr>
          <w:rFonts w:ascii="Verdana" w:hAnsi="Verdana"/>
          <w:color w:val="000000"/>
          <w:lang w:val="en"/>
        </w:rPr>
        <w:t xml:space="preserve"> MUST be included in the elements of the array, </w:t>
      </w:r>
      <w:r>
        <w:rPr>
          <w:rFonts w:ascii="Verdana" w:hAnsi="Verdana"/>
          <w:color w:val="000000"/>
          <w:lang w:val="en"/>
        </w:rPr>
        <w:t xml:space="preserve">or registration MUST fail. This MUST be validated at registration time; there is no requirement for the OP to retain the contents of this JSON file or to retrieve or revalidate its contents in the future. </w:t>
      </w:r>
    </w:p>
    <w:p w14:paraId="5095C8D3" w14:textId="77777777" w:rsidR="00000000" w:rsidRDefault="00186923">
      <w:pPr>
        <w:pStyle w:val="NormalWeb"/>
        <w:divId w:val="407925259"/>
        <w:rPr>
          <w:rFonts w:ascii="Verdana" w:hAnsi="Verdana"/>
          <w:color w:val="000000"/>
          <w:lang w:val="en"/>
        </w:rPr>
      </w:pPr>
      <w:r>
        <w:rPr>
          <w:rFonts w:ascii="Verdana" w:hAnsi="Verdana"/>
          <w:color w:val="000000"/>
          <w:lang w:val="en"/>
        </w:rPr>
        <w:t>The following is a non-normative example request t</w:t>
      </w:r>
      <w:r>
        <w:rPr>
          <w:rFonts w:ascii="Verdana" w:hAnsi="Verdana"/>
          <w:color w:val="000000"/>
          <w:lang w:val="en"/>
        </w:rPr>
        <w:t xml:space="preserve">o and reply from a </w:t>
      </w:r>
      <w:r>
        <w:rPr>
          <w:rStyle w:val="HTMLTypewriter"/>
          <w:lang w:val="en"/>
        </w:rPr>
        <w:t>sector_identifier_uri</w:t>
      </w:r>
      <w:r>
        <w:rPr>
          <w:rFonts w:ascii="Verdana" w:hAnsi="Verdana"/>
          <w:color w:val="000000"/>
          <w:lang w:val="en"/>
        </w:rPr>
        <w:t xml:space="preserve">: </w:t>
      </w:r>
    </w:p>
    <w:p w14:paraId="1D46255D" w14:textId="77777777" w:rsidR="00000000" w:rsidRDefault="00186923">
      <w:pPr>
        <w:pStyle w:val="HTMLPreformatted"/>
        <w:divId w:val="670723810"/>
        <w:rPr>
          <w:lang w:val="en"/>
        </w:rPr>
      </w:pPr>
    </w:p>
    <w:p w14:paraId="27142B0A" w14:textId="77777777" w:rsidR="00000000" w:rsidRDefault="00186923">
      <w:pPr>
        <w:pStyle w:val="HTMLPreformatted"/>
        <w:divId w:val="670723810"/>
        <w:rPr>
          <w:lang w:val="en"/>
        </w:rPr>
      </w:pPr>
      <w:r>
        <w:rPr>
          <w:lang w:val="en"/>
        </w:rPr>
        <w:t xml:space="preserve">  GET /file_of_redirect_uris.json HTTP/1.1</w:t>
      </w:r>
    </w:p>
    <w:p w14:paraId="4BC3F8B2" w14:textId="77777777" w:rsidR="00000000" w:rsidRDefault="00186923">
      <w:pPr>
        <w:pStyle w:val="HTMLPreformatted"/>
        <w:divId w:val="670723810"/>
        <w:rPr>
          <w:lang w:val="en"/>
        </w:rPr>
      </w:pPr>
      <w:r>
        <w:rPr>
          <w:lang w:val="en"/>
        </w:rPr>
        <w:t xml:space="preserve">  Accept: application/json</w:t>
      </w:r>
    </w:p>
    <w:p w14:paraId="3828AB3E" w14:textId="77777777" w:rsidR="00000000" w:rsidRDefault="00186923">
      <w:pPr>
        <w:pStyle w:val="HTMLPreformatted"/>
        <w:divId w:val="670723810"/>
        <w:rPr>
          <w:lang w:val="en"/>
        </w:rPr>
      </w:pPr>
      <w:r>
        <w:rPr>
          <w:lang w:val="en"/>
        </w:rPr>
        <w:t xml:space="preserve">  Host: other.example.net</w:t>
      </w:r>
    </w:p>
    <w:p w14:paraId="0B3E368E" w14:textId="77777777" w:rsidR="00000000" w:rsidRDefault="00186923">
      <w:pPr>
        <w:pStyle w:val="HTMLPreformatted"/>
        <w:divId w:val="670723810"/>
        <w:rPr>
          <w:lang w:val="en"/>
        </w:rPr>
      </w:pPr>
    </w:p>
    <w:p w14:paraId="6CBF8E92" w14:textId="77777777" w:rsidR="00000000" w:rsidRDefault="00186923">
      <w:pPr>
        <w:pStyle w:val="HTMLPreformatted"/>
        <w:divId w:val="670723810"/>
        <w:rPr>
          <w:lang w:val="en"/>
        </w:rPr>
      </w:pPr>
      <w:r>
        <w:rPr>
          <w:lang w:val="en"/>
        </w:rPr>
        <w:t xml:space="preserve">  HTTP/1.1 200 OK</w:t>
      </w:r>
    </w:p>
    <w:p w14:paraId="0BCD5E98" w14:textId="77777777" w:rsidR="00000000" w:rsidRDefault="00186923">
      <w:pPr>
        <w:pStyle w:val="HTMLPreformatted"/>
        <w:divId w:val="670723810"/>
        <w:rPr>
          <w:lang w:val="en"/>
        </w:rPr>
      </w:pPr>
      <w:r>
        <w:rPr>
          <w:lang w:val="en"/>
        </w:rPr>
        <w:t xml:space="preserve">  Content-Type: application/json</w:t>
      </w:r>
    </w:p>
    <w:p w14:paraId="60B2A1E4" w14:textId="77777777" w:rsidR="00000000" w:rsidRDefault="00186923">
      <w:pPr>
        <w:pStyle w:val="HTMLPreformatted"/>
        <w:divId w:val="670723810"/>
        <w:rPr>
          <w:lang w:val="en"/>
        </w:rPr>
      </w:pPr>
      <w:r>
        <w:rPr>
          <w:lang w:val="en"/>
        </w:rPr>
        <w:t xml:space="preserve">  Cache-Control: no-store</w:t>
      </w:r>
    </w:p>
    <w:p w14:paraId="3FF99C44" w14:textId="77777777" w:rsidR="00000000" w:rsidRDefault="00186923">
      <w:pPr>
        <w:pStyle w:val="HTMLPreformatted"/>
        <w:divId w:val="670723810"/>
        <w:rPr>
          <w:lang w:val="en"/>
        </w:rPr>
      </w:pPr>
      <w:r>
        <w:rPr>
          <w:lang w:val="en"/>
        </w:rPr>
        <w:t xml:space="preserve">  Pragma: no-cache</w:t>
      </w:r>
    </w:p>
    <w:p w14:paraId="65ECC0E1" w14:textId="77777777" w:rsidR="00000000" w:rsidRDefault="00186923">
      <w:pPr>
        <w:pStyle w:val="HTMLPreformatted"/>
        <w:divId w:val="670723810"/>
        <w:rPr>
          <w:lang w:val="en"/>
        </w:rPr>
      </w:pPr>
    </w:p>
    <w:p w14:paraId="46B07252" w14:textId="77777777" w:rsidR="00000000" w:rsidRDefault="00186923">
      <w:pPr>
        <w:pStyle w:val="HTMLPreformatted"/>
        <w:divId w:val="670723810"/>
        <w:rPr>
          <w:lang w:val="en"/>
        </w:rPr>
      </w:pPr>
      <w:r>
        <w:rPr>
          <w:lang w:val="en"/>
        </w:rPr>
        <w:t xml:space="preserve">  </w:t>
      </w:r>
      <w:r>
        <w:rPr>
          <w:lang w:val="en"/>
        </w:rPr>
        <w:t>[ "https://client.example.org/callback",</w:t>
      </w:r>
    </w:p>
    <w:p w14:paraId="7A1E93EB" w14:textId="77777777" w:rsidR="00000000" w:rsidRDefault="00186923">
      <w:pPr>
        <w:pStyle w:val="HTMLPreformatted"/>
        <w:divId w:val="670723810"/>
        <w:rPr>
          <w:lang w:val="en"/>
        </w:rPr>
      </w:pPr>
      <w:r>
        <w:rPr>
          <w:lang w:val="en"/>
        </w:rPr>
        <w:t xml:space="preserve">    "https://client.example.org/callback2",</w:t>
      </w:r>
    </w:p>
    <w:p w14:paraId="021DA04D" w14:textId="77777777" w:rsidR="00000000" w:rsidRDefault="00186923">
      <w:pPr>
        <w:pStyle w:val="HTMLPreformatted"/>
        <w:divId w:val="670723810"/>
        <w:rPr>
          <w:lang w:val="en"/>
        </w:rPr>
      </w:pPr>
      <w:r>
        <w:rPr>
          <w:lang w:val="en"/>
        </w:rPr>
        <w:t xml:space="preserve">    "https://client.other_company.example.net/callback" ]</w:t>
      </w:r>
    </w:p>
    <w:p w14:paraId="459B5C40" w14:textId="77777777" w:rsidR="00000000" w:rsidRDefault="00186923">
      <w:pPr>
        <w:spacing w:before="0" w:beforeAutospacing="0" w:after="0" w:afterAutospacing="0"/>
        <w:divId w:val="407925259"/>
        <w:rPr>
          <w:rFonts w:ascii="Verdana" w:eastAsia="Times New Roman" w:hAnsi="Verdana"/>
          <w:color w:val="000000"/>
          <w:lang w:val="en"/>
        </w:rPr>
      </w:pPr>
      <w:bookmarkStart w:id="37" w:name="StringOps"/>
      <w:bookmarkEnd w:id="37"/>
    </w:p>
    <w:p w14:paraId="742ED885"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BAE5BE6" w14:textId="77777777">
        <w:trPr>
          <w:divId w:val="407925259"/>
          <w:trHeight w:val="225"/>
          <w:tblCellSpacing w:w="15" w:type="dxa"/>
        </w:trPr>
        <w:tc>
          <w:tcPr>
            <w:tcW w:w="450" w:type="dxa"/>
            <w:shd w:val="clear" w:color="auto" w:fill="990000"/>
            <w:vAlign w:val="center"/>
            <w:hideMark/>
          </w:tcPr>
          <w:p w14:paraId="44354BEB"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08651C" w14:textId="77777777" w:rsidR="00000000" w:rsidRDefault="00186923">
      <w:pPr>
        <w:pStyle w:val="Heading3"/>
        <w:divId w:val="407925259"/>
        <w:rPr>
          <w:rFonts w:eastAsia="Times New Roman"/>
          <w:lang w:val="en"/>
        </w:rPr>
      </w:pPr>
      <w:bookmarkStart w:id="38" w:name="rfc.section.6"/>
      <w:bookmarkEnd w:id="38"/>
      <w:r>
        <w:rPr>
          <w:rFonts w:eastAsia="Times New Roman"/>
          <w:lang w:val="en"/>
        </w:rPr>
        <w:t>6.  String Operations</w:t>
      </w:r>
    </w:p>
    <w:p w14:paraId="0C1BEC38"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Client registration response might be compared to specific member names such as </w:t>
      </w:r>
      <w:r>
        <w:rPr>
          <w:rStyle w:val="HTMLTypewriter"/>
          <w:lang w:val="en"/>
        </w:rPr>
        <w:t>client_id</w:t>
      </w:r>
      <w:r>
        <w:rPr>
          <w:rFonts w:ascii="Verdana" w:hAnsi="Verdana"/>
          <w:color w:val="000000"/>
          <w:lang w:val="en"/>
        </w:rPr>
        <w:t xml:space="preserve">. Comparing Unicode strings, however, has significant security implications. </w:t>
      </w:r>
    </w:p>
    <w:p w14:paraId="2641DC5D" w14:textId="77777777" w:rsidR="00000000" w:rsidRDefault="00186923">
      <w:pPr>
        <w:pStyle w:val="NormalWeb"/>
        <w:divId w:val="407925259"/>
        <w:rPr>
          <w:rFonts w:ascii="Verdana" w:hAnsi="Verdana"/>
          <w:color w:val="000000"/>
          <w:lang w:val="en"/>
        </w:rPr>
      </w:pPr>
      <w:r>
        <w:rPr>
          <w:rFonts w:ascii="Verdana" w:hAnsi="Verdana"/>
          <w:color w:val="000000"/>
          <w:lang w:val="en"/>
        </w:rPr>
        <w:t>Therefore, comparisons between JSON strings and other Unicode strings</w:t>
      </w:r>
      <w:r>
        <w:rPr>
          <w:rFonts w:ascii="Verdana" w:hAnsi="Verdana"/>
          <w:color w:val="000000"/>
          <w:lang w:val="en"/>
        </w:rPr>
        <w:t xml:space="preserve"> MUST be performed as specified below: </w:t>
      </w:r>
    </w:p>
    <w:p w14:paraId="47AFA238" w14:textId="77777777" w:rsidR="00000000" w:rsidRDefault="00186923">
      <w:pPr>
        <w:numPr>
          <w:ilvl w:val="0"/>
          <w:numId w:val="4"/>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37EF0E4B" w14:textId="77777777" w:rsidR="00000000" w:rsidRDefault="00186923">
      <w:pPr>
        <w:numPr>
          <w:ilvl w:val="0"/>
          <w:numId w:val="4"/>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be applied at any point to either the JSON string or to the string it is to be compared against. </w:t>
      </w:r>
    </w:p>
    <w:p w14:paraId="690425D1" w14:textId="77777777" w:rsidR="00000000" w:rsidRDefault="00186923">
      <w:pPr>
        <w:numPr>
          <w:ilvl w:val="0"/>
          <w:numId w:val="4"/>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5F2BA335" w14:textId="77777777" w:rsidR="00000000" w:rsidRDefault="00186923">
      <w:pPr>
        <w:spacing w:before="0" w:beforeAutospacing="0" w:after="0" w:afterAutospacing="0"/>
        <w:divId w:val="407925259"/>
        <w:rPr>
          <w:rFonts w:ascii="Verdana" w:eastAsia="Times New Roman" w:hAnsi="Verdana"/>
          <w:color w:val="000000"/>
          <w:lang w:val="en"/>
        </w:rPr>
      </w:pPr>
      <w:bookmarkStart w:id="39" w:name="Validation"/>
      <w:bookmarkEnd w:id="39"/>
    </w:p>
    <w:p w14:paraId="282111C1"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5AF5CDE" w14:textId="77777777">
        <w:trPr>
          <w:divId w:val="407925259"/>
          <w:trHeight w:val="225"/>
          <w:tblCellSpacing w:w="15" w:type="dxa"/>
        </w:trPr>
        <w:tc>
          <w:tcPr>
            <w:tcW w:w="450" w:type="dxa"/>
            <w:shd w:val="clear" w:color="auto" w:fill="990000"/>
            <w:vAlign w:val="center"/>
            <w:hideMark/>
          </w:tcPr>
          <w:p w14:paraId="17B2E95D"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38A8072" w14:textId="77777777" w:rsidR="00000000" w:rsidRDefault="00186923">
      <w:pPr>
        <w:pStyle w:val="Heading3"/>
        <w:divId w:val="407925259"/>
        <w:rPr>
          <w:rFonts w:eastAsia="Times New Roman"/>
          <w:lang w:val="en"/>
        </w:rPr>
      </w:pPr>
      <w:bookmarkStart w:id="40" w:name="rfc.section.7"/>
      <w:bookmarkEnd w:id="40"/>
      <w:r>
        <w:rPr>
          <w:rFonts w:eastAsia="Times New Roman"/>
          <w:lang w:val="en"/>
        </w:rPr>
        <w:t>7.  Validation</w:t>
      </w:r>
    </w:p>
    <w:p w14:paraId="236E806A"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614124AB" w14:textId="77777777" w:rsidR="00000000" w:rsidRDefault="00186923">
      <w:pPr>
        <w:spacing w:before="0" w:beforeAutospacing="0" w:after="0" w:afterAutospacing="0"/>
        <w:divId w:val="407925259"/>
        <w:rPr>
          <w:rFonts w:ascii="Verdana" w:eastAsia="Times New Roman" w:hAnsi="Verdana"/>
          <w:color w:val="000000"/>
          <w:lang w:val="en"/>
        </w:rPr>
      </w:pPr>
      <w:bookmarkStart w:id="41" w:name="ImplementationConsiderations"/>
      <w:bookmarkEnd w:id="41"/>
    </w:p>
    <w:p w14:paraId="1B289CE0"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AC0F145" w14:textId="77777777">
        <w:trPr>
          <w:divId w:val="407925259"/>
          <w:trHeight w:val="225"/>
          <w:tblCellSpacing w:w="15" w:type="dxa"/>
        </w:trPr>
        <w:tc>
          <w:tcPr>
            <w:tcW w:w="450" w:type="dxa"/>
            <w:shd w:val="clear" w:color="auto" w:fill="990000"/>
            <w:vAlign w:val="center"/>
            <w:hideMark/>
          </w:tcPr>
          <w:p w14:paraId="0016EE4F"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F489C2" w14:textId="77777777" w:rsidR="00000000" w:rsidRDefault="00186923">
      <w:pPr>
        <w:pStyle w:val="Heading3"/>
        <w:divId w:val="407925259"/>
        <w:rPr>
          <w:rFonts w:eastAsia="Times New Roman"/>
          <w:lang w:val="en"/>
        </w:rPr>
      </w:pPr>
      <w:bookmarkStart w:id="42" w:name="rfc.section.8"/>
      <w:bookmarkEnd w:id="42"/>
      <w:r>
        <w:rPr>
          <w:rFonts w:eastAsia="Times New Roman"/>
          <w:lang w:val="en"/>
        </w:rPr>
        <w:t>8.  Implementation Considerations</w:t>
      </w:r>
    </w:p>
    <w:p w14:paraId="0E55A69F"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Dynamic Client Registration. All of these Relying Parties and OpenID Providers MUST implement the features that are listed in this specification </w:t>
      </w:r>
      <w:r>
        <w:rPr>
          <w:rFonts w:ascii="Verdana" w:hAnsi="Verdana"/>
          <w:color w:val="000000"/>
          <w:lang w:val="en"/>
        </w:rPr>
        <w:t xml:space="preserve">as being "REQUIRED" or are described with a "MUST". </w:t>
      </w:r>
    </w:p>
    <w:p w14:paraId="06E5EC8B"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As of the time of this writing, this specification is compatible with the current version of </w:t>
      </w:r>
      <w:hyperlink w:anchor="I-D.ietf-oauth-dyn-reg" w:history="1">
        <w:r>
          <w:rPr>
            <w:rStyle w:val="Hyperlink"/>
            <w:rFonts w:ascii="Verdana" w:hAnsi="Verdana"/>
            <w:u w:val="none"/>
            <w:lang w:val="en"/>
          </w:rPr>
          <w:t>OAuth 2.0 Dynamic Client Registration Protocol</w:t>
        </w:r>
        <w:r>
          <w:rPr>
            <w:rStyle w:val="Hyperlink"/>
            <w:rFonts w:ascii="Verdana" w:hAnsi="Verdana"/>
            <w:vanish/>
            <w:u w:val="none"/>
            <w:lang w:val="en"/>
          </w:rPr>
          <w:t xml:space="preserve"> (Richer, J., Jones</w:t>
        </w:r>
        <w:r>
          <w:rPr>
            <w:rStyle w:val="Hyperlink"/>
            <w:rFonts w:ascii="Verdana" w:hAnsi="Verdana"/>
            <w:vanish/>
            <w:u w:val="none"/>
            <w:lang w:val="en"/>
          </w:rPr>
          <w:t>, M., Bradley, J., Machulak, M., and P. Hunt, “OAuth 2.0 Dynamic Client Registration Protocol,” August 2014.)</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oauth</w:t>
      </w:r>
      <w:r>
        <w:rPr>
          <w:rFonts w:ascii="Verdana" w:hAnsi="Verdana"/>
          <w:color w:val="000000"/>
          <w:lang w:val="en"/>
        </w:rPr>
        <w:noBreakHyphen/>
        <w:t>dyn</w:t>
      </w:r>
      <w:r>
        <w:rPr>
          <w:rFonts w:ascii="Verdana" w:hAnsi="Verdana"/>
          <w:color w:val="000000"/>
          <w:lang w:val="en"/>
        </w:rPr>
        <w:noBreakHyphen/>
        <w:t>reg], draft -19. The Dynamic Client Registration work is still ongoing at the IETF and changes may or may not be made there th</w:t>
      </w:r>
      <w:r>
        <w:rPr>
          <w:rFonts w:ascii="Verdana" w:hAnsi="Verdana"/>
          <w:color w:val="000000"/>
          <w:lang w:val="en"/>
        </w:rPr>
        <w:t xml:space="preserve">at cause it to diverge from this specification during the standardization process. </w:t>
      </w:r>
    </w:p>
    <w:p w14:paraId="3DB04E9D"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Implementations wanting to support additional operations defined in </w:t>
      </w:r>
      <w:hyperlink w:anchor="I-D.ietf-oauth-dyn-reg-management" w:history="1">
        <w:r>
          <w:rPr>
            <w:rStyle w:val="Hyperlink"/>
            <w:rFonts w:ascii="Verdana" w:hAnsi="Verdana"/>
            <w:u w:val="none"/>
            <w:lang w:val="en"/>
          </w:rPr>
          <w:t>OAuth 2.0 Dynamic Client Registration Management</w:t>
        </w:r>
        <w:r>
          <w:rPr>
            <w:rStyle w:val="Hyperlink"/>
            <w:rFonts w:ascii="Verdana" w:hAnsi="Verdana"/>
            <w:u w:val="none"/>
            <w:lang w:val="en"/>
          </w:rPr>
          <w:t xml:space="preserve"> Protocol</w:t>
        </w:r>
        <w:r>
          <w:rPr>
            <w:rStyle w:val="Hyperlink"/>
            <w:rFonts w:ascii="Verdana" w:hAnsi="Verdana"/>
            <w:vanish/>
            <w:u w:val="none"/>
            <w:lang w:val="en"/>
          </w:rPr>
          <w:t xml:space="preserve"> (Richer, J., Jones, M., Bradley, J., Machulak, M., and P. Hunt, “OAuth 2.0 Dynamic Client Registration Management Protocol,” August 2014.)</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oauth</w:t>
      </w:r>
      <w:r>
        <w:rPr>
          <w:rFonts w:ascii="Verdana" w:hAnsi="Verdana"/>
          <w:color w:val="000000"/>
          <w:lang w:val="en"/>
        </w:rPr>
        <w:noBreakHyphen/>
        <w:t>dyn</w:t>
      </w:r>
      <w:r>
        <w:rPr>
          <w:rFonts w:ascii="Verdana" w:hAnsi="Verdana"/>
          <w:color w:val="000000"/>
          <w:lang w:val="en"/>
        </w:rPr>
        <w:noBreakHyphen/>
        <w:t>reg</w:t>
      </w:r>
      <w:r>
        <w:rPr>
          <w:rFonts w:ascii="Verdana" w:hAnsi="Verdana"/>
          <w:color w:val="000000"/>
          <w:lang w:val="en"/>
        </w:rPr>
        <w:noBreakHyphen/>
        <w:t>management], draft -04, such as Update, can do so using that specification, while b</w:t>
      </w:r>
      <w:r>
        <w:rPr>
          <w:rFonts w:ascii="Verdana" w:hAnsi="Verdana"/>
          <w:color w:val="000000"/>
          <w:lang w:val="en"/>
        </w:rPr>
        <w:t xml:space="preserve">eing mindful that the specification is a work in progress, and may change. </w:t>
      </w:r>
    </w:p>
    <w:p w14:paraId="2FC4A6C4" w14:textId="77777777" w:rsidR="00000000" w:rsidRDefault="00186923">
      <w:pPr>
        <w:spacing w:before="0" w:beforeAutospacing="0" w:after="0" w:afterAutospacing="0"/>
        <w:divId w:val="407925259"/>
        <w:rPr>
          <w:rFonts w:ascii="Verdana" w:eastAsia="Times New Roman" w:hAnsi="Verdana"/>
          <w:color w:val="000000"/>
          <w:lang w:val="en"/>
        </w:rPr>
      </w:pPr>
      <w:bookmarkStart w:id="43" w:name="PreFinalIETFSpecs"/>
      <w:bookmarkEnd w:id="43"/>
    </w:p>
    <w:p w14:paraId="263E7CDB"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6C7261" w14:textId="77777777">
        <w:trPr>
          <w:divId w:val="407925259"/>
          <w:trHeight w:val="225"/>
          <w:tblCellSpacing w:w="15" w:type="dxa"/>
        </w:trPr>
        <w:tc>
          <w:tcPr>
            <w:tcW w:w="450" w:type="dxa"/>
            <w:shd w:val="clear" w:color="auto" w:fill="990000"/>
            <w:vAlign w:val="center"/>
            <w:hideMark/>
          </w:tcPr>
          <w:p w14:paraId="46489442"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6CDB3E" w14:textId="77777777" w:rsidR="00000000" w:rsidRDefault="00186923">
      <w:pPr>
        <w:pStyle w:val="Heading3"/>
        <w:divId w:val="407925259"/>
        <w:rPr>
          <w:rFonts w:eastAsia="Times New Roman"/>
          <w:lang w:val="en"/>
        </w:rPr>
      </w:pPr>
      <w:bookmarkStart w:id="44" w:name="rfc.section.8.1"/>
      <w:bookmarkEnd w:id="44"/>
      <w:r>
        <w:rPr>
          <w:rFonts w:eastAsia="Times New Roman"/>
          <w:lang w:val="en"/>
        </w:rPr>
        <w:t>8.1.  Pre-Final IETF Specifications</w:t>
      </w:r>
    </w:p>
    <w:p w14:paraId="6B23917E"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Implementers should be aware that this specification uses several IETF specifications that are </w:t>
      </w:r>
      <w:r>
        <w:rPr>
          <w:rFonts w:ascii="Verdana" w:hAnsi="Verdana"/>
          <w:color w:val="000000"/>
          <w:lang w:val="en"/>
        </w:rPr>
        <w:t xml:space="preserve">not yet final specifications. Those specifications are: </w:t>
      </w:r>
    </w:p>
    <w:p w14:paraId="4E9182EA" w14:textId="77777777" w:rsidR="00000000" w:rsidRDefault="00186923">
      <w:pPr>
        <w:numPr>
          <w:ilvl w:val="0"/>
          <w:numId w:val="5"/>
        </w:numPr>
        <w:ind w:left="1200" w:right="480"/>
        <w:divId w:val="407925259"/>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-25</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[JWT] </w:t>
      </w:r>
    </w:p>
    <w:p w14:paraId="3F581EDA" w14:textId="77777777" w:rsidR="00000000" w:rsidRDefault="00186923">
      <w:pPr>
        <w:numPr>
          <w:ilvl w:val="0"/>
          <w:numId w:val="5"/>
        </w:numPr>
        <w:ind w:left="1200" w:right="480"/>
        <w:divId w:val="407925259"/>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-31</w:t>
        </w:r>
        <w:r>
          <w:rPr>
            <w:rStyle w:val="Hyperlink"/>
            <w:rFonts w:ascii="Verdana" w:eastAsia="Times New Roman" w:hAnsi="Verdana"/>
            <w:vanish/>
            <w:u w:val="none"/>
            <w:lang w:val="en"/>
          </w:rPr>
          <w:t xml:space="preserve"> (Jones, M., Bradley, J., and N. Sakimura, “JSON Web Signature (JWS),” July 2014.)</w:t>
        </w:r>
      </w:hyperlink>
      <w:r>
        <w:rPr>
          <w:rFonts w:ascii="Verdana" w:eastAsia="Times New Roman" w:hAnsi="Verdana"/>
          <w:color w:val="000000"/>
          <w:lang w:val="en"/>
        </w:rPr>
        <w:t xml:space="preserve"> [JWS] </w:t>
      </w:r>
    </w:p>
    <w:p w14:paraId="32A474DA" w14:textId="77777777" w:rsidR="00000000" w:rsidRDefault="00186923">
      <w:pPr>
        <w:numPr>
          <w:ilvl w:val="0"/>
          <w:numId w:val="5"/>
        </w:numPr>
        <w:ind w:left="1200" w:right="480"/>
        <w:divId w:val="407925259"/>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-31</w:t>
        </w:r>
        <w:r>
          <w:rPr>
            <w:rStyle w:val="Hyperlink"/>
            <w:rFonts w:ascii="Verdana" w:eastAsia="Times New Roman" w:hAnsi="Verdana"/>
            <w:vanish/>
            <w:u w:val="none"/>
            <w:lang w:val="en"/>
          </w:rPr>
          <w:t xml:space="preserve"> (Jones, M., Rescorla, E., and J. Hildebrand, “JSON Web Encryption (JWE</w:t>
        </w:r>
        <w:r>
          <w:rPr>
            <w:rStyle w:val="Hyperlink"/>
            <w:rFonts w:ascii="Verdana" w:eastAsia="Times New Roman" w:hAnsi="Verdana"/>
            <w:vanish/>
            <w:u w:val="none"/>
            <w:lang w:val="en"/>
          </w:rPr>
          <w:t>),” July 2014.)</w:t>
        </w:r>
      </w:hyperlink>
      <w:r>
        <w:rPr>
          <w:rFonts w:ascii="Verdana" w:eastAsia="Times New Roman" w:hAnsi="Verdana"/>
          <w:color w:val="000000"/>
          <w:lang w:val="en"/>
        </w:rPr>
        <w:t xml:space="preserve"> [JWE] </w:t>
      </w:r>
    </w:p>
    <w:p w14:paraId="6A2398FF" w14:textId="77777777" w:rsidR="00000000" w:rsidRDefault="00186923">
      <w:pPr>
        <w:numPr>
          <w:ilvl w:val="0"/>
          <w:numId w:val="5"/>
        </w:numPr>
        <w:ind w:left="1200" w:right="480"/>
        <w:divId w:val="407925259"/>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-31</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[JWK] </w:t>
      </w:r>
    </w:p>
    <w:p w14:paraId="72B16B9D" w14:textId="77777777" w:rsidR="00000000" w:rsidRDefault="00186923">
      <w:pPr>
        <w:numPr>
          <w:ilvl w:val="0"/>
          <w:numId w:val="5"/>
        </w:numPr>
        <w:ind w:left="1200" w:right="480"/>
        <w:divId w:val="407925259"/>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-31</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[JWA] </w:t>
      </w:r>
    </w:p>
    <w:p w14:paraId="1B7A6557" w14:textId="77777777" w:rsidR="00000000" w:rsidRDefault="00186923">
      <w:pPr>
        <w:pStyle w:val="NormalWeb"/>
        <w:divId w:val="407925259"/>
        <w:rPr>
          <w:rFonts w:ascii="Verdana" w:hAnsi="Verdana"/>
          <w:color w:val="000000"/>
          <w:lang w:val="en"/>
        </w:rPr>
      </w:pPr>
      <w:r>
        <w:rPr>
          <w:rFonts w:ascii="Verdana" w:hAnsi="Verdana"/>
          <w:color w:val="000000"/>
          <w:lang w:val="en"/>
        </w:rPr>
        <w:t>While eve</w:t>
      </w:r>
      <w:r>
        <w:rPr>
          <w:rFonts w:ascii="Verdana" w:hAnsi="Verdana"/>
          <w:color w:val="000000"/>
          <w:lang w:val="en"/>
        </w:rPr>
        <w:t>ry effort will be made to prevent breaking changes to these specifications, should they occur, OpenID Connect implementations should continue to use the specifically referenced draft versions above in preference to the final versions, unless using a possib</w:t>
      </w:r>
      <w:r>
        <w:rPr>
          <w:rFonts w:ascii="Verdana" w:hAnsi="Verdana"/>
          <w:color w:val="000000"/>
          <w:lang w:val="en"/>
        </w:rPr>
        <w:t xml:space="preserve">le future OpenID Connect profile or specification that updates some or all of these references. </w:t>
      </w:r>
    </w:p>
    <w:p w14:paraId="418E8576" w14:textId="77777777" w:rsidR="00000000" w:rsidRDefault="00186923">
      <w:pPr>
        <w:spacing w:before="0" w:beforeAutospacing="0" w:after="0" w:afterAutospacing="0"/>
        <w:divId w:val="407925259"/>
        <w:rPr>
          <w:rFonts w:ascii="Verdana" w:eastAsia="Times New Roman" w:hAnsi="Verdana"/>
          <w:color w:val="000000"/>
          <w:lang w:val="en"/>
        </w:rPr>
      </w:pPr>
      <w:bookmarkStart w:id="45" w:name="StatelessRegistration"/>
      <w:bookmarkEnd w:id="45"/>
    </w:p>
    <w:p w14:paraId="13A2C4F4"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468947" w14:textId="77777777">
        <w:trPr>
          <w:divId w:val="407925259"/>
          <w:trHeight w:val="225"/>
          <w:tblCellSpacing w:w="15" w:type="dxa"/>
        </w:trPr>
        <w:tc>
          <w:tcPr>
            <w:tcW w:w="450" w:type="dxa"/>
            <w:shd w:val="clear" w:color="auto" w:fill="990000"/>
            <w:vAlign w:val="center"/>
            <w:hideMark/>
          </w:tcPr>
          <w:p w14:paraId="666A8A3F"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0D1BF8" w14:textId="77777777" w:rsidR="00000000" w:rsidRDefault="00186923">
      <w:pPr>
        <w:pStyle w:val="Heading3"/>
        <w:divId w:val="407925259"/>
        <w:rPr>
          <w:rFonts w:eastAsia="Times New Roman"/>
          <w:lang w:val="en"/>
        </w:rPr>
      </w:pPr>
      <w:bookmarkStart w:id="46" w:name="rfc.section.8.2"/>
      <w:bookmarkEnd w:id="46"/>
      <w:r>
        <w:rPr>
          <w:rFonts w:eastAsia="Times New Roman"/>
          <w:lang w:val="en"/>
        </w:rPr>
        <w:t>8.2.  Implementation Notes on Stateless Dynamic Client Registration</w:t>
      </w:r>
    </w:p>
    <w:p w14:paraId="0AF6D542"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In some deployments, it is advantageous to enable Clients to obtain </w:t>
      </w:r>
      <w:r>
        <w:rPr>
          <w:rFonts w:ascii="Verdana" w:hAnsi="Verdana"/>
          <w:color w:val="000000"/>
          <w:lang w:val="en"/>
        </w:rPr>
        <w:t>the information necessary to interact with the Authorization Server, such as a Client Identifier, without the requirement that state about the Client be stored at the Authorization Server. The interfaces defined by this specification can be used for statel</w:t>
      </w:r>
      <w:r>
        <w:rPr>
          <w:rFonts w:ascii="Verdana" w:hAnsi="Verdana"/>
          <w:color w:val="000000"/>
          <w:lang w:val="en"/>
        </w:rPr>
        <w:t xml:space="preserve">ess dynamic client registration. </w:t>
      </w:r>
    </w:p>
    <w:p w14:paraId="3A60087D"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One means of doing this is to encode necessary registration information about the Client into the </w:t>
      </w:r>
      <w:r>
        <w:rPr>
          <w:rStyle w:val="HTMLTypewriter"/>
          <w:lang w:val="en"/>
        </w:rPr>
        <w:t>client_id</w:t>
      </w:r>
      <w:r>
        <w:rPr>
          <w:rFonts w:ascii="Verdana" w:hAnsi="Verdana"/>
          <w:color w:val="000000"/>
          <w:lang w:val="en"/>
        </w:rPr>
        <w:t xml:space="preserve"> value returned by the initial registration of the Client. This has the effect of having the Client store this info</w:t>
      </w:r>
      <w:r>
        <w:rPr>
          <w:rFonts w:ascii="Verdana" w:hAnsi="Verdana"/>
          <w:color w:val="000000"/>
          <w:lang w:val="en"/>
        </w:rPr>
        <w:t xml:space="preserve">rmation, rather than the Authorization Server. The particular encodings used by different Authorization Servers will differ. </w:t>
      </w:r>
    </w:p>
    <w:p w14:paraId="11327024" w14:textId="77777777" w:rsidR="00000000" w:rsidRDefault="00186923">
      <w:pPr>
        <w:pStyle w:val="NormalWeb"/>
        <w:divId w:val="407925259"/>
        <w:rPr>
          <w:rFonts w:ascii="Verdana" w:hAnsi="Verdana"/>
          <w:color w:val="000000"/>
          <w:lang w:val="en"/>
        </w:rPr>
      </w:pPr>
      <w:r>
        <w:rPr>
          <w:rFonts w:ascii="Verdana" w:hAnsi="Verdana"/>
          <w:color w:val="000000"/>
          <w:lang w:val="en"/>
        </w:rPr>
        <w:t>When stateless dynamic client registration is used by the Authorization Server, read operations are likely to not be possible, bec</w:t>
      </w:r>
      <w:r>
        <w:rPr>
          <w:rFonts w:ascii="Verdana" w:hAnsi="Verdana"/>
          <w:color w:val="000000"/>
          <w:lang w:val="en"/>
        </w:rPr>
        <w:t xml:space="preserve">ause issuing a Registration Access Token might require per-Client state at the Authorization Server. In that case, no Client Configuration Endpoint or Registration Access Token will be returned by the initial registration of the Client. </w:t>
      </w:r>
    </w:p>
    <w:p w14:paraId="5704C88E" w14:textId="77777777" w:rsidR="00000000" w:rsidRDefault="00186923">
      <w:pPr>
        <w:spacing w:before="0" w:beforeAutospacing="0" w:after="0" w:afterAutospacing="0"/>
        <w:divId w:val="407925259"/>
        <w:rPr>
          <w:rFonts w:ascii="Verdana" w:eastAsia="Times New Roman" w:hAnsi="Verdana"/>
          <w:color w:val="000000"/>
          <w:lang w:val="en"/>
        </w:rPr>
      </w:pPr>
      <w:bookmarkStart w:id="47" w:name="Security"/>
      <w:bookmarkEnd w:id="47"/>
    </w:p>
    <w:p w14:paraId="6D8EC141"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FE1673" w14:textId="77777777">
        <w:trPr>
          <w:divId w:val="407925259"/>
          <w:trHeight w:val="225"/>
          <w:tblCellSpacing w:w="15" w:type="dxa"/>
        </w:trPr>
        <w:tc>
          <w:tcPr>
            <w:tcW w:w="450" w:type="dxa"/>
            <w:shd w:val="clear" w:color="auto" w:fill="990000"/>
            <w:vAlign w:val="center"/>
            <w:hideMark/>
          </w:tcPr>
          <w:p w14:paraId="1898DA5E"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B00C80" w14:textId="77777777" w:rsidR="00000000" w:rsidRDefault="00186923">
      <w:pPr>
        <w:pStyle w:val="Heading3"/>
        <w:divId w:val="407925259"/>
        <w:rPr>
          <w:rFonts w:eastAsia="Times New Roman"/>
          <w:lang w:val="en"/>
        </w:rPr>
      </w:pPr>
      <w:bookmarkStart w:id="48" w:name="rfc.section.9"/>
      <w:bookmarkEnd w:id="48"/>
      <w:r>
        <w:rPr>
          <w:rFonts w:eastAsia="Times New Roman"/>
          <w:lang w:val="en"/>
        </w:rPr>
        <w:t>9.  Security Considerations</w:t>
      </w:r>
    </w:p>
    <w:p w14:paraId="3CDC525B"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request and response), all communication with the Registration Endpoint MUST utilize TLS. See </w:t>
      </w:r>
      <w:hyperlink w:anchor="TLSRequirements" w:history="1">
        <w:r>
          <w:rPr>
            <w:rStyle w:val="Hyperlink"/>
            <w:rFonts w:ascii="Verdana" w:hAnsi="Verdana"/>
            <w:u w:val="none"/>
            <w:lang w:val="en"/>
          </w:rPr>
          <w:t>Section</w:t>
        </w:r>
        <w:r>
          <w:rPr>
            <w:rStyle w:val="Hyperlink"/>
            <w:rFonts w:ascii="Verdana" w:hAnsi="Verdana"/>
            <w:u w:val="none"/>
            <w:lang w:val="en"/>
          </w:rPr>
          <w:t> 9.3</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B504E50" w14:textId="77777777" w:rsidR="00000000" w:rsidRDefault="00186923">
      <w:pPr>
        <w:spacing w:before="0" w:beforeAutospacing="0" w:after="0" w:afterAutospacing="0"/>
        <w:divId w:val="407925259"/>
        <w:rPr>
          <w:rFonts w:ascii="Verdana" w:eastAsia="Times New Roman" w:hAnsi="Verdana"/>
          <w:color w:val="000000"/>
          <w:lang w:val="en"/>
        </w:rPr>
      </w:pPr>
      <w:bookmarkStart w:id="49" w:name="Impersonation"/>
      <w:bookmarkEnd w:id="49"/>
    </w:p>
    <w:p w14:paraId="02D94A6D"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3A320B" w14:textId="77777777">
        <w:trPr>
          <w:divId w:val="407925259"/>
          <w:trHeight w:val="225"/>
          <w:tblCellSpacing w:w="15" w:type="dxa"/>
        </w:trPr>
        <w:tc>
          <w:tcPr>
            <w:tcW w:w="450" w:type="dxa"/>
            <w:shd w:val="clear" w:color="auto" w:fill="990000"/>
            <w:vAlign w:val="center"/>
            <w:hideMark/>
          </w:tcPr>
          <w:p w14:paraId="6508F8B5"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9E84E5" w14:textId="77777777" w:rsidR="00000000" w:rsidRDefault="00186923">
      <w:pPr>
        <w:pStyle w:val="Heading3"/>
        <w:divId w:val="407925259"/>
        <w:rPr>
          <w:rFonts w:eastAsia="Times New Roman"/>
          <w:lang w:val="en"/>
        </w:rPr>
      </w:pPr>
      <w:bookmarkStart w:id="50" w:name="rfc.section.9.1"/>
      <w:bookmarkEnd w:id="50"/>
      <w:r>
        <w:rPr>
          <w:rFonts w:eastAsia="Times New Roman"/>
          <w:lang w:val="en"/>
        </w:rPr>
        <w:t>9.1.  Impersonation</w:t>
      </w:r>
    </w:p>
    <w:p w14:paraId="475D282C"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A rogue RP might use the logo for the legitimate RP, which it is trying to impersonate. An OP needs to take steps to </w:t>
      </w:r>
      <w:r>
        <w:rPr>
          <w:rFonts w:ascii="Verdana" w:hAnsi="Verdana"/>
          <w:color w:val="000000"/>
          <w:lang w:val="en"/>
        </w:rPr>
        <w:t>mitigate this phishing risk, since the logo could confuse users into thinking they're logging in to the legitimate RP. An OP could also warn if the domain/site of the logo doesn't match the domain/site of registered Redirection URIs. An OP can also make wa</w:t>
      </w:r>
      <w:r>
        <w:rPr>
          <w:rFonts w:ascii="Verdana" w:hAnsi="Verdana"/>
          <w:color w:val="000000"/>
          <w:lang w:val="en"/>
        </w:rPr>
        <w:t xml:space="preserve">rnings against untrusted RPs in all cases, especially if they're dynamically registered, have not been trusted by any users at the OP before, and want to use the logo feature. </w:t>
      </w:r>
    </w:p>
    <w:p w14:paraId="5BDAF7CD" w14:textId="77777777" w:rsidR="00000000" w:rsidRDefault="00186923">
      <w:pPr>
        <w:pStyle w:val="NormalWeb"/>
        <w:divId w:val="407925259"/>
        <w:rPr>
          <w:rFonts w:ascii="Verdana" w:hAnsi="Verdana"/>
          <w:color w:val="000000"/>
          <w:lang w:val="en"/>
        </w:rPr>
      </w:pPr>
      <w:r>
        <w:rPr>
          <w:rFonts w:ascii="Verdana" w:hAnsi="Verdana"/>
          <w:color w:val="000000"/>
          <w:lang w:val="en"/>
        </w:rPr>
        <w:t>In a situation where the Authorization Server is supporting open Client registr</w:t>
      </w:r>
      <w:r>
        <w:rPr>
          <w:rFonts w:ascii="Verdana" w:hAnsi="Verdana"/>
          <w:color w:val="000000"/>
          <w:lang w:val="en"/>
        </w:rPr>
        <w:t xml:space="preserve">ation, it needs to be extremely careful with any URL provided by the Client that will be displayed to the End-User (e.g.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A rogue Client could specify a registration request with a reference to a drive-by download in the </w:t>
      </w:r>
      <w:r>
        <w:rPr>
          <w:rStyle w:val="HTMLTypewriter"/>
          <w:lang w:val="en"/>
        </w:rPr>
        <w:t>policy_uri</w:t>
      </w:r>
      <w:r>
        <w:rPr>
          <w:rFonts w:ascii="Verdana" w:hAnsi="Verdana"/>
          <w:color w:val="000000"/>
          <w:lang w:val="en"/>
        </w:rPr>
        <w:t xml:space="preserve">. The Authorization Server SHOULD check to see if the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have the same host as the hosts defined in the array of </w:t>
      </w:r>
      <w:r>
        <w:rPr>
          <w:rStyle w:val="HTMLTypewriter"/>
          <w:lang w:val="en"/>
        </w:rPr>
        <w:t>redirect_uris</w:t>
      </w:r>
      <w:r>
        <w:rPr>
          <w:rFonts w:ascii="Verdana" w:hAnsi="Verdana"/>
          <w:color w:val="000000"/>
          <w:lang w:val="en"/>
        </w:rPr>
        <w:t xml:space="preserve">. </w:t>
      </w:r>
    </w:p>
    <w:p w14:paraId="7A6148D0" w14:textId="77777777" w:rsidR="00000000" w:rsidRDefault="00186923">
      <w:pPr>
        <w:spacing w:before="0" w:beforeAutospacing="0" w:after="0" w:afterAutospacing="0"/>
        <w:divId w:val="407925259"/>
        <w:rPr>
          <w:rFonts w:ascii="Verdana" w:eastAsia="Times New Roman" w:hAnsi="Verdana"/>
          <w:color w:val="000000"/>
          <w:lang w:val="en"/>
        </w:rPr>
      </w:pPr>
      <w:bookmarkStart w:id="51" w:name="NativeCodeLeakage"/>
      <w:bookmarkEnd w:id="51"/>
    </w:p>
    <w:p w14:paraId="01334F80"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18D31BD" w14:textId="77777777">
        <w:trPr>
          <w:divId w:val="407925259"/>
          <w:trHeight w:val="225"/>
          <w:tblCellSpacing w:w="15" w:type="dxa"/>
        </w:trPr>
        <w:tc>
          <w:tcPr>
            <w:tcW w:w="450" w:type="dxa"/>
            <w:shd w:val="clear" w:color="auto" w:fill="990000"/>
            <w:vAlign w:val="center"/>
            <w:hideMark/>
          </w:tcPr>
          <w:p w14:paraId="287D7F66"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BA0227" w14:textId="77777777" w:rsidR="00000000" w:rsidRDefault="00186923">
      <w:pPr>
        <w:pStyle w:val="Heading3"/>
        <w:divId w:val="407925259"/>
        <w:rPr>
          <w:rFonts w:eastAsia="Times New Roman"/>
          <w:lang w:val="en"/>
        </w:rPr>
      </w:pPr>
      <w:bookmarkStart w:id="52" w:name="rfc.section.9.2"/>
      <w:bookmarkEnd w:id="52"/>
      <w:r>
        <w:rPr>
          <w:rFonts w:eastAsia="Times New Roman"/>
          <w:lang w:val="en"/>
        </w:rPr>
        <w:t>9.2.  Native Code Leakage</w:t>
      </w:r>
    </w:p>
    <w:p w14:paraId="0AF1765A" w14:textId="77777777" w:rsidR="00000000" w:rsidRDefault="00186923">
      <w:pPr>
        <w:pStyle w:val="NormalWeb"/>
        <w:divId w:val="407925259"/>
        <w:rPr>
          <w:rFonts w:ascii="Verdana" w:hAnsi="Verdana"/>
          <w:color w:val="000000"/>
          <w:lang w:val="en"/>
        </w:rPr>
      </w:pPr>
      <w:r>
        <w:rPr>
          <w:rFonts w:ascii="Verdana" w:hAnsi="Verdana"/>
          <w:color w:val="000000"/>
          <w:lang w:val="en"/>
        </w:rPr>
        <w:t>Implementers should be aware that on iOS, informati</w:t>
      </w:r>
      <w:r>
        <w:rPr>
          <w:rFonts w:ascii="Verdana" w:hAnsi="Verdana"/>
          <w:color w:val="000000"/>
          <w:lang w:val="en"/>
        </w:rPr>
        <w:t>on is returned to native applications using custom URI schemes, but multiple applications can register the same URI scheme. In this case, it is nondeterministic which application receives the information. This can result in an Authorization Code being leak</w:t>
      </w:r>
      <w:r>
        <w:rPr>
          <w:rFonts w:ascii="Verdana" w:hAnsi="Verdana"/>
          <w:color w:val="000000"/>
          <w:lang w:val="en"/>
        </w:rPr>
        <w:t>ed to the wrong application. Several possible solutions to this have been proposed and are being discussed in the IETF OAuth working group. It is expected that a standard solution to this problem will be developed there. At that point, an extension to Open</w:t>
      </w:r>
      <w:r>
        <w:rPr>
          <w:rFonts w:ascii="Verdana" w:hAnsi="Verdana"/>
          <w:color w:val="000000"/>
          <w:lang w:val="en"/>
        </w:rPr>
        <w:t xml:space="preserve">ID Connect may be published describing how to apply that solution to OpenID Connect. </w:t>
      </w:r>
    </w:p>
    <w:p w14:paraId="6C56088D" w14:textId="77777777" w:rsidR="00000000" w:rsidRDefault="00186923">
      <w:pPr>
        <w:spacing w:before="0" w:beforeAutospacing="0" w:after="0" w:afterAutospacing="0"/>
        <w:divId w:val="407925259"/>
        <w:rPr>
          <w:rFonts w:ascii="Verdana" w:eastAsia="Times New Roman" w:hAnsi="Verdana"/>
          <w:color w:val="000000"/>
          <w:lang w:val="en"/>
        </w:rPr>
      </w:pPr>
      <w:bookmarkStart w:id="53" w:name="TLSRequirements"/>
      <w:bookmarkEnd w:id="53"/>
    </w:p>
    <w:p w14:paraId="3B92E95B"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D9431F" w14:textId="77777777">
        <w:trPr>
          <w:divId w:val="407925259"/>
          <w:trHeight w:val="225"/>
          <w:tblCellSpacing w:w="15" w:type="dxa"/>
        </w:trPr>
        <w:tc>
          <w:tcPr>
            <w:tcW w:w="450" w:type="dxa"/>
            <w:shd w:val="clear" w:color="auto" w:fill="990000"/>
            <w:vAlign w:val="center"/>
            <w:hideMark/>
          </w:tcPr>
          <w:p w14:paraId="0E0F23B3"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F0E5D6" w14:textId="77777777" w:rsidR="00000000" w:rsidRDefault="00186923">
      <w:pPr>
        <w:pStyle w:val="Heading3"/>
        <w:divId w:val="407925259"/>
        <w:rPr>
          <w:rFonts w:eastAsia="Times New Roman"/>
          <w:lang w:val="en"/>
        </w:rPr>
      </w:pPr>
      <w:bookmarkStart w:id="54" w:name="rfc.section.9.3"/>
      <w:bookmarkEnd w:id="54"/>
      <w:r>
        <w:rPr>
          <w:rFonts w:eastAsia="Times New Roman"/>
          <w:lang w:val="en"/>
        </w:rPr>
        <w:t>9.3.  TLS Requirements</w:t>
      </w:r>
    </w:p>
    <w:p w14:paraId="76AE1A08"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w:t>
        </w:r>
        <w:r>
          <w:rPr>
            <w:rStyle w:val="Hyperlink"/>
            <w:rFonts w:ascii="Verdana" w:hAnsi="Verdana"/>
            <w:u w:val="none"/>
            <w:lang w:val="en"/>
          </w:rPr>
          <w:t>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10299633" w14:textId="77777777" w:rsidR="00000000" w:rsidRDefault="00186923">
      <w:pPr>
        <w:pStyle w:val="NormalWeb"/>
        <w:divId w:val="407925259"/>
        <w:rPr>
          <w:rFonts w:ascii="Verdana" w:hAnsi="Verdana"/>
          <w:color w:val="000000"/>
          <w:lang w:val="en"/>
        </w:rPr>
      </w:pPr>
      <w:r>
        <w:rPr>
          <w:rFonts w:ascii="Verdana" w:hAnsi="Verdana"/>
          <w:color w:val="000000"/>
          <w:lang w:val="en"/>
        </w:rPr>
        <w:t>To protect against information disclosure and tampering, confidentiality protection MUST be appli</w:t>
      </w:r>
      <w:r>
        <w:rPr>
          <w:rFonts w:ascii="Verdana" w:hAnsi="Verdana"/>
          <w:color w:val="000000"/>
          <w:lang w:val="en"/>
        </w:rPr>
        <w:t xml:space="preserve">ed using TLS with a ciphersuite that provides confidentiality and integrity protection. </w:t>
      </w:r>
    </w:p>
    <w:p w14:paraId="2673EE95"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w:t>
        </w:r>
        <w:r>
          <w:rPr>
            <w:rStyle w:val="Hyperlink"/>
            <w:rFonts w:ascii="Verdana" w:hAnsi="Verdana"/>
            <w:vanish/>
            <w:u w:val="none"/>
            <w:lang w:val="en"/>
          </w:rPr>
          <w:t>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48948B9E" w14:textId="77777777" w:rsidR="00000000" w:rsidRDefault="00186923">
      <w:pPr>
        <w:spacing w:before="0" w:beforeAutospacing="0" w:after="0" w:afterAutospacing="0"/>
        <w:divId w:val="407925259"/>
        <w:rPr>
          <w:rFonts w:ascii="Verdana" w:eastAsia="Times New Roman" w:hAnsi="Verdana"/>
          <w:color w:val="000000"/>
          <w:lang w:val="en"/>
        </w:rPr>
      </w:pPr>
      <w:bookmarkStart w:id="55" w:name="IANA"/>
      <w:bookmarkEnd w:id="55"/>
    </w:p>
    <w:p w14:paraId="05BCFCCD"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B45D8B" w14:textId="77777777">
        <w:trPr>
          <w:divId w:val="407925259"/>
          <w:trHeight w:val="225"/>
          <w:tblCellSpacing w:w="15" w:type="dxa"/>
        </w:trPr>
        <w:tc>
          <w:tcPr>
            <w:tcW w:w="450" w:type="dxa"/>
            <w:shd w:val="clear" w:color="auto" w:fill="990000"/>
            <w:vAlign w:val="center"/>
            <w:hideMark/>
          </w:tcPr>
          <w:p w14:paraId="3E3AF421"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75893F" w14:textId="77777777" w:rsidR="00000000" w:rsidRDefault="00186923">
      <w:pPr>
        <w:pStyle w:val="Heading3"/>
        <w:divId w:val="407925259"/>
        <w:rPr>
          <w:rFonts w:eastAsia="Times New Roman"/>
          <w:lang w:val="en"/>
        </w:rPr>
      </w:pPr>
      <w:bookmarkStart w:id="56" w:name="rfc.section.10"/>
      <w:bookmarkEnd w:id="56"/>
      <w:r>
        <w:rPr>
          <w:rFonts w:eastAsia="Times New Roman"/>
          <w:lang w:val="en"/>
        </w:rPr>
        <w:t>10.  IANA Considerations</w:t>
      </w:r>
    </w:p>
    <w:p w14:paraId="381EF128"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This document makes no requests of IANA. </w:t>
      </w:r>
    </w:p>
    <w:p w14:paraId="16165903" w14:textId="77777777" w:rsidR="00000000" w:rsidRDefault="00186923">
      <w:pPr>
        <w:spacing w:before="0" w:beforeAutospacing="0" w:after="0" w:afterAutospacing="0"/>
        <w:divId w:val="407925259"/>
        <w:rPr>
          <w:rFonts w:ascii="Verdana" w:eastAsia="Times New Roman" w:hAnsi="Verdana"/>
          <w:color w:val="000000"/>
          <w:lang w:val="en"/>
        </w:rPr>
      </w:pPr>
      <w:bookmarkStart w:id="57" w:name="rfc.references"/>
      <w:bookmarkEnd w:id="57"/>
    </w:p>
    <w:p w14:paraId="72617FFC"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020659" w14:textId="77777777">
        <w:trPr>
          <w:divId w:val="407925259"/>
          <w:trHeight w:val="225"/>
          <w:tblCellSpacing w:w="15" w:type="dxa"/>
        </w:trPr>
        <w:tc>
          <w:tcPr>
            <w:tcW w:w="450" w:type="dxa"/>
            <w:shd w:val="clear" w:color="auto" w:fill="990000"/>
            <w:vAlign w:val="center"/>
            <w:hideMark/>
          </w:tcPr>
          <w:p w14:paraId="2177D3B8"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BA4945" w14:textId="77777777" w:rsidR="00000000" w:rsidRDefault="00186923">
      <w:pPr>
        <w:pStyle w:val="Heading3"/>
        <w:divId w:val="407925259"/>
        <w:rPr>
          <w:rFonts w:eastAsia="Times New Roman"/>
          <w:lang w:val="en"/>
        </w:rPr>
      </w:pPr>
      <w:bookmarkStart w:id="58" w:name="rfc.section.11"/>
      <w:bookmarkEnd w:id="58"/>
      <w:r>
        <w:rPr>
          <w:rFonts w:eastAsia="Times New Roman"/>
          <w:lang w:val="en"/>
        </w:rPr>
        <w:t>11.  References</w:t>
      </w:r>
    </w:p>
    <w:p w14:paraId="029993BE" w14:textId="77777777" w:rsidR="00000000" w:rsidRDefault="00186923">
      <w:pPr>
        <w:spacing w:before="0" w:beforeAutospacing="0" w:after="0" w:afterAutospacing="0"/>
        <w:divId w:val="407925259"/>
        <w:rPr>
          <w:rFonts w:ascii="Verdana" w:eastAsia="Times New Roman" w:hAnsi="Verdana"/>
          <w:color w:val="000000"/>
          <w:lang w:val="en"/>
        </w:rPr>
      </w:pPr>
      <w:bookmarkStart w:id="59" w:name="rfc.references1"/>
      <w:bookmarkEnd w:id="59"/>
    </w:p>
    <w:p w14:paraId="58C591ED"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9443AC" w14:textId="77777777">
        <w:trPr>
          <w:divId w:val="407925259"/>
          <w:trHeight w:val="225"/>
          <w:tblCellSpacing w:w="15" w:type="dxa"/>
        </w:trPr>
        <w:tc>
          <w:tcPr>
            <w:tcW w:w="450" w:type="dxa"/>
            <w:shd w:val="clear" w:color="auto" w:fill="990000"/>
            <w:vAlign w:val="center"/>
            <w:hideMark/>
          </w:tcPr>
          <w:p w14:paraId="2E7C09E4"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F50124" w14:textId="77777777" w:rsidR="00000000" w:rsidRDefault="00186923">
      <w:pPr>
        <w:pStyle w:val="Heading3"/>
        <w:divId w:val="407925259"/>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26"/>
        <w:gridCol w:w="7030"/>
      </w:tblGrid>
      <w:tr w:rsidR="00000000" w14:paraId="5AA4F2C8" w14:textId="77777777">
        <w:trPr>
          <w:divId w:val="407925259"/>
          <w:tblCellSpacing w:w="15" w:type="dxa"/>
        </w:trPr>
        <w:tc>
          <w:tcPr>
            <w:tcW w:w="0" w:type="auto"/>
            <w:hideMark/>
          </w:tcPr>
          <w:p w14:paraId="7B398BE1" w14:textId="77777777" w:rsidR="00000000" w:rsidRDefault="00186923">
            <w:pPr>
              <w:spacing w:before="0" w:beforeAutospacing="0" w:after="0" w:afterAutospacing="0"/>
              <w:rPr>
                <w:rFonts w:ascii="Verdana" w:eastAsia="Times New Roman" w:hAnsi="Verdana"/>
                <w:color w:val="000000"/>
                <w:sz w:val="20"/>
                <w:szCs w:val="20"/>
              </w:rPr>
            </w:pPr>
            <w:bookmarkStart w:id="60" w:name="JWA"/>
            <w:r>
              <w:rPr>
                <w:rFonts w:ascii="Verdana" w:eastAsia="Times New Roman" w:hAnsi="Verdana"/>
                <w:b/>
                <w:bCs/>
                <w:color w:val="000000"/>
                <w:sz w:val="20"/>
                <w:szCs w:val="20"/>
              </w:rPr>
              <w:t>[JWA]</w:t>
            </w:r>
            <w:bookmarkEnd w:id="60"/>
          </w:p>
        </w:tc>
        <w:tc>
          <w:tcPr>
            <w:tcW w:w="0" w:type="auto"/>
            <w:vAlign w:val="center"/>
            <w:hideMark/>
          </w:tcPr>
          <w:p w14:paraId="69B833B7"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6"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July 2014 (</w:t>
            </w:r>
            <w:hyperlink r:id="rId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F6FF395" w14:textId="77777777">
        <w:trPr>
          <w:divId w:val="407925259"/>
          <w:tblCellSpacing w:w="15" w:type="dxa"/>
        </w:trPr>
        <w:tc>
          <w:tcPr>
            <w:tcW w:w="0" w:type="auto"/>
            <w:hideMark/>
          </w:tcPr>
          <w:p w14:paraId="0502D3CD" w14:textId="77777777" w:rsidR="00000000" w:rsidRDefault="00186923">
            <w:pPr>
              <w:spacing w:before="0" w:beforeAutospacing="0" w:after="0" w:afterAutospacing="0"/>
              <w:rPr>
                <w:rFonts w:ascii="Verdana" w:eastAsia="Times New Roman" w:hAnsi="Verdana"/>
                <w:color w:val="000000"/>
                <w:sz w:val="20"/>
                <w:szCs w:val="20"/>
              </w:rPr>
            </w:pPr>
            <w:bookmarkStart w:id="61" w:name="JWE"/>
            <w:r>
              <w:rPr>
                <w:rFonts w:ascii="Verdana" w:eastAsia="Times New Roman" w:hAnsi="Verdana"/>
                <w:b/>
                <w:bCs/>
                <w:color w:val="000000"/>
                <w:sz w:val="20"/>
                <w:szCs w:val="20"/>
              </w:rPr>
              <w:t>[JWE]</w:t>
            </w:r>
            <w:bookmarkEnd w:id="61"/>
          </w:p>
        </w:tc>
        <w:tc>
          <w:tcPr>
            <w:tcW w:w="0" w:type="auto"/>
            <w:vAlign w:val="center"/>
            <w:hideMark/>
          </w:tcPr>
          <w:p w14:paraId="58841D96"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8"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July 2014 (</w:t>
            </w:r>
            <w:hyperlink r:id="rId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4DF027B" w14:textId="77777777">
        <w:trPr>
          <w:divId w:val="407925259"/>
          <w:tblCellSpacing w:w="15" w:type="dxa"/>
        </w:trPr>
        <w:tc>
          <w:tcPr>
            <w:tcW w:w="0" w:type="auto"/>
            <w:hideMark/>
          </w:tcPr>
          <w:p w14:paraId="64E09124" w14:textId="77777777" w:rsidR="00000000" w:rsidRDefault="00186923">
            <w:pPr>
              <w:spacing w:before="0" w:beforeAutospacing="0" w:after="0" w:afterAutospacing="0"/>
              <w:rPr>
                <w:rFonts w:ascii="Verdana" w:eastAsia="Times New Roman" w:hAnsi="Verdana"/>
                <w:color w:val="000000"/>
                <w:sz w:val="20"/>
                <w:szCs w:val="20"/>
              </w:rPr>
            </w:pPr>
            <w:bookmarkStart w:id="62" w:name="JWK"/>
            <w:r>
              <w:rPr>
                <w:rFonts w:ascii="Verdana" w:eastAsia="Times New Roman" w:hAnsi="Verdana"/>
                <w:b/>
                <w:bCs/>
                <w:color w:val="000000"/>
                <w:sz w:val="20"/>
                <w:szCs w:val="20"/>
              </w:rPr>
              <w:t>[JWK]</w:t>
            </w:r>
            <w:bookmarkEnd w:id="62"/>
          </w:p>
        </w:tc>
        <w:tc>
          <w:tcPr>
            <w:tcW w:w="0" w:type="auto"/>
            <w:vAlign w:val="center"/>
            <w:hideMark/>
          </w:tcPr>
          <w:p w14:paraId="162CEF24"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0"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Ju</w:t>
            </w:r>
            <w:r>
              <w:rPr>
                <w:rFonts w:ascii="Verdana" w:eastAsia="Times New Roman" w:hAnsi="Verdana"/>
                <w:color w:val="000000"/>
                <w:sz w:val="20"/>
                <w:szCs w:val="20"/>
              </w:rPr>
              <w:t>ly 2014 (</w:t>
            </w:r>
            <w:hyperlink r:id="rId1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5D0A36B" w14:textId="77777777">
        <w:trPr>
          <w:divId w:val="407925259"/>
          <w:tblCellSpacing w:w="15" w:type="dxa"/>
        </w:trPr>
        <w:tc>
          <w:tcPr>
            <w:tcW w:w="0" w:type="auto"/>
            <w:hideMark/>
          </w:tcPr>
          <w:p w14:paraId="0A6F10B0" w14:textId="77777777" w:rsidR="00000000" w:rsidRDefault="00186923">
            <w:pPr>
              <w:spacing w:before="0" w:beforeAutospacing="0" w:after="0" w:afterAutospacing="0"/>
              <w:rPr>
                <w:rFonts w:ascii="Verdana" w:eastAsia="Times New Roman" w:hAnsi="Verdana"/>
                <w:color w:val="000000"/>
                <w:sz w:val="20"/>
                <w:szCs w:val="20"/>
              </w:rPr>
            </w:pPr>
            <w:bookmarkStart w:id="63" w:name="JWS"/>
            <w:r>
              <w:rPr>
                <w:rFonts w:ascii="Verdana" w:eastAsia="Times New Roman" w:hAnsi="Verdana"/>
                <w:b/>
                <w:bCs/>
                <w:color w:val="000000"/>
                <w:sz w:val="20"/>
                <w:szCs w:val="20"/>
              </w:rPr>
              <w:t>[JWS]</w:t>
            </w:r>
            <w:bookmarkEnd w:id="63"/>
          </w:p>
        </w:tc>
        <w:tc>
          <w:tcPr>
            <w:tcW w:w="0" w:type="auto"/>
            <w:vAlign w:val="center"/>
            <w:hideMark/>
          </w:tcPr>
          <w:p w14:paraId="61DFE7E8"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2"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w:t>
            </w:r>
            <w:r>
              <w:rPr>
                <w:rFonts w:ascii="Verdana" w:eastAsia="Times New Roman" w:hAnsi="Verdana"/>
                <w:color w:val="000000"/>
                <w:sz w:val="20"/>
                <w:szCs w:val="20"/>
              </w:rPr>
              <w:t>etf-jose-json-web-signature (work in progress), July 2014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C8F1861" w14:textId="77777777">
        <w:trPr>
          <w:divId w:val="407925259"/>
          <w:tblCellSpacing w:w="15" w:type="dxa"/>
        </w:trPr>
        <w:tc>
          <w:tcPr>
            <w:tcW w:w="0" w:type="auto"/>
            <w:hideMark/>
          </w:tcPr>
          <w:p w14:paraId="101A2E8B" w14:textId="77777777" w:rsidR="00000000" w:rsidRDefault="00186923">
            <w:pPr>
              <w:spacing w:before="0" w:beforeAutospacing="0" w:after="0" w:afterAutospacing="0"/>
              <w:rPr>
                <w:rFonts w:ascii="Verdana" w:eastAsia="Times New Roman" w:hAnsi="Verdana"/>
                <w:color w:val="000000"/>
                <w:sz w:val="20"/>
                <w:szCs w:val="20"/>
              </w:rPr>
            </w:pPr>
            <w:bookmarkStart w:id="64" w:name="JWT"/>
            <w:r>
              <w:rPr>
                <w:rFonts w:ascii="Verdana" w:eastAsia="Times New Roman" w:hAnsi="Verdana"/>
                <w:b/>
                <w:bCs/>
                <w:color w:val="000000"/>
                <w:sz w:val="20"/>
                <w:szCs w:val="20"/>
              </w:rPr>
              <w:t>[JWT]</w:t>
            </w:r>
            <w:bookmarkEnd w:id="64"/>
          </w:p>
        </w:tc>
        <w:tc>
          <w:tcPr>
            <w:tcW w:w="0" w:type="auto"/>
            <w:vAlign w:val="center"/>
            <w:hideMark/>
          </w:tcPr>
          <w:p w14:paraId="577848D6"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4"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July 2014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F28127D" w14:textId="77777777">
        <w:trPr>
          <w:divId w:val="407925259"/>
          <w:tblCellSpacing w:w="15" w:type="dxa"/>
        </w:trPr>
        <w:tc>
          <w:tcPr>
            <w:tcW w:w="0" w:type="auto"/>
            <w:hideMark/>
          </w:tcPr>
          <w:p w14:paraId="58A70486" w14:textId="77777777" w:rsidR="00000000" w:rsidRDefault="00186923">
            <w:pPr>
              <w:spacing w:before="0" w:beforeAutospacing="0" w:after="0" w:afterAutospacing="0"/>
              <w:rPr>
                <w:rFonts w:ascii="Verdana" w:eastAsia="Times New Roman" w:hAnsi="Verdana"/>
                <w:color w:val="000000"/>
                <w:sz w:val="20"/>
                <w:szCs w:val="20"/>
              </w:rPr>
            </w:pPr>
            <w:bookmarkStart w:id="65" w:name="OpenID.Core"/>
            <w:r>
              <w:rPr>
                <w:rFonts w:ascii="Verdana" w:eastAsia="Times New Roman" w:hAnsi="Verdana"/>
                <w:b/>
                <w:bCs/>
                <w:color w:val="000000"/>
                <w:sz w:val="20"/>
                <w:szCs w:val="20"/>
              </w:rPr>
              <w:t>[OpenID.Core]</w:t>
            </w:r>
            <w:bookmarkEnd w:id="65"/>
          </w:p>
        </w:tc>
        <w:tc>
          <w:tcPr>
            <w:tcW w:w="0" w:type="auto"/>
            <w:vAlign w:val="center"/>
            <w:hideMark/>
          </w:tcPr>
          <w:p w14:paraId="1A6566DE"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August 2014.</w:t>
            </w:r>
          </w:p>
        </w:tc>
      </w:tr>
      <w:tr w:rsidR="00000000" w14:paraId="034E0BD6" w14:textId="77777777">
        <w:trPr>
          <w:divId w:val="407925259"/>
          <w:tblCellSpacing w:w="15" w:type="dxa"/>
        </w:trPr>
        <w:tc>
          <w:tcPr>
            <w:tcW w:w="0" w:type="auto"/>
            <w:hideMark/>
          </w:tcPr>
          <w:p w14:paraId="7F5A15F4" w14:textId="77777777" w:rsidR="00000000" w:rsidRDefault="00186923">
            <w:pPr>
              <w:spacing w:before="0" w:beforeAutospacing="0" w:after="0" w:afterAutospacing="0"/>
              <w:rPr>
                <w:rFonts w:ascii="Verdana" w:eastAsia="Times New Roman" w:hAnsi="Verdana"/>
                <w:color w:val="000000"/>
                <w:sz w:val="20"/>
                <w:szCs w:val="20"/>
              </w:rPr>
            </w:pPr>
            <w:bookmarkStart w:id="66" w:name="OpenID.Discovery"/>
            <w:r>
              <w:rPr>
                <w:rFonts w:ascii="Verdana" w:eastAsia="Times New Roman" w:hAnsi="Verdana"/>
                <w:b/>
                <w:bCs/>
                <w:color w:val="000000"/>
                <w:sz w:val="20"/>
                <w:szCs w:val="20"/>
              </w:rPr>
              <w:t>[OpenID.Discovery]</w:t>
            </w:r>
            <w:bookmarkEnd w:id="66"/>
          </w:p>
        </w:tc>
        <w:tc>
          <w:tcPr>
            <w:tcW w:w="0" w:type="auto"/>
            <w:vAlign w:val="center"/>
            <w:hideMark/>
          </w:tcPr>
          <w:p w14:paraId="3E093BF5"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w:t>
            </w:r>
            <w:r>
              <w:rPr>
                <w:rFonts w:ascii="Verdana" w:eastAsia="Times New Roman" w:hAnsi="Verdana"/>
                <w:color w:val="000000"/>
                <w:sz w:val="20"/>
                <w:szCs w:val="20"/>
              </w:rPr>
              <w:t>., and E. Jay, “</w:t>
            </w:r>
            <w:hyperlink r:id="rId1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August 2014.</w:t>
            </w:r>
          </w:p>
        </w:tc>
      </w:tr>
      <w:tr w:rsidR="00000000" w14:paraId="654E3243" w14:textId="77777777">
        <w:trPr>
          <w:divId w:val="407925259"/>
          <w:tblCellSpacing w:w="15" w:type="dxa"/>
        </w:trPr>
        <w:tc>
          <w:tcPr>
            <w:tcW w:w="0" w:type="auto"/>
            <w:hideMark/>
          </w:tcPr>
          <w:p w14:paraId="6428BE72" w14:textId="77777777" w:rsidR="00000000" w:rsidRDefault="00186923">
            <w:pPr>
              <w:spacing w:before="0" w:beforeAutospacing="0" w:after="0" w:afterAutospacing="0"/>
              <w:rPr>
                <w:rFonts w:ascii="Verdana" w:eastAsia="Times New Roman" w:hAnsi="Verdana"/>
                <w:color w:val="000000"/>
                <w:sz w:val="20"/>
                <w:szCs w:val="20"/>
              </w:rPr>
            </w:pPr>
            <w:bookmarkStart w:id="67" w:name="RFC2119"/>
            <w:r>
              <w:rPr>
                <w:rFonts w:ascii="Verdana" w:eastAsia="Times New Roman" w:hAnsi="Verdana"/>
                <w:b/>
                <w:bCs/>
                <w:color w:val="000000"/>
                <w:sz w:val="20"/>
                <w:szCs w:val="20"/>
              </w:rPr>
              <w:t>[RFC2119]</w:t>
            </w:r>
            <w:bookmarkEnd w:id="67"/>
          </w:p>
        </w:tc>
        <w:tc>
          <w:tcPr>
            <w:tcW w:w="0" w:type="auto"/>
            <w:vAlign w:val="center"/>
            <w:hideMark/>
          </w:tcPr>
          <w:p w14:paraId="0A1F13FB" w14:textId="77777777" w:rsidR="00000000" w:rsidRDefault="00186923">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9" w:history="1">
              <w:r>
                <w:rPr>
                  <w:rStyle w:val="Hyperlink"/>
                  <w:rFonts w:ascii="Verdana" w:eastAsia="Times New Roman" w:hAnsi="Verdana"/>
                  <w:sz w:val="20"/>
                  <w:szCs w:val="20"/>
                </w:rPr>
                <w:t>Key</w:t>
              </w:r>
              <w:r>
                <w:rPr>
                  <w:rStyle w:val="Hyperlink"/>
                  <w:rFonts w:ascii="Verdana" w:eastAsia="Times New Roman" w:hAnsi="Verdana"/>
                  <w:sz w:val="20"/>
                  <w:szCs w:val="20"/>
                </w:rPr>
                <w:t xml:space="preserve"> words for use in RFCs to Indicate Requirement Levels</w:t>
              </w:r>
            </w:hyperlink>
            <w:r>
              <w:rPr>
                <w:rFonts w:ascii="Verdana" w:eastAsia="Times New Roman" w:hAnsi="Verdana"/>
                <w:color w:val="000000"/>
                <w:sz w:val="20"/>
                <w:szCs w:val="20"/>
              </w:rPr>
              <w:t>,” BCP 14, RFC 2119, March 1997 (</w:t>
            </w:r>
            <w:hyperlink r:id="rId2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B04CB4D" w14:textId="77777777">
        <w:trPr>
          <w:divId w:val="407925259"/>
          <w:tblCellSpacing w:w="15" w:type="dxa"/>
        </w:trPr>
        <w:tc>
          <w:tcPr>
            <w:tcW w:w="0" w:type="auto"/>
            <w:hideMark/>
          </w:tcPr>
          <w:p w14:paraId="03EB2962" w14:textId="77777777" w:rsidR="00000000" w:rsidRDefault="00186923">
            <w:pPr>
              <w:spacing w:before="0" w:beforeAutospacing="0" w:after="0" w:afterAutospacing="0"/>
              <w:rPr>
                <w:rFonts w:ascii="Verdana" w:eastAsia="Times New Roman" w:hAnsi="Verdana"/>
                <w:color w:val="000000"/>
                <w:sz w:val="20"/>
                <w:szCs w:val="20"/>
              </w:rPr>
            </w:pPr>
            <w:bookmarkStart w:id="68" w:name="RFC2246"/>
            <w:r>
              <w:rPr>
                <w:rFonts w:ascii="Verdana" w:eastAsia="Times New Roman" w:hAnsi="Verdana"/>
                <w:b/>
                <w:bCs/>
                <w:color w:val="000000"/>
                <w:sz w:val="20"/>
                <w:szCs w:val="20"/>
              </w:rPr>
              <w:t>[RFC2246]</w:t>
            </w:r>
            <w:bookmarkEnd w:id="68"/>
          </w:p>
        </w:tc>
        <w:tc>
          <w:tcPr>
            <w:tcW w:w="0" w:type="auto"/>
            <w:vAlign w:val="center"/>
            <w:hideMark/>
          </w:tcPr>
          <w:p w14:paraId="6F9F3D6F" w14:textId="77777777" w:rsidR="00000000" w:rsidRDefault="00186923">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w:t>
            </w:r>
            <w:r>
              <w:rPr>
                <w:rFonts w:ascii="Verdana" w:eastAsia="Times New Roman" w:hAnsi="Verdana"/>
                <w:color w:val="000000"/>
                <w:sz w:val="20"/>
                <w:szCs w:val="20"/>
              </w:rPr>
              <w:t>2246, January 1999 (</w:t>
            </w:r>
            <w:hyperlink r:id="rId2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6A6BCA2" w14:textId="77777777">
        <w:trPr>
          <w:divId w:val="407925259"/>
          <w:tblCellSpacing w:w="15" w:type="dxa"/>
        </w:trPr>
        <w:tc>
          <w:tcPr>
            <w:tcW w:w="0" w:type="auto"/>
            <w:hideMark/>
          </w:tcPr>
          <w:p w14:paraId="11F82C1B" w14:textId="77777777" w:rsidR="00000000" w:rsidRDefault="00186923">
            <w:pPr>
              <w:spacing w:before="0" w:beforeAutospacing="0" w:after="0" w:afterAutospacing="0"/>
              <w:rPr>
                <w:rFonts w:ascii="Verdana" w:eastAsia="Times New Roman" w:hAnsi="Verdana"/>
                <w:color w:val="000000"/>
                <w:sz w:val="20"/>
                <w:szCs w:val="20"/>
              </w:rPr>
            </w:pPr>
            <w:bookmarkStart w:id="69" w:name="RFC2616"/>
            <w:r>
              <w:rPr>
                <w:rFonts w:ascii="Verdana" w:eastAsia="Times New Roman" w:hAnsi="Verdana"/>
                <w:b/>
                <w:bCs/>
                <w:color w:val="000000"/>
                <w:sz w:val="20"/>
                <w:szCs w:val="20"/>
              </w:rPr>
              <w:t>[RFC2616]</w:t>
            </w:r>
            <w:bookmarkEnd w:id="69"/>
          </w:p>
        </w:tc>
        <w:tc>
          <w:tcPr>
            <w:tcW w:w="0" w:type="auto"/>
            <w:vAlign w:val="center"/>
            <w:hideMark/>
          </w:tcPr>
          <w:p w14:paraId="78C0C732" w14:textId="77777777" w:rsidR="00000000" w:rsidRDefault="00186923">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4"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2D3C1DC" w14:textId="77777777">
        <w:trPr>
          <w:divId w:val="407925259"/>
          <w:tblCellSpacing w:w="15" w:type="dxa"/>
        </w:trPr>
        <w:tc>
          <w:tcPr>
            <w:tcW w:w="0" w:type="auto"/>
            <w:hideMark/>
          </w:tcPr>
          <w:p w14:paraId="159F42E2" w14:textId="77777777" w:rsidR="00000000" w:rsidRDefault="00186923">
            <w:pPr>
              <w:spacing w:before="0" w:beforeAutospacing="0" w:after="0" w:afterAutospacing="0"/>
              <w:rPr>
                <w:rFonts w:ascii="Verdana" w:eastAsia="Times New Roman" w:hAnsi="Verdana"/>
                <w:color w:val="000000"/>
                <w:sz w:val="20"/>
                <w:szCs w:val="20"/>
              </w:rPr>
            </w:pPr>
            <w:bookmarkStart w:id="70" w:name="RFC3986"/>
            <w:r>
              <w:rPr>
                <w:rFonts w:ascii="Verdana" w:eastAsia="Times New Roman" w:hAnsi="Verdana"/>
                <w:b/>
                <w:bCs/>
                <w:color w:val="000000"/>
                <w:sz w:val="20"/>
                <w:szCs w:val="20"/>
              </w:rPr>
              <w:t>[RFC3986]</w:t>
            </w:r>
            <w:bookmarkEnd w:id="70"/>
          </w:p>
        </w:tc>
        <w:tc>
          <w:tcPr>
            <w:tcW w:w="0" w:type="auto"/>
            <w:vAlign w:val="center"/>
            <w:hideMark/>
          </w:tcPr>
          <w:p w14:paraId="19D59C24" w14:textId="77777777" w:rsidR="00000000" w:rsidRDefault="00186923">
            <w:pPr>
              <w:spacing w:before="0" w:beforeAutospacing="0" w:after="0" w:afterAutospacing="0"/>
              <w:rPr>
                <w:rFonts w:ascii="Verdana" w:eastAsia="Times New Roman" w:hAnsi="Verdana"/>
                <w:color w:val="000000"/>
                <w:sz w:val="20"/>
                <w:szCs w:val="20"/>
              </w:rPr>
            </w:pPr>
            <w:hyperlink r:id="rId40"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42"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43"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w:t>
            </w:r>
            <w:r>
              <w:rPr>
                <w:rFonts w:ascii="Verdana" w:eastAsia="Times New Roman" w:hAnsi="Verdana"/>
                <w:color w:val="000000"/>
                <w:sz w:val="20"/>
                <w:szCs w:val="20"/>
              </w:rPr>
              <w:t>ary 2005 (</w:t>
            </w:r>
            <w:hyperlink r:id="rId4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82DBB12" w14:textId="77777777">
        <w:trPr>
          <w:divId w:val="407925259"/>
          <w:tblCellSpacing w:w="15" w:type="dxa"/>
        </w:trPr>
        <w:tc>
          <w:tcPr>
            <w:tcW w:w="0" w:type="auto"/>
            <w:hideMark/>
          </w:tcPr>
          <w:p w14:paraId="00C0D1EB" w14:textId="77777777" w:rsidR="00000000" w:rsidRDefault="00186923">
            <w:pPr>
              <w:spacing w:before="0" w:beforeAutospacing="0" w:after="0" w:afterAutospacing="0"/>
              <w:rPr>
                <w:rFonts w:ascii="Verdana" w:eastAsia="Times New Roman" w:hAnsi="Verdana"/>
                <w:color w:val="000000"/>
                <w:sz w:val="20"/>
                <w:szCs w:val="20"/>
              </w:rPr>
            </w:pPr>
            <w:bookmarkStart w:id="71" w:name="RFC4627"/>
            <w:r>
              <w:rPr>
                <w:rFonts w:ascii="Verdana" w:eastAsia="Times New Roman" w:hAnsi="Verdana"/>
                <w:b/>
                <w:bCs/>
                <w:color w:val="000000"/>
                <w:sz w:val="20"/>
                <w:szCs w:val="20"/>
              </w:rPr>
              <w:t>[RFC4627]</w:t>
            </w:r>
            <w:bookmarkEnd w:id="71"/>
          </w:p>
        </w:tc>
        <w:tc>
          <w:tcPr>
            <w:tcW w:w="0" w:type="auto"/>
            <w:vAlign w:val="center"/>
            <w:hideMark/>
          </w:tcPr>
          <w:p w14:paraId="0041D24E"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47"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4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544457E" w14:textId="77777777">
        <w:trPr>
          <w:divId w:val="407925259"/>
          <w:tblCellSpacing w:w="15" w:type="dxa"/>
        </w:trPr>
        <w:tc>
          <w:tcPr>
            <w:tcW w:w="0" w:type="auto"/>
            <w:hideMark/>
          </w:tcPr>
          <w:p w14:paraId="0D6EAAD9" w14:textId="77777777" w:rsidR="00000000" w:rsidRDefault="00186923">
            <w:pPr>
              <w:spacing w:before="0" w:beforeAutospacing="0" w:after="0" w:afterAutospacing="0"/>
              <w:rPr>
                <w:rFonts w:ascii="Verdana" w:eastAsia="Times New Roman" w:hAnsi="Verdana"/>
                <w:color w:val="000000"/>
                <w:sz w:val="20"/>
                <w:szCs w:val="20"/>
              </w:rPr>
            </w:pPr>
            <w:bookmarkStart w:id="72" w:name="RFC5246"/>
            <w:r>
              <w:rPr>
                <w:rFonts w:ascii="Verdana" w:eastAsia="Times New Roman" w:hAnsi="Verdana"/>
                <w:b/>
                <w:bCs/>
                <w:color w:val="000000"/>
                <w:sz w:val="20"/>
                <w:szCs w:val="20"/>
              </w:rPr>
              <w:t>[RFC5246]</w:t>
            </w:r>
            <w:bookmarkEnd w:id="72"/>
          </w:p>
        </w:tc>
        <w:tc>
          <w:tcPr>
            <w:tcW w:w="0" w:type="auto"/>
            <w:vAlign w:val="center"/>
            <w:hideMark/>
          </w:tcPr>
          <w:p w14:paraId="699CF3DD"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9"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5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18A1876" w14:textId="77777777">
        <w:trPr>
          <w:divId w:val="407925259"/>
          <w:tblCellSpacing w:w="15" w:type="dxa"/>
        </w:trPr>
        <w:tc>
          <w:tcPr>
            <w:tcW w:w="0" w:type="auto"/>
            <w:hideMark/>
          </w:tcPr>
          <w:p w14:paraId="672AD54D" w14:textId="77777777" w:rsidR="00000000" w:rsidRDefault="00186923">
            <w:pPr>
              <w:spacing w:before="0" w:beforeAutospacing="0" w:after="0" w:afterAutospacing="0"/>
              <w:rPr>
                <w:rFonts w:ascii="Verdana" w:eastAsia="Times New Roman" w:hAnsi="Verdana"/>
                <w:color w:val="000000"/>
                <w:sz w:val="20"/>
                <w:szCs w:val="20"/>
              </w:rPr>
            </w:pPr>
            <w:bookmarkStart w:id="73" w:name="RFC5646"/>
            <w:r>
              <w:rPr>
                <w:rFonts w:ascii="Verdana" w:eastAsia="Times New Roman" w:hAnsi="Verdana"/>
                <w:b/>
                <w:bCs/>
                <w:color w:val="000000"/>
                <w:sz w:val="20"/>
                <w:szCs w:val="20"/>
              </w:rPr>
              <w:t>[RFC5646]</w:t>
            </w:r>
            <w:bookmarkEnd w:id="73"/>
          </w:p>
        </w:tc>
        <w:tc>
          <w:tcPr>
            <w:tcW w:w="0" w:type="auto"/>
            <w:vAlign w:val="center"/>
            <w:hideMark/>
          </w:tcPr>
          <w:p w14:paraId="7145E5B4"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51"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5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A916963" w14:textId="77777777">
        <w:trPr>
          <w:divId w:val="407925259"/>
          <w:tblCellSpacing w:w="15" w:type="dxa"/>
        </w:trPr>
        <w:tc>
          <w:tcPr>
            <w:tcW w:w="0" w:type="auto"/>
            <w:hideMark/>
          </w:tcPr>
          <w:p w14:paraId="49D93A43" w14:textId="77777777" w:rsidR="00000000" w:rsidRDefault="00186923">
            <w:pPr>
              <w:spacing w:before="0" w:beforeAutospacing="0" w:after="0" w:afterAutospacing="0"/>
              <w:rPr>
                <w:rFonts w:ascii="Verdana" w:eastAsia="Times New Roman" w:hAnsi="Verdana"/>
                <w:color w:val="000000"/>
                <w:sz w:val="20"/>
                <w:szCs w:val="20"/>
              </w:rPr>
            </w:pPr>
            <w:bookmarkStart w:id="74" w:name="RFC6125"/>
            <w:r>
              <w:rPr>
                <w:rFonts w:ascii="Verdana" w:eastAsia="Times New Roman" w:hAnsi="Verdana"/>
                <w:b/>
                <w:bCs/>
                <w:color w:val="000000"/>
                <w:sz w:val="20"/>
                <w:szCs w:val="20"/>
              </w:rPr>
              <w:t>[RFC6125]</w:t>
            </w:r>
            <w:bookmarkEnd w:id="74"/>
          </w:p>
        </w:tc>
        <w:tc>
          <w:tcPr>
            <w:tcW w:w="0" w:type="auto"/>
            <w:vAlign w:val="center"/>
            <w:hideMark/>
          </w:tcPr>
          <w:p w14:paraId="2D9CFC8D"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3"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4B30E5B" w14:textId="77777777">
        <w:trPr>
          <w:divId w:val="407925259"/>
          <w:tblCellSpacing w:w="15" w:type="dxa"/>
        </w:trPr>
        <w:tc>
          <w:tcPr>
            <w:tcW w:w="0" w:type="auto"/>
            <w:hideMark/>
          </w:tcPr>
          <w:p w14:paraId="3784F5B3" w14:textId="77777777" w:rsidR="00000000" w:rsidRDefault="00186923">
            <w:pPr>
              <w:spacing w:before="0" w:beforeAutospacing="0" w:after="0" w:afterAutospacing="0"/>
              <w:rPr>
                <w:rFonts w:ascii="Verdana" w:eastAsia="Times New Roman" w:hAnsi="Verdana"/>
                <w:color w:val="000000"/>
                <w:sz w:val="20"/>
                <w:szCs w:val="20"/>
              </w:rPr>
            </w:pPr>
            <w:bookmarkStart w:id="75" w:name="RFC6749"/>
            <w:r>
              <w:rPr>
                <w:rFonts w:ascii="Verdana" w:eastAsia="Times New Roman" w:hAnsi="Verdana"/>
                <w:b/>
                <w:bCs/>
                <w:color w:val="000000"/>
                <w:sz w:val="20"/>
                <w:szCs w:val="20"/>
              </w:rPr>
              <w:t>[RFC6749]</w:t>
            </w:r>
            <w:bookmarkEnd w:id="75"/>
          </w:p>
        </w:tc>
        <w:tc>
          <w:tcPr>
            <w:tcW w:w="0" w:type="auto"/>
            <w:vAlign w:val="center"/>
            <w:hideMark/>
          </w:tcPr>
          <w:p w14:paraId="02D29BE3"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5"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9B122AD" w14:textId="77777777">
        <w:trPr>
          <w:divId w:val="407925259"/>
          <w:tblCellSpacing w:w="15" w:type="dxa"/>
        </w:trPr>
        <w:tc>
          <w:tcPr>
            <w:tcW w:w="0" w:type="auto"/>
            <w:hideMark/>
          </w:tcPr>
          <w:p w14:paraId="443AB06C" w14:textId="77777777" w:rsidR="00000000" w:rsidRDefault="00186923">
            <w:pPr>
              <w:spacing w:before="0" w:beforeAutospacing="0" w:after="0" w:afterAutospacing="0"/>
              <w:rPr>
                <w:rFonts w:ascii="Verdana" w:eastAsia="Times New Roman" w:hAnsi="Verdana"/>
                <w:color w:val="000000"/>
                <w:sz w:val="20"/>
                <w:szCs w:val="20"/>
              </w:rPr>
            </w:pPr>
            <w:bookmarkStart w:id="76" w:name="RFC6750"/>
            <w:r>
              <w:rPr>
                <w:rFonts w:ascii="Verdana" w:eastAsia="Times New Roman" w:hAnsi="Verdana"/>
                <w:b/>
                <w:bCs/>
                <w:color w:val="000000"/>
                <w:sz w:val="20"/>
                <w:szCs w:val="20"/>
              </w:rPr>
              <w:t>[RFC6750]</w:t>
            </w:r>
            <w:bookmarkEnd w:id="76"/>
          </w:p>
        </w:tc>
        <w:tc>
          <w:tcPr>
            <w:tcW w:w="0" w:type="auto"/>
            <w:vAlign w:val="center"/>
            <w:hideMark/>
          </w:tcPr>
          <w:p w14:paraId="1A8EF747"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57"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A12FB3A" w14:textId="77777777">
        <w:trPr>
          <w:divId w:val="407925259"/>
          <w:tblCellSpacing w:w="15" w:type="dxa"/>
        </w:trPr>
        <w:tc>
          <w:tcPr>
            <w:tcW w:w="0" w:type="auto"/>
            <w:hideMark/>
          </w:tcPr>
          <w:p w14:paraId="1B8C366B" w14:textId="77777777" w:rsidR="00000000" w:rsidRDefault="00186923">
            <w:pPr>
              <w:spacing w:before="0" w:beforeAutospacing="0" w:after="0" w:afterAutospacing="0"/>
              <w:rPr>
                <w:rFonts w:ascii="Verdana" w:eastAsia="Times New Roman" w:hAnsi="Verdana"/>
                <w:color w:val="000000"/>
                <w:sz w:val="20"/>
                <w:szCs w:val="20"/>
              </w:rPr>
            </w:pPr>
            <w:bookmarkStart w:id="77" w:name="USA15"/>
            <w:r>
              <w:rPr>
                <w:rFonts w:ascii="Verdana" w:eastAsia="Times New Roman" w:hAnsi="Verdana"/>
                <w:b/>
                <w:bCs/>
                <w:color w:val="000000"/>
                <w:sz w:val="20"/>
                <w:szCs w:val="20"/>
              </w:rPr>
              <w:t>[USA15]</w:t>
            </w:r>
            <w:bookmarkEnd w:id="77"/>
          </w:p>
        </w:tc>
        <w:tc>
          <w:tcPr>
            <w:tcW w:w="0" w:type="auto"/>
            <w:vAlign w:val="center"/>
            <w:hideMark/>
          </w:tcPr>
          <w:p w14:paraId="6D106C2D" w14:textId="77777777" w:rsidR="00000000" w:rsidRDefault="00186923">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353CA3BB" w14:textId="77777777" w:rsidR="00000000" w:rsidRDefault="00186923">
      <w:pPr>
        <w:spacing w:before="0" w:beforeAutospacing="0" w:after="0" w:afterAutospacing="0"/>
        <w:divId w:val="407925259"/>
        <w:rPr>
          <w:rFonts w:ascii="Verdana" w:eastAsia="Times New Roman" w:hAnsi="Verdana"/>
          <w:color w:val="000000"/>
          <w:lang w:val="en"/>
        </w:rPr>
      </w:pPr>
      <w:bookmarkStart w:id="78" w:name="rfc.references2"/>
      <w:bookmarkEnd w:id="78"/>
    </w:p>
    <w:p w14:paraId="72621798"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8692935" w14:textId="77777777">
        <w:trPr>
          <w:divId w:val="407925259"/>
          <w:trHeight w:val="225"/>
          <w:tblCellSpacing w:w="15" w:type="dxa"/>
        </w:trPr>
        <w:tc>
          <w:tcPr>
            <w:tcW w:w="450" w:type="dxa"/>
            <w:shd w:val="clear" w:color="auto" w:fill="990000"/>
            <w:vAlign w:val="center"/>
            <w:hideMark/>
          </w:tcPr>
          <w:p w14:paraId="38301A2E"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55EAF91" w14:textId="77777777" w:rsidR="00000000" w:rsidRDefault="00186923">
      <w:pPr>
        <w:pStyle w:val="Heading3"/>
        <w:divId w:val="407925259"/>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77"/>
        <w:gridCol w:w="6679"/>
      </w:tblGrid>
      <w:tr w:rsidR="00000000" w14:paraId="774B3ACC" w14:textId="77777777">
        <w:trPr>
          <w:divId w:val="407925259"/>
          <w:tblCellSpacing w:w="15" w:type="dxa"/>
        </w:trPr>
        <w:tc>
          <w:tcPr>
            <w:tcW w:w="0" w:type="auto"/>
            <w:hideMark/>
          </w:tcPr>
          <w:p w14:paraId="7C823B4B" w14:textId="77777777" w:rsidR="00000000" w:rsidRDefault="00186923">
            <w:pPr>
              <w:spacing w:before="0" w:beforeAutospacing="0" w:after="0" w:afterAutospacing="0"/>
              <w:rPr>
                <w:rFonts w:ascii="Verdana" w:eastAsia="Times New Roman" w:hAnsi="Verdana"/>
                <w:color w:val="000000"/>
                <w:sz w:val="20"/>
                <w:szCs w:val="20"/>
              </w:rPr>
            </w:pPr>
            <w:bookmarkStart w:id="79" w:name="I-D.ietf-oauth-dyn-reg"/>
            <w:r>
              <w:rPr>
                <w:rFonts w:ascii="Verdana" w:eastAsia="Times New Roman" w:hAnsi="Verdana"/>
                <w:b/>
                <w:bCs/>
                <w:color w:val="000000"/>
                <w:sz w:val="20"/>
                <w:szCs w:val="20"/>
              </w:rPr>
              <w:t>[I-D.ietf-oauth-dyn-reg]</w:t>
            </w:r>
            <w:bookmarkEnd w:id="79"/>
          </w:p>
        </w:tc>
        <w:tc>
          <w:tcPr>
            <w:tcW w:w="0" w:type="auto"/>
            <w:vAlign w:val="center"/>
            <w:hideMark/>
          </w:tcPr>
          <w:p w14:paraId="2B29A27C"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Richer, J., Jones, M., Bradley, J., Machulak, M., and P. Hunt, “</w:t>
            </w:r>
            <w:hyperlink r:id="rId61" w:history="1">
              <w:r>
                <w:rPr>
                  <w:rStyle w:val="Hyperlink"/>
                  <w:rFonts w:ascii="Verdana" w:eastAsia="Times New Roman" w:hAnsi="Verdana"/>
                  <w:sz w:val="20"/>
                  <w:szCs w:val="20"/>
                </w:rPr>
                <w:t>OAuth 2.0 Dynamic Client Registration Protocol</w:t>
              </w:r>
            </w:hyperlink>
            <w:r>
              <w:rPr>
                <w:rFonts w:ascii="Verdana" w:eastAsia="Times New Roman" w:hAnsi="Verdana"/>
                <w:color w:val="000000"/>
                <w:sz w:val="20"/>
                <w:szCs w:val="20"/>
              </w:rPr>
              <w:t>,” draft-ietf-oauth-dyn-reg-19 (work in progress), August 2014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6AAD9A8" w14:textId="77777777">
        <w:trPr>
          <w:divId w:val="407925259"/>
          <w:tblCellSpacing w:w="15" w:type="dxa"/>
        </w:trPr>
        <w:tc>
          <w:tcPr>
            <w:tcW w:w="0" w:type="auto"/>
            <w:hideMark/>
          </w:tcPr>
          <w:p w14:paraId="1C1B9674" w14:textId="77777777" w:rsidR="00000000" w:rsidRDefault="00186923">
            <w:pPr>
              <w:spacing w:before="0" w:beforeAutospacing="0" w:after="0" w:afterAutospacing="0"/>
              <w:rPr>
                <w:rFonts w:ascii="Verdana" w:eastAsia="Times New Roman" w:hAnsi="Verdana"/>
                <w:color w:val="000000"/>
                <w:sz w:val="20"/>
                <w:szCs w:val="20"/>
              </w:rPr>
            </w:pPr>
            <w:bookmarkStart w:id="80" w:name="I-D.ietf-oauth-dyn-reg-management"/>
            <w:r>
              <w:rPr>
                <w:rFonts w:ascii="Verdana" w:eastAsia="Times New Roman" w:hAnsi="Verdana"/>
                <w:b/>
                <w:bCs/>
                <w:color w:val="000000"/>
                <w:sz w:val="20"/>
                <w:szCs w:val="20"/>
              </w:rPr>
              <w:t>[I-D.ietf-oauth-dyn-reg-management]</w:t>
            </w:r>
            <w:bookmarkEnd w:id="80"/>
          </w:p>
        </w:tc>
        <w:tc>
          <w:tcPr>
            <w:tcW w:w="0" w:type="auto"/>
            <w:vAlign w:val="center"/>
            <w:hideMark/>
          </w:tcPr>
          <w:p w14:paraId="69679ACF"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Richer, J., Jones, M., Bradley, J., Machulak, M., and P. Hunt, “</w:t>
            </w:r>
            <w:hyperlink r:id="rId63" w:history="1">
              <w:r>
                <w:rPr>
                  <w:rStyle w:val="Hyperlink"/>
                  <w:rFonts w:ascii="Verdana" w:eastAsia="Times New Roman" w:hAnsi="Verdana"/>
                  <w:sz w:val="20"/>
                  <w:szCs w:val="20"/>
                </w:rPr>
                <w:t>OAuth 2.0 Dynamic Client Registration Management Protocol</w:t>
              </w:r>
            </w:hyperlink>
            <w:r>
              <w:rPr>
                <w:rFonts w:ascii="Verdana" w:eastAsia="Times New Roman" w:hAnsi="Verdana"/>
                <w:color w:val="000000"/>
                <w:sz w:val="20"/>
                <w:szCs w:val="20"/>
              </w:rPr>
              <w:t>,” draft-ietf-oauth-dyn-reg-management-04 (work in progress), August 2014 (</w:t>
            </w:r>
            <w:hyperlink r:id="rId6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959281D" w14:textId="77777777">
        <w:trPr>
          <w:divId w:val="407925259"/>
          <w:tblCellSpacing w:w="15" w:type="dxa"/>
        </w:trPr>
        <w:tc>
          <w:tcPr>
            <w:tcW w:w="0" w:type="auto"/>
            <w:hideMark/>
          </w:tcPr>
          <w:p w14:paraId="236CCF6F" w14:textId="77777777" w:rsidR="00000000" w:rsidRDefault="00186923">
            <w:pPr>
              <w:spacing w:before="0" w:beforeAutospacing="0" w:after="0" w:afterAutospacing="0"/>
              <w:rPr>
                <w:rFonts w:ascii="Verdana" w:eastAsia="Times New Roman" w:hAnsi="Verdana"/>
                <w:color w:val="000000"/>
                <w:sz w:val="20"/>
                <w:szCs w:val="20"/>
              </w:rPr>
            </w:pPr>
            <w:bookmarkStart w:id="81" w:name="OpenID.Session"/>
            <w:r>
              <w:rPr>
                <w:rFonts w:ascii="Verdana" w:eastAsia="Times New Roman" w:hAnsi="Verdana"/>
                <w:b/>
                <w:bCs/>
                <w:color w:val="000000"/>
                <w:sz w:val="20"/>
                <w:szCs w:val="20"/>
              </w:rPr>
              <w:t>[OpenID.Session]</w:t>
            </w:r>
            <w:bookmarkEnd w:id="81"/>
          </w:p>
        </w:tc>
        <w:tc>
          <w:tcPr>
            <w:tcW w:w="0" w:type="auto"/>
            <w:vAlign w:val="center"/>
            <w:hideMark/>
          </w:tcPr>
          <w:p w14:paraId="205EA127"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6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August 2014.</w:t>
            </w:r>
          </w:p>
        </w:tc>
      </w:tr>
    </w:tbl>
    <w:p w14:paraId="1C64BD4D" w14:textId="77777777" w:rsidR="00000000" w:rsidRDefault="00186923">
      <w:pPr>
        <w:spacing w:before="0" w:beforeAutospacing="0" w:after="0" w:afterAutospacing="0"/>
        <w:divId w:val="407925259"/>
        <w:rPr>
          <w:rFonts w:ascii="Verdana" w:eastAsia="Times New Roman" w:hAnsi="Verdana"/>
          <w:color w:val="000000"/>
          <w:lang w:val="en"/>
        </w:rPr>
      </w:pPr>
      <w:bookmarkStart w:id="82" w:name="Acknowledgements"/>
      <w:bookmarkEnd w:id="82"/>
    </w:p>
    <w:p w14:paraId="5FBEE180"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801762" w14:textId="77777777">
        <w:trPr>
          <w:divId w:val="407925259"/>
          <w:trHeight w:val="225"/>
          <w:tblCellSpacing w:w="15" w:type="dxa"/>
        </w:trPr>
        <w:tc>
          <w:tcPr>
            <w:tcW w:w="450" w:type="dxa"/>
            <w:shd w:val="clear" w:color="auto" w:fill="990000"/>
            <w:vAlign w:val="center"/>
            <w:hideMark/>
          </w:tcPr>
          <w:p w14:paraId="38DDE3FC"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0DE676" w14:textId="77777777" w:rsidR="00000000" w:rsidRDefault="00186923">
      <w:pPr>
        <w:pStyle w:val="Heading3"/>
        <w:divId w:val="407925259"/>
        <w:rPr>
          <w:rFonts w:eastAsia="Times New Roman"/>
          <w:lang w:val="en"/>
        </w:rPr>
      </w:pPr>
      <w:bookmarkStart w:id="83" w:name="rfc.section.A"/>
      <w:bookmarkEnd w:id="83"/>
      <w:r>
        <w:rPr>
          <w:rFonts w:eastAsia="Times New Roman"/>
          <w:lang w:val="en"/>
        </w:rPr>
        <w:t>Appendix A.  Acknowledgements</w:t>
      </w:r>
    </w:p>
    <w:p w14:paraId="344F313B"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5D2081A5"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Amanda Anganes (aanganes@mitre.org), MITRE </w:t>
      </w:r>
    </w:p>
    <w:p w14:paraId="431A6F48"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John Bradley (ve7jtb@ve7jtb.com), Ping Identity </w:t>
      </w:r>
    </w:p>
    <w:p w14:paraId="682BFCEA"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Brian Campbell (bcampbell@pingidentity.com), Ping Identity </w:t>
      </w:r>
    </w:p>
    <w:p w14:paraId="7A927C17"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Vladimir Dzhuvinov (vladimir@nimbusds.com), Nimbus Directory Services </w:t>
      </w:r>
    </w:p>
    <w:p w14:paraId="60AF6B73"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George Fletcher (george.fletcher@corp.aol.com), AOL </w:t>
      </w:r>
    </w:p>
    <w:p w14:paraId="44BA0699" w14:textId="77777777" w:rsidR="00000000" w:rsidRDefault="00186923">
      <w:pPr>
        <w:pStyle w:val="NormalWeb"/>
        <w:divId w:val="241187734"/>
        <w:rPr>
          <w:rFonts w:ascii="Verdana" w:hAnsi="Verdana"/>
          <w:color w:val="000000"/>
          <w:lang w:val="en"/>
        </w:rPr>
      </w:pPr>
      <w:r>
        <w:rPr>
          <w:rFonts w:ascii="Verdana" w:hAnsi="Verdana"/>
          <w:color w:val="000000"/>
          <w:lang w:val="en"/>
        </w:rPr>
        <w:t>Roland Hedberg (roland.</w:t>
      </w:r>
      <w:r>
        <w:rPr>
          <w:rFonts w:ascii="Verdana" w:hAnsi="Verdana"/>
          <w:color w:val="000000"/>
          <w:lang w:val="en"/>
        </w:rPr>
        <w:t xml:space="preserve">hedberg@adm.umu.se), University of Umea </w:t>
      </w:r>
    </w:p>
    <w:p w14:paraId="2F9C0409"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Edmund Jay (ejay@mgi1.com), Illumila </w:t>
      </w:r>
    </w:p>
    <w:p w14:paraId="0F5388B1"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Michael B. Jones (mbj@microsoft.com), Microsoft </w:t>
      </w:r>
    </w:p>
    <w:p w14:paraId="12AFA35A"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Torsten Lodderstedt (t.lodderstedt@telekom.de), Deutsche Telekom </w:t>
      </w:r>
    </w:p>
    <w:p w14:paraId="771A7E3F" w14:textId="77777777" w:rsidR="00000000" w:rsidRDefault="00186923">
      <w:pPr>
        <w:pStyle w:val="NormalWeb"/>
        <w:divId w:val="241187734"/>
        <w:rPr>
          <w:rFonts w:ascii="Verdana" w:hAnsi="Verdana"/>
          <w:color w:val="000000"/>
          <w:lang w:val="en"/>
        </w:rPr>
      </w:pPr>
      <w:r>
        <w:rPr>
          <w:rFonts w:ascii="Verdana" w:hAnsi="Verdana"/>
          <w:color w:val="000000"/>
          <w:lang w:val="en"/>
        </w:rPr>
        <w:t xml:space="preserve">Justin Richer (jricher@mitre.org), MITRE </w:t>
      </w:r>
    </w:p>
    <w:p w14:paraId="4E6A2CD3" w14:textId="77777777" w:rsidR="00000000" w:rsidRDefault="00186923">
      <w:pPr>
        <w:pStyle w:val="NormalWeb"/>
        <w:divId w:val="241187734"/>
        <w:rPr>
          <w:rFonts w:ascii="Verdana" w:hAnsi="Verdana"/>
          <w:color w:val="000000"/>
          <w:lang w:val="en"/>
        </w:rPr>
      </w:pPr>
      <w:r>
        <w:rPr>
          <w:rFonts w:ascii="Verdana" w:hAnsi="Verdana"/>
          <w:color w:val="000000"/>
          <w:lang w:val="en"/>
        </w:rPr>
        <w:t>Nat Sakimura (n-saki</w:t>
      </w:r>
      <w:r>
        <w:rPr>
          <w:rFonts w:ascii="Verdana" w:hAnsi="Verdana"/>
          <w:color w:val="000000"/>
          <w:lang w:val="en"/>
        </w:rPr>
        <w:t xml:space="preserve">mura@nri.co.jp), Nomura Research Institute, Ltd. </w:t>
      </w:r>
    </w:p>
    <w:p w14:paraId="5A4670E5" w14:textId="77777777" w:rsidR="00000000" w:rsidRDefault="00186923">
      <w:pPr>
        <w:spacing w:before="0" w:beforeAutospacing="0" w:after="0" w:afterAutospacing="0"/>
        <w:divId w:val="407925259"/>
        <w:rPr>
          <w:rFonts w:ascii="Verdana" w:eastAsia="Times New Roman" w:hAnsi="Verdana"/>
          <w:color w:val="000000"/>
          <w:lang w:val="en"/>
        </w:rPr>
      </w:pPr>
      <w:bookmarkStart w:id="84" w:name="Notices"/>
      <w:bookmarkEnd w:id="84"/>
    </w:p>
    <w:p w14:paraId="5B65DDA7"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21AE853" w14:textId="77777777">
        <w:trPr>
          <w:divId w:val="407925259"/>
          <w:trHeight w:val="225"/>
          <w:tblCellSpacing w:w="15" w:type="dxa"/>
        </w:trPr>
        <w:tc>
          <w:tcPr>
            <w:tcW w:w="450" w:type="dxa"/>
            <w:shd w:val="clear" w:color="auto" w:fill="990000"/>
            <w:vAlign w:val="center"/>
            <w:hideMark/>
          </w:tcPr>
          <w:p w14:paraId="6DF52F0D"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4FB9DB" w14:textId="77777777" w:rsidR="00000000" w:rsidRDefault="00186923">
      <w:pPr>
        <w:pStyle w:val="Heading3"/>
        <w:divId w:val="407925259"/>
        <w:rPr>
          <w:rFonts w:eastAsia="Times New Roman"/>
          <w:lang w:val="en"/>
        </w:rPr>
      </w:pPr>
      <w:bookmarkStart w:id="85" w:name="rfc.section.B"/>
      <w:bookmarkEnd w:id="85"/>
      <w:r>
        <w:rPr>
          <w:rFonts w:eastAsia="Times New Roman"/>
          <w:lang w:val="en"/>
        </w:rPr>
        <w:t>Appendix B.  Notices</w:t>
      </w:r>
    </w:p>
    <w:p w14:paraId="4699CA38"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Copyright (c) 2014 The OpenID Foundation. </w:t>
      </w:r>
    </w:p>
    <w:p w14:paraId="14EFA103" w14:textId="77777777" w:rsidR="00000000" w:rsidRDefault="00186923">
      <w:pPr>
        <w:pStyle w:val="NormalWeb"/>
        <w:divId w:val="407925259"/>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w:t>
      </w:r>
      <w:r>
        <w:rPr>
          <w:rFonts w:ascii="Verdana" w:hAnsi="Verdana"/>
          <w:color w:val="000000"/>
          <w:lang w:val="en"/>
        </w:rPr>
        <w:t>, royalty free, worldwide copyright license to reproduce, prepare derivative works from, distribute, perform and display, this Implementers Draft or Final Specification solely for the purposes of (i) developing specifications, and (ii) implementing Impleme</w:t>
      </w:r>
      <w:r>
        <w:rPr>
          <w:rFonts w:ascii="Verdana" w:hAnsi="Verdana"/>
          <w:color w:val="000000"/>
          <w:lang w:val="en"/>
        </w:rPr>
        <w:t xml:space="preserve">nters Drafts and Final Specifications based on such documents, provided that attribution be made to the OIDF as the source of the material, but that such attribution does not indicate an endorsement by the OIDF. </w:t>
      </w:r>
    </w:p>
    <w:p w14:paraId="48009B53" w14:textId="77777777" w:rsidR="00000000" w:rsidRDefault="00186923">
      <w:pPr>
        <w:pStyle w:val="NormalWeb"/>
        <w:divId w:val="407925259"/>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is available</w:t>
      </w:r>
      <w:r>
        <w:rPr>
          <w:rFonts w:ascii="Verdana" w:hAnsi="Verdana"/>
          <w:color w:val="000000"/>
          <w:lang w:val="en"/>
        </w:rPr>
        <w:t xml:space="preserve"> for distribution, it takes no position regarding the validity or scope of any intellectual property or other rights that might be claimed to pertain to the implementation or use of the technology described in this specification or the extent to which any </w:t>
      </w:r>
      <w:r>
        <w:rPr>
          <w:rFonts w:ascii="Verdana" w:hAnsi="Verdana"/>
          <w:color w:val="000000"/>
          <w:lang w:val="en"/>
        </w:rPr>
        <w:t>license under such rights might or might not be available; neither does it represent that it has made any independent effort to identify any such rights. The OpenID Foundation and the contributors to this specification make no (and hereby expressly disclai</w:t>
      </w:r>
      <w:r>
        <w:rPr>
          <w:rFonts w:ascii="Verdana" w:hAnsi="Verdana"/>
          <w:color w:val="000000"/>
          <w:lang w:val="en"/>
        </w:rPr>
        <w:t>m any) warranties (express, implied, or otherwise), including implied warranties of merchantability, non-infringement, fitness for a particular purpose, or title, related to this specification, and the entire risk as to implementing this specification is a</w:t>
      </w:r>
      <w:r>
        <w:rPr>
          <w:rFonts w:ascii="Verdana" w:hAnsi="Verdana"/>
          <w:color w:val="000000"/>
          <w:lang w:val="en"/>
        </w:rPr>
        <w:t xml:space="preserve">ssumed by the implementer. The OpenID Intellectual Property Rights policy requires contributors to offer a patent promise not to assert certain patent claims against other contributors and against implementers. The OpenID Foundation invites any interested </w:t>
      </w:r>
      <w:r>
        <w:rPr>
          <w:rFonts w:ascii="Verdana" w:hAnsi="Verdana"/>
          <w:color w:val="000000"/>
          <w:lang w:val="en"/>
        </w:rPr>
        <w:t xml:space="preserve">party to bring to its attention any copyrights, patents, patent applications, or other proprietary rights that may cover technology that may be required to practice this specification. </w:t>
      </w:r>
    </w:p>
    <w:p w14:paraId="5A539192" w14:textId="77777777" w:rsidR="00000000" w:rsidRDefault="00186923">
      <w:pPr>
        <w:spacing w:before="0" w:beforeAutospacing="0" w:after="0" w:afterAutospacing="0"/>
        <w:divId w:val="407925259"/>
        <w:rPr>
          <w:rFonts w:ascii="Verdana" w:eastAsia="Times New Roman" w:hAnsi="Verdana"/>
          <w:color w:val="000000"/>
          <w:lang w:val="en"/>
        </w:rPr>
      </w:pPr>
      <w:bookmarkStart w:id="86" w:name="History"/>
      <w:bookmarkEnd w:id="86"/>
    </w:p>
    <w:p w14:paraId="530486BF"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2CA47D" w14:textId="77777777">
        <w:trPr>
          <w:divId w:val="407925259"/>
          <w:trHeight w:val="225"/>
          <w:tblCellSpacing w:w="15" w:type="dxa"/>
        </w:trPr>
        <w:tc>
          <w:tcPr>
            <w:tcW w:w="450" w:type="dxa"/>
            <w:shd w:val="clear" w:color="auto" w:fill="990000"/>
            <w:vAlign w:val="center"/>
            <w:hideMark/>
          </w:tcPr>
          <w:p w14:paraId="6FB23F20"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AF1E9C" w14:textId="77777777" w:rsidR="00000000" w:rsidRDefault="00186923">
      <w:pPr>
        <w:pStyle w:val="Heading3"/>
        <w:divId w:val="407925259"/>
        <w:rPr>
          <w:rFonts w:eastAsia="Times New Roman"/>
          <w:lang w:val="en"/>
        </w:rPr>
      </w:pPr>
      <w:bookmarkStart w:id="87" w:name="rfc.section.C"/>
      <w:bookmarkEnd w:id="87"/>
      <w:r>
        <w:rPr>
          <w:rFonts w:eastAsia="Times New Roman"/>
          <w:lang w:val="en"/>
        </w:rPr>
        <w:t>Appendix C.  Document History</w:t>
      </w:r>
    </w:p>
    <w:p w14:paraId="5C362049"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 To be removed from the approved errata ]] </w:t>
      </w:r>
    </w:p>
    <w:p w14:paraId="238173A7" w14:textId="3BBD5420" w:rsidR="00000000" w:rsidRDefault="00186923">
      <w:pPr>
        <w:pStyle w:val="NormalWeb"/>
        <w:divId w:val="407925259"/>
        <w:rPr>
          <w:rFonts w:ascii="Verdana" w:hAnsi="Verdana"/>
          <w:color w:val="000000"/>
          <w:lang w:val="en"/>
        </w:rPr>
      </w:pPr>
      <w:r>
        <w:rPr>
          <w:rFonts w:ascii="Verdana" w:hAnsi="Verdana"/>
          <w:color w:val="000000"/>
          <w:lang w:val="en"/>
        </w:rPr>
        <w:t>-</w:t>
      </w:r>
      <w:del w:id="88" w:author="Errata" w:date="2014-08-18T14:32:00Z">
        <w:r>
          <w:rPr>
            <w:rFonts w:ascii="Verdana" w:hAnsi="Verdana"/>
            <w:color w:val="000000"/>
            <w:lang w:val="en"/>
          </w:rPr>
          <w:delText>26</w:delText>
        </w:r>
      </w:del>
      <w:ins w:id="89" w:author="Errata" w:date="2014-08-18T14:32:00Z">
        <w:r>
          <w:rPr>
            <w:rFonts w:ascii="Verdana" w:hAnsi="Verdana"/>
            <w:color w:val="000000"/>
            <w:lang w:val="en"/>
          </w:rPr>
          <w:t>27</w:t>
        </w:r>
      </w:ins>
      <w:r>
        <w:rPr>
          <w:rFonts w:ascii="Verdana" w:hAnsi="Verdana"/>
          <w:color w:val="000000"/>
          <w:lang w:val="en"/>
        </w:rPr>
        <w:t xml:space="preserve"> </w:t>
      </w:r>
    </w:p>
    <w:p w14:paraId="383E8D0F" w14:textId="77777777" w:rsidR="00000000" w:rsidRDefault="00186923">
      <w:pPr>
        <w:numPr>
          <w:ilvl w:val="0"/>
          <w:numId w:val="6"/>
        </w:numPr>
        <w:ind w:left="1200" w:right="480"/>
        <w:divId w:val="407925259"/>
        <w:rPr>
          <w:ins w:id="90" w:author="Errata" w:date="2014-08-18T14:32:00Z"/>
          <w:rFonts w:ascii="Verdana" w:eastAsia="Times New Roman" w:hAnsi="Verdana"/>
          <w:color w:val="000000"/>
          <w:lang w:val="en"/>
        </w:rPr>
      </w:pPr>
      <w:ins w:id="91" w:author="Errata" w:date="2014-08-18T14:32:00Z">
        <w:r>
          <w:rPr>
            <w:rFonts w:ascii="Verdana" w:eastAsia="Times New Roman" w:hAnsi="Verdana"/>
            <w:color w:val="000000"/>
            <w:lang w:val="en"/>
          </w:rPr>
          <w:t xml:space="preserve">Added errata set number to title. </w:t>
        </w:r>
      </w:ins>
    </w:p>
    <w:p w14:paraId="52B6458D" w14:textId="77777777" w:rsidR="00000000" w:rsidRDefault="00186923">
      <w:pPr>
        <w:pStyle w:val="NormalWeb"/>
        <w:divId w:val="407925259"/>
        <w:rPr>
          <w:ins w:id="92" w:author="Errata" w:date="2014-08-18T14:32:00Z"/>
          <w:rFonts w:ascii="Verdana" w:hAnsi="Verdana"/>
          <w:color w:val="000000"/>
          <w:lang w:val="en"/>
        </w:rPr>
      </w:pPr>
      <w:ins w:id="93" w:author="Errata" w:date="2014-08-18T14:32:00Z">
        <w:r>
          <w:rPr>
            <w:rFonts w:ascii="Verdana" w:hAnsi="Verdana"/>
            <w:color w:val="000000"/>
            <w:lang w:val="en"/>
          </w:rPr>
          <w:t xml:space="preserve">-26 </w:t>
        </w:r>
      </w:ins>
    </w:p>
    <w:p w14:paraId="3597088A" w14:textId="77777777" w:rsidR="00000000" w:rsidRDefault="00186923">
      <w:pPr>
        <w:numPr>
          <w:ilvl w:val="0"/>
          <w:numId w:val="7"/>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7E2F798F" w14:textId="77777777" w:rsidR="00000000" w:rsidRDefault="00186923">
      <w:pPr>
        <w:numPr>
          <w:ilvl w:val="0"/>
          <w:numId w:val="7"/>
        </w:numPr>
        <w:ind w:left="1200" w:right="480"/>
        <w:divId w:val="407925259"/>
        <w:rPr>
          <w:rFonts w:ascii="Verdana" w:eastAsia="Times New Roman" w:hAnsi="Verdana"/>
          <w:color w:val="000000"/>
          <w:lang w:val="en"/>
        </w:rPr>
      </w:pPr>
      <w:r>
        <w:rPr>
          <w:rFonts w:ascii="Verdana" w:eastAsia="Times New Roman" w:hAnsi="Verdana"/>
          <w:color w:val="000000"/>
          <w:lang w:val="en"/>
        </w:rPr>
        <w:t>Updated refe</w:t>
      </w:r>
      <w:r>
        <w:rPr>
          <w:rFonts w:ascii="Verdana" w:eastAsia="Times New Roman" w:hAnsi="Verdana"/>
          <w:color w:val="000000"/>
          <w:lang w:val="en"/>
        </w:rPr>
        <w:t xml:space="preserve">rences to pre-final IETF specs. </w:t>
      </w:r>
    </w:p>
    <w:p w14:paraId="7E576492"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-25 </w:t>
      </w:r>
    </w:p>
    <w:p w14:paraId="79BA3E87" w14:textId="77777777" w:rsidR="00000000" w:rsidRDefault="00186923">
      <w:pPr>
        <w:numPr>
          <w:ilvl w:val="0"/>
          <w:numId w:val="8"/>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Applied the following corrections for errata identified in the final specification: </w:t>
      </w:r>
    </w:p>
    <w:p w14:paraId="78FDCD3B" w14:textId="77777777" w:rsidR="00000000" w:rsidRDefault="00186923">
      <w:pPr>
        <w:numPr>
          <w:ilvl w:val="0"/>
          <w:numId w:val="8"/>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Fixed #925 - Typos (jwk vs jwks) in jwks client metadata parameter definition. </w:t>
      </w:r>
    </w:p>
    <w:p w14:paraId="3BB74AF1" w14:textId="77777777" w:rsidR="00000000" w:rsidRDefault="00186923">
      <w:pPr>
        <w:pStyle w:val="NormalWeb"/>
        <w:divId w:val="407925259"/>
        <w:rPr>
          <w:rFonts w:ascii="Verdana" w:hAnsi="Verdana"/>
          <w:color w:val="000000"/>
          <w:lang w:val="en"/>
        </w:rPr>
      </w:pPr>
      <w:r>
        <w:rPr>
          <w:rFonts w:ascii="Verdana" w:hAnsi="Verdana"/>
          <w:color w:val="000000"/>
          <w:lang w:val="en"/>
        </w:rPr>
        <w:t xml:space="preserve">-24 </w:t>
      </w:r>
    </w:p>
    <w:p w14:paraId="01C2D8CB" w14:textId="77777777" w:rsidR="00000000" w:rsidRDefault="00186923">
      <w:pPr>
        <w:numPr>
          <w:ilvl w:val="0"/>
          <w:numId w:val="9"/>
        </w:numPr>
        <w:ind w:left="1200" w:right="480"/>
        <w:divId w:val="407925259"/>
        <w:rPr>
          <w:rFonts w:ascii="Verdana" w:eastAsia="Times New Roman" w:hAnsi="Verdana"/>
          <w:color w:val="000000"/>
          <w:lang w:val="en"/>
        </w:rPr>
      </w:pPr>
      <w:r>
        <w:rPr>
          <w:rFonts w:ascii="Verdana" w:eastAsia="Times New Roman" w:hAnsi="Verdana"/>
          <w:color w:val="000000"/>
          <w:lang w:val="en"/>
        </w:rPr>
        <w:t xml:space="preserve">Final specification. </w:t>
      </w:r>
    </w:p>
    <w:p w14:paraId="2B03A409" w14:textId="77777777" w:rsidR="00000000" w:rsidRDefault="00186923">
      <w:pPr>
        <w:spacing w:before="0" w:beforeAutospacing="0" w:after="0" w:afterAutospacing="0"/>
        <w:divId w:val="407925259"/>
        <w:rPr>
          <w:rFonts w:ascii="Verdana" w:eastAsia="Times New Roman" w:hAnsi="Verdana"/>
          <w:color w:val="000000"/>
          <w:lang w:val="en"/>
        </w:rPr>
      </w:pPr>
      <w:bookmarkStart w:id="94" w:name="rfc.authors"/>
      <w:bookmarkEnd w:id="94"/>
    </w:p>
    <w:p w14:paraId="45B8C144" w14:textId="77777777" w:rsidR="00000000" w:rsidRDefault="00186923">
      <w:pPr>
        <w:spacing w:before="0" w:beforeAutospacing="0" w:after="0" w:afterAutospacing="0"/>
        <w:divId w:val="40792525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CAC2B0" w14:textId="77777777">
        <w:trPr>
          <w:divId w:val="407925259"/>
          <w:trHeight w:val="225"/>
          <w:tblCellSpacing w:w="15" w:type="dxa"/>
        </w:trPr>
        <w:tc>
          <w:tcPr>
            <w:tcW w:w="450" w:type="dxa"/>
            <w:shd w:val="clear" w:color="auto" w:fill="990000"/>
            <w:vAlign w:val="center"/>
            <w:hideMark/>
          </w:tcPr>
          <w:p w14:paraId="5BDB2FEF" w14:textId="77777777" w:rsidR="00000000" w:rsidRDefault="0018692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9B8BC4" w14:textId="77777777" w:rsidR="00000000" w:rsidRDefault="00186923">
      <w:pPr>
        <w:pStyle w:val="Heading3"/>
        <w:divId w:val="40792525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33F36282" w14:textId="77777777">
        <w:trPr>
          <w:divId w:val="407925259"/>
          <w:tblCellSpacing w:w="0" w:type="dxa"/>
        </w:trPr>
        <w:tc>
          <w:tcPr>
            <w:tcW w:w="0" w:type="auto"/>
            <w:vAlign w:val="center"/>
            <w:hideMark/>
          </w:tcPr>
          <w:p w14:paraId="654DB006"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066D482"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3A5C245F" w14:textId="77777777">
        <w:trPr>
          <w:divId w:val="407925259"/>
          <w:tblCellSpacing w:w="0" w:type="dxa"/>
        </w:trPr>
        <w:tc>
          <w:tcPr>
            <w:tcW w:w="0" w:type="auto"/>
            <w:vAlign w:val="center"/>
            <w:hideMark/>
          </w:tcPr>
          <w:p w14:paraId="1B16E2A1"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8010651"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2566615A" w14:textId="77777777">
        <w:trPr>
          <w:divId w:val="407925259"/>
          <w:tblCellSpacing w:w="0" w:type="dxa"/>
        </w:trPr>
        <w:tc>
          <w:tcPr>
            <w:tcW w:w="0" w:type="auto"/>
            <w:vAlign w:val="center"/>
            <w:hideMark/>
          </w:tcPr>
          <w:p w14:paraId="7BEC2D45"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E91AB53" w14:textId="77777777" w:rsidR="00000000" w:rsidRDefault="00186923">
            <w:pPr>
              <w:spacing w:before="0" w:beforeAutospacing="0" w:after="0" w:afterAutospacing="0"/>
              <w:rPr>
                <w:rFonts w:ascii="Verdana" w:eastAsia="Times New Roman" w:hAnsi="Verdana"/>
                <w:color w:val="000000"/>
                <w:sz w:val="20"/>
                <w:szCs w:val="20"/>
              </w:rPr>
            </w:pPr>
            <w:hyperlink r:id="rId66" w:history="1">
              <w:r>
                <w:rPr>
                  <w:rStyle w:val="Hyperlink"/>
                  <w:rFonts w:ascii="Verdana" w:eastAsia="Times New Roman" w:hAnsi="Verdana"/>
                  <w:sz w:val="20"/>
                  <w:szCs w:val="20"/>
                </w:rPr>
                <w:t>n-sakimura@nri.co.jp</w:t>
              </w:r>
            </w:hyperlink>
          </w:p>
        </w:tc>
      </w:tr>
      <w:tr w:rsidR="00000000" w14:paraId="3425C3E1" w14:textId="77777777">
        <w:trPr>
          <w:divId w:val="407925259"/>
          <w:tblCellSpacing w:w="0" w:type="dxa"/>
        </w:trPr>
        <w:tc>
          <w:tcPr>
            <w:tcW w:w="0" w:type="auto"/>
            <w:vAlign w:val="center"/>
            <w:hideMark/>
          </w:tcPr>
          <w:p w14:paraId="63B17722"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A345175" w14:textId="77777777" w:rsidR="00000000" w:rsidRDefault="00186923">
            <w:pPr>
              <w:spacing w:before="0" w:beforeAutospacing="0" w:after="0" w:afterAutospacing="0"/>
              <w:rPr>
                <w:rFonts w:ascii="Verdana" w:eastAsia="Times New Roman" w:hAnsi="Verdana"/>
                <w:color w:val="000000"/>
                <w:sz w:val="20"/>
                <w:szCs w:val="20"/>
              </w:rPr>
            </w:pPr>
            <w:hyperlink r:id="rId67" w:history="1">
              <w:r>
                <w:rPr>
                  <w:rStyle w:val="Hyperlink"/>
                  <w:rFonts w:ascii="Verdana" w:eastAsia="Times New Roman" w:hAnsi="Verdana"/>
                  <w:sz w:val="20"/>
                  <w:szCs w:val="20"/>
                </w:rPr>
                <w:t>http://nat.sakimura.org/</w:t>
              </w:r>
            </w:hyperlink>
          </w:p>
        </w:tc>
      </w:tr>
      <w:tr w:rsidR="00000000" w14:paraId="71D3194B" w14:textId="77777777">
        <w:trPr>
          <w:divId w:val="407925259"/>
          <w:tblCellSpacing w:w="0" w:type="dxa"/>
        </w:trPr>
        <w:tc>
          <w:tcPr>
            <w:tcW w:w="0" w:type="auto"/>
            <w:vAlign w:val="center"/>
            <w:hideMark/>
          </w:tcPr>
          <w:p w14:paraId="27D8686E" w14:textId="77777777" w:rsidR="00000000" w:rsidRDefault="0018692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42B07B2" w14:textId="77777777" w:rsidR="00000000" w:rsidRDefault="0018692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552AFF3" w14:textId="77777777">
        <w:trPr>
          <w:divId w:val="407925259"/>
          <w:tblCellSpacing w:w="0" w:type="dxa"/>
        </w:trPr>
        <w:tc>
          <w:tcPr>
            <w:tcW w:w="0" w:type="auto"/>
            <w:vAlign w:val="center"/>
            <w:hideMark/>
          </w:tcPr>
          <w:p w14:paraId="4A7E4616"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9538CF0"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395D4CA5" w14:textId="77777777">
        <w:trPr>
          <w:divId w:val="407925259"/>
          <w:tblCellSpacing w:w="0" w:type="dxa"/>
        </w:trPr>
        <w:tc>
          <w:tcPr>
            <w:tcW w:w="0" w:type="auto"/>
            <w:vAlign w:val="center"/>
            <w:hideMark/>
          </w:tcPr>
          <w:p w14:paraId="1034D22D"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56FB41B"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5647E3F4" w14:textId="77777777">
        <w:trPr>
          <w:divId w:val="407925259"/>
          <w:tblCellSpacing w:w="0" w:type="dxa"/>
        </w:trPr>
        <w:tc>
          <w:tcPr>
            <w:tcW w:w="0" w:type="auto"/>
            <w:vAlign w:val="center"/>
            <w:hideMark/>
          </w:tcPr>
          <w:p w14:paraId="4B5231CE"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B4D79D6" w14:textId="77777777" w:rsidR="00000000" w:rsidRDefault="00186923">
            <w:pPr>
              <w:spacing w:before="0" w:beforeAutospacing="0" w:after="0" w:afterAutospacing="0"/>
              <w:rPr>
                <w:rFonts w:ascii="Verdana" w:eastAsia="Times New Roman" w:hAnsi="Verdana"/>
                <w:color w:val="000000"/>
                <w:sz w:val="20"/>
                <w:szCs w:val="20"/>
              </w:rPr>
            </w:pPr>
            <w:hyperlink r:id="rId68" w:history="1">
              <w:r>
                <w:rPr>
                  <w:rStyle w:val="Hyperlink"/>
                  <w:rFonts w:ascii="Verdana" w:eastAsia="Times New Roman" w:hAnsi="Verdana"/>
                  <w:sz w:val="20"/>
                  <w:szCs w:val="20"/>
                </w:rPr>
                <w:t>ve7jtb@ve7jtb.com</w:t>
              </w:r>
            </w:hyperlink>
          </w:p>
        </w:tc>
      </w:tr>
      <w:tr w:rsidR="00000000" w14:paraId="58421FA2" w14:textId="77777777">
        <w:trPr>
          <w:divId w:val="407925259"/>
          <w:tblCellSpacing w:w="0" w:type="dxa"/>
        </w:trPr>
        <w:tc>
          <w:tcPr>
            <w:tcW w:w="0" w:type="auto"/>
            <w:vAlign w:val="center"/>
            <w:hideMark/>
          </w:tcPr>
          <w:p w14:paraId="1F00DFFC"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F9D7FF0" w14:textId="77777777" w:rsidR="00000000" w:rsidRDefault="00186923">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http://www.thread-safe.com/</w:t>
              </w:r>
            </w:hyperlink>
          </w:p>
        </w:tc>
      </w:tr>
      <w:tr w:rsidR="00000000" w14:paraId="79A637A2" w14:textId="77777777">
        <w:trPr>
          <w:divId w:val="407925259"/>
          <w:tblCellSpacing w:w="0" w:type="dxa"/>
        </w:trPr>
        <w:tc>
          <w:tcPr>
            <w:tcW w:w="0" w:type="auto"/>
            <w:vAlign w:val="center"/>
            <w:hideMark/>
          </w:tcPr>
          <w:p w14:paraId="7BC47705" w14:textId="77777777" w:rsidR="00000000" w:rsidRDefault="0018692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B16ED9B" w14:textId="77777777" w:rsidR="00000000" w:rsidRDefault="0018692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5C5698B" w14:textId="77777777">
        <w:trPr>
          <w:divId w:val="407925259"/>
          <w:tblCellSpacing w:w="0" w:type="dxa"/>
        </w:trPr>
        <w:tc>
          <w:tcPr>
            <w:tcW w:w="0" w:type="auto"/>
            <w:vAlign w:val="center"/>
            <w:hideMark/>
          </w:tcPr>
          <w:p w14:paraId="78B14A5E"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47EF68D"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2E616586" w14:textId="77777777">
        <w:trPr>
          <w:divId w:val="407925259"/>
          <w:tblCellSpacing w:w="0" w:type="dxa"/>
        </w:trPr>
        <w:tc>
          <w:tcPr>
            <w:tcW w:w="0" w:type="auto"/>
            <w:vAlign w:val="center"/>
            <w:hideMark/>
          </w:tcPr>
          <w:p w14:paraId="116EF009"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7FB4A61" w14:textId="77777777" w:rsidR="00000000" w:rsidRDefault="0018692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F9ADCCA" w14:textId="77777777">
        <w:trPr>
          <w:divId w:val="407925259"/>
          <w:tblCellSpacing w:w="0" w:type="dxa"/>
        </w:trPr>
        <w:tc>
          <w:tcPr>
            <w:tcW w:w="0" w:type="auto"/>
            <w:vAlign w:val="center"/>
            <w:hideMark/>
          </w:tcPr>
          <w:p w14:paraId="698089F0"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338A83D" w14:textId="77777777" w:rsidR="00000000" w:rsidRDefault="00186923">
            <w:pPr>
              <w:spacing w:before="0" w:beforeAutospacing="0" w:after="0" w:afterAutospacing="0"/>
              <w:rPr>
                <w:rFonts w:ascii="Verdana" w:eastAsia="Times New Roman" w:hAnsi="Verdana"/>
                <w:color w:val="000000"/>
                <w:sz w:val="20"/>
                <w:szCs w:val="20"/>
              </w:rPr>
            </w:pPr>
            <w:hyperlink r:id="rId70" w:history="1">
              <w:r>
                <w:rPr>
                  <w:rStyle w:val="Hyperlink"/>
                  <w:rFonts w:ascii="Verdana" w:eastAsia="Times New Roman" w:hAnsi="Verdana"/>
                  <w:sz w:val="20"/>
                  <w:szCs w:val="20"/>
                </w:rPr>
                <w:t>mbj@microsoft.com</w:t>
              </w:r>
            </w:hyperlink>
          </w:p>
        </w:tc>
      </w:tr>
      <w:tr w:rsidR="00000000" w14:paraId="40628260" w14:textId="77777777">
        <w:trPr>
          <w:divId w:val="407925259"/>
          <w:tblCellSpacing w:w="0" w:type="dxa"/>
        </w:trPr>
        <w:tc>
          <w:tcPr>
            <w:tcW w:w="0" w:type="auto"/>
            <w:vAlign w:val="center"/>
            <w:hideMark/>
          </w:tcPr>
          <w:p w14:paraId="631506CD" w14:textId="77777777" w:rsidR="00000000" w:rsidRDefault="0018692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8B2DA03" w14:textId="77777777" w:rsidR="00000000" w:rsidRDefault="00186923">
            <w:pPr>
              <w:spacing w:before="0" w:beforeAutospacing="0" w:after="0" w:afterAutospacing="0"/>
              <w:rPr>
                <w:rFonts w:ascii="Verdana" w:eastAsia="Times New Roman" w:hAnsi="Verdana"/>
                <w:color w:val="000000"/>
                <w:sz w:val="20"/>
                <w:szCs w:val="20"/>
              </w:rPr>
            </w:pPr>
            <w:hyperlink r:id="rId71" w:history="1">
              <w:r>
                <w:rPr>
                  <w:rStyle w:val="Hyperlink"/>
                  <w:rFonts w:ascii="Verdana" w:eastAsia="Times New Roman" w:hAnsi="Verdana"/>
                  <w:sz w:val="20"/>
                  <w:szCs w:val="20"/>
                </w:rPr>
                <w:t>http://self-issued.info/</w:t>
              </w:r>
            </w:hyperlink>
          </w:p>
        </w:tc>
      </w:tr>
    </w:tbl>
    <w:p w14:paraId="1E307C30" w14:textId="77777777" w:rsidR="00186923" w:rsidRDefault="00186923">
      <w:pPr>
        <w:spacing w:before="0" w:beforeAutospacing="0" w:after="0" w:afterAutospacing="0"/>
        <w:divId w:val="407925259"/>
        <w:rPr>
          <w:rFonts w:eastAsia="Times New Roman"/>
        </w:rPr>
      </w:pPr>
    </w:p>
    <w:sectPr w:rsidR="00186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14B7"/>
    <w:multiLevelType w:val="multilevel"/>
    <w:tmpl w:val="AC9ED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F172C"/>
    <w:multiLevelType w:val="multilevel"/>
    <w:tmpl w:val="3A2C2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D07DC"/>
    <w:multiLevelType w:val="multilevel"/>
    <w:tmpl w:val="44B4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2B65D9"/>
    <w:multiLevelType w:val="multilevel"/>
    <w:tmpl w:val="F0766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324852"/>
    <w:multiLevelType w:val="multilevel"/>
    <w:tmpl w:val="51E6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2F59CC"/>
    <w:multiLevelType w:val="multilevel"/>
    <w:tmpl w:val="4746A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7E701A"/>
    <w:multiLevelType w:val="multilevel"/>
    <w:tmpl w:val="EFE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CE5603"/>
    <w:multiLevelType w:val="multilevel"/>
    <w:tmpl w:val="11705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921738"/>
    <w:multiLevelType w:val="multilevel"/>
    <w:tmpl w:val="F990D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8"/>
  </w:num>
  <w:num w:numId="4">
    <w:abstractNumId w:val="7"/>
  </w:num>
  <w:num w:numId="5">
    <w:abstractNumId w:val="2"/>
  </w:num>
  <w:num w:numId="6">
    <w:abstractNumId w:val="1"/>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186923"/>
    <w:rsid w:val="00186923"/>
    <w:rsid w:val="00193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86923"/>
    <w:rPr>
      <w:rFonts w:eastAsiaTheme="minorEastAsia"/>
      <w:sz w:val="24"/>
      <w:szCs w:val="24"/>
    </w:rPr>
  </w:style>
  <w:style w:type="paragraph" w:styleId="BalloonText">
    <w:name w:val="Balloon Text"/>
    <w:basedOn w:val="Normal"/>
    <w:link w:val="BalloonTextChar"/>
    <w:uiPriority w:val="99"/>
    <w:semiHidden/>
    <w:unhideWhenUsed/>
    <w:rsid w:val="0018692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92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86923"/>
    <w:rPr>
      <w:rFonts w:eastAsiaTheme="minorEastAsia"/>
      <w:sz w:val="24"/>
      <w:szCs w:val="24"/>
    </w:rPr>
  </w:style>
  <w:style w:type="paragraph" w:styleId="BalloonText">
    <w:name w:val="Balloon Text"/>
    <w:basedOn w:val="Normal"/>
    <w:link w:val="BalloonTextChar"/>
    <w:uiPriority w:val="99"/>
    <w:semiHidden/>
    <w:unhideWhenUsed/>
    <w:rsid w:val="0018692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92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2525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597979766">
          <w:blockQuote w:val="1"/>
          <w:marLeft w:val="720"/>
          <w:marRight w:val="720"/>
          <w:marTop w:val="100"/>
          <w:marBottom w:val="100"/>
          <w:divBdr>
            <w:top w:val="none" w:sz="0" w:space="0" w:color="auto"/>
            <w:left w:val="none" w:sz="0" w:space="0" w:color="auto"/>
            <w:bottom w:val="none" w:sz="0" w:space="0" w:color="auto"/>
            <w:right w:val="none" w:sz="0" w:space="0" w:color="auto"/>
          </w:divBdr>
        </w:div>
        <w:div w:id="513542742">
          <w:blockQuote w:val="1"/>
          <w:marLeft w:val="720"/>
          <w:marRight w:val="720"/>
          <w:marTop w:val="100"/>
          <w:marBottom w:val="100"/>
          <w:divBdr>
            <w:top w:val="none" w:sz="0" w:space="0" w:color="auto"/>
            <w:left w:val="none" w:sz="0" w:space="0" w:color="auto"/>
            <w:bottom w:val="none" w:sz="0" w:space="0" w:color="auto"/>
            <w:right w:val="none" w:sz="0" w:space="0" w:color="auto"/>
          </w:divBdr>
        </w:div>
        <w:div w:id="5058936">
          <w:marLeft w:val="720"/>
          <w:marRight w:val="0"/>
          <w:marTop w:val="0"/>
          <w:marBottom w:val="0"/>
          <w:divBdr>
            <w:top w:val="none" w:sz="0" w:space="0" w:color="auto"/>
            <w:left w:val="none" w:sz="0" w:space="0" w:color="auto"/>
            <w:bottom w:val="none" w:sz="0" w:space="0" w:color="auto"/>
            <w:right w:val="none" w:sz="0" w:space="0" w:color="auto"/>
          </w:divBdr>
        </w:div>
        <w:div w:id="6266192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9475623">
          <w:marLeft w:val="720"/>
          <w:marRight w:val="0"/>
          <w:marTop w:val="0"/>
          <w:marBottom w:val="0"/>
          <w:divBdr>
            <w:top w:val="none" w:sz="0" w:space="0" w:color="auto"/>
            <w:left w:val="none" w:sz="0" w:space="0" w:color="auto"/>
            <w:bottom w:val="none" w:sz="0" w:space="0" w:color="auto"/>
            <w:right w:val="none" w:sz="0" w:space="0" w:color="auto"/>
          </w:divBdr>
        </w:div>
        <w:div w:id="1485774147">
          <w:blockQuote w:val="1"/>
          <w:marLeft w:val="720"/>
          <w:marRight w:val="720"/>
          <w:marTop w:val="100"/>
          <w:marBottom w:val="100"/>
          <w:divBdr>
            <w:top w:val="none" w:sz="0" w:space="0" w:color="auto"/>
            <w:left w:val="none" w:sz="0" w:space="0" w:color="auto"/>
            <w:bottom w:val="none" w:sz="0" w:space="0" w:color="auto"/>
            <w:right w:val="none" w:sz="0" w:space="0" w:color="auto"/>
          </w:divBdr>
        </w:div>
        <w:div w:id="756826577">
          <w:blockQuote w:val="1"/>
          <w:marLeft w:val="720"/>
          <w:marRight w:val="720"/>
          <w:marTop w:val="100"/>
          <w:marBottom w:val="100"/>
          <w:divBdr>
            <w:top w:val="none" w:sz="0" w:space="0" w:color="auto"/>
            <w:left w:val="none" w:sz="0" w:space="0" w:color="auto"/>
            <w:bottom w:val="none" w:sz="0" w:space="0" w:color="auto"/>
            <w:right w:val="none" w:sz="0" w:space="0" w:color="auto"/>
          </w:divBdr>
        </w:div>
        <w:div w:id="326835214">
          <w:marLeft w:val="720"/>
          <w:marRight w:val="0"/>
          <w:marTop w:val="0"/>
          <w:marBottom w:val="0"/>
          <w:divBdr>
            <w:top w:val="none" w:sz="0" w:space="0" w:color="auto"/>
            <w:left w:val="none" w:sz="0" w:space="0" w:color="auto"/>
            <w:bottom w:val="none" w:sz="0" w:space="0" w:color="auto"/>
            <w:right w:val="none" w:sz="0" w:space="0" w:color="auto"/>
          </w:divBdr>
        </w:div>
        <w:div w:id="1120763594">
          <w:marLeft w:val="720"/>
          <w:marRight w:val="0"/>
          <w:marTop w:val="0"/>
          <w:marBottom w:val="0"/>
          <w:divBdr>
            <w:top w:val="none" w:sz="0" w:space="0" w:color="auto"/>
            <w:left w:val="none" w:sz="0" w:space="0" w:color="auto"/>
            <w:bottom w:val="none" w:sz="0" w:space="0" w:color="auto"/>
            <w:right w:val="none" w:sz="0" w:space="0" w:color="auto"/>
          </w:divBdr>
        </w:div>
        <w:div w:id="1034503218">
          <w:marLeft w:val="720"/>
          <w:marRight w:val="0"/>
          <w:marTop w:val="0"/>
          <w:marBottom w:val="0"/>
          <w:divBdr>
            <w:top w:val="none" w:sz="0" w:space="0" w:color="auto"/>
            <w:left w:val="none" w:sz="0" w:space="0" w:color="auto"/>
            <w:bottom w:val="none" w:sz="0" w:space="0" w:color="auto"/>
            <w:right w:val="none" w:sz="0" w:space="0" w:color="auto"/>
          </w:divBdr>
        </w:div>
        <w:div w:id="2039038849">
          <w:marLeft w:val="720"/>
          <w:marRight w:val="0"/>
          <w:marTop w:val="0"/>
          <w:marBottom w:val="0"/>
          <w:divBdr>
            <w:top w:val="none" w:sz="0" w:space="0" w:color="auto"/>
            <w:left w:val="none" w:sz="0" w:space="0" w:color="auto"/>
            <w:bottom w:val="none" w:sz="0" w:space="0" w:color="auto"/>
            <w:right w:val="none" w:sz="0" w:space="0" w:color="auto"/>
          </w:divBdr>
        </w:div>
        <w:div w:id="670723810">
          <w:marLeft w:val="720"/>
          <w:marRight w:val="0"/>
          <w:marTop w:val="0"/>
          <w:marBottom w:val="0"/>
          <w:divBdr>
            <w:top w:val="none" w:sz="0" w:space="0" w:color="auto"/>
            <w:left w:val="none" w:sz="0" w:space="0" w:color="auto"/>
            <w:bottom w:val="none" w:sz="0" w:space="0" w:color="auto"/>
            <w:right w:val="none" w:sz="0" w:space="0" w:color="auto"/>
          </w:divBdr>
        </w:div>
        <w:div w:id="2411877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signature-31" TargetMode="External"/><Relationship Id="rId18" Type="http://schemas.openxmlformats.org/officeDocument/2006/relationships/hyperlink" Target="mailto:sob@harvard.edu" TargetMode="External"/><Relationship Id="rId26" Type="http://schemas.openxmlformats.org/officeDocument/2006/relationships/hyperlink" Target="http://www.rfc-editor.org/rfc/rfc2246.txt" TargetMode="External"/><Relationship Id="rId39" Type="http://schemas.openxmlformats.org/officeDocument/2006/relationships/hyperlink" Target="http://xml.resource.org/public/rfc/xml/rfc2616.xml" TargetMode="External"/><Relationship Id="rId21" Type="http://schemas.openxmlformats.org/officeDocument/2006/relationships/hyperlink" Target="http://xml.resource.org/public/rfc/html/rfc2119.html" TargetMode="External"/><Relationship Id="rId34" Type="http://schemas.openxmlformats.org/officeDocument/2006/relationships/hyperlink" Target="http://tools.ietf.org/html/rfc2616" TargetMode="External"/><Relationship Id="rId42" Type="http://schemas.openxmlformats.org/officeDocument/2006/relationships/hyperlink" Target="mailto:LMM@acm.org" TargetMode="External"/><Relationship Id="rId47" Type="http://schemas.openxmlformats.org/officeDocument/2006/relationships/hyperlink" Target="http://tools.ietf.org/html/rfc4627" TargetMode="External"/><Relationship Id="rId50" Type="http://schemas.openxmlformats.org/officeDocument/2006/relationships/hyperlink" Target="http://www.rfc-editor.org/rfc/rfc5246.txt" TargetMode="External"/><Relationship Id="rId55" Type="http://schemas.openxmlformats.org/officeDocument/2006/relationships/hyperlink" Target="http://tools.ietf.org/html/rfc6749" TargetMode="External"/><Relationship Id="rId63" Type="http://schemas.openxmlformats.org/officeDocument/2006/relationships/hyperlink" Target="http://tools.ietf.org/html/draft-ietf-oauth-dyn-reg-management-04" TargetMode="External"/><Relationship Id="rId68" Type="http://schemas.openxmlformats.org/officeDocument/2006/relationships/hyperlink" Target="mailto:ve7jtb@ve7jtb.com" TargetMode="External"/><Relationship Id="rId7" Type="http://schemas.openxmlformats.org/officeDocument/2006/relationships/hyperlink" Target="http://tools.ietf.org/html/draft-ietf-jose-json-web-algorithms-31" TargetMode="External"/><Relationship Id="rId71" Type="http://schemas.openxmlformats.org/officeDocument/2006/relationships/hyperlink" Target="http://self-issued.info/" TargetMode="External"/><Relationship Id="rId2" Type="http://schemas.openxmlformats.org/officeDocument/2006/relationships/styles" Target="styles.xml"/><Relationship Id="rId16" Type="http://schemas.openxmlformats.org/officeDocument/2006/relationships/hyperlink" Target="http://openid.net/specs/openid-connect-core-1_0.html" TargetMode="External"/><Relationship Id="rId29" Type="http://schemas.openxmlformats.org/officeDocument/2006/relationships/hyperlink" Target="mailto:mogul@wrl.dec.com" TargetMode="External"/><Relationship Id="rId11" Type="http://schemas.openxmlformats.org/officeDocument/2006/relationships/hyperlink" Target="http://tools.ietf.org/html/draft-ietf-jose-json-web-key-31" TargetMode="External"/><Relationship Id="rId24" Type="http://schemas.openxmlformats.org/officeDocument/2006/relationships/hyperlink" Target="mailto:callen@certicom.com" TargetMode="External"/><Relationship Id="rId32" Type="http://schemas.openxmlformats.org/officeDocument/2006/relationships/hyperlink" Target="mailto:paulle@microsoft.com" TargetMode="External"/><Relationship Id="rId37" Type="http://schemas.openxmlformats.org/officeDocument/2006/relationships/hyperlink" Target="http://www.rfc-editor.org/rfc/rfc2616.pdf" TargetMode="External"/><Relationship Id="rId40" Type="http://schemas.openxmlformats.org/officeDocument/2006/relationships/hyperlink" Target="mailto:timbl@w3.org" TargetMode="External"/><Relationship Id="rId45" Type="http://schemas.openxmlformats.org/officeDocument/2006/relationships/hyperlink" Target="http://xml.resource.org/public/rfc/html/rfc3986.html" TargetMode="External"/><Relationship Id="rId53" Type="http://schemas.openxmlformats.org/officeDocument/2006/relationships/hyperlink" Target="http://tools.ietf.org/html/rfc6125" TargetMode="External"/><Relationship Id="rId58" Type="http://schemas.openxmlformats.org/officeDocument/2006/relationships/hyperlink" Target="http://www.rfc-editor.org/rfc/rfc6750.txt" TargetMode="External"/><Relationship Id="rId66" Type="http://schemas.openxmlformats.org/officeDocument/2006/relationships/hyperlink" Target="mailto:n-sakimura@nri.co.jp" TargetMode="External"/><Relationship Id="rId5" Type="http://schemas.openxmlformats.org/officeDocument/2006/relationships/webSettings" Target="webSettings.xml"/><Relationship Id="rId15" Type="http://schemas.openxmlformats.org/officeDocument/2006/relationships/hyperlink" Target="http://tools.ietf.org/html/draft-ietf-oauth-json-web-token-25" TargetMode="External"/><Relationship Id="rId23" Type="http://schemas.openxmlformats.org/officeDocument/2006/relationships/hyperlink" Target="mailto:tdierks@certicom.com" TargetMode="External"/><Relationship Id="rId28" Type="http://schemas.openxmlformats.org/officeDocument/2006/relationships/hyperlink" Target="mailto:jg@w3.org" TargetMode="External"/><Relationship Id="rId36" Type="http://schemas.openxmlformats.org/officeDocument/2006/relationships/hyperlink" Target="http://www.rfc-editor.org/rfc/rfc2616.ps" TargetMode="External"/><Relationship Id="rId49" Type="http://schemas.openxmlformats.org/officeDocument/2006/relationships/hyperlink" Target="http://tools.ietf.org/html/rfc5246" TargetMode="External"/><Relationship Id="rId57" Type="http://schemas.openxmlformats.org/officeDocument/2006/relationships/hyperlink" Target="http://tools.ietf.org/html/rfc6750" TargetMode="External"/><Relationship Id="rId61" Type="http://schemas.openxmlformats.org/officeDocument/2006/relationships/hyperlink" Target="http://tools.ietf.org/html/draft-ietf-oauth-dyn-reg-19" TargetMode="External"/><Relationship Id="rId10" Type="http://schemas.openxmlformats.org/officeDocument/2006/relationships/hyperlink" Target="http://tools.ietf.org/html/draft-ietf-jose-json-web-key" TargetMode="External"/><Relationship Id="rId19" Type="http://schemas.openxmlformats.org/officeDocument/2006/relationships/hyperlink" Target="http://tools.ietf.org/html/rfc2119" TargetMode="External"/><Relationship Id="rId31" Type="http://schemas.openxmlformats.org/officeDocument/2006/relationships/hyperlink" Target="mailto:masinter@parc.xerox.com" TargetMode="External"/><Relationship Id="rId44" Type="http://schemas.openxmlformats.org/officeDocument/2006/relationships/hyperlink" Target="http://www.rfc-editor.org/rfc/rfc3986.txt" TargetMode="External"/><Relationship Id="rId52" Type="http://schemas.openxmlformats.org/officeDocument/2006/relationships/hyperlink" Target="http://www.rfc-editor.org/rfc/rfc5646.txt" TargetMode="External"/><Relationship Id="rId60" Type="http://schemas.openxmlformats.org/officeDocument/2006/relationships/hyperlink" Target="mailto:ken@unicode.org" TargetMode="External"/><Relationship Id="rId65" Type="http://schemas.openxmlformats.org/officeDocument/2006/relationships/hyperlink" Target="http://openid.net/specs/openid-connect-session-1_0.html"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ools.ietf.org/html/draft-ietf-jose-json-web-encryption-31" TargetMode="External"/><Relationship Id="rId14" Type="http://schemas.openxmlformats.org/officeDocument/2006/relationships/hyperlink" Target="http://tools.ietf.org/html/draft-ietf-oauth-json-web-token" TargetMode="External"/><Relationship Id="rId22" Type="http://schemas.openxmlformats.org/officeDocument/2006/relationships/hyperlink" Target="http://xml.resource.org/public/rfc/xml/rfc2119.xml" TargetMode="External"/><Relationship Id="rId27" Type="http://schemas.openxmlformats.org/officeDocument/2006/relationships/hyperlink" Target="mailto:fielding@ics.uci.edu" TargetMode="External"/><Relationship Id="rId30" Type="http://schemas.openxmlformats.org/officeDocument/2006/relationships/hyperlink" Target="mailto:frystyk@w3.org" TargetMode="External"/><Relationship Id="rId35" Type="http://schemas.openxmlformats.org/officeDocument/2006/relationships/hyperlink" Target="http://www.rfc-editor.org/rfc/rfc2616.txt" TargetMode="External"/><Relationship Id="rId43" Type="http://schemas.openxmlformats.org/officeDocument/2006/relationships/hyperlink" Target="http://tools.ietf.org/html/rfc3986" TargetMode="External"/><Relationship Id="rId48" Type="http://schemas.openxmlformats.org/officeDocument/2006/relationships/hyperlink" Target="http://www.rfc-editor.org/rfc/rfc4627.txt" TargetMode="External"/><Relationship Id="rId56" Type="http://schemas.openxmlformats.org/officeDocument/2006/relationships/hyperlink" Target="http://www.rfc-editor.org/rfc/rfc6749.txt" TargetMode="External"/><Relationship Id="rId64" Type="http://schemas.openxmlformats.org/officeDocument/2006/relationships/hyperlink" Target="http://www.ietf.org/internet-drafts/draft-ietf-oauth-dyn-reg-management-04.txt" TargetMode="External"/><Relationship Id="rId69" Type="http://schemas.openxmlformats.org/officeDocument/2006/relationships/hyperlink" Target="http://www.thread-safe.com/" TargetMode="External"/><Relationship Id="rId8" Type="http://schemas.openxmlformats.org/officeDocument/2006/relationships/hyperlink" Target="http://tools.ietf.org/html/draft-ietf-jose-json-web-encryption" TargetMode="External"/><Relationship Id="rId51" Type="http://schemas.openxmlformats.org/officeDocument/2006/relationships/hyperlink" Target="http://tools.ietf.org/html/rfc5646"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tools.ietf.org/html/draft-ietf-jose-json-web-signature" TargetMode="External"/><Relationship Id="rId17" Type="http://schemas.openxmlformats.org/officeDocument/2006/relationships/hyperlink" Target="http://openid.net/specs/openid-connect-discovery-1_0.html" TargetMode="External"/><Relationship Id="rId25" Type="http://schemas.openxmlformats.org/officeDocument/2006/relationships/hyperlink" Target="http://tools.ietf.org/html/rfc2246" TargetMode="External"/><Relationship Id="rId33" Type="http://schemas.openxmlformats.org/officeDocument/2006/relationships/hyperlink" Target="mailto:timbl@w3.org" TargetMode="External"/><Relationship Id="rId38" Type="http://schemas.openxmlformats.org/officeDocument/2006/relationships/hyperlink" Target="http://xml.resource.org/public/rfc/html/rfc2616.html" TargetMode="External"/><Relationship Id="rId46" Type="http://schemas.openxmlformats.org/officeDocument/2006/relationships/hyperlink" Target="http://xml.resource.org/public/rfc/xml/rfc3986.xml" TargetMode="External"/><Relationship Id="rId59" Type="http://schemas.openxmlformats.org/officeDocument/2006/relationships/hyperlink" Target="mailto:markdavis@google.com" TargetMode="External"/><Relationship Id="rId67" Type="http://schemas.openxmlformats.org/officeDocument/2006/relationships/hyperlink" Target="http://nat.sakimura.org/" TargetMode="External"/><Relationship Id="rId20" Type="http://schemas.openxmlformats.org/officeDocument/2006/relationships/hyperlink" Target="http://www.rfc-editor.org/rfc/rfc2119.txt" TargetMode="External"/><Relationship Id="rId41" Type="http://schemas.openxmlformats.org/officeDocument/2006/relationships/hyperlink" Target="mailto:fielding@gbiv.com" TargetMode="External"/><Relationship Id="rId54" Type="http://schemas.openxmlformats.org/officeDocument/2006/relationships/hyperlink" Target="http://www.rfc-editor.org/rfc/rfc6125.txt" TargetMode="External"/><Relationship Id="rId62" Type="http://schemas.openxmlformats.org/officeDocument/2006/relationships/hyperlink" Target="http://www.ietf.org/internet-drafts/draft-ietf-oauth-dyn-reg-19.txt" TargetMode="External"/><Relationship Id="rId70" Type="http://schemas.openxmlformats.org/officeDocument/2006/relationships/hyperlink" Target="mailto:mbj@microsoft.com" TargetMode="External"/><Relationship Id="rId1" Type="http://schemas.openxmlformats.org/officeDocument/2006/relationships/numbering" Target="numbering.xml"/><Relationship Id="rId6" Type="http://schemas.openxmlformats.org/officeDocument/2006/relationships/hyperlink" Target="http://tools.ietf.org/html/draft-ietf-jose-json-web-algorith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9470</Words>
  <Characters>53984</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Draft: OpenID Connect Dynamic Client Registration 1.0 - draft 27 incorporating errata set 1</vt:lpstr>
    </vt:vector>
  </TitlesOfParts>
  <Company>Microsoft Corporation</Company>
  <LinksUpToDate>false</LinksUpToDate>
  <CharactersWithSpaces>63328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draft 27 incorporating errata set 1</dc:title>
  <dc:creator>Mike Jones</dc:creator>
  <cp:lastModifiedBy>Mike Jones</cp:lastModifiedBy>
  <cp:revision>1</cp:revision>
  <dcterms:created xsi:type="dcterms:W3CDTF">2014-08-18T21:32:00Z</dcterms:created>
  <dcterms:modified xsi:type="dcterms:W3CDTF">2014-08-18T21:32:00Z</dcterms:modified>
</cp:coreProperties>
</file>