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385BE3">
        <w:trPr>
          <w:divId w:val="1330519470"/>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Agarwal</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385BE3">
              <w:trPr>
                <w:tblCellSpacing w:w="7" w:type="dxa"/>
              </w:trPr>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85BE3" w:rsidRDefault="00385BE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August 16, 2014</w:t>
                  </w:r>
                </w:p>
              </w:tc>
            </w:tr>
          </w:tbl>
          <w:p w:rsidR="00385BE3" w:rsidRDefault="00385BE3">
            <w:pPr>
              <w:spacing w:before="0" w:beforeAutospacing="0" w:after="0" w:afterAutospacing="0"/>
              <w:rPr>
                <w:rFonts w:ascii="Verdana" w:eastAsia="Times New Roman" w:hAnsi="Verdana"/>
                <w:color w:val="000000"/>
              </w:rPr>
            </w:pPr>
          </w:p>
        </w:tc>
      </w:tr>
    </w:tbl>
    <w:p w:rsidR="00385BE3" w:rsidRDefault="0005740A">
      <w:pPr>
        <w:pStyle w:val="Heading1"/>
        <w:divId w:val="1330519470"/>
        <w:rPr>
          <w:rFonts w:eastAsia="Times New Roman"/>
          <w:lang w:val="en"/>
        </w:rPr>
      </w:pPr>
      <w:r>
        <w:rPr>
          <w:rStyle w:val="CommentReference"/>
          <w:rFonts w:ascii="Times New Roman" w:hAnsi="Times New Roman" w:cs="Times New Roman"/>
          <w:b w:val="0"/>
          <w:bCs w:val="0"/>
          <w:color w:val="auto"/>
          <w:kern w:val="0"/>
        </w:rPr>
        <w:commentReference w:id="0"/>
      </w:r>
      <w:r w:rsidR="00385BE3">
        <w:rPr>
          <w:rFonts w:eastAsia="Times New Roman"/>
          <w:lang w:val="en"/>
        </w:rPr>
        <w:br/>
        <w:t>OpenID 2.0 to OpenID Connect Migration 1.0 - draft 04</w:t>
      </w:r>
    </w:p>
    <w:p w:rsidR="00385BE3" w:rsidRDefault="00385BE3">
      <w:pPr>
        <w:pStyle w:val="Heading3"/>
        <w:divId w:val="1330519470"/>
        <w:rPr>
          <w:rFonts w:eastAsia="Times New Roman"/>
          <w:lang w:val="en"/>
        </w:rPr>
      </w:pPr>
      <w:r>
        <w:rPr>
          <w:rFonts w:eastAsia="Times New Roman"/>
          <w:lang w:val="en"/>
        </w:rPr>
        <w:t>Abstract</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This specification defines how an OpenID Authentication 2.0 relying party can migrate the user from OpenID 2.0 identifier to OpenID Connect Identifier by using an ID Token that includes the OpenID 2.0 verified claimed ID. In this specification, the method to request such an additional claim and the method for the verification of the resulting ID Token is specified. </w:t>
      </w:r>
    </w:p>
    <w:p w:rsidR="00385BE3" w:rsidRDefault="00385BE3">
      <w:pPr>
        <w:spacing w:before="0" w:beforeAutospacing="0" w:after="0" w:afterAutospacing="0"/>
        <w:divId w:val="1330519470"/>
        <w:rPr>
          <w:rFonts w:ascii="Verdana" w:eastAsia="Times New Roman" w:hAnsi="Verdana"/>
          <w:color w:val="000000"/>
          <w:lang w:val="en"/>
        </w:rPr>
      </w:pPr>
      <w:bookmarkStart w:id="1" w:name="toc"/>
      <w:bookmarkEnd w:id="1"/>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385BE3" w:rsidRDefault="00385BE3">
      <w:pPr>
        <w:pStyle w:val="Heading3"/>
        <w:divId w:val="1330519470"/>
        <w:rPr>
          <w:rFonts w:eastAsia="Times New Roman"/>
          <w:lang w:val="en"/>
        </w:rPr>
      </w:pPr>
      <w:r>
        <w:rPr>
          <w:rFonts w:eastAsia="Times New Roman"/>
          <w:lang w:val="en"/>
        </w:rPr>
        <w:t>Table of Contents</w:t>
      </w:r>
    </w:p>
    <w:p w:rsidR="00385BE3" w:rsidRDefault="00385BE3">
      <w:pPr>
        <w:pStyle w:val="toc"/>
        <w:divId w:val="1330519470"/>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RequestOpenid2Id" w:history="1">
        <w:r>
          <w:rPr>
            <w:rStyle w:val="Hyperlink"/>
            <w:rFonts w:ascii="Verdana" w:hAnsi="Verdana"/>
            <w:b/>
            <w:bCs/>
            <w:lang w:val="en"/>
          </w:rPr>
          <w:t>2.</w:t>
        </w:r>
      </w:hyperlink>
      <w:r>
        <w:rPr>
          <w:rFonts w:ascii="Verdana" w:hAnsi="Verdana"/>
          <w:color w:val="000000"/>
          <w:lang w:val="en"/>
        </w:rPr>
        <w:t>  Requesting the OpenID 2.0 Identifier and OpenID Connect Identifier Together</w:t>
      </w:r>
      <w:r>
        <w:rPr>
          <w:rFonts w:ascii="Verdana" w:hAnsi="Verdana"/>
          <w:color w:val="000000"/>
          <w:lang w:val="en"/>
        </w:rPr>
        <w:br/>
      </w:r>
      <w:hyperlink w:anchor="VerifyRP" w:history="1">
        <w:r>
          <w:rPr>
            <w:rStyle w:val="Hyperlink"/>
            <w:rFonts w:ascii="Verdana" w:hAnsi="Verdana"/>
            <w:b/>
            <w:bCs/>
            <w:lang w:val="en"/>
          </w:rPr>
          <w:t>3.</w:t>
        </w:r>
      </w:hyperlink>
      <w:r>
        <w:rPr>
          <w:rFonts w:ascii="Verdana" w:hAnsi="Verdana"/>
          <w:color w:val="000000"/>
          <w:lang w:val="en"/>
        </w:rPr>
        <w:t>  Verification of the Relying Party by the OpenID Provider</w:t>
      </w:r>
      <w:r>
        <w:rPr>
          <w:rFonts w:ascii="Verdana" w:hAnsi="Verdana"/>
          <w:color w:val="000000"/>
          <w:lang w:val="en"/>
        </w:rPr>
        <w:br/>
      </w:r>
      <w:hyperlink w:anchor="ReturnOpenID2ID" w:history="1">
        <w:r>
          <w:rPr>
            <w:rStyle w:val="Hyperlink"/>
            <w:rFonts w:ascii="Verdana" w:hAnsi="Verdana"/>
            <w:b/>
            <w:bCs/>
            <w:lang w:val="en"/>
          </w:rPr>
          <w:t>4.</w:t>
        </w:r>
      </w:hyperlink>
      <w:r>
        <w:rPr>
          <w:rFonts w:ascii="Verdana" w:hAnsi="Verdana"/>
          <w:color w:val="000000"/>
          <w:lang w:val="en"/>
        </w:rPr>
        <w:t>  Returning the OpenID 2.0 Identifier</w:t>
      </w:r>
      <w:r>
        <w:rPr>
          <w:rFonts w:ascii="Verdana" w:hAnsi="Verdana"/>
          <w:color w:val="000000"/>
          <w:lang w:val="en"/>
        </w:rPr>
        <w:br/>
        <w:t>    </w:t>
      </w:r>
      <w:hyperlink w:anchor="ErrorResponses" w:history="1">
        <w:r>
          <w:rPr>
            <w:rStyle w:val="Hyperlink"/>
            <w:rFonts w:ascii="Verdana" w:hAnsi="Verdana"/>
            <w:b/>
            <w:bCs/>
            <w:lang w:val="en"/>
          </w:rPr>
          <w:t>4.1.</w:t>
        </w:r>
      </w:hyperlink>
      <w:r>
        <w:rPr>
          <w:rFonts w:ascii="Verdana" w:hAnsi="Verdana"/>
          <w:color w:val="000000"/>
          <w:lang w:val="en"/>
        </w:rPr>
        <w:t>  Error Responses</w:t>
      </w:r>
      <w:r>
        <w:rPr>
          <w:rFonts w:ascii="Verdana" w:hAnsi="Verdana"/>
          <w:color w:val="000000"/>
          <w:lang w:val="en"/>
        </w:rPr>
        <w:br/>
        <w:t>        </w:t>
      </w:r>
      <w:hyperlink w:anchor="Openid2NotSupported" w:history="1">
        <w:r>
          <w:rPr>
            <w:rStyle w:val="Hyperlink"/>
            <w:rFonts w:ascii="Verdana" w:hAnsi="Verdana"/>
            <w:b/>
            <w:bCs/>
            <w:lang w:val="en"/>
          </w:rPr>
          <w:t>4.1.1.</w:t>
        </w:r>
      </w:hyperlink>
      <w:r>
        <w:rPr>
          <w:rFonts w:ascii="Verdana" w:hAnsi="Verdana"/>
          <w:color w:val="000000"/>
          <w:lang w:val="en"/>
        </w:rPr>
        <w:t>  Scope "openid2" Not Supported</w:t>
      </w:r>
      <w:r>
        <w:rPr>
          <w:rFonts w:ascii="Verdana" w:hAnsi="Verdana"/>
          <w:color w:val="000000"/>
          <w:lang w:val="en"/>
        </w:rPr>
        <w:br/>
        <w:t>        </w:t>
      </w:r>
      <w:hyperlink w:anchor="NoOpenid2.0Association" w:history="1">
        <w:r>
          <w:rPr>
            <w:rStyle w:val="Hyperlink"/>
            <w:rFonts w:ascii="Verdana" w:hAnsi="Verdana"/>
            <w:b/>
            <w:bCs/>
            <w:lang w:val="en"/>
          </w:rPr>
          <w:t>4.1.2.</w:t>
        </w:r>
      </w:hyperlink>
      <w:r>
        <w:rPr>
          <w:rFonts w:ascii="Verdana" w:hAnsi="Verdana"/>
          <w:color w:val="000000"/>
          <w:lang w:val="en"/>
        </w:rPr>
        <w:t>  No Associated OpenID 2.0 Identifier Found</w:t>
      </w:r>
      <w:r>
        <w:rPr>
          <w:rFonts w:ascii="Verdana" w:hAnsi="Verdana"/>
          <w:color w:val="000000"/>
          <w:lang w:val="en"/>
        </w:rPr>
        <w:br/>
      </w:r>
      <w:hyperlink w:anchor="VerifyIDToken" w:history="1">
        <w:r>
          <w:rPr>
            <w:rStyle w:val="Hyperlink"/>
            <w:rFonts w:ascii="Verdana" w:hAnsi="Verdana"/>
            <w:b/>
            <w:bCs/>
            <w:lang w:val="en"/>
          </w:rPr>
          <w:t>5.</w:t>
        </w:r>
      </w:hyperlink>
      <w:r>
        <w:rPr>
          <w:rFonts w:ascii="Verdana" w:hAnsi="Verdana"/>
          <w:color w:val="000000"/>
          <w:lang w:val="en"/>
        </w:rPr>
        <w:t>  Verification of the ID Token</w:t>
      </w:r>
      <w:r>
        <w:rPr>
          <w:rFonts w:ascii="Verdana" w:hAnsi="Verdana"/>
          <w:color w:val="000000"/>
          <w:lang w:val="en"/>
        </w:rPr>
        <w:br/>
      </w:r>
      <w:hyperlink w:anchor="VerifyOPAuthority" w:history="1">
        <w:r>
          <w:rPr>
            <w:rStyle w:val="Hyperlink"/>
            <w:rFonts w:ascii="Verdana" w:hAnsi="Verdana"/>
            <w:b/>
            <w:bCs/>
            <w:lang w:val="en"/>
          </w:rPr>
          <w:t>6.</w:t>
        </w:r>
      </w:hyperlink>
      <w:r>
        <w:rPr>
          <w:rFonts w:ascii="Verdana" w:hAnsi="Verdana"/>
          <w:color w:val="000000"/>
          <w:lang w:val="en"/>
        </w:rPr>
        <w:t>  Verification that the OpenID Connect OP is Authoritative</w:t>
      </w:r>
      <w:r>
        <w:rPr>
          <w:rFonts w:ascii="Verdana" w:hAnsi="Verdana"/>
          <w:color w:val="000000"/>
          <w:lang w:val="en"/>
        </w:rPr>
        <w:br/>
      </w:r>
      <w:hyperlink w:anchor="AssociateIdentifiers" w:history="1">
        <w:r>
          <w:rPr>
            <w:rStyle w:val="Hyperlink"/>
            <w:rFonts w:ascii="Verdana" w:hAnsi="Verdana"/>
            <w:b/>
            <w:bCs/>
            <w:lang w:val="en"/>
          </w:rPr>
          <w:t>7.</w:t>
        </w:r>
      </w:hyperlink>
      <w:r>
        <w:rPr>
          <w:rFonts w:ascii="Verdana" w:hAnsi="Verdana"/>
          <w:color w:val="000000"/>
          <w:lang w:val="en"/>
        </w:rPr>
        <w:t>  Associating the Existing OpenID 2.0 Account with the OpenID Connect Identifier</w:t>
      </w:r>
      <w:r>
        <w:rPr>
          <w:rFonts w:ascii="Verdana" w:hAnsi="Verdana"/>
          <w:color w:val="000000"/>
          <w:lang w:val="en"/>
        </w:rPr>
        <w:br/>
      </w:r>
      <w:hyperlink w:anchor="ImplementationConsiderations" w:history="1">
        <w:r>
          <w:rPr>
            <w:rStyle w:val="Hyperlink"/>
            <w:rFonts w:ascii="Verdana" w:hAnsi="Verdana"/>
            <w:b/>
            <w:bCs/>
            <w:lang w:val="en"/>
          </w:rPr>
          <w:t>8.</w:t>
        </w:r>
      </w:hyperlink>
      <w:r>
        <w:rPr>
          <w:rFonts w:ascii="Verdana" w:hAnsi="Verdana"/>
          <w:color w:val="000000"/>
          <w:lang w:val="en"/>
        </w:rPr>
        <w:t>  Implementation Considerations</w:t>
      </w:r>
      <w:r>
        <w:rPr>
          <w:rFonts w:ascii="Verdana" w:hAnsi="Verdana"/>
          <w:color w:val="000000"/>
          <w:lang w:val="en"/>
        </w:rPr>
        <w:br/>
        <w:t>    </w:t>
      </w:r>
      <w:hyperlink w:anchor="AfterEOL" w:history="1">
        <w:r>
          <w:rPr>
            <w:rStyle w:val="Hyperlink"/>
            <w:rFonts w:ascii="Verdana" w:hAnsi="Verdana"/>
            <w:b/>
            <w:bCs/>
            <w:lang w:val="en"/>
          </w:rPr>
          <w:t>8.1.</w:t>
        </w:r>
      </w:hyperlink>
      <w:r>
        <w:rPr>
          <w:rFonts w:ascii="Verdana" w:hAnsi="Verdana"/>
          <w:color w:val="000000"/>
          <w:lang w:val="en"/>
        </w:rPr>
        <w:t>  After End-Of-Life of the OpenID 2.0 OP</w:t>
      </w:r>
      <w:r>
        <w:rPr>
          <w:rFonts w:ascii="Verdana" w:hAnsi="Verdana"/>
          <w:color w:val="000000"/>
          <w:lang w:val="en"/>
        </w:rPr>
        <w:br/>
      </w:r>
      <w:hyperlink w:anchor="PrivacyConsiderations" w:history="1">
        <w:r>
          <w:rPr>
            <w:rStyle w:val="Hyperlink"/>
            <w:rFonts w:ascii="Verdana" w:hAnsi="Verdana"/>
            <w:b/>
            <w:bCs/>
            <w:lang w:val="en"/>
          </w:rPr>
          <w:t>9.</w:t>
        </w:r>
      </w:hyperlink>
      <w:r>
        <w:rPr>
          <w:rFonts w:ascii="Verdana" w:hAnsi="Verdana"/>
          <w:color w:val="000000"/>
          <w:lang w:val="en"/>
        </w:rPr>
        <w:t>  Privacy Considerations</w:t>
      </w:r>
      <w:r>
        <w:rPr>
          <w:rFonts w:ascii="Verdana" w:hAnsi="Verdana"/>
          <w:color w:val="000000"/>
          <w:lang w:val="en"/>
        </w:rPr>
        <w:br/>
        <w:t>    </w:t>
      </w:r>
      <w:hyperlink w:anchor="Correlation" w:history="1">
        <w:r>
          <w:rPr>
            <w:rStyle w:val="Hyperlink"/>
            <w:rFonts w:ascii="Verdana" w:hAnsi="Verdana"/>
            <w:b/>
            <w:bCs/>
            <w:lang w:val="en"/>
          </w:rPr>
          <w:t>9.1.</w:t>
        </w:r>
      </w:hyperlink>
      <w:r>
        <w:rPr>
          <w:rFonts w:ascii="Verdana" w:hAnsi="Verdana"/>
          <w:color w:val="000000"/>
          <w:lang w:val="en"/>
        </w:rPr>
        <w:t>  Correlation</w:t>
      </w:r>
      <w:r>
        <w:rPr>
          <w:rFonts w:ascii="Verdana" w:hAnsi="Verdana"/>
          <w:color w:val="000000"/>
          <w:lang w:val="en"/>
        </w:rPr>
        <w:br/>
        <w:t>    </w:t>
      </w:r>
      <w:hyperlink w:anchor="IdByOthers" w:history="1">
        <w:r>
          <w:rPr>
            <w:rStyle w:val="Hyperlink"/>
            <w:rFonts w:ascii="Verdana" w:hAnsi="Verdana"/>
            <w:b/>
            <w:bCs/>
            <w:lang w:val="en"/>
          </w:rPr>
          <w:t>9.2.</w:t>
        </w:r>
      </w:hyperlink>
      <w:r>
        <w:rPr>
          <w:rFonts w:ascii="Verdana" w:hAnsi="Verdana"/>
          <w:color w:val="000000"/>
          <w:lang w:val="en"/>
        </w:rPr>
        <w:t>  Identification by Other Parties</w:t>
      </w:r>
      <w:r>
        <w:rPr>
          <w:rFonts w:ascii="Verdana" w:hAnsi="Verdana"/>
          <w:color w:val="000000"/>
          <w:lang w:val="en"/>
        </w:rPr>
        <w:br/>
        <w:t>    </w:t>
      </w:r>
      <w:hyperlink w:anchor="SecondaryUse" w:history="1">
        <w:r>
          <w:rPr>
            <w:rStyle w:val="Hyperlink"/>
            <w:rFonts w:ascii="Verdana" w:hAnsi="Verdana"/>
            <w:b/>
            <w:bCs/>
            <w:lang w:val="en"/>
          </w:rPr>
          <w:t>9.3.</w:t>
        </w:r>
      </w:hyperlink>
      <w:r>
        <w:rPr>
          <w:rFonts w:ascii="Verdana" w:hAnsi="Verdana"/>
          <w:color w:val="000000"/>
          <w:lang w:val="en"/>
        </w:rPr>
        <w:t>  Secondary Use</w:t>
      </w:r>
      <w:r>
        <w:rPr>
          <w:rFonts w:ascii="Verdana" w:hAnsi="Verdana"/>
          <w:color w:val="000000"/>
          <w:lang w:val="en"/>
        </w:rPr>
        <w:br/>
        <w:t>    </w:t>
      </w:r>
      <w:hyperlink w:anchor="Disclosure" w:history="1">
        <w:r>
          <w:rPr>
            <w:rStyle w:val="Hyperlink"/>
            <w:rFonts w:ascii="Verdana" w:hAnsi="Verdana"/>
            <w:b/>
            <w:bCs/>
            <w:lang w:val="en"/>
          </w:rPr>
          <w:t>9.4.</w:t>
        </w:r>
      </w:hyperlink>
      <w:r>
        <w:rPr>
          <w:rFonts w:ascii="Verdana" w:hAnsi="Verdana"/>
          <w:color w:val="000000"/>
          <w:lang w:val="en"/>
        </w:rPr>
        <w:t>  Disclosure</w:t>
      </w:r>
      <w:r>
        <w:rPr>
          <w:rFonts w:ascii="Verdana" w:hAnsi="Verdana"/>
          <w:color w:val="000000"/>
          <w:lang w:val="en"/>
        </w:rPr>
        <w:br/>
        <w:t>    </w:t>
      </w:r>
      <w:hyperlink w:anchor="Exclusion" w:history="1">
        <w:r>
          <w:rPr>
            <w:rStyle w:val="Hyperlink"/>
            <w:rFonts w:ascii="Verdana" w:hAnsi="Verdana"/>
            <w:b/>
            <w:bCs/>
            <w:lang w:val="en"/>
          </w:rPr>
          <w:t>9.5.</w:t>
        </w:r>
      </w:hyperlink>
      <w:r>
        <w:rPr>
          <w:rFonts w:ascii="Verdana" w:hAnsi="Verdana"/>
          <w:color w:val="000000"/>
          <w:lang w:val="en"/>
        </w:rPr>
        <w:t>  Exclusion</w:t>
      </w:r>
      <w:r>
        <w:rPr>
          <w:rFonts w:ascii="Verdana" w:hAnsi="Verdana"/>
          <w:color w:val="000000"/>
          <w:lang w:val="en"/>
        </w:rPr>
        <w:br/>
      </w:r>
      <w:hyperlink w:anchor="Security" w:history="1">
        <w:r>
          <w:rPr>
            <w:rStyle w:val="Hyperlink"/>
            <w:rFonts w:ascii="Verdana" w:hAnsi="Verdana"/>
            <w:b/>
            <w:bCs/>
            <w:lang w:val="en"/>
          </w:rPr>
          <w:t>10.</w:t>
        </w:r>
      </w:hyperlink>
      <w:r>
        <w:rPr>
          <w:rFonts w:ascii="Verdana" w:hAnsi="Verdana"/>
          <w:color w:val="000000"/>
          <w:lang w:val="en"/>
        </w:rPr>
        <w:t>  Security Considerations</w:t>
      </w:r>
      <w:r>
        <w:rPr>
          <w:rFonts w:ascii="Verdana" w:hAnsi="Verdana"/>
          <w:color w:val="000000"/>
          <w:lang w:val="en"/>
        </w:rPr>
        <w:br/>
      </w:r>
      <w:hyperlink w:anchor="rfc.references1" w:history="1">
        <w:r>
          <w:rPr>
            <w:rStyle w:val="Hyperlink"/>
            <w:rFonts w:ascii="Verdana" w:hAnsi="Verdana"/>
            <w:b/>
            <w:bCs/>
            <w:lang w:val="en"/>
          </w:rPr>
          <w:t>11.</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SequenceDiagram1" w:history="1">
        <w:r>
          <w:rPr>
            <w:rStyle w:val="Hyperlink"/>
            <w:rFonts w:ascii="Verdana" w:hAnsi="Verdana"/>
            <w:b/>
            <w:bCs/>
            <w:lang w:val="en"/>
          </w:rPr>
          <w:t>Appendix A.</w:t>
        </w:r>
      </w:hyperlink>
      <w:r>
        <w:rPr>
          <w:rFonts w:ascii="Verdana" w:hAnsi="Verdana"/>
          <w:color w:val="000000"/>
          <w:lang w:val="en"/>
        </w:rPr>
        <w:t>  Sequence Diagrams</w:t>
      </w:r>
      <w:r>
        <w:rPr>
          <w:rFonts w:ascii="Verdana" w:hAnsi="Verdana"/>
          <w:color w:val="000000"/>
          <w:lang w:val="en"/>
        </w:rPr>
        <w:br/>
      </w:r>
      <w:hyperlink w:anchor="GoogleDifference" w:history="1">
        <w:r>
          <w:rPr>
            <w:rStyle w:val="Hyperlink"/>
            <w:rFonts w:ascii="Verdana" w:hAnsi="Verdana"/>
            <w:b/>
            <w:bCs/>
            <w:lang w:val="en"/>
          </w:rPr>
          <w:t>Appendix B.</w:t>
        </w:r>
      </w:hyperlink>
      <w:r>
        <w:rPr>
          <w:rFonts w:ascii="Verdana" w:hAnsi="Verdana"/>
          <w:color w:val="000000"/>
          <w:lang w:val="en"/>
        </w:rPr>
        <w:t>  Difference</w:t>
      </w:r>
      <w:commentRangeStart w:id="2"/>
      <w:ins w:id="3" w:author="Mike Jones" w:date="2014-08-18T14:58:00Z">
        <w:r>
          <w:rPr>
            <w:rFonts w:ascii="Verdana" w:hAnsi="Verdana"/>
            <w:color w:val="000000"/>
            <w:lang w:val="en"/>
          </w:rPr>
          <w:t>s</w:t>
        </w:r>
        <w:commentRangeEnd w:id="2"/>
        <w:r>
          <w:rPr>
            <w:rStyle w:val="CommentReference"/>
            <w:b w:val="0"/>
            <w:bCs w:val="0"/>
          </w:rPr>
          <w:commentReference w:id="2"/>
        </w:r>
      </w:ins>
      <w:r>
        <w:rPr>
          <w:rFonts w:ascii="Verdana" w:hAnsi="Verdana"/>
          <w:color w:val="000000"/>
          <w:lang w:val="en"/>
        </w:rPr>
        <w:t xml:space="preserve"> from Google’s Migration Guide as of June 3, 2014 </w:t>
      </w:r>
      <w:r>
        <w:rPr>
          <w:rFonts w:ascii="Verdana" w:hAnsi="Verdana"/>
          <w:color w:val="000000"/>
          <w:lang w:val="en"/>
        </w:rPr>
        <w:br/>
      </w:r>
      <w:hyperlink w:anchor="Acknowledgements" w:history="1">
        <w:r>
          <w:rPr>
            <w:rStyle w:val="Hyperlink"/>
            <w:rFonts w:ascii="Verdana" w:hAnsi="Verdana"/>
            <w:b/>
            <w:bCs/>
            <w:lang w:val="en"/>
          </w:rPr>
          <w:t>Appendix C.</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D.</w:t>
        </w:r>
      </w:hyperlink>
      <w:r>
        <w:rPr>
          <w:rFonts w:ascii="Verdana" w:hAnsi="Verdana"/>
          <w:color w:val="000000"/>
          <w:lang w:val="en"/>
        </w:rPr>
        <w:t>  Notices</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br w:type="textWrapping" w:clear="all"/>
      </w:r>
      <w:bookmarkStart w:id="4" w:name="Introduction"/>
      <w:bookmarkEnd w:id="4"/>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5" w:name="rfc.section.1"/>
      <w:bookmarkEnd w:id="5"/>
      <w:r>
        <w:rPr>
          <w:rFonts w:eastAsia="Times New Roman"/>
          <w:lang w:val="en"/>
        </w:rPr>
        <w:t>1.  Introduction</w:t>
      </w:r>
    </w:p>
    <w:p w:rsidR="00385BE3" w:rsidRDefault="00385BE3" w:rsidP="00544599">
      <w:pPr>
        <w:pStyle w:val="NormalWeb"/>
        <w:divId w:val="1330519470"/>
        <w:rPr>
          <w:rFonts w:ascii="Verdana" w:hAnsi="Verdana"/>
          <w:color w:val="000000"/>
          <w:lang w:val="en"/>
        </w:rPr>
      </w:pPr>
      <w:r>
        <w:rPr>
          <w:rFonts w:ascii="Verdana" w:hAnsi="Verdana"/>
          <w:color w:val="000000"/>
          <w:lang w:val="en"/>
        </w:rPr>
        <w:t xml:space="preserve">OpenID Authentication 2.0 is a popular authentication federation protocol through which the relying party can obtain the user’s verified identifier from the OpenID Provider (OP) to which the user was authenticated. OpenID Connect is a new version of </w:t>
      </w:r>
      <w:commentRangeStart w:id="6"/>
      <w:del w:id="7" w:author="Mike Jones" w:date="2014-08-18T15:12:00Z">
        <w:r w:rsidDel="00544599">
          <w:rPr>
            <w:rFonts w:ascii="Verdana" w:hAnsi="Verdana"/>
            <w:color w:val="000000"/>
            <w:lang w:val="en"/>
          </w:rPr>
          <w:delText>OpenId</w:delText>
        </w:r>
      </w:del>
      <w:commentRangeEnd w:id="6"/>
      <w:r w:rsidR="00544599">
        <w:rPr>
          <w:rStyle w:val="CommentReference"/>
        </w:rPr>
        <w:commentReference w:id="6"/>
      </w:r>
      <w:del w:id="8" w:author="Mike Jones" w:date="2014-08-18T15:12:00Z">
        <w:r w:rsidDel="00544599">
          <w:rPr>
            <w:rFonts w:ascii="Verdana" w:hAnsi="Verdana"/>
            <w:color w:val="000000"/>
            <w:lang w:val="en"/>
          </w:rPr>
          <w:delText xml:space="preserve"> </w:delText>
        </w:r>
      </w:del>
      <w:ins w:id="9" w:author="Mike Jones" w:date="2014-08-18T15:12:00Z">
        <w:r w:rsidR="00544599">
          <w:rPr>
            <w:rFonts w:ascii="Verdana" w:hAnsi="Verdana"/>
            <w:color w:val="000000"/>
            <w:lang w:val="en"/>
          </w:rPr>
          <w:t>OpenID</w:t>
        </w:r>
        <w:r w:rsidR="00544599">
          <w:rPr>
            <w:rFonts w:ascii="Verdana" w:hAnsi="Verdana"/>
            <w:color w:val="000000"/>
            <w:lang w:val="en"/>
          </w:rPr>
          <w:t xml:space="preserve"> </w:t>
        </w:r>
      </w:ins>
      <w:r>
        <w:rPr>
          <w:rFonts w:ascii="Verdana" w:hAnsi="Verdana"/>
          <w:color w:val="000000"/>
          <w:lang w:val="en"/>
        </w:rPr>
        <w:t xml:space="preserve">Authentication but the identifier format is different and thus relying parties need to migrate those user identifiers to continue </w:t>
      </w:r>
      <w:del w:id="10" w:author="Mike Jones" w:date="2014-08-18T15:13:00Z">
        <w:r w:rsidDel="00544599">
          <w:rPr>
            <w:rFonts w:ascii="Verdana" w:hAnsi="Verdana"/>
            <w:color w:val="000000"/>
            <w:lang w:val="en"/>
          </w:rPr>
          <w:delText xml:space="preserve">accepting </w:delText>
        </w:r>
      </w:del>
      <w:commentRangeStart w:id="11"/>
      <w:ins w:id="12" w:author="Mike Jones" w:date="2014-08-18T15:13:00Z">
        <w:r w:rsidR="00544599">
          <w:rPr>
            <w:rFonts w:ascii="Verdana" w:hAnsi="Verdana"/>
            <w:color w:val="000000"/>
            <w:lang w:val="en"/>
          </w:rPr>
          <w:t>serving</w:t>
        </w:r>
        <w:commentRangeEnd w:id="11"/>
        <w:r w:rsidR="00544599">
          <w:rPr>
            <w:rStyle w:val="CommentReference"/>
          </w:rPr>
          <w:commentReference w:id="11"/>
        </w:r>
        <w:r w:rsidR="00544599">
          <w:rPr>
            <w:rFonts w:ascii="Verdana" w:hAnsi="Verdana"/>
            <w:color w:val="000000"/>
            <w:lang w:val="en"/>
          </w:rPr>
          <w:t xml:space="preserve"> </w:t>
        </w:r>
      </w:ins>
      <w:r>
        <w:rPr>
          <w:rFonts w:ascii="Verdana" w:hAnsi="Verdana"/>
          <w:color w:val="000000"/>
          <w:lang w:val="en"/>
        </w:rPr>
        <w:t xml:space="preserve">these users.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In this specification, a standard method for this kind of migration on a per-user basis is described. </w:t>
      </w:r>
    </w:p>
    <w:p w:rsidR="00385BE3" w:rsidRDefault="00385BE3">
      <w:pPr>
        <w:spacing w:before="0" w:beforeAutospacing="0" w:after="0" w:afterAutospacing="0"/>
        <w:divId w:val="1330519470"/>
        <w:rPr>
          <w:rFonts w:ascii="Verdana" w:eastAsia="Times New Roman" w:hAnsi="Verdana"/>
          <w:color w:val="000000"/>
          <w:lang w:val="en"/>
        </w:rPr>
      </w:pPr>
      <w:bookmarkStart w:id="13" w:name="rnc"/>
      <w:bookmarkEnd w:id="13"/>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14" w:name="rfc.section.1.1"/>
      <w:bookmarkEnd w:id="14"/>
      <w:r>
        <w:rPr>
          <w:rFonts w:eastAsia="Times New Roman"/>
          <w:lang w:val="en"/>
        </w:rPr>
        <w:t>1.1.  Requirements Notation and Conventions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be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rsidR="00385BE3" w:rsidRDefault="00385BE3">
      <w:pPr>
        <w:spacing w:before="0" w:beforeAutospacing="0" w:after="0" w:afterAutospacing="0"/>
        <w:divId w:val="1330519470"/>
        <w:rPr>
          <w:rFonts w:ascii="Verdana" w:eastAsia="Times New Roman" w:hAnsi="Verdana"/>
          <w:color w:val="000000"/>
          <w:lang w:val="en"/>
        </w:rPr>
      </w:pPr>
      <w:bookmarkStart w:id="15" w:name="Terminology"/>
      <w:bookmarkEnd w:id="15"/>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16" w:name="rfc.section.1.2"/>
      <w:bookmarkEnd w:id="16"/>
      <w:r>
        <w:rPr>
          <w:rFonts w:eastAsia="Times New Roman"/>
          <w:lang w:val="en"/>
        </w:rPr>
        <w:t>1.2.  Terminology</w:t>
      </w:r>
    </w:p>
    <w:p w:rsidR="00385BE3" w:rsidRDefault="00385BE3" w:rsidP="00385BE3">
      <w:pPr>
        <w:pStyle w:val="NormalWeb"/>
        <w:divId w:val="1330519470"/>
        <w:rPr>
          <w:rFonts w:ascii="Verdana" w:hAnsi="Verdana"/>
          <w:color w:val="000000"/>
          <w:lang w:val="en"/>
        </w:rPr>
      </w:pPr>
      <w:commentRangeStart w:id="17"/>
      <w:del w:id="18" w:author="Mike Jones" w:date="2014-08-18T15:03:00Z">
        <w:r w:rsidDel="00385BE3">
          <w:rPr>
            <w:rFonts w:ascii="Verdana" w:hAnsi="Verdana"/>
            <w:color w:val="000000"/>
            <w:lang w:val="en"/>
          </w:rPr>
          <w:delText>For the purpose of this specification</w:delText>
        </w:r>
        <w:commentRangeEnd w:id="17"/>
        <w:r w:rsidDel="00385BE3">
          <w:rPr>
            <w:rStyle w:val="CommentReference"/>
          </w:rPr>
          <w:commentReference w:id="17"/>
        </w:r>
        <w:r w:rsidDel="00385BE3">
          <w:rPr>
            <w:rFonts w:ascii="Verdana" w:hAnsi="Verdana"/>
            <w:color w:val="000000"/>
            <w:lang w:val="en"/>
          </w:rPr>
          <w:delText xml:space="preserve">, the </w:delText>
        </w:r>
      </w:del>
      <w:ins w:id="19" w:author="Mike Jones" w:date="2014-08-18T15:03:00Z">
        <w:r>
          <w:rPr>
            <w:rFonts w:ascii="Verdana" w:hAnsi="Verdana"/>
            <w:color w:val="000000"/>
            <w:lang w:val="en"/>
          </w:rPr>
          <w:t xml:space="preserve">The </w:t>
        </w:r>
      </w:ins>
      <w:r>
        <w:rPr>
          <w:rFonts w:ascii="Verdana" w:hAnsi="Verdana"/>
          <w:color w:val="000000"/>
          <w:lang w:val="en"/>
        </w:rPr>
        <w:t xml:space="preserve">terms defined in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[OpenID.Core] and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w:t>
      </w:r>
      <w:del w:id="20" w:author="Mike Jones" w:date="2014-08-18T15:03:00Z">
        <w:r w:rsidDel="00385BE3">
          <w:rPr>
            <w:rFonts w:ascii="Verdana" w:hAnsi="Verdana"/>
            <w:color w:val="000000"/>
            <w:lang w:val="en"/>
          </w:rPr>
          <w:delText xml:space="preserve">is </w:delText>
        </w:r>
      </w:del>
      <w:commentRangeStart w:id="21"/>
      <w:ins w:id="22" w:author="Mike Jones" w:date="2014-08-18T15:03:00Z">
        <w:r>
          <w:rPr>
            <w:rFonts w:ascii="Verdana" w:hAnsi="Verdana"/>
            <w:color w:val="000000"/>
            <w:lang w:val="en"/>
          </w:rPr>
          <w:t xml:space="preserve">are </w:t>
        </w:r>
        <w:commentRangeEnd w:id="21"/>
        <w:r>
          <w:rPr>
            <w:rStyle w:val="CommentReference"/>
          </w:rPr>
          <w:commentReference w:id="21"/>
        </w:r>
      </w:ins>
      <w:r>
        <w:rPr>
          <w:rFonts w:ascii="Verdana" w:hAnsi="Verdana"/>
          <w:color w:val="000000"/>
          <w:lang w:val="en"/>
        </w:rPr>
        <w:t>used</w:t>
      </w:r>
      <w:ins w:id="23" w:author="Mike Jones" w:date="2014-08-18T15:04:00Z">
        <w:r>
          <w:rPr>
            <w:rFonts w:ascii="Verdana" w:hAnsi="Verdana"/>
            <w:color w:val="000000"/>
            <w:lang w:val="en"/>
          </w:rPr>
          <w:t xml:space="preserve"> </w:t>
        </w:r>
        <w:commentRangeStart w:id="24"/>
        <w:r>
          <w:rPr>
            <w:rFonts w:ascii="Verdana" w:hAnsi="Verdana"/>
            <w:color w:val="000000"/>
            <w:lang w:val="en"/>
          </w:rPr>
          <w:t>by this specification</w:t>
        </w:r>
        <w:commentRangeEnd w:id="24"/>
        <w:r>
          <w:rPr>
            <w:rStyle w:val="CommentReference"/>
          </w:rPr>
          <w:commentReference w:id="24"/>
        </w:r>
      </w:ins>
      <w:r>
        <w:rPr>
          <w:rFonts w:ascii="Verdana" w:hAnsi="Verdana"/>
          <w:color w:val="000000"/>
          <w:lang w:val="en"/>
        </w:rPr>
        <w:t xml:space="preserve">. Where a same term is defined in both specifications, the term defined in OpenID Connect Core takes precedence.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This specification also defines the following terms: </w:t>
      </w:r>
    </w:p>
    <w:p w:rsidR="00385BE3" w:rsidRDefault="00385BE3">
      <w:pPr>
        <w:spacing w:before="0" w:beforeAutospacing="0" w:after="0" w:afterAutospacing="0"/>
        <w:divId w:val="1477181741"/>
        <w:rPr>
          <w:rFonts w:ascii="Verdana" w:eastAsia="Times New Roman" w:hAnsi="Verdana"/>
          <w:color w:val="000000"/>
          <w:lang w:val="en"/>
        </w:rPr>
      </w:pPr>
      <w:r>
        <w:rPr>
          <w:rFonts w:ascii="Verdana" w:eastAsia="Times New Roman" w:hAnsi="Verdana"/>
          <w:color w:val="000000"/>
          <w:lang w:val="en"/>
        </w:rPr>
        <w:t>OpenID 2.0 Identifier</w:t>
      </w:r>
    </w:p>
    <w:p w:rsidR="00385BE3" w:rsidRDefault="00385BE3">
      <w:pPr>
        <w:spacing w:before="0" w:beforeAutospacing="0" w:after="0" w:afterAutospacing="0"/>
        <w:ind w:left="720"/>
        <w:divId w:val="1477181741"/>
        <w:rPr>
          <w:rFonts w:ascii="Verdana" w:eastAsia="Times New Roman" w:hAnsi="Verdana"/>
          <w:color w:val="000000"/>
          <w:lang w:val="en"/>
        </w:rPr>
      </w:pPr>
      <w:r>
        <w:rPr>
          <w:rFonts w:ascii="Verdana" w:eastAsia="Times New Roman" w:hAnsi="Verdana"/>
          <w:color w:val="000000"/>
          <w:lang w:val="en"/>
        </w:rPr>
        <w:t xml:space="preserve">Verified user identifier as specified by OpenID Authentication 2.0. </w:t>
      </w:r>
    </w:p>
    <w:p w:rsidR="00385BE3" w:rsidRDefault="00385BE3">
      <w:pPr>
        <w:spacing w:before="0" w:beforeAutospacing="0" w:after="0" w:afterAutospacing="0"/>
        <w:divId w:val="1477181741"/>
        <w:rPr>
          <w:rFonts w:ascii="Verdana" w:eastAsia="Times New Roman" w:hAnsi="Verdana"/>
          <w:color w:val="000000"/>
          <w:lang w:val="en"/>
        </w:rPr>
      </w:pPr>
      <w:r>
        <w:rPr>
          <w:rFonts w:ascii="Verdana" w:eastAsia="Times New Roman" w:hAnsi="Verdana"/>
          <w:color w:val="000000"/>
          <w:lang w:val="en"/>
        </w:rPr>
        <w:t>Connect OP</w:t>
      </w:r>
    </w:p>
    <w:p w:rsidR="00385BE3" w:rsidRDefault="00385BE3">
      <w:pPr>
        <w:spacing w:before="0" w:beforeAutospacing="0" w:after="0" w:afterAutospacing="0"/>
        <w:ind w:left="720"/>
        <w:divId w:val="1477181741"/>
        <w:rPr>
          <w:rFonts w:ascii="Verdana" w:eastAsia="Times New Roman" w:hAnsi="Verdana"/>
          <w:color w:val="000000"/>
          <w:lang w:val="en"/>
        </w:rPr>
      </w:pPr>
      <w:r>
        <w:rPr>
          <w:rFonts w:ascii="Verdana" w:eastAsia="Times New Roman" w:hAnsi="Verdana"/>
          <w:color w:val="000000"/>
          <w:lang w:val="en"/>
        </w:rPr>
        <w:t xml:space="preserve">OpenID Connect OP </w:t>
      </w:r>
    </w:p>
    <w:p w:rsidR="00385BE3" w:rsidRDefault="00385BE3">
      <w:pPr>
        <w:spacing w:before="0" w:beforeAutospacing="0" w:after="0" w:afterAutospacing="0"/>
        <w:divId w:val="1477181741"/>
        <w:rPr>
          <w:rFonts w:ascii="Verdana" w:eastAsia="Times New Roman" w:hAnsi="Verdana"/>
          <w:color w:val="000000"/>
          <w:lang w:val="en"/>
        </w:rPr>
      </w:pPr>
      <w:r>
        <w:rPr>
          <w:rFonts w:ascii="Verdana" w:eastAsia="Times New Roman" w:hAnsi="Verdana"/>
          <w:color w:val="000000"/>
          <w:lang w:val="en"/>
        </w:rPr>
        <w:t>OpenID Connect Identifier</w:t>
      </w:r>
    </w:p>
    <w:p w:rsidR="00385BE3" w:rsidRDefault="00385BE3">
      <w:pPr>
        <w:spacing w:before="0" w:beforeAutospacing="0" w:after="0" w:afterAutospacing="0"/>
        <w:ind w:left="720"/>
        <w:divId w:val="1477181741"/>
        <w:rPr>
          <w:rFonts w:ascii="Verdana" w:eastAsia="Times New Roman" w:hAnsi="Verdana"/>
          <w:color w:val="000000"/>
          <w:lang w:val="en"/>
        </w:rPr>
      </w:pPr>
      <w:r>
        <w:rPr>
          <w:rFonts w:ascii="Verdana" w:eastAsia="Times New Roman" w:hAnsi="Verdana"/>
          <w:color w:val="000000"/>
          <w:lang w:val="en"/>
        </w:rPr>
        <w:t xml:space="preserve">OpenID Connect issuer and subject pair </w:t>
      </w:r>
    </w:p>
    <w:p w:rsidR="00385BE3" w:rsidRDefault="00385BE3">
      <w:pPr>
        <w:spacing w:before="0" w:beforeAutospacing="0" w:after="0" w:afterAutospacing="0"/>
        <w:divId w:val="1330519470"/>
        <w:rPr>
          <w:rFonts w:ascii="Verdana" w:eastAsia="Times New Roman" w:hAnsi="Verdana"/>
          <w:color w:val="000000"/>
          <w:lang w:val="en"/>
        </w:rPr>
      </w:pPr>
      <w:bookmarkStart w:id="25" w:name="RequestOpenid2Id"/>
      <w:bookmarkEnd w:id="25"/>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26" w:name="rfc.section.2"/>
      <w:bookmarkEnd w:id="26"/>
      <w:r>
        <w:rPr>
          <w:rFonts w:eastAsia="Times New Roman"/>
          <w:lang w:val="en"/>
        </w:rPr>
        <w:t>2.  Requesting the OpenID 2.0 Identifier and OpenID Connect Identifier Together</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To obtain the OpenID 2.0 Identifier, the RP sends a modified OpenID Connect Authentication Request by adding </w:t>
      </w:r>
      <w:r>
        <w:rPr>
          <w:rStyle w:val="HTMLTypewriter"/>
          <w:lang w:val="en"/>
        </w:rPr>
        <w:t>openid2</w:t>
      </w:r>
      <w:r>
        <w:rPr>
          <w:rFonts w:ascii="Verdana" w:hAnsi="Verdana"/>
          <w:color w:val="000000"/>
          <w:lang w:val="en"/>
        </w:rPr>
        <w:t xml:space="preserve"> as an additional scope value.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If PPID was used to obtain the OpenID 2.0 Identifier, </w:t>
      </w:r>
      <w:r>
        <w:rPr>
          <w:rStyle w:val="HTMLTypewriter"/>
          <w:lang w:val="en"/>
        </w:rPr>
        <w:t>openid.realm</w:t>
      </w:r>
      <w:r>
        <w:rPr>
          <w:rFonts w:ascii="Verdana" w:hAnsi="Verdana"/>
          <w:color w:val="000000"/>
          <w:lang w:val="en"/>
        </w:rPr>
        <w:t xml:space="preserve"> has to be sent to the OP with the request. For this purpose, a new authentication request parameter </w:t>
      </w:r>
      <w:r>
        <w:rPr>
          <w:rStyle w:val="HTMLTypewriter"/>
          <w:lang w:val="en"/>
        </w:rPr>
        <w:t>openid2_realm</w:t>
      </w:r>
      <w:r>
        <w:rPr>
          <w:rFonts w:ascii="Verdana" w:hAnsi="Verdana"/>
          <w:color w:val="000000"/>
          <w:lang w:val="en"/>
        </w:rPr>
        <w:t xml:space="preserve"> is defined. </w:t>
      </w:r>
    </w:p>
    <w:p w:rsidR="00385BE3" w:rsidRDefault="00385BE3">
      <w:pPr>
        <w:spacing w:before="0" w:beforeAutospacing="0" w:after="0" w:afterAutospacing="0"/>
        <w:divId w:val="958099585"/>
        <w:rPr>
          <w:rFonts w:ascii="Verdana" w:eastAsia="Times New Roman" w:hAnsi="Verdana"/>
          <w:color w:val="000000"/>
          <w:lang w:val="en"/>
        </w:rPr>
      </w:pPr>
      <w:r>
        <w:rPr>
          <w:rFonts w:ascii="Verdana" w:eastAsia="Times New Roman" w:hAnsi="Verdana"/>
          <w:color w:val="000000"/>
          <w:lang w:val="en"/>
        </w:rPr>
        <w:t>openid2_realm</w:t>
      </w:r>
    </w:p>
    <w:p w:rsidR="00385BE3" w:rsidRDefault="00385BE3">
      <w:pPr>
        <w:spacing w:before="0" w:beforeAutospacing="0" w:after="0" w:afterAutospacing="0"/>
        <w:ind w:left="720"/>
        <w:divId w:val="958099585"/>
        <w:rPr>
          <w:rFonts w:ascii="Verdana" w:eastAsia="Times New Roman" w:hAnsi="Verdana"/>
          <w:color w:val="000000"/>
          <w:lang w:val="en"/>
        </w:rPr>
      </w:pPr>
      <w:r>
        <w:rPr>
          <w:rFonts w:ascii="Verdana" w:eastAsia="Times New Roman" w:hAnsi="Verdana"/>
          <w:color w:val="000000"/>
          <w:lang w:val="en"/>
        </w:rPr>
        <w:t xml:space="preserve">OPTIONAL. The </w:t>
      </w:r>
      <w:r>
        <w:rPr>
          <w:rStyle w:val="HTMLTypewriter"/>
          <w:lang w:val="en"/>
        </w:rPr>
        <w:t>openid.realm</w:t>
      </w:r>
      <w:r>
        <w:rPr>
          <w:rFonts w:ascii="Verdana" w:eastAsia="Times New Roman" w:hAnsi="Verdana"/>
          <w:color w:val="000000"/>
          <w:lang w:val="en"/>
        </w:rPr>
        <w:t xml:space="preserve"> value as defined in Section 9.1 of </w:t>
      </w:r>
      <w:hyperlink w:anchor="OpenID.2.0" w:history="1">
        <w:r>
          <w:rPr>
            <w:rStyle w:val="Hyperlink"/>
            <w:rFonts w:ascii="Verdana" w:eastAsia="Times New Roman" w:hAnsi="Verdana"/>
            <w:u w:val="none"/>
            <w:lang w:val="en"/>
          </w:rPr>
          <w:t>OpenID 2.0</w:t>
        </w:r>
        <w:r>
          <w:rPr>
            <w:rStyle w:val="Hyperlink"/>
            <w:rFonts w:ascii="Verdana" w:eastAsia="Times New Roman" w:hAnsi="Verdana"/>
            <w:vanish/>
            <w:u w:val="none"/>
            <w:lang w:val="en"/>
          </w:rPr>
          <w:t xml:space="preserve"> (OpenID Foundation, “OpenID Authentication 2.0,” December 2007.)</w:t>
        </w:r>
      </w:hyperlink>
      <w:r>
        <w:rPr>
          <w:rFonts w:ascii="Verdana" w:eastAsia="Times New Roman" w:hAnsi="Verdana"/>
          <w:color w:val="000000"/>
          <w:lang w:val="en"/>
        </w:rPr>
        <w:t xml:space="preserve"> [OpenID.2.0]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If the authority section of Authorization Endpoint URI is different from the authority section of the OpenID 2.0 OP’s OP Endpoint URL, the client MUST issue a GET request to the OpenID 2.0 Identifier obtained through the ID Token, i.e., the value of </w:t>
      </w:r>
      <w:r>
        <w:rPr>
          <w:rStyle w:val="HTMLTypewriter"/>
          <w:lang w:val="en"/>
        </w:rPr>
        <w:t>openid2_id</w:t>
      </w:r>
      <w:r>
        <w:rPr>
          <w:rFonts w:ascii="Verdana" w:hAnsi="Verdana"/>
          <w:color w:val="000000"/>
          <w:lang w:val="en"/>
        </w:rPr>
        <w:t xml:space="preserve">, with an Accept header set to </w:t>
      </w:r>
      <w:r>
        <w:rPr>
          <w:rStyle w:val="HTMLTypewriter"/>
          <w:lang w:val="en"/>
        </w:rPr>
        <w:t>application/json</w:t>
      </w:r>
      <w:r>
        <w:rPr>
          <w:rFonts w:ascii="Verdana" w:hAnsi="Verdana"/>
          <w:color w:val="000000"/>
          <w:lang w:val="en"/>
        </w:rPr>
        <w:t xml:space="preserve"> to obtain the value of </w:t>
      </w:r>
      <w:r>
        <w:rPr>
          <w:rStyle w:val="HTMLTypewriter"/>
          <w:lang w:val="en"/>
        </w:rPr>
        <w:t>iss</w:t>
      </w:r>
      <w:r>
        <w:rPr>
          <w:rFonts w:ascii="Verdana" w:hAnsi="Verdana"/>
          <w:color w:val="000000"/>
          <w:lang w:val="en"/>
        </w:rPr>
        <w:t xml:space="preserve"> claim in it. The value of the </w:t>
      </w:r>
      <w:r>
        <w:rPr>
          <w:rStyle w:val="HTMLTypewriter"/>
          <w:lang w:val="en"/>
        </w:rPr>
        <w:t>iss</w:t>
      </w:r>
      <w:r>
        <w:rPr>
          <w:rFonts w:ascii="Verdana" w:hAnsi="Verdana"/>
          <w:color w:val="000000"/>
          <w:lang w:val="en"/>
        </w:rPr>
        <w:t xml:space="preserve"> claim obtained this way and the value of the </w:t>
      </w:r>
      <w:r>
        <w:rPr>
          <w:rStyle w:val="HTMLTypewriter"/>
          <w:lang w:val="en"/>
        </w:rPr>
        <w:t>iss</w:t>
      </w:r>
      <w:r>
        <w:rPr>
          <w:rFonts w:ascii="Verdana" w:hAnsi="Verdana"/>
          <w:color w:val="000000"/>
          <w:lang w:val="en"/>
        </w:rPr>
        <w:t xml:space="preserve"> claim in the ID Token MUST exactly match. </w:t>
      </w:r>
    </w:p>
    <w:p w:rsidR="00385BE3" w:rsidRDefault="00385BE3">
      <w:pPr>
        <w:pStyle w:val="NormalWeb"/>
        <w:divId w:val="1330519470"/>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This is similar to </w:t>
      </w:r>
      <w:commentRangeStart w:id="27"/>
      <w:r>
        <w:rPr>
          <w:rFonts w:ascii="Verdana" w:hAnsi="Verdana"/>
          <w:color w:val="000000"/>
          <w:lang w:val="en"/>
        </w:rPr>
        <w:t>YADIS</w:t>
      </w:r>
      <w:commentRangeEnd w:id="27"/>
      <w:r w:rsidR="00220207">
        <w:rPr>
          <w:rStyle w:val="CommentReference"/>
        </w:rPr>
        <w:commentReference w:id="27"/>
      </w:r>
      <w:r>
        <w:rPr>
          <w:rFonts w:ascii="Verdana" w:hAnsi="Verdana"/>
          <w:color w:val="000000"/>
          <w:lang w:val="en"/>
        </w:rPr>
        <w:t xml:space="preserve">. In case of YADIS, it is using Accept header with its value set to </w:t>
      </w:r>
      <w:r>
        <w:rPr>
          <w:rStyle w:val="HTMLTypewriter"/>
          <w:lang w:val="en"/>
        </w:rPr>
        <w:t>application/xml+xrds.</w:t>
      </w:r>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following is a non-normative example of an authentication request to request the OpenID 2.0 Identifier (with line wraps within values for display purposes only). NOTE: This example assumes that the OpenID 2.0 OP Identifier is </w:t>
      </w:r>
      <w:r>
        <w:rPr>
          <w:rStyle w:val="HTMLTypewriter"/>
          <w:lang w:val="en"/>
        </w:rPr>
        <w:t>https://openid2.example.com</w:t>
      </w:r>
      <w:r>
        <w:rPr>
          <w:rFonts w:ascii="Verdana" w:hAnsi="Verdana"/>
          <w:color w:val="000000"/>
          <w:lang w:val="en"/>
        </w:rPr>
        <w:t xml:space="preserve">. </w:t>
      </w:r>
    </w:p>
    <w:p w:rsidR="00385BE3" w:rsidRDefault="00385BE3">
      <w:pPr>
        <w:pStyle w:val="HTMLPreformatted"/>
        <w:divId w:val="565191069"/>
        <w:rPr>
          <w:lang w:val="en"/>
        </w:rPr>
      </w:pPr>
    </w:p>
    <w:p w:rsidR="00385BE3" w:rsidRDefault="00385BE3">
      <w:pPr>
        <w:pStyle w:val="HTMLPreformatted"/>
        <w:divId w:val="565191069"/>
        <w:rPr>
          <w:lang w:val="en"/>
        </w:rPr>
      </w:pPr>
      <w:r>
        <w:rPr>
          <w:lang w:val="en"/>
        </w:rPr>
        <w:t xml:space="preserve">  GET /authorize?response_type=id_token</w:t>
      </w:r>
    </w:p>
    <w:p w:rsidR="00385BE3" w:rsidRDefault="00385BE3">
      <w:pPr>
        <w:pStyle w:val="HTMLPreformatted"/>
        <w:divId w:val="565191069"/>
        <w:rPr>
          <w:lang w:val="en"/>
        </w:rPr>
      </w:pPr>
      <w:r>
        <w:rPr>
          <w:lang w:val="en"/>
        </w:rPr>
        <w:t xml:space="preserve">           &amp;scope=openid%20openid2</w:t>
      </w:r>
    </w:p>
    <w:p w:rsidR="00385BE3" w:rsidRDefault="00385BE3">
      <w:pPr>
        <w:pStyle w:val="HTMLPreformatted"/>
        <w:divId w:val="565191069"/>
        <w:rPr>
          <w:lang w:val="en"/>
        </w:rPr>
      </w:pPr>
      <w:r>
        <w:rPr>
          <w:lang w:val="en"/>
        </w:rPr>
        <w:t xml:space="preserve">           &amp;client_id=s6BhdRkqt3</w:t>
      </w:r>
    </w:p>
    <w:p w:rsidR="00385BE3" w:rsidRDefault="00385BE3">
      <w:pPr>
        <w:pStyle w:val="HTMLPreformatted"/>
        <w:divId w:val="565191069"/>
        <w:rPr>
          <w:lang w:val="en"/>
        </w:rPr>
      </w:pPr>
      <w:r>
        <w:rPr>
          <w:lang w:val="en"/>
        </w:rPr>
        <w:t xml:space="preserve">           &amp;state=af0ifjsldkj</w:t>
      </w:r>
    </w:p>
    <w:p w:rsidR="00385BE3" w:rsidRDefault="00385BE3">
      <w:pPr>
        <w:pStyle w:val="HTMLPreformatted"/>
        <w:divId w:val="565191069"/>
        <w:rPr>
          <w:lang w:val="en"/>
        </w:rPr>
      </w:pPr>
      <w:r>
        <w:rPr>
          <w:lang w:val="en"/>
        </w:rPr>
        <w:t xml:space="preserve">           &amp;nonce=n-0S6_WzA2Mj</w:t>
      </w:r>
    </w:p>
    <w:p w:rsidR="00385BE3" w:rsidRDefault="00385BE3">
      <w:pPr>
        <w:pStyle w:val="HTMLPreformatted"/>
        <w:divId w:val="565191069"/>
        <w:rPr>
          <w:lang w:val="en"/>
        </w:rPr>
      </w:pPr>
      <w:r>
        <w:rPr>
          <w:lang w:val="en"/>
        </w:rPr>
        <w:t xml:space="preserve">           &amp;openid2_realm=https%3A%2F%2Fopenid2.example.com</w:t>
      </w:r>
    </w:p>
    <w:p w:rsidR="00385BE3" w:rsidRDefault="00385BE3">
      <w:pPr>
        <w:pStyle w:val="HTMLPreformatted"/>
        <w:divId w:val="565191069"/>
        <w:rPr>
          <w:lang w:val="en"/>
        </w:rPr>
      </w:pPr>
      <w:r>
        <w:rPr>
          <w:lang w:val="en"/>
        </w:rPr>
        <w:t xml:space="preserve">           &amp;redirect_uri=https%3A%2F%2Fclient.example.org%2Fcb HTTP/1.1</w:t>
      </w:r>
    </w:p>
    <w:p w:rsidR="00385BE3" w:rsidRDefault="00385BE3">
      <w:pPr>
        <w:pStyle w:val="HTMLPreformatted"/>
        <w:divId w:val="565191069"/>
        <w:rPr>
          <w:lang w:val="en"/>
        </w:rPr>
      </w:pPr>
      <w:r>
        <w:rPr>
          <w:lang w:val="en"/>
        </w:rPr>
        <w:t xml:space="preserve">  Host: server.example.com</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End-User performs authentication and authorization at the Connect OP which then returns the authentication response: </w:t>
      </w:r>
    </w:p>
    <w:p w:rsidR="00385BE3" w:rsidRDefault="00385BE3">
      <w:pPr>
        <w:pStyle w:val="HTMLPreformatted"/>
        <w:divId w:val="530068479"/>
        <w:rPr>
          <w:lang w:val="en"/>
        </w:rPr>
      </w:pPr>
    </w:p>
    <w:p w:rsidR="00385BE3" w:rsidRDefault="00385BE3">
      <w:pPr>
        <w:pStyle w:val="HTMLPreformatted"/>
        <w:divId w:val="530068479"/>
        <w:rPr>
          <w:lang w:val="en"/>
        </w:rPr>
      </w:pPr>
      <w:r>
        <w:rPr>
          <w:lang w:val="en"/>
        </w:rPr>
        <w:t xml:space="preserve">  HTTP /1.1 200 OK</w:t>
      </w:r>
    </w:p>
    <w:p w:rsidR="00385BE3" w:rsidRDefault="00385BE3">
      <w:pPr>
        <w:pStyle w:val="HTMLPreformatted"/>
        <w:divId w:val="530068479"/>
        <w:rPr>
          <w:lang w:val="en"/>
        </w:rPr>
      </w:pPr>
      <w:r>
        <w:rPr>
          <w:lang w:val="en"/>
        </w:rPr>
        <w:t xml:space="preserve">  Location: https://client.example.com/cb#</w:t>
      </w:r>
    </w:p>
    <w:p w:rsidR="00385BE3" w:rsidRDefault="00385BE3">
      <w:pPr>
        <w:pStyle w:val="HTMLPreformatted"/>
        <w:divId w:val="530068479"/>
        <w:rPr>
          <w:lang w:val="en"/>
        </w:rPr>
      </w:pPr>
      <w:r>
        <w:rPr>
          <w:lang w:val="en"/>
        </w:rPr>
        <w:t xml:space="preserve">    id_token=eyJhbGciOiJSUzI1NiIsImtpZCI6IktleTAwMSJ9.ew0KIC</w:t>
      </w:r>
    </w:p>
    <w:p w:rsidR="00385BE3" w:rsidRDefault="00385BE3">
      <w:pPr>
        <w:pStyle w:val="HTMLPreformatted"/>
        <w:divId w:val="530068479"/>
        <w:rPr>
          <w:lang w:val="en"/>
        </w:rPr>
      </w:pPr>
      <w:r>
        <w:rPr>
          <w:lang w:val="en"/>
        </w:rPr>
        <w:t xml:space="preserve">    Jpc3MiOiAiaHR0cDovL3NlcnZlci5leGFtcGxlLmNvbSIsDQogInN1Yi</w:t>
      </w:r>
    </w:p>
    <w:p w:rsidR="00385BE3" w:rsidRDefault="00385BE3">
      <w:pPr>
        <w:pStyle w:val="HTMLPreformatted"/>
        <w:divId w:val="530068479"/>
        <w:rPr>
          <w:lang w:val="en"/>
        </w:rPr>
      </w:pPr>
      <w:r>
        <w:rPr>
          <w:lang w:val="en"/>
        </w:rPr>
        <w:t xml:space="preserve">    I6ICIyNDgyODk3NjEwMDEiLA0KICJhdWQiOiAiczZCaGRSa3F0MyIsDQ</w:t>
      </w:r>
    </w:p>
    <w:p w:rsidR="00385BE3" w:rsidRDefault="00385BE3">
      <w:pPr>
        <w:pStyle w:val="HTMLPreformatted"/>
        <w:divId w:val="530068479"/>
        <w:rPr>
          <w:lang w:val="en"/>
        </w:rPr>
      </w:pPr>
      <w:r>
        <w:rPr>
          <w:lang w:val="en"/>
        </w:rPr>
        <w:t xml:space="preserve">    ogIm5vbmNlIjogIm4tMFM2X1d6QTJNaiIsDQogImV4cCI6IDEzMTEyOD</w:t>
      </w:r>
    </w:p>
    <w:p w:rsidR="00385BE3" w:rsidRDefault="00385BE3">
      <w:pPr>
        <w:pStyle w:val="HTMLPreformatted"/>
        <w:divId w:val="530068479"/>
        <w:rPr>
          <w:lang w:val="en"/>
        </w:rPr>
      </w:pPr>
      <w:r>
        <w:rPr>
          <w:lang w:val="en"/>
        </w:rPr>
        <w:t xml:space="preserve">    E5NzAsDQogImlhdCI6IDEzMTEyODA5NzAsDQogIm9wZW5pZDJfaWQiOi</w:t>
      </w:r>
    </w:p>
    <w:p w:rsidR="00385BE3" w:rsidRDefault="00385BE3">
      <w:pPr>
        <w:pStyle w:val="HTMLPreformatted"/>
        <w:divId w:val="530068479"/>
        <w:rPr>
          <w:lang w:val="en"/>
        </w:rPr>
      </w:pPr>
      <w:r>
        <w:rPr>
          <w:lang w:val="en"/>
        </w:rPr>
        <w:t xml:space="preserve">    AiaHR0cHM6Ly9vcGVuaWQyLmV4YW1wbGUuY29tL3VzZXIzNTkzOTA4Nz</w:t>
      </w:r>
    </w:p>
    <w:p w:rsidR="00385BE3" w:rsidRDefault="00385BE3">
      <w:pPr>
        <w:pStyle w:val="HTMLPreformatted"/>
        <w:divId w:val="530068479"/>
        <w:rPr>
          <w:lang w:val="en"/>
        </w:rPr>
      </w:pPr>
      <w:r>
        <w:rPr>
          <w:lang w:val="en"/>
        </w:rPr>
        <w:t xml:space="preserve">    IxMTIiDQp9.rSo68AZGeJY15WxTtDxHrGlpJu2S7jIHsd_lBrBB20uva</w:t>
      </w:r>
    </w:p>
    <w:p w:rsidR="00385BE3" w:rsidRDefault="00385BE3">
      <w:pPr>
        <w:pStyle w:val="HTMLPreformatted"/>
        <w:divId w:val="530068479"/>
        <w:rPr>
          <w:lang w:val="en"/>
        </w:rPr>
      </w:pPr>
      <w:r>
        <w:rPr>
          <w:lang w:val="en"/>
        </w:rPr>
        <w:t xml:space="preserve">    UbbEvJyMJFuQVUeqH-b8XiyUFtHHynXxYq6P8SpMw7UX2y4BGg0Ky-5z</w:t>
      </w:r>
    </w:p>
    <w:p w:rsidR="00385BE3" w:rsidRDefault="00385BE3">
      <w:pPr>
        <w:pStyle w:val="HTMLPreformatted"/>
        <w:divId w:val="530068479"/>
        <w:rPr>
          <w:lang w:val="en"/>
        </w:rPr>
      </w:pPr>
      <w:r>
        <w:rPr>
          <w:lang w:val="en"/>
        </w:rPr>
        <w:t xml:space="preserve">    KeGJkT8-Cfkx8eLzKMVE-qsB31NhS3bZ4Wp3mHTsUCOUhbHfEeDRJaCJ</w:t>
      </w:r>
    </w:p>
    <w:p w:rsidR="00385BE3" w:rsidRDefault="00385BE3">
      <w:pPr>
        <w:pStyle w:val="HTMLPreformatted"/>
        <w:divId w:val="530068479"/>
        <w:rPr>
          <w:lang w:val="en"/>
        </w:rPr>
      </w:pPr>
      <w:r>
        <w:rPr>
          <w:lang w:val="en"/>
        </w:rPr>
        <w:t xml:space="preserve">    G3NlNEc2QLKBcmfzzdvVw98XuMySFIE0r9ekqx8h0IMvxRQgJENEDQ1q</w:t>
      </w:r>
    </w:p>
    <w:p w:rsidR="00385BE3" w:rsidRDefault="00385BE3">
      <w:pPr>
        <w:pStyle w:val="HTMLPreformatted"/>
        <w:divId w:val="530068479"/>
        <w:rPr>
          <w:lang w:val="en"/>
        </w:rPr>
      </w:pPr>
      <w:r>
        <w:rPr>
          <w:lang w:val="en"/>
        </w:rPr>
        <w:t xml:space="preserve">    70v5oR4YcEO1lcbT3a9wAA-0N27zAP0OUURXSMQaIfpmo8kDIaj7oRd8</w:t>
      </w:r>
    </w:p>
    <w:p w:rsidR="00385BE3" w:rsidRDefault="00385BE3">
      <w:pPr>
        <w:pStyle w:val="HTMLPreformatted"/>
        <w:divId w:val="530068479"/>
        <w:rPr>
          <w:lang w:val="en"/>
        </w:rPr>
      </w:pPr>
      <w:r>
        <w:rPr>
          <w:lang w:val="en"/>
        </w:rPr>
        <w:t xml:space="preserve">    36PowpRodp7VHKO0RoyhOFGFrDDA4z_mCE4Yopx-tWPZFPO8sekrz-H9</w:t>
      </w:r>
    </w:p>
    <w:p w:rsidR="00385BE3" w:rsidRDefault="00385BE3">
      <w:pPr>
        <w:pStyle w:val="HTMLPreformatted"/>
        <w:divId w:val="530068479"/>
        <w:rPr>
          <w:lang w:val="en"/>
        </w:rPr>
      </w:pPr>
      <w:r>
        <w:rPr>
          <w:lang w:val="en"/>
        </w:rPr>
        <w:t xml:space="preserve">    670UAZUOBux2CYGEw&amp;</w:t>
      </w:r>
    </w:p>
    <w:p w:rsidR="00385BE3" w:rsidRDefault="00385BE3">
      <w:pPr>
        <w:pStyle w:val="HTMLPreformatted"/>
        <w:divId w:val="530068479"/>
        <w:rPr>
          <w:lang w:val="en"/>
        </w:rPr>
      </w:pPr>
      <w:r>
        <w:rPr>
          <w:lang w:val="en"/>
        </w:rPr>
        <w:t xml:space="preserve">    state=af0ifjsldkj</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contents of the ID Token after decoding are: </w:t>
      </w:r>
    </w:p>
    <w:p w:rsidR="00385BE3" w:rsidRDefault="00385BE3">
      <w:pPr>
        <w:pStyle w:val="HTMLPreformatted"/>
        <w:divId w:val="1613973197"/>
        <w:rPr>
          <w:lang w:val="en"/>
        </w:rPr>
      </w:pPr>
    </w:p>
    <w:p w:rsidR="00385BE3" w:rsidRDefault="00385BE3">
      <w:pPr>
        <w:pStyle w:val="HTMLPreformatted"/>
        <w:divId w:val="1613973197"/>
        <w:rPr>
          <w:lang w:val="en"/>
        </w:rPr>
      </w:pPr>
      <w:r>
        <w:rPr>
          <w:lang w:val="en"/>
        </w:rPr>
        <w:t xml:space="preserve">  {</w:t>
      </w:r>
    </w:p>
    <w:p w:rsidR="00385BE3" w:rsidRDefault="00385BE3">
      <w:pPr>
        <w:pStyle w:val="HTMLPreformatted"/>
        <w:divId w:val="1613973197"/>
        <w:rPr>
          <w:lang w:val="en"/>
        </w:rPr>
      </w:pPr>
      <w:r>
        <w:rPr>
          <w:lang w:val="en"/>
        </w:rPr>
        <w:t xml:space="preserve">     "iss": "http://server.example.com",</w:t>
      </w:r>
    </w:p>
    <w:p w:rsidR="00385BE3" w:rsidRDefault="00385BE3">
      <w:pPr>
        <w:pStyle w:val="HTMLPreformatted"/>
        <w:divId w:val="1613973197"/>
        <w:rPr>
          <w:lang w:val="en"/>
        </w:rPr>
      </w:pPr>
      <w:r>
        <w:rPr>
          <w:lang w:val="en"/>
        </w:rPr>
        <w:t xml:space="preserve">     "sub": "248289761001",</w:t>
      </w:r>
    </w:p>
    <w:p w:rsidR="00385BE3" w:rsidRDefault="00385BE3">
      <w:pPr>
        <w:pStyle w:val="HTMLPreformatted"/>
        <w:divId w:val="1613973197"/>
        <w:rPr>
          <w:lang w:val="en"/>
        </w:rPr>
      </w:pPr>
      <w:r>
        <w:rPr>
          <w:lang w:val="en"/>
        </w:rPr>
        <w:t xml:space="preserve">     "aud": "s6BhdRkqt3",</w:t>
      </w:r>
    </w:p>
    <w:p w:rsidR="00385BE3" w:rsidRDefault="00385BE3">
      <w:pPr>
        <w:pStyle w:val="HTMLPreformatted"/>
        <w:divId w:val="1613973197"/>
        <w:rPr>
          <w:lang w:val="en"/>
        </w:rPr>
      </w:pPr>
      <w:r>
        <w:rPr>
          <w:lang w:val="en"/>
        </w:rPr>
        <w:t xml:space="preserve">     "nonce": "n-0S6_WzA2Mj",</w:t>
      </w:r>
    </w:p>
    <w:p w:rsidR="00385BE3" w:rsidRDefault="00385BE3">
      <w:pPr>
        <w:pStyle w:val="HTMLPreformatted"/>
        <w:divId w:val="1613973197"/>
        <w:rPr>
          <w:lang w:val="en"/>
        </w:rPr>
      </w:pPr>
      <w:r>
        <w:rPr>
          <w:lang w:val="en"/>
        </w:rPr>
        <w:t xml:space="preserve">     "exp": 1311281970,</w:t>
      </w:r>
    </w:p>
    <w:p w:rsidR="00385BE3" w:rsidRDefault="00385BE3">
      <w:pPr>
        <w:pStyle w:val="HTMLPreformatted"/>
        <w:divId w:val="1613973197"/>
        <w:rPr>
          <w:lang w:val="en"/>
        </w:rPr>
      </w:pPr>
      <w:r>
        <w:rPr>
          <w:lang w:val="en"/>
        </w:rPr>
        <w:t xml:space="preserve">     "iat": 1311280970,</w:t>
      </w:r>
    </w:p>
    <w:p w:rsidR="00385BE3" w:rsidRDefault="00385BE3">
      <w:pPr>
        <w:pStyle w:val="HTMLPreformatted"/>
        <w:divId w:val="1613973197"/>
        <w:rPr>
          <w:lang w:val="en"/>
        </w:rPr>
      </w:pPr>
      <w:r>
        <w:rPr>
          <w:lang w:val="en"/>
        </w:rPr>
        <w:t xml:space="preserve">     "openid2_id": "https://openid2.example.com/user359390872112"</w:t>
      </w:r>
    </w:p>
    <w:p w:rsidR="00385BE3" w:rsidRDefault="00385BE3">
      <w:pPr>
        <w:pStyle w:val="HTMLPreformatted"/>
        <w:divId w:val="1613973197"/>
        <w:rPr>
          <w:lang w:val="en"/>
        </w:rPr>
      </w:pPr>
      <w:r>
        <w:rPr>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To verify the issuer in the ID Token is authoritative for </w:t>
      </w:r>
      <w:r>
        <w:rPr>
          <w:rStyle w:val="HTMLTypewriter"/>
          <w:lang w:val="en"/>
        </w:rPr>
        <w:t>openid2_id</w:t>
      </w:r>
      <w:r>
        <w:rPr>
          <w:rFonts w:ascii="Verdana" w:hAnsi="Verdana"/>
          <w:color w:val="000000"/>
          <w:lang w:val="en"/>
        </w:rPr>
        <w:t xml:space="preserve">, get the issuer from the OpenID 2.0 Identifier URI. </w:t>
      </w:r>
    </w:p>
    <w:p w:rsidR="00385BE3" w:rsidRDefault="00385BE3">
      <w:pPr>
        <w:pStyle w:val="HTMLPreformatted"/>
        <w:divId w:val="1185633730"/>
        <w:rPr>
          <w:lang w:val="en"/>
        </w:rPr>
      </w:pPr>
    </w:p>
    <w:p w:rsidR="00385BE3" w:rsidRDefault="00385BE3">
      <w:pPr>
        <w:pStyle w:val="HTMLPreformatted"/>
        <w:divId w:val="1185633730"/>
        <w:rPr>
          <w:lang w:val="en"/>
        </w:rPr>
      </w:pPr>
      <w:r>
        <w:rPr>
          <w:lang w:val="en"/>
        </w:rPr>
        <w:t xml:space="preserve">   GET /user359390872112 HTTP/1.1</w:t>
      </w:r>
    </w:p>
    <w:p w:rsidR="00385BE3" w:rsidRDefault="00385BE3">
      <w:pPr>
        <w:pStyle w:val="HTMLPreformatted"/>
        <w:divId w:val="1185633730"/>
        <w:rPr>
          <w:lang w:val="en"/>
        </w:rPr>
      </w:pPr>
      <w:r>
        <w:rPr>
          <w:lang w:val="en"/>
        </w:rPr>
        <w:t xml:space="preserve">   Host: openid2.example.com</w:t>
      </w:r>
    </w:p>
    <w:p w:rsidR="00385BE3" w:rsidRDefault="00385BE3">
      <w:pPr>
        <w:pStyle w:val="HTMLPreformatted"/>
        <w:divId w:val="1185633730"/>
        <w:rPr>
          <w:lang w:val="en"/>
        </w:rPr>
      </w:pPr>
      <w:r>
        <w:rPr>
          <w:lang w:val="en"/>
        </w:rPr>
        <w:t xml:space="preserve">   Accept: application/json</w:t>
      </w:r>
    </w:p>
    <w:p w:rsidR="00385BE3" w:rsidRDefault="00385BE3">
      <w:pPr>
        <w:pStyle w:val="HTMLPreformatted"/>
        <w:divId w:val="1185633730"/>
        <w:rPr>
          <w:lang w:val="en"/>
        </w:rPr>
      </w:pPr>
    </w:p>
    <w:p w:rsidR="00385BE3" w:rsidRDefault="00385BE3">
      <w:pPr>
        <w:pStyle w:val="HTMLPreformatted"/>
        <w:divId w:val="1185633730"/>
        <w:rPr>
          <w:lang w:val="en"/>
        </w:rPr>
      </w:pPr>
      <w:r>
        <w:rPr>
          <w:lang w:val="en"/>
        </w:rPr>
        <w:t xml:space="preserve">   HTTP /1.1 200 OK</w:t>
      </w:r>
    </w:p>
    <w:p w:rsidR="00385BE3" w:rsidRDefault="00385BE3">
      <w:pPr>
        <w:pStyle w:val="HTMLPreformatted"/>
        <w:divId w:val="1185633730"/>
        <w:rPr>
          <w:lang w:val="en"/>
        </w:rPr>
      </w:pPr>
      <w:r>
        <w:rPr>
          <w:lang w:val="en"/>
        </w:rPr>
        <w:t xml:space="preserve">   Content-Type: application/json</w:t>
      </w:r>
    </w:p>
    <w:p w:rsidR="00385BE3" w:rsidRDefault="00385BE3">
      <w:pPr>
        <w:pStyle w:val="HTMLPreformatted"/>
        <w:divId w:val="1185633730"/>
        <w:rPr>
          <w:lang w:val="en"/>
        </w:rPr>
      </w:pPr>
      <w:r>
        <w:rPr>
          <w:lang w:val="en"/>
        </w:rPr>
        <w:t xml:space="preserve">   {</w:t>
      </w:r>
    </w:p>
    <w:p w:rsidR="00385BE3" w:rsidRDefault="00385BE3">
      <w:pPr>
        <w:pStyle w:val="HTMLPreformatted"/>
        <w:divId w:val="1185633730"/>
        <w:rPr>
          <w:lang w:val="en"/>
        </w:rPr>
      </w:pPr>
      <w:r>
        <w:rPr>
          <w:lang w:val="en"/>
        </w:rPr>
        <w:t xml:space="preserve">       "iss": "http://server.example.com"</w:t>
      </w:r>
    </w:p>
    <w:p w:rsidR="00385BE3" w:rsidRDefault="00385BE3">
      <w:pPr>
        <w:pStyle w:val="HTMLPreformatted"/>
        <w:divId w:val="1185633730"/>
        <w:rPr>
          <w:lang w:val="en"/>
        </w:rPr>
      </w:pPr>
      <w:r>
        <w:rPr>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Verify the value of </w:t>
      </w:r>
      <w:r>
        <w:rPr>
          <w:rStyle w:val="HTMLTypewriter"/>
          <w:lang w:val="en"/>
        </w:rPr>
        <w:t>iss</w:t>
      </w:r>
      <w:r>
        <w:rPr>
          <w:rFonts w:ascii="Verdana" w:hAnsi="Verdana"/>
          <w:color w:val="000000"/>
          <w:lang w:val="en"/>
        </w:rPr>
        <w:t xml:space="preserve"> claim of ID Token exactly matches the value of </w:t>
      </w:r>
      <w:r>
        <w:rPr>
          <w:rStyle w:val="HTMLTypewriter"/>
          <w:lang w:val="en"/>
        </w:rPr>
        <w:t>iss</w:t>
      </w:r>
      <w:r>
        <w:rPr>
          <w:rFonts w:ascii="Verdana" w:hAnsi="Verdana"/>
          <w:color w:val="000000"/>
          <w:lang w:val="en"/>
        </w:rPr>
        <w:t xml:space="preserve"> claim of this response. </w:t>
      </w:r>
    </w:p>
    <w:p w:rsidR="00385BE3" w:rsidRDefault="00385BE3">
      <w:pPr>
        <w:spacing w:before="0" w:beforeAutospacing="0" w:after="0" w:afterAutospacing="0"/>
        <w:divId w:val="1330519470"/>
        <w:rPr>
          <w:rFonts w:ascii="Verdana" w:eastAsia="Times New Roman" w:hAnsi="Verdana"/>
          <w:color w:val="000000"/>
          <w:lang w:val="en"/>
        </w:rPr>
      </w:pPr>
      <w:bookmarkStart w:id="29" w:name="VerifyRP"/>
      <w:bookmarkEnd w:id="29"/>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30" w:name="rfc.section.3"/>
      <w:bookmarkEnd w:id="30"/>
      <w:r>
        <w:rPr>
          <w:rFonts w:eastAsia="Times New Roman"/>
          <w:lang w:val="en"/>
        </w:rPr>
        <w:t>3.  Verification of the Relying Party by the OpenID Provider</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There could be an attack by a malicious RP to obtain the user’s PPID for another RP to perform identity correlation. To mitigate the risk, the OP MUST verify that the realm and RP’s Redirect URI matches as per Section 9.2 of </w:t>
      </w:r>
      <w:hyperlink w:anchor="OpenID.2.0" w:history="1">
        <w:r>
          <w:rPr>
            <w:rStyle w:val="Hyperlink"/>
            <w:rFonts w:ascii="Verdana" w:hAnsi="Verdana"/>
            <w:u w:val="none"/>
            <w:lang w:val="en"/>
          </w:rPr>
          <w:t>OpenID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w:t>
      </w:r>
    </w:p>
    <w:p w:rsidR="00385BE3" w:rsidRDefault="00385BE3">
      <w:pPr>
        <w:spacing w:before="0" w:beforeAutospacing="0" w:after="0" w:afterAutospacing="0"/>
        <w:divId w:val="1330519470"/>
        <w:rPr>
          <w:rFonts w:ascii="Verdana" w:eastAsia="Times New Roman" w:hAnsi="Verdana"/>
          <w:color w:val="000000"/>
          <w:lang w:val="en"/>
        </w:rPr>
      </w:pPr>
      <w:bookmarkStart w:id="31" w:name="ReturnOpenID2ID"/>
      <w:bookmarkEnd w:id="31"/>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32" w:name="rfc.section.4"/>
      <w:bookmarkEnd w:id="32"/>
      <w:r>
        <w:rPr>
          <w:rFonts w:eastAsia="Times New Roman"/>
          <w:lang w:val="en"/>
        </w:rPr>
        <w:t>4.  Returning the OpenID 2.0 Identifier</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If the verification of the Relying Party was successful and an associated OpenID 2.0 Identifier for the user is found, then the OP MUST include the OpenID 2.0 Identifier in the asymmetrically signed ID Token with the following claim name: </w:t>
      </w:r>
    </w:p>
    <w:p w:rsidR="00385BE3" w:rsidRDefault="00385BE3">
      <w:pPr>
        <w:spacing w:before="0" w:beforeAutospacing="0" w:after="0" w:afterAutospacing="0"/>
        <w:divId w:val="1691640625"/>
        <w:rPr>
          <w:rFonts w:ascii="Verdana" w:eastAsia="Times New Roman" w:hAnsi="Verdana"/>
          <w:color w:val="000000"/>
          <w:lang w:val="en"/>
        </w:rPr>
      </w:pPr>
      <w:r>
        <w:rPr>
          <w:rFonts w:ascii="Verdana" w:eastAsia="Times New Roman" w:hAnsi="Verdana"/>
          <w:color w:val="000000"/>
          <w:lang w:val="en"/>
        </w:rPr>
        <w:t xml:space="preserve">openid2_id </w:t>
      </w:r>
    </w:p>
    <w:p w:rsidR="00385BE3" w:rsidRDefault="00385BE3">
      <w:pPr>
        <w:spacing w:before="0" w:beforeAutospacing="0" w:after="0" w:afterAutospacing="0"/>
        <w:ind w:left="720"/>
        <w:divId w:val="1691640625"/>
        <w:rPr>
          <w:rFonts w:ascii="Verdana" w:eastAsia="Times New Roman" w:hAnsi="Verdana"/>
          <w:color w:val="000000"/>
          <w:lang w:val="en"/>
        </w:rPr>
      </w:pPr>
      <w:r>
        <w:rPr>
          <w:rFonts w:ascii="Verdana" w:eastAsia="Times New Roman" w:hAnsi="Verdana"/>
          <w:color w:val="000000"/>
          <w:lang w:val="en"/>
        </w:rPr>
        <w:t xml:space="preserve">REQUIRED. OpenID 2.0 Identifier. It MUST be represented as a JSON string.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For XRI, OpenID 2.0 Identifier MUST be created as </w:t>
      </w:r>
      <w:r>
        <w:rPr>
          <w:rStyle w:val="HTMLTypewriter"/>
          <w:lang w:val="en"/>
        </w:rPr>
        <w:t>https://xri.net/</w:t>
      </w:r>
      <w:r>
        <w:rPr>
          <w:rFonts w:ascii="Verdana" w:hAnsi="Verdana"/>
          <w:color w:val="000000"/>
          <w:lang w:val="en"/>
        </w:rPr>
        <w:t xml:space="preserve"> concatenated with the user’s verified XRI without the </w:t>
      </w:r>
      <w:r>
        <w:rPr>
          <w:rStyle w:val="HTMLTypewriter"/>
          <w:lang w:val="en"/>
        </w:rPr>
        <w:t>xri://</w:t>
      </w:r>
      <w:r>
        <w:rPr>
          <w:rFonts w:ascii="Verdana" w:hAnsi="Verdana"/>
          <w:color w:val="000000"/>
          <w:lang w:val="en"/>
        </w:rPr>
        <w:t xml:space="preserve"> scheme.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following is a non-normative example of an ID Token with an OpenID 2.0 Identifier claim (with line wraps within values for display purposes only) </w:t>
      </w:r>
    </w:p>
    <w:p w:rsidR="00385BE3" w:rsidRDefault="00385BE3">
      <w:pPr>
        <w:pStyle w:val="HTMLPreformatted"/>
        <w:divId w:val="1830444772"/>
        <w:rPr>
          <w:lang w:val="en"/>
        </w:rPr>
      </w:pPr>
      <w:r>
        <w:rPr>
          <w:lang w:val="en"/>
        </w:rPr>
        <w:t>{</w:t>
      </w:r>
    </w:p>
    <w:p w:rsidR="00385BE3" w:rsidRDefault="00385BE3">
      <w:pPr>
        <w:pStyle w:val="HTMLPreformatted"/>
        <w:divId w:val="1830444772"/>
        <w:rPr>
          <w:lang w:val="en"/>
        </w:rPr>
      </w:pPr>
      <w:r>
        <w:rPr>
          <w:lang w:val="en"/>
        </w:rPr>
        <w:t xml:space="preserve"> "iss": "http://server.example.com",</w:t>
      </w:r>
    </w:p>
    <w:p w:rsidR="00385BE3" w:rsidRDefault="00385BE3">
      <w:pPr>
        <w:pStyle w:val="HTMLPreformatted"/>
        <w:divId w:val="1830444772"/>
        <w:rPr>
          <w:lang w:val="en"/>
        </w:rPr>
      </w:pPr>
      <w:r>
        <w:rPr>
          <w:lang w:val="en"/>
        </w:rPr>
        <w:t xml:space="preserve"> "sub": "248289761001",</w:t>
      </w:r>
    </w:p>
    <w:p w:rsidR="00385BE3" w:rsidRDefault="00385BE3">
      <w:pPr>
        <w:pStyle w:val="HTMLPreformatted"/>
        <w:divId w:val="1830444772"/>
        <w:rPr>
          <w:lang w:val="en"/>
        </w:rPr>
      </w:pPr>
      <w:r>
        <w:rPr>
          <w:lang w:val="en"/>
        </w:rPr>
        <w:t xml:space="preserve"> "aud": "s6BhdRkqt3",</w:t>
      </w:r>
    </w:p>
    <w:p w:rsidR="00385BE3" w:rsidRDefault="00385BE3">
      <w:pPr>
        <w:pStyle w:val="HTMLPreformatted"/>
        <w:divId w:val="1830444772"/>
        <w:rPr>
          <w:lang w:val="en"/>
        </w:rPr>
      </w:pPr>
      <w:r>
        <w:rPr>
          <w:lang w:val="en"/>
        </w:rPr>
        <w:t xml:space="preserve"> "nonce": "n-0S6_WzA2Mj",</w:t>
      </w:r>
    </w:p>
    <w:p w:rsidR="00385BE3" w:rsidRDefault="00385BE3">
      <w:pPr>
        <w:pStyle w:val="HTMLPreformatted"/>
        <w:divId w:val="1830444772"/>
        <w:rPr>
          <w:lang w:val="en"/>
        </w:rPr>
      </w:pPr>
      <w:r>
        <w:rPr>
          <w:lang w:val="en"/>
        </w:rPr>
        <w:t xml:space="preserve"> "exp": 1311281970,</w:t>
      </w:r>
    </w:p>
    <w:p w:rsidR="00385BE3" w:rsidRDefault="00385BE3">
      <w:pPr>
        <w:pStyle w:val="HTMLPreformatted"/>
        <w:divId w:val="1830444772"/>
        <w:rPr>
          <w:lang w:val="en"/>
        </w:rPr>
      </w:pPr>
      <w:r>
        <w:rPr>
          <w:lang w:val="en"/>
        </w:rPr>
        <w:t xml:space="preserve"> "iat": 1311280970,</w:t>
      </w:r>
    </w:p>
    <w:p w:rsidR="00385BE3" w:rsidRDefault="00385BE3">
      <w:pPr>
        <w:pStyle w:val="HTMLPreformatted"/>
        <w:divId w:val="1830444772"/>
        <w:rPr>
          <w:lang w:val="en"/>
        </w:rPr>
      </w:pPr>
      <w:r>
        <w:rPr>
          <w:lang w:val="en"/>
        </w:rPr>
        <w:t xml:space="preserve"> "openid2_id": "https://openid2.example.com/user359390872112"</w:t>
      </w:r>
    </w:p>
    <w:p w:rsidR="00385BE3" w:rsidRDefault="00385BE3">
      <w:pPr>
        <w:pStyle w:val="HTMLPreformatted"/>
        <w:divId w:val="1830444772"/>
        <w:rPr>
          <w:lang w:val="en"/>
        </w:rPr>
      </w:pPr>
      <w:r>
        <w:rPr>
          <w:lang w:val="en"/>
        </w:rPr>
        <w:t>}</w:t>
      </w:r>
    </w:p>
    <w:p w:rsidR="00385BE3" w:rsidRDefault="00385BE3">
      <w:pPr>
        <w:spacing w:before="0" w:beforeAutospacing="0" w:after="0" w:afterAutospacing="0"/>
        <w:divId w:val="1330519470"/>
        <w:rPr>
          <w:rFonts w:ascii="Verdana" w:eastAsia="Times New Roman" w:hAnsi="Verdana"/>
          <w:color w:val="000000"/>
          <w:lang w:val="en"/>
        </w:rPr>
      </w:pPr>
      <w:bookmarkStart w:id="33" w:name="ErrorResponses"/>
      <w:bookmarkEnd w:id="33"/>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34" w:name="rfc.section.4.1"/>
      <w:bookmarkEnd w:id="34"/>
      <w:r>
        <w:rPr>
          <w:rFonts w:eastAsia="Times New Roman"/>
          <w:lang w:val="en"/>
        </w:rPr>
        <w:t>4.1.  Error Responses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In addition to the error conditions defined in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[OpenID.Core], the following error conditions are defined in this standard. </w:t>
      </w:r>
    </w:p>
    <w:p w:rsidR="00385BE3" w:rsidRDefault="00385BE3">
      <w:pPr>
        <w:spacing w:before="0" w:beforeAutospacing="0" w:after="0" w:afterAutospacing="0"/>
        <w:divId w:val="1330519470"/>
        <w:rPr>
          <w:rFonts w:ascii="Verdana" w:eastAsia="Times New Roman" w:hAnsi="Verdana"/>
          <w:color w:val="000000"/>
          <w:lang w:val="en"/>
        </w:rPr>
      </w:pPr>
      <w:bookmarkStart w:id="35" w:name="Openid2NotSupported"/>
      <w:bookmarkEnd w:id="35"/>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36" w:name="rfc.section.4.1.1"/>
      <w:bookmarkEnd w:id="36"/>
      <w:r>
        <w:rPr>
          <w:rFonts w:eastAsia="Times New Roman"/>
          <w:lang w:val="en"/>
        </w:rPr>
        <w:t>4.1.1.  Scope "openid2" Not Supported</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If the </w:t>
      </w:r>
      <w:r>
        <w:rPr>
          <w:rStyle w:val="HTMLTypewriter"/>
          <w:lang w:val="en"/>
        </w:rPr>
        <w:t>openid2</w:t>
      </w:r>
      <w:r>
        <w:rPr>
          <w:rFonts w:ascii="Verdana" w:hAnsi="Verdana"/>
          <w:color w:val="000000"/>
          <w:lang w:val="en"/>
        </w:rPr>
        <w:t xml:space="preserve"> scope is not supported, the error </w:t>
      </w:r>
      <w:r>
        <w:rPr>
          <w:rStyle w:val="HTMLTypewriter"/>
          <w:lang w:val="en"/>
        </w:rPr>
        <w:t>invalid_scope</w:t>
      </w:r>
      <w:r>
        <w:rPr>
          <w:rFonts w:ascii="Verdana" w:hAnsi="Verdana"/>
          <w:color w:val="000000"/>
          <w:lang w:val="en"/>
        </w:rPr>
        <w:t xml:space="preserve"> as defined in 4.1.2.1 of </w:t>
      </w:r>
      <w:hyperlink w:anchor="RFC6749" w:history="1">
        <w:r>
          <w:rPr>
            <w:rStyle w:val="Hyperlink"/>
            <w:rFonts w:ascii="Verdana" w:hAnsi="Verdana"/>
            <w:u w:val="none"/>
            <w:lang w:val="en"/>
          </w:rPr>
          <w:t>OAuth</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SHOULD be returned. </w:t>
      </w:r>
    </w:p>
    <w:p w:rsidR="00385BE3" w:rsidRDefault="00385BE3">
      <w:pPr>
        <w:spacing w:before="0" w:beforeAutospacing="0" w:after="0" w:afterAutospacing="0"/>
        <w:divId w:val="1330519470"/>
        <w:rPr>
          <w:rFonts w:ascii="Verdana" w:eastAsia="Times New Roman" w:hAnsi="Verdana"/>
          <w:color w:val="000000"/>
          <w:lang w:val="en"/>
        </w:rPr>
      </w:pPr>
      <w:bookmarkStart w:id="37" w:name="NoOpenid2.0Association"/>
      <w:bookmarkEnd w:id="37"/>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38" w:name="rfc.section.4.1.2"/>
      <w:bookmarkEnd w:id="38"/>
      <w:r>
        <w:rPr>
          <w:rFonts w:eastAsia="Times New Roman"/>
          <w:lang w:val="en"/>
        </w:rPr>
        <w:t>4.1.2.  No Associated OpenID 2.0 Identifier Found</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If a corresponding OpenID 2.0 Identifier is not found for the authenticated user, the </w:t>
      </w:r>
      <w:r>
        <w:rPr>
          <w:rStyle w:val="HTMLTypewriter"/>
          <w:lang w:val="en"/>
        </w:rPr>
        <w:t>openid2_id</w:t>
      </w:r>
      <w:r>
        <w:rPr>
          <w:rFonts w:ascii="Verdana" w:hAnsi="Verdana"/>
          <w:color w:val="000000"/>
          <w:lang w:val="en"/>
        </w:rPr>
        <w:t xml:space="preserve"> claim in the ID Token MUST have the value </w:t>
      </w:r>
      <w:r>
        <w:rPr>
          <w:rStyle w:val="HTMLTypewriter"/>
          <w:lang w:val="en"/>
        </w:rPr>
        <w:t>NOT FOUND</w:t>
      </w:r>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NOTE: Even if the </w:t>
      </w:r>
      <w:r>
        <w:rPr>
          <w:rStyle w:val="HTMLTypewriter"/>
          <w:lang w:val="en"/>
        </w:rPr>
        <w:t>openid2_id</w:t>
      </w:r>
      <w:r>
        <w:rPr>
          <w:rFonts w:ascii="Verdana" w:hAnsi="Verdana"/>
          <w:color w:val="000000"/>
          <w:lang w:val="en"/>
        </w:rPr>
        <w:t xml:space="preserve"> claim value is </w:t>
      </w:r>
      <w:r>
        <w:rPr>
          <w:rStyle w:val="HTMLTypewriter"/>
          <w:lang w:val="en"/>
        </w:rPr>
        <w:t>NOT FOUND</w:t>
      </w:r>
      <w:r>
        <w:rPr>
          <w:rFonts w:ascii="Verdana" w:hAnsi="Verdana"/>
          <w:color w:val="000000"/>
          <w:lang w:val="en"/>
        </w:rPr>
        <w:t xml:space="preserve">, the overall ID Token can still be valid. </w:t>
      </w:r>
    </w:p>
    <w:p w:rsidR="00385BE3" w:rsidRDefault="00385BE3">
      <w:pPr>
        <w:spacing w:before="0" w:beforeAutospacing="0" w:after="0" w:afterAutospacing="0"/>
        <w:divId w:val="1330519470"/>
        <w:rPr>
          <w:rFonts w:ascii="Verdana" w:eastAsia="Times New Roman" w:hAnsi="Verdana"/>
          <w:color w:val="000000"/>
          <w:lang w:val="en"/>
        </w:rPr>
      </w:pPr>
      <w:bookmarkStart w:id="39" w:name="VerifyIDToken"/>
      <w:bookmarkEnd w:id="39"/>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40" w:name="rfc.section.5"/>
      <w:bookmarkEnd w:id="40"/>
      <w:r>
        <w:rPr>
          <w:rFonts w:eastAsia="Times New Roman"/>
          <w:lang w:val="en"/>
        </w:rPr>
        <w:t>5.  Verification of the ID Token</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RP MUST verify the ID Token as specified in 3.1.3.7 of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[OpenID.Core]. </w:t>
      </w:r>
    </w:p>
    <w:p w:rsidR="00385BE3" w:rsidRDefault="00385BE3">
      <w:pPr>
        <w:spacing w:before="0" w:beforeAutospacing="0" w:after="0" w:afterAutospacing="0"/>
        <w:divId w:val="1330519470"/>
        <w:rPr>
          <w:rFonts w:ascii="Verdana" w:eastAsia="Times New Roman" w:hAnsi="Verdana"/>
          <w:color w:val="000000"/>
          <w:lang w:val="en"/>
        </w:rPr>
      </w:pPr>
      <w:bookmarkStart w:id="41" w:name="VerifyOPAuthority"/>
      <w:bookmarkEnd w:id="41"/>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42" w:name="rfc.section.6"/>
      <w:bookmarkEnd w:id="42"/>
      <w:r>
        <w:rPr>
          <w:rFonts w:eastAsia="Times New Roman"/>
          <w:lang w:val="en"/>
        </w:rPr>
        <w:t>6.  Verification that the OpenID Connect OP is Authoritative</w:t>
      </w:r>
    </w:p>
    <w:p w:rsidR="00385BE3" w:rsidRDefault="00385BE3">
      <w:pPr>
        <w:pStyle w:val="NormalWeb"/>
        <w:divId w:val="1330519470"/>
        <w:rPr>
          <w:rFonts w:ascii="Verdana" w:hAnsi="Verdana"/>
          <w:color w:val="000000"/>
          <w:lang w:val="en"/>
        </w:rPr>
      </w:pPr>
      <w:r>
        <w:rPr>
          <w:rFonts w:ascii="Verdana" w:hAnsi="Verdana"/>
          <w:color w:val="000000"/>
          <w:lang w:val="en"/>
        </w:rPr>
        <w:t xml:space="preserve">A malicious OP may try to impersonate the user by returning the OpenID 2.0 Identifier that it is not authoritative for. Therefore, verifying that the Connect OP is indeed authoritative for the OpenID 2.0 Identifier is imperative. To verify that the Connect OP is authoritative for the OpenID 2.0 Identifier, the RP MUST verify that one of the following verification rules hold: </w:t>
      </w:r>
    </w:p>
    <w:p w:rsidR="00385BE3" w:rsidRDefault="00385BE3">
      <w:pPr>
        <w:numPr>
          <w:ilvl w:val="0"/>
          <w:numId w:val="1"/>
        </w:numPr>
        <w:ind w:left="1200" w:right="480"/>
        <w:divId w:val="1330519470"/>
        <w:rPr>
          <w:rFonts w:ascii="Verdana" w:eastAsia="Times New Roman" w:hAnsi="Verdana"/>
          <w:color w:val="000000"/>
          <w:lang w:val="en"/>
        </w:rPr>
      </w:pPr>
      <w:r>
        <w:rPr>
          <w:rFonts w:ascii="Verdana" w:eastAsia="Times New Roman" w:hAnsi="Verdana"/>
          <w:color w:val="000000"/>
          <w:lang w:val="en"/>
        </w:rPr>
        <w:t xml:space="preserve">If the RP a priori knows that the authority hosted only one OpenID 2.0 OP and OpenID Connect OP each, the authority section of Authorization Endpoint URI is the same as the authority section of the OpenID 2.0 OP’s OP Endpoint URL. </w:t>
      </w:r>
    </w:p>
    <w:p w:rsidR="00385BE3" w:rsidRDefault="00385BE3">
      <w:pPr>
        <w:numPr>
          <w:ilvl w:val="0"/>
          <w:numId w:val="1"/>
        </w:numPr>
        <w:ind w:left="1200" w:right="480"/>
        <w:divId w:val="1330519470"/>
        <w:rPr>
          <w:rFonts w:ascii="Verdana" w:eastAsia="Times New Roman" w:hAnsi="Verdana"/>
          <w:color w:val="000000"/>
          <w:lang w:val="en"/>
        </w:rPr>
      </w:pPr>
      <w:r>
        <w:rPr>
          <w:rFonts w:ascii="Verdana" w:eastAsia="Times New Roman" w:hAnsi="Verdana"/>
          <w:color w:val="000000"/>
          <w:lang w:val="en"/>
        </w:rPr>
        <w:t xml:space="preserve">If they are not (or when a higher confidence is sought), RP MUST make a GET call to the obtained verified claimed ID with an Accept header set to </w:t>
      </w:r>
      <w:r>
        <w:rPr>
          <w:rStyle w:val="HTMLTypewriter"/>
          <w:lang w:val="en"/>
        </w:rPr>
        <w:t>application/json</w:t>
      </w:r>
      <w:r>
        <w:rPr>
          <w:rFonts w:ascii="Verdana" w:eastAsia="Times New Roman" w:hAnsi="Verdana"/>
          <w:color w:val="000000"/>
          <w:lang w:val="en"/>
        </w:rPr>
        <w:t xml:space="preserve">. The server SHOULD return a JSON with </w:t>
      </w:r>
      <w:r>
        <w:rPr>
          <w:rStyle w:val="HTMLTypewriter"/>
          <w:lang w:val="en"/>
        </w:rPr>
        <w:t>iss</w:t>
      </w:r>
      <w:r>
        <w:rPr>
          <w:rFonts w:ascii="Verdana" w:eastAsia="Times New Roman" w:hAnsi="Verdana"/>
          <w:color w:val="000000"/>
          <w:lang w:val="en"/>
        </w:rPr>
        <w:t xml:space="preserve"> as its top level member. The value of this member MUST exactly match the </w:t>
      </w:r>
      <w:r>
        <w:rPr>
          <w:rStyle w:val="HTMLTypewriter"/>
          <w:lang w:val="en"/>
        </w:rPr>
        <w:t>iss</w:t>
      </w:r>
      <w:r>
        <w:rPr>
          <w:rFonts w:ascii="Verdana" w:eastAsia="Times New Roman" w:hAnsi="Verdana"/>
          <w:color w:val="000000"/>
          <w:lang w:val="en"/>
        </w:rPr>
        <w:t xml:space="preserve"> in the ID Token.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If both fails, it is a failure and the RP MUST NOT accept the OpenID 2.0 Identifier. </w:t>
      </w:r>
    </w:p>
    <w:p w:rsidR="00385BE3" w:rsidRDefault="00385BE3">
      <w:pPr>
        <w:spacing w:before="0" w:beforeAutospacing="0" w:after="0" w:afterAutospacing="0"/>
        <w:divId w:val="1330519470"/>
        <w:rPr>
          <w:rFonts w:ascii="Verdana" w:eastAsia="Times New Roman" w:hAnsi="Verdana"/>
          <w:color w:val="000000"/>
          <w:lang w:val="en"/>
        </w:rPr>
      </w:pPr>
      <w:bookmarkStart w:id="43" w:name="AssociateIdentifiers"/>
      <w:bookmarkEnd w:id="43"/>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44" w:name="rfc.section.7"/>
      <w:bookmarkEnd w:id="44"/>
      <w:r>
        <w:rPr>
          <w:rFonts w:eastAsia="Times New Roman"/>
          <w:lang w:val="en"/>
        </w:rPr>
        <w:t>7.  Associating the Existing OpenID 2.0 Account with the OpenID Connect Identifier</w:t>
      </w:r>
    </w:p>
    <w:p w:rsidR="00385BE3" w:rsidRDefault="00385BE3">
      <w:pPr>
        <w:pStyle w:val="NormalWeb"/>
        <w:divId w:val="1330519470"/>
        <w:rPr>
          <w:rFonts w:ascii="Verdana" w:hAnsi="Verdana"/>
          <w:color w:val="000000"/>
          <w:lang w:val="en"/>
        </w:rPr>
      </w:pPr>
      <w:r>
        <w:rPr>
          <w:rFonts w:ascii="Verdana" w:hAnsi="Verdana"/>
          <w:color w:val="000000"/>
          <w:lang w:val="en"/>
        </w:rPr>
        <w:t xml:space="preserve">As the association between OpenID Connect Identifier and OpenID 2.0 Identifier has been verified, the RP SHOULD associate the existing OpenID 2.0 account with the OpenID Connect account. </w:t>
      </w:r>
    </w:p>
    <w:p w:rsidR="00385BE3" w:rsidRDefault="00385BE3">
      <w:pPr>
        <w:pStyle w:val="NormalWeb"/>
        <w:divId w:val="1330519470"/>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At some point in the future, the OpenID Connect server may drop the support for </w:t>
      </w:r>
      <w:r>
        <w:rPr>
          <w:rStyle w:val="HTMLTypewriter"/>
          <w:lang w:val="en"/>
        </w:rPr>
        <w:t>openid2</w:t>
      </w:r>
      <w:r>
        <w:rPr>
          <w:rFonts w:ascii="Verdana" w:hAnsi="Verdana"/>
          <w:color w:val="000000"/>
          <w:lang w:val="en"/>
        </w:rPr>
        <w:t xml:space="preserve"> scope. In this case, the OP will return the </w:t>
      </w:r>
      <w:r>
        <w:rPr>
          <w:rStyle w:val="HTMLTypewriter"/>
          <w:lang w:val="en"/>
        </w:rPr>
        <w:t>invalid_scope</w:t>
      </w:r>
      <w:r>
        <w:rPr>
          <w:rFonts w:ascii="Verdana" w:hAnsi="Verdana"/>
          <w:color w:val="000000"/>
          <w:lang w:val="en"/>
        </w:rPr>
        <w:t xml:space="preserve"> in the error as defined in </w:t>
      </w:r>
      <w:hyperlink w:anchor="ErrorResponses" w:history="1">
        <w:r>
          <w:rPr>
            <w:rStyle w:val="Hyperlink"/>
            <w:rFonts w:ascii="Verdana" w:hAnsi="Verdana"/>
            <w:u w:val="none"/>
            <w:lang w:val="en"/>
          </w:rPr>
          <w:t>Section 4.1</w:t>
        </w:r>
        <w:r>
          <w:rPr>
            <w:rStyle w:val="Hyperlink"/>
            <w:rFonts w:ascii="Verdana" w:hAnsi="Verdana"/>
            <w:vanish/>
            <w:u w:val="none"/>
            <w:lang w:val="en"/>
          </w:rPr>
          <w:t xml:space="preserve"> (Error Responses)</w:t>
        </w:r>
      </w:hyperlink>
      <w:r>
        <w:rPr>
          <w:rFonts w:ascii="Verdana" w:hAnsi="Verdana"/>
          <w:color w:val="000000"/>
          <w:lang w:val="en"/>
        </w:rPr>
        <w:t xml:space="preserve">. </w:t>
      </w:r>
    </w:p>
    <w:p w:rsidR="00385BE3" w:rsidRDefault="00385BE3">
      <w:pPr>
        <w:spacing w:before="0" w:beforeAutospacing="0" w:after="0" w:afterAutospacing="0"/>
        <w:divId w:val="1330519470"/>
        <w:rPr>
          <w:rFonts w:ascii="Verdana" w:eastAsia="Times New Roman" w:hAnsi="Verdana"/>
          <w:color w:val="000000"/>
          <w:lang w:val="en"/>
        </w:rPr>
      </w:pPr>
      <w:bookmarkStart w:id="45" w:name="ImplementationConsiderations"/>
      <w:bookmarkEnd w:id="45"/>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46" w:name="rfc.section.8"/>
      <w:bookmarkEnd w:id="46"/>
      <w:r>
        <w:rPr>
          <w:rFonts w:eastAsia="Times New Roman"/>
          <w:lang w:val="en"/>
        </w:rPr>
        <w:t>8.  Implementation Considerations</w:t>
      </w:r>
    </w:p>
    <w:p w:rsidR="00385BE3" w:rsidRDefault="00385BE3">
      <w:pPr>
        <w:spacing w:before="0" w:beforeAutospacing="0" w:after="0" w:afterAutospacing="0"/>
        <w:divId w:val="1330519470"/>
        <w:rPr>
          <w:rFonts w:ascii="Verdana" w:eastAsia="Times New Roman" w:hAnsi="Verdana"/>
          <w:color w:val="000000"/>
          <w:lang w:val="en"/>
        </w:rPr>
      </w:pPr>
      <w:bookmarkStart w:id="47" w:name="AfterEOL"/>
      <w:bookmarkEnd w:id="47"/>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48" w:name="rfc.section.8.1"/>
      <w:bookmarkEnd w:id="48"/>
      <w:r>
        <w:rPr>
          <w:rFonts w:eastAsia="Times New Roman"/>
          <w:lang w:val="en"/>
        </w:rPr>
        <w:t>8.1.  After End-Of-Life of the OpenID 2.0 OP</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This standard allows the RP to verify the authenticity of the OpenID 2.0 Identifier through ID Token even after the OpenID 2.0 OP is taken down. To enable this, the OP MUST publish the public keys that were used to sign the ID Token with </w:t>
      </w:r>
      <w:r>
        <w:rPr>
          <w:rStyle w:val="HTMLTypewriter"/>
          <w:lang w:val="en"/>
        </w:rPr>
        <w:t>openid2_id</w:t>
      </w:r>
      <w:r>
        <w:rPr>
          <w:rFonts w:ascii="Verdana" w:hAnsi="Verdana"/>
          <w:color w:val="000000"/>
          <w:lang w:val="en"/>
        </w:rPr>
        <w:t xml:space="preserve"> claim at the URI that this OpenID 2.0 Identifier points to.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NOTE: The OpenID 2.0 Identifiers can be mapped to a static file containing the keys, so maintaining such can require minimal overhead compared to maintaining the full OpenID 2.0 OP. </w:t>
      </w:r>
    </w:p>
    <w:p w:rsidR="00385BE3" w:rsidRDefault="00385BE3">
      <w:pPr>
        <w:spacing w:before="0" w:beforeAutospacing="0" w:after="0" w:afterAutospacing="0"/>
        <w:divId w:val="1330519470"/>
        <w:rPr>
          <w:rFonts w:ascii="Verdana" w:eastAsia="Times New Roman" w:hAnsi="Verdana"/>
          <w:color w:val="000000"/>
          <w:lang w:val="en"/>
        </w:rPr>
      </w:pPr>
      <w:bookmarkStart w:id="49" w:name="PrivacyConsiderations"/>
      <w:bookmarkEnd w:id="49"/>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50" w:name="rfc.section.9"/>
      <w:bookmarkEnd w:id="50"/>
      <w:r>
        <w:rPr>
          <w:rFonts w:eastAsia="Times New Roman"/>
          <w:lang w:val="en"/>
        </w:rPr>
        <w:t>9.  Privacy Considerations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This section considers the Privacy Specific Threats described in Section 5.2 of </w:t>
      </w:r>
      <w:commentRangeStart w:id="51"/>
      <w:r>
        <w:rPr>
          <w:rFonts w:ascii="Verdana" w:hAnsi="Verdana"/>
          <w:color w:val="000000"/>
          <w:lang w:val="en"/>
        </w:rPr>
        <w:fldChar w:fldCharType="begin"/>
      </w:r>
      <w:r>
        <w:rPr>
          <w:rFonts w:ascii="Verdana" w:hAnsi="Verdana"/>
          <w:color w:val="000000"/>
          <w:lang w:val="en"/>
        </w:rPr>
        <w:instrText xml:space="preserve"> HYPERLINK "" \l "RFC6973" </w:instrText>
      </w:r>
      <w:r>
        <w:rPr>
          <w:rFonts w:ascii="Verdana" w:hAnsi="Verdana"/>
          <w:color w:val="000000"/>
          <w:lang w:val="en"/>
        </w:rPr>
        <w:fldChar w:fldCharType="separate"/>
      </w:r>
      <w:r>
        <w:rPr>
          <w:rStyle w:val="Hyperlink"/>
          <w:rFonts w:ascii="Verdana" w:hAnsi="Verdana"/>
          <w:u w:val="none"/>
          <w:lang w:val="en"/>
        </w:rPr>
        <w:t>RFC</w:t>
      </w:r>
      <w:ins w:id="52" w:author="Mike Jones" w:date="2014-08-18T15:08:00Z">
        <w:r w:rsidR="005D492F">
          <w:rPr>
            <w:rStyle w:val="Hyperlink"/>
            <w:rFonts w:ascii="Verdana" w:hAnsi="Verdana"/>
            <w:u w:val="none"/>
            <w:lang w:val="en"/>
          </w:rPr>
          <w:t xml:space="preserve"> </w:t>
        </w:r>
      </w:ins>
      <w:r>
        <w:rPr>
          <w:rStyle w:val="Hyperlink"/>
          <w:rFonts w:ascii="Verdana" w:hAnsi="Verdana"/>
          <w:u w:val="none"/>
          <w:lang w:val="en"/>
        </w:rPr>
        <w:t>6973</w:t>
      </w:r>
      <w:r>
        <w:rPr>
          <w:rStyle w:val="Hyperlink"/>
          <w:rFonts w:ascii="Verdana" w:hAnsi="Verdana"/>
          <w:vanish/>
          <w:u w:val="none"/>
          <w:lang w:val="en"/>
        </w:rPr>
        <w:t xml:space="preserve"> (Cooper, A., Tschofenig, H., Aboba, B., Peterson, J., Morris, J., Hansen, M., and R. Smith, “Privacy Considerations for Internet Protocols,” July 2013.)</w:t>
      </w:r>
      <w:r>
        <w:rPr>
          <w:rFonts w:ascii="Verdana" w:hAnsi="Verdana"/>
          <w:color w:val="000000"/>
          <w:lang w:val="en"/>
        </w:rPr>
        <w:fldChar w:fldCharType="end"/>
      </w:r>
      <w:commentRangeEnd w:id="51"/>
      <w:r w:rsidR="005D492F">
        <w:rPr>
          <w:rStyle w:val="CommentReference"/>
        </w:rPr>
        <w:commentReference w:id="51"/>
      </w:r>
      <w:r>
        <w:rPr>
          <w:rFonts w:ascii="Verdana" w:hAnsi="Verdana"/>
          <w:color w:val="000000"/>
          <w:lang w:val="en"/>
        </w:rPr>
        <w:t xml:space="preserve"> [RFC6973]. </w:t>
      </w:r>
    </w:p>
    <w:p w:rsidR="00385BE3" w:rsidRDefault="00385BE3">
      <w:pPr>
        <w:spacing w:before="0" w:beforeAutospacing="0" w:after="0" w:afterAutospacing="0"/>
        <w:divId w:val="1330519470"/>
        <w:rPr>
          <w:rFonts w:ascii="Verdana" w:eastAsia="Times New Roman" w:hAnsi="Verdana"/>
          <w:color w:val="000000"/>
          <w:lang w:val="en"/>
        </w:rPr>
      </w:pPr>
      <w:bookmarkStart w:id="53" w:name="Correlation"/>
      <w:bookmarkEnd w:id="53"/>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54" w:name="rfc.section.9.1"/>
      <w:bookmarkEnd w:id="54"/>
      <w:r>
        <w:rPr>
          <w:rFonts w:eastAsia="Times New Roman"/>
          <w:lang w:val="en"/>
        </w:rPr>
        <w:t>9.1.  Correlation</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This standard essentially is a correlation specification. It correlates the OpenID Connect identifier with OpenID 2.0 Identifier. In the usual case where the user has only one account and the Connect and OpenID 2.0 OPs look similar, then the user probably would be expecting that those identifiers to be correlated silently. However, if the OPs looks very different, then some users may prefer not to be correlated. As such, the OP SHOULD make sure that to ask the user if the user wants to correlate.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When multiple accounts are available for the user, then the OP MUST make sure that the user picks the intended identity. </w:t>
      </w:r>
    </w:p>
    <w:p w:rsidR="00385BE3" w:rsidRDefault="00385BE3">
      <w:pPr>
        <w:spacing w:before="0" w:beforeAutospacing="0" w:after="0" w:afterAutospacing="0"/>
        <w:divId w:val="1330519470"/>
        <w:rPr>
          <w:rFonts w:ascii="Verdana" w:eastAsia="Times New Roman" w:hAnsi="Verdana"/>
          <w:color w:val="000000"/>
          <w:lang w:val="en"/>
        </w:rPr>
      </w:pPr>
      <w:bookmarkStart w:id="55" w:name="IdByOthers"/>
      <w:bookmarkEnd w:id="55"/>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56" w:name="rfc.section.9.2"/>
      <w:bookmarkEnd w:id="56"/>
      <w:r>
        <w:rPr>
          <w:rFonts w:eastAsia="Times New Roman"/>
          <w:lang w:val="en"/>
        </w:rPr>
        <w:t>9.2.  Identification by Other Parties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Since the channel is encrypted, this risk is low. If the channel was vulnerable, then user identifiers and other attributes will be exposed and thus allows the attacker to identify the user. To avoid it, the parties can employ ID Token encryption as well. </w:t>
      </w:r>
    </w:p>
    <w:p w:rsidR="00385BE3" w:rsidRDefault="00385BE3">
      <w:pPr>
        <w:spacing w:before="0" w:beforeAutospacing="0" w:after="0" w:afterAutospacing="0"/>
        <w:divId w:val="1330519470"/>
        <w:rPr>
          <w:rFonts w:ascii="Verdana" w:eastAsia="Times New Roman" w:hAnsi="Verdana"/>
          <w:color w:val="000000"/>
          <w:lang w:val="en"/>
        </w:rPr>
      </w:pPr>
      <w:bookmarkStart w:id="57" w:name="SecondaryUse"/>
      <w:bookmarkEnd w:id="57"/>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58" w:name="rfc.section.9.3"/>
      <w:bookmarkEnd w:id="58"/>
      <w:r>
        <w:rPr>
          <w:rFonts w:eastAsia="Times New Roman"/>
          <w:lang w:val="en"/>
        </w:rPr>
        <w:t>9.3.  Secondary Use</w:t>
      </w:r>
    </w:p>
    <w:p w:rsidR="00385BE3" w:rsidRDefault="00385BE3">
      <w:pPr>
        <w:pStyle w:val="NormalWeb"/>
        <w:divId w:val="1330519470"/>
        <w:rPr>
          <w:rFonts w:ascii="Verdana" w:hAnsi="Verdana"/>
          <w:color w:val="000000"/>
          <w:lang w:val="en"/>
        </w:rPr>
      </w:pPr>
      <w:r>
        <w:rPr>
          <w:rFonts w:ascii="Verdana" w:hAnsi="Verdana"/>
          <w:color w:val="000000"/>
          <w:lang w:val="en"/>
        </w:rPr>
        <w:t xml:space="preserve">While there is no technical control in this standard as to the secondary use is concerned, RP is strongly advised to announce its policy against secondary use in its privacy policy. Secondary use usually is associated with privacy impact, so its legitimacy should be carefully evaluated. </w:t>
      </w:r>
    </w:p>
    <w:p w:rsidR="00385BE3" w:rsidRDefault="00385BE3">
      <w:pPr>
        <w:spacing w:before="0" w:beforeAutospacing="0" w:after="0" w:afterAutospacing="0"/>
        <w:divId w:val="1330519470"/>
        <w:rPr>
          <w:rFonts w:ascii="Verdana" w:eastAsia="Times New Roman" w:hAnsi="Verdana"/>
          <w:color w:val="000000"/>
          <w:lang w:val="en"/>
        </w:rPr>
      </w:pPr>
      <w:bookmarkStart w:id="59" w:name="Disclosure"/>
      <w:bookmarkEnd w:id="59"/>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60" w:name="rfc.section.9.4"/>
      <w:bookmarkEnd w:id="60"/>
      <w:r>
        <w:rPr>
          <w:rFonts w:eastAsia="Times New Roman"/>
          <w:lang w:val="en"/>
        </w:rPr>
        <w:t>9.4.  Disclosure</w:t>
      </w:r>
    </w:p>
    <w:p w:rsidR="00385BE3" w:rsidRDefault="00385BE3">
      <w:pPr>
        <w:pStyle w:val="NormalWeb"/>
        <w:divId w:val="1330519470"/>
        <w:rPr>
          <w:rFonts w:ascii="Verdana" w:hAnsi="Verdana"/>
          <w:color w:val="000000"/>
          <w:lang w:val="en"/>
        </w:rPr>
      </w:pPr>
      <w:r>
        <w:rPr>
          <w:rFonts w:ascii="Verdana" w:hAnsi="Verdana"/>
          <w:color w:val="000000"/>
          <w:lang w:val="en"/>
        </w:rPr>
        <w:t xml:space="preserve">Since the channel is encrypted, this risk is low. If the channel was vulnerable, then user identifiers and other attributes will be exposed and thus allows the attacker to identify the user. To avoid it, the parties can employ ID Token encryption as well. </w:t>
      </w:r>
    </w:p>
    <w:p w:rsidR="00385BE3" w:rsidRDefault="00385BE3">
      <w:pPr>
        <w:spacing w:before="0" w:beforeAutospacing="0" w:after="0" w:afterAutospacing="0"/>
        <w:divId w:val="1330519470"/>
        <w:rPr>
          <w:rFonts w:ascii="Verdana" w:eastAsia="Times New Roman" w:hAnsi="Verdana"/>
          <w:color w:val="000000"/>
          <w:lang w:val="en"/>
        </w:rPr>
      </w:pPr>
      <w:bookmarkStart w:id="61" w:name="Exclusion"/>
      <w:bookmarkEnd w:id="61"/>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62" w:name="rfc.section.9.5"/>
      <w:bookmarkEnd w:id="62"/>
      <w:r>
        <w:rPr>
          <w:rFonts w:eastAsia="Times New Roman"/>
          <w:lang w:val="en"/>
        </w:rPr>
        <w:t>9.5.  Exclusion</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To avoid Exclusion in this case, make sure to ask the user if he wants the identifiers to be correlated. </w:t>
      </w:r>
    </w:p>
    <w:p w:rsidR="00385BE3" w:rsidRDefault="00385BE3">
      <w:pPr>
        <w:spacing w:before="0" w:beforeAutospacing="0" w:after="0" w:afterAutospacing="0"/>
        <w:divId w:val="1330519470"/>
        <w:rPr>
          <w:rFonts w:ascii="Verdana" w:eastAsia="Times New Roman" w:hAnsi="Verdana"/>
          <w:color w:val="000000"/>
          <w:lang w:val="en"/>
        </w:rPr>
      </w:pPr>
      <w:bookmarkStart w:id="63" w:name="Security"/>
      <w:bookmarkEnd w:id="63"/>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64" w:name="rfc.section.10"/>
      <w:bookmarkEnd w:id="64"/>
      <w:r>
        <w:rPr>
          <w:rFonts w:eastAsia="Times New Roman"/>
          <w:lang w:val="en"/>
        </w:rPr>
        <w:t>10.  Security Considerations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In addition to correctly implementing the usual OpenID Connect security measures, the RP MUST carefully follow and correctly implementing </w:t>
      </w:r>
      <w:hyperlink w:anchor="VerifyOPAuthority" w:history="1">
        <w:r>
          <w:rPr>
            <w:rStyle w:val="Hyperlink"/>
            <w:rFonts w:ascii="Verdana" w:hAnsi="Verdana"/>
            <w:u w:val="none"/>
            <w:lang w:val="en"/>
          </w:rPr>
          <w:t>Section 6</w:t>
        </w:r>
        <w:r>
          <w:rPr>
            <w:rStyle w:val="Hyperlink"/>
            <w:rFonts w:ascii="Verdana" w:hAnsi="Verdana"/>
            <w:vanish/>
            <w:u w:val="none"/>
            <w:lang w:val="en"/>
          </w:rPr>
          <w:t xml:space="preserve"> (Verification that the OpenID Connect OP is Authoritative)</w:t>
        </w:r>
      </w:hyperlink>
      <w:r>
        <w:rPr>
          <w:rFonts w:ascii="Verdana" w:hAnsi="Verdana"/>
          <w:color w:val="000000"/>
          <w:lang w:val="en"/>
        </w:rPr>
        <w:t xml:space="preserve">. If in doubt, skipping step 1 and just doing step 2 is safer. </w:t>
      </w:r>
    </w:p>
    <w:p w:rsidR="00385BE3" w:rsidRDefault="00385BE3">
      <w:pPr>
        <w:spacing w:before="0" w:beforeAutospacing="0" w:after="0" w:afterAutospacing="0"/>
        <w:divId w:val="1330519470"/>
        <w:rPr>
          <w:rFonts w:ascii="Verdana" w:eastAsia="Times New Roman" w:hAnsi="Verdana"/>
          <w:color w:val="000000"/>
          <w:lang w:val="en"/>
        </w:rPr>
      </w:pPr>
      <w:bookmarkStart w:id="65" w:name="rfc.references"/>
      <w:bookmarkEnd w:id="65"/>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66" w:name="rfc.section.11"/>
      <w:bookmarkEnd w:id="66"/>
      <w:r>
        <w:rPr>
          <w:rFonts w:eastAsia="Times New Roman"/>
          <w:lang w:val="en"/>
        </w:rPr>
        <w:t>11.  References</w:t>
      </w:r>
    </w:p>
    <w:p w:rsidR="00385BE3" w:rsidRDefault="00385BE3">
      <w:pPr>
        <w:spacing w:before="0" w:beforeAutospacing="0" w:after="0" w:afterAutospacing="0"/>
        <w:divId w:val="1330519470"/>
        <w:rPr>
          <w:rFonts w:ascii="Verdana" w:eastAsia="Times New Roman" w:hAnsi="Verdana"/>
          <w:color w:val="000000"/>
          <w:lang w:val="en"/>
        </w:rPr>
      </w:pPr>
      <w:bookmarkStart w:id="67" w:name="rfc.references1"/>
      <w:bookmarkEnd w:id="67"/>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740"/>
        <w:gridCol w:w="7616"/>
      </w:tblGrid>
      <w:tr w:rsidR="00385BE3">
        <w:trPr>
          <w:divId w:val="1330519470"/>
          <w:tblCellSpacing w:w="15" w:type="dxa"/>
        </w:trPr>
        <w:tc>
          <w:tcPr>
            <w:tcW w:w="0" w:type="auto"/>
            <w:hideMark/>
          </w:tcPr>
          <w:p w:rsidR="00385BE3" w:rsidRDefault="00385BE3">
            <w:pPr>
              <w:spacing w:before="0" w:beforeAutospacing="0" w:after="0" w:afterAutospacing="0"/>
              <w:rPr>
                <w:rFonts w:ascii="Verdana" w:eastAsia="Times New Roman" w:hAnsi="Verdana"/>
                <w:color w:val="000000"/>
                <w:sz w:val="20"/>
                <w:szCs w:val="20"/>
              </w:rPr>
            </w:pPr>
            <w:bookmarkStart w:id="68" w:name="OpenID.2.0"/>
            <w:r>
              <w:rPr>
                <w:rFonts w:ascii="Verdana" w:eastAsia="Times New Roman" w:hAnsi="Verdana"/>
                <w:b/>
                <w:bCs/>
                <w:color w:val="000000"/>
                <w:sz w:val="20"/>
                <w:szCs w:val="20"/>
              </w:rPr>
              <w:t>[OpenID.2.0]</w:t>
            </w:r>
            <w:bookmarkEnd w:id="68"/>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7"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85BE3">
        <w:trPr>
          <w:divId w:val="1330519470"/>
          <w:tblCellSpacing w:w="15" w:type="dxa"/>
        </w:trPr>
        <w:tc>
          <w:tcPr>
            <w:tcW w:w="0" w:type="auto"/>
            <w:hideMark/>
          </w:tcPr>
          <w:p w:rsidR="00385BE3" w:rsidRDefault="00385BE3">
            <w:pPr>
              <w:spacing w:before="0" w:beforeAutospacing="0" w:after="0" w:afterAutospacing="0"/>
              <w:rPr>
                <w:rFonts w:ascii="Verdana" w:eastAsia="Times New Roman" w:hAnsi="Verdana"/>
                <w:color w:val="000000"/>
                <w:sz w:val="20"/>
                <w:szCs w:val="20"/>
              </w:rPr>
            </w:pPr>
            <w:bookmarkStart w:id="69" w:name="OpenID.Core"/>
            <w:r>
              <w:rPr>
                <w:rFonts w:ascii="Verdana" w:eastAsia="Times New Roman" w:hAnsi="Verdana"/>
                <w:b/>
                <w:bCs/>
                <w:color w:val="000000"/>
                <w:sz w:val="20"/>
                <w:szCs w:val="20"/>
              </w:rPr>
              <w:t>[OpenID.Core]</w:t>
            </w:r>
            <w:bookmarkEnd w:id="69"/>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February 2014.</w:t>
            </w:r>
          </w:p>
        </w:tc>
      </w:tr>
      <w:tr w:rsidR="00385BE3">
        <w:trPr>
          <w:divId w:val="1330519470"/>
          <w:tblCellSpacing w:w="15" w:type="dxa"/>
        </w:trPr>
        <w:tc>
          <w:tcPr>
            <w:tcW w:w="0" w:type="auto"/>
            <w:hideMark/>
          </w:tcPr>
          <w:p w:rsidR="00385BE3" w:rsidRDefault="00385BE3">
            <w:pPr>
              <w:spacing w:before="0" w:beforeAutospacing="0" w:after="0" w:afterAutospacing="0"/>
              <w:rPr>
                <w:rFonts w:ascii="Verdana" w:eastAsia="Times New Roman" w:hAnsi="Verdana"/>
                <w:color w:val="000000"/>
                <w:sz w:val="20"/>
                <w:szCs w:val="20"/>
              </w:rPr>
            </w:pPr>
            <w:bookmarkStart w:id="70" w:name="RFC2119"/>
            <w:r>
              <w:rPr>
                <w:rFonts w:ascii="Verdana" w:eastAsia="Times New Roman" w:hAnsi="Verdana"/>
                <w:b/>
                <w:bCs/>
                <w:color w:val="000000"/>
                <w:sz w:val="20"/>
                <w:szCs w:val="20"/>
              </w:rPr>
              <w:t>[RFC2119]</w:t>
            </w:r>
            <w:bookmarkEnd w:id="70"/>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10"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1"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1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385BE3">
        <w:trPr>
          <w:divId w:val="1330519470"/>
          <w:tblCellSpacing w:w="15" w:type="dxa"/>
        </w:trPr>
        <w:tc>
          <w:tcPr>
            <w:tcW w:w="0" w:type="auto"/>
            <w:hideMark/>
          </w:tcPr>
          <w:p w:rsidR="00385BE3" w:rsidRDefault="00385BE3">
            <w:pPr>
              <w:spacing w:before="0" w:beforeAutospacing="0" w:after="0" w:afterAutospacing="0"/>
              <w:rPr>
                <w:rFonts w:ascii="Verdana" w:eastAsia="Times New Roman" w:hAnsi="Verdana"/>
                <w:color w:val="000000"/>
                <w:sz w:val="20"/>
                <w:szCs w:val="20"/>
              </w:rPr>
            </w:pPr>
            <w:bookmarkStart w:id="71" w:name="RFC6749"/>
            <w:r>
              <w:rPr>
                <w:rFonts w:ascii="Verdana" w:eastAsia="Times New Roman" w:hAnsi="Verdana"/>
                <w:b/>
                <w:bCs/>
                <w:color w:val="000000"/>
                <w:sz w:val="20"/>
                <w:szCs w:val="20"/>
              </w:rPr>
              <w:t>[RFC6749]</w:t>
            </w:r>
            <w:bookmarkEnd w:id="71"/>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15"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1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385BE3" w:rsidRDefault="00385BE3">
      <w:pPr>
        <w:spacing w:before="0" w:beforeAutospacing="0" w:after="0" w:afterAutospacing="0"/>
        <w:divId w:val="1330519470"/>
        <w:rPr>
          <w:rFonts w:ascii="Verdana" w:eastAsia="Times New Roman" w:hAnsi="Verdana"/>
          <w:color w:val="000000"/>
          <w:lang w:val="en"/>
        </w:rPr>
      </w:pPr>
      <w:bookmarkStart w:id="72" w:name="rfc.references2"/>
      <w:bookmarkEnd w:id="72"/>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385BE3">
        <w:trPr>
          <w:divId w:val="1330519470"/>
          <w:tblCellSpacing w:w="15" w:type="dxa"/>
        </w:trPr>
        <w:tc>
          <w:tcPr>
            <w:tcW w:w="0" w:type="auto"/>
            <w:hideMark/>
          </w:tcPr>
          <w:p w:rsidR="00385BE3" w:rsidRDefault="00385BE3">
            <w:pPr>
              <w:spacing w:before="0" w:beforeAutospacing="0" w:after="0" w:afterAutospacing="0"/>
              <w:rPr>
                <w:rFonts w:ascii="Verdana" w:eastAsia="Times New Roman" w:hAnsi="Verdana"/>
                <w:color w:val="000000"/>
                <w:sz w:val="20"/>
                <w:szCs w:val="20"/>
              </w:rPr>
            </w:pPr>
            <w:bookmarkStart w:id="73" w:name="RFC6973"/>
            <w:r>
              <w:rPr>
                <w:rFonts w:ascii="Verdana" w:eastAsia="Times New Roman" w:hAnsi="Verdana"/>
                <w:b/>
                <w:bCs/>
                <w:color w:val="000000"/>
                <w:sz w:val="20"/>
                <w:szCs w:val="20"/>
              </w:rPr>
              <w:t>[RFC6973]</w:t>
            </w:r>
            <w:bookmarkEnd w:id="73"/>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Cooper, A., Tschofenig, H., Aboba, B., Peterson, J., Morris, J., Hansen, M., and R. Smith, “</w:t>
            </w:r>
            <w:hyperlink r:id="rId17" w:history="1">
              <w:r>
                <w:rPr>
                  <w:rStyle w:val="Hyperlink"/>
                  <w:rFonts w:ascii="Verdana" w:eastAsia="Times New Roman" w:hAnsi="Verdana"/>
                  <w:sz w:val="20"/>
                  <w:szCs w:val="20"/>
                </w:rPr>
                <w:t>Privacy Considerations for Internet Protocols</w:t>
              </w:r>
            </w:hyperlink>
            <w:r>
              <w:rPr>
                <w:rFonts w:ascii="Verdana" w:eastAsia="Times New Roman" w:hAnsi="Verdana"/>
                <w:color w:val="000000"/>
                <w:sz w:val="20"/>
                <w:szCs w:val="20"/>
              </w:rPr>
              <w:t>,” RFC 6973, July 2013 (</w:t>
            </w:r>
            <w:hyperlink r:id="rId1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rsidR="00385BE3" w:rsidRDefault="00385BE3">
      <w:pPr>
        <w:spacing w:before="0" w:beforeAutospacing="0" w:after="0" w:afterAutospacing="0"/>
        <w:divId w:val="1330519470"/>
        <w:rPr>
          <w:rFonts w:ascii="Verdana" w:eastAsia="Times New Roman" w:hAnsi="Verdana"/>
          <w:color w:val="000000"/>
          <w:lang w:val="en"/>
        </w:rPr>
      </w:pPr>
      <w:bookmarkStart w:id="74" w:name="SequenceDiagram1"/>
      <w:bookmarkEnd w:id="74"/>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75" w:name="rfc.section.A"/>
      <w:bookmarkEnd w:id="75"/>
      <w:r>
        <w:rPr>
          <w:rFonts w:eastAsia="Times New Roman"/>
          <w:lang w:val="en"/>
        </w:rPr>
        <w:t>Appendix A.  Sequence Diagrams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Migration Sequence Diagram for Implicit Flow </w:t>
      </w:r>
    </w:p>
    <w:p w:rsidR="00385BE3" w:rsidRDefault="00385BE3">
      <w:pPr>
        <w:pStyle w:val="HTMLPreformatted"/>
        <w:divId w:val="43914867"/>
        <w:rPr>
          <w:lang w:val="en"/>
        </w:rPr>
      </w:pPr>
      <w:r>
        <w:rPr>
          <w:lang w:val="en"/>
        </w:rPr>
        <w:t xml:space="preserve">      +----+  +----------+   +--------------+ +----------+  +----------+</w:t>
      </w:r>
    </w:p>
    <w:p w:rsidR="00385BE3" w:rsidRDefault="00385BE3">
      <w:pPr>
        <w:pStyle w:val="HTMLPreformatted"/>
        <w:divId w:val="43914867"/>
        <w:rPr>
          <w:lang w:val="en"/>
        </w:rPr>
      </w:pPr>
      <w:r>
        <w:rPr>
          <w:lang w:val="en"/>
        </w:rPr>
        <w:t xml:space="preserve">      | UA |  | Resource |   | Redirect URI | | AuthZ EP |  |OpenID2URI|</w:t>
      </w:r>
    </w:p>
    <w:p w:rsidR="00385BE3" w:rsidRDefault="00385BE3">
      <w:pPr>
        <w:pStyle w:val="HTMLPreformatted"/>
        <w:divId w:val="43914867"/>
        <w:rPr>
          <w:lang w:val="en"/>
        </w:rPr>
      </w:pPr>
      <w:r>
        <w:rPr>
          <w:lang w:val="en"/>
        </w:rPr>
        <w:t xml:space="preserve">      +-+--+  +----+-----+   +-----+--------+ +---+------+  +-----+----+</w:t>
      </w:r>
    </w:p>
    <w:p w:rsidR="00385BE3" w:rsidRDefault="00385BE3">
      <w:pPr>
        <w:pStyle w:val="HTMLPreformatted"/>
        <w:divId w:val="43914867"/>
        <w:rPr>
          <w:lang w:val="en"/>
        </w:rPr>
      </w:pPr>
      <w:r>
        <w:rPr>
          <w:lang w:val="en"/>
        </w:rPr>
        <w:t xml:space="preserve">   Click|AuthN Link|               |              |               |</w:t>
      </w:r>
    </w:p>
    <w:p w:rsidR="00385BE3" w:rsidRDefault="00385BE3">
      <w:pPr>
        <w:pStyle w:val="HTMLPreformatted"/>
        <w:divId w:val="43914867"/>
        <w:rPr>
          <w:lang w:val="en"/>
        </w:rPr>
      </w:pPr>
      <w:r>
        <w:rPr>
          <w:lang w:val="en"/>
        </w:rPr>
        <w:t xml:space="preserve">        +--------&gt; |               |              |               |</w:t>
      </w:r>
    </w:p>
    <w:p w:rsidR="00385BE3" w:rsidRDefault="00385BE3">
      <w:pPr>
        <w:pStyle w:val="HTMLPreformatted"/>
        <w:divId w:val="43914867"/>
        <w:rPr>
          <w:lang w:val="en"/>
        </w:rPr>
      </w:pPr>
      <w:r>
        <w:rPr>
          <w:lang w:val="en"/>
        </w:rPr>
        <w:t xml:space="preserve">        |AuthN Req |               |              |               |</w:t>
      </w:r>
    </w:p>
    <w:p w:rsidR="00385BE3" w:rsidRDefault="00385BE3">
      <w:pPr>
        <w:pStyle w:val="HTMLPreformatted"/>
        <w:divId w:val="43914867"/>
        <w:rPr>
          <w:lang w:val="en"/>
        </w:rPr>
      </w:pPr>
      <w:r>
        <w:rPr>
          <w:lang w:val="en"/>
        </w:rPr>
        <w:t xml:space="preserve">        | &lt;--------+               |              |               |</w:t>
      </w:r>
    </w:p>
    <w:p w:rsidR="00385BE3" w:rsidRDefault="00385BE3">
      <w:pPr>
        <w:pStyle w:val="HTMLPreformatted"/>
        <w:divId w:val="43914867"/>
        <w:rPr>
          <w:lang w:val="en"/>
        </w:rPr>
      </w:pPr>
      <w:r>
        <w:rPr>
          <w:lang w:val="en"/>
        </w:rPr>
        <w:t xml:space="preserve">        |          | AuthN Req     |              |               |</w:t>
      </w:r>
    </w:p>
    <w:p w:rsidR="00385BE3" w:rsidRDefault="00385BE3">
      <w:pPr>
        <w:pStyle w:val="HTMLPreformatted"/>
        <w:divId w:val="43914867"/>
        <w:rPr>
          <w:lang w:val="en"/>
        </w:rPr>
      </w:pPr>
      <w:r>
        <w:rPr>
          <w:lang w:val="en"/>
        </w:rPr>
        <w:t xml:space="preserve">        +---------------------------------------&gt; |               |</w:t>
      </w:r>
    </w:p>
    <w:p w:rsidR="00385BE3" w:rsidRDefault="00385BE3">
      <w:pPr>
        <w:pStyle w:val="HTMLPreformatted"/>
        <w:divId w:val="43914867"/>
        <w:rPr>
          <w:lang w:val="en"/>
        </w:rPr>
      </w:pPr>
      <w:r>
        <w:rPr>
          <w:lang w:val="en"/>
        </w:rPr>
        <w:t>+----+-----------------------------------------------------------------+</w:t>
      </w:r>
    </w:p>
    <w:p w:rsidR="00385BE3" w:rsidRDefault="00385BE3">
      <w:pPr>
        <w:pStyle w:val="HTMLPreformatted"/>
        <w:divId w:val="43914867"/>
        <w:rPr>
          <w:lang w:val="en"/>
        </w:rPr>
      </w:pPr>
      <w:r>
        <w:rPr>
          <w:lang w:val="en"/>
        </w:rPr>
        <w:t>|OPT |  |          | AuthN Page    |              |               |    |</w:t>
      </w:r>
    </w:p>
    <w:p w:rsidR="00385BE3" w:rsidRDefault="00385BE3">
      <w:pPr>
        <w:pStyle w:val="HTMLPreformatted"/>
        <w:divId w:val="43914867"/>
        <w:rPr>
          <w:lang w:val="en"/>
        </w:rPr>
      </w:pPr>
      <w:r>
        <w:rPr>
          <w:lang w:val="en"/>
        </w:rPr>
        <w:t>+----+  | &lt;---------------------------------------+               |    |</w:t>
      </w:r>
    </w:p>
    <w:p w:rsidR="00385BE3" w:rsidRDefault="00385BE3">
      <w:pPr>
        <w:pStyle w:val="HTMLPreformatted"/>
        <w:divId w:val="43914867"/>
        <w:rPr>
          <w:lang w:val="en"/>
        </w:rPr>
      </w:pPr>
      <w:r>
        <w:rPr>
          <w:lang w:val="en"/>
        </w:rPr>
        <w:t>|       |          | Credential    |              |               |    |</w:t>
      </w:r>
    </w:p>
    <w:p w:rsidR="00385BE3" w:rsidRDefault="00385BE3">
      <w:pPr>
        <w:pStyle w:val="HTMLPreformatted"/>
        <w:divId w:val="43914867"/>
        <w:rPr>
          <w:lang w:val="en"/>
        </w:rPr>
      </w:pPr>
      <w:r>
        <w:rPr>
          <w:lang w:val="en"/>
        </w:rPr>
        <w:t>|       +---------------------------------------&gt; |               |    |</w:t>
      </w:r>
    </w:p>
    <w:p w:rsidR="00385BE3" w:rsidRDefault="00385BE3">
      <w:pPr>
        <w:pStyle w:val="HTMLPreformatted"/>
        <w:divId w:val="43914867"/>
        <w:rPr>
          <w:lang w:val="en"/>
        </w:rPr>
      </w:pPr>
      <w:r>
        <w:rPr>
          <w:lang w:val="en"/>
        </w:rPr>
        <w:t>+----------------------------------------------------------------------+</w:t>
      </w:r>
    </w:p>
    <w:p w:rsidR="00385BE3" w:rsidRDefault="00385BE3">
      <w:pPr>
        <w:pStyle w:val="HTMLPreformatted"/>
        <w:divId w:val="43914867"/>
        <w:rPr>
          <w:lang w:val="en"/>
        </w:rPr>
      </w:pPr>
      <w:r>
        <w:rPr>
          <w:lang w:val="en"/>
        </w:rPr>
        <w:t xml:space="preserve">        |          |302 to RedirectURI            |               |</w:t>
      </w:r>
    </w:p>
    <w:p w:rsidR="00385BE3" w:rsidRDefault="00385BE3">
      <w:pPr>
        <w:pStyle w:val="HTMLPreformatted"/>
        <w:divId w:val="43914867"/>
        <w:rPr>
          <w:lang w:val="en"/>
        </w:rPr>
      </w:pPr>
      <w:r>
        <w:rPr>
          <w:lang w:val="en"/>
        </w:rPr>
        <w:t xml:space="preserve">        | &lt;------------------------+--------------+               |</w:t>
      </w:r>
    </w:p>
    <w:p w:rsidR="00385BE3" w:rsidRDefault="00385BE3">
      <w:pPr>
        <w:pStyle w:val="HTMLPreformatted"/>
        <w:divId w:val="43914867"/>
        <w:rPr>
          <w:lang w:val="en"/>
        </w:rPr>
      </w:pPr>
      <w:r>
        <w:rPr>
          <w:lang w:val="en"/>
        </w:rPr>
        <w:t xml:space="preserve">        |          |ID Token       |              |               |</w:t>
      </w:r>
    </w:p>
    <w:p w:rsidR="00385BE3" w:rsidRDefault="00385BE3">
      <w:pPr>
        <w:pStyle w:val="HTMLPreformatted"/>
        <w:divId w:val="43914867"/>
        <w:rPr>
          <w:lang w:val="en"/>
        </w:rPr>
      </w:pPr>
      <w:r>
        <w:rPr>
          <w:lang w:val="en"/>
        </w:rPr>
        <w:t xml:space="preserve">        +------------------------&gt; |              |               |</w:t>
      </w:r>
    </w:p>
    <w:p w:rsidR="00385BE3" w:rsidRDefault="00385BE3">
      <w:pPr>
        <w:pStyle w:val="HTMLPreformatted"/>
        <w:divId w:val="43914867"/>
        <w:rPr>
          <w:lang w:val="en"/>
        </w:rPr>
      </w:pPr>
      <w:r>
        <w:rPr>
          <w:lang w:val="en"/>
        </w:rPr>
        <w:t xml:space="preserve">        |          |               |------+       |               |</w:t>
      </w:r>
    </w:p>
    <w:p w:rsidR="00385BE3" w:rsidRDefault="00385BE3">
      <w:pPr>
        <w:pStyle w:val="HTMLPreformatted"/>
        <w:divId w:val="43914867"/>
        <w:rPr>
          <w:lang w:val="en"/>
        </w:rPr>
      </w:pPr>
      <w:r>
        <w:rPr>
          <w:lang w:val="en"/>
        </w:rPr>
        <w:t xml:space="preserve">        |          |Get OpenID2URI |      |       |               |</w:t>
      </w:r>
    </w:p>
    <w:p w:rsidR="00385BE3" w:rsidRDefault="00385BE3">
      <w:pPr>
        <w:pStyle w:val="HTMLPreformatted"/>
        <w:divId w:val="43914867"/>
        <w:rPr>
          <w:lang w:val="en"/>
        </w:rPr>
      </w:pPr>
      <w:r>
        <w:rPr>
          <w:lang w:val="en"/>
        </w:rPr>
        <w:t xml:space="preserve">        |          |from ID Token  | &lt;----+       |               |</w:t>
      </w:r>
    </w:p>
    <w:p w:rsidR="00385BE3" w:rsidRDefault="00385BE3">
      <w:pPr>
        <w:pStyle w:val="HTMLPreformatted"/>
        <w:divId w:val="43914867"/>
        <w:rPr>
          <w:lang w:val="en"/>
        </w:rPr>
      </w:pPr>
      <w:r>
        <w:rPr>
          <w:lang w:val="en"/>
        </w:rPr>
        <w:t xml:space="preserve">        |          |               | GET w/Accept: application/json</w:t>
      </w:r>
    </w:p>
    <w:p w:rsidR="00385BE3" w:rsidRDefault="00385BE3">
      <w:pPr>
        <w:pStyle w:val="HTMLPreformatted"/>
        <w:divId w:val="43914867"/>
        <w:rPr>
          <w:lang w:val="en"/>
        </w:rPr>
      </w:pPr>
      <w:r>
        <w:rPr>
          <w:lang w:val="en"/>
        </w:rPr>
        <w:t xml:space="preserve">        |          |               +----------------------------&gt; |</w:t>
      </w:r>
    </w:p>
    <w:p w:rsidR="00385BE3" w:rsidRDefault="00385BE3">
      <w:pPr>
        <w:pStyle w:val="HTMLPreformatted"/>
        <w:divId w:val="43914867"/>
        <w:rPr>
          <w:lang w:val="en"/>
        </w:rPr>
      </w:pPr>
      <w:r>
        <w:rPr>
          <w:lang w:val="en"/>
        </w:rPr>
        <w:t xml:space="preserve">        |          |               | iss in JSON                  |</w:t>
      </w:r>
    </w:p>
    <w:p w:rsidR="00385BE3" w:rsidRDefault="00385BE3">
      <w:pPr>
        <w:pStyle w:val="HTMLPreformatted"/>
        <w:divId w:val="43914867"/>
        <w:rPr>
          <w:lang w:val="en"/>
        </w:rPr>
      </w:pPr>
      <w:r>
        <w:rPr>
          <w:lang w:val="en"/>
        </w:rPr>
        <w:t xml:space="preserve">        |          |               | &lt;----------------------------+</w:t>
      </w:r>
    </w:p>
    <w:p w:rsidR="00385BE3" w:rsidRDefault="00385BE3">
      <w:pPr>
        <w:pStyle w:val="HTMLPreformatted"/>
        <w:divId w:val="43914867"/>
        <w:rPr>
          <w:lang w:val="en"/>
        </w:rPr>
      </w:pPr>
      <w:r>
        <w:rPr>
          <w:lang w:val="en"/>
        </w:rPr>
        <w:t xml:space="preserve">        |          |               |              |               |</w:t>
      </w:r>
    </w:p>
    <w:p w:rsidR="00385BE3" w:rsidRDefault="00385BE3">
      <w:pPr>
        <w:pStyle w:val="HTMLPreformatted"/>
        <w:divId w:val="43914867"/>
        <w:rPr>
          <w:lang w:val="en"/>
        </w:rPr>
      </w:pPr>
      <w:r>
        <w:rPr>
          <w:lang w:val="en"/>
        </w:rPr>
        <w:t xml:space="preserve">      +-+--+  +----+-----+  +------+-------+ +----+-----+  +------+---+</w:t>
      </w:r>
    </w:p>
    <w:p w:rsidR="00385BE3" w:rsidRDefault="00385BE3">
      <w:pPr>
        <w:pStyle w:val="HTMLPreformatted"/>
        <w:divId w:val="43914867"/>
        <w:rPr>
          <w:lang w:val="en"/>
        </w:rPr>
      </w:pPr>
      <w:r>
        <w:rPr>
          <w:lang w:val="en"/>
        </w:rPr>
        <w:t xml:space="preserve">      | UA |  | Resource |  | Redirect URI | | AuthZ EP |  |OpenID2URI|</w:t>
      </w:r>
    </w:p>
    <w:p w:rsidR="00385BE3" w:rsidRDefault="00385BE3">
      <w:pPr>
        <w:pStyle w:val="HTMLPreformatted"/>
        <w:divId w:val="43914867"/>
        <w:rPr>
          <w:lang w:val="en"/>
        </w:rPr>
      </w:pPr>
      <w:r>
        <w:rPr>
          <w:lang w:val="en"/>
        </w:rPr>
        <w:t xml:space="preserve">      +----+  +----------+  +--------------+ +----------+  +----------+</w:t>
      </w:r>
    </w:p>
    <w:p w:rsidR="00385BE3" w:rsidRDefault="00385BE3">
      <w:pPr>
        <w:spacing w:before="0" w:beforeAutospacing="0" w:after="0" w:afterAutospacing="0"/>
        <w:divId w:val="1330519470"/>
        <w:rPr>
          <w:rFonts w:ascii="Verdana" w:eastAsia="Times New Roman" w:hAnsi="Verdana"/>
          <w:color w:val="000000"/>
          <w:lang w:val="en"/>
        </w:rPr>
      </w:pPr>
      <w:bookmarkStart w:id="76" w:name="GoogleDifference"/>
      <w:bookmarkEnd w:id="76"/>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77" w:name="rfc.section.B"/>
      <w:bookmarkEnd w:id="77"/>
      <w:r>
        <w:rPr>
          <w:rFonts w:eastAsia="Times New Roman"/>
          <w:lang w:val="en"/>
        </w:rPr>
        <w:t xml:space="preserve">Appendix B.  Difference from Google’s Migration Guide as of June 3, 2014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In this appendix, the differences between this spec and Google’s migration guide as of June 3, 2014 are explained. The differences are categorized in accordance with the section number of this specification. Google's migration guide is available at </w:t>
      </w:r>
      <w:hyperlink r:id="rId19" w:anchor="openid-connect" w:history="1">
        <w:r>
          <w:rPr>
            <w:rStyle w:val="Hyperlink"/>
            <w:rFonts w:ascii="Verdana" w:hAnsi="Verdana"/>
            <w:lang w:val="en"/>
          </w:rPr>
          <w:t>Migrating to OAuth 2.0 login (OpenID Connect)</w:t>
        </w:r>
      </w:hyperlink>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hyperlink w:anchor="RequestOpenid2Id" w:history="1">
        <w:r>
          <w:rPr>
            <w:rStyle w:val="Hyperlink"/>
            <w:rFonts w:ascii="Verdana" w:hAnsi="Verdana"/>
            <w:u w:val="none"/>
            <w:lang w:val="en"/>
          </w:rPr>
          <w:t>2</w:t>
        </w:r>
        <w:r>
          <w:rPr>
            <w:rStyle w:val="Hyperlink"/>
            <w:rFonts w:ascii="Verdana" w:hAnsi="Verdana"/>
            <w:vanish/>
            <w:u w:val="none"/>
            <w:lang w:val="en"/>
          </w:rPr>
          <w:t xml:space="preserve"> (Requesting the OpenID 2.0 Identifier and OpenID Connect Identifier Together)</w:t>
        </w:r>
      </w:hyperlink>
      <w:r>
        <w:rPr>
          <w:rFonts w:ascii="Verdana" w:hAnsi="Verdana"/>
          <w:color w:val="000000"/>
          <w:lang w:val="en"/>
        </w:rPr>
        <w:t xml:space="preserve">. </w:t>
      </w:r>
      <w:hyperlink w:anchor="RequestOpenid2Id" w:history="1">
        <w:r>
          <w:rPr>
            <w:rStyle w:val="Hyperlink"/>
            <w:rFonts w:ascii="Verdana" w:hAnsi="Verdana"/>
            <w:u w:val="none"/>
            <w:lang w:val="en"/>
          </w:rPr>
          <w:t>Requesting the OpenID 2.0 Identifier and OpenID Connect Identifier Together</w:t>
        </w:r>
        <w:r>
          <w:rPr>
            <w:rStyle w:val="Hyperlink"/>
            <w:rFonts w:ascii="Verdana" w:hAnsi="Verdana"/>
            <w:vanish/>
            <w:u w:val="none"/>
            <w:lang w:val="en"/>
          </w:rPr>
          <w:t xml:space="preserve"> (Requesting the OpenID 2.0 Identifier and OpenID Connect Identifier Together)</w:t>
        </w:r>
      </w:hyperlink>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Google uses </w:t>
      </w:r>
      <w:r>
        <w:rPr>
          <w:rStyle w:val="HTMLTypewriter"/>
          <w:lang w:val="en"/>
        </w:rPr>
        <w:t>openid.realm</w:t>
      </w:r>
      <w:r>
        <w:rPr>
          <w:rFonts w:ascii="Verdana" w:hAnsi="Verdana"/>
          <w:color w:val="000000"/>
          <w:lang w:val="en"/>
        </w:rPr>
        <w:t xml:space="preserve"> instead. Since OpenID Connect uses param_name style instead of </w:t>
      </w:r>
      <w:r>
        <w:rPr>
          <w:rStyle w:val="HTMLTypewriter"/>
          <w:lang w:val="en"/>
        </w:rPr>
        <w:t>param.name</w:t>
      </w:r>
      <w:r>
        <w:rPr>
          <w:rFonts w:ascii="Verdana" w:hAnsi="Verdana"/>
          <w:color w:val="000000"/>
          <w:lang w:val="en"/>
        </w:rPr>
        <w:t xml:space="preserve">, as well as the name </w:t>
      </w:r>
      <w:r>
        <w:rPr>
          <w:rStyle w:val="HTMLTypewriter"/>
          <w:lang w:val="en"/>
        </w:rPr>
        <w:t>openid.realm</w:t>
      </w:r>
      <w:r>
        <w:rPr>
          <w:rFonts w:ascii="Verdana" w:hAnsi="Verdana"/>
          <w:color w:val="000000"/>
          <w:lang w:val="en"/>
        </w:rPr>
        <w:t xml:space="preserve"> may mislead the user that it is a Connect parameter proper, it has been changed to </w:t>
      </w:r>
      <w:r>
        <w:rPr>
          <w:rStyle w:val="HTMLTypewriter"/>
          <w:lang w:val="en"/>
        </w:rPr>
        <w:t>openid2_realm</w:t>
      </w:r>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Google uses the existence of </w:t>
      </w:r>
      <w:r>
        <w:rPr>
          <w:rStyle w:val="HTMLTypewriter"/>
          <w:lang w:val="en"/>
        </w:rPr>
        <w:t>openid.realm</w:t>
      </w:r>
      <w:r>
        <w:rPr>
          <w:rFonts w:ascii="Verdana" w:hAnsi="Verdana"/>
          <w:color w:val="000000"/>
          <w:lang w:val="en"/>
        </w:rPr>
        <w:t xml:space="preserve"> parameter to switch the behavior at the Connect OP. New scope value </w:t>
      </w:r>
      <w:r>
        <w:rPr>
          <w:rStyle w:val="HTMLTypewriter"/>
          <w:lang w:val="en"/>
        </w:rPr>
        <w:t>openid2</w:t>
      </w:r>
      <w:r>
        <w:rPr>
          <w:rFonts w:ascii="Verdana" w:hAnsi="Verdana"/>
          <w:color w:val="000000"/>
          <w:lang w:val="en"/>
        </w:rPr>
        <w:t xml:space="preserve"> has been introduced in this spec to make it more explicit and semantically in-line that it is asking for a resource. </w:t>
      </w:r>
    </w:p>
    <w:p w:rsidR="00385BE3" w:rsidRDefault="00385BE3">
      <w:pPr>
        <w:pStyle w:val="NormalWeb"/>
        <w:divId w:val="1330519470"/>
        <w:rPr>
          <w:rFonts w:ascii="Verdana" w:hAnsi="Verdana"/>
          <w:color w:val="000000"/>
          <w:lang w:val="en"/>
        </w:rPr>
      </w:pPr>
      <w:hyperlink w:anchor="VerifyRP" w:history="1">
        <w:r>
          <w:rPr>
            <w:rStyle w:val="Hyperlink"/>
            <w:rFonts w:ascii="Verdana" w:hAnsi="Verdana"/>
            <w:u w:val="none"/>
            <w:lang w:val="en"/>
          </w:rPr>
          <w:t>3</w:t>
        </w:r>
        <w:r>
          <w:rPr>
            <w:rStyle w:val="Hyperlink"/>
            <w:rFonts w:ascii="Verdana" w:hAnsi="Verdana"/>
            <w:vanish/>
            <w:u w:val="none"/>
            <w:lang w:val="en"/>
          </w:rPr>
          <w:t xml:space="preserve"> (Verification of the Relying Party by the OpenID Provider)</w:t>
        </w:r>
      </w:hyperlink>
      <w:r>
        <w:rPr>
          <w:rFonts w:ascii="Verdana" w:hAnsi="Verdana"/>
          <w:color w:val="000000"/>
          <w:lang w:val="en"/>
        </w:rPr>
        <w:t xml:space="preserve">. </w:t>
      </w:r>
      <w:hyperlink w:anchor="VerifyRP" w:history="1">
        <w:r>
          <w:rPr>
            <w:rStyle w:val="Hyperlink"/>
            <w:rFonts w:ascii="Verdana" w:hAnsi="Verdana"/>
            <w:u w:val="none"/>
            <w:lang w:val="en"/>
          </w:rPr>
          <w:t>Verification of the Relying Party by the OpenID Provider</w:t>
        </w:r>
        <w:r>
          <w:rPr>
            <w:rStyle w:val="Hyperlink"/>
            <w:rFonts w:ascii="Verdana" w:hAnsi="Verdana"/>
            <w:vanish/>
            <w:u w:val="none"/>
            <w:lang w:val="en"/>
          </w:rPr>
          <w:t xml:space="preserve"> (Verification of the Relying Party by the OpenID Provider)</w:t>
        </w:r>
      </w:hyperlink>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Google does not perform RP verification. </w:t>
      </w:r>
    </w:p>
    <w:p w:rsidR="00385BE3" w:rsidRDefault="00385BE3">
      <w:pPr>
        <w:pStyle w:val="NormalWeb"/>
        <w:divId w:val="1330519470"/>
        <w:rPr>
          <w:rFonts w:ascii="Verdana" w:hAnsi="Verdana"/>
          <w:color w:val="000000"/>
          <w:lang w:val="en"/>
        </w:rPr>
      </w:pPr>
      <w:hyperlink w:anchor="ReturnOpenID2ID" w:history="1">
        <w:r>
          <w:rPr>
            <w:rStyle w:val="Hyperlink"/>
            <w:rFonts w:ascii="Verdana" w:hAnsi="Verdana"/>
            <w:u w:val="none"/>
            <w:lang w:val="en"/>
          </w:rPr>
          <w:t>4</w:t>
        </w:r>
        <w:r>
          <w:rPr>
            <w:rStyle w:val="Hyperlink"/>
            <w:rFonts w:ascii="Verdana" w:hAnsi="Verdana"/>
            <w:vanish/>
            <w:u w:val="none"/>
            <w:lang w:val="en"/>
          </w:rPr>
          <w:t xml:space="preserve"> (Returning the OpenID 2.0 Identifier)</w:t>
        </w:r>
      </w:hyperlink>
      <w:r>
        <w:rPr>
          <w:rFonts w:ascii="Verdana" w:hAnsi="Verdana"/>
          <w:color w:val="000000"/>
          <w:lang w:val="en"/>
        </w:rPr>
        <w:t xml:space="preserve">. </w:t>
      </w:r>
      <w:hyperlink w:anchor="ReturnOpenID2ID" w:history="1">
        <w:r>
          <w:rPr>
            <w:rStyle w:val="Hyperlink"/>
            <w:rFonts w:ascii="Verdana" w:hAnsi="Verdana"/>
            <w:u w:val="none"/>
            <w:lang w:val="en"/>
          </w:rPr>
          <w:t>Returning the OpenID 2.0 Identifier</w:t>
        </w:r>
        <w:r>
          <w:rPr>
            <w:rStyle w:val="Hyperlink"/>
            <w:rFonts w:ascii="Verdana" w:hAnsi="Verdana"/>
            <w:vanish/>
            <w:u w:val="none"/>
            <w:lang w:val="en"/>
          </w:rPr>
          <w:t xml:space="preserve"> (Returning the OpenID 2.0 Identifier)</w:t>
        </w:r>
      </w:hyperlink>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Google uses the claim name </w:t>
      </w:r>
      <w:r>
        <w:rPr>
          <w:rStyle w:val="HTMLTypewriter"/>
          <w:lang w:val="en"/>
        </w:rPr>
        <w:t>openid_id</w:t>
      </w:r>
      <w:r>
        <w:rPr>
          <w:rFonts w:ascii="Verdana" w:hAnsi="Verdana"/>
          <w:color w:val="000000"/>
          <w:lang w:val="en"/>
        </w:rPr>
        <w:t xml:space="preserve"> instead of </w:t>
      </w:r>
      <w:r>
        <w:rPr>
          <w:rStyle w:val="HTMLTypewriter"/>
          <w:lang w:val="en"/>
        </w:rPr>
        <w:t>openid2_id</w:t>
      </w:r>
      <w:r>
        <w:rPr>
          <w:rFonts w:ascii="Verdana" w:hAnsi="Verdana"/>
          <w:color w:val="000000"/>
          <w:lang w:val="en"/>
        </w:rPr>
        <w:t xml:space="preserve"> . It was changed to </w:t>
      </w:r>
      <w:r>
        <w:rPr>
          <w:rStyle w:val="HTMLTypewriter"/>
          <w:lang w:val="en"/>
        </w:rPr>
        <w:t>openid2_id</w:t>
      </w:r>
      <w:r>
        <w:rPr>
          <w:rFonts w:ascii="Verdana" w:hAnsi="Verdana"/>
          <w:color w:val="000000"/>
          <w:lang w:val="en"/>
        </w:rPr>
        <w:t xml:space="preserve"> because </w:t>
      </w:r>
      <w:r>
        <w:rPr>
          <w:rStyle w:val="HTMLTypewriter"/>
          <w:lang w:val="en"/>
        </w:rPr>
        <w:t>openid_id</w:t>
      </w:r>
      <w:r>
        <w:rPr>
          <w:rFonts w:ascii="Verdana" w:hAnsi="Verdana"/>
          <w:color w:val="000000"/>
          <w:lang w:val="en"/>
        </w:rPr>
        <w:t xml:space="preserve"> may cause confusion among people that it is the Connect identifier. Since this spec allows providing </w:t>
      </w:r>
      <w:r>
        <w:rPr>
          <w:rStyle w:val="HTMLTypewriter"/>
          <w:lang w:val="en"/>
        </w:rPr>
        <w:t>openid2_id</w:t>
      </w:r>
      <w:r>
        <w:rPr>
          <w:rFonts w:ascii="Verdana" w:hAnsi="Verdana"/>
          <w:color w:val="000000"/>
          <w:lang w:val="en"/>
        </w:rPr>
        <w:t xml:space="preserve"> even after the OpenID 2.0 OP has been taken down, this claim may persists much longer than the OpenID 2.0 OP. Thus, the chance of confusion should be minimized.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Google does not take care of XRI while this standard does. </w:t>
      </w:r>
    </w:p>
    <w:p w:rsidR="00385BE3" w:rsidRDefault="00385BE3">
      <w:pPr>
        <w:pStyle w:val="NormalWeb"/>
        <w:divId w:val="1330519470"/>
        <w:rPr>
          <w:rFonts w:ascii="Verdana" w:hAnsi="Verdana"/>
          <w:color w:val="000000"/>
          <w:lang w:val="en"/>
        </w:rPr>
      </w:pPr>
      <w:hyperlink w:anchor="VerifyOPAuthority" w:history="1">
        <w:r>
          <w:rPr>
            <w:rStyle w:val="Hyperlink"/>
            <w:rFonts w:ascii="Verdana" w:hAnsi="Verdana"/>
            <w:u w:val="none"/>
            <w:lang w:val="en"/>
          </w:rPr>
          <w:t>6</w:t>
        </w:r>
        <w:r>
          <w:rPr>
            <w:rStyle w:val="Hyperlink"/>
            <w:rFonts w:ascii="Verdana" w:hAnsi="Verdana"/>
            <w:vanish/>
            <w:u w:val="none"/>
            <w:lang w:val="en"/>
          </w:rPr>
          <w:t xml:space="preserve"> (Verification that the OpenID Connect OP is Authoritative)</w:t>
        </w:r>
      </w:hyperlink>
      <w:r>
        <w:rPr>
          <w:rFonts w:ascii="Verdana" w:hAnsi="Verdana"/>
          <w:color w:val="000000"/>
          <w:lang w:val="en"/>
        </w:rPr>
        <w:t xml:space="preserve">. </w:t>
      </w:r>
      <w:hyperlink w:anchor="VerifyOPAuthority" w:history="1">
        <w:r>
          <w:rPr>
            <w:rStyle w:val="Hyperlink"/>
            <w:rFonts w:ascii="Verdana" w:hAnsi="Verdana"/>
            <w:u w:val="none"/>
            <w:lang w:val="en"/>
          </w:rPr>
          <w:t>Verification that the OpenID Connect OP is Authoritative</w:t>
        </w:r>
        <w:r>
          <w:rPr>
            <w:rStyle w:val="Hyperlink"/>
            <w:rFonts w:ascii="Verdana" w:hAnsi="Verdana"/>
            <w:vanish/>
            <w:u w:val="none"/>
            <w:lang w:val="en"/>
          </w:rPr>
          <w:t xml:space="preserve"> (Verification that the OpenID Connect OP is Authoritative)</w:t>
        </w:r>
      </w:hyperlink>
      <w:r>
        <w:rPr>
          <w:rFonts w:ascii="Verdana" w:hAnsi="Verdana"/>
          <w:color w:val="000000"/>
          <w:lang w:val="en"/>
        </w:rPr>
        <w:t xml:space="preserve">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Google does not perform authority verification. </w:t>
      </w:r>
    </w:p>
    <w:p w:rsidR="00385BE3" w:rsidRDefault="00385BE3">
      <w:pPr>
        <w:spacing w:before="0" w:beforeAutospacing="0" w:after="0" w:afterAutospacing="0"/>
        <w:divId w:val="1330519470"/>
        <w:rPr>
          <w:rFonts w:ascii="Verdana" w:eastAsia="Times New Roman" w:hAnsi="Verdana"/>
          <w:color w:val="000000"/>
          <w:lang w:val="en"/>
        </w:rPr>
      </w:pPr>
      <w:bookmarkStart w:id="78" w:name="Acknowledgements"/>
      <w:bookmarkEnd w:id="78"/>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79" w:name="rfc.section.C"/>
      <w:bookmarkEnd w:id="79"/>
      <w:r>
        <w:rPr>
          <w:rFonts w:eastAsia="Times New Roman"/>
          <w:lang w:val="en"/>
        </w:rPr>
        <w:t>Appendix C.  Acknowledgements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In addition to the authors, the OpenID Community would like to thank the following people for their contributions to this specification: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Breno de Medeiros (breno@google.com), Google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Ryo Ito (ryo.ito@mixi.co.jp), mixi, Inc.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Michael B. Jones (mbj@microsoft.com), Microsoft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Nov Matake (nov@matake.jp), Independent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Allan Foster (allan.foster@forgerock.com), ForgeRock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Chuck Mortimore (cmortimore@salesforce.com), Salesforce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Torsten Lodderstedt (torsten@lodderstedt.net), Deutsche Telekom </w:t>
      </w:r>
    </w:p>
    <w:p w:rsidR="00385BE3" w:rsidRDefault="00385BE3">
      <w:pPr>
        <w:pStyle w:val="NormalWeb"/>
        <w:divId w:val="1667587873"/>
        <w:rPr>
          <w:rFonts w:ascii="Verdana" w:hAnsi="Verdana"/>
          <w:color w:val="000000"/>
          <w:lang w:val="en"/>
        </w:rPr>
      </w:pPr>
      <w:r>
        <w:rPr>
          <w:rFonts w:ascii="Verdana" w:hAnsi="Verdana"/>
          <w:color w:val="000000"/>
          <w:lang w:val="en"/>
        </w:rPr>
        <w:t xml:space="preserve">Justin Richer (jricher@mitre.org), MITRE Corporation </w:t>
      </w:r>
    </w:p>
    <w:p w:rsidR="00385BE3" w:rsidRDefault="00385BE3">
      <w:pPr>
        <w:spacing w:before="0" w:beforeAutospacing="0" w:after="0" w:afterAutospacing="0"/>
        <w:divId w:val="1330519470"/>
        <w:rPr>
          <w:rFonts w:ascii="Verdana" w:eastAsia="Times New Roman" w:hAnsi="Verdana"/>
          <w:color w:val="000000"/>
          <w:lang w:val="en"/>
        </w:rPr>
      </w:pPr>
      <w:bookmarkStart w:id="80" w:name="Notices"/>
      <w:bookmarkEnd w:id="80"/>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bookmarkStart w:id="81" w:name="rfc.section.D"/>
      <w:bookmarkEnd w:id="81"/>
      <w:r>
        <w:rPr>
          <w:rFonts w:eastAsia="Times New Roman"/>
          <w:lang w:val="en"/>
        </w:rPr>
        <w:t>Appendix D.  Notices</w:t>
      </w:r>
    </w:p>
    <w:p w:rsidR="00385BE3" w:rsidRDefault="00385BE3">
      <w:pPr>
        <w:pStyle w:val="NormalWeb"/>
        <w:divId w:val="1330519470"/>
        <w:rPr>
          <w:rFonts w:ascii="Verdana" w:hAnsi="Verdana"/>
          <w:color w:val="000000"/>
          <w:lang w:val="en"/>
        </w:rPr>
      </w:pPr>
      <w:r>
        <w:rPr>
          <w:rFonts w:ascii="Verdana" w:hAnsi="Verdana"/>
          <w:color w:val="000000"/>
          <w:lang w:val="en"/>
        </w:rPr>
        <w:t xml:space="preserve">Copyright (c) 2014 The OpenID Foundation.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385BE3" w:rsidRDefault="00385BE3">
      <w:pPr>
        <w:pStyle w:val="NormalWeb"/>
        <w:divId w:val="1330519470"/>
        <w:rPr>
          <w:rFonts w:ascii="Verdana" w:hAnsi="Verdana"/>
          <w:color w:val="000000"/>
          <w:lang w:val="en"/>
        </w:rPr>
      </w:pPr>
      <w:r>
        <w:rPr>
          <w:rFonts w:ascii="Verdana" w:hAnsi="Verdana"/>
          <w:color w:val="000000"/>
          <w:lang w:val="en"/>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385BE3" w:rsidRDefault="00385BE3">
      <w:pPr>
        <w:spacing w:before="0" w:beforeAutospacing="0" w:after="0" w:afterAutospacing="0"/>
        <w:divId w:val="1330519470"/>
        <w:rPr>
          <w:rFonts w:ascii="Verdana" w:eastAsia="Times New Roman" w:hAnsi="Verdana"/>
          <w:color w:val="000000"/>
          <w:lang w:val="en"/>
        </w:rPr>
      </w:pPr>
      <w:bookmarkStart w:id="82" w:name="rfc.authors"/>
      <w:bookmarkEnd w:id="82"/>
    </w:p>
    <w:p w:rsidR="00385BE3" w:rsidRDefault="00385BE3">
      <w:pPr>
        <w:spacing w:before="0" w:beforeAutospacing="0" w:after="0" w:afterAutospacing="0"/>
        <w:divId w:val="1330519470"/>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385BE3">
        <w:trPr>
          <w:divId w:val="1330519470"/>
          <w:trHeight w:val="225"/>
          <w:tblCellSpacing w:w="15" w:type="dxa"/>
        </w:trPr>
        <w:tc>
          <w:tcPr>
            <w:tcW w:w="450" w:type="dxa"/>
            <w:shd w:val="clear" w:color="auto" w:fill="990000"/>
            <w:vAlign w:val="center"/>
            <w:hideMark/>
          </w:tcPr>
          <w:p w:rsidR="00385BE3" w:rsidRDefault="00385BE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rsidR="00385BE3" w:rsidRDefault="00385BE3">
      <w:pPr>
        <w:pStyle w:val="Heading3"/>
        <w:divId w:val="1330519470"/>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0" w:history="1">
              <w:r>
                <w:rPr>
                  <w:rStyle w:val="Hyperlink"/>
                  <w:rFonts w:ascii="Verdana" w:eastAsia="Times New Roman" w:hAnsi="Verdana"/>
                  <w:sz w:val="20"/>
                  <w:szCs w:val="20"/>
                </w:rPr>
                <w:t>n-sakimura@nri.co.jp</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http://nat.sakimura.org/</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ve7jtb@ve7jtb.com</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http://www.thread-safe.com/</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Naveen Agarwal</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naa@google.com</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5" w:history="1">
              <w:r>
                <w:rPr>
                  <w:rStyle w:val="Hyperlink"/>
                  <w:rFonts w:ascii="Verdana" w:eastAsia="Times New Roman" w:hAnsi="Verdana"/>
                  <w:sz w:val="20"/>
                  <w:szCs w:val="20"/>
                </w:rPr>
                <w:t>http://www.google.com</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385BE3">
        <w:trPr>
          <w:divId w:val="1330519470"/>
          <w:tblCellSpacing w:w="0" w:type="dxa"/>
        </w:trPr>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ejay@illumi.la</w:t>
              </w:r>
            </w:hyperlink>
          </w:p>
        </w:tc>
      </w:tr>
      <w:tr w:rsidR="00385BE3">
        <w:trPr>
          <w:divId w:val="1330519470"/>
          <w:tblCellSpacing w:w="0" w:type="dxa"/>
        </w:trPr>
        <w:tc>
          <w:tcPr>
            <w:tcW w:w="0" w:type="auto"/>
            <w:vAlign w:val="center"/>
            <w:hideMark/>
          </w:tcPr>
          <w:p w:rsidR="00385BE3" w:rsidRDefault="00385BE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85BE3" w:rsidRDefault="00385BE3">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http://illumi.la</w:t>
              </w:r>
            </w:hyperlink>
          </w:p>
        </w:tc>
      </w:tr>
    </w:tbl>
    <w:p w:rsidR="00385BE3" w:rsidRDefault="00385BE3">
      <w:pPr>
        <w:spacing w:before="0" w:beforeAutospacing="0" w:after="0" w:afterAutospacing="0"/>
        <w:divId w:val="1330519470"/>
        <w:rPr>
          <w:rFonts w:eastAsia="Times New Roman"/>
        </w:rPr>
      </w:pPr>
    </w:p>
    <w:sectPr w:rsidR="00385BE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ke Jones" w:date="2014-08-18T15:16:00Z" w:initials="mbj">
    <w:p w:rsidR="0005740A" w:rsidRDefault="0005740A">
      <w:pPr>
        <w:pStyle w:val="CommentText"/>
      </w:pPr>
      <w:r>
        <w:rPr>
          <w:rStyle w:val="CommentReference"/>
        </w:rPr>
        <w:annotationRef/>
      </w:r>
      <w:r>
        <w:t>The XML comment about IPR needs to be added to the XML source.  I’d just copy the comment now present in the Core spec.</w:t>
      </w:r>
    </w:p>
  </w:comment>
  <w:comment w:id="2" w:author="Mike Jones" w:date="2014-08-18T15:16:00Z" w:initials="mbj">
    <w:p w:rsidR="00385BE3" w:rsidRDefault="00385BE3">
      <w:pPr>
        <w:pStyle w:val="CommentText"/>
      </w:pPr>
      <w:r>
        <w:rPr>
          <w:rStyle w:val="CommentReference"/>
        </w:rPr>
        <w:annotationRef/>
      </w:r>
      <w:r>
        <w:t>Plural</w:t>
      </w:r>
    </w:p>
  </w:comment>
  <w:comment w:id="6" w:author="Mike Jones" w:date="2014-08-18T15:16:00Z" w:initials="mbj">
    <w:p w:rsidR="00544599" w:rsidRDefault="00544599">
      <w:pPr>
        <w:pStyle w:val="CommentText"/>
      </w:pPr>
      <w:r>
        <w:rPr>
          <w:rStyle w:val="CommentReference"/>
        </w:rPr>
        <w:annotationRef/>
      </w:r>
      <w:r>
        <w:t>OpenID misspelled</w:t>
      </w:r>
    </w:p>
  </w:comment>
  <w:comment w:id="11" w:author="Mike Jones" w:date="2014-08-18T15:16:00Z" w:initials="mbj">
    <w:p w:rsidR="00544599" w:rsidRDefault="00544599">
      <w:pPr>
        <w:pStyle w:val="CommentText"/>
      </w:pPr>
      <w:r>
        <w:rPr>
          <w:rStyle w:val="CommentReference"/>
        </w:rPr>
        <w:annotationRef/>
      </w:r>
      <w:r>
        <w:t>More natural</w:t>
      </w:r>
    </w:p>
  </w:comment>
  <w:comment w:id="17" w:author="Mike Jones" w:date="2014-08-18T15:16:00Z" w:initials="mbj">
    <w:p w:rsidR="00385BE3" w:rsidRDefault="00385BE3">
      <w:pPr>
        <w:pStyle w:val="CommentText"/>
      </w:pPr>
      <w:r>
        <w:rPr>
          <w:rStyle w:val="CommentReference"/>
        </w:rPr>
        <w:annotationRef/>
      </w:r>
      <w:r>
        <w:t>Unnecessary clause</w:t>
      </w:r>
    </w:p>
  </w:comment>
  <w:comment w:id="21" w:author="Mike Jones" w:date="2014-08-18T15:16:00Z" w:initials="mbj">
    <w:p w:rsidR="00385BE3" w:rsidRDefault="00385BE3">
      <w:pPr>
        <w:pStyle w:val="CommentText"/>
      </w:pPr>
      <w:r>
        <w:rPr>
          <w:rStyle w:val="CommentReference"/>
        </w:rPr>
        <w:annotationRef/>
      </w:r>
      <w:r>
        <w:t>Subject/verb agreement</w:t>
      </w:r>
    </w:p>
  </w:comment>
  <w:comment w:id="24" w:author="Mike Jones" w:date="2014-08-18T15:16:00Z" w:initials="mbj">
    <w:p w:rsidR="00385BE3" w:rsidRDefault="00385BE3">
      <w:pPr>
        <w:pStyle w:val="CommentText"/>
      </w:pPr>
      <w:r>
        <w:rPr>
          <w:rStyle w:val="CommentReference"/>
        </w:rPr>
        <w:annotationRef/>
      </w:r>
      <w:r>
        <w:t>More natural</w:t>
      </w:r>
    </w:p>
  </w:comment>
  <w:comment w:id="27" w:author="Mike Jones" w:date="2014-08-18T15:18:00Z" w:initials="mbj">
    <w:p w:rsidR="00220207" w:rsidRDefault="00220207">
      <w:pPr>
        <w:pStyle w:val="CommentText"/>
      </w:pPr>
      <w:r>
        <w:rPr>
          <w:rStyle w:val="CommentReference"/>
        </w:rPr>
        <w:annotationRef/>
      </w:r>
      <w:r>
        <w:t xml:space="preserve">Add a citation to YADIS at </w:t>
      </w:r>
      <w:r w:rsidRPr="00220207">
        <w:t>http://openid.net/specs/yadis-v1.0.pdf</w:t>
      </w:r>
      <w:r>
        <w:t>.</w:t>
      </w:r>
      <w:bookmarkStart w:id="28" w:name="_GoBack"/>
      <w:bookmarkEnd w:id="28"/>
    </w:p>
  </w:comment>
  <w:comment w:id="51" w:author="Mike Jones" w:date="2014-08-18T15:16:00Z" w:initials="mbj">
    <w:p w:rsidR="005D492F" w:rsidRDefault="005D492F">
      <w:pPr>
        <w:pStyle w:val="CommentText"/>
      </w:pPr>
      <w:r>
        <w:rPr>
          <w:rStyle w:val="CommentReference"/>
        </w:rPr>
        <w:annotationRef/>
      </w:r>
      <w:r>
        <w:t>Add a space between RFC and the number when used as a title.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16E20"/>
    <w:multiLevelType w:val="multilevel"/>
    <w:tmpl w:val="2B26A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7B0C91"/>
    <w:rsid w:val="0005740A"/>
    <w:rsid w:val="00103277"/>
    <w:rsid w:val="00220207"/>
    <w:rsid w:val="00385BE3"/>
    <w:rsid w:val="00544599"/>
    <w:rsid w:val="005D492F"/>
    <w:rsid w:val="007B0C91"/>
    <w:rsid w:val="0081157C"/>
    <w:rsid w:val="008C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385BE3"/>
    <w:rPr>
      <w:sz w:val="16"/>
      <w:szCs w:val="16"/>
    </w:rPr>
  </w:style>
  <w:style w:type="paragraph" w:styleId="CommentText">
    <w:name w:val="annotation text"/>
    <w:basedOn w:val="Normal"/>
    <w:link w:val="CommentTextChar"/>
    <w:uiPriority w:val="99"/>
    <w:semiHidden/>
    <w:unhideWhenUsed/>
    <w:rsid w:val="00385BE3"/>
    <w:rPr>
      <w:sz w:val="20"/>
      <w:szCs w:val="20"/>
    </w:rPr>
  </w:style>
  <w:style w:type="character" w:customStyle="1" w:styleId="CommentTextChar">
    <w:name w:val="Comment Text Char"/>
    <w:basedOn w:val="DefaultParagraphFont"/>
    <w:link w:val="CommentText"/>
    <w:uiPriority w:val="99"/>
    <w:semiHidden/>
    <w:rsid w:val="00385BE3"/>
    <w:rPr>
      <w:rFonts w:eastAsiaTheme="minorEastAsia"/>
    </w:rPr>
  </w:style>
  <w:style w:type="paragraph" w:styleId="CommentSubject">
    <w:name w:val="annotation subject"/>
    <w:basedOn w:val="CommentText"/>
    <w:next w:val="CommentText"/>
    <w:link w:val="CommentSubjectChar"/>
    <w:uiPriority w:val="99"/>
    <w:semiHidden/>
    <w:unhideWhenUsed/>
    <w:rsid w:val="00385BE3"/>
    <w:rPr>
      <w:b/>
      <w:bCs/>
    </w:rPr>
  </w:style>
  <w:style w:type="character" w:customStyle="1" w:styleId="CommentSubjectChar">
    <w:name w:val="Comment Subject Char"/>
    <w:basedOn w:val="CommentTextChar"/>
    <w:link w:val="CommentSubject"/>
    <w:uiPriority w:val="99"/>
    <w:semiHidden/>
    <w:rsid w:val="00385BE3"/>
    <w:rPr>
      <w:rFonts w:eastAsiaTheme="minorEastAsia"/>
      <w:b/>
      <w:bCs/>
    </w:rPr>
  </w:style>
  <w:style w:type="paragraph" w:styleId="BalloonText">
    <w:name w:val="Balloon Text"/>
    <w:basedOn w:val="Normal"/>
    <w:link w:val="BalloonTextChar"/>
    <w:uiPriority w:val="99"/>
    <w:semiHidden/>
    <w:unhideWhenUsed/>
    <w:rsid w:val="00385BE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BE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385BE3"/>
    <w:rPr>
      <w:sz w:val="16"/>
      <w:szCs w:val="16"/>
    </w:rPr>
  </w:style>
  <w:style w:type="paragraph" w:styleId="CommentText">
    <w:name w:val="annotation text"/>
    <w:basedOn w:val="Normal"/>
    <w:link w:val="CommentTextChar"/>
    <w:uiPriority w:val="99"/>
    <w:semiHidden/>
    <w:unhideWhenUsed/>
    <w:rsid w:val="00385BE3"/>
    <w:rPr>
      <w:sz w:val="20"/>
      <w:szCs w:val="20"/>
    </w:rPr>
  </w:style>
  <w:style w:type="character" w:customStyle="1" w:styleId="CommentTextChar">
    <w:name w:val="Comment Text Char"/>
    <w:basedOn w:val="DefaultParagraphFont"/>
    <w:link w:val="CommentText"/>
    <w:uiPriority w:val="99"/>
    <w:semiHidden/>
    <w:rsid w:val="00385BE3"/>
    <w:rPr>
      <w:rFonts w:eastAsiaTheme="minorEastAsia"/>
    </w:rPr>
  </w:style>
  <w:style w:type="paragraph" w:styleId="CommentSubject">
    <w:name w:val="annotation subject"/>
    <w:basedOn w:val="CommentText"/>
    <w:next w:val="CommentText"/>
    <w:link w:val="CommentSubjectChar"/>
    <w:uiPriority w:val="99"/>
    <w:semiHidden/>
    <w:unhideWhenUsed/>
    <w:rsid w:val="00385BE3"/>
    <w:rPr>
      <w:b/>
      <w:bCs/>
    </w:rPr>
  </w:style>
  <w:style w:type="character" w:customStyle="1" w:styleId="CommentSubjectChar">
    <w:name w:val="Comment Subject Char"/>
    <w:basedOn w:val="CommentTextChar"/>
    <w:link w:val="CommentSubject"/>
    <w:uiPriority w:val="99"/>
    <w:semiHidden/>
    <w:rsid w:val="00385BE3"/>
    <w:rPr>
      <w:rFonts w:eastAsiaTheme="minorEastAsia"/>
      <w:b/>
      <w:bCs/>
    </w:rPr>
  </w:style>
  <w:style w:type="paragraph" w:styleId="BalloonText">
    <w:name w:val="Balloon Text"/>
    <w:basedOn w:val="Normal"/>
    <w:link w:val="BalloonTextChar"/>
    <w:uiPriority w:val="99"/>
    <w:semiHidden/>
    <w:unhideWhenUsed/>
    <w:rsid w:val="00385BE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BE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519470">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477181741">
          <w:blockQuote w:val="1"/>
          <w:marLeft w:val="720"/>
          <w:marRight w:val="720"/>
          <w:marTop w:val="100"/>
          <w:marBottom w:val="100"/>
          <w:divBdr>
            <w:top w:val="none" w:sz="0" w:space="0" w:color="auto"/>
            <w:left w:val="none" w:sz="0" w:space="0" w:color="auto"/>
            <w:bottom w:val="none" w:sz="0" w:space="0" w:color="auto"/>
            <w:right w:val="none" w:sz="0" w:space="0" w:color="auto"/>
          </w:divBdr>
        </w:div>
        <w:div w:id="958099585">
          <w:blockQuote w:val="1"/>
          <w:marLeft w:val="720"/>
          <w:marRight w:val="720"/>
          <w:marTop w:val="100"/>
          <w:marBottom w:val="100"/>
          <w:divBdr>
            <w:top w:val="none" w:sz="0" w:space="0" w:color="auto"/>
            <w:left w:val="none" w:sz="0" w:space="0" w:color="auto"/>
            <w:bottom w:val="none" w:sz="0" w:space="0" w:color="auto"/>
            <w:right w:val="none" w:sz="0" w:space="0" w:color="auto"/>
          </w:divBdr>
        </w:div>
        <w:div w:id="565191069">
          <w:marLeft w:val="720"/>
          <w:marRight w:val="0"/>
          <w:marTop w:val="0"/>
          <w:marBottom w:val="0"/>
          <w:divBdr>
            <w:top w:val="none" w:sz="0" w:space="0" w:color="auto"/>
            <w:left w:val="none" w:sz="0" w:space="0" w:color="auto"/>
            <w:bottom w:val="none" w:sz="0" w:space="0" w:color="auto"/>
            <w:right w:val="none" w:sz="0" w:space="0" w:color="auto"/>
          </w:divBdr>
        </w:div>
        <w:div w:id="530068479">
          <w:marLeft w:val="720"/>
          <w:marRight w:val="0"/>
          <w:marTop w:val="0"/>
          <w:marBottom w:val="0"/>
          <w:divBdr>
            <w:top w:val="none" w:sz="0" w:space="0" w:color="auto"/>
            <w:left w:val="none" w:sz="0" w:space="0" w:color="auto"/>
            <w:bottom w:val="none" w:sz="0" w:space="0" w:color="auto"/>
            <w:right w:val="none" w:sz="0" w:space="0" w:color="auto"/>
          </w:divBdr>
        </w:div>
        <w:div w:id="1613973197">
          <w:marLeft w:val="720"/>
          <w:marRight w:val="0"/>
          <w:marTop w:val="0"/>
          <w:marBottom w:val="0"/>
          <w:divBdr>
            <w:top w:val="none" w:sz="0" w:space="0" w:color="auto"/>
            <w:left w:val="none" w:sz="0" w:space="0" w:color="auto"/>
            <w:bottom w:val="none" w:sz="0" w:space="0" w:color="auto"/>
            <w:right w:val="none" w:sz="0" w:space="0" w:color="auto"/>
          </w:divBdr>
        </w:div>
        <w:div w:id="1185633730">
          <w:marLeft w:val="720"/>
          <w:marRight w:val="0"/>
          <w:marTop w:val="0"/>
          <w:marBottom w:val="0"/>
          <w:divBdr>
            <w:top w:val="none" w:sz="0" w:space="0" w:color="auto"/>
            <w:left w:val="none" w:sz="0" w:space="0" w:color="auto"/>
            <w:bottom w:val="none" w:sz="0" w:space="0" w:color="auto"/>
            <w:right w:val="none" w:sz="0" w:space="0" w:color="auto"/>
          </w:divBdr>
        </w:div>
        <w:div w:id="1691640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830444772">
          <w:marLeft w:val="720"/>
          <w:marRight w:val="0"/>
          <w:marTop w:val="0"/>
          <w:marBottom w:val="0"/>
          <w:divBdr>
            <w:top w:val="none" w:sz="0" w:space="0" w:color="auto"/>
            <w:left w:val="none" w:sz="0" w:space="0" w:color="auto"/>
            <w:bottom w:val="none" w:sz="0" w:space="0" w:color="auto"/>
            <w:right w:val="none" w:sz="0" w:space="0" w:color="auto"/>
          </w:divBdr>
        </w:div>
        <w:div w:id="43914867">
          <w:marLeft w:val="720"/>
          <w:marRight w:val="0"/>
          <w:marTop w:val="0"/>
          <w:marBottom w:val="0"/>
          <w:divBdr>
            <w:top w:val="none" w:sz="0" w:space="0" w:color="auto"/>
            <w:left w:val="none" w:sz="0" w:space="0" w:color="auto"/>
            <w:bottom w:val="none" w:sz="0" w:space="0" w:color="auto"/>
            <w:right w:val="none" w:sz="0" w:space="0" w:color="auto"/>
          </w:divBdr>
        </w:div>
        <w:div w:id="16675878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authentication-2_0.html" TargetMode="External"/><Relationship Id="rId13" Type="http://schemas.openxmlformats.org/officeDocument/2006/relationships/hyperlink" Target="http://xml.resource.org/public/rfc/html/rfc2119.html" TargetMode="External"/><Relationship Id="rId18" Type="http://schemas.openxmlformats.org/officeDocument/2006/relationships/hyperlink" Target="http://www.rfc-editor.org/rfc/rfc6973.txt" TargetMode="External"/><Relationship Id="rId26" Type="http://schemas.openxmlformats.org/officeDocument/2006/relationships/hyperlink" Target="mailto:ejay@illumi.la" TargetMode="External"/><Relationship Id="rId3" Type="http://schemas.microsoft.com/office/2007/relationships/stylesWithEffects" Target="stylesWithEffects.xml"/><Relationship Id="rId21" Type="http://schemas.openxmlformats.org/officeDocument/2006/relationships/hyperlink" Target="http://nat.sakimura.org/" TargetMode="External"/><Relationship Id="rId7" Type="http://schemas.openxmlformats.org/officeDocument/2006/relationships/hyperlink" Target="http://openid.net/specs/openid-authentication-2_0.txt" TargetMode="External"/><Relationship Id="rId12" Type="http://schemas.openxmlformats.org/officeDocument/2006/relationships/hyperlink" Target="http://www.rfc-editor.org/rfc/rfc2119.txt" TargetMode="External"/><Relationship Id="rId17" Type="http://schemas.openxmlformats.org/officeDocument/2006/relationships/hyperlink" Target="http://tools.ietf.org/html/rfc6973" TargetMode="External"/><Relationship Id="rId25" Type="http://schemas.openxmlformats.org/officeDocument/2006/relationships/hyperlink" Target="http://www.google.com" TargetMode="External"/><Relationship Id="rId2" Type="http://schemas.openxmlformats.org/officeDocument/2006/relationships/styles" Target="styles.xml"/><Relationship Id="rId16" Type="http://schemas.openxmlformats.org/officeDocument/2006/relationships/hyperlink" Target="http://www.rfc-editor.org/rfc/rfc6749.txt" TargetMode="External"/><Relationship Id="rId20" Type="http://schemas.openxmlformats.org/officeDocument/2006/relationships/hyperlink" Target="mailto:n-sakimura@nri.co.j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tools.ietf.org/html/rfc2119" TargetMode="External"/><Relationship Id="rId24" Type="http://schemas.openxmlformats.org/officeDocument/2006/relationships/hyperlink" Target="mailto:naa@google.com" TargetMode="External"/><Relationship Id="rId5" Type="http://schemas.openxmlformats.org/officeDocument/2006/relationships/webSettings" Target="webSettings.xml"/><Relationship Id="rId15" Type="http://schemas.openxmlformats.org/officeDocument/2006/relationships/hyperlink" Target="http://tools.ietf.org/html/rfc6749" TargetMode="External"/><Relationship Id="rId23" Type="http://schemas.openxmlformats.org/officeDocument/2006/relationships/hyperlink" Target="http://www.thread-safe.com/" TargetMode="External"/><Relationship Id="rId28" Type="http://schemas.openxmlformats.org/officeDocument/2006/relationships/fontTable" Target="fontTable.xml"/><Relationship Id="rId10" Type="http://schemas.openxmlformats.org/officeDocument/2006/relationships/hyperlink" Target="mailto:sob@harvard.edu" TargetMode="External"/><Relationship Id="rId19" Type="http://schemas.openxmlformats.org/officeDocument/2006/relationships/hyperlink" Target="https://developers.google.com/accounts/docs/OpenID" TargetMode="External"/><Relationship Id="rId4" Type="http://schemas.openxmlformats.org/officeDocument/2006/relationships/settings" Target="settings.xml"/><Relationship Id="rId9" Type="http://schemas.openxmlformats.org/officeDocument/2006/relationships/hyperlink" Target="http://openid.net/specs/openid-connect-core-1_0.html" TargetMode="External"/><Relationship Id="rId14" Type="http://schemas.openxmlformats.org/officeDocument/2006/relationships/hyperlink" Target="http://xml.resource.org/public/rfc/xml/rfc2119.xml" TargetMode="External"/><Relationship Id="rId22" Type="http://schemas.openxmlformats.org/officeDocument/2006/relationships/hyperlink" Target="mailto:ve7jtb@ve7jtb.com" TargetMode="External"/><Relationship Id="rId27" Type="http://schemas.openxmlformats.org/officeDocument/2006/relationships/hyperlink" Target="http://illumi.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3832</Words>
  <Characters>21847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draft: OpenID 2.0 to OpenID Connect Migration 1.0 - draft 04</vt:lpstr>
    </vt:vector>
  </TitlesOfParts>
  <Company>Microsoft Corporation</Company>
  <LinksUpToDate>false</LinksUpToDate>
  <CharactersWithSpaces>25628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2.0 to OpenID Connect Migration 1.0 - draft 04</dc:title>
  <dc:creator>Mike Jones</dc:creator>
  <cp:lastModifiedBy>Mike Jones</cp:lastModifiedBy>
  <cp:revision>8</cp:revision>
  <dcterms:created xsi:type="dcterms:W3CDTF">2014-08-18T21:57:00Z</dcterms:created>
  <dcterms:modified xsi:type="dcterms:W3CDTF">2014-08-18T22:18:00Z</dcterms:modified>
</cp:coreProperties>
</file>