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r>
              <w:fldChar w:fldCharType="begin"/>
            </w:r>
            <w:r>
              <w:instrText xml:space="preserve"> HYPERLINK \l "toc" </w:instrText>
            </w:r>
            <w:r>
              <w:fldChar w:fldCharType="separate"/>
            </w:r>
            <w:r w:rsidR="0071243D">
              <w:rPr>
                <w:rFonts w:ascii="Monaco" w:eastAsia="Times New Roman" w:hAnsi="Monaco"/>
                <w:b/>
                <w:bCs/>
                <w:color w:val="FFFFFF"/>
                <w:sz w:val="20"/>
                <w:szCs w:val="20"/>
              </w:rPr>
              <w:t> TOC </w:t>
            </w:r>
            <w:r>
              <w:rPr>
                <w:rFonts w:ascii="Monaco" w:eastAsia="Times New Roman" w:hAnsi="Monaco"/>
                <w:b/>
                <w:bCs/>
                <w:color w:val="FFFFFF"/>
                <w:sz w:val="20"/>
                <w:szCs w:val="20"/>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71243D">
        <w:trPr>
          <w:divId w:val="338821905"/>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
            <w:tblGrid>
              <w:gridCol w:w="3089"/>
              <w:gridCol w:w="3089"/>
            </w:tblGrid>
            <w:tr w:rsidR="0071243D">
              <w:trPr>
                <w:tblCellSpacing w:w="7" w:type="dxa"/>
              </w:trPr>
              <w:tc>
                <w:tcPr>
                  <w:tcW w:w="1650" w:type="pct"/>
                  <w:shd w:val="clear" w:color="auto" w:fill="666666"/>
                  <w:hideMark/>
                </w:tcPr>
                <w:p w:rsidR="0071243D" w:rsidRDefault="0071243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OpenID Connect Working Group</w:t>
                  </w:r>
                </w:p>
              </w:tc>
              <w:tc>
                <w:tcPr>
                  <w:tcW w:w="1650" w:type="pct"/>
                  <w:shd w:val="clear" w:color="auto" w:fill="666666"/>
                  <w:hideMark/>
                </w:tcPr>
                <w:p w:rsidR="0071243D" w:rsidRDefault="0071243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71243D">
              <w:trPr>
                <w:tblCellSpacing w:w="7" w:type="dxa"/>
              </w:trPr>
              <w:tc>
                <w:tcPr>
                  <w:tcW w:w="1650" w:type="pct"/>
                  <w:shd w:val="clear" w:color="auto" w:fill="666666"/>
                  <w:hideMark/>
                </w:tcPr>
                <w:p w:rsidR="0071243D" w:rsidRDefault="0071243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Internet-Draft</w:t>
                  </w:r>
                </w:p>
              </w:tc>
              <w:tc>
                <w:tcPr>
                  <w:tcW w:w="1650" w:type="pct"/>
                  <w:shd w:val="clear" w:color="auto" w:fill="666666"/>
                  <w:hideMark/>
                </w:tcPr>
                <w:p w:rsidR="0071243D" w:rsidRDefault="0071243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71243D">
              <w:trPr>
                <w:tblCellSpacing w:w="7" w:type="dxa"/>
              </w:trPr>
              <w:tc>
                <w:tcPr>
                  <w:tcW w:w="1650" w:type="pct"/>
                  <w:shd w:val="clear" w:color="auto" w:fill="666666"/>
                  <w:hideMark/>
                </w:tcPr>
                <w:p w:rsidR="0071243D" w:rsidRDefault="0071243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Intended status: Standards Track</w:t>
                  </w:r>
                </w:p>
              </w:tc>
              <w:tc>
                <w:tcPr>
                  <w:tcW w:w="1650" w:type="pct"/>
                  <w:shd w:val="clear" w:color="auto" w:fill="666666"/>
                  <w:hideMark/>
                </w:tcPr>
                <w:p w:rsidR="0071243D" w:rsidRDefault="0071243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71243D">
              <w:trPr>
                <w:tblCellSpacing w:w="7" w:type="dxa"/>
              </w:trPr>
              <w:tc>
                <w:tcPr>
                  <w:tcW w:w="1650" w:type="pct"/>
                  <w:shd w:val="clear" w:color="auto" w:fill="666666"/>
                  <w:hideMark/>
                </w:tcPr>
                <w:p w:rsidR="0071243D" w:rsidRDefault="0071243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Expires: February 8, 2015</w:t>
                  </w:r>
                </w:p>
              </w:tc>
              <w:tc>
                <w:tcPr>
                  <w:tcW w:w="1650" w:type="pct"/>
                  <w:shd w:val="clear" w:color="auto" w:fill="666666"/>
                  <w:hideMark/>
                </w:tcPr>
                <w:p w:rsidR="0071243D" w:rsidRDefault="0071243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71243D">
              <w:trPr>
                <w:tblCellSpacing w:w="7" w:type="dxa"/>
              </w:trPr>
              <w:tc>
                <w:tcPr>
                  <w:tcW w:w="1650" w:type="pct"/>
                  <w:shd w:val="clear" w:color="auto" w:fill="666666"/>
                  <w:hideMark/>
                </w:tcPr>
                <w:p w:rsidR="0071243D" w:rsidRDefault="0071243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71243D" w:rsidRDefault="0071243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Agarwal</w:t>
                  </w:r>
                </w:p>
              </w:tc>
            </w:tr>
            <w:tr w:rsidR="0071243D">
              <w:trPr>
                <w:tblCellSpacing w:w="7" w:type="dxa"/>
              </w:trPr>
              <w:tc>
                <w:tcPr>
                  <w:tcW w:w="1650" w:type="pct"/>
                  <w:shd w:val="clear" w:color="auto" w:fill="666666"/>
                  <w:hideMark/>
                </w:tcPr>
                <w:p w:rsidR="0071243D" w:rsidRDefault="0071243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71243D" w:rsidRDefault="0071243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71243D">
              <w:trPr>
                <w:tblCellSpacing w:w="7" w:type="dxa"/>
              </w:trPr>
              <w:tc>
                <w:tcPr>
                  <w:tcW w:w="1650" w:type="pct"/>
                  <w:shd w:val="clear" w:color="auto" w:fill="666666"/>
                  <w:hideMark/>
                </w:tcPr>
                <w:p w:rsidR="0071243D" w:rsidRDefault="0071243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71243D" w:rsidRDefault="0071243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E. Jay</w:t>
                  </w:r>
                </w:p>
              </w:tc>
            </w:tr>
            <w:tr w:rsidR="0071243D">
              <w:trPr>
                <w:tblCellSpacing w:w="7" w:type="dxa"/>
              </w:trPr>
              <w:tc>
                <w:tcPr>
                  <w:tcW w:w="1650" w:type="pct"/>
                  <w:shd w:val="clear" w:color="auto" w:fill="666666"/>
                  <w:hideMark/>
                </w:tcPr>
                <w:p w:rsidR="0071243D" w:rsidRDefault="0071243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71243D" w:rsidRDefault="0071243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Illumila</w:t>
                  </w:r>
                </w:p>
              </w:tc>
            </w:tr>
            <w:tr w:rsidR="0071243D">
              <w:trPr>
                <w:tblCellSpacing w:w="7" w:type="dxa"/>
              </w:trPr>
              <w:tc>
                <w:tcPr>
                  <w:tcW w:w="1650" w:type="pct"/>
                  <w:shd w:val="clear" w:color="auto" w:fill="666666"/>
                  <w:hideMark/>
                </w:tcPr>
                <w:p w:rsidR="0071243D" w:rsidRDefault="0071243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71243D" w:rsidRDefault="0071243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August 07, 2014</w:t>
                  </w:r>
                </w:p>
              </w:tc>
            </w:tr>
          </w:tbl>
          <w:p w:rsidR="0071243D" w:rsidRDefault="0071243D">
            <w:pPr>
              <w:spacing w:before="0" w:beforeAutospacing="0" w:after="0" w:afterAutospacing="0"/>
              <w:rPr>
                <w:rFonts w:ascii="Verdana" w:eastAsia="Times New Roman" w:hAnsi="Verdana"/>
                <w:color w:val="000000"/>
              </w:rPr>
            </w:pPr>
          </w:p>
        </w:tc>
      </w:tr>
    </w:tbl>
    <w:p w:rsidR="0071243D" w:rsidRDefault="0071243D">
      <w:pPr>
        <w:pStyle w:val="Heading1"/>
        <w:divId w:val="338821905"/>
        <w:rPr>
          <w:rFonts w:eastAsia="Times New Roman"/>
          <w:lang w:val="en"/>
        </w:rPr>
      </w:pPr>
      <w:r>
        <w:rPr>
          <w:rFonts w:eastAsia="Times New Roman"/>
          <w:lang w:val="en"/>
        </w:rPr>
        <w:br/>
      </w:r>
      <w:commentRangeStart w:id="0"/>
      <w:r>
        <w:rPr>
          <w:rFonts w:eastAsia="Times New Roman"/>
          <w:lang w:val="en"/>
        </w:rPr>
        <w:t>OpenID 2.0 to OpenID Connect Migration 1.0 - draft 02</w:t>
      </w:r>
      <w:commentRangeEnd w:id="0"/>
      <w:r w:rsidR="00501597">
        <w:rPr>
          <w:rStyle w:val="CommentReference"/>
          <w:rFonts w:ascii="Times New Roman" w:hAnsi="Times New Roman" w:cs="Times New Roman"/>
          <w:b w:val="0"/>
          <w:bCs w:val="0"/>
          <w:color w:val="auto"/>
          <w:kern w:val="0"/>
        </w:rPr>
        <w:commentReference w:id="0"/>
      </w:r>
      <w:r>
        <w:rPr>
          <w:rFonts w:eastAsia="Times New Roman"/>
          <w:lang w:val="en"/>
        </w:rPr>
        <w:br/>
      </w:r>
      <w:commentRangeStart w:id="1"/>
      <w:r>
        <w:rPr>
          <w:rFonts w:eastAsia="Times New Roman"/>
          <w:lang w:val="en"/>
        </w:rPr>
        <w:t>openid-connect-openid2-migration-1_0</w:t>
      </w:r>
      <w:commentRangeEnd w:id="1"/>
      <w:r w:rsidR="00501597">
        <w:rPr>
          <w:rStyle w:val="CommentReference"/>
          <w:rFonts w:ascii="Times New Roman" w:hAnsi="Times New Roman" w:cs="Times New Roman"/>
          <w:b w:val="0"/>
          <w:bCs w:val="0"/>
          <w:color w:val="auto"/>
          <w:kern w:val="0"/>
        </w:rPr>
        <w:commentReference w:id="1"/>
      </w:r>
    </w:p>
    <w:p w:rsidR="0071243D" w:rsidRDefault="0071243D">
      <w:pPr>
        <w:pStyle w:val="Heading3"/>
        <w:divId w:val="338821905"/>
        <w:rPr>
          <w:rFonts w:eastAsia="Times New Roman"/>
          <w:lang w:val="en"/>
        </w:rPr>
      </w:pPr>
      <w:r>
        <w:rPr>
          <w:rFonts w:eastAsia="Times New Roman"/>
          <w:lang w:val="en"/>
        </w:rPr>
        <w:t>Abstract</w:t>
      </w:r>
    </w:p>
    <w:p w:rsidR="0071243D" w:rsidRDefault="0071243D">
      <w:pPr>
        <w:pStyle w:val="NormalWeb"/>
        <w:divId w:val="338821905"/>
        <w:rPr>
          <w:rFonts w:ascii="Verdana" w:hAnsi="Verdana"/>
          <w:color w:val="000000"/>
          <w:lang w:val="en"/>
        </w:rPr>
      </w:pPr>
      <w:r>
        <w:rPr>
          <w:rFonts w:ascii="Verdana" w:hAnsi="Verdana"/>
          <w:color w:val="000000"/>
          <w:lang w:val="en"/>
        </w:rPr>
        <w:t xml:space="preserve">This specification defines how an OpenID Authentication 2.0 </w:t>
      </w:r>
      <w:del w:id="2" w:author="Mike Jones" w:date="2014-08-07T16:31:00Z">
        <w:r w:rsidDel="0071243D">
          <w:rPr>
            <w:rFonts w:ascii="Verdana" w:hAnsi="Verdana"/>
            <w:color w:val="000000"/>
            <w:lang w:val="en"/>
          </w:rPr>
          <w:delText>relyin</w:delText>
        </w:r>
      </w:del>
      <w:ins w:id="3" w:author="Mike Jones" w:date="2014-08-07T16:31:00Z">
        <w:r>
          <w:rPr>
            <w:rFonts w:ascii="Verdana" w:hAnsi="Verdana"/>
            <w:color w:val="000000"/>
            <w:lang w:val="en"/>
          </w:rPr>
          <w:t>relying</w:t>
        </w:r>
      </w:ins>
      <w:r>
        <w:rPr>
          <w:rFonts w:ascii="Verdana" w:hAnsi="Verdana"/>
          <w:color w:val="000000"/>
          <w:lang w:val="en"/>
        </w:rPr>
        <w:t xml:space="preserve"> party can migrate the user from OpenID 2.0 identifier to OpenID Connect Identifier by using an ID Token that includes the OpenID 2.0 verified claimed ID. In this specification, the method to request such an additional claim and the method for the verification of the resulting ID Token is specified. </w:t>
      </w:r>
    </w:p>
    <w:p w:rsidR="0071243D" w:rsidRDefault="0071243D">
      <w:pPr>
        <w:pStyle w:val="Heading3"/>
        <w:divId w:val="338821905"/>
        <w:rPr>
          <w:rFonts w:eastAsia="Times New Roman"/>
          <w:lang w:val="en"/>
        </w:rPr>
      </w:pPr>
      <w:r>
        <w:rPr>
          <w:rFonts w:eastAsia="Times New Roman"/>
          <w:lang w:val="en"/>
        </w:rPr>
        <w:t>Status of this Memo</w:t>
      </w:r>
    </w:p>
    <w:p w:rsidR="0071243D" w:rsidRDefault="0071243D">
      <w:pPr>
        <w:pStyle w:val="NormalWeb"/>
        <w:divId w:val="338821905"/>
        <w:rPr>
          <w:rFonts w:ascii="Verdana" w:hAnsi="Verdana"/>
          <w:color w:val="000000"/>
          <w:lang w:val="en"/>
        </w:rPr>
      </w:pPr>
      <w:r>
        <w:rPr>
          <w:rFonts w:ascii="Verdana" w:hAnsi="Verdana"/>
          <w:color w:val="000000"/>
          <w:lang w:val="en"/>
        </w:rPr>
        <w:t xml:space="preserve">This Internet-Draft is submitted in full conformance with the provisions of BCP 78 and BCP 79. This document may contain material from IETF Documents or IETF Contributions published or made publicly available before November 10, 2008. The person(s) controlling the copyright in some of this material may not have granted the IETF Trust the right to allow modifications of such material outside the IETF Standards Process. Without obtaining an adequate license from the person(s) controlling the copyright in such materials, this document may not be modified outside the IETF Standards Process, and derivative works of it may not </w:t>
      </w:r>
      <w:r>
        <w:rPr>
          <w:rFonts w:ascii="Verdana" w:hAnsi="Verdana"/>
          <w:color w:val="000000"/>
          <w:lang w:val="en"/>
        </w:rPr>
        <w:lastRenderedPageBreak/>
        <w:t>be created outside the IETF Standards Process, except to format it for publication as an RFC or to translate it into languages other than English.</w:t>
      </w:r>
    </w:p>
    <w:p w:rsidR="0071243D" w:rsidRDefault="0071243D">
      <w:pPr>
        <w:pStyle w:val="NormalWeb"/>
        <w:divId w:val="338821905"/>
        <w:rPr>
          <w:rFonts w:ascii="Verdana" w:hAnsi="Verdana"/>
          <w:color w:val="000000"/>
          <w:lang w:val="en"/>
        </w:rPr>
      </w:pPr>
      <w:r>
        <w:rPr>
          <w:rFonts w:ascii="Verdana" w:hAnsi="Verdana"/>
          <w:color w:val="000000"/>
          <w:lang w:val="en"/>
        </w:rPr>
        <w:t>Internet-Drafts are working documents of the Internet Engineering Task Force (IETF). Note that other groups may also distribute working documents as Internet-Drafts. The list of current Internet-Drafts is at http://datatracker.ietf.org/drafts/current/.</w:t>
      </w:r>
    </w:p>
    <w:p w:rsidR="0071243D" w:rsidRDefault="0071243D">
      <w:pPr>
        <w:pStyle w:val="NormalWeb"/>
        <w:divId w:val="338821905"/>
        <w:rPr>
          <w:rFonts w:ascii="Verdana" w:hAnsi="Verdana"/>
          <w:color w:val="000000"/>
          <w:lang w:val="en"/>
        </w:rPr>
      </w:pPr>
      <w:r>
        <w:rPr>
          <w:rFonts w:ascii="Verdana" w:hAnsi="Verdana"/>
          <w:color w:val="000000"/>
          <w:lang w:val="en"/>
        </w:rPr>
        <w:t>Internet-Drafts are draft documents valid for a maximum of six months and may be updated, replaced, or obsoleted by other documents at any time. It is inappropriate to use Internet-Drafts as reference material or to cite them other than as “work in progress.”</w:t>
      </w:r>
    </w:p>
    <w:p w:rsidR="0071243D" w:rsidRDefault="0071243D">
      <w:pPr>
        <w:pStyle w:val="NormalWeb"/>
        <w:divId w:val="338821905"/>
        <w:rPr>
          <w:rFonts w:ascii="Verdana" w:hAnsi="Verdana"/>
          <w:color w:val="000000"/>
          <w:lang w:val="en"/>
        </w:rPr>
      </w:pPr>
      <w:r>
        <w:rPr>
          <w:rFonts w:ascii="Verdana" w:hAnsi="Verdana"/>
          <w:color w:val="000000"/>
          <w:lang w:val="en"/>
        </w:rPr>
        <w:t>This Internet-Draft will expire on February 8, 2015.</w:t>
      </w:r>
    </w:p>
    <w:p w:rsidR="0071243D" w:rsidRDefault="0071243D">
      <w:pPr>
        <w:pStyle w:val="Heading3"/>
        <w:divId w:val="338821905"/>
        <w:rPr>
          <w:rFonts w:eastAsia="Times New Roman"/>
          <w:lang w:val="en"/>
        </w:rPr>
      </w:pPr>
      <w:r>
        <w:rPr>
          <w:rFonts w:eastAsia="Times New Roman"/>
          <w:lang w:val="en"/>
        </w:rPr>
        <w:t>Copyright Notice</w:t>
      </w:r>
    </w:p>
    <w:p w:rsidR="0071243D" w:rsidRDefault="0071243D">
      <w:pPr>
        <w:pStyle w:val="NormalWeb"/>
        <w:divId w:val="338821905"/>
        <w:rPr>
          <w:rFonts w:ascii="Verdana" w:hAnsi="Verdana"/>
          <w:color w:val="000000"/>
          <w:lang w:val="en"/>
        </w:rPr>
      </w:pPr>
      <w:commentRangeStart w:id="4"/>
      <w:r>
        <w:rPr>
          <w:rFonts w:ascii="Verdana" w:hAnsi="Verdana"/>
          <w:color w:val="000000"/>
          <w:lang w:val="en"/>
        </w:rPr>
        <w:t xml:space="preserve">Copyright © </w:t>
      </w:r>
      <w:proofErr w:type="gramStart"/>
      <w:r>
        <w:rPr>
          <w:rFonts w:ascii="Verdana" w:hAnsi="Verdana"/>
          <w:color w:val="000000"/>
          <w:lang w:val="en"/>
        </w:rPr>
        <w:t>The</w:t>
      </w:r>
      <w:proofErr w:type="gramEnd"/>
      <w:r>
        <w:rPr>
          <w:rFonts w:ascii="Verdana" w:hAnsi="Verdana"/>
          <w:color w:val="000000"/>
          <w:lang w:val="en"/>
        </w:rPr>
        <w:t xml:space="preserve"> Internet Society (2014). All Rights Reserved.</w:t>
      </w:r>
      <w:commentRangeEnd w:id="4"/>
      <w:r w:rsidR="00501597">
        <w:rPr>
          <w:rStyle w:val="CommentReference"/>
        </w:rPr>
        <w:commentReference w:id="4"/>
      </w:r>
    </w:p>
    <w:p w:rsidR="0071243D" w:rsidRDefault="0071243D">
      <w:pPr>
        <w:spacing w:before="0" w:beforeAutospacing="0" w:after="0" w:afterAutospacing="0"/>
        <w:divId w:val="338821905"/>
        <w:rPr>
          <w:rFonts w:ascii="Verdana" w:eastAsia="Times New Roman" w:hAnsi="Verdana"/>
          <w:color w:val="000000"/>
          <w:lang w:val="en"/>
        </w:rPr>
      </w:pPr>
      <w:bookmarkStart w:id="5" w:name="toc"/>
      <w:bookmarkEnd w:id="5"/>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rsidR="0071243D" w:rsidRDefault="0071243D">
      <w:pPr>
        <w:pStyle w:val="Heading3"/>
        <w:divId w:val="338821905"/>
        <w:rPr>
          <w:rFonts w:eastAsia="Times New Roman"/>
          <w:lang w:val="en"/>
        </w:rPr>
      </w:pPr>
      <w:r>
        <w:rPr>
          <w:rFonts w:eastAsia="Times New Roman"/>
          <w:lang w:val="en"/>
        </w:rPr>
        <w:t>Table of Contents</w:t>
      </w:r>
    </w:p>
    <w:p w:rsidR="0071243D" w:rsidRDefault="00736685" w:rsidP="0071243D">
      <w:pPr>
        <w:pStyle w:val="toc"/>
        <w:divId w:val="338821905"/>
        <w:rPr>
          <w:rFonts w:ascii="Verdana" w:hAnsi="Verdana"/>
          <w:color w:val="000000"/>
          <w:lang w:val="en"/>
        </w:rPr>
      </w:pPr>
      <w:hyperlink w:anchor="Introduction" w:history="1">
        <w:r w:rsidR="0071243D">
          <w:rPr>
            <w:rStyle w:val="Hyperlink"/>
            <w:rFonts w:ascii="Verdana" w:hAnsi="Verdana"/>
            <w:b/>
            <w:bCs/>
            <w:lang w:val="en"/>
          </w:rPr>
          <w:t>1.</w:t>
        </w:r>
      </w:hyperlink>
      <w:r w:rsidR="0071243D">
        <w:rPr>
          <w:rFonts w:ascii="Verdana" w:hAnsi="Verdana"/>
          <w:color w:val="000000"/>
          <w:lang w:val="en"/>
        </w:rPr>
        <w:t>  Introduction</w:t>
      </w:r>
      <w:r w:rsidR="0071243D">
        <w:rPr>
          <w:rFonts w:ascii="Verdana" w:hAnsi="Verdana"/>
          <w:color w:val="000000"/>
          <w:lang w:val="en"/>
        </w:rPr>
        <w:br/>
        <w:t>    </w:t>
      </w:r>
      <w:hyperlink w:anchor="rnc" w:history="1">
        <w:r w:rsidR="0071243D">
          <w:rPr>
            <w:rStyle w:val="Hyperlink"/>
            <w:rFonts w:ascii="Verdana" w:hAnsi="Verdana"/>
            <w:b/>
            <w:bCs/>
            <w:lang w:val="en"/>
          </w:rPr>
          <w:t>1.1.</w:t>
        </w:r>
      </w:hyperlink>
      <w:r w:rsidR="0071243D">
        <w:rPr>
          <w:rFonts w:ascii="Verdana" w:hAnsi="Verdana"/>
          <w:color w:val="000000"/>
          <w:lang w:val="en"/>
        </w:rPr>
        <w:t xml:space="preserve">  </w:t>
      </w:r>
      <w:proofErr w:type="gramStart"/>
      <w:r w:rsidR="0071243D">
        <w:rPr>
          <w:rFonts w:ascii="Verdana" w:hAnsi="Verdana"/>
          <w:color w:val="000000"/>
          <w:lang w:val="en"/>
        </w:rPr>
        <w:t>Requirements Notation and Conventions</w:t>
      </w:r>
      <w:r w:rsidR="0071243D">
        <w:rPr>
          <w:rFonts w:ascii="Verdana" w:hAnsi="Verdana"/>
          <w:color w:val="000000"/>
          <w:lang w:val="en"/>
        </w:rPr>
        <w:br/>
        <w:t>    </w:t>
      </w:r>
      <w:hyperlink w:anchor="Terminology" w:history="1">
        <w:r w:rsidR="0071243D">
          <w:rPr>
            <w:rStyle w:val="Hyperlink"/>
            <w:rFonts w:ascii="Verdana" w:hAnsi="Verdana"/>
            <w:b/>
            <w:bCs/>
            <w:lang w:val="en"/>
          </w:rPr>
          <w:t>1.2.</w:t>
        </w:r>
        <w:proofErr w:type="gramEnd"/>
      </w:hyperlink>
      <w:r w:rsidR="0071243D">
        <w:rPr>
          <w:rFonts w:ascii="Verdana" w:hAnsi="Verdana"/>
          <w:color w:val="000000"/>
          <w:lang w:val="en"/>
        </w:rPr>
        <w:t xml:space="preserve">  </w:t>
      </w:r>
      <w:proofErr w:type="gramStart"/>
      <w:r w:rsidR="0071243D">
        <w:rPr>
          <w:rFonts w:ascii="Verdana" w:hAnsi="Verdana"/>
          <w:color w:val="000000"/>
          <w:lang w:val="en"/>
        </w:rPr>
        <w:t>Terminology</w:t>
      </w:r>
      <w:r w:rsidR="0071243D">
        <w:rPr>
          <w:rFonts w:ascii="Verdana" w:hAnsi="Verdana"/>
          <w:color w:val="000000"/>
          <w:lang w:val="en"/>
        </w:rPr>
        <w:br/>
      </w:r>
      <w:hyperlink w:anchor="RequestOpenid2Id" w:history="1">
        <w:r w:rsidR="0071243D">
          <w:rPr>
            <w:rStyle w:val="Hyperlink"/>
            <w:rFonts w:ascii="Verdana" w:hAnsi="Verdana"/>
            <w:b/>
            <w:bCs/>
            <w:lang w:val="en"/>
          </w:rPr>
          <w:t>2.</w:t>
        </w:r>
        <w:proofErr w:type="gramEnd"/>
      </w:hyperlink>
      <w:r w:rsidR="0071243D">
        <w:rPr>
          <w:rFonts w:ascii="Verdana" w:hAnsi="Verdana"/>
          <w:color w:val="000000"/>
          <w:lang w:val="en"/>
        </w:rPr>
        <w:t xml:space="preserve">  </w:t>
      </w:r>
      <w:commentRangeStart w:id="6"/>
      <w:r w:rsidR="0071243D">
        <w:rPr>
          <w:rFonts w:ascii="Verdana" w:hAnsi="Verdana"/>
          <w:color w:val="000000"/>
          <w:lang w:val="en"/>
        </w:rPr>
        <w:t xml:space="preserve">Requesting the OpenID 2.0 Identifier and </w:t>
      </w:r>
      <w:ins w:id="7" w:author="Mike Jones" w:date="2014-08-07T16:39:00Z">
        <w:r w:rsidR="0071243D">
          <w:rPr>
            <w:rFonts w:ascii="Verdana" w:hAnsi="Verdana"/>
            <w:color w:val="000000"/>
            <w:lang w:val="en"/>
          </w:rPr>
          <w:t xml:space="preserve">OpenID </w:t>
        </w:r>
      </w:ins>
      <w:r w:rsidR="0071243D">
        <w:rPr>
          <w:rFonts w:ascii="Verdana" w:hAnsi="Verdana"/>
          <w:color w:val="000000"/>
          <w:lang w:val="en"/>
        </w:rPr>
        <w:t xml:space="preserve">Connect </w:t>
      </w:r>
      <w:ins w:id="8" w:author="Mike Jones" w:date="2014-08-07T16:29:00Z">
        <w:r w:rsidR="00501597">
          <w:rPr>
            <w:rFonts w:ascii="Verdana" w:hAnsi="Verdana"/>
            <w:color w:val="000000"/>
            <w:lang w:val="en"/>
          </w:rPr>
          <w:t>“</w:t>
        </w:r>
      </w:ins>
      <w:proofErr w:type="spellStart"/>
      <w:r w:rsidR="0071243D">
        <w:rPr>
          <w:rFonts w:ascii="Verdana" w:hAnsi="Verdana"/>
          <w:color w:val="000000"/>
          <w:lang w:val="en"/>
        </w:rPr>
        <w:t>iss</w:t>
      </w:r>
      <w:proofErr w:type="spellEnd"/>
      <w:ins w:id="9" w:author="Mike Jones" w:date="2014-08-07T16:29:00Z">
        <w:r w:rsidR="00501597">
          <w:rPr>
            <w:rFonts w:ascii="Verdana" w:hAnsi="Verdana"/>
            <w:color w:val="000000"/>
            <w:lang w:val="en"/>
          </w:rPr>
          <w:t>”</w:t>
        </w:r>
      </w:ins>
      <w:r w:rsidR="0071243D">
        <w:rPr>
          <w:rFonts w:ascii="Verdana" w:hAnsi="Verdana"/>
          <w:color w:val="000000"/>
          <w:lang w:val="en"/>
        </w:rPr>
        <w:t>/</w:t>
      </w:r>
      <w:ins w:id="10" w:author="Mike Jones" w:date="2014-08-07T16:29:00Z">
        <w:r w:rsidR="00501597">
          <w:rPr>
            <w:rFonts w:ascii="Verdana" w:hAnsi="Verdana"/>
            <w:color w:val="000000"/>
            <w:lang w:val="en"/>
          </w:rPr>
          <w:t>”</w:t>
        </w:r>
      </w:ins>
      <w:r w:rsidR="0071243D">
        <w:rPr>
          <w:rFonts w:ascii="Verdana" w:hAnsi="Verdana"/>
          <w:color w:val="000000"/>
          <w:lang w:val="en"/>
        </w:rPr>
        <w:t>sub</w:t>
      </w:r>
      <w:ins w:id="11" w:author="Mike Jones" w:date="2014-08-07T16:29:00Z">
        <w:r w:rsidR="00501597">
          <w:rPr>
            <w:rFonts w:ascii="Verdana" w:hAnsi="Verdana"/>
            <w:color w:val="000000"/>
            <w:lang w:val="en"/>
          </w:rPr>
          <w:t>”</w:t>
        </w:r>
      </w:ins>
      <w:r w:rsidR="0071243D">
        <w:rPr>
          <w:rFonts w:ascii="Verdana" w:hAnsi="Verdana"/>
          <w:color w:val="000000"/>
          <w:lang w:val="en"/>
        </w:rPr>
        <w:t xml:space="preserve"> </w:t>
      </w:r>
      <w:del w:id="12" w:author="Mike Jones" w:date="2014-08-07T16:40:00Z">
        <w:r w:rsidR="0071243D" w:rsidDel="0071243D">
          <w:rPr>
            <w:rFonts w:ascii="Verdana" w:hAnsi="Verdana"/>
            <w:color w:val="000000"/>
            <w:lang w:val="en"/>
          </w:rPr>
          <w:delText xml:space="preserve">pair </w:delText>
        </w:r>
      </w:del>
      <w:ins w:id="13" w:author="Mike Jones" w:date="2014-08-07T16:40:00Z">
        <w:r w:rsidR="0071243D">
          <w:rPr>
            <w:rFonts w:ascii="Verdana" w:hAnsi="Verdana"/>
            <w:color w:val="000000"/>
            <w:lang w:val="en"/>
          </w:rPr>
          <w:t xml:space="preserve">Pair </w:t>
        </w:r>
      </w:ins>
      <w:del w:id="14" w:author="Mike Jones" w:date="2014-08-07T16:40:00Z">
        <w:r w:rsidR="0071243D" w:rsidDel="0071243D">
          <w:rPr>
            <w:rFonts w:ascii="Verdana" w:hAnsi="Verdana"/>
            <w:color w:val="000000"/>
            <w:lang w:val="en"/>
          </w:rPr>
          <w:delText>together</w:delText>
        </w:r>
      </w:del>
      <w:ins w:id="15" w:author="Mike Jones" w:date="2014-08-07T16:40:00Z">
        <w:r w:rsidR="0071243D">
          <w:rPr>
            <w:rFonts w:ascii="Verdana" w:hAnsi="Verdana"/>
            <w:color w:val="000000"/>
            <w:lang w:val="en"/>
          </w:rPr>
          <w:t>Together</w:t>
        </w:r>
      </w:ins>
      <w:commentRangeEnd w:id="6"/>
      <w:ins w:id="16" w:author="Mike Jones" w:date="2014-08-07T17:14:00Z">
        <w:r w:rsidR="005A34DB">
          <w:rPr>
            <w:rStyle w:val="CommentReference"/>
            <w:b w:val="0"/>
            <w:bCs w:val="0"/>
          </w:rPr>
          <w:commentReference w:id="6"/>
        </w:r>
      </w:ins>
      <w:r w:rsidR="0071243D">
        <w:rPr>
          <w:rFonts w:ascii="Verdana" w:hAnsi="Verdana"/>
          <w:color w:val="000000"/>
          <w:lang w:val="en"/>
        </w:rPr>
        <w:br/>
      </w:r>
      <w:hyperlink w:anchor="VerifyRP" w:history="1">
        <w:r w:rsidR="0071243D">
          <w:rPr>
            <w:rStyle w:val="Hyperlink"/>
            <w:rFonts w:ascii="Verdana" w:hAnsi="Verdana"/>
            <w:b/>
            <w:bCs/>
            <w:lang w:val="en"/>
          </w:rPr>
          <w:t>3.</w:t>
        </w:r>
      </w:hyperlink>
      <w:r w:rsidR="0071243D">
        <w:rPr>
          <w:rFonts w:ascii="Verdana" w:hAnsi="Verdana"/>
          <w:color w:val="000000"/>
          <w:lang w:val="en"/>
        </w:rPr>
        <w:t xml:space="preserve">  </w:t>
      </w:r>
      <w:proofErr w:type="gramStart"/>
      <w:r w:rsidR="0071243D">
        <w:rPr>
          <w:rFonts w:ascii="Verdana" w:hAnsi="Verdana"/>
          <w:color w:val="000000"/>
          <w:lang w:val="en"/>
        </w:rPr>
        <w:t xml:space="preserve">Verification of the Relying Party by the </w:t>
      </w:r>
      <w:del w:id="17" w:author="Mike Jones" w:date="2014-08-07T16:33:00Z">
        <w:r w:rsidR="0071243D" w:rsidDel="0071243D">
          <w:rPr>
            <w:rFonts w:ascii="Verdana" w:hAnsi="Verdana"/>
            <w:color w:val="000000"/>
            <w:lang w:val="en"/>
          </w:rPr>
          <w:delText>OP</w:delText>
        </w:r>
      </w:del>
      <w:ins w:id="18" w:author="Mike Jones" w:date="2014-08-07T16:33:00Z">
        <w:r w:rsidR="0071243D">
          <w:rPr>
            <w:rFonts w:ascii="Verdana" w:hAnsi="Verdana"/>
            <w:color w:val="000000"/>
            <w:lang w:val="en"/>
          </w:rPr>
          <w:t>OpenID Provider</w:t>
        </w:r>
      </w:ins>
      <w:r w:rsidR="0071243D">
        <w:rPr>
          <w:rFonts w:ascii="Verdana" w:hAnsi="Verdana"/>
          <w:color w:val="000000"/>
          <w:lang w:val="en"/>
        </w:rPr>
        <w:br/>
      </w:r>
      <w:hyperlink w:anchor="ReturnOpenID2ID" w:history="1">
        <w:r w:rsidR="0071243D">
          <w:rPr>
            <w:rStyle w:val="Hyperlink"/>
            <w:rFonts w:ascii="Verdana" w:hAnsi="Verdana"/>
            <w:b/>
            <w:bCs/>
            <w:lang w:val="en"/>
          </w:rPr>
          <w:t>4.</w:t>
        </w:r>
        <w:proofErr w:type="gramEnd"/>
      </w:hyperlink>
      <w:r w:rsidR="0071243D">
        <w:rPr>
          <w:rFonts w:ascii="Verdana" w:hAnsi="Verdana"/>
          <w:color w:val="000000"/>
          <w:lang w:val="en"/>
        </w:rPr>
        <w:t>  Returning the OpenID 2.0 Identifier</w:t>
      </w:r>
      <w:r w:rsidR="0071243D">
        <w:rPr>
          <w:rFonts w:ascii="Verdana" w:hAnsi="Verdana"/>
          <w:color w:val="000000"/>
          <w:lang w:val="en"/>
        </w:rPr>
        <w:br/>
        <w:t>    </w:t>
      </w:r>
      <w:hyperlink w:anchor="ErrorResponses" w:history="1">
        <w:r w:rsidR="0071243D">
          <w:rPr>
            <w:rStyle w:val="Hyperlink"/>
            <w:rFonts w:ascii="Verdana" w:hAnsi="Verdana"/>
            <w:b/>
            <w:bCs/>
            <w:lang w:val="en"/>
          </w:rPr>
          <w:t>4.1.</w:t>
        </w:r>
      </w:hyperlink>
      <w:r w:rsidR="0071243D">
        <w:rPr>
          <w:rFonts w:ascii="Verdana" w:hAnsi="Verdana"/>
          <w:color w:val="000000"/>
          <w:lang w:val="en"/>
        </w:rPr>
        <w:t xml:space="preserve">  </w:t>
      </w:r>
      <w:proofErr w:type="gramStart"/>
      <w:r w:rsidR="0071243D">
        <w:rPr>
          <w:rFonts w:ascii="Verdana" w:hAnsi="Verdana"/>
          <w:color w:val="000000"/>
          <w:lang w:val="en"/>
        </w:rPr>
        <w:t>Error Responses</w:t>
      </w:r>
      <w:r w:rsidR="0071243D">
        <w:rPr>
          <w:rFonts w:ascii="Verdana" w:hAnsi="Verdana"/>
          <w:color w:val="000000"/>
          <w:lang w:val="en"/>
        </w:rPr>
        <w:br/>
        <w:t>        </w:t>
      </w:r>
      <w:commentRangeStart w:id="19"/>
      <w:r w:rsidR="0071243D">
        <w:rPr>
          <w:rFonts w:ascii="Verdana" w:hAnsi="Verdana"/>
          <w:color w:val="000000"/>
          <w:lang w:val="en"/>
        </w:rPr>
        <w:fldChar w:fldCharType="begin"/>
      </w:r>
      <w:r w:rsidR="0071243D">
        <w:rPr>
          <w:rFonts w:ascii="Verdana" w:hAnsi="Verdana"/>
          <w:color w:val="000000"/>
          <w:lang w:val="en"/>
        </w:rPr>
        <w:instrText xml:space="preserve"> HYPERLINK "" \l "anchor1" </w:instrText>
      </w:r>
      <w:r w:rsidR="0071243D">
        <w:rPr>
          <w:rFonts w:ascii="Verdana" w:hAnsi="Verdana"/>
          <w:color w:val="000000"/>
          <w:lang w:val="en"/>
        </w:rPr>
        <w:fldChar w:fldCharType="separate"/>
      </w:r>
      <w:r w:rsidR="0071243D">
        <w:rPr>
          <w:rStyle w:val="Hyperlink"/>
          <w:rFonts w:ascii="Verdana" w:hAnsi="Verdana"/>
          <w:b/>
          <w:bCs/>
          <w:lang w:val="en"/>
        </w:rPr>
        <w:t>4.1.1.</w:t>
      </w:r>
      <w:proofErr w:type="gramEnd"/>
      <w:r w:rsidR="0071243D">
        <w:rPr>
          <w:rFonts w:ascii="Verdana" w:hAnsi="Verdana"/>
          <w:color w:val="000000"/>
          <w:lang w:val="en"/>
        </w:rPr>
        <w:fldChar w:fldCharType="end"/>
      </w:r>
      <w:commentRangeEnd w:id="19"/>
      <w:r w:rsidR="0071243D">
        <w:rPr>
          <w:rStyle w:val="CommentReference"/>
          <w:b w:val="0"/>
          <w:bCs w:val="0"/>
        </w:rPr>
        <w:commentReference w:id="19"/>
      </w:r>
      <w:r w:rsidR="0071243D">
        <w:rPr>
          <w:rFonts w:ascii="Verdana" w:hAnsi="Verdana"/>
          <w:color w:val="000000"/>
          <w:lang w:val="en"/>
        </w:rPr>
        <w:t xml:space="preserve">  Scope </w:t>
      </w:r>
      <w:ins w:id="20" w:author="Mike Jones" w:date="2014-08-07T16:33:00Z">
        <w:r w:rsidR="0071243D">
          <w:rPr>
            <w:rFonts w:ascii="Verdana" w:hAnsi="Verdana"/>
            <w:color w:val="000000"/>
            <w:lang w:val="en"/>
          </w:rPr>
          <w:t>“</w:t>
        </w:r>
      </w:ins>
      <w:r w:rsidR="0071243D">
        <w:rPr>
          <w:rFonts w:ascii="Verdana" w:hAnsi="Verdana"/>
          <w:color w:val="000000"/>
          <w:lang w:val="en"/>
        </w:rPr>
        <w:t>openid2</w:t>
      </w:r>
      <w:ins w:id="21" w:author="Mike Jones" w:date="2014-08-07T16:33:00Z">
        <w:r w:rsidR="0071243D">
          <w:rPr>
            <w:rFonts w:ascii="Verdana" w:hAnsi="Verdana"/>
            <w:color w:val="000000"/>
            <w:lang w:val="en"/>
          </w:rPr>
          <w:t>”</w:t>
        </w:r>
      </w:ins>
      <w:r w:rsidR="0071243D">
        <w:rPr>
          <w:rFonts w:ascii="Verdana" w:hAnsi="Verdana"/>
          <w:color w:val="000000"/>
          <w:lang w:val="en"/>
        </w:rPr>
        <w:t xml:space="preserve"> not supported</w:t>
      </w:r>
      <w:r w:rsidR="0071243D">
        <w:rPr>
          <w:rFonts w:ascii="Verdana" w:hAnsi="Verdana"/>
          <w:color w:val="000000"/>
          <w:lang w:val="en"/>
        </w:rPr>
        <w:br/>
        <w:t>        </w:t>
      </w:r>
      <w:commentRangeStart w:id="22"/>
      <w:r w:rsidR="0071243D">
        <w:rPr>
          <w:rFonts w:ascii="Verdana" w:hAnsi="Verdana"/>
          <w:color w:val="000000"/>
          <w:lang w:val="en"/>
        </w:rPr>
        <w:fldChar w:fldCharType="begin"/>
      </w:r>
      <w:r w:rsidR="0071243D">
        <w:rPr>
          <w:rFonts w:ascii="Verdana" w:hAnsi="Verdana"/>
          <w:color w:val="000000"/>
          <w:lang w:val="en"/>
        </w:rPr>
        <w:instrText xml:space="preserve"> HYPERLINK "" \l "anchor2" </w:instrText>
      </w:r>
      <w:r w:rsidR="0071243D">
        <w:rPr>
          <w:rFonts w:ascii="Verdana" w:hAnsi="Verdana"/>
          <w:color w:val="000000"/>
          <w:lang w:val="en"/>
        </w:rPr>
        <w:fldChar w:fldCharType="separate"/>
      </w:r>
      <w:r w:rsidR="0071243D">
        <w:rPr>
          <w:rStyle w:val="Hyperlink"/>
          <w:rFonts w:ascii="Verdana" w:hAnsi="Verdana"/>
          <w:b/>
          <w:bCs/>
          <w:lang w:val="en"/>
        </w:rPr>
        <w:t>4.1.2.</w:t>
      </w:r>
      <w:r w:rsidR="0071243D">
        <w:rPr>
          <w:rFonts w:ascii="Verdana" w:hAnsi="Verdana"/>
          <w:color w:val="000000"/>
          <w:lang w:val="en"/>
        </w:rPr>
        <w:fldChar w:fldCharType="end"/>
      </w:r>
      <w:commentRangeEnd w:id="22"/>
      <w:r w:rsidR="0071243D">
        <w:rPr>
          <w:rStyle w:val="CommentReference"/>
          <w:b w:val="0"/>
          <w:bCs w:val="0"/>
        </w:rPr>
        <w:commentReference w:id="22"/>
      </w:r>
      <w:r w:rsidR="0071243D">
        <w:rPr>
          <w:rFonts w:ascii="Verdana" w:hAnsi="Verdana"/>
          <w:color w:val="000000"/>
          <w:lang w:val="en"/>
        </w:rPr>
        <w:t>  No Associated OpenID 2.0 Identifier found</w:t>
      </w:r>
      <w:r w:rsidR="0071243D">
        <w:rPr>
          <w:rFonts w:ascii="Verdana" w:hAnsi="Verdana"/>
          <w:color w:val="000000"/>
          <w:lang w:val="en"/>
        </w:rPr>
        <w:br/>
      </w:r>
      <w:hyperlink w:anchor="VerifyIDToken" w:history="1">
        <w:r w:rsidR="0071243D">
          <w:rPr>
            <w:rStyle w:val="Hyperlink"/>
            <w:rFonts w:ascii="Verdana" w:hAnsi="Verdana"/>
            <w:b/>
            <w:bCs/>
            <w:lang w:val="en"/>
          </w:rPr>
          <w:t>5.</w:t>
        </w:r>
      </w:hyperlink>
      <w:r w:rsidR="0071243D">
        <w:rPr>
          <w:rFonts w:ascii="Verdana" w:hAnsi="Verdana"/>
          <w:color w:val="000000"/>
          <w:lang w:val="en"/>
        </w:rPr>
        <w:t xml:space="preserve">  </w:t>
      </w:r>
      <w:del w:id="23" w:author="Mike Jones" w:date="2014-08-07T16:32:00Z">
        <w:r w:rsidR="0071243D" w:rsidDel="0071243D">
          <w:rPr>
            <w:rFonts w:ascii="Verdana" w:hAnsi="Verdana"/>
            <w:color w:val="000000"/>
            <w:lang w:val="en"/>
          </w:rPr>
          <w:delText>Verification of</w:delText>
        </w:r>
      </w:del>
      <w:proofErr w:type="gramStart"/>
      <w:ins w:id="24" w:author="Mike Jones" w:date="2014-08-07T16:32:00Z">
        <w:r w:rsidR="0071243D">
          <w:rPr>
            <w:rFonts w:ascii="Verdana" w:hAnsi="Verdana"/>
            <w:color w:val="000000"/>
            <w:lang w:val="en"/>
          </w:rPr>
          <w:t>Verifying</w:t>
        </w:r>
      </w:ins>
      <w:r w:rsidR="0071243D">
        <w:rPr>
          <w:rFonts w:ascii="Verdana" w:hAnsi="Verdana"/>
          <w:color w:val="000000"/>
          <w:lang w:val="en"/>
        </w:rPr>
        <w:t xml:space="preserve"> the ID Token</w:t>
      </w:r>
      <w:r w:rsidR="0071243D">
        <w:rPr>
          <w:rFonts w:ascii="Verdana" w:hAnsi="Verdana"/>
          <w:color w:val="000000"/>
          <w:lang w:val="en"/>
        </w:rPr>
        <w:br/>
      </w:r>
      <w:hyperlink w:anchor="VerifyOPAuthority" w:history="1">
        <w:r w:rsidR="0071243D">
          <w:rPr>
            <w:rStyle w:val="Hyperlink"/>
            <w:rFonts w:ascii="Verdana" w:hAnsi="Verdana"/>
            <w:b/>
            <w:bCs/>
            <w:lang w:val="en"/>
          </w:rPr>
          <w:t>6.</w:t>
        </w:r>
        <w:proofErr w:type="gramEnd"/>
      </w:hyperlink>
      <w:r w:rsidR="0071243D">
        <w:rPr>
          <w:rFonts w:ascii="Verdana" w:hAnsi="Verdana"/>
          <w:color w:val="000000"/>
          <w:lang w:val="en"/>
        </w:rPr>
        <w:t xml:space="preserve">  </w:t>
      </w:r>
      <w:del w:id="25" w:author="Mike Jones" w:date="2014-08-07T16:32:00Z">
        <w:r w:rsidR="0071243D" w:rsidDel="0071243D">
          <w:rPr>
            <w:rFonts w:ascii="Verdana" w:hAnsi="Verdana"/>
            <w:color w:val="000000"/>
            <w:lang w:val="en"/>
          </w:rPr>
          <w:delText>Verification of the authoritativeness of</w:delText>
        </w:r>
      </w:del>
      <w:proofErr w:type="gramStart"/>
      <w:ins w:id="26" w:author="Mike Jones" w:date="2014-08-07T16:32:00Z">
        <w:r w:rsidR="0071243D">
          <w:rPr>
            <w:rFonts w:ascii="Verdana" w:hAnsi="Verdana"/>
            <w:color w:val="000000"/>
            <w:lang w:val="en"/>
          </w:rPr>
          <w:t>Verifying that</w:t>
        </w:r>
      </w:ins>
      <w:r w:rsidR="0071243D">
        <w:rPr>
          <w:rFonts w:ascii="Verdana" w:hAnsi="Verdana"/>
          <w:color w:val="000000"/>
          <w:lang w:val="en"/>
        </w:rPr>
        <w:t xml:space="preserve"> the </w:t>
      </w:r>
      <w:ins w:id="27" w:author="Mike Jones" w:date="2014-08-07T16:33:00Z">
        <w:r w:rsidR="0071243D">
          <w:rPr>
            <w:rFonts w:ascii="Verdana" w:hAnsi="Verdana"/>
            <w:color w:val="000000"/>
            <w:lang w:val="en"/>
          </w:rPr>
          <w:t xml:space="preserve">OpenID </w:t>
        </w:r>
      </w:ins>
      <w:r w:rsidR="0071243D">
        <w:rPr>
          <w:rFonts w:ascii="Verdana" w:hAnsi="Verdana"/>
          <w:color w:val="000000"/>
          <w:lang w:val="en"/>
        </w:rPr>
        <w:t>Connect OP</w:t>
      </w:r>
      <w:ins w:id="28" w:author="Mike Jones" w:date="2014-08-07T16:32:00Z">
        <w:r w:rsidR="0071243D">
          <w:rPr>
            <w:rFonts w:ascii="Verdana" w:hAnsi="Verdana"/>
            <w:color w:val="000000"/>
            <w:lang w:val="en"/>
          </w:rPr>
          <w:t xml:space="preserve"> is Authoritative</w:t>
        </w:r>
      </w:ins>
      <w:r w:rsidR="0071243D">
        <w:rPr>
          <w:rFonts w:ascii="Verdana" w:hAnsi="Verdana"/>
          <w:color w:val="000000"/>
          <w:lang w:val="en"/>
        </w:rPr>
        <w:br/>
      </w:r>
      <w:hyperlink w:anchor="AssociateIdentifiers" w:history="1">
        <w:r w:rsidR="0071243D">
          <w:rPr>
            <w:rStyle w:val="Hyperlink"/>
            <w:rFonts w:ascii="Verdana" w:hAnsi="Verdana"/>
            <w:b/>
            <w:bCs/>
            <w:lang w:val="en"/>
          </w:rPr>
          <w:t>7.</w:t>
        </w:r>
        <w:proofErr w:type="gramEnd"/>
      </w:hyperlink>
      <w:r w:rsidR="0071243D">
        <w:rPr>
          <w:rFonts w:ascii="Verdana" w:hAnsi="Verdana"/>
          <w:color w:val="000000"/>
          <w:lang w:val="en"/>
        </w:rPr>
        <w:t xml:space="preserve">  Associating the </w:t>
      </w:r>
      <w:del w:id="29" w:author="Mike Jones" w:date="2014-08-07T16:34:00Z">
        <w:r w:rsidR="0071243D" w:rsidDel="0071243D">
          <w:rPr>
            <w:rFonts w:ascii="Verdana" w:hAnsi="Verdana"/>
            <w:color w:val="000000"/>
            <w:lang w:val="en"/>
          </w:rPr>
          <w:delText xml:space="preserve">existing </w:delText>
        </w:r>
      </w:del>
      <w:ins w:id="30" w:author="Mike Jones" w:date="2014-08-07T16:34:00Z">
        <w:r w:rsidR="0071243D">
          <w:rPr>
            <w:rFonts w:ascii="Verdana" w:hAnsi="Verdana"/>
            <w:color w:val="000000"/>
            <w:lang w:val="en"/>
          </w:rPr>
          <w:t xml:space="preserve">Existing </w:t>
        </w:r>
      </w:ins>
      <w:r w:rsidR="0071243D">
        <w:rPr>
          <w:rFonts w:ascii="Verdana" w:hAnsi="Verdana"/>
          <w:color w:val="000000"/>
          <w:lang w:val="en"/>
        </w:rPr>
        <w:t xml:space="preserve">OpenID 2.0 </w:t>
      </w:r>
      <w:del w:id="31" w:author="Mike Jones" w:date="2014-08-07T16:34:00Z">
        <w:r w:rsidR="0071243D" w:rsidDel="0071243D">
          <w:rPr>
            <w:rFonts w:ascii="Verdana" w:hAnsi="Verdana"/>
            <w:color w:val="000000"/>
            <w:lang w:val="en"/>
          </w:rPr>
          <w:lastRenderedPageBreak/>
          <w:delText xml:space="preserve">account </w:delText>
        </w:r>
      </w:del>
      <w:ins w:id="32" w:author="Mike Jones" w:date="2014-08-07T16:34:00Z">
        <w:r w:rsidR="0071243D">
          <w:rPr>
            <w:rFonts w:ascii="Verdana" w:hAnsi="Verdana"/>
            <w:color w:val="000000"/>
            <w:lang w:val="en"/>
          </w:rPr>
          <w:t xml:space="preserve">Account </w:t>
        </w:r>
      </w:ins>
      <w:r w:rsidR="0071243D">
        <w:rPr>
          <w:rFonts w:ascii="Verdana" w:hAnsi="Verdana"/>
          <w:color w:val="000000"/>
          <w:lang w:val="en"/>
        </w:rPr>
        <w:t xml:space="preserve">with the OpenID Connect </w:t>
      </w:r>
      <w:del w:id="33" w:author="Mike Jones" w:date="2014-08-07T16:34:00Z">
        <w:r w:rsidR="0071243D" w:rsidDel="0071243D">
          <w:rPr>
            <w:rFonts w:ascii="Verdana" w:hAnsi="Verdana"/>
            <w:color w:val="000000"/>
            <w:lang w:val="en"/>
          </w:rPr>
          <w:delText>identifier</w:delText>
        </w:r>
      </w:del>
      <w:ins w:id="34" w:author="Mike Jones" w:date="2014-08-07T16:34:00Z">
        <w:r w:rsidR="0071243D">
          <w:rPr>
            <w:rFonts w:ascii="Verdana" w:hAnsi="Verdana"/>
            <w:color w:val="000000"/>
            <w:lang w:val="en"/>
          </w:rPr>
          <w:t>Identifier</w:t>
        </w:r>
      </w:ins>
      <w:r w:rsidR="0071243D">
        <w:rPr>
          <w:rFonts w:ascii="Verdana" w:hAnsi="Verdana"/>
          <w:color w:val="000000"/>
          <w:lang w:val="en"/>
        </w:rPr>
        <w:br/>
      </w:r>
      <w:hyperlink w:anchor="ImplementationConsiderations" w:history="1">
        <w:r w:rsidR="0071243D">
          <w:rPr>
            <w:rStyle w:val="Hyperlink"/>
            <w:rFonts w:ascii="Verdana" w:hAnsi="Verdana"/>
            <w:b/>
            <w:bCs/>
            <w:lang w:val="en"/>
          </w:rPr>
          <w:t>8.</w:t>
        </w:r>
      </w:hyperlink>
      <w:r w:rsidR="0071243D">
        <w:rPr>
          <w:rFonts w:ascii="Verdana" w:hAnsi="Verdana"/>
          <w:color w:val="000000"/>
          <w:lang w:val="en"/>
        </w:rPr>
        <w:t xml:space="preserve">  </w:t>
      </w:r>
      <w:proofErr w:type="gramStart"/>
      <w:r w:rsidR="0071243D">
        <w:rPr>
          <w:rFonts w:ascii="Verdana" w:hAnsi="Verdana"/>
          <w:color w:val="000000"/>
          <w:lang w:val="en"/>
        </w:rPr>
        <w:t>Implementation Considerations</w:t>
      </w:r>
      <w:r w:rsidR="0071243D">
        <w:rPr>
          <w:rFonts w:ascii="Verdana" w:hAnsi="Verdana"/>
          <w:color w:val="000000"/>
          <w:lang w:val="en"/>
        </w:rPr>
        <w:br/>
        <w:t>    </w:t>
      </w:r>
      <w:commentRangeStart w:id="35"/>
      <w:r w:rsidR="0071243D">
        <w:rPr>
          <w:rFonts w:ascii="Verdana" w:hAnsi="Verdana"/>
          <w:color w:val="000000"/>
          <w:lang w:val="en"/>
        </w:rPr>
        <w:fldChar w:fldCharType="begin"/>
      </w:r>
      <w:r w:rsidR="0071243D">
        <w:rPr>
          <w:rFonts w:ascii="Verdana" w:hAnsi="Verdana"/>
          <w:color w:val="000000"/>
          <w:lang w:val="en"/>
        </w:rPr>
        <w:instrText xml:space="preserve"> HYPERLINK "" \l "anchor3" </w:instrText>
      </w:r>
      <w:r w:rsidR="0071243D">
        <w:rPr>
          <w:rFonts w:ascii="Verdana" w:hAnsi="Verdana"/>
          <w:color w:val="000000"/>
          <w:lang w:val="en"/>
        </w:rPr>
        <w:fldChar w:fldCharType="separate"/>
      </w:r>
      <w:r w:rsidR="0071243D">
        <w:rPr>
          <w:rStyle w:val="Hyperlink"/>
          <w:rFonts w:ascii="Verdana" w:hAnsi="Verdana"/>
          <w:b/>
          <w:bCs/>
          <w:lang w:val="en"/>
        </w:rPr>
        <w:t>8.1.</w:t>
      </w:r>
      <w:proofErr w:type="gramEnd"/>
      <w:r w:rsidR="0071243D">
        <w:rPr>
          <w:rFonts w:ascii="Verdana" w:hAnsi="Verdana"/>
          <w:color w:val="000000"/>
          <w:lang w:val="en"/>
        </w:rPr>
        <w:fldChar w:fldCharType="end"/>
      </w:r>
      <w:commentRangeEnd w:id="35"/>
      <w:r w:rsidR="0071243D">
        <w:rPr>
          <w:rStyle w:val="CommentReference"/>
          <w:b w:val="0"/>
          <w:bCs w:val="0"/>
        </w:rPr>
        <w:commentReference w:id="35"/>
      </w:r>
      <w:r w:rsidR="0071243D">
        <w:rPr>
          <w:rFonts w:ascii="Verdana" w:hAnsi="Verdana"/>
          <w:color w:val="000000"/>
          <w:lang w:val="en"/>
        </w:rPr>
        <w:t xml:space="preserve">  </w:t>
      </w:r>
      <w:proofErr w:type="gramStart"/>
      <w:r w:rsidR="0071243D">
        <w:rPr>
          <w:rFonts w:ascii="Verdana" w:hAnsi="Verdana"/>
          <w:color w:val="000000"/>
          <w:lang w:val="en"/>
        </w:rPr>
        <w:t xml:space="preserve">After </w:t>
      </w:r>
      <w:del w:id="36" w:author="Mike Jones" w:date="2014-08-07T16:30:00Z">
        <w:r w:rsidR="0071243D" w:rsidDel="00501597">
          <w:rPr>
            <w:rFonts w:ascii="Verdana" w:hAnsi="Verdana"/>
            <w:color w:val="000000"/>
            <w:lang w:val="en"/>
          </w:rPr>
          <w:delText xml:space="preserve">EOL </w:delText>
        </w:r>
      </w:del>
      <w:ins w:id="37" w:author="Mike Jones" w:date="2014-08-07T16:30:00Z">
        <w:r w:rsidR="00501597">
          <w:rPr>
            <w:rFonts w:ascii="Verdana" w:hAnsi="Verdana"/>
            <w:color w:val="000000"/>
            <w:lang w:val="en"/>
          </w:rPr>
          <w:t xml:space="preserve">End-of-Life </w:t>
        </w:r>
      </w:ins>
      <w:r w:rsidR="0071243D">
        <w:rPr>
          <w:rFonts w:ascii="Verdana" w:hAnsi="Verdana"/>
          <w:color w:val="000000"/>
          <w:lang w:val="en"/>
        </w:rPr>
        <w:t xml:space="preserve">of </w:t>
      </w:r>
      <w:ins w:id="38" w:author="Mike Jones" w:date="2014-08-07T16:30:00Z">
        <w:r w:rsidR="00501597">
          <w:rPr>
            <w:rFonts w:ascii="Verdana" w:hAnsi="Verdana"/>
            <w:color w:val="000000"/>
            <w:lang w:val="en"/>
          </w:rPr>
          <w:t xml:space="preserve">an </w:t>
        </w:r>
      </w:ins>
      <w:r w:rsidR="0071243D">
        <w:rPr>
          <w:rFonts w:ascii="Verdana" w:hAnsi="Verdana"/>
          <w:color w:val="000000"/>
          <w:lang w:val="en"/>
        </w:rPr>
        <w:t>OpenID 2.0 OP</w:t>
      </w:r>
      <w:r w:rsidR="0071243D">
        <w:rPr>
          <w:rFonts w:ascii="Verdana" w:hAnsi="Verdana"/>
          <w:color w:val="000000"/>
          <w:lang w:val="en"/>
        </w:rPr>
        <w:br/>
      </w:r>
      <w:hyperlink w:anchor="PrivacyConsiderations" w:history="1">
        <w:r w:rsidR="0071243D">
          <w:rPr>
            <w:rStyle w:val="Hyperlink"/>
            <w:rFonts w:ascii="Verdana" w:hAnsi="Verdana"/>
            <w:b/>
            <w:bCs/>
            <w:lang w:val="en"/>
          </w:rPr>
          <w:t>9.</w:t>
        </w:r>
        <w:proofErr w:type="gramEnd"/>
      </w:hyperlink>
      <w:r w:rsidR="0071243D">
        <w:rPr>
          <w:rFonts w:ascii="Verdana" w:hAnsi="Verdana"/>
          <w:color w:val="000000"/>
          <w:lang w:val="en"/>
        </w:rPr>
        <w:t xml:space="preserve">  </w:t>
      </w:r>
      <w:proofErr w:type="gramStart"/>
      <w:r w:rsidR="0071243D">
        <w:rPr>
          <w:rFonts w:ascii="Verdana" w:hAnsi="Verdana"/>
          <w:color w:val="000000"/>
          <w:lang w:val="en"/>
        </w:rPr>
        <w:t>Privacy Considerations</w:t>
      </w:r>
      <w:r w:rsidR="0071243D">
        <w:rPr>
          <w:rFonts w:ascii="Verdana" w:hAnsi="Verdana"/>
          <w:color w:val="000000"/>
          <w:lang w:val="en"/>
        </w:rPr>
        <w:br/>
        <w:t>    </w:t>
      </w:r>
      <w:commentRangeStart w:id="39"/>
      <w:r w:rsidR="0071243D">
        <w:rPr>
          <w:rFonts w:ascii="Verdana" w:hAnsi="Verdana"/>
          <w:color w:val="000000"/>
          <w:lang w:val="en"/>
        </w:rPr>
        <w:fldChar w:fldCharType="begin"/>
      </w:r>
      <w:r w:rsidR="0071243D">
        <w:rPr>
          <w:rFonts w:ascii="Verdana" w:hAnsi="Verdana"/>
          <w:color w:val="000000"/>
          <w:lang w:val="en"/>
        </w:rPr>
        <w:instrText xml:space="preserve"> HYPERLINK "" \l "anchor4" </w:instrText>
      </w:r>
      <w:r w:rsidR="0071243D">
        <w:rPr>
          <w:rFonts w:ascii="Verdana" w:hAnsi="Verdana"/>
          <w:color w:val="000000"/>
          <w:lang w:val="en"/>
        </w:rPr>
        <w:fldChar w:fldCharType="separate"/>
      </w:r>
      <w:r w:rsidR="0071243D">
        <w:rPr>
          <w:rStyle w:val="Hyperlink"/>
          <w:rFonts w:ascii="Verdana" w:hAnsi="Verdana"/>
          <w:b/>
          <w:bCs/>
          <w:lang w:val="en"/>
        </w:rPr>
        <w:t>9.1.</w:t>
      </w:r>
      <w:proofErr w:type="gramEnd"/>
      <w:r w:rsidR="0071243D">
        <w:rPr>
          <w:rFonts w:ascii="Verdana" w:hAnsi="Verdana"/>
          <w:color w:val="000000"/>
          <w:lang w:val="en"/>
        </w:rPr>
        <w:fldChar w:fldCharType="end"/>
      </w:r>
      <w:r w:rsidR="0071243D">
        <w:rPr>
          <w:rFonts w:ascii="Verdana" w:hAnsi="Verdana"/>
          <w:color w:val="000000"/>
          <w:lang w:val="en"/>
        </w:rPr>
        <w:t xml:space="preserve">  </w:t>
      </w:r>
      <w:proofErr w:type="gramStart"/>
      <w:r w:rsidR="0071243D">
        <w:rPr>
          <w:rFonts w:ascii="Verdana" w:hAnsi="Verdana"/>
          <w:color w:val="000000"/>
          <w:lang w:val="en"/>
        </w:rPr>
        <w:t>Correlation</w:t>
      </w:r>
      <w:r w:rsidR="0071243D">
        <w:rPr>
          <w:rFonts w:ascii="Verdana" w:hAnsi="Verdana"/>
          <w:color w:val="000000"/>
          <w:lang w:val="en"/>
        </w:rPr>
        <w:br/>
        <w:t>    </w:t>
      </w:r>
      <w:hyperlink w:anchor="anchor5" w:history="1">
        <w:r w:rsidR="0071243D">
          <w:rPr>
            <w:rStyle w:val="Hyperlink"/>
            <w:rFonts w:ascii="Verdana" w:hAnsi="Verdana"/>
            <w:b/>
            <w:bCs/>
            <w:lang w:val="en"/>
          </w:rPr>
          <w:t>9.2.</w:t>
        </w:r>
        <w:proofErr w:type="gramEnd"/>
      </w:hyperlink>
      <w:r w:rsidR="0071243D">
        <w:rPr>
          <w:rFonts w:ascii="Verdana" w:hAnsi="Verdana"/>
          <w:color w:val="000000"/>
          <w:lang w:val="en"/>
        </w:rPr>
        <w:t xml:space="preserve">  Identification by </w:t>
      </w:r>
      <w:del w:id="40" w:author="Mike Jones" w:date="2014-08-07T16:34:00Z">
        <w:r w:rsidR="0071243D" w:rsidDel="0071243D">
          <w:rPr>
            <w:rFonts w:ascii="Verdana" w:hAnsi="Verdana"/>
            <w:color w:val="000000"/>
            <w:lang w:val="en"/>
          </w:rPr>
          <w:delText xml:space="preserve">other </w:delText>
        </w:r>
      </w:del>
      <w:ins w:id="41" w:author="Mike Jones" w:date="2014-08-07T16:34:00Z">
        <w:r w:rsidR="0071243D">
          <w:rPr>
            <w:rFonts w:ascii="Verdana" w:hAnsi="Verdana"/>
            <w:color w:val="000000"/>
            <w:lang w:val="en"/>
          </w:rPr>
          <w:t xml:space="preserve">Other </w:t>
        </w:r>
      </w:ins>
      <w:del w:id="42" w:author="Mike Jones" w:date="2014-08-07T16:34:00Z">
        <w:r w:rsidR="0071243D" w:rsidDel="0071243D">
          <w:rPr>
            <w:rFonts w:ascii="Verdana" w:hAnsi="Verdana"/>
            <w:color w:val="000000"/>
            <w:lang w:val="en"/>
          </w:rPr>
          <w:delText>parties</w:delText>
        </w:r>
      </w:del>
      <w:ins w:id="43" w:author="Mike Jones" w:date="2014-08-07T16:34:00Z">
        <w:r w:rsidR="0071243D">
          <w:rPr>
            <w:rFonts w:ascii="Verdana" w:hAnsi="Verdana"/>
            <w:color w:val="000000"/>
            <w:lang w:val="en"/>
          </w:rPr>
          <w:t>Parties</w:t>
        </w:r>
      </w:ins>
      <w:r w:rsidR="0071243D">
        <w:rPr>
          <w:rFonts w:ascii="Verdana" w:hAnsi="Verdana"/>
          <w:color w:val="000000"/>
          <w:lang w:val="en"/>
        </w:rPr>
        <w:br/>
        <w:t>    </w:t>
      </w:r>
      <w:hyperlink w:anchor="anchor6" w:history="1">
        <w:r w:rsidR="0071243D">
          <w:rPr>
            <w:rStyle w:val="Hyperlink"/>
            <w:rFonts w:ascii="Verdana" w:hAnsi="Verdana"/>
            <w:b/>
            <w:bCs/>
            <w:lang w:val="en"/>
          </w:rPr>
          <w:t>9.3.</w:t>
        </w:r>
      </w:hyperlink>
      <w:r w:rsidR="0071243D">
        <w:rPr>
          <w:rFonts w:ascii="Verdana" w:hAnsi="Verdana"/>
          <w:color w:val="000000"/>
          <w:lang w:val="en"/>
        </w:rPr>
        <w:t xml:space="preserve">  </w:t>
      </w:r>
      <w:proofErr w:type="gramStart"/>
      <w:r w:rsidR="0071243D">
        <w:rPr>
          <w:rFonts w:ascii="Verdana" w:hAnsi="Verdana"/>
          <w:color w:val="000000"/>
          <w:lang w:val="en"/>
        </w:rPr>
        <w:t>Secondary Use</w:t>
      </w:r>
      <w:r w:rsidR="0071243D">
        <w:rPr>
          <w:rFonts w:ascii="Verdana" w:hAnsi="Verdana"/>
          <w:color w:val="000000"/>
          <w:lang w:val="en"/>
        </w:rPr>
        <w:br/>
        <w:t>    </w:t>
      </w:r>
      <w:hyperlink w:anchor="anchor7" w:history="1">
        <w:r w:rsidR="0071243D">
          <w:rPr>
            <w:rStyle w:val="Hyperlink"/>
            <w:rFonts w:ascii="Verdana" w:hAnsi="Verdana"/>
            <w:b/>
            <w:bCs/>
            <w:lang w:val="en"/>
          </w:rPr>
          <w:t>9.4.</w:t>
        </w:r>
        <w:proofErr w:type="gramEnd"/>
      </w:hyperlink>
      <w:r w:rsidR="0071243D">
        <w:rPr>
          <w:rFonts w:ascii="Verdana" w:hAnsi="Verdana"/>
          <w:color w:val="000000"/>
          <w:lang w:val="en"/>
        </w:rPr>
        <w:t xml:space="preserve">  </w:t>
      </w:r>
      <w:proofErr w:type="gramStart"/>
      <w:r w:rsidR="0071243D">
        <w:rPr>
          <w:rFonts w:ascii="Verdana" w:hAnsi="Verdana"/>
          <w:color w:val="000000"/>
          <w:lang w:val="en"/>
        </w:rPr>
        <w:t>Disclosure</w:t>
      </w:r>
      <w:r w:rsidR="0071243D">
        <w:rPr>
          <w:rFonts w:ascii="Verdana" w:hAnsi="Verdana"/>
          <w:color w:val="000000"/>
          <w:lang w:val="en"/>
        </w:rPr>
        <w:br/>
        <w:t>    </w:t>
      </w:r>
      <w:hyperlink w:anchor="anchor8" w:history="1">
        <w:r w:rsidR="0071243D">
          <w:rPr>
            <w:rStyle w:val="Hyperlink"/>
            <w:rFonts w:ascii="Verdana" w:hAnsi="Verdana"/>
            <w:b/>
            <w:bCs/>
            <w:lang w:val="en"/>
          </w:rPr>
          <w:t>9.5.</w:t>
        </w:r>
        <w:proofErr w:type="gramEnd"/>
      </w:hyperlink>
      <w:r w:rsidR="0071243D">
        <w:rPr>
          <w:rFonts w:ascii="Verdana" w:hAnsi="Verdana"/>
          <w:color w:val="000000"/>
          <w:lang w:val="en"/>
        </w:rPr>
        <w:t xml:space="preserve">  </w:t>
      </w:r>
      <w:proofErr w:type="gramStart"/>
      <w:r w:rsidR="0071243D">
        <w:rPr>
          <w:rFonts w:ascii="Verdana" w:hAnsi="Verdana"/>
          <w:color w:val="000000"/>
          <w:lang w:val="en"/>
        </w:rPr>
        <w:t>Exclusion</w:t>
      </w:r>
      <w:r w:rsidR="0071243D">
        <w:rPr>
          <w:rFonts w:ascii="Verdana" w:hAnsi="Verdana"/>
          <w:color w:val="000000"/>
          <w:lang w:val="en"/>
        </w:rPr>
        <w:br/>
      </w:r>
      <w:commentRangeEnd w:id="39"/>
      <w:r w:rsidR="0071243D">
        <w:rPr>
          <w:rStyle w:val="CommentReference"/>
          <w:b w:val="0"/>
          <w:bCs w:val="0"/>
        </w:rPr>
        <w:commentReference w:id="39"/>
      </w:r>
      <w:hyperlink w:anchor="Security" w:history="1">
        <w:r w:rsidR="0071243D">
          <w:rPr>
            <w:rStyle w:val="Hyperlink"/>
            <w:rFonts w:ascii="Verdana" w:hAnsi="Verdana"/>
            <w:b/>
            <w:bCs/>
            <w:lang w:val="en"/>
          </w:rPr>
          <w:t>10.</w:t>
        </w:r>
        <w:proofErr w:type="gramEnd"/>
      </w:hyperlink>
      <w:r w:rsidR="0071243D">
        <w:rPr>
          <w:rFonts w:ascii="Verdana" w:hAnsi="Verdana"/>
          <w:color w:val="000000"/>
          <w:lang w:val="en"/>
        </w:rPr>
        <w:t xml:space="preserve">  </w:t>
      </w:r>
      <w:proofErr w:type="gramStart"/>
      <w:r w:rsidR="0071243D">
        <w:rPr>
          <w:rFonts w:ascii="Verdana" w:hAnsi="Verdana"/>
          <w:color w:val="000000"/>
          <w:lang w:val="en"/>
        </w:rPr>
        <w:t>Security Considerations</w:t>
      </w:r>
      <w:r w:rsidR="0071243D">
        <w:rPr>
          <w:rFonts w:ascii="Verdana" w:hAnsi="Verdana"/>
          <w:color w:val="000000"/>
          <w:lang w:val="en"/>
        </w:rPr>
        <w:br/>
      </w:r>
      <w:hyperlink w:anchor="references" w:history="1">
        <w:r w:rsidR="0071243D">
          <w:rPr>
            <w:rStyle w:val="Hyperlink"/>
            <w:rFonts w:ascii="Verdana" w:hAnsi="Verdana"/>
            <w:b/>
            <w:bCs/>
            <w:lang w:val="en"/>
          </w:rPr>
          <w:t>11.</w:t>
        </w:r>
        <w:proofErr w:type="gramEnd"/>
      </w:hyperlink>
      <w:r w:rsidR="0071243D">
        <w:rPr>
          <w:rFonts w:ascii="Verdana" w:hAnsi="Verdana"/>
          <w:color w:val="000000"/>
          <w:lang w:val="en"/>
        </w:rPr>
        <w:t xml:space="preserve">  </w:t>
      </w:r>
      <w:commentRangeStart w:id="44"/>
      <w:proofErr w:type="gramStart"/>
      <w:r w:rsidR="0071243D">
        <w:rPr>
          <w:rFonts w:ascii="Verdana" w:hAnsi="Verdana"/>
          <w:color w:val="000000"/>
          <w:lang w:val="en"/>
        </w:rPr>
        <w:t>References</w:t>
      </w:r>
      <w:r w:rsidR="0071243D">
        <w:rPr>
          <w:rFonts w:ascii="Verdana" w:hAnsi="Verdana"/>
          <w:color w:val="000000"/>
          <w:lang w:val="en"/>
        </w:rPr>
        <w:br/>
      </w:r>
      <w:commentRangeEnd w:id="44"/>
      <w:r w:rsidR="00501597">
        <w:rPr>
          <w:rStyle w:val="CommentReference"/>
          <w:b w:val="0"/>
          <w:bCs w:val="0"/>
        </w:rPr>
        <w:commentReference w:id="44"/>
      </w:r>
      <w:hyperlink w:anchor="rfc.references1" w:history="1">
        <w:r w:rsidR="0071243D">
          <w:rPr>
            <w:rStyle w:val="Hyperlink"/>
            <w:rFonts w:ascii="Verdana" w:hAnsi="Verdana"/>
            <w:b/>
            <w:bCs/>
            <w:lang w:val="en"/>
          </w:rPr>
          <w:t>12.</w:t>
        </w:r>
        <w:proofErr w:type="gramEnd"/>
      </w:hyperlink>
      <w:r w:rsidR="0071243D">
        <w:rPr>
          <w:rFonts w:ascii="Verdana" w:hAnsi="Verdana"/>
          <w:color w:val="000000"/>
          <w:lang w:val="en"/>
        </w:rPr>
        <w:t xml:space="preserve">  </w:t>
      </w:r>
      <w:proofErr w:type="gramStart"/>
      <w:r w:rsidR="0071243D">
        <w:rPr>
          <w:rFonts w:ascii="Verdana" w:hAnsi="Verdana"/>
          <w:color w:val="000000"/>
          <w:lang w:val="en"/>
        </w:rPr>
        <w:t>References</w:t>
      </w:r>
      <w:r w:rsidR="0071243D">
        <w:rPr>
          <w:rFonts w:ascii="Verdana" w:hAnsi="Verdana"/>
          <w:color w:val="000000"/>
          <w:lang w:val="en"/>
        </w:rPr>
        <w:br/>
        <w:t>    </w:t>
      </w:r>
      <w:hyperlink w:anchor="rfc.references1" w:history="1">
        <w:r w:rsidR="0071243D">
          <w:rPr>
            <w:rStyle w:val="Hyperlink"/>
            <w:rFonts w:ascii="Verdana" w:hAnsi="Verdana"/>
            <w:b/>
            <w:bCs/>
            <w:lang w:val="en"/>
          </w:rPr>
          <w:t>12.1.</w:t>
        </w:r>
        <w:proofErr w:type="gramEnd"/>
      </w:hyperlink>
      <w:r w:rsidR="0071243D">
        <w:rPr>
          <w:rFonts w:ascii="Verdana" w:hAnsi="Verdana"/>
          <w:color w:val="000000"/>
          <w:lang w:val="en"/>
        </w:rPr>
        <w:t>  Normative References</w:t>
      </w:r>
      <w:r w:rsidR="0071243D">
        <w:rPr>
          <w:rFonts w:ascii="Verdana" w:hAnsi="Verdana"/>
          <w:color w:val="000000"/>
          <w:lang w:val="en"/>
        </w:rPr>
        <w:br/>
        <w:t>    </w:t>
      </w:r>
      <w:hyperlink w:anchor="rfc.references2" w:history="1">
        <w:r w:rsidR="0071243D">
          <w:rPr>
            <w:rStyle w:val="Hyperlink"/>
            <w:rFonts w:ascii="Verdana" w:hAnsi="Verdana"/>
            <w:b/>
            <w:bCs/>
            <w:lang w:val="en"/>
          </w:rPr>
          <w:t>12.2.</w:t>
        </w:r>
      </w:hyperlink>
      <w:r w:rsidR="0071243D">
        <w:rPr>
          <w:rFonts w:ascii="Verdana" w:hAnsi="Verdana"/>
          <w:color w:val="000000"/>
          <w:lang w:val="en"/>
        </w:rPr>
        <w:t>  Informative References</w:t>
      </w:r>
      <w:r w:rsidR="0071243D">
        <w:rPr>
          <w:rFonts w:ascii="Verdana" w:hAnsi="Verdana"/>
          <w:color w:val="000000"/>
          <w:lang w:val="en"/>
        </w:rPr>
        <w:br/>
      </w:r>
      <w:hyperlink w:anchor="Acknowledgements" w:history="1">
        <w:r w:rsidR="0071243D">
          <w:rPr>
            <w:rStyle w:val="Hyperlink"/>
            <w:rFonts w:ascii="Verdana" w:hAnsi="Verdana"/>
            <w:b/>
            <w:bCs/>
            <w:lang w:val="en"/>
          </w:rPr>
          <w:t>Appendix A.</w:t>
        </w:r>
      </w:hyperlink>
      <w:r w:rsidR="0071243D">
        <w:rPr>
          <w:rFonts w:ascii="Verdana" w:hAnsi="Verdana"/>
          <w:color w:val="000000"/>
          <w:lang w:val="en"/>
        </w:rPr>
        <w:t>  Acknowledgements</w:t>
      </w:r>
      <w:r w:rsidR="0071243D">
        <w:rPr>
          <w:rFonts w:ascii="Verdana" w:hAnsi="Verdana"/>
          <w:color w:val="000000"/>
          <w:lang w:val="en"/>
        </w:rPr>
        <w:br/>
      </w:r>
      <w:commentRangeStart w:id="45"/>
      <w:r w:rsidR="0071243D">
        <w:rPr>
          <w:rFonts w:ascii="Verdana" w:hAnsi="Verdana"/>
          <w:color w:val="000000"/>
          <w:lang w:val="en"/>
        </w:rPr>
        <w:fldChar w:fldCharType="begin"/>
      </w:r>
      <w:r w:rsidR="0071243D">
        <w:rPr>
          <w:rFonts w:ascii="Verdana" w:hAnsi="Verdana"/>
          <w:color w:val="000000"/>
          <w:lang w:val="en"/>
        </w:rPr>
        <w:instrText xml:space="preserve"> HYPERLINK "" \l "anchor11" </w:instrText>
      </w:r>
      <w:r w:rsidR="0071243D">
        <w:rPr>
          <w:rFonts w:ascii="Verdana" w:hAnsi="Verdana"/>
          <w:color w:val="000000"/>
          <w:lang w:val="en"/>
        </w:rPr>
        <w:fldChar w:fldCharType="separate"/>
      </w:r>
      <w:r w:rsidR="0071243D">
        <w:rPr>
          <w:rStyle w:val="Hyperlink"/>
          <w:rFonts w:ascii="Verdana" w:hAnsi="Verdana"/>
          <w:b/>
          <w:bCs/>
          <w:lang w:val="en"/>
        </w:rPr>
        <w:t>Appendix B.</w:t>
      </w:r>
      <w:r w:rsidR="0071243D">
        <w:rPr>
          <w:rFonts w:ascii="Verdana" w:hAnsi="Verdana"/>
          <w:color w:val="000000"/>
          <w:lang w:val="en"/>
        </w:rPr>
        <w:fldChar w:fldCharType="end"/>
      </w:r>
      <w:r w:rsidR="0071243D">
        <w:rPr>
          <w:rFonts w:ascii="Verdana" w:hAnsi="Verdana"/>
          <w:color w:val="000000"/>
          <w:lang w:val="en"/>
        </w:rPr>
        <w:t>  Sequence Diagrams</w:t>
      </w:r>
      <w:r w:rsidR="0071243D">
        <w:rPr>
          <w:rFonts w:ascii="Verdana" w:hAnsi="Verdana"/>
          <w:color w:val="000000"/>
          <w:lang w:val="en"/>
        </w:rPr>
        <w:br/>
      </w:r>
      <w:hyperlink w:anchor="anchor12" w:history="1">
        <w:r w:rsidR="0071243D">
          <w:rPr>
            <w:rStyle w:val="Hyperlink"/>
            <w:rFonts w:ascii="Verdana" w:hAnsi="Verdana"/>
            <w:b/>
            <w:bCs/>
            <w:lang w:val="en"/>
          </w:rPr>
          <w:t>Appendix C.</w:t>
        </w:r>
      </w:hyperlink>
      <w:r w:rsidR="0071243D">
        <w:rPr>
          <w:rFonts w:ascii="Verdana" w:hAnsi="Verdana"/>
          <w:color w:val="000000"/>
          <w:lang w:val="en"/>
        </w:rPr>
        <w:t xml:space="preserve">  </w:t>
      </w:r>
      <w:del w:id="46" w:author="Mike Jones" w:date="2014-08-07T16:39:00Z">
        <w:r w:rsidR="0071243D" w:rsidDel="0071243D">
          <w:rPr>
            <w:rFonts w:ascii="Verdana" w:hAnsi="Verdana"/>
            <w:color w:val="000000"/>
            <w:lang w:val="en"/>
          </w:rPr>
          <w:delText>Difference to</w:delText>
        </w:r>
      </w:del>
      <w:ins w:id="47" w:author="Mike Jones" w:date="2014-08-07T16:39:00Z">
        <w:r w:rsidR="0071243D">
          <w:rPr>
            <w:rFonts w:ascii="Verdana" w:hAnsi="Verdana"/>
            <w:color w:val="000000"/>
            <w:lang w:val="en"/>
          </w:rPr>
          <w:t>Differences from</w:t>
        </w:r>
      </w:ins>
      <w:r w:rsidR="0071243D">
        <w:rPr>
          <w:rFonts w:ascii="Verdana" w:hAnsi="Verdana"/>
          <w:color w:val="000000"/>
          <w:lang w:val="en"/>
        </w:rPr>
        <w:t xml:space="preserve"> Google’s </w:t>
      </w:r>
      <w:del w:id="48" w:author="Mike Jones" w:date="2014-08-07T16:39:00Z">
        <w:r w:rsidR="0071243D" w:rsidDel="0071243D">
          <w:rPr>
            <w:rFonts w:ascii="Verdana" w:hAnsi="Verdana"/>
            <w:color w:val="000000"/>
            <w:lang w:val="en"/>
          </w:rPr>
          <w:delText xml:space="preserve">migration </w:delText>
        </w:r>
      </w:del>
      <w:ins w:id="49" w:author="Mike Jones" w:date="2014-08-07T16:39:00Z">
        <w:r w:rsidR="0071243D">
          <w:rPr>
            <w:rFonts w:ascii="Verdana" w:hAnsi="Verdana"/>
            <w:color w:val="000000"/>
            <w:lang w:val="en"/>
          </w:rPr>
          <w:t xml:space="preserve">Migration </w:t>
        </w:r>
      </w:ins>
      <w:del w:id="50" w:author="Mike Jones" w:date="2014-08-07T16:39:00Z">
        <w:r w:rsidR="0071243D" w:rsidDel="0071243D">
          <w:rPr>
            <w:rFonts w:ascii="Verdana" w:hAnsi="Verdana"/>
            <w:color w:val="000000"/>
            <w:lang w:val="en"/>
          </w:rPr>
          <w:delText xml:space="preserve">guide </w:delText>
        </w:r>
      </w:del>
      <w:ins w:id="51" w:author="Mike Jones" w:date="2014-08-07T16:39:00Z">
        <w:r w:rsidR="0071243D">
          <w:rPr>
            <w:rFonts w:ascii="Verdana" w:hAnsi="Verdana"/>
            <w:color w:val="000000"/>
            <w:lang w:val="en"/>
          </w:rPr>
          <w:t xml:space="preserve">Guide </w:t>
        </w:r>
      </w:ins>
      <w:del w:id="52" w:author="Mike Jones" w:date="2014-08-07T16:39:00Z">
        <w:r w:rsidR="0071243D" w:rsidDel="0071243D">
          <w:rPr>
            <w:rFonts w:ascii="Verdana" w:hAnsi="Verdana"/>
            <w:color w:val="000000"/>
            <w:lang w:val="en"/>
          </w:rPr>
          <w:delText>as of</w:delText>
        </w:r>
      </w:del>
      <w:ins w:id="53" w:author="Mike Jones" w:date="2014-08-07T16:39:00Z">
        <w:r w:rsidR="0071243D">
          <w:rPr>
            <w:rFonts w:ascii="Verdana" w:hAnsi="Verdana"/>
            <w:color w:val="000000"/>
            <w:lang w:val="en"/>
          </w:rPr>
          <w:t>Dated</w:t>
        </w:r>
      </w:ins>
      <w:r w:rsidR="0071243D">
        <w:rPr>
          <w:rFonts w:ascii="Verdana" w:hAnsi="Verdana"/>
          <w:color w:val="000000"/>
          <w:lang w:val="en"/>
        </w:rPr>
        <w:t xml:space="preserve"> June 3, 2014 </w:t>
      </w:r>
      <w:r w:rsidR="0071243D">
        <w:rPr>
          <w:rFonts w:ascii="Verdana" w:hAnsi="Verdana"/>
          <w:color w:val="000000"/>
          <w:lang w:val="en"/>
        </w:rPr>
        <w:br/>
      </w:r>
      <w:commentRangeEnd w:id="45"/>
      <w:r w:rsidR="0071243D">
        <w:rPr>
          <w:rStyle w:val="CommentReference"/>
          <w:b w:val="0"/>
          <w:bCs w:val="0"/>
        </w:rPr>
        <w:commentReference w:id="45"/>
      </w:r>
      <w:hyperlink w:anchor="Notices" w:history="1">
        <w:r w:rsidR="0071243D">
          <w:rPr>
            <w:rStyle w:val="Hyperlink"/>
            <w:rFonts w:ascii="Verdana" w:hAnsi="Verdana"/>
            <w:b/>
            <w:bCs/>
            <w:lang w:val="en"/>
          </w:rPr>
          <w:t>Appendix D.</w:t>
        </w:r>
      </w:hyperlink>
      <w:r w:rsidR="0071243D">
        <w:rPr>
          <w:rFonts w:ascii="Verdana" w:hAnsi="Verdana"/>
          <w:color w:val="000000"/>
          <w:lang w:val="en"/>
        </w:rPr>
        <w:t>  Notices</w:t>
      </w:r>
      <w:r w:rsidR="0071243D">
        <w:rPr>
          <w:rFonts w:ascii="Verdana" w:hAnsi="Verdana"/>
          <w:color w:val="000000"/>
          <w:lang w:val="en"/>
        </w:rPr>
        <w:br/>
      </w:r>
      <w:hyperlink w:anchor="rfc.authors" w:history="1">
        <w:r w:rsidR="0071243D">
          <w:rPr>
            <w:rStyle w:val="Hyperlink"/>
            <w:rFonts w:ascii="Verdana" w:hAnsi="Verdana"/>
            <w:b/>
            <w:bCs/>
            <w:lang w:val="en"/>
          </w:rPr>
          <w:t>§</w:t>
        </w:r>
      </w:hyperlink>
      <w:r w:rsidR="0071243D">
        <w:rPr>
          <w:rFonts w:ascii="Verdana" w:hAnsi="Verdana"/>
          <w:color w:val="000000"/>
          <w:lang w:val="en"/>
        </w:rPr>
        <w:t>  Authors' Addresses</w:t>
      </w:r>
      <w:r w:rsidR="0071243D">
        <w:rPr>
          <w:rFonts w:ascii="Verdana" w:hAnsi="Verdana"/>
          <w:color w:val="000000"/>
          <w:lang w:val="en"/>
        </w:rPr>
        <w:br/>
      </w:r>
      <w:hyperlink w:anchor="rfc.copyright" w:history="1">
        <w:r w:rsidR="0071243D">
          <w:rPr>
            <w:rStyle w:val="Hyperlink"/>
            <w:rFonts w:ascii="Verdana" w:hAnsi="Verdana"/>
            <w:b/>
            <w:bCs/>
            <w:lang w:val="en"/>
          </w:rPr>
          <w:t>§</w:t>
        </w:r>
      </w:hyperlink>
      <w:r w:rsidR="0071243D">
        <w:rPr>
          <w:rFonts w:ascii="Verdana" w:hAnsi="Verdana"/>
          <w:color w:val="000000"/>
          <w:lang w:val="en"/>
        </w:rPr>
        <w:t xml:space="preserve">  </w:t>
      </w:r>
      <w:commentRangeStart w:id="54"/>
      <w:r w:rsidR="0071243D">
        <w:rPr>
          <w:rFonts w:ascii="Verdana" w:hAnsi="Verdana"/>
          <w:color w:val="000000"/>
          <w:lang w:val="en"/>
        </w:rPr>
        <w:t>Intellectual Property and Copyright Statements</w:t>
      </w:r>
      <w:commentRangeEnd w:id="54"/>
      <w:r w:rsidR="0071243D">
        <w:rPr>
          <w:rStyle w:val="CommentReference"/>
          <w:b w:val="0"/>
          <w:bCs w:val="0"/>
        </w:rPr>
        <w:commentReference w:id="54"/>
      </w:r>
    </w:p>
    <w:p w:rsidR="0071243D" w:rsidRDefault="0071243D">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br w:type="textWrapping" w:clear="all"/>
      </w:r>
      <w:bookmarkStart w:id="55" w:name="Introduction"/>
      <w:bookmarkEnd w:id="55"/>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56" w:name="rfc.section.1"/>
      <w:bookmarkEnd w:id="56"/>
      <w:r>
        <w:rPr>
          <w:rFonts w:eastAsia="Times New Roman"/>
          <w:lang w:val="en"/>
        </w:rPr>
        <w:t>1.  Introduction</w:t>
      </w:r>
    </w:p>
    <w:p w:rsidR="0071243D" w:rsidRDefault="0071243D" w:rsidP="0071243D">
      <w:pPr>
        <w:pStyle w:val="NormalWeb"/>
        <w:divId w:val="338821905"/>
        <w:rPr>
          <w:rFonts w:ascii="Verdana" w:hAnsi="Verdana"/>
          <w:color w:val="000000"/>
          <w:lang w:val="en"/>
        </w:rPr>
      </w:pPr>
      <w:r>
        <w:rPr>
          <w:rFonts w:ascii="Verdana" w:hAnsi="Verdana"/>
          <w:color w:val="000000"/>
          <w:lang w:val="en"/>
        </w:rPr>
        <w:t xml:space="preserve">OpenID Authentication 2.0 is a popular authentication federation protocol through which the relying party can obtain the user’s verified identifier from the OpenID Provider (OP) to which the user was authenticated. OpenID Connect is a newer </w:t>
      </w:r>
      <w:del w:id="57" w:author="Mike Jones" w:date="2014-08-07T16:43:00Z">
        <w:r w:rsidDel="0071243D">
          <w:rPr>
            <w:rFonts w:ascii="Verdana" w:hAnsi="Verdana"/>
            <w:color w:val="000000"/>
            <w:lang w:val="en"/>
          </w:rPr>
          <w:delText>version of it</w:delText>
        </w:r>
      </w:del>
      <w:ins w:id="58" w:author="Mike Jones" w:date="2014-08-07T16:43:00Z">
        <w:r>
          <w:rPr>
            <w:rFonts w:ascii="Verdana" w:hAnsi="Verdana"/>
            <w:color w:val="000000"/>
            <w:lang w:val="en"/>
          </w:rPr>
          <w:t>related authentication protocol</w:t>
        </w:r>
      </w:ins>
      <w:r>
        <w:rPr>
          <w:rFonts w:ascii="Verdana" w:hAnsi="Verdana"/>
          <w:color w:val="000000"/>
          <w:lang w:val="en"/>
        </w:rPr>
        <w:t xml:space="preserve"> but the identifier format is different</w:t>
      </w:r>
      <w:ins w:id="59" w:author="Mike Jones" w:date="2014-08-07T16:43:00Z">
        <w:r>
          <w:rPr>
            <w:rFonts w:ascii="Verdana" w:hAnsi="Verdana"/>
            <w:color w:val="000000"/>
            <w:lang w:val="en"/>
          </w:rPr>
          <w:t>,</w:t>
        </w:r>
      </w:ins>
      <w:r>
        <w:rPr>
          <w:rFonts w:ascii="Verdana" w:hAnsi="Verdana"/>
          <w:color w:val="000000"/>
          <w:lang w:val="en"/>
        </w:rPr>
        <w:t xml:space="preserve"> and thus relying parties need to </w:t>
      </w:r>
      <w:proofErr w:type="gramStart"/>
      <w:r>
        <w:rPr>
          <w:rFonts w:ascii="Verdana" w:hAnsi="Verdana"/>
          <w:color w:val="000000"/>
          <w:lang w:val="en"/>
        </w:rPr>
        <w:t>migrate</w:t>
      </w:r>
      <w:proofErr w:type="gramEnd"/>
      <w:r>
        <w:rPr>
          <w:rFonts w:ascii="Verdana" w:hAnsi="Verdana"/>
          <w:color w:val="000000"/>
          <w:lang w:val="en"/>
        </w:rPr>
        <w:t xml:space="preserve"> those user identifiers to continue accepting </w:t>
      </w:r>
      <w:del w:id="60" w:author="Mike Jones" w:date="2014-08-07T16:44:00Z">
        <w:r w:rsidDel="0071243D">
          <w:rPr>
            <w:rFonts w:ascii="Verdana" w:hAnsi="Verdana"/>
            <w:color w:val="000000"/>
            <w:lang w:val="en"/>
          </w:rPr>
          <w:delText xml:space="preserve">such </w:delText>
        </w:r>
      </w:del>
      <w:ins w:id="61" w:author="Mike Jones" w:date="2014-08-07T16:44:00Z">
        <w:r>
          <w:rPr>
            <w:rFonts w:ascii="Verdana" w:hAnsi="Verdana"/>
            <w:color w:val="000000"/>
            <w:lang w:val="en"/>
          </w:rPr>
          <w:t xml:space="preserve">these </w:t>
        </w:r>
      </w:ins>
      <w:r>
        <w:rPr>
          <w:rFonts w:ascii="Verdana" w:hAnsi="Verdana"/>
          <w:color w:val="000000"/>
          <w:lang w:val="en"/>
        </w:rPr>
        <w:t xml:space="preserve">users. </w:t>
      </w:r>
    </w:p>
    <w:p w:rsidR="0071243D" w:rsidRDefault="0071243D" w:rsidP="0071243D">
      <w:pPr>
        <w:pStyle w:val="NormalWeb"/>
        <w:divId w:val="338821905"/>
        <w:rPr>
          <w:rFonts w:ascii="Verdana" w:hAnsi="Verdana"/>
          <w:color w:val="000000"/>
          <w:lang w:val="en"/>
        </w:rPr>
      </w:pPr>
      <w:r>
        <w:rPr>
          <w:rFonts w:ascii="Verdana" w:hAnsi="Verdana"/>
          <w:color w:val="000000"/>
          <w:lang w:val="en"/>
        </w:rPr>
        <w:t xml:space="preserve">In this specification, a standard method for this kind of migration on a </w:t>
      </w:r>
      <w:del w:id="62" w:author="Mike Jones" w:date="2014-08-07T16:44:00Z">
        <w:r w:rsidDel="0071243D">
          <w:rPr>
            <w:rFonts w:ascii="Verdana" w:hAnsi="Verdana"/>
            <w:color w:val="000000"/>
            <w:lang w:val="en"/>
          </w:rPr>
          <w:delText xml:space="preserve">per </w:delText>
        </w:r>
      </w:del>
      <w:ins w:id="63" w:author="Mike Jones" w:date="2014-08-07T16:44:00Z">
        <w:r>
          <w:rPr>
            <w:rFonts w:ascii="Verdana" w:hAnsi="Verdana"/>
            <w:color w:val="000000"/>
            <w:lang w:val="en"/>
          </w:rPr>
          <w:t>per-</w:t>
        </w:r>
      </w:ins>
      <w:r>
        <w:rPr>
          <w:rFonts w:ascii="Verdana" w:hAnsi="Verdana"/>
          <w:color w:val="000000"/>
          <w:lang w:val="en"/>
        </w:rPr>
        <w:t xml:space="preserve">user basis is described. </w:t>
      </w:r>
    </w:p>
    <w:p w:rsidR="0071243D" w:rsidRDefault="0071243D">
      <w:pPr>
        <w:spacing w:before="0" w:beforeAutospacing="0" w:after="0" w:afterAutospacing="0"/>
        <w:divId w:val="338821905"/>
        <w:rPr>
          <w:rFonts w:ascii="Verdana" w:eastAsia="Times New Roman" w:hAnsi="Verdana"/>
          <w:color w:val="000000"/>
          <w:lang w:val="en"/>
        </w:rPr>
      </w:pPr>
      <w:bookmarkStart w:id="64" w:name="rnc"/>
      <w:bookmarkEnd w:id="64"/>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lastRenderedPageBreak/>
        <w:pict>
          <v:rect id="_x0000_i10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65" w:name="rfc.section.1.1"/>
      <w:bookmarkEnd w:id="65"/>
      <w:r>
        <w:rPr>
          <w:rFonts w:eastAsia="Times New Roman"/>
          <w:lang w:val="en"/>
        </w:rPr>
        <w:t>1.1.</w:t>
      </w:r>
      <w:proofErr w:type="gramStart"/>
      <w:r>
        <w:rPr>
          <w:rFonts w:eastAsia="Times New Roman"/>
          <w:lang w:val="en"/>
        </w:rPr>
        <w:t>  Requirements</w:t>
      </w:r>
      <w:proofErr w:type="gramEnd"/>
      <w:r>
        <w:rPr>
          <w:rFonts w:eastAsia="Times New Roman"/>
          <w:lang w:val="en"/>
        </w:rPr>
        <w:t xml:space="preserve"> Notation and Conventions</w:t>
      </w:r>
    </w:p>
    <w:p w:rsidR="0071243D" w:rsidRDefault="0071243D">
      <w:pPr>
        <w:pStyle w:val="NormalWeb"/>
        <w:divId w:val="338821905"/>
        <w:rPr>
          <w:rFonts w:ascii="Verdana" w:hAnsi="Verdana"/>
          <w:color w:val="000000"/>
          <w:lang w:val="en"/>
        </w:rPr>
      </w:pPr>
      <w:r>
        <w:rPr>
          <w:rFonts w:ascii="Verdana" w:hAnsi="Verdana"/>
          <w:color w:val="000000"/>
          <w:lang w:val="en"/>
        </w:rPr>
        <w:t xml:space="preserve">The key words "MUST", "MUST NOT", "REQUIRED", "SHALL", "SHALL NOT", "SHOULD", "SHOULD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[RFC2119]. </w:t>
      </w:r>
    </w:p>
    <w:p w:rsidR="0071243D" w:rsidRDefault="0071243D">
      <w:pPr>
        <w:pStyle w:val="NormalWeb"/>
        <w:divId w:val="338821905"/>
        <w:rPr>
          <w:rFonts w:ascii="Verdana" w:hAnsi="Verdana"/>
          <w:color w:val="000000"/>
          <w:lang w:val="en"/>
        </w:rPr>
      </w:pPr>
      <w:r>
        <w:rPr>
          <w:rFonts w:ascii="Verdana" w:hAnsi="Verdana"/>
          <w:color w:val="000000"/>
          <w:lang w:val="en"/>
        </w:rPr>
        <w:t xml:space="preserve">In the .txt version of this document, values are quoted to indicate that they are to be taken literally. When using these values in protocol messages, the quotes MUST NOT </w:t>
      </w:r>
      <w:proofErr w:type="gramStart"/>
      <w:r>
        <w:rPr>
          <w:rFonts w:ascii="Verdana" w:hAnsi="Verdana"/>
          <w:color w:val="000000"/>
          <w:lang w:val="en"/>
        </w:rPr>
        <w:t>be</w:t>
      </w:r>
      <w:proofErr w:type="gramEnd"/>
      <w:r>
        <w:rPr>
          <w:rFonts w:ascii="Verdana" w:hAnsi="Verdana"/>
          <w:color w:val="000000"/>
          <w:lang w:val="en"/>
        </w:rPr>
        <w:t xml:space="preserve"> used as part of the value. In the HTML version of this document, values to be taken literally are indicated by the use of </w:t>
      </w:r>
      <w:r>
        <w:rPr>
          <w:rStyle w:val="HTMLTypewriter"/>
          <w:lang w:val="en"/>
        </w:rPr>
        <w:t>this fixed-width font</w:t>
      </w:r>
      <w:r>
        <w:rPr>
          <w:rFonts w:ascii="Verdana" w:hAnsi="Verdana"/>
          <w:color w:val="000000"/>
          <w:lang w:val="en"/>
        </w:rPr>
        <w:t xml:space="preserve">. </w:t>
      </w:r>
    </w:p>
    <w:p w:rsidR="0071243D" w:rsidRDefault="0071243D">
      <w:pPr>
        <w:spacing w:before="0" w:beforeAutospacing="0" w:after="0" w:afterAutospacing="0"/>
        <w:divId w:val="338821905"/>
        <w:rPr>
          <w:rFonts w:ascii="Verdana" w:eastAsia="Times New Roman" w:hAnsi="Verdana"/>
          <w:color w:val="000000"/>
          <w:lang w:val="en"/>
        </w:rPr>
      </w:pPr>
      <w:bookmarkStart w:id="66" w:name="Terminology"/>
      <w:bookmarkEnd w:id="66"/>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67" w:name="rfc.section.1.2"/>
      <w:bookmarkEnd w:id="67"/>
      <w:r>
        <w:rPr>
          <w:rFonts w:eastAsia="Times New Roman"/>
          <w:lang w:val="en"/>
        </w:rPr>
        <w:t>1.2.</w:t>
      </w:r>
      <w:proofErr w:type="gramStart"/>
      <w:r>
        <w:rPr>
          <w:rFonts w:eastAsia="Times New Roman"/>
          <w:lang w:val="en"/>
        </w:rPr>
        <w:t>  Terminology</w:t>
      </w:r>
      <w:proofErr w:type="gramEnd"/>
    </w:p>
    <w:p w:rsidR="0071243D" w:rsidRDefault="0071243D" w:rsidP="0071243D">
      <w:pPr>
        <w:pStyle w:val="NormalWeb"/>
        <w:divId w:val="338821905"/>
        <w:rPr>
          <w:rFonts w:ascii="Verdana" w:hAnsi="Verdana"/>
          <w:color w:val="000000"/>
          <w:lang w:val="en"/>
        </w:rPr>
      </w:pPr>
      <w:del w:id="68" w:author="Mike Jones" w:date="2014-08-07T16:45:00Z">
        <w:r w:rsidDel="0071243D">
          <w:rPr>
            <w:rFonts w:ascii="Verdana" w:hAnsi="Verdana"/>
            <w:color w:val="000000"/>
            <w:lang w:val="en"/>
          </w:rPr>
          <w:delText>For the purpose of this specificaiton, t</w:delText>
        </w:r>
      </w:del>
      <w:ins w:id="69" w:author="Mike Jones" w:date="2014-08-07T16:45:00Z">
        <w:r>
          <w:rPr>
            <w:rFonts w:ascii="Verdana" w:hAnsi="Verdana"/>
            <w:color w:val="000000"/>
            <w:lang w:val="en"/>
          </w:rPr>
          <w:t>T</w:t>
        </w:r>
      </w:ins>
      <w:r>
        <w:rPr>
          <w:rFonts w:ascii="Verdana" w:hAnsi="Verdana"/>
          <w:color w:val="000000"/>
          <w:lang w:val="en"/>
        </w:rPr>
        <w:t>he terms defined in</w:t>
      </w:r>
      <w:ins w:id="70" w:author="Mike Jones" w:date="2014-08-07T16:45:00Z">
        <w:r>
          <w:rPr>
            <w:rFonts w:ascii="Verdana" w:hAnsi="Verdana"/>
            <w:color w:val="000000"/>
            <w:lang w:val="en"/>
          </w:rPr>
          <w:t xml:space="preserve"> </w:t>
        </w:r>
      </w:ins>
      <w:hyperlink w:anchor="OpenID.Core" w:history="1">
        <w:r>
          <w:rPr>
            <w:rStyle w:val="Hyperlink"/>
            <w:rFonts w:ascii="Verdana" w:hAnsi="Verdana"/>
            <w:u w:val="none"/>
            <w:lang w:val="en"/>
          </w:rPr>
          <w:t>OpenID Connect Core 1.0</w:t>
        </w:r>
        <w:r>
          <w:rPr>
            <w:rStyle w:val="Hyperlink"/>
            <w:rFonts w:ascii="Verdana" w:hAnsi="Verdana"/>
            <w:vanish/>
            <w:u w:val="none"/>
            <w:lang w:val="en"/>
          </w:rPr>
          <w:t xml:space="preserve"> (Sakimura, N., Bradley, J., Jones, M., de Medeiros, B., and C. Mortimore, “OpenID Connect Core 1.0,” February 2014.)</w:t>
        </w:r>
      </w:hyperlink>
      <w:r>
        <w:rPr>
          <w:rFonts w:ascii="Verdana" w:hAnsi="Verdana"/>
          <w:color w:val="000000"/>
          <w:lang w:val="en"/>
        </w:rPr>
        <w:t xml:space="preserve"> [</w:t>
      </w:r>
      <w:proofErr w:type="spellStart"/>
      <w:r>
        <w:rPr>
          <w:rFonts w:ascii="Verdana" w:hAnsi="Verdana"/>
          <w:color w:val="000000"/>
          <w:lang w:val="en"/>
        </w:rPr>
        <w:t>OpenID.Core</w:t>
      </w:r>
      <w:proofErr w:type="spellEnd"/>
      <w:r>
        <w:rPr>
          <w:rFonts w:ascii="Verdana" w:hAnsi="Verdana"/>
          <w:color w:val="000000"/>
          <w:lang w:val="en"/>
        </w:rPr>
        <w:t xml:space="preserve">] and </w:t>
      </w:r>
      <w:r>
        <w:rPr>
          <w:rFonts w:ascii="Verdana" w:hAnsi="Verdana"/>
          <w:color w:val="000000"/>
          <w:lang w:val="en"/>
        </w:rPr>
        <w:fldChar w:fldCharType="begin"/>
      </w:r>
      <w:r>
        <w:rPr>
          <w:rFonts w:ascii="Verdana" w:hAnsi="Verdana"/>
          <w:color w:val="000000"/>
          <w:lang w:val="en"/>
        </w:rPr>
        <w:instrText xml:space="preserve"> HYPERLINK "" \l "OpenID.2.0" </w:instrText>
      </w:r>
      <w:r>
        <w:rPr>
          <w:rFonts w:ascii="Verdana" w:hAnsi="Verdana"/>
          <w:color w:val="000000"/>
          <w:lang w:val="en"/>
        </w:rPr>
        <w:fldChar w:fldCharType="separate"/>
      </w:r>
      <w:r>
        <w:rPr>
          <w:rStyle w:val="Hyperlink"/>
          <w:rFonts w:ascii="Verdana" w:hAnsi="Verdana"/>
          <w:u w:val="none"/>
          <w:lang w:val="en"/>
        </w:rPr>
        <w:t xml:space="preserve">OpenID </w:t>
      </w:r>
      <w:del w:id="71" w:author="Mike Jones" w:date="2014-08-07T16:54:00Z">
        <w:r w:rsidDel="0071243D">
          <w:rPr>
            <w:rStyle w:val="Hyperlink"/>
            <w:rFonts w:ascii="Verdana" w:hAnsi="Verdana"/>
            <w:u w:val="none"/>
            <w:lang w:val="en"/>
          </w:rPr>
          <w:delText>Authentcation</w:delText>
        </w:r>
      </w:del>
      <w:ins w:id="72" w:author="Mike Jones" w:date="2014-08-07T16:54:00Z">
        <w:r>
          <w:rPr>
            <w:rStyle w:val="Hyperlink"/>
            <w:rFonts w:ascii="Verdana" w:hAnsi="Verdana"/>
            <w:u w:val="none"/>
            <w:lang w:val="en"/>
          </w:rPr>
          <w:t>Authentication</w:t>
        </w:r>
      </w:ins>
      <w:r>
        <w:rPr>
          <w:rStyle w:val="Hyperlink"/>
          <w:rFonts w:ascii="Verdana" w:hAnsi="Verdana"/>
          <w:u w:val="none"/>
          <w:lang w:val="en"/>
        </w:rPr>
        <w:t xml:space="preserve"> 2.0</w:t>
      </w:r>
      <w:r>
        <w:rPr>
          <w:rStyle w:val="Hyperlink"/>
          <w:rFonts w:ascii="Verdana" w:hAnsi="Verdana"/>
          <w:vanish/>
          <w:u w:val="none"/>
          <w:lang w:val="en"/>
        </w:rPr>
        <w:t xml:space="preserve"> (OpenID Foundation, “OpenID Authentication 2.0,” December 2007.)</w:t>
      </w:r>
      <w:r>
        <w:rPr>
          <w:rFonts w:ascii="Verdana" w:hAnsi="Verdana"/>
          <w:color w:val="000000"/>
          <w:lang w:val="en"/>
        </w:rPr>
        <w:fldChar w:fldCharType="end"/>
      </w:r>
      <w:r>
        <w:rPr>
          <w:rFonts w:ascii="Verdana" w:hAnsi="Verdana"/>
          <w:color w:val="000000"/>
          <w:lang w:val="en"/>
        </w:rPr>
        <w:t xml:space="preserve"> [OpenID.2.0] </w:t>
      </w:r>
      <w:del w:id="73" w:author="Mike Jones" w:date="2014-08-07T16:45:00Z">
        <w:r w:rsidDel="0071243D">
          <w:rPr>
            <w:rFonts w:ascii="Verdana" w:hAnsi="Verdana"/>
            <w:color w:val="000000"/>
            <w:lang w:val="en"/>
          </w:rPr>
          <w:delText xml:space="preserve">is </w:delText>
        </w:r>
      </w:del>
      <w:ins w:id="74" w:author="Mike Jones" w:date="2014-08-07T16:45:00Z">
        <w:r>
          <w:rPr>
            <w:rFonts w:ascii="Verdana" w:hAnsi="Verdana"/>
            <w:color w:val="000000"/>
            <w:lang w:val="en"/>
          </w:rPr>
          <w:t xml:space="preserve">are </w:t>
        </w:r>
      </w:ins>
      <w:r>
        <w:rPr>
          <w:rFonts w:ascii="Verdana" w:hAnsi="Verdana"/>
          <w:color w:val="000000"/>
          <w:lang w:val="en"/>
        </w:rPr>
        <w:t>used</w:t>
      </w:r>
      <w:ins w:id="75" w:author="Mike Jones" w:date="2014-08-07T16:45:00Z">
        <w:r>
          <w:rPr>
            <w:rFonts w:ascii="Verdana" w:hAnsi="Verdana"/>
            <w:color w:val="000000"/>
            <w:lang w:val="en"/>
          </w:rPr>
          <w:t xml:space="preserve"> by this specification</w:t>
        </w:r>
      </w:ins>
      <w:r>
        <w:rPr>
          <w:rFonts w:ascii="Verdana" w:hAnsi="Verdana"/>
          <w:color w:val="000000"/>
          <w:lang w:val="en"/>
        </w:rPr>
        <w:t xml:space="preserve">. Where a same term is defined in both </w:t>
      </w:r>
      <w:del w:id="76" w:author="Mike Jones" w:date="2014-08-07T16:45:00Z">
        <w:r w:rsidDel="0071243D">
          <w:rPr>
            <w:rFonts w:ascii="Verdana" w:hAnsi="Verdana"/>
            <w:color w:val="000000"/>
            <w:lang w:val="en"/>
          </w:rPr>
          <w:delText>sepcifications</w:delText>
        </w:r>
      </w:del>
      <w:ins w:id="77" w:author="Mike Jones" w:date="2014-08-07T16:45:00Z">
        <w:r>
          <w:rPr>
            <w:rFonts w:ascii="Verdana" w:hAnsi="Verdana"/>
            <w:color w:val="000000"/>
            <w:lang w:val="en"/>
          </w:rPr>
          <w:t>specifications</w:t>
        </w:r>
      </w:ins>
      <w:r>
        <w:rPr>
          <w:rFonts w:ascii="Verdana" w:hAnsi="Verdana"/>
          <w:color w:val="000000"/>
          <w:lang w:val="en"/>
        </w:rPr>
        <w:t xml:space="preserve">, the term defined in OpenID Connect Core takes precedence. </w:t>
      </w:r>
    </w:p>
    <w:p w:rsidR="0071243D" w:rsidRDefault="0071243D">
      <w:pPr>
        <w:pStyle w:val="NormalWeb"/>
        <w:divId w:val="338821905"/>
        <w:rPr>
          <w:rFonts w:ascii="Verdana" w:hAnsi="Verdana"/>
          <w:color w:val="000000"/>
          <w:lang w:val="en"/>
        </w:rPr>
      </w:pPr>
      <w:r>
        <w:rPr>
          <w:rFonts w:ascii="Verdana" w:hAnsi="Verdana"/>
          <w:color w:val="000000"/>
          <w:lang w:val="en"/>
        </w:rPr>
        <w:t xml:space="preserve">This specification also defines the following terms: </w:t>
      </w:r>
    </w:p>
    <w:p w:rsidR="0071243D" w:rsidRDefault="0071243D">
      <w:pPr>
        <w:spacing w:before="0" w:beforeAutospacing="0" w:after="0" w:afterAutospacing="0"/>
        <w:divId w:val="1967466467"/>
        <w:rPr>
          <w:rFonts w:ascii="Verdana" w:eastAsia="Times New Roman" w:hAnsi="Verdana"/>
          <w:color w:val="000000"/>
          <w:lang w:val="en"/>
        </w:rPr>
      </w:pPr>
      <w:r>
        <w:rPr>
          <w:rFonts w:ascii="Verdana" w:eastAsia="Times New Roman" w:hAnsi="Verdana"/>
          <w:color w:val="000000"/>
          <w:lang w:val="en"/>
        </w:rPr>
        <w:t>OpenID 2.0 Identifier</w:t>
      </w:r>
    </w:p>
    <w:p w:rsidR="0071243D" w:rsidRDefault="0071243D" w:rsidP="0071243D">
      <w:pPr>
        <w:spacing w:before="0" w:beforeAutospacing="0" w:after="0" w:afterAutospacing="0"/>
        <w:ind w:left="720"/>
        <w:divId w:val="1967466467"/>
        <w:rPr>
          <w:rFonts w:ascii="Verdana" w:eastAsia="Times New Roman" w:hAnsi="Verdana"/>
          <w:color w:val="000000"/>
          <w:lang w:val="en"/>
        </w:rPr>
      </w:pPr>
      <w:proofErr w:type="gramStart"/>
      <w:r>
        <w:rPr>
          <w:rFonts w:ascii="Verdana" w:eastAsia="Times New Roman" w:hAnsi="Verdana"/>
          <w:color w:val="000000"/>
          <w:lang w:val="en"/>
        </w:rPr>
        <w:t xml:space="preserve">Verified user identifier </w:t>
      </w:r>
      <w:del w:id="78" w:author="Mike Jones" w:date="2014-08-07T16:46:00Z">
        <w:r w:rsidDel="0071243D">
          <w:rPr>
            <w:rFonts w:ascii="Verdana" w:eastAsia="Times New Roman" w:hAnsi="Verdana"/>
            <w:color w:val="000000"/>
            <w:lang w:val="en"/>
          </w:rPr>
          <w:delText xml:space="preserve">of </w:delText>
        </w:r>
      </w:del>
      <w:ins w:id="79" w:author="Mike Jones" w:date="2014-08-07T16:46:00Z">
        <w:r>
          <w:rPr>
            <w:rFonts w:ascii="Verdana" w:eastAsia="Times New Roman" w:hAnsi="Verdana"/>
            <w:color w:val="000000"/>
            <w:lang w:val="en"/>
          </w:rPr>
          <w:t xml:space="preserve">as specified by </w:t>
        </w:r>
      </w:ins>
      <w:r>
        <w:rPr>
          <w:rFonts w:ascii="Verdana" w:eastAsia="Times New Roman" w:hAnsi="Verdana"/>
          <w:color w:val="000000"/>
          <w:lang w:val="en"/>
        </w:rPr>
        <w:t>OpenID Authentication 2.0.</w:t>
      </w:r>
      <w:proofErr w:type="gramEnd"/>
      <w:r>
        <w:rPr>
          <w:rFonts w:ascii="Verdana" w:eastAsia="Times New Roman" w:hAnsi="Verdana"/>
          <w:color w:val="000000"/>
          <w:lang w:val="en"/>
        </w:rPr>
        <w:t xml:space="preserve"> </w:t>
      </w:r>
    </w:p>
    <w:p w:rsidR="0071243D" w:rsidRDefault="0071243D">
      <w:pPr>
        <w:spacing w:before="0" w:beforeAutospacing="0" w:after="0" w:afterAutospacing="0"/>
        <w:divId w:val="1967466467"/>
        <w:rPr>
          <w:rFonts w:ascii="Verdana" w:eastAsia="Times New Roman" w:hAnsi="Verdana"/>
          <w:color w:val="000000"/>
          <w:lang w:val="en"/>
        </w:rPr>
      </w:pPr>
      <w:r>
        <w:rPr>
          <w:rFonts w:ascii="Verdana" w:eastAsia="Times New Roman" w:hAnsi="Verdana"/>
          <w:color w:val="000000"/>
          <w:lang w:val="en"/>
        </w:rPr>
        <w:t>Connect OP</w:t>
      </w:r>
    </w:p>
    <w:p w:rsidR="0071243D" w:rsidRDefault="0071243D">
      <w:pPr>
        <w:spacing w:before="0" w:beforeAutospacing="0" w:after="0" w:afterAutospacing="0"/>
        <w:ind w:left="720"/>
        <w:divId w:val="1967466467"/>
        <w:rPr>
          <w:rFonts w:ascii="Verdana" w:eastAsia="Times New Roman" w:hAnsi="Verdana"/>
          <w:color w:val="000000"/>
          <w:lang w:val="en"/>
        </w:rPr>
      </w:pPr>
      <w:r>
        <w:rPr>
          <w:rFonts w:ascii="Verdana" w:eastAsia="Times New Roman" w:hAnsi="Verdana"/>
          <w:color w:val="000000"/>
          <w:lang w:val="en"/>
        </w:rPr>
        <w:t xml:space="preserve">OpenID Connect </w:t>
      </w:r>
      <w:ins w:id="80" w:author="Mike Jones" w:date="2014-08-07T16:46:00Z">
        <w:r>
          <w:rPr>
            <w:rFonts w:ascii="Verdana" w:eastAsia="Times New Roman" w:hAnsi="Verdana"/>
            <w:color w:val="000000"/>
            <w:lang w:val="en"/>
          </w:rPr>
          <w:t>OpenID Provider (</w:t>
        </w:r>
      </w:ins>
      <w:r>
        <w:rPr>
          <w:rFonts w:ascii="Verdana" w:eastAsia="Times New Roman" w:hAnsi="Verdana"/>
          <w:color w:val="000000"/>
          <w:lang w:val="en"/>
        </w:rPr>
        <w:t>OP</w:t>
      </w:r>
      <w:ins w:id="81" w:author="Mike Jones" w:date="2014-08-07T16:46:00Z">
        <w:r>
          <w:rPr>
            <w:rFonts w:ascii="Verdana" w:eastAsia="Times New Roman" w:hAnsi="Verdana"/>
            <w:color w:val="000000"/>
            <w:lang w:val="en"/>
          </w:rPr>
          <w:t>)</w:t>
        </w:r>
      </w:ins>
      <w:r>
        <w:rPr>
          <w:rFonts w:ascii="Verdana" w:eastAsia="Times New Roman" w:hAnsi="Verdana"/>
          <w:color w:val="000000"/>
          <w:lang w:val="en"/>
        </w:rPr>
        <w:t xml:space="preserve"> </w:t>
      </w:r>
    </w:p>
    <w:p w:rsidR="0071243D" w:rsidRDefault="0071243D">
      <w:pPr>
        <w:spacing w:before="0" w:beforeAutospacing="0" w:after="0" w:afterAutospacing="0"/>
        <w:divId w:val="338821905"/>
        <w:rPr>
          <w:rFonts w:ascii="Verdana" w:eastAsia="Times New Roman" w:hAnsi="Verdana"/>
          <w:color w:val="000000"/>
          <w:lang w:val="en"/>
        </w:rPr>
      </w:pPr>
      <w:bookmarkStart w:id="82" w:name="RequestOpenid2Id"/>
      <w:bookmarkEnd w:id="82"/>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83" w:name="rfc.section.2"/>
      <w:bookmarkEnd w:id="83"/>
      <w:r>
        <w:rPr>
          <w:rFonts w:eastAsia="Times New Roman"/>
          <w:lang w:val="en"/>
        </w:rPr>
        <w:t xml:space="preserve">2.  Requesting the OpenID 2.0 Identifier and Connect </w:t>
      </w:r>
      <w:proofErr w:type="spellStart"/>
      <w:r>
        <w:rPr>
          <w:rFonts w:eastAsia="Times New Roman"/>
          <w:lang w:val="en"/>
        </w:rPr>
        <w:t>iss</w:t>
      </w:r>
      <w:proofErr w:type="spellEnd"/>
      <w:r>
        <w:rPr>
          <w:rFonts w:eastAsia="Times New Roman"/>
          <w:lang w:val="en"/>
        </w:rPr>
        <w:t>/sub pair together</w:t>
      </w:r>
    </w:p>
    <w:p w:rsidR="0071243D" w:rsidRDefault="0071243D">
      <w:pPr>
        <w:pStyle w:val="NormalWeb"/>
        <w:divId w:val="338821905"/>
        <w:rPr>
          <w:rFonts w:ascii="Verdana" w:hAnsi="Verdana"/>
          <w:color w:val="000000"/>
          <w:lang w:val="en"/>
        </w:rPr>
      </w:pPr>
      <w:r>
        <w:rPr>
          <w:rFonts w:ascii="Verdana" w:hAnsi="Verdana"/>
          <w:color w:val="000000"/>
          <w:lang w:val="en"/>
        </w:rPr>
        <w:lastRenderedPageBreak/>
        <w:t xml:space="preserve">To obtain the OpenID 2.0 Identifier, the RP sends a modified OpenID Connect Authentication Request by adding </w:t>
      </w:r>
      <w:r>
        <w:rPr>
          <w:rStyle w:val="HTMLTypewriter"/>
          <w:lang w:val="en"/>
        </w:rPr>
        <w:t>openid2</w:t>
      </w:r>
      <w:r>
        <w:rPr>
          <w:rFonts w:ascii="Verdana" w:hAnsi="Verdana"/>
          <w:color w:val="000000"/>
          <w:lang w:val="en"/>
        </w:rPr>
        <w:t xml:space="preserve"> as an additional scope value. </w:t>
      </w:r>
    </w:p>
    <w:p w:rsidR="0071243D" w:rsidRDefault="0071243D">
      <w:pPr>
        <w:pStyle w:val="NormalWeb"/>
        <w:divId w:val="338821905"/>
        <w:rPr>
          <w:rFonts w:ascii="Verdana" w:hAnsi="Verdana"/>
          <w:color w:val="000000"/>
          <w:lang w:val="en"/>
        </w:rPr>
      </w:pPr>
      <w:r>
        <w:rPr>
          <w:rFonts w:ascii="Verdana" w:hAnsi="Verdana"/>
          <w:color w:val="000000"/>
          <w:lang w:val="en"/>
        </w:rPr>
        <w:t xml:space="preserve">If PPID was used to obtain the OpenID 2.0 Identifier, </w:t>
      </w:r>
      <w:proofErr w:type="spellStart"/>
      <w:r>
        <w:rPr>
          <w:rFonts w:ascii="Verdana" w:hAnsi="Verdana"/>
          <w:color w:val="000000"/>
          <w:lang w:val="en"/>
        </w:rPr>
        <w:t>openid.realm</w:t>
      </w:r>
      <w:proofErr w:type="spellEnd"/>
      <w:r>
        <w:rPr>
          <w:rFonts w:ascii="Verdana" w:hAnsi="Verdana"/>
          <w:color w:val="000000"/>
          <w:lang w:val="en"/>
        </w:rPr>
        <w:t xml:space="preserve"> has to be sent to the OP with the request. For this purpose, a new authentication request parameter </w:t>
      </w:r>
      <w:r>
        <w:rPr>
          <w:rStyle w:val="HTMLTypewriter"/>
          <w:lang w:val="en"/>
        </w:rPr>
        <w:t>openid2_realm</w:t>
      </w:r>
      <w:r>
        <w:rPr>
          <w:rFonts w:ascii="Verdana" w:hAnsi="Verdana"/>
          <w:color w:val="000000"/>
          <w:lang w:val="en"/>
        </w:rPr>
        <w:t xml:space="preserve"> is defined. </w:t>
      </w:r>
    </w:p>
    <w:p w:rsidR="0071243D" w:rsidRDefault="0071243D">
      <w:pPr>
        <w:spacing w:before="0" w:beforeAutospacing="0" w:after="0" w:afterAutospacing="0"/>
        <w:divId w:val="346174210"/>
        <w:rPr>
          <w:rFonts w:ascii="Verdana" w:eastAsia="Times New Roman" w:hAnsi="Verdana"/>
          <w:color w:val="000000"/>
          <w:lang w:val="en"/>
        </w:rPr>
      </w:pPr>
      <w:r>
        <w:rPr>
          <w:rFonts w:ascii="Verdana" w:eastAsia="Times New Roman" w:hAnsi="Verdana"/>
          <w:color w:val="000000"/>
          <w:lang w:val="en"/>
        </w:rPr>
        <w:t>openid2_realm</w:t>
      </w:r>
    </w:p>
    <w:p w:rsidR="0071243D" w:rsidRDefault="0071243D">
      <w:pPr>
        <w:spacing w:before="0" w:beforeAutospacing="0" w:after="0" w:afterAutospacing="0"/>
        <w:ind w:left="720"/>
        <w:divId w:val="34617421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The </w:t>
      </w:r>
      <w:proofErr w:type="spellStart"/>
      <w:r>
        <w:rPr>
          <w:rStyle w:val="HTMLTypewriter"/>
          <w:lang w:val="en"/>
        </w:rPr>
        <w:t>openid.realm</w:t>
      </w:r>
      <w:proofErr w:type="spellEnd"/>
      <w:r>
        <w:rPr>
          <w:rFonts w:ascii="Verdana" w:eastAsia="Times New Roman" w:hAnsi="Verdana"/>
          <w:color w:val="000000"/>
          <w:lang w:val="en"/>
        </w:rPr>
        <w:t xml:space="preserve"> value as defined in section 9.1 of </w:t>
      </w:r>
      <w:hyperlink w:anchor="OpenID.2.0" w:history="1">
        <w:r>
          <w:rPr>
            <w:rStyle w:val="Hyperlink"/>
            <w:rFonts w:ascii="Verdana" w:eastAsia="Times New Roman" w:hAnsi="Verdana"/>
            <w:u w:val="none"/>
            <w:lang w:val="en"/>
          </w:rPr>
          <w:t>OpenID 2.0</w:t>
        </w:r>
        <w:r>
          <w:rPr>
            <w:rStyle w:val="Hyperlink"/>
            <w:rFonts w:ascii="Verdana" w:eastAsia="Times New Roman" w:hAnsi="Verdana"/>
            <w:vanish/>
            <w:u w:val="none"/>
            <w:lang w:val="en"/>
          </w:rPr>
          <w:t xml:space="preserve"> (OpenID Foundation, “OpenID Authentication 2.0,” December 2007.)</w:t>
        </w:r>
      </w:hyperlink>
      <w:r>
        <w:rPr>
          <w:rFonts w:ascii="Verdana" w:eastAsia="Times New Roman" w:hAnsi="Verdana"/>
          <w:color w:val="000000"/>
          <w:lang w:val="en"/>
        </w:rPr>
        <w:t xml:space="preserve"> [OpenID.2.0] </w:t>
      </w:r>
    </w:p>
    <w:p w:rsidR="0071243D" w:rsidRDefault="0071243D" w:rsidP="0071243D">
      <w:pPr>
        <w:pStyle w:val="NormalWeb"/>
        <w:divId w:val="338821905"/>
        <w:rPr>
          <w:rFonts w:ascii="Verdana" w:hAnsi="Verdana"/>
          <w:color w:val="000000"/>
          <w:lang w:val="en"/>
        </w:rPr>
      </w:pPr>
      <w:r>
        <w:rPr>
          <w:rFonts w:ascii="Verdana" w:hAnsi="Verdana"/>
          <w:color w:val="000000"/>
          <w:lang w:val="en"/>
        </w:rPr>
        <w:t>If the authority section of Authorization Endpoint URI is different from the authority section of the OpenID 2.0 OP’s OP Endpoint URL, the ID Token returned from the authentication request MUST be signed using the OP’s private key. The OP's corresponding public key</w:t>
      </w:r>
      <w:ins w:id="84" w:author="Mike Jones" w:date="2014-08-07T16:48:00Z">
        <w:r>
          <w:rPr>
            <w:rFonts w:ascii="Verdana" w:hAnsi="Verdana"/>
            <w:color w:val="000000"/>
            <w:lang w:val="en"/>
          </w:rPr>
          <w:t>s</w:t>
        </w:r>
      </w:ins>
      <w:r>
        <w:rPr>
          <w:rFonts w:ascii="Verdana" w:hAnsi="Verdana"/>
          <w:color w:val="000000"/>
          <w:lang w:val="en"/>
        </w:rPr>
        <w:t xml:space="preserve"> MUST be published through the OpenID 2.0 Identifier URL with </w:t>
      </w:r>
      <w:r>
        <w:rPr>
          <w:rStyle w:val="HTMLTypewriter"/>
          <w:lang w:val="en"/>
        </w:rPr>
        <w:t>application/</w:t>
      </w:r>
      <w:proofErr w:type="spellStart"/>
      <w:r>
        <w:rPr>
          <w:rStyle w:val="HTMLTypewriter"/>
          <w:lang w:val="en"/>
        </w:rPr>
        <w:t>jwk-set+json</w:t>
      </w:r>
      <w:proofErr w:type="spellEnd"/>
      <w:r>
        <w:rPr>
          <w:rFonts w:ascii="Verdana" w:hAnsi="Verdana"/>
          <w:color w:val="000000"/>
          <w:lang w:val="en"/>
        </w:rPr>
        <w:t xml:space="preserve"> </w:t>
      </w:r>
      <w:del w:id="85" w:author="Mike Jones" w:date="2014-08-07T16:48:00Z">
        <w:r w:rsidDel="0071243D">
          <w:rPr>
            <w:rFonts w:ascii="Verdana" w:hAnsi="Verdana"/>
            <w:color w:val="000000"/>
            <w:lang w:val="en"/>
          </w:rPr>
          <w:delText>mime-</w:delText>
        </w:r>
      </w:del>
      <w:ins w:id="86" w:author="Mike Jones" w:date="2014-08-07T16:48:00Z">
        <w:r>
          <w:rPr>
            <w:rFonts w:ascii="Verdana" w:hAnsi="Verdana"/>
            <w:color w:val="000000"/>
            <w:lang w:val="en"/>
          </w:rPr>
          <w:t xml:space="preserve">MIME </w:t>
        </w:r>
      </w:ins>
      <w:r>
        <w:rPr>
          <w:rFonts w:ascii="Verdana" w:hAnsi="Verdana"/>
          <w:color w:val="000000"/>
          <w:lang w:val="en"/>
        </w:rPr>
        <w:t xml:space="preserve">type in response to a GET request with an Accept header set to </w:t>
      </w:r>
      <w:r>
        <w:rPr>
          <w:rStyle w:val="HTMLTypewriter"/>
          <w:lang w:val="en"/>
        </w:rPr>
        <w:t>application/</w:t>
      </w:r>
      <w:proofErr w:type="spellStart"/>
      <w:r>
        <w:rPr>
          <w:rStyle w:val="HTMLTypewriter"/>
          <w:lang w:val="en"/>
        </w:rPr>
        <w:t>jwk-set+json</w:t>
      </w:r>
      <w:proofErr w:type="spellEnd"/>
      <w:r>
        <w:rPr>
          <w:rFonts w:ascii="Verdana" w:hAnsi="Verdana"/>
          <w:color w:val="000000"/>
          <w:lang w:val="en"/>
        </w:rPr>
        <w:t xml:space="preserve">. </w:t>
      </w:r>
    </w:p>
    <w:p w:rsidR="0071243D" w:rsidRDefault="0071243D">
      <w:pPr>
        <w:pStyle w:val="NormalWeb"/>
        <w:divId w:val="338821905"/>
        <w:rPr>
          <w:rFonts w:ascii="Verdana" w:hAnsi="Verdana"/>
          <w:color w:val="000000"/>
          <w:lang w:val="en"/>
        </w:rPr>
      </w:pPr>
      <w:r>
        <w:rPr>
          <w:rStyle w:val="Strong"/>
          <w:rFonts w:ascii="Verdana" w:hAnsi="Verdana"/>
          <w:color w:val="000000"/>
          <w:lang w:val="en"/>
        </w:rPr>
        <w:t>Note</w:t>
      </w:r>
      <w:r>
        <w:rPr>
          <w:rFonts w:ascii="Verdana" w:hAnsi="Verdana"/>
          <w:color w:val="000000"/>
          <w:lang w:val="en"/>
        </w:rPr>
        <w:t>: This is similar to YADIS. In case of YADIS, it is using Accept header with its value set to application/</w:t>
      </w:r>
      <w:proofErr w:type="spellStart"/>
      <w:r>
        <w:rPr>
          <w:rFonts w:ascii="Verdana" w:hAnsi="Verdana"/>
          <w:color w:val="000000"/>
          <w:lang w:val="en"/>
        </w:rPr>
        <w:t>xml+xrds</w:t>
      </w:r>
      <w:proofErr w:type="spellEnd"/>
      <w:r>
        <w:rPr>
          <w:rFonts w:ascii="Verdana" w:hAnsi="Verdana"/>
          <w:color w:val="000000"/>
          <w:lang w:val="en"/>
        </w:rPr>
        <w:t xml:space="preserve">. </w:t>
      </w:r>
    </w:p>
    <w:p w:rsidR="0071243D" w:rsidRDefault="0071243D">
      <w:pPr>
        <w:pStyle w:val="NormalWeb"/>
        <w:divId w:val="338821905"/>
        <w:rPr>
          <w:rFonts w:ascii="Verdana" w:hAnsi="Verdana"/>
          <w:color w:val="000000"/>
          <w:lang w:val="en"/>
        </w:rPr>
      </w:pPr>
      <w:r>
        <w:rPr>
          <w:rFonts w:ascii="Verdana" w:hAnsi="Verdana"/>
          <w:color w:val="000000"/>
          <w:lang w:val="en"/>
        </w:rPr>
        <w:t>The following is a non-normative example of an authentication request to request the OpenID 2.0 Identifier (with line wraps within values for display purposes only)</w:t>
      </w:r>
      <w:ins w:id="87" w:author="Mike Jones" w:date="2014-08-07T16:49:00Z">
        <w:r>
          <w:rPr>
            <w:rFonts w:ascii="Verdana" w:hAnsi="Verdana"/>
            <w:color w:val="000000"/>
            <w:lang w:val="en"/>
          </w:rPr>
          <w:t>:</w:t>
        </w:r>
      </w:ins>
      <w:r>
        <w:rPr>
          <w:rFonts w:ascii="Verdana" w:hAnsi="Verdana"/>
          <w:color w:val="000000"/>
          <w:lang w:val="en"/>
        </w:rPr>
        <w:t xml:space="preserve"> </w:t>
      </w:r>
    </w:p>
    <w:p w:rsidR="0071243D" w:rsidRDefault="0071243D">
      <w:pPr>
        <w:pStyle w:val="HTMLPreformatted"/>
        <w:divId w:val="1684893540"/>
        <w:rPr>
          <w:lang w:val="en"/>
        </w:rPr>
      </w:pPr>
      <w:commentRangeStart w:id="88"/>
      <w:r>
        <w:rPr>
          <w:lang w:val="en"/>
        </w:rPr>
        <w:t>This example assumes that the OpenID 2.0 OP Identifier</w:t>
      </w:r>
    </w:p>
    <w:p w:rsidR="0071243D" w:rsidRDefault="0071243D">
      <w:pPr>
        <w:pStyle w:val="HTMLPreformatted"/>
        <w:divId w:val="1684893540"/>
        <w:rPr>
          <w:lang w:val="en"/>
        </w:rPr>
      </w:pPr>
      <w:proofErr w:type="gramStart"/>
      <w:r>
        <w:rPr>
          <w:lang w:val="en"/>
        </w:rPr>
        <w:t>is</w:t>
      </w:r>
      <w:proofErr w:type="gramEnd"/>
      <w:r>
        <w:rPr>
          <w:lang w:val="en"/>
        </w:rPr>
        <w:t xml:space="preserve"> https://openid2.example.com</w:t>
      </w:r>
      <w:commentRangeEnd w:id="88"/>
      <w:r>
        <w:rPr>
          <w:rStyle w:val="CommentReference"/>
          <w:rFonts w:ascii="Times New Roman" w:hAnsi="Times New Roman" w:cs="Times New Roman"/>
          <w:color w:val="auto"/>
        </w:rPr>
        <w:commentReference w:id="88"/>
      </w:r>
    </w:p>
    <w:p w:rsidR="0071243D" w:rsidRDefault="0071243D">
      <w:pPr>
        <w:pStyle w:val="HTMLPreformatted"/>
        <w:divId w:val="1684893540"/>
        <w:rPr>
          <w:lang w:val="en"/>
        </w:rPr>
      </w:pPr>
    </w:p>
    <w:p w:rsidR="0071243D" w:rsidRDefault="0071243D">
      <w:pPr>
        <w:pStyle w:val="HTMLPreformatted"/>
        <w:divId w:val="1684893540"/>
        <w:rPr>
          <w:lang w:val="en"/>
        </w:rPr>
      </w:pPr>
      <w:r>
        <w:rPr>
          <w:lang w:val="en"/>
        </w:rPr>
        <w:t xml:space="preserve">  GET /</w:t>
      </w:r>
      <w:proofErr w:type="spellStart"/>
      <w:r>
        <w:rPr>
          <w:lang w:val="en"/>
        </w:rPr>
        <w:t>authorize</w:t>
      </w:r>
      <w:proofErr w:type="gramStart"/>
      <w:r>
        <w:rPr>
          <w:lang w:val="en"/>
        </w:rPr>
        <w:t>?response</w:t>
      </w:r>
      <w:proofErr w:type="gramEnd"/>
      <w:r>
        <w:rPr>
          <w:lang w:val="en"/>
        </w:rPr>
        <w:t>_type</w:t>
      </w:r>
      <w:proofErr w:type="spellEnd"/>
      <w:r>
        <w:rPr>
          <w:lang w:val="en"/>
        </w:rPr>
        <w:t>=</w:t>
      </w:r>
      <w:proofErr w:type="spellStart"/>
      <w:r>
        <w:rPr>
          <w:lang w:val="en"/>
        </w:rPr>
        <w:t>id_token</w:t>
      </w:r>
      <w:proofErr w:type="spellEnd"/>
    </w:p>
    <w:p w:rsidR="0071243D" w:rsidRDefault="0071243D">
      <w:pPr>
        <w:pStyle w:val="HTMLPreformatted"/>
        <w:divId w:val="1684893540"/>
        <w:rPr>
          <w:lang w:val="en"/>
        </w:rPr>
      </w:pPr>
      <w:r>
        <w:rPr>
          <w:lang w:val="en"/>
        </w:rPr>
        <w:t xml:space="preserve">           &amp;scope=openid%20openid2</w:t>
      </w:r>
    </w:p>
    <w:p w:rsidR="0071243D" w:rsidRDefault="0071243D">
      <w:pPr>
        <w:pStyle w:val="HTMLPreformatted"/>
        <w:divId w:val="1684893540"/>
        <w:rPr>
          <w:lang w:val="en"/>
        </w:rPr>
      </w:pPr>
      <w:r>
        <w:rPr>
          <w:lang w:val="en"/>
        </w:rPr>
        <w:t xml:space="preserve">           &amp;</w:t>
      </w:r>
      <w:proofErr w:type="spellStart"/>
      <w:r>
        <w:rPr>
          <w:lang w:val="en"/>
        </w:rPr>
        <w:t>client_id</w:t>
      </w:r>
      <w:proofErr w:type="spellEnd"/>
      <w:r>
        <w:rPr>
          <w:lang w:val="en"/>
        </w:rPr>
        <w:t>=s6BhdRkqt3</w:t>
      </w:r>
    </w:p>
    <w:p w:rsidR="0071243D" w:rsidRDefault="0071243D">
      <w:pPr>
        <w:pStyle w:val="HTMLPreformatted"/>
        <w:divId w:val="1684893540"/>
        <w:rPr>
          <w:lang w:val="en"/>
        </w:rPr>
      </w:pPr>
      <w:r>
        <w:rPr>
          <w:lang w:val="en"/>
        </w:rPr>
        <w:t xml:space="preserve">           &amp;state=af0ifjsldkj</w:t>
      </w:r>
    </w:p>
    <w:p w:rsidR="0071243D" w:rsidRDefault="0071243D">
      <w:pPr>
        <w:pStyle w:val="HTMLPreformatted"/>
        <w:divId w:val="1684893540"/>
        <w:rPr>
          <w:lang w:val="en"/>
        </w:rPr>
      </w:pPr>
      <w:r>
        <w:rPr>
          <w:lang w:val="en"/>
        </w:rPr>
        <w:t xml:space="preserve">           &amp;nonce=n-0S6_WzA2Mj</w:t>
      </w:r>
    </w:p>
    <w:p w:rsidR="0071243D" w:rsidRDefault="0071243D">
      <w:pPr>
        <w:pStyle w:val="HTMLPreformatted"/>
        <w:divId w:val="1684893540"/>
        <w:rPr>
          <w:lang w:val="en"/>
        </w:rPr>
      </w:pPr>
      <w:r>
        <w:rPr>
          <w:lang w:val="en"/>
        </w:rPr>
        <w:t xml:space="preserve">           &amp;openid2_realm=https%3A%2F%2Fopenid2.example.com</w:t>
      </w:r>
    </w:p>
    <w:p w:rsidR="0071243D" w:rsidRDefault="0071243D">
      <w:pPr>
        <w:pStyle w:val="HTMLPreformatted"/>
        <w:divId w:val="1684893540"/>
        <w:rPr>
          <w:lang w:val="en"/>
        </w:rPr>
      </w:pPr>
      <w:r>
        <w:rPr>
          <w:lang w:val="en"/>
        </w:rPr>
        <w:t xml:space="preserve">           &amp;</w:t>
      </w:r>
      <w:proofErr w:type="spellStart"/>
      <w:r>
        <w:rPr>
          <w:lang w:val="en"/>
        </w:rPr>
        <w:t>redirect_uri</w:t>
      </w:r>
      <w:proofErr w:type="spellEnd"/>
      <w:r>
        <w:rPr>
          <w:lang w:val="en"/>
        </w:rPr>
        <w:t>=https%3A%2F%2Fclient.example.org%2Fcb HTTP/1.1</w:t>
      </w:r>
    </w:p>
    <w:p w:rsidR="0071243D" w:rsidRDefault="0071243D">
      <w:pPr>
        <w:pStyle w:val="HTMLPreformatted"/>
        <w:divId w:val="1684893540"/>
        <w:rPr>
          <w:lang w:val="en"/>
        </w:rPr>
      </w:pPr>
      <w:r>
        <w:rPr>
          <w:lang w:val="en"/>
        </w:rPr>
        <w:t xml:space="preserve">  Host: server.example.com</w:t>
      </w:r>
    </w:p>
    <w:p w:rsidR="0071243D" w:rsidRDefault="0071243D">
      <w:pPr>
        <w:pStyle w:val="HTMLPreformatted"/>
        <w:divId w:val="1684893540"/>
        <w:rPr>
          <w:lang w:val="en"/>
        </w:rPr>
      </w:pPr>
    </w:p>
    <w:p w:rsidR="0071243D" w:rsidRDefault="0071243D">
      <w:pPr>
        <w:pStyle w:val="HTMLPreformatted"/>
        <w:divId w:val="1684893540"/>
        <w:rPr>
          <w:lang w:val="en"/>
        </w:rPr>
      </w:pPr>
      <w:commentRangeStart w:id="89"/>
      <w:r>
        <w:rPr>
          <w:lang w:val="en"/>
        </w:rPr>
        <w:t>The End-User performs authentication and authorization at</w:t>
      </w:r>
    </w:p>
    <w:p w:rsidR="0071243D" w:rsidRDefault="0071243D">
      <w:pPr>
        <w:pStyle w:val="HTMLPreformatted"/>
        <w:divId w:val="1684893540"/>
        <w:rPr>
          <w:lang w:val="en"/>
        </w:rPr>
      </w:pPr>
      <w:proofErr w:type="gramStart"/>
      <w:r>
        <w:rPr>
          <w:lang w:val="en"/>
        </w:rPr>
        <w:t>the</w:t>
      </w:r>
      <w:proofErr w:type="gramEnd"/>
      <w:r>
        <w:rPr>
          <w:lang w:val="en"/>
        </w:rPr>
        <w:t xml:space="preserve"> Connect OP which then returns the authentication response:</w:t>
      </w:r>
      <w:commentRangeEnd w:id="89"/>
      <w:r>
        <w:rPr>
          <w:rStyle w:val="CommentReference"/>
          <w:rFonts w:ascii="Times New Roman" w:hAnsi="Times New Roman" w:cs="Times New Roman"/>
          <w:color w:val="auto"/>
        </w:rPr>
        <w:commentReference w:id="89"/>
      </w:r>
    </w:p>
    <w:p w:rsidR="0071243D" w:rsidRDefault="0071243D">
      <w:pPr>
        <w:pStyle w:val="HTMLPreformatted"/>
        <w:divId w:val="1684893540"/>
        <w:rPr>
          <w:lang w:val="en"/>
        </w:rPr>
      </w:pPr>
    </w:p>
    <w:p w:rsidR="0071243D" w:rsidRDefault="0071243D">
      <w:pPr>
        <w:pStyle w:val="HTMLPreformatted"/>
        <w:divId w:val="1684893540"/>
        <w:rPr>
          <w:lang w:val="en"/>
        </w:rPr>
      </w:pPr>
      <w:r>
        <w:rPr>
          <w:lang w:val="en"/>
        </w:rPr>
        <w:t xml:space="preserve">  HTTP /1.1 200 OK</w:t>
      </w:r>
    </w:p>
    <w:p w:rsidR="0071243D" w:rsidRDefault="0071243D">
      <w:pPr>
        <w:pStyle w:val="HTMLPreformatted"/>
        <w:divId w:val="1684893540"/>
        <w:rPr>
          <w:lang w:val="en"/>
        </w:rPr>
      </w:pPr>
      <w:r>
        <w:rPr>
          <w:lang w:val="en"/>
        </w:rPr>
        <w:t xml:space="preserve">  Location: https://client.example.com/cb#</w:t>
      </w:r>
    </w:p>
    <w:p w:rsidR="0071243D" w:rsidRDefault="0071243D">
      <w:pPr>
        <w:pStyle w:val="HTMLPreformatted"/>
        <w:divId w:val="1684893540"/>
        <w:rPr>
          <w:lang w:val="en"/>
        </w:rPr>
      </w:pPr>
      <w:r>
        <w:rPr>
          <w:lang w:val="en"/>
        </w:rPr>
        <w:t xml:space="preserve">    </w:t>
      </w:r>
      <w:proofErr w:type="spellStart"/>
      <w:r>
        <w:rPr>
          <w:lang w:val="en"/>
        </w:rPr>
        <w:t>id_token</w:t>
      </w:r>
      <w:proofErr w:type="spellEnd"/>
      <w:r>
        <w:rPr>
          <w:lang w:val="en"/>
        </w:rPr>
        <w:t>=eyJhbGciOiJSUzI1NiIsImtpZCI6IktleTAwMSJ9.ew0KIC</w:t>
      </w:r>
    </w:p>
    <w:p w:rsidR="0071243D" w:rsidRDefault="0071243D">
      <w:pPr>
        <w:pStyle w:val="HTMLPreformatted"/>
        <w:divId w:val="1684893540"/>
        <w:rPr>
          <w:lang w:val="en"/>
        </w:rPr>
      </w:pPr>
      <w:r>
        <w:rPr>
          <w:lang w:val="en"/>
        </w:rPr>
        <w:t xml:space="preserve">    Jpc3MiOiAiaHR0cDovL3NlcnZlci5leGFtcGxlLmNvbSIsDQogInN1Yi</w:t>
      </w:r>
    </w:p>
    <w:p w:rsidR="0071243D" w:rsidRDefault="0071243D">
      <w:pPr>
        <w:pStyle w:val="HTMLPreformatted"/>
        <w:divId w:val="1684893540"/>
        <w:rPr>
          <w:lang w:val="en"/>
        </w:rPr>
      </w:pPr>
      <w:r>
        <w:rPr>
          <w:lang w:val="en"/>
        </w:rPr>
        <w:t xml:space="preserve">    I6ICIyNDgyODk3NjEwMDEiLA0KICJhdWQiOiAiczZCaGRSa3F0MyIsDQ</w:t>
      </w:r>
    </w:p>
    <w:p w:rsidR="0071243D" w:rsidRDefault="0071243D">
      <w:pPr>
        <w:pStyle w:val="HTMLPreformatted"/>
        <w:divId w:val="1684893540"/>
        <w:rPr>
          <w:lang w:val="en"/>
        </w:rPr>
      </w:pPr>
      <w:r>
        <w:rPr>
          <w:lang w:val="en"/>
        </w:rPr>
        <w:t xml:space="preserve">    ogIm5vbmNlIjogIm4tMFM2X1d6QTJNaiIsDQogImV4cCI6IDEzMTEyOD</w:t>
      </w:r>
    </w:p>
    <w:p w:rsidR="0071243D" w:rsidRDefault="0071243D">
      <w:pPr>
        <w:pStyle w:val="HTMLPreformatted"/>
        <w:divId w:val="1684893540"/>
        <w:rPr>
          <w:lang w:val="en"/>
        </w:rPr>
      </w:pPr>
      <w:r>
        <w:rPr>
          <w:lang w:val="en"/>
        </w:rPr>
        <w:t xml:space="preserve">    E5NzAsDQogImlhdCI6IDEzMTEyODA5NzAsDQogIm9wZW5pZDJfaWQiOi</w:t>
      </w:r>
    </w:p>
    <w:p w:rsidR="0071243D" w:rsidRDefault="0071243D">
      <w:pPr>
        <w:pStyle w:val="HTMLPreformatted"/>
        <w:divId w:val="1684893540"/>
        <w:rPr>
          <w:lang w:val="en"/>
        </w:rPr>
      </w:pPr>
      <w:r>
        <w:rPr>
          <w:lang w:val="en"/>
        </w:rPr>
        <w:t xml:space="preserve">    AiaHR0cHM6Ly9vcGVuaWQyLmV4YW1wbGUuY29tL3VzZXIzNTkzOTA4Nz</w:t>
      </w:r>
    </w:p>
    <w:p w:rsidR="0071243D" w:rsidRDefault="0071243D">
      <w:pPr>
        <w:pStyle w:val="HTMLPreformatted"/>
        <w:divId w:val="1684893540"/>
        <w:rPr>
          <w:lang w:val="en"/>
        </w:rPr>
      </w:pPr>
      <w:r>
        <w:rPr>
          <w:lang w:val="en"/>
        </w:rPr>
        <w:t xml:space="preserve">    IxMTIiDQp9.rSo68AZGeJY15WxTtDxHrGlpJu2S7jIHsd_lBrBB20uva</w:t>
      </w:r>
    </w:p>
    <w:p w:rsidR="0071243D" w:rsidRDefault="0071243D">
      <w:pPr>
        <w:pStyle w:val="HTMLPreformatted"/>
        <w:divId w:val="1684893540"/>
        <w:rPr>
          <w:lang w:val="en"/>
        </w:rPr>
      </w:pPr>
      <w:r>
        <w:rPr>
          <w:lang w:val="en"/>
        </w:rPr>
        <w:t xml:space="preserve">    UbbEvJyMJFuQVUeqH-b8XiyUFtHHynXxYq6P8SpMw7UX2y4BGg0Ky-5z</w:t>
      </w:r>
    </w:p>
    <w:p w:rsidR="0071243D" w:rsidRDefault="0071243D">
      <w:pPr>
        <w:pStyle w:val="HTMLPreformatted"/>
        <w:divId w:val="1684893540"/>
        <w:rPr>
          <w:lang w:val="en"/>
        </w:rPr>
      </w:pPr>
      <w:r>
        <w:rPr>
          <w:lang w:val="en"/>
        </w:rPr>
        <w:t xml:space="preserve">    KeGJkT8-Cfkx8eLzKMVE-qsB31NhS3bZ4Wp3mHTsUCOUhbHfEeDRJaCJ</w:t>
      </w:r>
    </w:p>
    <w:p w:rsidR="0071243D" w:rsidRDefault="0071243D">
      <w:pPr>
        <w:pStyle w:val="HTMLPreformatted"/>
        <w:divId w:val="1684893540"/>
        <w:rPr>
          <w:lang w:val="en"/>
        </w:rPr>
      </w:pPr>
      <w:r>
        <w:rPr>
          <w:lang w:val="en"/>
        </w:rPr>
        <w:t xml:space="preserve">    G3NlNEc2QLKBcmfzzdvVw98XuMySFIE0r9ekqx8h0IMvxRQgJENEDQ1q</w:t>
      </w:r>
    </w:p>
    <w:p w:rsidR="0071243D" w:rsidRDefault="0071243D">
      <w:pPr>
        <w:pStyle w:val="HTMLPreformatted"/>
        <w:divId w:val="1684893540"/>
        <w:rPr>
          <w:lang w:val="en"/>
        </w:rPr>
      </w:pPr>
      <w:r>
        <w:rPr>
          <w:lang w:val="en"/>
        </w:rPr>
        <w:t xml:space="preserve">    70v5oR4YcEO1lcbT3a9wAA-0N27zAP0OUURXSMQaIfpmo8kDIaj7oRd8</w:t>
      </w:r>
    </w:p>
    <w:p w:rsidR="0071243D" w:rsidRDefault="0071243D">
      <w:pPr>
        <w:pStyle w:val="HTMLPreformatted"/>
        <w:divId w:val="1684893540"/>
        <w:rPr>
          <w:lang w:val="en"/>
        </w:rPr>
      </w:pPr>
      <w:r>
        <w:rPr>
          <w:lang w:val="en"/>
        </w:rPr>
        <w:t xml:space="preserve">    36PowpRodp7VHKO0RoyhOFGFrDDA4z_mCE4Yopx-tWPZFPO8sekrz-H9</w:t>
      </w:r>
    </w:p>
    <w:p w:rsidR="0071243D" w:rsidRDefault="0071243D">
      <w:pPr>
        <w:pStyle w:val="HTMLPreformatted"/>
        <w:divId w:val="1684893540"/>
        <w:rPr>
          <w:lang w:val="en"/>
        </w:rPr>
      </w:pPr>
      <w:r>
        <w:rPr>
          <w:lang w:val="en"/>
        </w:rPr>
        <w:t xml:space="preserve">    670UAZUOBux2CYGEw&amp;</w:t>
      </w:r>
    </w:p>
    <w:p w:rsidR="0071243D" w:rsidRDefault="0071243D">
      <w:pPr>
        <w:pStyle w:val="HTMLPreformatted"/>
        <w:divId w:val="1684893540"/>
        <w:rPr>
          <w:lang w:val="en"/>
        </w:rPr>
      </w:pPr>
      <w:r>
        <w:rPr>
          <w:lang w:val="en"/>
        </w:rPr>
        <w:t xml:space="preserve">    </w:t>
      </w:r>
      <w:proofErr w:type="gramStart"/>
      <w:r>
        <w:rPr>
          <w:lang w:val="en"/>
        </w:rPr>
        <w:t>state=</w:t>
      </w:r>
      <w:proofErr w:type="gramEnd"/>
      <w:r>
        <w:rPr>
          <w:lang w:val="en"/>
        </w:rPr>
        <w:t>af0ifjsldkj</w:t>
      </w:r>
    </w:p>
    <w:p w:rsidR="0071243D" w:rsidRDefault="0071243D">
      <w:pPr>
        <w:pStyle w:val="HTMLPreformatted"/>
        <w:divId w:val="1684893540"/>
        <w:rPr>
          <w:lang w:val="en"/>
        </w:rPr>
      </w:pPr>
    </w:p>
    <w:p w:rsidR="0071243D" w:rsidRDefault="0071243D">
      <w:pPr>
        <w:pStyle w:val="HTMLPreformatted"/>
        <w:divId w:val="1684893540"/>
        <w:rPr>
          <w:lang w:val="en"/>
        </w:rPr>
      </w:pPr>
      <w:commentRangeStart w:id="90"/>
      <w:r>
        <w:rPr>
          <w:lang w:val="en"/>
        </w:rPr>
        <w:t>The contents of the ID Token after decoding are:</w:t>
      </w:r>
      <w:commentRangeEnd w:id="90"/>
      <w:r>
        <w:rPr>
          <w:rStyle w:val="CommentReference"/>
          <w:rFonts w:ascii="Times New Roman" w:hAnsi="Times New Roman" w:cs="Times New Roman"/>
          <w:color w:val="auto"/>
        </w:rPr>
        <w:commentReference w:id="90"/>
      </w:r>
    </w:p>
    <w:p w:rsidR="0071243D" w:rsidRDefault="0071243D">
      <w:pPr>
        <w:pStyle w:val="HTMLPreformatted"/>
        <w:divId w:val="1684893540"/>
        <w:rPr>
          <w:lang w:val="en"/>
        </w:rPr>
      </w:pPr>
    </w:p>
    <w:p w:rsidR="0071243D" w:rsidRDefault="0071243D">
      <w:pPr>
        <w:pStyle w:val="HTMLPreformatted"/>
        <w:divId w:val="1684893540"/>
        <w:rPr>
          <w:lang w:val="en"/>
        </w:rPr>
      </w:pPr>
      <w:r>
        <w:rPr>
          <w:lang w:val="en"/>
        </w:rPr>
        <w:t xml:space="preserve">  {</w:t>
      </w:r>
    </w:p>
    <w:p w:rsidR="0071243D" w:rsidRDefault="0071243D">
      <w:pPr>
        <w:pStyle w:val="HTMLPreformatted"/>
        <w:divId w:val="1684893540"/>
        <w:rPr>
          <w:lang w:val="en"/>
        </w:rPr>
      </w:pPr>
      <w:r>
        <w:rPr>
          <w:lang w:val="en"/>
        </w:rPr>
        <w:t xml:space="preserve">     "</w:t>
      </w:r>
      <w:proofErr w:type="spellStart"/>
      <w:proofErr w:type="gramStart"/>
      <w:r>
        <w:rPr>
          <w:lang w:val="en"/>
        </w:rPr>
        <w:t>iss</w:t>
      </w:r>
      <w:proofErr w:type="spellEnd"/>
      <w:proofErr w:type="gramEnd"/>
      <w:r>
        <w:rPr>
          <w:lang w:val="en"/>
        </w:rPr>
        <w:t>": "http://server.example.com",</w:t>
      </w:r>
    </w:p>
    <w:p w:rsidR="0071243D" w:rsidRDefault="0071243D">
      <w:pPr>
        <w:pStyle w:val="HTMLPreformatted"/>
        <w:divId w:val="1684893540"/>
        <w:rPr>
          <w:lang w:val="en"/>
        </w:rPr>
      </w:pPr>
      <w:r>
        <w:rPr>
          <w:lang w:val="en"/>
        </w:rPr>
        <w:lastRenderedPageBreak/>
        <w:t xml:space="preserve">     "</w:t>
      </w:r>
      <w:proofErr w:type="gramStart"/>
      <w:r>
        <w:rPr>
          <w:lang w:val="en"/>
        </w:rPr>
        <w:t>sub</w:t>
      </w:r>
      <w:proofErr w:type="gramEnd"/>
      <w:r>
        <w:rPr>
          <w:lang w:val="en"/>
        </w:rPr>
        <w:t>": "248289761001",</w:t>
      </w:r>
    </w:p>
    <w:p w:rsidR="0071243D" w:rsidRDefault="0071243D">
      <w:pPr>
        <w:pStyle w:val="HTMLPreformatted"/>
        <w:divId w:val="1684893540"/>
        <w:rPr>
          <w:lang w:val="en"/>
        </w:rPr>
      </w:pPr>
      <w:r>
        <w:rPr>
          <w:lang w:val="en"/>
        </w:rPr>
        <w:t xml:space="preserve">     "</w:t>
      </w:r>
      <w:proofErr w:type="spellStart"/>
      <w:proofErr w:type="gramStart"/>
      <w:r>
        <w:rPr>
          <w:lang w:val="en"/>
        </w:rPr>
        <w:t>aud</w:t>
      </w:r>
      <w:proofErr w:type="spellEnd"/>
      <w:proofErr w:type="gramEnd"/>
      <w:r>
        <w:rPr>
          <w:lang w:val="en"/>
        </w:rPr>
        <w:t>": "s6BhdRkqt3",</w:t>
      </w:r>
    </w:p>
    <w:p w:rsidR="0071243D" w:rsidRDefault="0071243D">
      <w:pPr>
        <w:pStyle w:val="HTMLPreformatted"/>
        <w:divId w:val="1684893540"/>
        <w:rPr>
          <w:lang w:val="en"/>
        </w:rPr>
      </w:pPr>
      <w:r>
        <w:rPr>
          <w:lang w:val="en"/>
        </w:rPr>
        <w:t xml:space="preserve">     "</w:t>
      </w:r>
      <w:proofErr w:type="gramStart"/>
      <w:r>
        <w:rPr>
          <w:lang w:val="en"/>
        </w:rPr>
        <w:t>nonce</w:t>
      </w:r>
      <w:proofErr w:type="gramEnd"/>
      <w:r>
        <w:rPr>
          <w:lang w:val="en"/>
        </w:rPr>
        <w:t>": "n-0S6_WzA2Mj",</w:t>
      </w:r>
    </w:p>
    <w:p w:rsidR="0071243D" w:rsidRDefault="0071243D">
      <w:pPr>
        <w:pStyle w:val="HTMLPreformatted"/>
        <w:divId w:val="1684893540"/>
        <w:rPr>
          <w:lang w:val="en"/>
        </w:rPr>
      </w:pPr>
      <w:r>
        <w:rPr>
          <w:lang w:val="en"/>
        </w:rPr>
        <w:t xml:space="preserve">     "</w:t>
      </w:r>
      <w:proofErr w:type="spellStart"/>
      <w:proofErr w:type="gramStart"/>
      <w:r>
        <w:rPr>
          <w:lang w:val="en"/>
        </w:rPr>
        <w:t>exp</w:t>
      </w:r>
      <w:proofErr w:type="spellEnd"/>
      <w:proofErr w:type="gramEnd"/>
      <w:r>
        <w:rPr>
          <w:lang w:val="en"/>
        </w:rPr>
        <w:t>": 1311281970,</w:t>
      </w:r>
    </w:p>
    <w:p w:rsidR="0071243D" w:rsidRDefault="0071243D">
      <w:pPr>
        <w:pStyle w:val="HTMLPreformatted"/>
        <w:divId w:val="1684893540"/>
        <w:rPr>
          <w:lang w:val="en"/>
        </w:rPr>
      </w:pPr>
      <w:r>
        <w:rPr>
          <w:lang w:val="en"/>
        </w:rPr>
        <w:t xml:space="preserve">     "</w:t>
      </w:r>
      <w:proofErr w:type="spellStart"/>
      <w:proofErr w:type="gramStart"/>
      <w:r>
        <w:rPr>
          <w:lang w:val="en"/>
        </w:rPr>
        <w:t>iat</w:t>
      </w:r>
      <w:proofErr w:type="spellEnd"/>
      <w:proofErr w:type="gramEnd"/>
      <w:r>
        <w:rPr>
          <w:lang w:val="en"/>
        </w:rPr>
        <w:t>": 1311280970,</w:t>
      </w:r>
    </w:p>
    <w:p w:rsidR="0071243D" w:rsidRDefault="0071243D">
      <w:pPr>
        <w:pStyle w:val="HTMLPreformatted"/>
        <w:divId w:val="1684893540"/>
        <w:rPr>
          <w:lang w:val="en"/>
        </w:rPr>
      </w:pPr>
      <w:r>
        <w:rPr>
          <w:lang w:val="en"/>
        </w:rPr>
        <w:t xml:space="preserve">     "openid2_id": "https://openid2.example.com/user359390872112"</w:t>
      </w:r>
    </w:p>
    <w:p w:rsidR="0071243D" w:rsidRDefault="0071243D">
      <w:pPr>
        <w:pStyle w:val="HTMLPreformatted"/>
        <w:divId w:val="1684893540"/>
        <w:rPr>
          <w:lang w:val="en"/>
        </w:rPr>
      </w:pPr>
      <w:r>
        <w:rPr>
          <w:lang w:val="en"/>
        </w:rPr>
        <w:t xml:space="preserve">  }</w:t>
      </w:r>
    </w:p>
    <w:p w:rsidR="0071243D" w:rsidRDefault="0071243D">
      <w:pPr>
        <w:pStyle w:val="HTMLPreformatted"/>
        <w:divId w:val="1684893540"/>
        <w:rPr>
          <w:lang w:val="en"/>
        </w:rPr>
      </w:pPr>
    </w:p>
    <w:p w:rsidR="0071243D" w:rsidRDefault="0071243D">
      <w:pPr>
        <w:pStyle w:val="HTMLPreformatted"/>
        <w:divId w:val="1684893540"/>
        <w:rPr>
          <w:lang w:val="en"/>
        </w:rPr>
      </w:pPr>
      <w:commentRangeStart w:id="91"/>
      <w:r>
        <w:rPr>
          <w:lang w:val="en"/>
        </w:rPr>
        <w:t>To verify the issuer in the ID Token is authoritative for</w:t>
      </w:r>
    </w:p>
    <w:p w:rsidR="0071243D" w:rsidRDefault="0071243D">
      <w:pPr>
        <w:pStyle w:val="HTMLPreformatted"/>
        <w:divId w:val="1684893540"/>
        <w:rPr>
          <w:lang w:val="en"/>
        </w:rPr>
      </w:pPr>
      <w:r>
        <w:rPr>
          <w:lang w:val="en"/>
        </w:rPr>
        <w:t>openid2_id, get the issuer from the OpenID 2.0</w:t>
      </w:r>
    </w:p>
    <w:p w:rsidR="0071243D" w:rsidRDefault="0071243D">
      <w:pPr>
        <w:pStyle w:val="HTMLPreformatted"/>
        <w:divId w:val="1684893540"/>
        <w:rPr>
          <w:lang w:val="en"/>
        </w:rPr>
      </w:pPr>
      <w:proofErr w:type="gramStart"/>
      <w:r>
        <w:rPr>
          <w:lang w:val="en"/>
        </w:rPr>
        <w:t>Identifier URL.</w:t>
      </w:r>
      <w:commentRangeEnd w:id="91"/>
      <w:proofErr w:type="gramEnd"/>
      <w:r>
        <w:rPr>
          <w:rStyle w:val="CommentReference"/>
          <w:rFonts w:ascii="Times New Roman" w:hAnsi="Times New Roman" w:cs="Times New Roman"/>
          <w:color w:val="auto"/>
        </w:rPr>
        <w:commentReference w:id="91"/>
      </w:r>
    </w:p>
    <w:p w:rsidR="0071243D" w:rsidRDefault="0071243D">
      <w:pPr>
        <w:pStyle w:val="HTMLPreformatted"/>
        <w:divId w:val="1684893540"/>
        <w:rPr>
          <w:lang w:val="en"/>
        </w:rPr>
      </w:pPr>
    </w:p>
    <w:p w:rsidR="0071243D" w:rsidRDefault="0071243D">
      <w:pPr>
        <w:pStyle w:val="HTMLPreformatted"/>
        <w:divId w:val="1684893540"/>
        <w:rPr>
          <w:lang w:val="en"/>
        </w:rPr>
      </w:pPr>
      <w:r>
        <w:rPr>
          <w:lang w:val="en"/>
        </w:rPr>
        <w:t xml:space="preserve">   GET /user359390872112 HTTP/1.1</w:t>
      </w:r>
    </w:p>
    <w:p w:rsidR="0071243D" w:rsidRDefault="0071243D">
      <w:pPr>
        <w:pStyle w:val="HTMLPreformatted"/>
        <w:divId w:val="1684893540"/>
        <w:rPr>
          <w:lang w:val="en"/>
        </w:rPr>
      </w:pPr>
      <w:r>
        <w:rPr>
          <w:lang w:val="en"/>
        </w:rPr>
        <w:t xml:space="preserve">   Host: openid2.example.com</w:t>
      </w:r>
    </w:p>
    <w:p w:rsidR="0071243D" w:rsidRDefault="0071243D">
      <w:pPr>
        <w:pStyle w:val="HTMLPreformatted"/>
        <w:divId w:val="1684893540"/>
        <w:rPr>
          <w:lang w:val="en"/>
        </w:rPr>
      </w:pPr>
      <w:r>
        <w:rPr>
          <w:lang w:val="en"/>
        </w:rPr>
        <w:t xml:space="preserve">   Accept: application/</w:t>
      </w:r>
      <w:proofErr w:type="spellStart"/>
      <w:r>
        <w:rPr>
          <w:lang w:val="en"/>
        </w:rPr>
        <w:t>json</w:t>
      </w:r>
      <w:proofErr w:type="spellEnd"/>
    </w:p>
    <w:p w:rsidR="0071243D" w:rsidRDefault="0071243D">
      <w:pPr>
        <w:pStyle w:val="HTMLPreformatted"/>
        <w:divId w:val="1684893540"/>
        <w:rPr>
          <w:lang w:val="en"/>
        </w:rPr>
      </w:pPr>
    </w:p>
    <w:p w:rsidR="0071243D" w:rsidRDefault="0071243D">
      <w:pPr>
        <w:pStyle w:val="HTMLPreformatted"/>
        <w:divId w:val="1684893540"/>
        <w:rPr>
          <w:lang w:val="en"/>
        </w:rPr>
      </w:pPr>
    </w:p>
    <w:p w:rsidR="0071243D" w:rsidRDefault="0071243D">
      <w:pPr>
        <w:pStyle w:val="HTMLPreformatted"/>
        <w:divId w:val="1684893540"/>
        <w:rPr>
          <w:lang w:val="en"/>
        </w:rPr>
      </w:pPr>
      <w:r>
        <w:rPr>
          <w:lang w:val="en"/>
        </w:rPr>
        <w:t xml:space="preserve">   HTTP /1.1 200 OK</w:t>
      </w:r>
    </w:p>
    <w:p w:rsidR="0071243D" w:rsidRDefault="0071243D">
      <w:pPr>
        <w:pStyle w:val="HTMLPreformatted"/>
        <w:divId w:val="1684893540"/>
        <w:rPr>
          <w:lang w:val="en"/>
        </w:rPr>
      </w:pPr>
      <w:r>
        <w:rPr>
          <w:lang w:val="en"/>
        </w:rPr>
        <w:t xml:space="preserve">   Content-Type: application/</w:t>
      </w:r>
      <w:proofErr w:type="spellStart"/>
      <w:r>
        <w:rPr>
          <w:lang w:val="en"/>
        </w:rPr>
        <w:t>json</w:t>
      </w:r>
      <w:proofErr w:type="spellEnd"/>
    </w:p>
    <w:p w:rsidR="0071243D" w:rsidRDefault="0071243D">
      <w:pPr>
        <w:pStyle w:val="HTMLPreformatted"/>
        <w:divId w:val="1684893540"/>
        <w:rPr>
          <w:lang w:val="en"/>
        </w:rPr>
      </w:pPr>
      <w:r>
        <w:rPr>
          <w:lang w:val="en"/>
        </w:rPr>
        <w:t xml:space="preserve">   {</w:t>
      </w:r>
    </w:p>
    <w:p w:rsidR="0071243D" w:rsidRDefault="0071243D">
      <w:pPr>
        <w:pStyle w:val="HTMLPreformatted"/>
        <w:divId w:val="1684893540"/>
        <w:rPr>
          <w:lang w:val="en"/>
        </w:rPr>
      </w:pPr>
      <w:r>
        <w:rPr>
          <w:lang w:val="en"/>
        </w:rPr>
        <w:t xml:space="preserve">       "</w:t>
      </w:r>
      <w:proofErr w:type="spellStart"/>
      <w:proofErr w:type="gramStart"/>
      <w:r>
        <w:rPr>
          <w:lang w:val="en"/>
        </w:rPr>
        <w:t>iss</w:t>
      </w:r>
      <w:proofErr w:type="spellEnd"/>
      <w:proofErr w:type="gramEnd"/>
      <w:r>
        <w:rPr>
          <w:lang w:val="en"/>
        </w:rPr>
        <w:t>": "http://server.example.com"</w:t>
      </w:r>
    </w:p>
    <w:p w:rsidR="0071243D" w:rsidRDefault="0071243D">
      <w:pPr>
        <w:pStyle w:val="HTMLPreformatted"/>
        <w:divId w:val="1684893540"/>
        <w:rPr>
          <w:lang w:val="en"/>
        </w:rPr>
      </w:pPr>
      <w:r>
        <w:rPr>
          <w:lang w:val="en"/>
        </w:rPr>
        <w:t xml:space="preserve">   }</w:t>
      </w:r>
    </w:p>
    <w:p w:rsidR="0071243D" w:rsidRDefault="0071243D">
      <w:pPr>
        <w:pStyle w:val="HTMLPreformatted"/>
        <w:divId w:val="1684893540"/>
        <w:rPr>
          <w:lang w:val="en"/>
        </w:rPr>
      </w:pPr>
    </w:p>
    <w:p w:rsidR="0071243D" w:rsidRDefault="0071243D">
      <w:pPr>
        <w:pStyle w:val="HTMLPreformatted"/>
        <w:divId w:val="1684893540"/>
        <w:rPr>
          <w:lang w:val="en"/>
        </w:rPr>
      </w:pPr>
    </w:p>
    <w:p w:rsidR="0071243D" w:rsidRDefault="0071243D">
      <w:pPr>
        <w:pStyle w:val="HTMLPreformatted"/>
        <w:divId w:val="1684893540"/>
        <w:rPr>
          <w:lang w:val="en"/>
        </w:rPr>
      </w:pPr>
      <w:commentRangeStart w:id="92"/>
      <w:r>
        <w:rPr>
          <w:lang w:val="en"/>
        </w:rPr>
        <w:t xml:space="preserve">Verify the </w:t>
      </w:r>
      <w:proofErr w:type="spellStart"/>
      <w:r>
        <w:rPr>
          <w:lang w:val="en"/>
        </w:rPr>
        <w:t>iss</w:t>
      </w:r>
      <w:proofErr w:type="spellEnd"/>
      <w:r>
        <w:rPr>
          <w:lang w:val="en"/>
        </w:rPr>
        <w:t xml:space="preserve"> of ID Token exactly matches the </w:t>
      </w:r>
      <w:proofErr w:type="spellStart"/>
      <w:r>
        <w:rPr>
          <w:lang w:val="en"/>
        </w:rPr>
        <w:t>iss</w:t>
      </w:r>
      <w:proofErr w:type="spellEnd"/>
      <w:r>
        <w:rPr>
          <w:lang w:val="en"/>
        </w:rPr>
        <w:t xml:space="preserve"> of this</w:t>
      </w:r>
    </w:p>
    <w:p w:rsidR="0071243D" w:rsidRDefault="0071243D">
      <w:pPr>
        <w:pStyle w:val="HTMLPreformatted"/>
        <w:divId w:val="1684893540"/>
        <w:rPr>
          <w:lang w:val="en"/>
        </w:rPr>
      </w:pPr>
      <w:proofErr w:type="gramStart"/>
      <w:r>
        <w:rPr>
          <w:lang w:val="en"/>
        </w:rPr>
        <w:t>response</w:t>
      </w:r>
      <w:proofErr w:type="gramEnd"/>
      <w:r>
        <w:rPr>
          <w:lang w:val="en"/>
        </w:rPr>
        <w:t>.</w:t>
      </w:r>
      <w:commentRangeEnd w:id="92"/>
      <w:r>
        <w:rPr>
          <w:rStyle w:val="CommentReference"/>
          <w:rFonts w:ascii="Times New Roman" w:hAnsi="Times New Roman" w:cs="Times New Roman"/>
          <w:color w:val="auto"/>
        </w:rPr>
        <w:commentReference w:id="92"/>
      </w:r>
    </w:p>
    <w:p w:rsidR="0071243D" w:rsidRDefault="0071243D">
      <w:pPr>
        <w:spacing w:before="0" w:beforeAutospacing="0" w:after="0" w:afterAutospacing="0"/>
        <w:divId w:val="338821905"/>
        <w:rPr>
          <w:rFonts w:ascii="Verdana" w:eastAsia="Times New Roman" w:hAnsi="Verdana"/>
          <w:color w:val="000000"/>
          <w:lang w:val="en"/>
        </w:rPr>
      </w:pPr>
      <w:bookmarkStart w:id="93" w:name="VerifyRP"/>
      <w:bookmarkEnd w:id="93"/>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94" w:name="rfc.section.3"/>
      <w:bookmarkEnd w:id="94"/>
      <w:r>
        <w:rPr>
          <w:rFonts w:eastAsia="Times New Roman"/>
          <w:lang w:val="en"/>
        </w:rPr>
        <w:t>3.  Verification of the Relying Party by the OP</w:t>
      </w:r>
    </w:p>
    <w:p w:rsidR="0071243D" w:rsidRDefault="0071243D">
      <w:pPr>
        <w:pStyle w:val="NormalWeb"/>
        <w:divId w:val="338821905"/>
        <w:rPr>
          <w:rFonts w:ascii="Verdana" w:hAnsi="Verdana"/>
          <w:color w:val="000000"/>
          <w:lang w:val="en"/>
        </w:rPr>
      </w:pPr>
      <w:r>
        <w:rPr>
          <w:rFonts w:ascii="Verdana" w:hAnsi="Verdana"/>
          <w:color w:val="000000"/>
          <w:lang w:val="en"/>
        </w:rPr>
        <w:t xml:space="preserve">There could be an attack by a malicious RP to obtain the user’s PPID for another RP to perform identity correlation. To mitigate the risk, the OP MUST verify that the realm and RP’s Redirect URI matches as per Section 9.2 of </w:t>
      </w:r>
      <w:hyperlink w:anchor="OpenID.2.0" w:history="1">
        <w:r>
          <w:rPr>
            <w:rStyle w:val="Hyperlink"/>
            <w:rFonts w:ascii="Verdana" w:hAnsi="Verdana"/>
            <w:u w:val="none"/>
            <w:lang w:val="en"/>
          </w:rPr>
          <w:t>OpenID 2.0</w:t>
        </w:r>
        <w:r>
          <w:rPr>
            <w:rStyle w:val="Hyperlink"/>
            <w:rFonts w:ascii="Verdana" w:hAnsi="Verdana"/>
            <w:vanish/>
            <w:u w:val="none"/>
            <w:lang w:val="en"/>
          </w:rPr>
          <w:t xml:space="preserve"> (OpenID Foundation, “OpenID Authentication 2.0,” December 2007.)</w:t>
        </w:r>
      </w:hyperlink>
      <w:r>
        <w:rPr>
          <w:rFonts w:ascii="Verdana" w:hAnsi="Verdana"/>
          <w:color w:val="000000"/>
          <w:lang w:val="en"/>
        </w:rPr>
        <w:t xml:space="preserve"> [OpenID.2.0]. </w:t>
      </w:r>
    </w:p>
    <w:p w:rsidR="0071243D" w:rsidRDefault="0071243D">
      <w:pPr>
        <w:spacing w:before="0" w:beforeAutospacing="0" w:after="0" w:afterAutospacing="0"/>
        <w:divId w:val="338821905"/>
        <w:rPr>
          <w:rFonts w:ascii="Verdana" w:eastAsia="Times New Roman" w:hAnsi="Verdana"/>
          <w:color w:val="000000"/>
          <w:lang w:val="en"/>
        </w:rPr>
      </w:pPr>
      <w:bookmarkStart w:id="95" w:name="ReturnOpenID2ID"/>
      <w:bookmarkEnd w:id="95"/>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96" w:name="rfc.section.4"/>
      <w:bookmarkEnd w:id="96"/>
      <w:r>
        <w:rPr>
          <w:rFonts w:eastAsia="Times New Roman"/>
          <w:lang w:val="en"/>
        </w:rPr>
        <w:t>4.  Returning the OpenID 2.0 Identifier</w:t>
      </w:r>
    </w:p>
    <w:p w:rsidR="0071243D" w:rsidRDefault="0071243D">
      <w:pPr>
        <w:pStyle w:val="NormalWeb"/>
        <w:divId w:val="338821905"/>
        <w:rPr>
          <w:rFonts w:ascii="Verdana" w:hAnsi="Verdana"/>
          <w:color w:val="000000"/>
          <w:lang w:val="en"/>
        </w:rPr>
      </w:pPr>
      <w:r>
        <w:rPr>
          <w:rFonts w:ascii="Verdana" w:hAnsi="Verdana"/>
          <w:color w:val="000000"/>
          <w:lang w:val="en"/>
        </w:rPr>
        <w:lastRenderedPageBreak/>
        <w:t xml:space="preserve">If the verification of the Relying Party was successful and an associated OpenID 2.0 Identifier for the user is found, then the OP MUST </w:t>
      </w:r>
      <w:proofErr w:type="gramStart"/>
      <w:r>
        <w:rPr>
          <w:rFonts w:ascii="Verdana" w:hAnsi="Verdana"/>
          <w:color w:val="000000"/>
          <w:lang w:val="en"/>
        </w:rPr>
        <w:t>include</w:t>
      </w:r>
      <w:proofErr w:type="gramEnd"/>
      <w:r>
        <w:rPr>
          <w:rFonts w:ascii="Verdana" w:hAnsi="Verdana"/>
          <w:color w:val="000000"/>
          <w:lang w:val="en"/>
        </w:rPr>
        <w:t xml:space="preserve"> the OpenID 2.0 Identifier in the asymmetrically signed ID Token with the following claim name: </w:t>
      </w:r>
    </w:p>
    <w:p w:rsidR="0071243D" w:rsidRDefault="0071243D">
      <w:pPr>
        <w:spacing w:before="0" w:beforeAutospacing="0" w:after="0" w:afterAutospacing="0"/>
        <w:divId w:val="69887568"/>
        <w:rPr>
          <w:rFonts w:ascii="Verdana" w:eastAsia="Times New Roman" w:hAnsi="Verdana"/>
          <w:color w:val="000000"/>
          <w:lang w:val="en"/>
        </w:rPr>
      </w:pPr>
      <w:r>
        <w:rPr>
          <w:rFonts w:ascii="Verdana" w:eastAsia="Times New Roman" w:hAnsi="Verdana"/>
          <w:color w:val="000000"/>
          <w:lang w:val="en"/>
        </w:rPr>
        <w:t xml:space="preserve">openid2_id </w:t>
      </w:r>
    </w:p>
    <w:p w:rsidR="0071243D" w:rsidRDefault="0071243D">
      <w:pPr>
        <w:spacing w:before="0" w:beforeAutospacing="0" w:after="0" w:afterAutospacing="0"/>
        <w:ind w:left="720"/>
        <w:divId w:val="69887568"/>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OpenID 2.0 Identifier.</w:t>
      </w:r>
      <w:proofErr w:type="gramEnd"/>
      <w:r>
        <w:rPr>
          <w:rFonts w:ascii="Verdana" w:eastAsia="Times New Roman" w:hAnsi="Verdana"/>
          <w:color w:val="000000"/>
          <w:lang w:val="en"/>
        </w:rPr>
        <w:t xml:space="preserve"> It MUST be represented as a JSON string. </w:t>
      </w:r>
    </w:p>
    <w:p w:rsidR="0071243D" w:rsidRDefault="0071243D">
      <w:pPr>
        <w:pStyle w:val="NormalWeb"/>
        <w:divId w:val="338821905"/>
        <w:rPr>
          <w:rFonts w:ascii="Verdana" w:hAnsi="Verdana"/>
          <w:color w:val="000000"/>
          <w:lang w:val="en"/>
        </w:rPr>
      </w:pPr>
      <w:r>
        <w:rPr>
          <w:rFonts w:ascii="Verdana" w:hAnsi="Verdana"/>
          <w:color w:val="000000"/>
          <w:lang w:val="en"/>
        </w:rPr>
        <w:t xml:space="preserve">For XRI, OpenID 2.0 Identifier MUST be created as </w:t>
      </w:r>
      <w:r>
        <w:rPr>
          <w:rStyle w:val="HTMLTypewriter"/>
          <w:lang w:val="en"/>
        </w:rPr>
        <w:t>https://xri.net/</w:t>
      </w:r>
      <w:r>
        <w:rPr>
          <w:rFonts w:ascii="Verdana" w:hAnsi="Verdana"/>
          <w:color w:val="000000"/>
          <w:lang w:val="en"/>
        </w:rPr>
        <w:t xml:space="preserve"> + user’s verified XRI without the </w:t>
      </w:r>
      <w:r>
        <w:rPr>
          <w:rStyle w:val="HTMLTypewriter"/>
          <w:lang w:val="en"/>
        </w:rPr>
        <w:t>xri</w:t>
      </w:r>
      <w:proofErr w:type="gramStart"/>
      <w:r>
        <w:rPr>
          <w:rStyle w:val="HTMLTypewriter"/>
          <w:lang w:val="en"/>
        </w:rPr>
        <w:t>:/</w:t>
      </w:r>
      <w:proofErr w:type="gramEnd"/>
      <w:r>
        <w:rPr>
          <w:rStyle w:val="HTMLTypewriter"/>
          <w:lang w:val="en"/>
        </w:rPr>
        <w:t>/</w:t>
      </w:r>
      <w:r>
        <w:rPr>
          <w:rFonts w:ascii="Verdana" w:hAnsi="Verdana"/>
          <w:color w:val="000000"/>
          <w:lang w:val="en"/>
        </w:rPr>
        <w:t xml:space="preserve"> scheme. </w:t>
      </w:r>
    </w:p>
    <w:p w:rsidR="0071243D" w:rsidRDefault="0071243D">
      <w:pPr>
        <w:pStyle w:val="NormalWeb"/>
        <w:divId w:val="338821905"/>
        <w:rPr>
          <w:rFonts w:ascii="Verdana" w:hAnsi="Verdana"/>
          <w:color w:val="000000"/>
          <w:lang w:val="en"/>
        </w:rPr>
      </w:pPr>
      <w:r>
        <w:rPr>
          <w:rFonts w:ascii="Verdana" w:hAnsi="Verdana"/>
          <w:color w:val="000000"/>
          <w:lang w:val="en"/>
        </w:rPr>
        <w:t xml:space="preserve">The following is a non-normative example of an ID Token with an OpenID 2.0 Identifier claim (with line wraps within values for display purposes only) </w:t>
      </w:r>
    </w:p>
    <w:p w:rsidR="0071243D" w:rsidRDefault="0071243D">
      <w:pPr>
        <w:pStyle w:val="HTMLPreformatted"/>
        <w:divId w:val="681518948"/>
        <w:rPr>
          <w:lang w:val="en"/>
        </w:rPr>
      </w:pPr>
      <w:r>
        <w:rPr>
          <w:lang w:val="en"/>
        </w:rPr>
        <w:t>{</w:t>
      </w:r>
    </w:p>
    <w:p w:rsidR="0071243D" w:rsidRDefault="0071243D">
      <w:pPr>
        <w:pStyle w:val="HTMLPreformatted"/>
        <w:divId w:val="681518948"/>
        <w:rPr>
          <w:lang w:val="en"/>
        </w:rPr>
      </w:pPr>
      <w:r>
        <w:rPr>
          <w:lang w:val="en"/>
        </w:rPr>
        <w:t xml:space="preserve"> "</w:t>
      </w:r>
      <w:proofErr w:type="spellStart"/>
      <w:proofErr w:type="gramStart"/>
      <w:r>
        <w:rPr>
          <w:lang w:val="en"/>
        </w:rPr>
        <w:t>iss</w:t>
      </w:r>
      <w:proofErr w:type="spellEnd"/>
      <w:proofErr w:type="gramEnd"/>
      <w:r>
        <w:rPr>
          <w:lang w:val="en"/>
        </w:rPr>
        <w:t>": "http://server.example.com",</w:t>
      </w:r>
    </w:p>
    <w:p w:rsidR="0071243D" w:rsidRDefault="0071243D">
      <w:pPr>
        <w:pStyle w:val="HTMLPreformatted"/>
        <w:divId w:val="681518948"/>
        <w:rPr>
          <w:lang w:val="en"/>
        </w:rPr>
      </w:pPr>
      <w:r>
        <w:rPr>
          <w:lang w:val="en"/>
        </w:rPr>
        <w:t xml:space="preserve"> "</w:t>
      </w:r>
      <w:proofErr w:type="gramStart"/>
      <w:r>
        <w:rPr>
          <w:lang w:val="en"/>
        </w:rPr>
        <w:t>sub</w:t>
      </w:r>
      <w:proofErr w:type="gramEnd"/>
      <w:r>
        <w:rPr>
          <w:lang w:val="en"/>
        </w:rPr>
        <w:t>": "248289761001",</w:t>
      </w:r>
    </w:p>
    <w:p w:rsidR="0071243D" w:rsidRDefault="0071243D">
      <w:pPr>
        <w:pStyle w:val="HTMLPreformatted"/>
        <w:divId w:val="681518948"/>
        <w:rPr>
          <w:lang w:val="en"/>
        </w:rPr>
      </w:pPr>
      <w:r>
        <w:rPr>
          <w:lang w:val="en"/>
        </w:rPr>
        <w:t xml:space="preserve"> "</w:t>
      </w:r>
      <w:proofErr w:type="spellStart"/>
      <w:proofErr w:type="gramStart"/>
      <w:r>
        <w:rPr>
          <w:lang w:val="en"/>
        </w:rPr>
        <w:t>aud</w:t>
      </w:r>
      <w:proofErr w:type="spellEnd"/>
      <w:proofErr w:type="gramEnd"/>
      <w:r>
        <w:rPr>
          <w:lang w:val="en"/>
        </w:rPr>
        <w:t>": "s6BhdRkqt3",</w:t>
      </w:r>
    </w:p>
    <w:p w:rsidR="0071243D" w:rsidRDefault="0071243D">
      <w:pPr>
        <w:pStyle w:val="HTMLPreformatted"/>
        <w:divId w:val="681518948"/>
        <w:rPr>
          <w:lang w:val="en"/>
        </w:rPr>
      </w:pPr>
      <w:r>
        <w:rPr>
          <w:lang w:val="en"/>
        </w:rPr>
        <w:t xml:space="preserve"> "</w:t>
      </w:r>
      <w:proofErr w:type="gramStart"/>
      <w:r>
        <w:rPr>
          <w:lang w:val="en"/>
        </w:rPr>
        <w:t>nonce</w:t>
      </w:r>
      <w:proofErr w:type="gramEnd"/>
      <w:r>
        <w:rPr>
          <w:lang w:val="en"/>
        </w:rPr>
        <w:t>": "n-0S6_WzA2Mj",</w:t>
      </w:r>
    </w:p>
    <w:p w:rsidR="0071243D" w:rsidRDefault="0071243D">
      <w:pPr>
        <w:pStyle w:val="HTMLPreformatted"/>
        <w:divId w:val="681518948"/>
        <w:rPr>
          <w:lang w:val="en"/>
        </w:rPr>
      </w:pPr>
      <w:r>
        <w:rPr>
          <w:lang w:val="en"/>
        </w:rPr>
        <w:t xml:space="preserve"> "</w:t>
      </w:r>
      <w:proofErr w:type="spellStart"/>
      <w:proofErr w:type="gramStart"/>
      <w:r>
        <w:rPr>
          <w:lang w:val="en"/>
        </w:rPr>
        <w:t>exp</w:t>
      </w:r>
      <w:proofErr w:type="spellEnd"/>
      <w:proofErr w:type="gramEnd"/>
      <w:r>
        <w:rPr>
          <w:lang w:val="en"/>
        </w:rPr>
        <w:t>": 1311281970,</w:t>
      </w:r>
    </w:p>
    <w:p w:rsidR="0071243D" w:rsidRDefault="0071243D">
      <w:pPr>
        <w:pStyle w:val="HTMLPreformatted"/>
        <w:divId w:val="681518948"/>
        <w:rPr>
          <w:lang w:val="en"/>
        </w:rPr>
      </w:pPr>
      <w:r>
        <w:rPr>
          <w:lang w:val="en"/>
        </w:rPr>
        <w:t xml:space="preserve"> "</w:t>
      </w:r>
      <w:proofErr w:type="spellStart"/>
      <w:proofErr w:type="gramStart"/>
      <w:r>
        <w:rPr>
          <w:lang w:val="en"/>
        </w:rPr>
        <w:t>iat</w:t>
      </w:r>
      <w:proofErr w:type="spellEnd"/>
      <w:proofErr w:type="gramEnd"/>
      <w:r>
        <w:rPr>
          <w:lang w:val="en"/>
        </w:rPr>
        <w:t>": 1311280970,</w:t>
      </w:r>
    </w:p>
    <w:p w:rsidR="0071243D" w:rsidRDefault="0071243D">
      <w:pPr>
        <w:pStyle w:val="HTMLPreformatted"/>
        <w:divId w:val="681518948"/>
        <w:rPr>
          <w:lang w:val="en"/>
        </w:rPr>
      </w:pPr>
      <w:r>
        <w:rPr>
          <w:lang w:val="en"/>
        </w:rPr>
        <w:t xml:space="preserve"> "openid2_id": "https://openid2.example.com/user359390872112"</w:t>
      </w:r>
    </w:p>
    <w:p w:rsidR="0071243D" w:rsidRDefault="0071243D">
      <w:pPr>
        <w:pStyle w:val="HTMLPreformatted"/>
        <w:divId w:val="681518948"/>
        <w:rPr>
          <w:lang w:val="en"/>
        </w:rPr>
      </w:pPr>
      <w:r>
        <w:rPr>
          <w:lang w:val="en"/>
        </w:rPr>
        <w:t>}</w:t>
      </w:r>
    </w:p>
    <w:p w:rsidR="0071243D" w:rsidRDefault="0071243D">
      <w:pPr>
        <w:spacing w:before="0" w:beforeAutospacing="0" w:after="0" w:afterAutospacing="0"/>
        <w:divId w:val="338821905"/>
        <w:rPr>
          <w:rFonts w:ascii="Verdana" w:eastAsia="Times New Roman" w:hAnsi="Verdana"/>
          <w:color w:val="000000"/>
          <w:lang w:val="en"/>
        </w:rPr>
      </w:pPr>
      <w:bookmarkStart w:id="97" w:name="ErrorResponses"/>
      <w:bookmarkEnd w:id="97"/>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98" w:name="rfc.section.4.1"/>
      <w:bookmarkEnd w:id="98"/>
      <w:r>
        <w:rPr>
          <w:rFonts w:eastAsia="Times New Roman"/>
          <w:lang w:val="en"/>
        </w:rPr>
        <w:t>4.1.</w:t>
      </w:r>
      <w:proofErr w:type="gramStart"/>
      <w:r>
        <w:rPr>
          <w:rFonts w:eastAsia="Times New Roman"/>
          <w:lang w:val="en"/>
        </w:rPr>
        <w:t>  Error</w:t>
      </w:r>
      <w:proofErr w:type="gramEnd"/>
      <w:r>
        <w:rPr>
          <w:rFonts w:eastAsia="Times New Roman"/>
          <w:lang w:val="en"/>
        </w:rPr>
        <w:t xml:space="preserve"> Responses</w:t>
      </w:r>
    </w:p>
    <w:p w:rsidR="0071243D" w:rsidRDefault="0071243D">
      <w:pPr>
        <w:pStyle w:val="NormalWeb"/>
        <w:divId w:val="338821905"/>
        <w:rPr>
          <w:rFonts w:ascii="Verdana" w:hAnsi="Verdana"/>
          <w:color w:val="000000"/>
          <w:lang w:val="en"/>
        </w:rPr>
      </w:pPr>
      <w:r>
        <w:rPr>
          <w:rFonts w:ascii="Verdana" w:hAnsi="Verdana"/>
          <w:color w:val="000000"/>
          <w:lang w:val="en"/>
        </w:rPr>
        <w:t xml:space="preserve">In addition to the error conditions defined in </w:t>
      </w:r>
      <w:hyperlink w:anchor="OpenID.Core" w:history="1">
        <w:r>
          <w:rPr>
            <w:rStyle w:val="Hyperlink"/>
            <w:rFonts w:ascii="Verdana" w:hAnsi="Verdana"/>
            <w:u w:val="none"/>
            <w:lang w:val="en"/>
          </w:rPr>
          <w:t>OpenID Connect Core 1.0</w:t>
        </w:r>
        <w:r>
          <w:rPr>
            <w:rStyle w:val="Hyperlink"/>
            <w:rFonts w:ascii="Verdana" w:hAnsi="Verdana"/>
            <w:vanish/>
            <w:u w:val="none"/>
            <w:lang w:val="en"/>
          </w:rPr>
          <w:t xml:space="preserve"> (Sakimura, N., Bradley, J., Jones, M., de Medeiros, B., and C. Mortimore, “OpenID Connect Core 1.0,” February 2014.)</w:t>
        </w:r>
      </w:hyperlink>
      <w:r>
        <w:rPr>
          <w:rFonts w:ascii="Verdana" w:hAnsi="Verdana"/>
          <w:color w:val="000000"/>
          <w:lang w:val="en"/>
        </w:rPr>
        <w:t xml:space="preserve"> [</w:t>
      </w:r>
      <w:proofErr w:type="spellStart"/>
      <w:r>
        <w:rPr>
          <w:rFonts w:ascii="Verdana" w:hAnsi="Verdana"/>
          <w:color w:val="000000"/>
          <w:lang w:val="en"/>
        </w:rPr>
        <w:t>OpenID.Core</w:t>
      </w:r>
      <w:proofErr w:type="spellEnd"/>
      <w:r>
        <w:rPr>
          <w:rFonts w:ascii="Verdana" w:hAnsi="Verdana"/>
          <w:color w:val="000000"/>
          <w:lang w:val="en"/>
        </w:rPr>
        <w:t>]</w:t>
      </w:r>
      <w:del w:id="99" w:author="Mike Jones" w:date="2014-08-07T16:55:00Z">
        <w:r w:rsidDel="0071243D">
          <w:rPr>
            <w:rFonts w:ascii="Verdana" w:hAnsi="Verdana"/>
            <w:color w:val="000000"/>
            <w:lang w:val="en"/>
          </w:rPr>
          <w:delText xml:space="preserve"> </w:delText>
        </w:r>
      </w:del>
      <w:r>
        <w:rPr>
          <w:rFonts w:ascii="Verdana" w:hAnsi="Verdana"/>
          <w:color w:val="000000"/>
          <w:lang w:val="en"/>
        </w:rPr>
        <w:t xml:space="preserve">, following error conditions are defined in this standard: </w:t>
      </w:r>
    </w:p>
    <w:p w:rsidR="0071243D" w:rsidRDefault="0071243D">
      <w:pPr>
        <w:spacing w:before="0" w:beforeAutospacing="0" w:after="0" w:afterAutospacing="0"/>
        <w:divId w:val="338821905"/>
        <w:rPr>
          <w:rFonts w:ascii="Verdana" w:eastAsia="Times New Roman" w:hAnsi="Verdana"/>
          <w:color w:val="000000"/>
          <w:lang w:val="en"/>
        </w:rPr>
      </w:pPr>
      <w:bookmarkStart w:id="100" w:name="anchor1"/>
      <w:bookmarkEnd w:id="100"/>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101" w:name="rfc.section.4.1.1"/>
      <w:bookmarkEnd w:id="101"/>
      <w:r>
        <w:rPr>
          <w:rFonts w:eastAsia="Times New Roman"/>
          <w:lang w:val="en"/>
        </w:rPr>
        <w:t>4.1.1.</w:t>
      </w:r>
      <w:proofErr w:type="gramStart"/>
      <w:r>
        <w:rPr>
          <w:rFonts w:eastAsia="Times New Roman"/>
          <w:lang w:val="en"/>
        </w:rPr>
        <w:t>  Scope</w:t>
      </w:r>
      <w:proofErr w:type="gramEnd"/>
      <w:r>
        <w:rPr>
          <w:rFonts w:eastAsia="Times New Roman"/>
          <w:lang w:val="en"/>
        </w:rPr>
        <w:t xml:space="preserve"> </w:t>
      </w:r>
      <w:ins w:id="102" w:author="Mike Jones" w:date="2014-08-07T16:56:00Z">
        <w:r>
          <w:rPr>
            <w:rFonts w:eastAsia="Times New Roman"/>
            <w:lang w:val="en"/>
          </w:rPr>
          <w:t>“</w:t>
        </w:r>
      </w:ins>
      <w:r>
        <w:rPr>
          <w:rFonts w:eastAsia="Times New Roman"/>
          <w:lang w:val="en"/>
        </w:rPr>
        <w:t>openid2</w:t>
      </w:r>
      <w:ins w:id="103" w:author="Mike Jones" w:date="2014-08-07T16:56:00Z">
        <w:r>
          <w:rPr>
            <w:rFonts w:eastAsia="Times New Roman"/>
            <w:lang w:val="en"/>
          </w:rPr>
          <w:t>”</w:t>
        </w:r>
      </w:ins>
      <w:r>
        <w:rPr>
          <w:rFonts w:eastAsia="Times New Roman"/>
          <w:lang w:val="en"/>
        </w:rPr>
        <w:t xml:space="preserve"> not supported</w:t>
      </w:r>
    </w:p>
    <w:p w:rsidR="0071243D" w:rsidRDefault="0071243D">
      <w:pPr>
        <w:pStyle w:val="NormalWeb"/>
        <w:divId w:val="338821905"/>
        <w:rPr>
          <w:rFonts w:ascii="Verdana" w:hAnsi="Verdana"/>
          <w:color w:val="000000"/>
          <w:lang w:val="en"/>
        </w:rPr>
      </w:pPr>
      <w:r>
        <w:rPr>
          <w:rFonts w:ascii="Verdana" w:hAnsi="Verdana"/>
          <w:color w:val="000000"/>
          <w:lang w:val="en"/>
        </w:rPr>
        <w:lastRenderedPageBreak/>
        <w:t xml:space="preserve">If the </w:t>
      </w:r>
      <w:commentRangeStart w:id="104"/>
      <w:r>
        <w:rPr>
          <w:rFonts w:ascii="Verdana" w:hAnsi="Verdana"/>
          <w:color w:val="000000"/>
          <w:lang w:val="en"/>
        </w:rPr>
        <w:t>openid2</w:t>
      </w:r>
      <w:commentRangeEnd w:id="104"/>
      <w:r>
        <w:rPr>
          <w:rStyle w:val="CommentReference"/>
        </w:rPr>
        <w:commentReference w:id="104"/>
      </w:r>
      <w:r>
        <w:rPr>
          <w:rFonts w:ascii="Verdana" w:hAnsi="Verdana"/>
          <w:color w:val="000000"/>
          <w:lang w:val="en"/>
        </w:rPr>
        <w:t xml:space="preserve"> scope is not supported, the error </w:t>
      </w:r>
      <w:proofErr w:type="spellStart"/>
      <w:r>
        <w:rPr>
          <w:rStyle w:val="HTMLTypewriter"/>
          <w:lang w:val="en"/>
        </w:rPr>
        <w:t>invalid_scope</w:t>
      </w:r>
      <w:proofErr w:type="spellEnd"/>
      <w:r>
        <w:rPr>
          <w:rFonts w:ascii="Verdana" w:hAnsi="Verdana"/>
          <w:color w:val="000000"/>
          <w:lang w:val="en"/>
        </w:rPr>
        <w:t xml:space="preserve"> as defined in 4.1.2.1 of </w:t>
      </w:r>
      <w:hyperlink w:anchor="RFC6749" w:history="1">
        <w:r>
          <w:rPr>
            <w:rStyle w:val="Hyperlink"/>
            <w:rFonts w:ascii="Verdana" w:hAnsi="Verdana"/>
            <w:u w:val="none"/>
            <w:lang w:val="en"/>
          </w:rPr>
          <w:t>OAuth</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SHOULD be returned. </w:t>
      </w:r>
    </w:p>
    <w:p w:rsidR="0071243D" w:rsidRDefault="0071243D">
      <w:pPr>
        <w:spacing w:before="0" w:beforeAutospacing="0" w:after="0" w:afterAutospacing="0"/>
        <w:divId w:val="338821905"/>
        <w:rPr>
          <w:rFonts w:ascii="Verdana" w:eastAsia="Times New Roman" w:hAnsi="Verdana"/>
          <w:color w:val="000000"/>
          <w:lang w:val="en"/>
        </w:rPr>
      </w:pPr>
      <w:bookmarkStart w:id="105" w:name="anchor2"/>
      <w:bookmarkEnd w:id="105"/>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106" w:name="rfc.section.4.1.2"/>
      <w:bookmarkEnd w:id="106"/>
      <w:r>
        <w:rPr>
          <w:rFonts w:eastAsia="Times New Roman"/>
          <w:lang w:val="en"/>
        </w:rPr>
        <w:t>4.1.2.</w:t>
      </w:r>
      <w:proofErr w:type="gramStart"/>
      <w:r>
        <w:rPr>
          <w:rFonts w:eastAsia="Times New Roman"/>
          <w:lang w:val="en"/>
        </w:rPr>
        <w:t>  No</w:t>
      </w:r>
      <w:proofErr w:type="gramEnd"/>
      <w:r>
        <w:rPr>
          <w:rFonts w:eastAsia="Times New Roman"/>
          <w:lang w:val="en"/>
        </w:rPr>
        <w:t xml:space="preserve"> Associated OpenID 2.0 Identifier found</w:t>
      </w:r>
    </w:p>
    <w:p w:rsidR="0071243D" w:rsidRDefault="0071243D">
      <w:pPr>
        <w:pStyle w:val="NormalWeb"/>
        <w:divId w:val="338821905"/>
        <w:rPr>
          <w:rFonts w:ascii="Verdana" w:hAnsi="Verdana"/>
          <w:color w:val="000000"/>
          <w:lang w:val="en"/>
        </w:rPr>
      </w:pPr>
      <w:r>
        <w:rPr>
          <w:rFonts w:ascii="Verdana" w:hAnsi="Verdana"/>
          <w:color w:val="000000"/>
          <w:lang w:val="en"/>
        </w:rPr>
        <w:t xml:space="preserve">If a corresponding OpenID 2.0 Identifier is not found for the authenticated user, the </w:t>
      </w:r>
      <w:r>
        <w:rPr>
          <w:rStyle w:val="HTMLTypewriter"/>
          <w:lang w:val="en"/>
        </w:rPr>
        <w:t>openid2_id</w:t>
      </w:r>
      <w:r>
        <w:rPr>
          <w:rFonts w:ascii="Verdana" w:hAnsi="Verdana"/>
          <w:color w:val="000000"/>
          <w:lang w:val="en"/>
        </w:rPr>
        <w:t xml:space="preserve"> </w:t>
      </w:r>
      <w:proofErr w:type="gramStart"/>
      <w:r>
        <w:rPr>
          <w:rFonts w:ascii="Verdana" w:hAnsi="Verdana"/>
          <w:color w:val="000000"/>
          <w:lang w:val="en"/>
        </w:rPr>
        <w:t>claim in the ID Token MUST have</w:t>
      </w:r>
      <w:proofErr w:type="gramEnd"/>
      <w:r>
        <w:rPr>
          <w:rFonts w:ascii="Verdana" w:hAnsi="Verdana"/>
          <w:color w:val="000000"/>
          <w:lang w:val="en"/>
        </w:rPr>
        <w:t xml:space="preserve"> the value </w:t>
      </w:r>
      <w:r>
        <w:rPr>
          <w:rStyle w:val="HTMLTypewriter"/>
          <w:lang w:val="en"/>
        </w:rPr>
        <w:t>NOT FOUND</w:t>
      </w:r>
      <w:r>
        <w:rPr>
          <w:rFonts w:ascii="Verdana" w:hAnsi="Verdana"/>
          <w:color w:val="000000"/>
          <w:lang w:val="en"/>
        </w:rPr>
        <w:t xml:space="preserve">. </w:t>
      </w:r>
    </w:p>
    <w:p w:rsidR="0071243D" w:rsidRDefault="0071243D">
      <w:pPr>
        <w:pStyle w:val="NormalWeb"/>
        <w:divId w:val="338821905"/>
        <w:rPr>
          <w:rFonts w:ascii="Verdana" w:hAnsi="Verdana"/>
          <w:color w:val="000000"/>
          <w:lang w:val="en"/>
        </w:rPr>
      </w:pPr>
      <w:r>
        <w:rPr>
          <w:rFonts w:ascii="Verdana" w:hAnsi="Verdana"/>
          <w:color w:val="000000"/>
          <w:lang w:val="en"/>
        </w:rPr>
        <w:t xml:space="preserve">NOTE: Even if the </w:t>
      </w:r>
      <w:r>
        <w:rPr>
          <w:rStyle w:val="HTMLTypewriter"/>
          <w:lang w:val="en"/>
        </w:rPr>
        <w:t>openid2_id</w:t>
      </w:r>
      <w:r>
        <w:rPr>
          <w:rFonts w:ascii="Verdana" w:hAnsi="Verdana"/>
          <w:color w:val="000000"/>
          <w:lang w:val="en"/>
        </w:rPr>
        <w:t xml:space="preserve"> claim value is </w:t>
      </w:r>
      <w:r>
        <w:rPr>
          <w:rStyle w:val="HTMLTypewriter"/>
          <w:lang w:val="en"/>
        </w:rPr>
        <w:t>NOT FOUND</w:t>
      </w:r>
      <w:r>
        <w:rPr>
          <w:rFonts w:ascii="Verdana" w:hAnsi="Verdana"/>
          <w:color w:val="000000"/>
          <w:lang w:val="en"/>
        </w:rPr>
        <w:t xml:space="preserve">, the overall ID Token can still be valid. </w:t>
      </w:r>
    </w:p>
    <w:p w:rsidR="0071243D" w:rsidRDefault="0071243D">
      <w:pPr>
        <w:spacing w:before="0" w:beforeAutospacing="0" w:after="0" w:afterAutospacing="0"/>
        <w:divId w:val="338821905"/>
        <w:rPr>
          <w:rFonts w:ascii="Verdana" w:eastAsia="Times New Roman" w:hAnsi="Verdana"/>
          <w:color w:val="000000"/>
          <w:lang w:val="en"/>
        </w:rPr>
      </w:pPr>
      <w:bookmarkStart w:id="107" w:name="VerifyIDToken"/>
      <w:bookmarkEnd w:id="107"/>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108" w:name="rfc.section.5"/>
      <w:bookmarkEnd w:id="108"/>
      <w:r>
        <w:rPr>
          <w:rFonts w:eastAsia="Times New Roman"/>
          <w:lang w:val="en"/>
        </w:rPr>
        <w:t>5.  Verification of the ID Token</w:t>
      </w:r>
    </w:p>
    <w:p w:rsidR="0071243D" w:rsidRDefault="0071243D">
      <w:pPr>
        <w:pStyle w:val="NormalWeb"/>
        <w:divId w:val="338821905"/>
        <w:rPr>
          <w:rFonts w:ascii="Verdana" w:hAnsi="Verdana"/>
          <w:color w:val="000000"/>
          <w:lang w:val="en"/>
        </w:rPr>
      </w:pPr>
      <w:r>
        <w:rPr>
          <w:rFonts w:ascii="Verdana" w:hAnsi="Verdana"/>
          <w:color w:val="000000"/>
          <w:lang w:val="en"/>
        </w:rPr>
        <w:t xml:space="preserve">The RP MUST verify the ID Token as specified in 3.1.3.7 of </w:t>
      </w:r>
      <w:hyperlink w:anchor="OpenID.Core" w:history="1">
        <w:r>
          <w:rPr>
            <w:rStyle w:val="Hyperlink"/>
            <w:rFonts w:ascii="Verdana" w:hAnsi="Verdana"/>
            <w:u w:val="none"/>
            <w:lang w:val="en"/>
          </w:rPr>
          <w:t>OpenID Connect Core 1.0</w:t>
        </w:r>
        <w:r>
          <w:rPr>
            <w:rStyle w:val="Hyperlink"/>
            <w:rFonts w:ascii="Verdana" w:hAnsi="Verdana"/>
            <w:vanish/>
            <w:u w:val="none"/>
            <w:lang w:val="en"/>
          </w:rPr>
          <w:t xml:space="preserve"> (Sakimura, N., Bradley, J., Jones, M., de Medeiros, B., and C. Mortimore, “OpenID Connect Core 1.0,” February 2014.)</w:t>
        </w:r>
      </w:hyperlink>
      <w:r>
        <w:rPr>
          <w:rFonts w:ascii="Verdana" w:hAnsi="Verdana"/>
          <w:color w:val="000000"/>
          <w:lang w:val="en"/>
        </w:rPr>
        <w:t xml:space="preserve"> [</w:t>
      </w:r>
      <w:proofErr w:type="spellStart"/>
      <w:r>
        <w:rPr>
          <w:rFonts w:ascii="Verdana" w:hAnsi="Verdana"/>
          <w:color w:val="000000"/>
          <w:lang w:val="en"/>
        </w:rPr>
        <w:t>OpenID.Core</w:t>
      </w:r>
      <w:proofErr w:type="spellEnd"/>
      <w:r>
        <w:rPr>
          <w:rFonts w:ascii="Verdana" w:hAnsi="Verdana"/>
          <w:color w:val="000000"/>
          <w:lang w:val="en"/>
        </w:rPr>
        <w:t xml:space="preserve">]. </w:t>
      </w:r>
    </w:p>
    <w:p w:rsidR="0071243D" w:rsidRDefault="0071243D">
      <w:pPr>
        <w:spacing w:before="0" w:beforeAutospacing="0" w:after="0" w:afterAutospacing="0"/>
        <w:divId w:val="338821905"/>
        <w:rPr>
          <w:rFonts w:ascii="Verdana" w:eastAsia="Times New Roman" w:hAnsi="Verdana"/>
          <w:color w:val="000000"/>
          <w:lang w:val="en"/>
        </w:rPr>
      </w:pPr>
      <w:bookmarkStart w:id="109" w:name="VerifyOPAuthority"/>
      <w:bookmarkEnd w:id="109"/>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110" w:name="rfc.section.6"/>
      <w:bookmarkEnd w:id="110"/>
      <w:r>
        <w:rPr>
          <w:rFonts w:eastAsia="Times New Roman"/>
          <w:lang w:val="en"/>
        </w:rPr>
        <w:t>6.  Verification of the authoritativeness of the Connect OP</w:t>
      </w:r>
    </w:p>
    <w:p w:rsidR="0071243D" w:rsidRDefault="0071243D" w:rsidP="0071243D">
      <w:pPr>
        <w:pStyle w:val="NormalWeb"/>
        <w:divId w:val="338821905"/>
        <w:rPr>
          <w:rFonts w:ascii="Verdana" w:hAnsi="Verdana"/>
          <w:color w:val="000000"/>
          <w:lang w:val="en"/>
        </w:rPr>
      </w:pPr>
      <w:r>
        <w:rPr>
          <w:rFonts w:ascii="Verdana" w:hAnsi="Verdana"/>
          <w:color w:val="000000"/>
          <w:lang w:val="en"/>
        </w:rPr>
        <w:t xml:space="preserve">A malicious OP may try to impersonate the user by returning the OpenID 2.0 Identifier that it is not authoritative for. Therefore, verifying that the OP is indeed authoritative for the OpenID 2.0 Identifier is imperative. To establish </w:t>
      </w:r>
      <w:del w:id="111" w:author="Mike Jones" w:date="2014-08-07T16:57:00Z">
        <w:r w:rsidDel="0071243D">
          <w:rPr>
            <w:rFonts w:ascii="Verdana" w:hAnsi="Verdana"/>
            <w:color w:val="000000"/>
            <w:lang w:val="en"/>
          </w:rPr>
          <w:delText>the authoritativeness for</w:delText>
        </w:r>
      </w:del>
      <w:ins w:id="112" w:author="Mike Jones" w:date="2014-08-07T16:57:00Z">
        <w:r>
          <w:rPr>
            <w:rFonts w:ascii="Verdana" w:hAnsi="Verdana"/>
            <w:color w:val="000000"/>
            <w:lang w:val="en"/>
          </w:rPr>
          <w:t>that the</w:t>
        </w:r>
      </w:ins>
      <w:r>
        <w:rPr>
          <w:rFonts w:ascii="Verdana" w:hAnsi="Verdana"/>
          <w:color w:val="000000"/>
          <w:lang w:val="en"/>
        </w:rPr>
        <w:t xml:space="preserve"> OpenID 2.0 Identifier</w:t>
      </w:r>
      <w:ins w:id="113" w:author="Mike Jones" w:date="2014-08-07T16:57:00Z">
        <w:r>
          <w:rPr>
            <w:rFonts w:ascii="Verdana" w:hAnsi="Verdana"/>
            <w:color w:val="000000"/>
            <w:lang w:val="en"/>
          </w:rPr>
          <w:t xml:space="preserve"> is authoritative</w:t>
        </w:r>
      </w:ins>
      <w:r>
        <w:rPr>
          <w:rFonts w:ascii="Verdana" w:hAnsi="Verdana"/>
          <w:color w:val="000000"/>
          <w:lang w:val="en"/>
        </w:rPr>
        <w:t xml:space="preserve">, the RP MUST </w:t>
      </w:r>
      <w:proofErr w:type="gramStart"/>
      <w:r>
        <w:rPr>
          <w:rFonts w:ascii="Verdana" w:hAnsi="Verdana"/>
          <w:color w:val="000000"/>
          <w:lang w:val="en"/>
        </w:rPr>
        <w:t>verify</w:t>
      </w:r>
      <w:proofErr w:type="gramEnd"/>
      <w:r>
        <w:rPr>
          <w:rFonts w:ascii="Verdana" w:hAnsi="Verdana"/>
          <w:color w:val="000000"/>
          <w:lang w:val="en"/>
        </w:rPr>
        <w:t xml:space="preserve"> that one of the following verification rule</w:t>
      </w:r>
      <w:ins w:id="114" w:author="Mike Jones" w:date="2014-08-07T16:57:00Z">
        <w:r>
          <w:rPr>
            <w:rFonts w:ascii="Verdana" w:hAnsi="Verdana"/>
            <w:color w:val="000000"/>
            <w:lang w:val="en"/>
          </w:rPr>
          <w:t>s</w:t>
        </w:r>
      </w:ins>
      <w:r>
        <w:rPr>
          <w:rFonts w:ascii="Verdana" w:hAnsi="Verdana"/>
          <w:color w:val="000000"/>
          <w:lang w:val="en"/>
        </w:rPr>
        <w:t xml:space="preserve"> holds</w:t>
      </w:r>
      <w:del w:id="115" w:author="Mike Jones" w:date="2014-08-07T16:57:00Z">
        <w:r w:rsidDel="0071243D">
          <w:rPr>
            <w:rFonts w:ascii="Verdana" w:hAnsi="Verdana"/>
            <w:color w:val="000000"/>
            <w:lang w:val="en"/>
          </w:rPr>
          <w:delText>.</w:delText>
        </w:r>
      </w:del>
      <w:ins w:id="116" w:author="Mike Jones" w:date="2014-08-07T16:58:00Z">
        <w:r>
          <w:rPr>
            <w:rFonts w:ascii="Verdana" w:hAnsi="Verdana"/>
            <w:color w:val="000000"/>
            <w:lang w:val="en"/>
          </w:rPr>
          <w:t>:</w:t>
        </w:r>
      </w:ins>
      <w:r>
        <w:rPr>
          <w:rFonts w:ascii="Verdana" w:hAnsi="Verdana"/>
          <w:color w:val="000000"/>
          <w:lang w:val="en"/>
        </w:rPr>
        <w:t xml:space="preserve"> </w:t>
      </w:r>
    </w:p>
    <w:p w:rsidR="0071243D" w:rsidRDefault="0071243D">
      <w:pPr>
        <w:numPr>
          <w:ilvl w:val="0"/>
          <w:numId w:val="1"/>
        </w:numPr>
        <w:ind w:left="1200" w:right="480"/>
        <w:divId w:val="338821905"/>
        <w:rPr>
          <w:rFonts w:ascii="Verdana" w:eastAsia="Times New Roman" w:hAnsi="Verdana"/>
          <w:color w:val="000000"/>
          <w:lang w:val="en"/>
        </w:rPr>
      </w:pPr>
      <w:r>
        <w:rPr>
          <w:rFonts w:ascii="Verdana" w:eastAsia="Times New Roman" w:hAnsi="Verdana"/>
          <w:color w:val="000000"/>
          <w:lang w:val="en"/>
        </w:rPr>
        <w:t xml:space="preserve">If the RP a priori knows that the authority hosted only one OpenID 2.0 OP and OpenID Connect OP each, the authority section of Authorization Endpoint URI is the same as the authority section of the OpenID 2.0 OP’s OP Endpoint URL. </w:t>
      </w:r>
    </w:p>
    <w:p w:rsidR="0071243D" w:rsidRDefault="0071243D">
      <w:pPr>
        <w:numPr>
          <w:ilvl w:val="0"/>
          <w:numId w:val="1"/>
        </w:numPr>
        <w:ind w:left="1200" w:right="480"/>
        <w:divId w:val="338821905"/>
        <w:rPr>
          <w:rFonts w:ascii="Verdana" w:eastAsia="Times New Roman" w:hAnsi="Verdana"/>
          <w:color w:val="000000"/>
          <w:lang w:val="en"/>
        </w:rPr>
      </w:pPr>
      <w:r>
        <w:rPr>
          <w:rFonts w:ascii="Verdana" w:eastAsia="Times New Roman" w:hAnsi="Verdana"/>
          <w:color w:val="000000"/>
          <w:lang w:val="en"/>
        </w:rPr>
        <w:lastRenderedPageBreak/>
        <w:t xml:space="preserve">If they are not (or when a higher confidence is sought), RP MUST make a GET call to the obtained verified claimed ID with an Accept header set to </w:t>
      </w:r>
      <w:r>
        <w:rPr>
          <w:rStyle w:val="HTMLTypewriter"/>
          <w:lang w:val="en"/>
        </w:rPr>
        <w:t>application/</w:t>
      </w:r>
      <w:proofErr w:type="spellStart"/>
      <w:r>
        <w:rPr>
          <w:rStyle w:val="HTMLTypewriter"/>
          <w:lang w:val="en"/>
        </w:rPr>
        <w:t>json</w:t>
      </w:r>
      <w:proofErr w:type="spellEnd"/>
      <w:r>
        <w:rPr>
          <w:rFonts w:ascii="Verdana" w:eastAsia="Times New Roman" w:hAnsi="Verdana"/>
          <w:color w:val="000000"/>
          <w:lang w:val="en"/>
        </w:rPr>
        <w:t xml:space="preserve">. The server SHOULD return a JSON with </w:t>
      </w:r>
      <w:proofErr w:type="spellStart"/>
      <w:r>
        <w:rPr>
          <w:rStyle w:val="HTMLTypewriter"/>
          <w:lang w:val="en"/>
        </w:rPr>
        <w:t>iss</w:t>
      </w:r>
      <w:proofErr w:type="spellEnd"/>
      <w:r>
        <w:rPr>
          <w:rFonts w:ascii="Verdana" w:eastAsia="Times New Roman" w:hAnsi="Verdana"/>
          <w:color w:val="000000"/>
          <w:lang w:val="en"/>
        </w:rPr>
        <w:t xml:space="preserve"> as its top level member. The value of this member MUST exactly match the </w:t>
      </w:r>
      <w:proofErr w:type="spellStart"/>
      <w:r>
        <w:rPr>
          <w:rStyle w:val="HTMLTypewriter"/>
          <w:lang w:val="en"/>
        </w:rPr>
        <w:t>iss</w:t>
      </w:r>
      <w:proofErr w:type="spellEnd"/>
      <w:r>
        <w:rPr>
          <w:rFonts w:ascii="Verdana" w:eastAsia="Times New Roman" w:hAnsi="Verdana"/>
          <w:color w:val="000000"/>
          <w:lang w:val="en"/>
        </w:rPr>
        <w:t xml:space="preserve"> in the ID Token. </w:t>
      </w:r>
    </w:p>
    <w:p w:rsidR="0071243D" w:rsidRDefault="0071243D">
      <w:pPr>
        <w:pStyle w:val="NormalWeb"/>
        <w:divId w:val="338821905"/>
        <w:rPr>
          <w:rFonts w:ascii="Verdana" w:hAnsi="Verdana"/>
          <w:color w:val="000000"/>
          <w:lang w:val="en"/>
        </w:rPr>
      </w:pPr>
      <w:r>
        <w:rPr>
          <w:rFonts w:ascii="Verdana" w:hAnsi="Verdana"/>
          <w:color w:val="000000"/>
          <w:lang w:val="en"/>
        </w:rPr>
        <w:t xml:space="preserve">If both fails, it is a failure and the RP MUST NOT accept the OpenID 2.0 Identifier. </w:t>
      </w:r>
    </w:p>
    <w:p w:rsidR="0071243D" w:rsidRDefault="0071243D">
      <w:pPr>
        <w:spacing w:before="0" w:beforeAutospacing="0" w:after="0" w:afterAutospacing="0"/>
        <w:divId w:val="338821905"/>
        <w:rPr>
          <w:rFonts w:ascii="Verdana" w:eastAsia="Times New Roman" w:hAnsi="Verdana"/>
          <w:color w:val="000000"/>
          <w:lang w:val="en"/>
        </w:rPr>
      </w:pPr>
      <w:bookmarkStart w:id="117" w:name="AssociateIdentifiers"/>
      <w:bookmarkEnd w:id="117"/>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118" w:name="rfc.section.7"/>
      <w:bookmarkEnd w:id="118"/>
      <w:r>
        <w:rPr>
          <w:rFonts w:eastAsia="Times New Roman"/>
          <w:lang w:val="en"/>
        </w:rPr>
        <w:t>7.  Associating the existing OpenID 2.0 account with the OpenID Connect identifier</w:t>
      </w:r>
    </w:p>
    <w:p w:rsidR="0071243D" w:rsidRDefault="0071243D">
      <w:pPr>
        <w:pStyle w:val="NormalWeb"/>
        <w:divId w:val="338821905"/>
        <w:rPr>
          <w:rFonts w:ascii="Verdana" w:hAnsi="Verdana"/>
          <w:color w:val="000000"/>
          <w:lang w:val="en"/>
        </w:rPr>
      </w:pPr>
      <w:r>
        <w:rPr>
          <w:rFonts w:ascii="Verdana" w:hAnsi="Verdana"/>
          <w:color w:val="000000"/>
          <w:lang w:val="en"/>
        </w:rPr>
        <w:t xml:space="preserve">As the association between </w:t>
      </w:r>
      <w:proofErr w:type="spellStart"/>
      <w:r>
        <w:rPr>
          <w:rFonts w:ascii="Verdana" w:hAnsi="Verdana"/>
          <w:color w:val="000000"/>
          <w:lang w:val="en"/>
        </w:rPr>
        <w:t>iss</w:t>
      </w:r>
      <w:proofErr w:type="spellEnd"/>
      <w:r>
        <w:rPr>
          <w:rFonts w:ascii="Verdana" w:hAnsi="Verdana"/>
          <w:color w:val="000000"/>
          <w:lang w:val="en"/>
        </w:rPr>
        <w:t xml:space="preserve">/sub and </w:t>
      </w:r>
      <w:proofErr w:type="spellStart"/>
      <w:r>
        <w:rPr>
          <w:rFonts w:ascii="Verdana" w:hAnsi="Verdana"/>
          <w:color w:val="000000"/>
          <w:lang w:val="en"/>
        </w:rPr>
        <w:t>openid.claimed_id</w:t>
      </w:r>
      <w:proofErr w:type="spellEnd"/>
      <w:r>
        <w:rPr>
          <w:rFonts w:ascii="Verdana" w:hAnsi="Verdana"/>
          <w:color w:val="000000"/>
          <w:lang w:val="en"/>
        </w:rPr>
        <w:t xml:space="preserve"> has been verified, the RP SHOULD associate the existing OpenID 2.0 account with the OpenID Connect account. </w:t>
      </w:r>
    </w:p>
    <w:p w:rsidR="0071243D" w:rsidRDefault="0071243D">
      <w:pPr>
        <w:pStyle w:val="NormalWeb"/>
        <w:divId w:val="338821905"/>
        <w:rPr>
          <w:rFonts w:ascii="Verdana" w:hAnsi="Verdana"/>
          <w:color w:val="000000"/>
          <w:lang w:val="en"/>
        </w:rPr>
      </w:pPr>
      <w:r>
        <w:rPr>
          <w:rStyle w:val="Strong"/>
          <w:rFonts w:ascii="Verdana" w:hAnsi="Verdana"/>
          <w:color w:val="000000"/>
          <w:lang w:val="en"/>
        </w:rPr>
        <w:t>NOTE</w:t>
      </w:r>
      <w:r>
        <w:rPr>
          <w:rFonts w:ascii="Verdana" w:hAnsi="Verdana"/>
          <w:color w:val="000000"/>
          <w:lang w:val="en"/>
        </w:rPr>
        <w:t xml:space="preserve">: At some point in the future, the OpenID Connect server may drop the support for </w:t>
      </w:r>
      <w:r>
        <w:rPr>
          <w:rStyle w:val="HTMLTypewriter"/>
          <w:lang w:val="en"/>
        </w:rPr>
        <w:t>openid2</w:t>
      </w:r>
      <w:r>
        <w:rPr>
          <w:rFonts w:ascii="Verdana" w:hAnsi="Verdana"/>
          <w:color w:val="000000"/>
          <w:lang w:val="en"/>
        </w:rPr>
        <w:t xml:space="preserve"> scope. In this case, the OP will return the </w:t>
      </w:r>
      <w:proofErr w:type="spellStart"/>
      <w:r>
        <w:rPr>
          <w:rStyle w:val="HTMLTypewriter"/>
          <w:lang w:val="en"/>
        </w:rPr>
        <w:t>invalid_scope</w:t>
      </w:r>
      <w:proofErr w:type="spellEnd"/>
      <w:r>
        <w:rPr>
          <w:rFonts w:ascii="Verdana" w:hAnsi="Verdana"/>
          <w:color w:val="000000"/>
          <w:lang w:val="en"/>
        </w:rPr>
        <w:t xml:space="preserve"> in the error as defined in section </w:t>
      </w:r>
      <w:hyperlink w:anchor="ErrorResponses" w:history="1">
        <w:r>
          <w:rPr>
            <w:rStyle w:val="Hyperlink"/>
            <w:rFonts w:ascii="Verdana" w:hAnsi="Verdana"/>
            <w:u w:val="none"/>
            <w:lang w:val="en"/>
          </w:rPr>
          <w:t>5.1</w:t>
        </w:r>
        <w:r>
          <w:rPr>
            <w:rStyle w:val="Hyperlink"/>
            <w:rFonts w:ascii="Verdana" w:hAnsi="Verdana"/>
            <w:vanish/>
            <w:u w:val="none"/>
            <w:lang w:val="en"/>
          </w:rPr>
          <w:t xml:space="preserve"> (Error Responses)</w:t>
        </w:r>
      </w:hyperlink>
      <w:r>
        <w:rPr>
          <w:rFonts w:ascii="Verdana" w:hAnsi="Verdana"/>
          <w:color w:val="000000"/>
          <w:lang w:val="en"/>
        </w:rPr>
        <w:t xml:space="preserve">. </w:t>
      </w:r>
    </w:p>
    <w:p w:rsidR="0071243D" w:rsidRDefault="0071243D">
      <w:pPr>
        <w:spacing w:before="0" w:beforeAutospacing="0" w:after="0" w:afterAutospacing="0"/>
        <w:divId w:val="338821905"/>
        <w:rPr>
          <w:rFonts w:ascii="Verdana" w:eastAsia="Times New Roman" w:hAnsi="Verdana"/>
          <w:color w:val="000000"/>
          <w:lang w:val="en"/>
        </w:rPr>
      </w:pPr>
      <w:bookmarkStart w:id="119" w:name="ImplementationConsiderations"/>
      <w:bookmarkEnd w:id="119"/>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120" w:name="rfc.section.8"/>
      <w:bookmarkEnd w:id="120"/>
      <w:r>
        <w:rPr>
          <w:rFonts w:eastAsia="Times New Roman"/>
          <w:lang w:val="en"/>
        </w:rPr>
        <w:t>8.  Implementation Considerations</w:t>
      </w:r>
    </w:p>
    <w:p w:rsidR="0071243D" w:rsidRDefault="0071243D">
      <w:pPr>
        <w:spacing w:before="0" w:beforeAutospacing="0" w:after="0" w:afterAutospacing="0"/>
        <w:divId w:val="338821905"/>
        <w:rPr>
          <w:rFonts w:ascii="Verdana" w:eastAsia="Times New Roman" w:hAnsi="Verdana"/>
          <w:color w:val="000000"/>
          <w:lang w:val="en"/>
        </w:rPr>
      </w:pPr>
      <w:bookmarkStart w:id="121" w:name="anchor3"/>
      <w:bookmarkEnd w:id="121"/>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122" w:name="rfc.section.8.1"/>
      <w:bookmarkEnd w:id="122"/>
      <w:r>
        <w:rPr>
          <w:rFonts w:eastAsia="Times New Roman"/>
          <w:lang w:val="en"/>
        </w:rPr>
        <w:t>8.1.</w:t>
      </w:r>
      <w:proofErr w:type="gramStart"/>
      <w:r>
        <w:rPr>
          <w:rFonts w:eastAsia="Times New Roman"/>
          <w:lang w:val="en"/>
        </w:rPr>
        <w:t>  After</w:t>
      </w:r>
      <w:proofErr w:type="gramEnd"/>
      <w:r>
        <w:rPr>
          <w:rFonts w:eastAsia="Times New Roman"/>
          <w:lang w:val="en"/>
        </w:rPr>
        <w:t xml:space="preserve"> EOL of OpenID 2.0 OP</w:t>
      </w:r>
    </w:p>
    <w:p w:rsidR="0071243D" w:rsidRDefault="0071243D">
      <w:pPr>
        <w:pStyle w:val="NormalWeb"/>
        <w:divId w:val="338821905"/>
        <w:rPr>
          <w:rFonts w:ascii="Verdana" w:hAnsi="Verdana"/>
          <w:color w:val="000000"/>
          <w:lang w:val="en"/>
        </w:rPr>
      </w:pPr>
      <w:r>
        <w:rPr>
          <w:rFonts w:ascii="Verdana" w:hAnsi="Verdana"/>
          <w:color w:val="000000"/>
          <w:lang w:val="en"/>
        </w:rPr>
        <w:t xml:space="preserve">This standard allows the RP to verify the authenticity of the OpenID 2.0 Identifier through ID Token even after the OpenID 2.0 OP is taken down. To enable this, the OP MUST publish the public keys that were used to sign the ID Token with </w:t>
      </w:r>
      <w:r>
        <w:rPr>
          <w:rStyle w:val="HTMLTypewriter"/>
          <w:lang w:val="en"/>
        </w:rPr>
        <w:t>openid2_id</w:t>
      </w:r>
      <w:r>
        <w:rPr>
          <w:rFonts w:ascii="Verdana" w:hAnsi="Verdana"/>
          <w:color w:val="000000"/>
          <w:lang w:val="en"/>
        </w:rPr>
        <w:t xml:space="preserve"> claim at the URI that this OpenID 2.0 Identifier points to. </w:t>
      </w:r>
    </w:p>
    <w:p w:rsidR="0071243D" w:rsidRDefault="0071243D">
      <w:pPr>
        <w:pStyle w:val="NormalWeb"/>
        <w:divId w:val="338821905"/>
        <w:rPr>
          <w:rFonts w:ascii="Verdana" w:hAnsi="Verdana"/>
          <w:color w:val="000000"/>
          <w:lang w:val="en"/>
        </w:rPr>
      </w:pPr>
      <w:r>
        <w:rPr>
          <w:rFonts w:ascii="Verdana" w:hAnsi="Verdana"/>
          <w:color w:val="000000"/>
          <w:lang w:val="en"/>
        </w:rPr>
        <w:lastRenderedPageBreak/>
        <w:t xml:space="preserve">NOTE: The OpenID 2.0 Identifiers can be mapped to a static file containing the keys, so maintaining such can require minimal overhead </w:t>
      </w:r>
      <w:del w:id="123" w:author="Mike Jones" w:date="2014-08-07T16:58:00Z">
        <w:r w:rsidDel="0071243D">
          <w:rPr>
            <w:rFonts w:ascii="Verdana" w:hAnsi="Verdana"/>
            <w:color w:val="000000"/>
            <w:lang w:val="en"/>
          </w:rPr>
          <w:delText>compaired</w:delText>
        </w:r>
      </w:del>
      <w:ins w:id="124" w:author="Mike Jones" w:date="2014-08-07T16:58:00Z">
        <w:r>
          <w:rPr>
            <w:rFonts w:ascii="Verdana" w:hAnsi="Verdana"/>
            <w:color w:val="000000"/>
            <w:lang w:val="en"/>
          </w:rPr>
          <w:t>compared</w:t>
        </w:r>
      </w:ins>
      <w:r>
        <w:rPr>
          <w:rFonts w:ascii="Verdana" w:hAnsi="Verdana"/>
          <w:color w:val="000000"/>
          <w:lang w:val="en"/>
        </w:rPr>
        <w:t xml:space="preserve"> to maintaining the full OpenID 2.0 OP. </w:t>
      </w:r>
    </w:p>
    <w:p w:rsidR="0071243D" w:rsidRDefault="0071243D">
      <w:pPr>
        <w:spacing w:before="0" w:beforeAutospacing="0" w:after="0" w:afterAutospacing="0"/>
        <w:divId w:val="338821905"/>
        <w:rPr>
          <w:rFonts w:ascii="Verdana" w:eastAsia="Times New Roman" w:hAnsi="Verdana"/>
          <w:color w:val="000000"/>
          <w:lang w:val="en"/>
        </w:rPr>
      </w:pPr>
      <w:bookmarkStart w:id="125" w:name="PrivacyConsiderations"/>
      <w:bookmarkEnd w:id="125"/>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126" w:name="rfc.section.9"/>
      <w:bookmarkEnd w:id="126"/>
      <w:r>
        <w:rPr>
          <w:rFonts w:eastAsia="Times New Roman"/>
          <w:lang w:val="en"/>
        </w:rPr>
        <w:t>9.  Privacy Considerations</w:t>
      </w:r>
    </w:p>
    <w:p w:rsidR="0071243D" w:rsidRDefault="0071243D" w:rsidP="0071243D">
      <w:pPr>
        <w:pStyle w:val="NormalWeb"/>
        <w:divId w:val="338821905"/>
        <w:rPr>
          <w:rFonts w:ascii="Verdana" w:hAnsi="Verdana"/>
          <w:color w:val="000000"/>
          <w:lang w:val="en"/>
        </w:rPr>
      </w:pPr>
      <w:r>
        <w:rPr>
          <w:rFonts w:ascii="Verdana" w:hAnsi="Verdana"/>
          <w:color w:val="000000"/>
          <w:lang w:val="en"/>
        </w:rPr>
        <w:t xml:space="preserve">This section considers the Privacy-Specific threats </w:t>
      </w:r>
      <w:del w:id="127" w:author="Mike Jones" w:date="2014-08-07T16:59:00Z">
        <w:r w:rsidDel="0071243D">
          <w:rPr>
            <w:rFonts w:ascii="Verdana" w:hAnsi="Verdana"/>
            <w:color w:val="000000"/>
            <w:lang w:val="en"/>
          </w:rPr>
          <w:delText xml:space="preserve">outlayed </w:delText>
        </w:r>
      </w:del>
      <w:ins w:id="128" w:author="Mike Jones" w:date="2014-08-07T16:59:00Z">
        <w:r>
          <w:rPr>
            <w:rFonts w:ascii="Verdana" w:hAnsi="Verdana"/>
            <w:color w:val="000000"/>
            <w:lang w:val="en"/>
          </w:rPr>
          <w:t xml:space="preserve">described </w:t>
        </w:r>
      </w:ins>
      <w:r>
        <w:rPr>
          <w:rFonts w:ascii="Verdana" w:hAnsi="Verdana"/>
          <w:color w:val="000000"/>
          <w:lang w:val="en"/>
        </w:rPr>
        <w:t xml:space="preserve">in </w:t>
      </w:r>
      <w:del w:id="129" w:author="Mike Jones" w:date="2014-08-07T16:59:00Z">
        <w:r w:rsidDel="0071243D">
          <w:rPr>
            <w:rFonts w:ascii="Verdana" w:hAnsi="Verdana"/>
            <w:color w:val="000000"/>
            <w:lang w:val="en"/>
          </w:rPr>
          <w:delText xml:space="preserve">section </w:delText>
        </w:r>
      </w:del>
      <w:commentRangeStart w:id="130"/>
      <w:ins w:id="131" w:author="Mike Jones" w:date="2014-08-07T16:59:00Z">
        <w:r>
          <w:rPr>
            <w:rFonts w:ascii="Verdana" w:hAnsi="Verdana"/>
            <w:color w:val="000000"/>
            <w:lang w:val="en"/>
          </w:rPr>
          <w:t>Section</w:t>
        </w:r>
      </w:ins>
      <w:commentRangeEnd w:id="130"/>
      <w:ins w:id="132" w:author="Mike Jones" w:date="2014-08-07T17:00:00Z">
        <w:r>
          <w:rPr>
            <w:rStyle w:val="CommentReference"/>
          </w:rPr>
          <w:commentReference w:id="130"/>
        </w:r>
      </w:ins>
      <w:ins w:id="133" w:author="Mike Jones" w:date="2014-08-07T16:59:00Z">
        <w:r>
          <w:rPr>
            <w:rFonts w:ascii="Verdana" w:hAnsi="Verdana"/>
            <w:color w:val="000000"/>
            <w:lang w:val="en"/>
          </w:rPr>
          <w:t xml:space="preserve"> </w:t>
        </w:r>
      </w:ins>
      <w:r>
        <w:rPr>
          <w:rFonts w:ascii="Verdana" w:hAnsi="Verdana"/>
          <w:color w:val="000000"/>
          <w:lang w:val="en"/>
        </w:rPr>
        <w:t xml:space="preserve">5.2 of </w:t>
      </w:r>
      <w:hyperlink w:anchor="RFC6973" w:history="1">
        <w:r>
          <w:rPr>
            <w:rStyle w:val="Hyperlink"/>
            <w:rFonts w:ascii="Verdana" w:hAnsi="Verdana"/>
            <w:u w:val="none"/>
            <w:lang w:val="en"/>
          </w:rPr>
          <w:t>RFC6973</w:t>
        </w:r>
        <w:r>
          <w:rPr>
            <w:rStyle w:val="Hyperlink"/>
            <w:rFonts w:ascii="Verdana" w:hAnsi="Verdana"/>
            <w:vanish/>
            <w:u w:val="none"/>
            <w:lang w:val="en"/>
          </w:rPr>
          <w:t xml:space="preserve"> (Cooper, A., Tschofenig, H., Aboba, B., Peterson, J., Morris, J., Hansen, M., and R. Smith, “Privacy Considerations for Internet Protocols,” July 2013.)</w:t>
        </w:r>
      </w:hyperlink>
      <w:r>
        <w:rPr>
          <w:rFonts w:ascii="Verdana" w:hAnsi="Verdana"/>
          <w:color w:val="000000"/>
          <w:lang w:val="en"/>
        </w:rPr>
        <w:t xml:space="preserve"> [RFC6973]. </w:t>
      </w:r>
    </w:p>
    <w:p w:rsidR="0071243D" w:rsidRDefault="0071243D">
      <w:pPr>
        <w:spacing w:before="0" w:beforeAutospacing="0" w:after="0" w:afterAutospacing="0"/>
        <w:divId w:val="338821905"/>
        <w:rPr>
          <w:rFonts w:ascii="Verdana" w:eastAsia="Times New Roman" w:hAnsi="Verdana"/>
          <w:color w:val="000000"/>
          <w:lang w:val="en"/>
        </w:rPr>
      </w:pPr>
      <w:bookmarkStart w:id="134" w:name="anchor4"/>
      <w:bookmarkEnd w:id="134"/>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135" w:name="rfc.section.9.1"/>
      <w:bookmarkEnd w:id="135"/>
      <w:r>
        <w:rPr>
          <w:rFonts w:eastAsia="Times New Roman"/>
          <w:lang w:val="en"/>
        </w:rPr>
        <w:t>9.1.</w:t>
      </w:r>
      <w:proofErr w:type="gramStart"/>
      <w:r>
        <w:rPr>
          <w:rFonts w:eastAsia="Times New Roman"/>
          <w:lang w:val="en"/>
        </w:rPr>
        <w:t>  Correlation</w:t>
      </w:r>
      <w:proofErr w:type="gramEnd"/>
    </w:p>
    <w:p w:rsidR="0071243D" w:rsidRDefault="0071243D">
      <w:pPr>
        <w:pStyle w:val="NormalWeb"/>
        <w:divId w:val="338821905"/>
        <w:rPr>
          <w:rFonts w:ascii="Verdana" w:hAnsi="Verdana"/>
          <w:color w:val="000000"/>
          <w:lang w:val="en"/>
        </w:rPr>
      </w:pPr>
      <w:r>
        <w:rPr>
          <w:rFonts w:ascii="Verdana" w:hAnsi="Verdana"/>
          <w:color w:val="000000"/>
          <w:lang w:val="en"/>
        </w:rPr>
        <w:t xml:space="preserve">This standard essentially is a correlation specification. It correlates the OpenID Connect identifier with OpenID 2.0 Identifier. In the usual case where the user has only one account and the Connect and OpenID 2.0 OPs look similar, then the user probably would be expecting that those identifiers to be correlated silently. However, if the OPs </w:t>
      </w:r>
      <w:proofErr w:type="gramStart"/>
      <w:r>
        <w:rPr>
          <w:rFonts w:ascii="Verdana" w:hAnsi="Verdana"/>
          <w:color w:val="000000"/>
          <w:lang w:val="en"/>
        </w:rPr>
        <w:t>looks</w:t>
      </w:r>
      <w:proofErr w:type="gramEnd"/>
      <w:r>
        <w:rPr>
          <w:rFonts w:ascii="Verdana" w:hAnsi="Verdana"/>
          <w:color w:val="000000"/>
          <w:lang w:val="en"/>
        </w:rPr>
        <w:t xml:space="preserve"> very different, then some users may prefer not to be correlated. As such, the OP SHOULD make sure that to ask the user if the user wants to correlate. </w:t>
      </w:r>
    </w:p>
    <w:p w:rsidR="0071243D" w:rsidRDefault="0071243D">
      <w:pPr>
        <w:pStyle w:val="NormalWeb"/>
        <w:divId w:val="338821905"/>
        <w:rPr>
          <w:rFonts w:ascii="Verdana" w:hAnsi="Verdana"/>
          <w:color w:val="000000"/>
          <w:lang w:val="en"/>
        </w:rPr>
      </w:pPr>
      <w:r>
        <w:rPr>
          <w:rFonts w:ascii="Verdana" w:hAnsi="Verdana"/>
          <w:color w:val="000000"/>
          <w:lang w:val="en"/>
        </w:rPr>
        <w:t xml:space="preserve">When multiple accounts are available for the </w:t>
      </w:r>
      <w:proofErr w:type="gramStart"/>
      <w:r>
        <w:rPr>
          <w:rFonts w:ascii="Verdana" w:hAnsi="Verdana"/>
          <w:color w:val="000000"/>
          <w:lang w:val="en"/>
        </w:rPr>
        <w:t>user, then the OP MUST make</w:t>
      </w:r>
      <w:proofErr w:type="gramEnd"/>
      <w:r>
        <w:rPr>
          <w:rFonts w:ascii="Verdana" w:hAnsi="Verdana"/>
          <w:color w:val="000000"/>
          <w:lang w:val="en"/>
        </w:rPr>
        <w:t xml:space="preserve"> sure that the user picks the intended identity. </w:t>
      </w:r>
    </w:p>
    <w:p w:rsidR="0071243D" w:rsidRDefault="0071243D">
      <w:pPr>
        <w:spacing w:before="0" w:beforeAutospacing="0" w:after="0" w:afterAutospacing="0"/>
        <w:divId w:val="338821905"/>
        <w:rPr>
          <w:rFonts w:ascii="Verdana" w:eastAsia="Times New Roman" w:hAnsi="Verdana"/>
          <w:color w:val="000000"/>
          <w:lang w:val="en"/>
        </w:rPr>
      </w:pPr>
      <w:bookmarkStart w:id="136" w:name="anchor5"/>
      <w:bookmarkEnd w:id="136"/>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137" w:name="rfc.section.9.2"/>
      <w:bookmarkEnd w:id="137"/>
      <w:r>
        <w:rPr>
          <w:rFonts w:eastAsia="Times New Roman"/>
          <w:lang w:val="en"/>
        </w:rPr>
        <w:t>9.2.</w:t>
      </w:r>
      <w:proofErr w:type="gramStart"/>
      <w:r>
        <w:rPr>
          <w:rFonts w:eastAsia="Times New Roman"/>
          <w:lang w:val="en"/>
        </w:rPr>
        <w:t>  Identification</w:t>
      </w:r>
      <w:proofErr w:type="gramEnd"/>
      <w:r>
        <w:rPr>
          <w:rFonts w:eastAsia="Times New Roman"/>
          <w:lang w:val="en"/>
        </w:rPr>
        <w:t xml:space="preserve"> by other parties</w:t>
      </w:r>
    </w:p>
    <w:p w:rsidR="0071243D" w:rsidRDefault="0071243D">
      <w:pPr>
        <w:pStyle w:val="NormalWeb"/>
        <w:divId w:val="338821905"/>
        <w:rPr>
          <w:rFonts w:ascii="Verdana" w:hAnsi="Verdana"/>
          <w:color w:val="000000"/>
          <w:lang w:val="en"/>
        </w:rPr>
      </w:pPr>
      <w:r>
        <w:rPr>
          <w:rFonts w:ascii="Verdana" w:hAnsi="Verdana"/>
          <w:color w:val="000000"/>
          <w:lang w:val="en"/>
        </w:rPr>
        <w:t xml:space="preserve">Since the channel is encrypted, this risk is low. If the channel was vulnerable, then user identifiers and other attributes will be exposed and thus allows the attacker to identify the user. To avoid it, the parties can employ ID Token encryption as well. </w:t>
      </w:r>
    </w:p>
    <w:p w:rsidR="0071243D" w:rsidRDefault="0071243D">
      <w:pPr>
        <w:spacing w:before="0" w:beforeAutospacing="0" w:after="0" w:afterAutospacing="0"/>
        <w:divId w:val="338821905"/>
        <w:rPr>
          <w:rFonts w:ascii="Verdana" w:eastAsia="Times New Roman" w:hAnsi="Verdana"/>
          <w:color w:val="000000"/>
          <w:lang w:val="en"/>
        </w:rPr>
      </w:pPr>
      <w:bookmarkStart w:id="138" w:name="anchor6"/>
      <w:bookmarkEnd w:id="138"/>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139" w:name="rfc.section.9.3"/>
      <w:bookmarkEnd w:id="139"/>
      <w:r>
        <w:rPr>
          <w:rFonts w:eastAsia="Times New Roman"/>
          <w:lang w:val="en"/>
        </w:rPr>
        <w:t>9.3.</w:t>
      </w:r>
      <w:proofErr w:type="gramStart"/>
      <w:r>
        <w:rPr>
          <w:rFonts w:eastAsia="Times New Roman"/>
          <w:lang w:val="en"/>
        </w:rPr>
        <w:t>  Secondary</w:t>
      </w:r>
      <w:proofErr w:type="gramEnd"/>
      <w:r>
        <w:rPr>
          <w:rFonts w:eastAsia="Times New Roman"/>
          <w:lang w:val="en"/>
        </w:rPr>
        <w:t xml:space="preserve"> Use</w:t>
      </w:r>
    </w:p>
    <w:p w:rsidR="0071243D" w:rsidRDefault="0071243D">
      <w:pPr>
        <w:pStyle w:val="NormalWeb"/>
        <w:divId w:val="338821905"/>
        <w:rPr>
          <w:rFonts w:ascii="Verdana" w:hAnsi="Verdana"/>
          <w:color w:val="000000"/>
          <w:lang w:val="en"/>
        </w:rPr>
      </w:pPr>
      <w:r>
        <w:rPr>
          <w:rFonts w:ascii="Verdana" w:hAnsi="Verdana"/>
          <w:color w:val="000000"/>
          <w:lang w:val="en"/>
        </w:rPr>
        <w:t xml:space="preserve">While there is no technical control in this standard as to the secondary use is concerned, RP is strongly advised to announce its policy against secondary use in its privacy policy. Secondary use usually is associated with privacy impact, so its legitimacy should be carefully evaluated. </w:t>
      </w:r>
    </w:p>
    <w:p w:rsidR="0071243D" w:rsidRDefault="0071243D">
      <w:pPr>
        <w:spacing w:before="0" w:beforeAutospacing="0" w:after="0" w:afterAutospacing="0"/>
        <w:divId w:val="338821905"/>
        <w:rPr>
          <w:rFonts w:ascii="Verdana" w:eastAsia="Times New Roman" w:hAnsi="Verdana"/>
          <w:color w:val="000000"/>
          <w:lang w:val="en"/>
        </w:rPr>
      </w:pPr>
      <w:bookmarkStart w:id="140" w:name="anchor7"/>
      <w:bookmarkEnd w:id="140"/>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141" w:name="rfc.section.9.4"/>
      <w:bookmarkEnd w:id="141"/>
      <w:r>
        <w:rPr>
          <w:rFonts w:eastAsia="Times New Roman"/>
          <w:lang w:val="en"/>
        </w:rPr>
        <w:t>9.4.</w:t>
      </w:r>
      <w:proofErr w:type="gramStart"/>
      <w:r>
        <w:rPr>
          <w:rFonts w:eastAsia="Times New Roman"/>
          <w:lang w:val="en"/>
        </w:rPr>
        <w:t>  Disclosure</w:t>
      </w:r>
      <w:proofErr w:type="gramEnd"/>
    </w:p>
    <w:p w:rsidR="0071243D" w:rsidRDefault="0071243D">
      <w:pPr>
        <w:pStyle w:val="NormalWeb"/>
        <w:divId w:val="338821905"/>
        <w:rPr>
          <w:rFonts w:ascii="Verdana" w:hAnsi="Verdana"/>
          <w:color w:val="000000"/>
          <w:lang w:val="en"/>
        </w:rPr>
      </w:pPr>
      <w:r>
        <w:rPr>
          <w:rFonts w:ascii="Verdana" w:hAnsi="Verdana"/>
          <w:color w:val="000000"/>
          <w:lang w:val="en"/>
        </w:rPr>
        <w:t xml:space="preserve">Since the channel is encrypted, this risk is low. If the channel was vulnerable, then user identifiers and other attributes will be exposed and thus allows the attacker to identify the user. To avoid it, the parties can employ ID Token encryption as well. </w:t>
      </w:r>
    </w:p>
    <w:p w:rsidR="0071243D" w:rsidRDefault="0071243D">
      <w:pPr>
        <w:spacing w:before="0" w:beforeAutospacing="0" w:after="0" w:afterAutospacing="0"/>
        <w:divId w:val="338821905"/>
        <w:rPr>
          <w:rFonts w:ascii="Verdana" w:eastAsia="Times New Roman" w:hAnsi="Verdana"/>
          <w:color w:val="000000"/>
          <w:lang w:val="en"/>
        </w:rPr>
      </w:pPr>
      <w:bookmarkStart w:id="142" w:name="anchor8"/>
      <w:bookmarkEnd w:id="142"/>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143" w:name="rfc.section.9.5"/>
      <w:bookmarkEnd w:id="143"/>
      <w:r>
        <w:rPr>
          <w:rFonts w:eastAsia="Times New Roman"/>
          <w:lang w:val="en"/>
        </w:rPr>
        <w:t>9.5.</w:t>
      </w:r>
      <w:proofErr w:type="gramStart"/>
      <w:r>
        <w:rPr>
          <w:rFonts w:eastAsia="Times New Roman"/>
          <w:lang w:val="en"/>
        </w:rPr>
        <w:t>  Exclusion</w:t>
      </w:r>
      <w:proofErr w:type="gramEnd"/>
    </w:p>
    <w:p w:rsidR="0071243D" w:rsidRDefault="0071243D">
      <w:pPr>
        <w:pStyle w:val="NormalWeb"/>
        <w:divId w:val="338821905"/>
        <w:rPr>
          <w:rFonts w:ascii="Verdana" w:hAnsi="Verdana"/>
          <w:color w:val="000000"/>
          <w:lang w:val="en"/>
        </w:rPr>
      </w:pPr>
      <w:r>
        <w:rPr>
          <w:rFonts w:ascii="Verdana" w:hAnsi="Verdana"/>
          <w:color w:val="000000"/>
          <w:lang w:val="en"/>
        </w:rPr>
        <w:t xml:space="preserve">To avoid Exclusion in this case, make sure to ask the user if he wants the identifiers to be correlated. </w:t>
      </w:r>
    </w:p>
    <w:p w:rsidR="0071243D" w:rsidRDefault="0071243D">
      <w:pPr>
        <w:spacing w:before="0" w:beforeAutospacing="0" w:after="0" w:afterAutospacing="0"/>
        <w:divId w:val="338821905"/>
        <w:rPr>
          <w:rFonts w:ascii="Verdana" w:eastAsia="Times New Roman" w:hAnsi="Verdana"/>
          <w:color w:val="000000"/>
          <w:lang w:val="en"/>
        </w:rPr>
      </w:pPr>
      <w:bookmarkStart w:id="144" w:name="Security"/>
      <w:bookmarkEnd w:id="144"/>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145" w:name="rfc.section.10"/>
      <w:bookmarkEnd w:id="145"/>
      <w:r>
        <w:rPr>
          <w:rFonts w:eastAsia="Times New Roman"/>
          <w:lang w:val="en"/>
        </w:rPr>
        <w:t>10.  Security Considerations</w:t>
      </w:r>
    </w:p>
    <w:p w:rsidR="0071243D" w:rsidRDefault="0071243D" w:rsidP="0071243D">
      <w:pPr>
        <w:pStyle w:val="NormalWeb"/>
        <w:divId w:val="338821905"/>
        <w:rPr>
          <w:rFonts w:ascii="Verdana" w:hAnsi="Verdana"/>
          <w:color w:val="000000"/>
          <w:lang w:val="en"/>
        </w:rPr>
      </w:pPr>
      <w:r>
        <w:rPr>
          <w:rFonts w:ascii="Verdana" w:hAnsi="Verdana"/>
          <w:color w:val="000000"/>
          <w:lang w:val="en"/>
        </w:rPr>
        <w:t xml:space="preserve">In addition to correctly implementing the usual OpenID Connect security measures, the RP MUST </w:t>
      </w:r>
      <w:del w:id="146" w:author="Mike Jones" w:date="2014-08-07T16:59:00Z">
        <w:r w:rsidDel="0071243D">
          <w:rPr>
            <w:rFonts w:ascii="Verdana" w:hAnsi="Verdana"/>
            <w:color w:val="000000"/>
            <w:lang w:val="en"/>
          </w:rPr>
          <w:delText>carefull</w:delText>
        </w:r>
      </w:del>
      <w:ins w:id="147" w:author="Mike Jones" w:date="2014-08-07T16:59:00Z">
        <w:r>
          <w:rPr>
            <w:rFonts w:ascii="Verdana" w:hAnsi="Verdana"/>
            <w:color w:val="000000"/>
            <w:lang w:val="en"/>
          </w:rPr>
          <w:t>carefully</w:t>
        </w:r>
      </w:ins>
      <w:r>
        <w:rPr>
          <w:rFonts w:ascii="Verdana" w:hAnsi="Verdana"/>
          <w:color w:val="000000"/>
          <w:lang w:val="en"/>
        </w:rPr>
        <w:t xml:space="preserve"> </w:t>
      </w:r>
      <w:proofErr w:type="gramStart"/>
      <w:r>
        <w:rPr>
          <w:rFonts w:ascii="Verdana" w:hAnsi="Verdana"/>
          <w:color w:val="000000"/>
          <w:lang w:val="en"/>
        </w:rPr>
        <w:t>follow</w:t>
      </w:r>
      <w:proofErr w:type="gramEnd"/>
      <w:r>
        <w:rPr>
          <w:rFonts w:ascii="Verdana" w:hAnsi="Verdana"/>
          <w:color w:val="000000"/>
          <w:lang w:val="en"/>
        </w:rPr>
        <w:t xml:space="preserve"> and correctly implement</w:t>
      </w:r>
      <w:del w:id="148" w:author="Mike Jones" w:date="2014-08-07T17:00:00Z">
        <w:r w:rsidDel="0071243D">
          <w:rPr>
            <w:rFonts w:ascii="Verdana" w:hAnsi="Verdana"/>
            <w:color w:val="000000"/>
            <w:lang w:val="en"/>
          </w:rPr>
          <w:delText>ing</w:delText>
        </w:r>
      </w:del>
      <w:r>
        <w:rPr>
          <w:rFonts w:ascii="Verdana" w:hAnsi="Verdana"/>
          <w:color w:val="000000"/>
          <w:lang w:val="en"/>
        </w:rPr>
        <w:t xml:space="preserve"> </w:t>
      </w:r>
      <w:del w:id="149" w:author="Mike Jones" w:date="2014-08-07T17:00:00Z">
        <w:r w:rsidDel="0071243D">
          <w:rPr>
            <w:rFonts w:ascii="Verdana" w:hAnsi="Verdana"/>
            <w:color w:val="000000"/>
            <w:lang w:val="en"/>
          </w:rPr>
          <w:delText xml:space="preserve">section </w:delText>
        </w:r>
      </w:del>
      <w:commentRangeStart w:id="150"/>
      <w:ins w:id="151" w:author="Mike Jones" w:date="2014-08-07T17:00:00Z">
        <w:r>
          <w:rPr>
            <w:rFonts w:ascii="Verdana" w:hAnsi="Verdana"/>
            <w:color w:val="000000"/>
            <w:lang w:val="en"/>
          </w:rPr>
          <w:t xml:space="preserve">Section </w:t>
        </w:r>
      </w:ins>
      <w:r>
        <w:rPr>
          <w:rFonts w:ascii="Verdana" w:hAnsi="Verdana"/>
          <w:color w:val="000000"/>
          <w:lang w:val="en"/>
        </w:rPr>
        <w:t>7</w:t>
      </w:r>
      <w:commentRangeEnd w:id="150"/>
      <w:r>
        <w:rPr>
          <w:rStyle w:val="CommentReference"/>
        </w:rPr>
        <w:commentReference w:id="150"/>
      </w:r>
      <w:r>
        <w:rPr>
          <w:rFonts w:ascii="Verdana" w:hAnsi="Verdana"/>
          <w:color w:val="000000"/>
          <w:lang w:val="en"/>
        </w:rPr>
        <w:t xml:space="preserve">. If in doubt, skipping step 1 and just doing step 2 is safer. </w:t>
      </w:r>
    </w:p>
    <w:p w:rsidR="0071243D" w:rsidRDefault="0071243D">
      <w:pPr>
        <w:spacing w:before="0" w:beforeAutospacing="0" w:after="0" w:afterAutospacing="0"/>
        <w:divId w:val="338821905"/>
        <w:rPr>
          <w:rFonts w:ascii="Verdana" w:eastAsia="Times New Roman" w:hAnsi="Verdana"/>
          <w:color w:val="000000"/>
          <w:lang w:val="en"/>
        </w:rPr>
      </w:pPr>
      <w:bookmarkStart w:id="152" w:name="references"/>
      <w:bookmarkEnd w:id="152"/>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lastRenderedPageBreak/>
        <w:pict>
          <v:rect id="_x0000_i104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153" w:name="rfc.section.11"/>
      <w:bookmarkEnd w:id="153"/>
      <w:r>
        <w:rPr>
          <w:rFonts w:eastAsia="Times New Roman"/>
          <w:lang w:val="en"/>
        </w:rPr>
        <w:t>11.  References</w:t>
      </w:r>
    </w:p>
    <w:p w:rsidR="0071243D" w:rsidRDefault="0071243D">
      <w:pPr>
        <w:spacing w:before="0" w:beforeAutospacing="0" w:after="0" w:afterAutospacing="0"/>
        <w:divId w:val="338821905"/>
        <w:rPr>
          <w:rFonts w:ascii="Verdana" w:eastAsia="Times New Roman" w:hAnsi="Verdana"/>
          <w:color w:val="000000"/>
          <w:lang w:val="en"/>
        </w:rPr>
      </w:pPr>
      <w:bookmarkStart w:id="154" w:name="rfc.references"/>
      <w:bookmarkEnd w:id="154"/>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155" w:name="rfc.section.12"/>
      <w:bookmarkEnd w:id="155"/>
      <w:r>
        <w:rPr>
          <w:rFonts w:eastAsia="Times New Roman"/>
          <w:lang w:val="en"/>
        </w:rPr>
        <w:t>12.  References</w:t>
      </w:r>
    </w:p>
    <w:p w:rsidR="0071243D" w:rsidRDefault="0071243D">
      <w:pPr>
        <w:spacing w:before="0" w:beforeAutospacing="0" w:after="0" w:afterAutospacing="0"/>
        <w:divId w:val="338821905"/>
        <w:rPr>
          <w:rFonts w:ascii="Verdana" w:eastAsia="Times New Roman" w:hAnsi="Verdana"/>
          <w:color w:val="000000"/>
          <w:lang w:val="en"/>
        </w:rPr>
      </w:pPr>
      <w:bookmarkStart w:id="156" w:name="rfc.references1"/>
      <w:bookmarkEnd w:id="156"/>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r>
        <w:rPr>
          <w:rFonts w:eastAsia="Times New Roman"/>
          <w:lang w:val="en"/>
        </w:rPr>
        <w:t>12.1.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1740"/>
        <w:gridCol w:w="7616"/>
      </w:tblGrid>
      <w:tr w:rsidR="0071243D">
        <w:trPr>
          <w:divId w:val="338821905"/>
          <w:tblCellSpacing w:w="15" w:type="dxa"/>
        </w:trPr>
        <w:tc>
          <w:tcPr>
            <w:tcW w:w="0" w:type="auto"/>
            <w:hideMark/>
          </w:tcPr>
          <w:p w:rsidR="0071243D" w:rsidRDefault="0071243D">
            <w:pPr>
              <w:spacing w:before="0" w:beforeAutospacing="0" w:after="0" w:afterAutospacing="0"/>
              <w:rPr>
                <w:rFonts w:ascii="Verdana" w:eastAsia="Times New Roman" w:hAnsi="Verdana"/>
                <w:color w:val="000000"/>
                <w:sz w:val="20"/>
                <w:szCs w:val="20"/>
              </w:rPr>
            </w:pPr>
            <w:bookmarkStart w:id="157" w:name="OpenID.2.0"/>
            <w:r>
              <w:rPr>
                <w:rFonts w:ascii="Verdana" w:eastAsia="Times New Roman" w:hAnsi="Verdana"/>
                <w:b/>
                <w:bCs/>
                <w:color w:val="000000"/>
                <w:sz w:val="20"/>
                <w:szCs w:val="20"/>
              </w:rPr>
              <w:t>[OpenID.2.0]</w:t>
            </w:r>
            <w:bookmarkEnd w:id="157"/>
          </w:p>
        </w:tc>
        <w:tc>
          <w:tcPr>
            <w:tcW w:w="0" w:type="auto"/>
            <w:vAlign w:val="center"/>
            <w:hideMark/>
          </w:tcPr>
          <w:p w:rsidR="0071243D" w:rsidRDefault="0071243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OpenID Foundation, “OpenID Authentication 2.0,” December 2007 (</w:t>
            </w:r>
            <w:hyperlink r:id="rId8"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9"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71243D">
        <w:trPr>
          <w:divId w:val="338821905"/>
          <w:tblCellSpacing w:w="15" w:type="dxa"/>
        </w:trPr>
        <w:tc>
          <w:tcPr>
            <w:tcW w:w="0" w:type="auto"/>
            <w:hideMark/>
          </w:tcPr>
          <w:p w:rsidR="0071243D" w:rsidRDefault="0071243D">
            <w:pPr>
              <w:spacing w:before="0" w:beforeAutospacing="0" w:after="0" w:afterAutospacing="0"/>
              <w:rPr>
                <w:rFonts w:ascii="Verdana" w:eastAsia="Times New Roman" w:hAnsi="Verdana"/>
                <w:color w:val="000000"/>
                <w:sz w:val="20"/>
                <w:szCs w:val="20"/>
              </w:rPr>
            </w:pPr>
            <w:bookmarkStart w:id="158" w:name="OpenID.Core"/>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OpenID.Core</w:t>
            </w:r>
            <w:proofErr w:type="spellEnd"/>
            <w:r>
              <w:rPr>
                <w:rFonts w:ascii="Verdana" w:eastAsia="Times New Roman" w:hAnsi="Verdana"/>
                <w:b/>
                <w:bCs/>
                <w:color w:val="000000"/>
                <w:sz w:val="20"/>
                <w:szCs w:val="20"/>
              </w:rPr>
              <w:t>]</w:t>
            </w:r>
            <w:bookmarkEnd w:id="158"/>
          </w:p>
        </w:tc>
        <w:tc>
          <w:tcPr>
            <w:tcW w:w="0" w:type="auto"/>
            <w:vAlign w:val="center"/>
            <w:hideMark/>
          </w:tcPr>
          <w:p w:rsidR="0071243D" w:rsidRDefault="0071243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10" w:history="1">
              <w:r>
                <w:rPr>
                  <w:rStyle w:val="Hyperlink"/>
                  <w:rFonts w:ascii="Verdana" w:eastAsia="Times New Roman" w:hAnsi="Verdana"/>
                  <w:sz w:val="20"/>
                  <w:szCs w:val="20"/>
                </w:rPr>
                <w:t>OpenID Connect Core 1.0</w:t>
              </w:r>
            </w:hyperlink>
            <w:r>
              <w:rPr>
                <w:rFonts w:ascii="Verdana" w:eastAsia="Times New Roman" w:hAnsi="Verdana"/>
                <w:color w:val="000000"/>
                <w:sz w:val="20"/>
                <w:szCs w:val="20"/>
              </w:rPr>
              <w:t>,” February 2014.</w:t>
            </w:r>
          </w:p>
        </w:tc>
      </w:tr>
      <w:tr w:rsidR="0071243D">
        <w:trPr>
          <w:divId w:val="338821905"/>
          <w:tblCellSpacing w:w="15" w:type="dxa"/>
        </w:trPr>
        <w:tc>
          <w:tcPr>
            <w:tcW w:w="0" w:type="auto"/>
            <w:hideMark/>
          </w:tcPr>
          <w:p w:rsidR="0071243D" w:rsidRDefault="0071243D">
            <w:pPr>
              <w:spacing w:before="0" w:beforeAutospacing="0" w:after="0" w:afterAutospacing="0"/>
              <w:rPr>
                <w:rFonts w:ascii="Verdana" w:eastAsia="Times New Roman" w:hAnsi="Verdana"/>
                <w:color w:val="000000"/>
                <w:sz w:val="20"/>
                <w:szCs w:val="20"/>
              </w:rPr>
            </w:pPr>
            <w:bookmarkStart w:id="159" w:name="RFC2119"/>
            <w:r>
              <w:rPr>
                <w:rFonts w:ascii="Verdana" w:eastAsia="Times New Roman" w:hAnsi="Verdana"/>
                <w:b/>
                <w:bCs/>
                <w:color w:val="000000"/>
                <w:sz w:val="20"/>
                <w:szCs w:val="20"/>
              </w:rPr>
              <w:t>[RFC2119]</w:t>
            </w:r>
            <w:bookmarkEnd w:id="159"/>
          </w:p>
        </w:tc>
        <w:tc>
          <w:tcPr>
            <w:tcW w:w="0" w:type="auto"/>
            <w:vAlign w:val="center"/>
            <w:hideMark/>
          </w:tcPr>
          <w:p w:rsidR="0071243D" w:rsidRDefault="00736685">
            <w:pPr>
              <w:spacing w:before="0" w:beforeAutospacing="0" w:after="0" w:afterAutospacing="0"/>
              <w:rPr>
                <w:rFonts w:ascii="Verdana" w:eastAsia="Times New Roman" w:hAnsi="Verdana"/>
                <w:color w:val="000000"/>
                <w:sz w:val="20"/>
                <w:szCs w:val="20"/>
              </w:rPr>
            </w:pPr>
            <w:hyperlink r:id="rId11" w:history="1">
              <w:r w:rsidR="0071243D">
                <w:rPr>
                  <w:rStyle w:val="Hyperlink"/>
                  <w:rFonts w:ascii="Verdana" w:eastAsia="Times New Roman" w:hAnsi="Verdana"/>
                  <w:sz w:val="20"/>
                  <w:szCs w:val="20"/>
                </w:rPr>
                <w:t>Bradner, S.</w:t>
              </w:r>
            </w:hyperlink>
            <w:r w:rsidR="0071243D">
              <w:rPr>
                <w:rFonts w:ascii="Verdana" w:eastAsia="Times New Roman" w:hAnsi="Verdana"/>
                <w:color w:val="000000"/>
                <w:sz w:val="20"/>
                <w:szCs w:val="20"/>
              </w:rPr>
              <w:t>, “</w:t>
            </w:r>
            <w:hyperlink r:id="rId12" w:history="1">
              <w:r w:rsidR="0071243D">
                <w:rPr>
                  <w:rStyle w:val="Hyperlink"/>
                  <w:rFonts w:ascii="Verdana" w:eastAsia="Times New Roman" w:hAnsi="Verdana"/>
                  <w:sz w:val="20"/>
                  <w:szCs w:val="20"/>
                </w:rPr>
                <w:t>Key words for use in RFCs to Indicate Requirement Levels</w:t>
              </w:r>
            </w:hyperlink>
            <w:r w:rsidR="0071243D">
              <w:rPr>
                <w:rFonts w:ascii="Verdana" w:eastAsia="Times New Roman" w:hAnsi="Verdana"/>
                <w:color w:val="000000"/>
                <w:sz w:val="20"/>
                <w:szCs w:val="20"/>
              </w:rPr>
              <w:t>,” BCP 14, RFC 2119, March 1997 (</w:t>
            </w:r>
            <w:hyperlink r:id="rId13" w:history="1">
              <w:r w:rsidR="0071243D">
                <w:rPr>
                  <w:rStyle w:val="Hyperlink"/>
                  <w:rFonts w:ascii="Verdana" w:eastAsia="Times New Roman" w:hAnsi="Verdana"/>
                  <w:sz w:val="20"/>
                  <w:szCs w:val="20"/>
                </w:rPr>
                <w:t>TXT</w:t>
              </w:r>
            </w:hyperlink>
            <w:r w:rsidR="0071243D">
              <w:rPr>
                <w:rFonts w:ascii="Verdana" w:eastAsia="Times New Roman" w:hAnsi="Verdana"/>
                <w:color w:val="000000"/>
                <w:sz w:val="20"/>
                <w:szCs w:val="20"/>
              </w:rPr>
              <w:t xml:space="preserve">, </w:t>
            </w:r>
            <w:hyperlink r:id="rId14" w:history="1">
              <w:r w:rsidR="0071243D">
                <w:rPr>
                  <w:rStyle w:val="Hyperlink"/>
                  <w:rFonts w:ascii="Verdana" w:eastAsia="Times New Roman" w:hAnsi="Verdana"/>
                  <w:sz w:val="20"/>
                  <w:szCs w:val="20"/>
                </w:rPr>
                <w:t>HTML</w:t>
              </w:r>
            </w:hyperlink>
            <w:r w:rsidR="0071243D">
              <w:rPr>
                <w:rFonts w:ascii="Verdana" w:eastAsia="Times New Roman" w:hAnsi="Verdana"/>
                <w:color w:val="000000"/>
                <w:sz w:val="20"/>
                <w:szCs w:val="20"/>
              </w:rPr>
              <w:t xml:space="preserve">, </w:t>
            </w:r>
            <w:hyperlink r:id="rId15" w:history="1">
              <w:r w:rsidR="0071243D">
                <w:rPr>
                  <w:rStyle w:val="Hyperlink"/>
                  <w:rFonts w:ascii="Verdana" w:eastAsia="Times New Roman" w:hAnsi="Verdana"/>
                  <w:sz w:val="20"/>
                  <w:szCs w:val="20"/>
                </w:rPr>
                <w:t>XML</w:t>
              </w:r>
            </w:hyperlink>
            <w:r w:rsidR="0071243D">
              <w:rPr>
                <w:rFonts w:ascii="Verdana" w:eastAsia="Times New Roman" w:hAnsi="Verdana"/>
                <w:color w:val="000000"/>
                <w:sz w:val="20"/>
                <w:szCs w:val="20"/>
              </w:rPr>
              <w:t>).</w:t>
            </w:r>
          </w:p>
        </w:tc>
      </w:tr>
      <w:tr w:rsidR="0071243D">
        <w:trPr>
          <w:divId w:val="338821905"/>
          <w:tblCellSpacing w:w="15" w:type="dxa"/>
        </w:trPr>
        <w:tc>
          <w:tcPr>
            <w:tcW w:w="0" w:type="auto"/>
            <w:hideMark/>
          </w:tcPr>
          <w:p w:rsidR="0071243D" w:rsidRDefault="0071243D">
            <w:pPr>
              <w:spacing w:before="0" w:beforeAutospacing="0" w:after="0" w:afterAutospacing="0"/>
              <w:rPr>
                <w:rFonts w:ascii="Verdana" w:eastAsia="Times New Roman" w:hAnsi="Verdana"/>
                <w:color w:val="000000"/>
                <w:sz w:val="20"/>
                <w:szCs w:val="20"/>
              </w:rPr>
            </w:pPr>
            <w:bookmarkStart w:id="160" w:name="RFC6749"/>
            <w:r>
              <w:rPr>
                <w:rFonts w:ascii="Verdana" w:eastAsia="Times New Roman" w:hAnsi="Verdana"/>
                <w:b/>
                <w:bCs/>
                <w:color w:val="000000"/>
                <w:sz w:val="20"/>
                <w:szCs w:val="20"/>
              </w:rPr>
              <w:t>[RFC6749]</w:t>
            </w:r>
            <w:bookmarkEnd w:id="160"/>
          </w:p>
        </w:tc>
        <w:tc>
          <w:tcPr>
            <w:tcW w:w="0" w:type="auto"/>
            <w:vAlign w:val="center"/>
            <w:hideMark/>
          </w:tcPr>
          <w:p w:rsidR="0071243D" w:rsidRDefault="0071243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16"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1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bl>
    <w:p w:rsidR="0071243D" w:rsidRDefault="0071243D">
      <w:pPr>
        <w:spacing w:before="0" w:beforeAutospacing="0" w:after="0" w:afterAutospacing="0"/>
        <w:divId w:val="338821905"/>
        <w:rPr>
          <w:rFonts w:ascii="Verdana" w:eastAsia="Times New Roman" w:hAnsi="Verdana"/>
          <w:color w:val="000000"/>
          <w:lang w:val="en"/>
        </w:rPr>
      </w:pPr>
      <w:bookmarkStart w:id="161" w:name="rfc.references2"/>
      <w:bookmarkEnd w:id="161"/>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r>
        <w:rPr>
          <w:rFonts w:eastAsia="Times New Roman"/>
          <w:lang w:val="en"/>
        </w:rPr>
        <w:t>12.2.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1293"/>
        <w:gridCol w:w="8063"/>
      </w:tblGrid>
      <w:tr w:rsidR="0071243D">
        <w:trPr>
          <w:divId w:val="338821905"/>
          <w:tblCellSpacing w:w="15" w:type="dxa"/>
        </w:trPr>
        <w:tc>
          <w:tcPr>
            <w:tcW w:w="0" w:type="auto"/>
            <w:hideMark/>
          </w:tcPr>
          <w:p w:rsidR="0071243D" w:rsidRDefault="0071243D">
            <w:pPr>
              <w:spacing w:before="0" w:beforeAutospacing="0" w:after="0" w:afterAutospacing="0"/>
              <w:rPr>
                <w:rFonts w:ascii="Verdana" w:eastAsia="Times New Roman" w:hAnsi="Verdana"/>
                <w:color w:val="000000"/>
                <w:sz w:val="20"/>
                <w:szCs w:val="20"/>
              </w:rPr>
            </w:pPr>
            <w:bookmarkStart w:id="162" w:name="RFC6973"/>
            <w:r>
              <w:rPr>
                <w:rFonts w:ascii="Verdana" w:eastAsia="Times New Roman" w:hAnsi="Verdana"/>
                <w:b/>
                <w:bCs/>
                <w:color w:val="000000"/>
                <w:sz w:val="20"/>
                <w:szCs w:val="20"/>
              </w:rPr>
              <w:t>[RFC6973]</w:t>
            </w:r>
            <w:bookmarkEnd w:id="162"/>
          </w:p>
        </w:tc>
        <w:tc>
          <w:tcPr>
            <w:tcW w:w="0" w:type="auto"/>
            <w:vAlign w:val="center"/>
            <w:hideMark/>
          </w:tcPr>
          <w:p w:rsidR="0071243D" w:rsidRDefault="0071243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Cooper, A., Tschofenig, H., Aboba, B., Peterson, J., Morris, J., Hansen, M., and R. Smith, “</w:t>
            </w:r>
            <w:hyperlink r:id="rId18" w:history="1">
              <w:r>
                <w:rPr>
                  <w:rStyle w:val="Hyperlink"/>
                  <w:rFonts w:ascii="Verdana" w:eastAsia="Times New Roman" w:hAnsi="Verdana"/>
                  <w:sz w:val="20"/>
                  <w:szCs w:val="20"/>
                </w:rPr>
                <w:t>Privacy Considerations for Internet Protocols</w:t>
              </w:r>
            </w:hyperlink>
            <w:r>
              <w:rPr>
                <w:rFonts w:ascii="Verdana" w:eastAsia="Times New Roman" w:hAnsi="Verdana"/>
                <w:color w:val="000000"/>
                <w:sz w:val="20"/>
                <w:szCs w:val="20"/>
              </w:rPr>
              <w:t>,” RFC 6973, July 2013 (</w:t>
            </w:r>
            <w:hyperlink r:id="rId19"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bl>
    <w:p w:rsidR="0071243D" w:rsidRDefault="0071243D">
      <w:pPr>
        <w:spacing w:before="0" w:beforeAutospacing="0" w:after="0" w:afterAutospacing="0"/>
        <w:divId w:val="338821905"/>
        <w:rPr>
          <w:rFonts w:ascii="Verdana" w:eastAsia="Times New Roman" w:hAnsi="Verdana"/>
          <w:color w:val="000000"/>
          <w:lang w:val="en"/>
        </w:rPr>
      </w:pPr>
      <w:bookmarkStart w:id="163" w:name="Acknowledgements"/>
      <w:bookmarkEnd w:id="163"/>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164" w:name="rfc.section.A"/>
      <w:bookmarkEnd w:id="164"/>
      <w:commentRangeStart w:id="165"/>
      <w:proofErr w:type="gramStart"/>
      <w:r>
        <w:rPr>
          <w:rFonts w:eastAsia="Times New Roman"/>
          <w:lang w:val="en"/>
        </w:rPr>
        <w:t>Appendix A.</w:t>
      </w:r>
      <w:proofErr w:type="gramEnd"/>
      <w:r>
        <w:rPr>
          <w:rFonts w:eastAsia="Times New Roman"/>
          <w:lang w:val="en"/>
        </w:rPr>
        <w:t>  Acknowledgements</w:t>
      </w:r>
      <w:commentRangeEnd w:id="165"/>
      <w:r w:rsidR="00736685">
        <w:rPr>
          <w:rStyle w:val="CommentReference"/>
          <w:rFonts w:ascii="Times New Roman" w:hAnsi="Times New Roman" w:cs="Times New Roman"/>
          <w:b w:val="0"/>
          <w:bCs w:val="0"/>
          <w:color w:val="auto"/>
        </w:rPr>
        <w:commentReference w:id="165"/>
      </w:r>
    </w:p>
    <w:p w:rsidR="0071243D" w:rsidRDefault="0071243D">
      <w:pPr>
        <w:pStyle w:val="NormalWeb"/>
        <w:divId w:val="338821905"/>
        <w:rPr>
          <w:rFonts w:ascii="Verdana" w:hAnsi="Verdana"/>
          <w:color w:val="000000"/>
          <w:lang w:val="en"/>
        </w:rPr>
      </w:pPr>
      <w:r>
        <w:rPr>
          <w:rFonts w:ascii="Verdana" w:hAnsi="Verdana"/>
          <w:color w:val="000000"/>
          <w:lang w:val="en"/>
        </w:rPr>
        <w:t xml:space="preserve">In addition to the authors, the OpenID Community would like to thank the following people for their contributions to this specification: </w:t>
      </w:r>
    </w:p>
    <w:p w:rsidR="0071243D" w:rsidRDefault="0071243D">
      <w:pPr>
        <w:pStyle w:val="NormalWeb"/>
        <w:divId w:val="1475757200"/>
        <w:rPr>
          <w:rFonts w:ascii="Verdana" w:hAnsi="Verdana"/>
          <w:color w:val="000000"/>
          <w:lang w:val="en"/>
        </w:rPr>
      </w:pPr>
      <w:r>
        <w:rPr>
          <w:rFonts w:ascii="Verdana" w:hAnsi="Verdana"/>
          <w:color w:val="000000"/>
          <w:lang w:val="en"/>
        </w:rPr>
        <w:t xml:space="preserve">Breno de Medeiros (breno@google.com), Google </w:t>
      </w:r>
    </w:p>
    <w:p w:rsidR="0071243D" w:rsidRDefault="0071243D">
      <w:pPr>
        <w:pStyle w:val="NormalWeb"/>
        <w:divId w:val="1475757200"/>
        <w:rPr>
          <w:rFonts w:ascii="Verdana" w:hAnsi="Verdana"/>
          <w:color w:val="000000"/>
          <w:lang w:val="en"/>
        </w:rPr>
      </w:pPr>
      <w:r>
        <w:rPr>
          <w:rFonts w:ascii="Verdana" w:hAnsi="Verdana"/>
          <w:color w:val="000000"/>
          <w:lang w:val="en"/>
        </w:rPr>
        <w:lastRenderedPageBreak/>
        <w:t xml:space="preserve">Ryo Ito (ryo.ito@mixi.co.jp), </w:t>
      </w:r>
      <w:proofErr w:type="spellStart"/>
      <w:r>
        <w:rPr>
          <w:rFonts w:ascii="Verdana" w:hAnsi="Verdana"/>
          <w:color w:val="000000"/>
          <w:lang w:val="en"/>
        </w:rPr>
        <w:t>mixi</w:t>
      </w:r>
      <w:proofErr w:type="spellEnd"/>
      <w:r>
        <w:rPr>
          <w:rFonts w:ascii="Verdana" w:hAnsi="Verdana"/>
          <w:color w:val="000000"/>
          <w:lang w:val="en"/>
        </w:rPr>
        <w:t xml:space="preserve">, Inc. </w:t>
      </w:r>
    </w:p>
    <w:p w:rsidR="0071243D" w:rsidRDefault="0071243D">
      <w:pPr>
        <w:pStyle w:val="NormalWeb"/>
        <w:divId w:val="1475757200"/>
        <w:rPr>
          <w:rFonts w:ascii="Verdana" w:hAnsi="Verdana"/>
          <w:color w:val="000000"/>
          <w:lang w:val="en"/>
        </w:rPr>
      </w:pPr>
      <w:r>
        <w:rPr>
          <w:rFonts w:ascii="Verdana" w:hAnsi="Verdana"/>
          <w:color w:val="000000"/>
          <w:lang w:val="en"/>
        </w:rPr>
        <w:t xml:space="preserve">Michael B. Jones (mbj@microsoft.com), Microsoft </w:t>
      </w:r>
    </w:p>
    <w:p w:rsidR="0071243D" w:rsidRDefault="0071243D">
      <w:pPr>
        <w:pStyle w:val="NormalWeb"/>
        <w:divId w:val="1475757200"/>
        <w:rPr>
          <w:rFonts w:ascii="Verdana" w:hAnsi="Verdana"/>
          <w:color w:val="000000"/>
          <w:lang w:val="en"/>
        </w:rPr>
      </w:pPr>
      <w:r>
        <w:rPr>
          <w:rFonts w:ascii="Verdana" w:hAnsi="Verdana"/>
          <w:color w:val="000000"/>
          <w:lang w:val="en"/>
        </w:rPr>
        <w:t xml:space="preserve">Nov Matake (nov@matake.jp), Independent </w:t>
      </w:r>
    </w:p>
    <w:p w:rsidR="0071243D" w:rsidRDefault="0071243D">
      <w:pPr>
        <w:pStyle w:val="NormalWeb"/>
        <w:divId w:val="1475757200"/>
        <w:rPr>
          <w:rFonts w:ascii="Verdana" w:hAnsi="Verdana"/>
          <w:color w:val="000000"/>
          <w:lang w:val="en"/>
        </w:rPr>
      </w:pPr>
      <w:r>
        <w:rPr>
          <w:rFonts w:ascii="Verdana" w:hAnsi="Verdana"/>
          <w:color w:val="000000"/>
          <w:lang w:val="en"/>
        </w:rPr>
        <w:t>Allan Foster</w:t>
      </w:r>
      <w:ins w:id="167" w:author="Mike Jones" w:date="2014-08-07T16:53:00Z">
        <w:r>
          <w:rPr>
            <w:rFonts w:ascii="Verdana" w:hAnsi="Verdana"/>
            <w:color w:val="000000"/>
            <w:lang w:val="en"/>
          </w:rPr>
          <w:t xml:space="preserve"> </w:t>
        </w:r>
      </w:ins>
      <w:r>
        <w:rPr>
          <w:rFonts w:ascii="Verdana" w:hAnsi="Verdana"/>
          <w:color w:val="000000"/>
          <w:lang w:val="en"/>
        </w:rPr>
        <w:t xml:space="preserve">(allan.foster@forgerock.com), ForgeRock </w:t>
      </w:r>
    </w:p>
    <w:p w:rsidR="0071243D" w:rsidRDefault="0071243D">
      <w:pPr>
        <w:pStyle w:val="NormalWeb"/>
        <w:divId w:val="1475757200"/>
        <w:rPr>
          <w:rFonts w:ascii="Verdana" w:hAnsi="Verdana"/>
          <w:color w:val="000000"/>
          <w:lang w:val="en"/>
        </w:rPr>
      </w:pPr>
      <w:r>
        <w:rPr>
          <w:rFonts w:ascii="Verdana" w:hAnsi="Verdana"/>
          <w:color w:val="000000"/>
          <w:lang w:val="en"/>
        </w:rPr>
        <w:t xml:space="preserve">Chuck Mortimore (cmortimore@salesforce.com), Salesforce </w:t>
      </w:r>
    </w:p>
    <w:p w:rsidR="0071243D" w:rsidRDefault="0071243D">
      <w:pPr>
        <w:pStyle w:val="NormalWeb"/>
        <w:divId w:val="1475757200"/>
        <w:rPr>
          <w:rFonts w:ascii="Verdana" w:hAnsi="Verdana"/>
          <w:color w:val="000000"/>
          <w:lang w:val="en"/>
        </w:rPr>
      </w:pPr>
      <w:r>
        <w:rPr>
          <w:rFonts w:ascii="Verdana" w:hAnsi="Verdana"/>
          <w:color w:val="000000"/>
          <w:lang w:val="en"/>
        </w:rPr>
        <w:t>Torsten Lodderstedt (torsten@lodderstedt.net), Deut</w:t>
      </w:r>
      <w:ins w:id="168" w:author="Mike Jones" w:date="2014-08-07T16:52:00Z">
        <w:r>
          <w:rPr>
            <w:rFonts w:ascii="Verdana" w:hAnsi="Verdana"/>
            <w:color w:val="000000"/>
            <w:lang w:val="en"/>
          </w:rPr>
          <w:t>s</w:t>
        </w:r>
      </w:ins>
      <w:r>
        <w:rPr>
          <w:rFonts w:ascii="Verdana" w:hAnsi="Verdana"/>
          <w:color w:val="000000"/>
          <w:lang w:val="en"/>
        </w:rPr>
        <w:t xml:space="preserve">che Telekom </w:t>
      </w:r>
    </w:p>
    <w:p w:rsidR="0071243D" w:rsidRDefault="0071243D" w:rsidP="0071243D">
      <w:pPr>
        <w:pStyle w:val="NormalWeb"/>
        <w:divId w:val="1475757200"/>
        <w:rPr>
          <w:rFonts w:ascii="Verdana" w:hAnsi="Verdana"/>
          <w:color w:val="000000"/>
          <w:lang w:val="en"/>
        </w:rPr>
      </w:pPr>
      <w:r>
        <w:rPr>
          <w:rFonts w:ascii="Verdana" w:hAnsi="Verdana"/>
          <w:color w:val="000000"/>
          <w:lang w:val="en"/>
        </w:rPr>
        <w:t xml:space="preserve">Justin Richer (jricher@mitre.org), </w:t>
      </w:r>
      <w:del w:id="169" w:author="Mike Jones" w:date="2014-08-07T16:53:00Z">
        <w:r w:rsidDel="0071243D">
          <w:rPr>
            <w:rFonts w:ascii="Verdana" w:hAnsi="Verdana"/>
            <w:color w:val="000000"/>
            <w:lang w:val="en"/>
          </w:rPr>
          <w:delText xml:space="preserve">Mitre </w:delText>
        </w:r>
      </w:del>
      <w:ins w:id="170" w:author="Mike Jones" w:date="2014-08-07T16:53:00Z">
        <w:r>
          <w:rPr>
            <w:rFonts w:ascii="Verdana" w:hAnsi="Verdana"/>
            <w:color w:val="000000"/>
            <w:lang w:val="en"/>
          </w:rPr>
          <w:t xml:space="preserve">MITRE </w:t>
        </w:r>
      </w:ins>
      <w:r>
        <w:rPr>
          <w:rFonts w:ascii="Verdana" w:hAnsi="Verdana"/>
          <w:color w:val="000000"/>
          <w:lang w:val="en"/>
        </w:rPr>
        <w:t xml:space="preserve">Corporation </w:t>
      </w:r>
    </w:p>
    <w:p w:rsidR="0071243D" w:rsidRDefault="0071243D">
      <w:pPr>
        <w:spacing w:before="0" w:beforeAutospacing="0" w:after="0" w:afterAutospacing="0"/>
        <w:divId w:val="338821905"/>
        <w:rPr>
          <w:rFonts w:ascii="Verdana" w:eastAsia="Times New Roman" w:hAnsi="Verdana"/>
          <w:color w:val="000000"/>
          <w:lang w:val="en"/>
        </w:rPr>
      </w:pPr>
      <w:bookmarkStart w:id="171" w:name="anchor11"/>
      <w:bookmarkEnd w:id="171"/>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172" w:name="rfc.section.B"/>
      <w:bookmarkEnd w:id="172"/>
      <w:proofErr w:type="gramStart"/>
      <w:r>
        <w:rPr>
          <w:rFonts w:eastAsia="Times New Roman"/>
          <w:lang w:val="en"/>
        </w:rPr>
        <w:t>Appendix B.</w:t>
      </w:r>
      <w:proofErr w:type="gramEnd"/>
      <w:r>
        <w:rPr>
          <w:rFonts w:eastAsia="Times New Roman"/>
          <w:lang w:val="en"/>
        </w:rPr>
        <w:t>  Sequence Diagrams</w:t>
      </w:r>
    </w:p>
    <w:p w:rsidR="0071243D" w:rsidRDefault="0071243D">
      <w:pPr>
        <w:pStyle w:val="NormalWeb"/>
        <w:divId w:val="338821905"/>
        <w:rPr>
          <w:rFonts w:ascii="Verdana" w:hAnsi="Verdana"/>
          <w:color w:val="000000"/>
          <w:lang w:val="en"/>
        </w:rPr>
      </w:pPr>
      <w:r>
        <w:rPr>
          <w:rFonts w:ascii="Verdana" w:hAnsi="Verdana"/>
          <w:color w:val="000000"/>
          <w:lang w:val="en"/>
        </w:rPr>
        <w:t xml:space="preserve">Migration </w:t>
      </w:r>
      <w:del w:id="173" w:author="Mike Jones" w:date="2014-08-07T17:03:00Z">
        <w:r w:rsidDel="0071243D">
          <w:rPr>
            <w:rFonts w:ascii="Verdana" w:hAnsi="Verdana"/>
            <w:color w:val="000000"/>
            <w:lang w:val="en"/>
          </w:rPr>
          <w:delText>Sequece</w:delText>
        </w:r>
      </w:del>
      <w:ins w:id="174" w:author="Mike Jones" w:date="2014-08-07T17:03:00Z">
        <w:r>
          <w:rPr>
            <w:rFonts w:ascii="Verdana" w:hAnsi="Verdana"/>
            <w:color w:val="000000"/>
            <w:lang w:val="en"/>
          </w:rPr>
          <w:t>Sequence</w:t>
        </w:r>
      </w:ins>
      <w:r>
        <w:rPr>
          <w:rFonts w:ascii="Verdana" w:hAnsi="Verdana"/>
          <w:color w:val="000000"/>
          <w:lang w:val="en"/>
        </w:rPr>
        <w:t xml:space="preserve"> Diagram for </w:t>
      </w:r>
      <w:del w:id="175" w:author="Mike Jones" w:date="2014-08-07T17:03:00Z">
        <w:r w:rsidDel="0071243D">
          <w:rPr>
            <w:rFonts w:ascii="Verdana" w:hAnsi="Verdana"/>
            <w:color w:val="000000"/>
            <w:lang w:val="en"/>
          </w:rPr>
          <w:delText>Implici</w:delText>
        </w:r>
      </w:del>
      <w:ins w:id="176" w:author="Mike Jones" w:date="2014-08-07T17:03:00Z">
        <w:r>
          <w:rPr>
            <w:rFonts w:ascii="Verdana" w:hAnsi="Verdana"/>
            <w:color w:val="000000"/>
            <w:lang w:val="en"/>
          </w:rPr>
          <w:t>Implicit</w:t>
        </w:r>
      </w:ins>
      <w:r>
        <w:rPr>
          <w:rFonts w:ascii="Verdana" w:hAnsi="Verdana"/>
          <w:color w:val="000000"/>
          <w:lang w:val="en"/>
        </w:rPr>
        <w:t xml:space="preserve"> Flow </w:t>
      </w:r>
    </w:p>
    <w:p w:rsidR="0071243D" w:rsidRDefault="0071243D">
      <w:pPr>
        <w:pStyle w:val="HTMLPreformatted"/>
        <w:divId w:val="275136088"/>
        <w:rPr>
          <w:lang w:val="en"/>
        </w:rPr>
      </w:pPr>
      <w:r>
        <w:rPr>
          <w:lang w:val="en"/>
        </w:rPr>
        <w:t xml:space="preserve">      +----+  +----------+   +--------------+ +---------+  +----------+</w:t>
      </w:r>
    </w:p>
    <w:p w:rsidR="0071243D" w:rsidRDefault="0071243D">
      <w:pPr>
        <w:pStyle w:val="HTMLPreformatted"/>
        <w:divId w:val="275136088"/>
        <w:rPr>
          <w:lang w:val="en"/>
        </w:rPr>
      </w:pPr>
      <w:r>
        <w:rPr>
          <w:lang w:val="en"/>
        </w:rPr>
        <w:t xml:space="preserve">      | UA </w:t>
      </w:r>
      <w:proofErr w:type="gramStart"/>
      <w:r>
        <w:rPr>
          <w:lang w:val="en"/>
        </w:rPr>
        <w:t>|  |</w:t>
      </w:r>
      <w:proofErr w:type="gramEnd"/>
      <w:r>
        <w:rPr>
          <w:lang w:val="en"/>
        </w:rPr>
        <w:t xml:space="preserve"> Resource |   | Redirect URI | | </w:t>
      </w:r>
      <w:del w:id="177" w:author="Mike Jones" w:date="2014-08-07T17:06:00Z">
        <w:r w:rsidDel="005A34DB">
          <w:rPr>
            <w:lang w:val="en"/>
          </w:rPr>
          <w:delText>Authz</w:delText>
        </w:r>
      </w:del>
      <w:proofErr w:type="spellStart"/>
      <w:ins w:id="178" w:author="Mike Jones" w:date="2014-08-07T17:06:00Z">
        <w:r w:rsidR="005A34DB">
          <w:rPr>
            <w:lang w:val="en"/>
          </w:rPr>
          <w:t>AuthZ</w:t>
        </w:r>
      </w:ins>
      <w:r>
        <w:rPr>
          <w:lang w:val="en"/>
        </w:rPr>
        <w:t>EP</w:t>
      </w:r>
      <w:proofErr w:type="spellEnd"/>
      <w:r>
        <w:rPr>
          <w:lang w:val="en"/>
        </w:rPr>
        <w:t xml:space="preserve"> |  |OpenID2URI|</w:t>
      </w:r>
    </w:p>
    <w:p w:rsidR="0071243D" w:rsidRDefault="0071243D">
      <w:pPr>
        <w:pStyle w:val="HTMLPreformatted"/>
        <w:divId w:val="275136088"/>
        <w:rPr>
          <w:lang w:val="en"/>
        </w:rPr>
      </w:pPr>
      <w:r>
        <w:rPr>
          <w:lang w:val="en"/>
        </w:rPr>
        <w:t xml:space="preserve">      +-+--+  +----+-----+   +-----+--------+ +---+-----+  +-----+----+</w:t>
      </w:r>
    </w:p>
    <w:p w:rsidR="0071243D" w:rsidRDefault="0071243D">
      <w:pPr>
        <w:pStyle w:val="HTMLPreformatted"/>
        <w:divId w:val="275136088"/>
        <w:rPr>
          <w:lang w:val="en"/>
        </w:rPr>
      </w:pPr>
      <w:r>
        <w:rPr>
          <w:lang w:val="en"/>
        </w:rPr>
        <w:t xml:space="preserve">   </w:t>
      </w:r>
      <w:proofErr w:type="spellStart"/>
      <w:r>
        <w:rPr>
          <w:lang w:val="en"/>
        </w:rPr>
        <w:t>Click|</w:t>
      </w:r>
      <w:del w:id="179" w:author="Mike Jones" w:date="2014-08-07T17:04:00Z">
        <w:r w:rsidDel="0071243D">
          <w:rPr>
            <w:lang w:val="en"/>
          </w:rPr>
          <w:delText>Authn</w:delText>
        </w:r>
      </w:del>
      <w:ins w:id="180" w:author="Mike Jones" w:date="2014-08-07T17:04:00Z">
        <w:r>
          <w:rPr>
            <w:lang w:val="en"/>
          </w:rPr>
          <w:t>AuthN</w:t>
        </w:r>
      </w:ins>
      <w:proofErr w:type="spellEnd"/>
      <w:r>
        <w:rPr>
          <w:lang w:val="en"/>
        </w:rPr>
        <w:t xml:space="preserve"> Link|               |              |              |</w:t>
      </w:r>
    </w:p>
    <w:p w:rsidR="0071243D" w:rsidRDefault="0071243D">
      <w:pPr>
        <w:pStyle w:val="HTMLPreformatted"/>
        <w:divId w:val="275136088"/>
        <w:rPr>
          <w:lang w:val="en"/>
        </w:rPr>
      </w:pPr>
      <w:r>
        <w:rPr>
          <w:lang w:val="en"/>
        </w:rPr>
        <w:t xml:space="preserve">        +--------&gt; |               |              |              |</w:t>
      </w:r>
    </w:p>
    <w:p w:rsidR="0071243D" w:rsidRDefault="0071243D">
      <w:pPr>
        <w:pStyle w:val="HTMLPreformatted"/>
        <w:divId w:val="275136088"/>
        <w:rPr>
          <w:lang w:val="en"/>
        </w:rPr>
      </w:pPr>
      <w:r>
        <w:rPr>
          <w:lang w:val="en"/>
        </w:rPr>
        <w:t xml:space="preserve">        |</w:t>
      </w:r>
      <w:proofErr w:type="spellStart"/>
      <w:del w:id="181" w:author="Mike Jones" w:date="2014-08-07T17:04:00Z">
        <w:r w:rsidDel="0071243D">
          <w:rPr>
            <w:lang w:val="en"/>
          </w:rPr>
          <w:delText>Authn</w:delText>
        </w:r>
      </w:del>
      <w:ins w:id="182" w:author="Mike Jones" w:date="2014-08-07T17:04:00Z">
        <w:r>
          <w:rPr>
            <w:lang w:val="en"/>
          </w:rPr>
          <w:t>AuthN</w:t>
        </w:r>
      </w:ins>
      <w:proofErr w:type="spellEnd"/>
      <w:r>
        <w:rPr>
          <w:lang w:val="en"/>
        </w:rPr>
        <w:t xml:space="preserve"> </w:t>
      </w:r>
      <w:proofErr w:type="spellStart"/>
      <w:r>
        <w:rPr>
          <w:lang w:val="en"/>
        </w:rPr>
        <w:t>Req</w:t>
      </w:r>
      <w:proofErr w:type="spellEnd"/>
      <w:r>
        <w:rPr>
          <w:lang w:val="en"/>
        </w:rPr>
        <w:t xml:space="preserve"> |               |              |              |</w:t>
      </w:r>
    </w:p>
    <w:p w:rsidR="0071243D" w:rsidRDefault="0071243D">
      <w:pPr>
        <w:pStyle w:val="HTMLPreformatted"/>
        <w:divId w:val="275136088"/>
        <w:rPr>
          <w:lang w:val="en"/>
        </w:rPr>
      </w:pPr>
      <w:r>
        <w:rPr>
          <w:lang w:val="en"/>
        </w:rPr>
        <w:t xml:space="preserve">        | &lt;--------+               |              |              |</w:t>
      </w:r>
    </w:p>
    <w:p w:rsidR="0071243D" w:rsidRDefault="0071243D">
      <w:pPr>
        <w:pStyle w:val="HTMLPreformatted"/>
        <w:divId w:val="275136088"/>
        <w:rPr>
          <w:lang w:val="en"/>
        </w:rPr>
      </w:pPr>
      <w:r>
        <w:rPr>
          <w:lang w:val="en"/>
        </w:rPr>
        <w:t xml:space="preserve">        |          | </w:t>
      </w:r>
      <w:del w:id="183" w:author="Mike Jones" w:date="2014-08-07T17:03:00Z">
        <w:r w:rsidDel="0071243D">
          <w:rPr>
            <w:lang w:val="en"/>
          </w:rPr>
          <w:delText>Authn</w:delText>
        </w:r>
      </w:del>
      <w:proofErr w:type="spellStart"/>
      <w:ins w:id="184" w:author="Mike Jones" w:date="2014-08-07T17:03:00Z">
        <w:r>
          <w:rPr>
            <w:lang w:val="en"/>
          </w:rPr>
          <w:t>AuthN</w:t>
        </w:r>
      </w:ins>
      <w:proofErr w:type="spellEnd"/>
      <w:r>
        <w:rPr>
          <w:lang w:val="en"/>
        </w:rPr>
        <w:t xml:space="preserve"> </w:t>
      </w:r>
      <w:proofErr w:type="spellStart"/>
      <w:r>
        <w:rPr>
          <w:lang w:val="en"/>
        </w:rPr>
        <w:t>Req</w:t>
      </w:r>
      <w:proofErr w:type="spellEnd"/>
      <w:r>
        <w:rPr>
          <w:lang w:val="en"/>
        </w:rPr>
        <w:t xml:space="preserve">     |              |              |</w:t>
      </w:r>
    </w:p>
    <w:p w:rsidR="0071243D" w:rsidRDefault="0071243D">
      <w:pPr>
        <w:pStyle w:val="HTMLPreformatted"/>
        <w:divId w:val="275136088"/>
        <w:rPr>
          <w:lang w:val="en"/>
        </w:rPr>
      </w:pPr>
      <w:r>
        <w:rPr>
          <w:lang w:val="en"/>
        </w:rPr>
        <w:t xml:space="preserve">        +---------------------------------------&gt; |              |</w:t>
      </w:r>
    </w:p>
    <w:p w:rsidR="0071243D" w:rsidRDefault="0071243D">
      <w:pPr>
        <w:pStyle w:val="HTMLPreformatted"/>
        <w:divId w:val="275136088"/>
        <w:rPr>
          <w:lang w:val="en"/>
        </w:rPr>
      </w:pPr>
      <w:r>
        <w:rPr>
          <w:lang w:val="en"/>
        </w:rPr>
        <w:t>+----+----------------------------------------------------------------+</w:t>
      </w:r>
    </w:p>
    <w:p w:rsidR="0071243D" w:rsidRDefault="0071243D">
      <w:pPr>
        <w:pStyle w:val="HTMLPreformatted"/>
        <w:divId w:val="275136088"/>
        <w:rPr>
          <w:lang w:val="en"/>
        </w:rPr>
      </w:pPr>
      <w:r>
        <w:rPr>
          <w:lang w:val="en"/>
        </w:rPr>
        <w:lastRenderedPageBreak/>
        <w:t xml:space="preserve">|OPT </w:t>
      </w:r>
      <w:proofErr w:type="gramStart"/>
      <w:r>
        <w:rPr>
          <w:lang w:val="en"/>
        </w:rPr>
        <w:t>|  |</w:t>
      </w:r>
      <w:proofErr w:type="gramEnd"/>
      <w:r>
        <w:rPr>
          <w:lang w:val="en"/>
        </w:rPr>
        <w:t xml:space="preserve">          | </w:t>
      </w:r>
      <w:del w:id="185" w:author="Mike Jones" w:date="2014-08-07T17:04:00Z">
        <w:r w:rsidDel="0071243D">
          <w:rPr>
            <w:lang w:val="en"/>
          </w:rPr>
          <w:delText>Authn</w:delText>
        </w:r>
      </w:del>
      <w:proofErr w:type="spellStart"/>
      <w:ins w:id="186" w:author="Mike Jones" w:date="2014-08-07T17:04:00Z">
        <w:r>
          <w:rPr>
            <w:lang w:val="en"/>
          </w:rPr>
          <w:t>AuthN</w:t>
        </w:r>
      </w:ins>
      <w:proofErr w:type="spellEnd"/>
      <w:r>
        <w:rPr>
          <w:lang w:val="en"/>
        </w:rPr>
        <w:t xml:space="preserve"> Page    |              |              |    |</w:t>
      </w:r>
    </w:p>
    <w:p w:rsidR="0071243D" w:rsidRDefault="0071243D">
      <w:pPr>
        <w:pStyle w:val="HTMLPreformatted"/>
        <w:divId w:val="275136088"/>
        <w:rPr>
          <w:lang w:val="en"/>
        </w:rPr>
      </w:pPr>
      <w:r>
        <w:rPr>
          <w:lang w:val="en"/>
        </w:rPr>
        <w:t>+----+  | &lt;---------------------------------------+              |    |</w:t>
      </w:r>
    </w:p>
    <w:p w:rsidR="0071243D" w:rsidRDefault="0071243D">
      <w:pPr>
        <w:pStyle w:val="HTMLPreformatted"/>
        <w:divId w:val="275136088"/>
        <w:rPr>
          <w:lang w:val="en"/>
        </w:rPr>
      </w:pPr>
      <w:r>
        <w:rPr>
          <w:lang w:val="en"/>
        </w:rPr>
        <w:t>|       |          | Credential    |              |              |    |</w:t>
      </w:r>
    </w:p>
    <w:p w:rsidR="0071243D" w:rsidRDefault="0071243D">
      <w:pPr>
        <w:pStyle w:val="HTMLPreformatted"/>
        <w:divId w:val="275136088"/>
        <w:rPr>
          <w:lang w:val="en"/>
        </w:rPr>
      </w:pPr>
      <w:r>
        <w:rPr>
          <w:lang w:val="en"/>
        </w:rPr>
        <w:t>|       +---------------------------------------&gt; |              |    |</w:t>
      </w:r>
    </w:p>
    <w:p w:rsidR="0071243D" w:rsidRDefault="0071243D">
      <w:pPr>
        <w:pStyle w:val="HTMLPreformatted"/>
        <w:divId w:val="275136088"/>
        <w:rPr>
          <w:lang w:val="en"/>
        </w:rPr>
      </w:pPr>
      <w:r>
        <w:rPr>
          <w:lang w:val="en"/>
        </w:rPr>
        <w:t>+---------------------------------------------------------------------+</w:t>
      </w:r>
    </w:p>
    <w:p w:rsidR="0071243D" w:rsidRDefault="0071243D">
      <w:pPr>
        <w:pStyle w:val="HTMLPreformatted"/>
        <w:divId w:val="275136088"/>
        <w:rPr>
          <w:lang w:val="en"/>
        </w:rPr>
      </w:pPr>
      <w:r>
        <w:rPr>
          <w:lang w:val="en"/>
        </w:rPr>
        <w:t xml:space="preserve">        |          |302 to </w:t>
      </w:r>
      <w:proofErr w:type="spellStart"/>
      <w:r>
        <w:rPr>
          <w:lang w:val="en"/>
        </w:rPr>
        <w:t>RedirectURI</w:t>
      </w:r>
      <w:proofErr w:type="spellEnd"/>
      <w:r>
        <w:rPr>
          <w:lang w:val="en"/>
        </w:rPr>
        <w:t xml:space="preserve">            |              |</w:t>
      </w:r>
    </w:p>
    <w:p w:rsidR="0071243D" w:rsidRDefault="0071243D">
      <w:pPr>
        <w:pStyle w:val="HTMLPreformatted"/>
        <w:divId w:val="275136088"/>
        <w:rPr>
          <w:lang w:val="en"/>
        </w:rPr>
      </w:pPr>
      <w:r>
        <w:rPr>
          <w:lang w:val="en"/>
        </w:rPr>
        <w:t xml:space="preserve">        | &lt;------------------------+--------------+              |</w:t>
      </w:r>
    </w:p>
    <w:p w:rsidR="0071243D" w:rsidRDefault="0071243D">
      <w:pPr>
        <w:pStyle w:val="HTMLPreformatted"/>
        <w:divId w:val="275136088"/>
        <w:rPr>
          <w:lang w:val="en"/>
        </w:rPr>
      </w:pPr>
      <w:r>
        <w:rPr>
          <w:lang w:val="en"/>
        </w:rPr>
        <w:t xml:space="preserve">        |          |ID Token       |              |              |</w:t>
      </w:r>
    </w:p>
    <w:p w:rsidR="0071243D" w:rsidRDefault="0071243D">
      <w:pPr>
        <w:pStyle w:val="HTMLPreformatted"/>
        <w:divId w:val="275136088"/>
        <w:rPr>
          <w:lang w:val="en"/>
        </w:rPr>
      </w:pPr>
      <w:r>
        <w:rPr>
          <w:lang w:val="en"/>
        </w:rPr>
        <w:t xml:space="preserve">        +------------------------&gt; |              |              |</w:t>
      </w:r>
    </w:p>
    <w:p w:rsidR="0071243D" w:rsidRDefault="0071243D">
      <w:pPr>
        <w:pStyle w:val="HTMLPreformatted"/>
        <w:divId w:val="275136088"/>
        <w:rPr>
          <w:lang w:val="en"/>
        </w:rPr>
      </w:pPr>
      <w:r>
        <w:rPr>
          <w:lang w:val="en"/>
        </w:rPr>
        <w:t xml:space="preserve">        |          |               |------+       |              |</w:t>
      </w:r>
    </w:p>
    <w:p w:rsidR="0071243D" w:rsidRDefault="0071243D">
      <w:pPr>
        <w:pStyle w:val="HTMLPreformatted"/>
        <w:divId w:val="275136088"/>
        <w:rPr>
          <w:lang w:val="en"/>
        </w:rPr>
      </w:pPr>
      <w:r>
        <w:rPr>
          <w:lang w:val="en"/>
        </w:rPr>
        <w:t xml:space="preserve">        |          |Get OpenID2URI |      |       |              |</w:t>
      </w:r>
    </w:p>
    <w:p w:rsidR="0071243D" w:rsidRDefault="0071243D">
      <w:pPr>
        <w:pStyle w:val="HTMLPreformatted"/>
        <w:divId w:val="275136088"/>
        <w:rPr>
          <w:lang w:val="en"/>
        </w:rPr>
      </w:pPr>
      <w:r>
        <w:rPr>
          <w:lang w:val="en"/>
        </w:rPr>
        <w:t xml:space="preserve">        |          |from ID </w:t>
      </w:r>
      <w:proofErr w:type="gramStart"/>
      <w:r>
        <w:rPr>
          <w:lang w:val="en"/>
        </w:rPr>
        <w:t>Token  |</w:t>
      </w:r>
      <w:proofErr w:type="gramEnd"/>
      <w:r>
        <w:rPr>
          <w:lang w:val="en"/>
        </w:rPr>
        <w:t xml:space="preserve"> &lt;----+       |              |</w:t>
      </w:r>
    </w:p>
    <w:p w:rsidR="0071243D" w:rsidRDefault="0071243D">
      <w:pPr>
        <w:pStyle w:val="HTMLPreformatted"/>
        <w:divId w:val="275136088"/>
        <w:rPr>
          <w:lang w:val="en"/>
        </w:rPr>
      </w:pPr>
      <w:r>
        <w:rPr>
          <w:lang w:val="en"/>
        </w:rPr>
        <w:t xml:space="preserve">        |          |               | GET w/Accept: application/</w:t>
      </w:r>
      <w:proofErr w:type="spellStart"/>
      <w:r>
        <w:rPr>
          <w:lang w:val="en"/>
        </w:rPr>
        <w:t>json</w:t>
      </w:r>
      <w:proofErr w:type="spellEnd"/>
    </w:p>
    <w:p w:rsidR="0071243D" w:rsidRDefault="0071243D">
      <w:pPr>
        <w:pStyle w:val="HTMLPreformatted"/>
        <w:divId w:val="275136088"/>
        <w:rPr>
          <w:lang w:val="en"/>
        </w:rPr>
      </w:pPr>
      <w:r>
        <w:rPr>
          <w:lang w:val="en"/>
        </w:rPr>
        <w:t xml:space="preserve">        |          |               +---------------------------&gt; +</w:t>
      </w:r>
    </w:p>
    <w:p w:rsidR="0071243D" w:rsidRDefault="0071243D">
      <w:pPr>
        <w:pStyle w:val="HTMLPreformatted"/>
        <w:divId w:val="275136088"/>
        <w:rPr>
          <w:lang w:val="en"/>
        </w:rPr>
      </w:pPr>
      <w:r>
        <w:rPr>
          <w:lang w:val="en"/>
        </w:rPr>
        <w:t xml:space="preserve">        |          |               | </w:t>
      </w:r>
      <w:proofErr w:type="spellStart"/>
      <w:r>
        <w:rPr>
          <w:lang w:val="en"/>
        </w:rPr>
        <w:t>iss</w:t>
      </w:r>
      <w:proofErr w:type="spellEnd"/>
      <w:r>
        <w:rPr>
          <w:lang w:val="en"/>
        </w:rPr>
        <w:t xml:space="preserve"> in JSON                 |</w:t>
      </w:r>
    </w:p>
    <w:p w:rsidR="0071243D" w:rsidRDefault="0071243D">
      <w:pPr>
        <w:pStyle w:val="HTMLPreformatted"/>
        <w:divId w:val="275136088"/>
        <w:rPr>
          <w:lang w:val="en"/>
        </w:rPr>
      </w:pPr>
      <w:r>
        <w:rPr>
          <w:lang w:val="en"/>
        </w:rPr>
        <w:t xml:space="preserve">        |          |               | &lt;------------+--------------+</w:t>
      </w:r>
    </w:p>
    <w:p w:rsidR="0071243D" w:rsidRDefault="0071243D">
      <w:pPr>
        <w:pStyle w:val="HTMLPreformatted"/>
        <w:divId w:val="275136088"/>
        <w:rPr>
          <w:lang w:val="en"/>
        </w:rPr>
      </w:pPr>
      <w:r>
        <w:rPr>
          <w:lang w:val="en"/>
        </w:rPr>
        <w:t xml:space="preserve">        |          |               |              |              |</w:t>
      </w:r>
    </w:p>
    <w:p w:rsidR="0071243D" w:rsidRDefault="0071243D">
      <w:pPr>
        <w:pStyle w:val="HTMLPreformatted"/>
        <w:divId w:val="275136088"/>
        <w:rPr>
          <w:lang w:val="en"/>
        </w:rPr>
      </w:pPr>
      <w:r>
        <w:rPr>
          <w:lang w:val="en"/>
        </w:rPr>
        <w:t xml:space="preserve">      +-+--+  +----+-----+  +------+-------+ +----+----+  +------+---+</w:t>
      </w:r>
    </w:p>
    <w:p w:rsidR="0071243D" w:rsidRDefault="0071243D">
      <w:pPr>
        <w:pStyle w:val="HTMLPreformatted"/>
        <w:divId w:val="275136088"/>
        <w:rPr>
          <w:lang w:val="en"/>
        </w:rPr>
      </w:pPr>
      <w:r>
        <w:rPr>
          <w:lang w:val="en"/>
        </w:rPr>
        <w:t xml:space="preserve">      | UA </w:t>
      </w:r>
      <w:proofErr w:type="gramStart"/>
      <w:r>
        <w:rPr>
          <w:lang w:val="en"/>
        </w:rPr>
        <w:t>|  |</w:t>
      </w:r>
      <w:proofErr w:type="gramEnd"/>
      <w:r>
        <w:rPr>
          <w:lang w:val="en"/>
        </w:rPr>
        <w:t xml:space="preserve"> Resource |  | Redirect URI | | </w:t>
      </w:r>
      <w:del w:id="187" w:author="Mike Jones" w:date="2014-08-07T17:06:00Z">
        <w:r w:rsidDel="005A34DB">
          <w:rPr>
            <w:lang w:val="en"/>
          </w:rPr>
          <w:delText>Authz</w:delText>
        </w:r>
      </w:del>
      <w:proofErr w:type="spellStart"/>
      <w:ins w:id="188" w:author="Mike Jones" w:date="2014-08-07T17:06:00Z">
        <w:r w:rsidR="005A34DB">
          <w:rPr>
            <w:lang w:val="en"/>
          </w:rPr>
          <w:t>AuthZ</w:t>
        </w:r>
      </w:ins>
      <w:r>
        <w:rPr>
          <w:lang w:val="en"/>
        </w:rPr>
        <w:t>EP</w:t>
      </w:r>
      <w:proofErr w:type="spellEnd"/>
      <w:r>
        <w:rPr>
          <w:lang w:val="en"/>
        </w:rPr>
        <w:t xml:space="preserve"> |  |OpenID2URI|</w:t>
      </w:r>
    </w:p>
    <w:p w:rsidR="0071243D" w:rsidRDefault="0071243D">
      <w:pPr>
        <w:pStyle w:val="HTMLPreformatted"/>
        <w:divId w:val="275136088"/>
        <w:rPr>
          <w:lang w:val="en"/>
        </w:rPr>
      </w:pPr>
      <w:r>
        <w:rPr>
          <w:lang w:val="en"/>
        </w:rPr>
        <w:t xml:space="preserve">      +----+  +----------+  +--------------+ +---------+  +----------+</w:t>
      </w:r>
    </w:p>
    <w:p w:rsidR="0071243D" w:rsidRDefault="0071243D">
      <w:pPr>
        <w:spacing w:before="0" w:beforeAutospacing="0" w:after="0" w:afterAutospacing="0"/>
        <w:divId w:val="338821905"/>
        <w:rPr>
          <w:rFonts w:ascii="Verdana" w:eastAsia="Times New Roman" w:hAnsi="Verdana"/>
          <w:color w:val="000000"/>
          <w:lang w:val="en"/>
        </w:rPr>
      </w:pPr>
      <w:bookmarkStart w:id="189" w:name="anchor12"/>
      <w:bookmarkEnd w:id="189"/>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190" w:name="rfc.section.C"/>
      <w:bookmarkEnd w:id="190"/>
      <w:proofErr w:type="gramStart"/>
      <w:r>
        <w:rPr>
          <w:rFonts w:eastAsia="Times New Roman"/>
          <w:lang w:val="en"/>
        </w:rPr>
        <w:t>Appendix C.</w:t>
      </w:r>
      <w:proofErr w:type="gramEnd"/>
      <w:r>
        <w:rPr>
          <w:rFonts w:eastAsia="Times New Roman"/>
          <w:lang w:val="en"/>
        </w:rPr>
        <w:t xml:space="preserve">  Difference to Google’s migration guide as of June 3, 2014 </w:t>
      </w:r>
    </w:p>
    <w:p w:rsidR="0071243D" w:rsidRDefault="0071243D" w:rsidP="005A34DB">
      <w:pPr>
        <w:pStyle w:val="NormalWeb"/>
        <w:divId w:val="338821905"/>
        <w:rPr>
          <w:rFonts w:ascii="Verdana" w:hAnsi="Verdana"/>
          <w:color w:val="000000"/>
          <w:lang w:val="en"/>
        </w:rPr>
      </w:pPr>
      <w:r>
        <w:rPr>
          <w:rFonts w:ascii="Verdana" w:hAnsi="Verdana"/>
          <w:color w:val="000000"/>
          <w:lang w:val="en"/>
        </w:rPr>
        <w:lastRenderedPageBreak/>
        <w:t xml:space="preserve">In this appendix, the differences between this spec and </w:t>
      </w:r>
      <w:del w:id="191" w:author="Mike Jones" w:date="2014-08-07T17:07:00Z">
        <w:r w:rsidDel="005A34DB">
          <w:rPr>
            <w:rFonts w:ascii="Verdana" w:hAnsi="Verdana"/>
            <w:color w:val="000000"/>
            <w:lang w:val="en"/>
          </w:rPr>
          <w:delText xml:space="preserve">the </w:delText>
        </w:r>
      </w:del>
      <w:r>
        <w:rPr>
          <w:rFonts w:ascii="Verdana" w:hAnsi="Verdana"/>
          <w:color w:val="000000"/>
          <w:lang w:val="en"/>
        </w:rPr>
        <w:t xml:space="preserve">Google’s migration guide as of June 3, 2014 </w:t>
      </w:r>
      <w:del w:id="192" w:author="Mike Jones" w:date="2014-08-07T17:08:00Z">
        <w:r w:rsidDel="005A34DB">
          <w:rPr>
            <w:rFonts w:ascii="Verdana" w:hAnsi="Verdana"/>
            <w:color w:val="000000"/>
            <w:lang w:val="en"/>
          </w:rPr>
          <w:delText xml:space="preserve">is </w:delText>
        </w:r>
      </w:del>
      <w:ins w:id="193" w:author="Mike Jones" w:date="2014-08-07T17:08:00Z">
        <w:r w:rsidR="005A34DB">
          <w:rPr>
            <w:rFonts w:ascii="Verdana" w:hAnsi="Verdana"/>
            <w:color w:val="000000"/>
            <w:lang w:val="en"/>
          </w:rPr>
          <w:t xml:space="preserve">are </w:t>
        </w:r>
      </w:ins>
      <w:del w:id="194" w:author="Mike Jones" w:date="2014-08-07T17:07:00Z">
        <w:r w:rsidDel="005A34DB">
          <w:rPr>
            <w:rFonts w:ascii="Verdana" w:hAnsi="Verdana"/>
            <w:color w:val="000000"/>
            <w:lang w:val="en"/>
          </w:rPr>
          <w:delText>expalined</w:delText>
        </w:r>
      </w:del>
      <w:ins w:id="195" w:author="Mike Jones" w:date="2014-08-07T17:07:00Z">
        <w:r w:rsidR="005A34DB">
          <w:rPr>
            <w:rFonts w:ascii="Verdana" w:hAnsi="Verdana"/>
            <w:color w:val="000000"/>
            <w:lang w:val="en"/>
          </w:rPr>
          <w:t>explained</w:t>
        </w:r>
      </w:ins>
      <w:r>
        <w:rPr>
          <w:rFonts w:ascii="Verdana" w:hAnsi="Verdana"/>
          <w:color w:val="000000"/>
          <w:lang w:val="en"/>
        </w:rPr>
        <w:t xml:space="preserve">. The differences are categorized in accordance with the section number of this specification. Google's migration guide is available at </w:t>
      </w:r>
      <w:r>
        <w:rPr>
          <w:rStyle w:val="HTMLTypewriter"/>
          <w:lang w:val="en"/>
        </w:rPr>
        <w:t>https://developers.google.com/accounts/docs/OpenID#openid-connect</w:t>
      </w:r>
      <w:del w:id="196" w:author="Mike Jones" w:date="2014-08-07T17:11:00Z">
        <w:r w:rsidDel="005A34DB">
          <w:rPr>
            <w:rFonts w:ascii="Verdana" w:hAnsi="Verdana"/>
            <w:color w:val="000000"/>
            <w:lang w:val="en"/>
          </w:rPr>
          <w:delText xml:space="preserve"> </w:delText>
        </w:r>
      </w:del>
      <w:r>
        <w:rPr>
          <w:rFonts w:ascii="Verdana" w:hAnsi="Verdana"/>
          <w:color w:val="000000"/>
          <w:lang w:val="en"/>
        </w:rPr>
        <w:t xml:space="preserve">. These differences should be discussed and determined whether it should be aligned with the Google's guide before finalizing this specification. </w:t>
      </w:r>
    </w:p>
    <w:p w:rsidR="0071243D" w:rsidRDefault="0071243D">
      <w:pPr>
        <w:pStyle w:val="NormalWeb"/>
        <w:divId w:val="338821905"/>
        <w:rPr>
          <w:rFonts w:ascii="Verdana" w:hAnsi="Verdana"/>
          <w:color w:val="000000"/>
          <w:lang w:val="en"/>
        </w:rPr>
      </w:pPr>
      <w:commentRangeStart w:id="197"/>
      <w:r>
        <w:rPr>
          <w:rStyle w:val="Emphasis"/>
          <w:rFonts w:ascii="Verdana" w:hAnsi="Verdana"/>
          <w:color w:val="000000"/>
          <w:lang w:val="en"/>
        </w:rPr>
        <w:t>3</w:t>
      </w:r>
      <w:commentRangeEnd w:id="197"/>
      <w:r w:rsidR="005A34DB">
        <w:rPr>
          <w:rStyle w:val="CommentReference"/>
        </w:rPr>
        <w:commentReference w:id="197"/>
      </w:r>
      <w:r>
        <w:rPr>
          <w:rStyle w:val="Emphasis"/>
          <w:rFonts w:ascii="Verdana" w:hAnsi="Verdana"/>
          <w:color w:val="000000"/>
          <w:lang w:val="en"/>
        </w:rPr>
        <w:t xml:space="preserve">. </w:t>
      </w:r>
      <w:commentRangeStart w:id="198"/>
      <w:r>
        <w:rPr>
          <w:rStyle w:val="Emphasis"/>
          <w:rFonts w:ascii="Verdana" w:hAnsi="Verdana"/>
          <w:color w:val="000000"/>
          <w:lang w:val="en"/>
        </w:rPr>
        <w:t xml:space="preserve">Requesting the OpenID 2.0 Identifier and Connect </w:t>
      </w:r>
      <w:proofErr w:type="spellStart"/>
      <w:r>
        <w:rPr>
          <w:rStyle w:val="Emphasis"/>
          <w:rFonts w:ascii="Verdana" w:hAnsi="Verdana"/>
          <w:color w:val="000000"/>
          <w:lang w:val="en"/>
        </w:rPr>
        <w:t>iss</w:t>
      </w:r>
      <w:proofErr w:type="spellEnd"/>
      <w:r>
        <w:rPr>
          <w:rStyle w:val="Emphasis"/>
          <w:rFonts w:ascii="Verdana" w:hAnsi="Verdana"/>
          <w:color w:val="000000"/>
          <w:lang w:val="en"/>
        </w:rPr>
        <w:t>/sub pair together</w:t>
      </w:r>
      <w:commentRangeEnd w:id="198"/>
      <w:r w:rsidR="005A34DB">
        <w:rPr>
          <w:rStyle w:val="CommentReference"/>
        </w:rPr>
        <w:commentReference w:id="198"/>
      </w:r>
      <w:r>
        <w:rPr>
          <w:rFonts w:ascii="Verdana" w:hAnsi="Verdana"/>
          <w:color w:val="000000"/>
          <w:lang w:val="en"/>
        </w:rPr>
        <w:t xml:space="preserve"> </w:t>
      </w:r>
    </w:p>
    <w:p w:rsidR="0071243D" w:rsidRDefault="0071243D">
      <w:pPr>
        <w:pStyle w:val="NormalWeb"/>
        <w:divId w:val="338821905"/>
        <w:rPr>
          <w:rFonts w:ascii="Verdana" w:hAnsi="Verdana"/>
          <w:color w:val="000000"/>
          <w:lang w:val="en"/>
        </w:rPr>
      </w:pPr>
      <w:r>
        <w:rPr>
          <w:rFonts w:ascii="Verdana" w:hAnsi="Verdana"/>
          <w:color w:val="000000"/>
          <w:lang w:val="en"/>
        </w:rPr>
        <w:t xml:space="preserve">Google uses </w:t>
      </w:r>
      <w:proofErr w:type="spellStart"/>
      <w:r>
        <w:rPr>
          <w:rStyle w:val="HTMLTypewriter"/>
          <w:lang w:val="en"/>
        </w:rPr>
        <w:t>openid.realm</w:t>
      </w:r>
      <w:proofErr w:type="spellEnd"/>
      <w:r>
        <w:rPr>
          <w:rFonts w:ascii="Verdana" w:hAnsi="Verdana"/>
          <w:color w:val="000000"/>
          <w:lang w:val="en"/>
        </w:rPr>
        <w:t xml:space="preserve"> instead. Since OpenID Connect uses </w:t>
      </w:r>
      <w:proofErr w:type="spellStart"/>
      <w:r>
        <w:rPr>
          <w:rFonts w:ascii="Verdana" w:hAnsi="Verdana"/>
          <w:color w:val="000000"/>
          <w:lang w:val="en"/>
        </w:rPr>
        <w:t>param_name</w:t>
      </w:r>
      <w:proofErr w:type="spellEnd"/>
      <w:r>
        <w:rPr>
          <w:rFonts w:ascii="Verdana" w:hAnsi="Verdana"/>
          <w:color w:val="000000"/>
          <w:lang w:val="en"/>
        </w:rPr>
        <w:t xml:space="preserve"> style instead of </w:t>
      </w:r>
      <w:r>
        <w:rPr>
          <w:rStyle w:val="HTMLTypewriter"/>
          <w:lang w:val="en"/>
        </w:rPr>
        <w:t>param.name</w:t>
      </w:r>
      <w:r>
        <w:rPr>
          <w:rFonts w:ascii="Verdana" w:hAnsi="Verdana"/>
          <w:color w:val="000000"/>
          <w:lang w:val="en"/>
        </w:rPr>
        <w:t xml:space="preserve">, as well as the name </w:t>
      </w:r>
      <w:proofErr w:type="spellStart"/>
      <w:r>
        <w:rPr>
          <w:rStyle w:val="HTMLTypewriter"/>
          <w:lang w:val="en"/>
        </w:rPr>
        <w:t>openid.realm</w:t>
      </w:r>
      <w:proofErr w:type="spellEnd"/>
      <w:r>
        <w:rPr>
          <w:rFonts w:ascii="Verdana" w:hAnsi="Verdana"/>
          <w:color w:val="000000"/>
          <w:lang w:val="en"/>
        </w:rPr>
        <w:t xml:space="preserve"> may mislead the user that it is a Connect parameter proper, it has been changed to </w:t>
      </w:r>
      <w:r>
        <w:rPr>
          <w:rStyle w:val="HTMLTypewriter"/>
          <w:lang w:val="en"/>
        </w:rPr>
        <w:t>openid2_realm</w:t>
      </w:r>
      <w:r>
        <w:rPr>
          <w:rFonts w:ascii="Verdana" w:hAnsi="Verdana"/>
          <w:color w:val="000000"/>
          <w:lang w:val="en"/>
        </w:rPr>
        <w:t xml:space="preserve">. </w:t>
      </w:r>
    </w:p>
    <w:p w:rsidR="0071243D" w:rsidRDefault="0071243D">
      <w:pPr>
        <w:pStyle w:val="NormalWeb"/>
        <w:divId w:val="338821905"/>
        <w:rPr>
          <w:rFonts w:ascii="Verdana" w:hAnsi="Verdana"/>
          <w:color w:val="000000"/>
          <w:lang w:val="en"/>
        </w:rPr>
      </w:pPr>
      <w:r>
        <w:rPr>
          <w:rFonts w:ascii="Verdana" w:hAnsi="Verdana"/>
          <w:color w:val="000000"/>
          <w:lang w:val="en"/>
        </w:rPr>
        <w:t xml:space="preserve">Google uses the existence of </w:t>
      </w:r>
      <w:proofErr w:type="spellStart"/>
      <w:r>
        <w:rPr>
          <w:rFonts w:ascii="Verdana" w:hAnsi="Verdana"/>
          <w:color w:val="000000"/>
          <w:lang w:val="en"/>
        </w:rPr>
        <w:t>openid.realm</w:t>
      </w:r>
      <w:proofErr w:type="spellEnd"/>
      <w:r>
        <w:rPr>
          <w:rFonts w:ascii="Verdana" w:hAnsi="Verdana"/>
          <w:color w:val="000000"/>
          <w:lang w:val="en"/>
        </w:rPr>
        <w:t xml:space="preserve"> parameter to switch the behavior at the Connect OP. New scope value </w:t>
      </w:r>
      <w:r>
        <w:rPr>
          <w:rStyle w:val="HTMLTypewriter"/>
          <w:lang w:val="en"/>
        </w:rPr>
        <w:t>openid2</w:t>
      </w:r>
      <w:r>
        <w:rPr>
          <w:rFonts w:ascii="Verdana" w:hAnsi="Verdana"/>
          <w:color w:val="000000"/>
          <w:lang w:val="en"/>
        </w:rPr>
        <w:t xml:space="preserve"> has been introduced in this spec to make it more explicit and semantically in-line that it is asking for a resource. </w:t>
      </w:r>
    </w:p>
    <w:p w:rsidR="0071243D" w:rsidRDefault="0071243D">
      <w:pPr>
        <w:pStyle w:val="NormalWeb"/>
        <w:divId w:val="338821905"/>
        <w:rPr>
          <w:rFonts w:ascii="Verdana" w:hAnsi="Verdana"/>
          <w:color w:val="000000"/>
          <w:lang w:val="en"/>
        </w:rPr>
      </w:pPr>
      <w:r>
        <w:rPr>
          <w:rStyle w:val="Emphasis"/>
          <w:rFonts w:ascii="Verdana" w:hAnsi="Verdana"/>
          <w:color w:val="000000"/>
          <w:lang w:val="en"/>
        </w:rPr>
        <w:t xml:space="preserve">4. Verification of the Relying Party by the OP </w:t>
      </w:r>
    </w:p>
    <w:p w:rsidR="0071243D" w:rsidRDefault="0071243D">
      <w:pPr>
        <w:pStyle w:val="NormalWeb"/>
        <w:divId w:val="338821905"/>
        <w:rPr>
          <w:rFonts w:ascii="Verdana" w:hAnsi="Verdana"/>
          <w:color w:val="000000"/>
          <w:lang w:val="en"/>
        </w:rPr>
      </w:pPr>
      <w:r>
        <w:rPr>
          <w:rFonts w:ascii="Verdana" w:hAnsi="Verdana"/>
          <w:color w:val="000000"/>
          <w:lang w:val="en"/>
        </w:rPr>
        <w:t xml:space="preserve">Google does not perform RP verification. </w:t>
      </w:r>
    </w:p>
    <w:p w:rsidR="0071243D" w:rsidRDefault="0071243D">
      <w:pPr>
        <w:pStyle w:val="NormalWeb"/>
        <w:divId w:val="338821905"/>
        <w:rPr>
          <w:rFonts w:ascii="Verdana" w:hAnsi="Verdana"/>
          <w:color w:val="000000"/>
          <w:lang w:val="en"/>
        </w:rPr>
      </w:pPr>
      <w:r>
        <w:rPr>
          <w:rStyle w:val="Emphasis"/>
          <w:rFonts w:ascii="Verdana" w:hAnsi="Verdana"/>
          <w:color w:val="000000"/>
          <w:lang w:val="en"/>
        </w:rPr>
        <w:t xml:space="preserve">5. Returning OpenID 2.0 Identifier </w:t>
      </w:r>
    </w:p>
    <w:p w:rsidR="0071243D" w:rsidRDefault="0071243D">
      <w:pPr>
        <w:pStyle w:val="NormalWeb"/>
        <w:divId w:val="338821905"/>
        <w:rPr>
          <w:rFonts w:ascii="Verdana" w:hAnsi="Verdana"/>
          <w:color w:val="000000"/>
          <w:lang w:val="en"/>
        </w:rPr>
      </w:pPr>
      <w:r>
        <w:rPr>
          <w:rFonts w:ascii="Verdana" w:hAnsi="Verdana"/>
          <w:color w:val="000000"/>
          <w:lang w:val="en"/>
        </w:rPr>
        <w:t xml:space="preserve">Google uses </w:t>
      </w:r>
      <w:proofErr w:type="spellStart"/>
      <w:r>
        <w:rPr>
          <w:rStyle w:val="HTMLTypewriter"/>
          <w:lang w:val="en"/>
        </w:rPr>
        <w:t>openid_id</w:t>
      </w:r>
      <w:proofErr w:type="spellEnd"/>
      <w:r>
        <w:rPr>
          <w:rFonts w:ascii="Verdana" w:hAnsi="Verdana"/>
          <w:color w:val="000000"/>
          <w:lang w:val="en"/>
        </w:rPr>
        <w:t xml:space="preserve"> instead of </w:t>
      </w:r>
      <w:r>
        <w:rPr>
          <w:rStyle w:val="HTMLTypewriter"/>
          <w:lang w:val="en"/>
        </w:rPr>
        <w:t>openid2_</w:t>
      </w:r>
      <w:proofErr w:type="gramStart"/>
      <w:r>
        <w:rPr>
          <w:rStyle w:val="HTMLTypewriter"/>
          <w:lang w:val="en"/>
        </w:rPr>
        <w:t>id</w:t>
      </w:r>
      <w:r>
        <w:rPr>
          <w:rFonts w:ascii="Verdana" w:hAnsi="Verdana"/>
          <w:color w:val="000000"/>
          <w:lang w:val="en"/>
        </w:rPr>
        <w:t xml:space="preserve"> .</w:t>
      </w:r>
      <w:proofErr w:type="gramEnd"/>
      <w:r>
        <w:rPr>
          <w:rFonts w:ascii="Verdana" w:hAnsi="Verdana"/>
          <w:color w:val="000000"/>
          <w:lang w:val="en"/>
        </w:rPr>
        <w:t xml:space="preserve"> It was changed to </w:t>
      </w:r>
      <w:r>
        <w:rPr>
          <w:rStyle w:val="HTMLTypewriter"/>
          <w:lang w:val="en"/>
        </w:rPr>
        <w:t>openid2_id</w:t>
      </w:r>
      <w:r>
        <w:rPr>
          <w:rFonts w:ascii="Verdana" w:hAnsi="Verdana"/>
          <w:color w:val="000000"/>
          <w:lang w:val="en"/>
        </w:rPr>
        <w:t xml:space="preserve"> because </w:t>
      </w:r>
      <w:proofErr w:type="spellStart"/>
      <w:r>
        <w:rPr>
          <w:rStyle w:val="HTMLTypewriter"/>
          <w:lang w:val="en"/>
        </w:rPr>
        <w:t>openid_id</w:t>
      </w:r>
      <w:proofErr w:type="spellEnd"/>
      <w:r>
        <w:rPr>
          <w:rFonts w:ascii="Verdana" w:hAnsi="Verdana"/>
          <w:color w:val="000000"/>
          <w:lang w:val="en"/>
        </w:rPr>
        <w:t xml:space="preserve"> may cause confusion among people that it is the Connect identifier. Since this spec allows providing </w:t>
      </w:r>
      <w:r>
        <w:rPr>
          <w:rStyle w:val="HTMLTypewriter"/>
          <w:lang w:val="en"/>
        </w:rPr>
        <w:t>openid2_id</w:t>
      </w:r>
      <w:r>
        <w:rPr>
          <w:rFonts w:ascii="Verdana" w:hAnsi="Verdana"/>
          <w:color w:val="000000"/>
          <w:lang w:val="en"/>
        </w:rPr>
        <w:t xml:space="preserve"> even after the OpenID 2.0 OP has been taken down, this claim may persists much longer than the OpenID 2.0 OP. Thus, the chance of confusion should be minimized. </w:t>
      </w:r>
    </w:p>
    <w:p w:rsidR="0071243D" w:rsidRDefault="0071243D">
      <w:pPr>
        <w:pStyle w:val="NormalWeb"/>
        <w:divId w:val="338821905"/>
        <w:rPr>
          <w:rFonts w:ascii="Verdana" w:hAnsi="Verdana"/>
          <w:color w:val="000000"/>
          <w:lang w:val="en"/>
        </w:rPr>
      </w:pPr>
      <w:r>
        <w:rPr>
          <w:rFonts w:ascii="Verdana" w:hAnsi="Verdana"/>
          <w:color w:val="000000"/>
          <w:lang w:val="en"/>
        </w:rPr>
        <w:t xml:space="preserve">Google does not take care of XRI while this standard does. </w:t>
      </w:r>
    </w:p>
    <w:p w:rsidR="0071243D" w:rsidRDefault="0071243D">
      <w:pPr>
        <w:pStyle w:val="NormalWeb"/>
        <w:divId w:val="338821905"/>
        <w:rPr>
          <w:rFonts w:ascii="Verdana" w:hAnsi="Verdana"/>
          <w:color w:val="000000"/>
          <w:lang w:val="en"/>
        </w:rPr>
      </w:pPr>
      <w:r>
        <w:rPr>
          <w:rStyle w:val="Emphasis"/>
          <w:rFonts w:ascii="Verdana" w:hAnsi="Verdana"/>
          <w:color w:val="000000"/>
          <w:lang w:val="en"/>
        </w:rPr>
        <w:t xml:space="preserve">6. Verification of the authority </w:t>
      </w:r>
    </w:p>
    <w:p w:rsidR="0071243D" w:rsidRDefault="0071243D">
      <w:pPr>
        <w:pStyle w:val="NormalWeb"/>
        <w:divId w:val="338821905"/>
        <w:rPr>
          <w:rFonts w:ascii="Verdana" w:hAnsi="Verdana"/>
          <w:color w:val="000000"/>
          <w:lang w:val="en"/>
        </w:rPr>
      </w:pPr>
      <w:r>
        <w:rPr>
          <w:rFonts w:ascii="Verdana" w:hAnsi="Verdana"/>
          <w:color w:val="000000"/>
          <w:lang w:val="en"/>
        </w:rPr>
        <w:t xml:space="preserve">Google does not perform authority verification. </w:t>
      </w:r>
    </w:p>
    <w:p w:rsidR="0071243D" w:rsidRDefault="0071243D">
      <w:pPr>
        <w:spacing w:before="0" w:beforeAutospacing="0" w:after="0" w:afterAutospacing="0"/>
        <w:divId w:val="338821905"/>
        <w:rPr>
          <w:rFonts w:ascii="Verdana" w:eastAsia="Times New Roman" w:hAnsi="Verdana"/>
          <w:color w:val="000000"/>
          <w:lang w:val="en"/>
        </w:rPr>
      </w:pPr>
      <w:bookmarkStart w:id="199" w:name="Notices"/>
      <w:bookmarkEnd w:id="199"/>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bookmarkStart w:id="200" w:name="rfc.section.D"/>
      <w:bookmarkEnd w:id="200"/>
      <w:proofErr w:type="gramStart"/>
      <w:r>
        <w:rPr>
          <w:rFonts w:eastAsia="Times New Roman"/>
          <w:lang w:val="en"/>
        </w:rPr>
        <w:t>Appendix D.</w:t>
      </w:r>
      <w:proofErr w:type="gramEnd"/>
      <w:r>
        <w:rPr>
          <w:rFonts w:eastAsia="Times New Roman"/>
          <w:lang w:val="en"/>
        </w:rPr>
        <w:t>  Notices</w:t>
      </w:r>
    </w:p>
    <w:p w:rsidR="0071243D" w:rsidRDefault="0071243D">
      <w:pPr>
        <w:pStyle w:val="NormalWeb"/>
        <w:divId w:val="338821905"/>
        <w:rPr>
          <w:rFonts w:ascii="Verdana" w:hAnsi="Verdana"/>
          <w:color w:val="000000"/>
          <w:lang w:val="en"/>
        </w:rPr>
      </w:pPr>
      <w:r>
        <w:rPr>
          <w:rFonts w:ascii="Verdana" w:hAnsi="Verdana"/>
          <w:color w:val="000000"/>
          <w:lang w:val="en"/>
        </w:rPr>
        <w:t xml:space="preserve">Copyright (c) 2014 The OpenID Foundation. </w:t>
      </w:r>
    </w:p>
    <w:p w:rsidR="0071243D" w:rsidRDefault="0071243D">
      <w:pPr>
        <w:pStyle w:val="NormalWeb"/>
        <w:divId w:val="338821905"/>
        <w:rPr>
          <w:rFonts w:ascii="Verdana" w:hAnsi="Verdana"/>
          <w:color w:val="000000"/>
          <w:lang w:val="en"/>
        </w:rPr>
      </w:pPr>
      <w:r>
        <w:rPr>
          <w:rFonts w:ascii="Verdana" w:hAnsi="Verdana"/>
          <w:color w:val="000000"/>
          <w:lang w:val="en"/>
        </w:rPr>
        <w:t>The OpenID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w:t>
      </w:r>
      <w:proofErr w:type="spellStart"/>
      <w:r>
        <w:rPr>
          <w:rFonts w:ascii="Verdana" w:hAnsi="Verdana"/>
          <w:color w:val="000000"/>
          <w:lang w:val="en"/>
        </w:rPr>
        <w:t>i</w:t>
      </w:r>
      <w:proofErr w:type="spellEnd"/>
      <w:r>
        <w:rPr>
          <w:rFonts w:ascii="Verdana" w:hAnsi="Verdana"/>
          <w:color w:val="000000"/>
          <w:lang w:val="en"/>
        </w:rPr>
        <w:t xml:space="preserve">) developing specifications, and (ii) implementing Implementers Drafts and Final Specifications based on such documents, provided that attribution be made to the OIDF as the source of the material, but that such attribution does not indicate an endorsement by the OIDF. </w:t>
      </w:r>
    </w:p>
    <w:p w:rsidR="0071243D" w:rsidRDefault="0071243D">
      <w:pPr>
        <w:pStyle w:val="NormalWeb"/>
        <w:divId w:val="338821905"/>
        <w:rPr>
          <w:rFonts w:ascii="Verdana" w:hAnsi="Verdana"/>
          <w:color w:val="000000"/>
          <w:lang w:val="en"/>
        </w:rPr>
      </w:pPr>
      <w:r>
        <w:rPr>
          <w:rFonts w:ascii="Verdana" w:hAnsi="Verdana"/>
          <w:color w:val="000000"/>
          <w:lang w:val="en"/>
        </w:rPr>
        <w:t xml:space="preserve">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The OpenID Foundation invites any interested party to bring to its attention any copyrights, patents, patent applications, or </w:t>
      </w:r>
      <w:r>
        <w:rPr>
          <w:rFonts w:ascii="Verdana" w:hAnsi="Verdana"/>
          <w:color w:val="000000"/>
          <w:lang w:val="en"/>
        </w:rPr>
        <w:lastRenderedPageBreak/>
        <w:t xml:space="preserve">other proprietary rights that may cover technology that may be required to practice this specification. </w:t>
      </w:r>
    </w:p>
    <w:p w:rsidR="0071243D" w:rsidRDefault="0071243D">
      <w:pPr>
        <w:spacing w:before="0" w:beforeAutospacing="0" w:after="0" w:afterAutospacing="0"/>
        <w:divId w:val="338821905"/>
        <w:rPr>
          <w:rFonts w:ascii="Verdana" w:eastAsia="Times New Roman" w:hAnsi="Verdana"/>
          <w:color w:val="000000"/>
          <w:lang w:val="en"/>
        </w:rPr>
      </w:pPr>
      <w:bookmarkStart w:id="201" w:name="rfc.authors"/>
      <w:bookmarkEnd w:id="201"/>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085"/>
        <w:gridCol w:w="6181"/>
      </w:tblGrid>
      <w:tr w:rsidR="0071243D">
        <w:trPr>
          <w:divId w:val="338821905"/>
          <w:tblCellSpacing w:w="0" w:type="dxa"/>
        </w:trPr>
        <w:tc>
          <w:tcPr>
            <w:tcW w:w="0" w:type="auto"/>
            <w:vAlign w:val="center"/>
            <w:hideMark/>
          </w:tcPr>
          <w:p w:rsidR="0071243D" w:rsidRDefault="0071243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71243D" w:rsidRDefault="0071243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71243D">
        <w:trPr>
          <w:divId w:val="338821905"/>
          <w:tblCellSpacing w:w="0" w:type="dxa"/>
        </w:trPr>
        <w:tc>
          <w:tcPr>
            <w:tcW w:w="0" w:type="auto"/>
            <w:vAlign w:val="center"/>
            <w:hideMark/>
          </w:tcPr>
          <w:p w:rsidR="0071243D" w:rsidRDefault="0071243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71243D" w:rsidRDefault="0071243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71243D">
        <w:trPr>
          <w:divId w:val="338821905"/>
          <w:tblCellSpacing w:w="0" w:type="dxa"/>
        </w:trPr>
        <w:tc>
          <w:tcPr>
            <w:tcW w:w="0" w:type="auto"/>
            <w:vAlign w:val="center"/>
            <w:hideMark/>
          </w:tcPr>
          <w:p w:rsidR="0071243D" w:rsidRDefault="0071243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71243D" w:rsidRDefault="00736685">
            <w:pPr>
              <w:spacing w:before="0" w:beforeAutospacing="0" w:after="0" w:afterAutospacing="0"/>
              <w:rPr>
                <w:rFonts w:ascii="Verdana" w:eastAsia="Times New Roman" w:hAnsi="Verdana"/>
                <w:color w:val="000000"/>
                <w:sz w:val="20"/>
                <w:szCs w:val="20"/>
              </w:rPr>
            </w:pPr>
            <w:hyperlink r:id="rId20" w:history="1">
              <w:r w:rsidR="0071243D">
                <w:rPr>
                  <w:rStyle w:val="Hyperlink"/>
                  <w:rFonts w:ascii="Verdana" w:eastAsia="Times New Roman" w:hAnsi="Verdana"/>
                  <w:sz w:val="20"/>
                  <w:szCs w:val="20"/>
                </w:rPr>
                <w:t>n-sakimura@nri.co.jp</w:t>
              </w:r>
            </w:hyperlink>
          </w:p>
        </w:tc>
      </w:tr>
      <w:tr w:rsidR="0071243D">
        <w:trPr>
          <w:divId w:val="338821905"/>
          <w:tblCellSpacing w:w="0" w:type="dxa"/>
        </w:trPr>
        <w:tc>
          <w:tcPr>
            <w:tcW w:w="0" w:type="auto"/>
            <w:vAlign w:val="center"/>
            <w:hideMark/>
          </w:tcPr>
          <w:p w:rsidR="0071243D" w:rsidRDefault="0071243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71243D" w:rsidRDefault="00736685">
            <w:pPr>
              <w:spacing w:before="0" w:beforeAutospacing="0" w:after="0" w:afterAutospacing="0"/>
              <w:rPr>
                <w:rFonts w:ascii="Verdana" w:eastAsia="Times New Roman" w:hAnsi="Verdana"/>
                <w:color w:val="000000"/>
                <w:sz w:val="20"/>
                <w:szCs w:val="20"/>
              </w:rPr>
            </w:pPr>
            <w:hyperlink r:id="rId21" w:history="1">
              <w:r w:rsidR="0071243D">
                <w:rPr>
                  <w:rStyle w:val="Hyperlink"/>
                  <w:rFonts w:ascii="Verdana" w:eastAsia="Times New Roman" w:hAnsi="Verdana"/>
                  <w:sz w:val="20"/>
                  <w:szCs w:val="20"/>
                </w:rPr>
                <w:t>http://nat.sakimura.org/</w:t>
              </w:r>
            </w:hyperlink>
          </w:p>
        </w:tc>
      </w:tr>
      <w:tr w:rsidR="0071243D">
        <w:trPr>
          <w:divId w:val="338821905"/>
          <w:tblCellSpacing w:w="0" w:type="dxa"/>
        </w:trPr>
        <w:tc>
          <w:tcPr>
            <w:tcW w:w="0" w:type="auto"/>
            <w:vAlign w:val="center"/>
            <w:hideMark/>
          </w:tcPr>
          <w:p w:rsidR="0071243D" w:rsidRDefault="0071243D">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71243D" w:rsidRDefault="0071243D">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71243D">
        <w:trPr>
          <w:divId w:val="338821905"/>
          <w:tblCellSpacing w:w="0" w:type="dxa"/>
        </w:trPr>
        <w:tc>
          <w:tcPr>
            <w:tcW w:w="0" w:type="auto"/>
            <w:vAlign w:val="center"/>
            <w:hideMark/>
          </w:tcPr>
          <w:p w:rsidR="0071243D" w:rsidRDefault="0071243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71243D" w:rsidRDefault="0071243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71243D">
        <w:trPr>
          <w:divId w:val="338821905"/>
          <w:tblCellSpacing w:w="0" w:type="dxa"/>
        </w:trPr>
        <w:tc>
          <w:tcPr>
            <w:tcW w:w="0" w:type="auto"/>
            <w:vAlign w:val="center"/>
            <w:hideMark/>
          </w:tcPr>
          <w:p w:rsidR="0071243D" w:rsidRDefault="0071243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71243D" w:rsidRDefault="0071243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71243D">
        <w:trPr>
          <w:divId w:val="338821905"/>
          <w:tblCellSpacing w:w="0" w:type="dxa"/>
        </w:trPr>
        <w:tc>
          <w:tcPr>
            <w:tcW w:w="0" w:type="auto"/>
            <w:vAlign w:val="center"/>
            <w:hideMark/>
          </w:tcPr>
          <w:p w:rsidR="0071243D" w:rsidRDefault="0071243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71243D" w:rsidRDefault="00736685">
            <w:pPr>
              <w:spacing w:before="0" w:beforeAutospacing="0" w:after="0" w:afterAutospacing="0"/>
              <w:rPr>
                <w:rFonts w:ascii="Verdana" w:eastAsia="Times New Roman" w:hAnsi="Verdana"/>
                <w:color w:val="000000"/>
                <w:sz w:val="20"/>
                <w:szCs w:val="20"/>
              </w:rPr>
            </w:pPr>
            <w:hyperlink r:id="rId22" w:history="1">
              <w:r w:rsidR="0071243D">
                <w:rPr>
                  <w:rStyle w:val="Hyperlink"/>
                  <w:rFonts w:ascii="Verdana" w:eastAsia="Times New Roman" w:hAnsi="Verdana"/>
                  <w:sz w:val="20"/>
                  <w:szCs w:val="20"/>
                </w:rPr>
                <w:t>ve7jtb@ve7jtb.com</w:t>
              </w:r>
            </w:hyperlink>
          </w:p>
        </w:tc>
      </w:tr>
      <w:tr w:rsidR="0071243D">
        <w:trPr>
          <w:divId w:val="338821905"/>
          <w:tblCellSpacing w:w="0" w:type="dxa"/>
        </w:trPr>
        <w:tc>
          <w:tcPr>
            <w:tcW w:w="0" w:type="auto"/>
            <w:vAlign w:val="center"/>
            <w:hideMark/>
          </w:tcPr>
          <w:p w:rsidR="0071243D" w:rsidRDefault="0071243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71243D" w:rsidRDefault="00736685">
            <w:pPr>
              <w:spacing w:before="0" w:beforeAutospacing="0" w:after="0" w:afterAutospacing="0"/>
              <w:rPr>
                <w:rFonts w:ascii="Verdana" w:eastAsia="Times New Roman" w:hAnsi="Verdana"/>
                <w:color w:val="000000"/>
                <w:sz w:val="20"/>
                <w:szCs w:val="20"/>
              </w:rPr>
            </w:pPr>
            <w:hyperlink r:id="rId23" w:history="1">
              <w:r w:rsidR="0071243D">
                <w:rPr>
                  <w:rStyle w:val="Hyperlink"/>
                  <w:rFonts w:ascii="Verdana" w:eastAsia="Times New Roman" w:hAnsi="Verdana"/>
                  <w:sz w:val="20"/>
                  <w:szCs w:val="20"/>
                </w:rPr>
                <w:t>http://www.thread-safe.com/</w:t>
              </w:r>
            </w:hyperlink>
          </w:p>
        </w:tc>
      </w:tr>
      <w:tr w:rsidR="0071243D">
        <w:trPr>
          <w:divId w:val="338821905"/>
          <w:tblCellSpacing w:w="0" w:type="dxa"/>
        </w:trPr>
        <w:tc>
          <w:tcPr>
            <w:tcW w:w="0" w:type="auto"/>
            <w:vAlign w:val="center"/>
            <w:hideMark/>
          </w:tcPr>
          <w:p w:rsidR="0071243D" w:rsidRDefault="0071243D">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71243D" w:rsidRDefault="0071243D">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71243D">
        <w:trPr>
          <w:divId w:val="338821905"/>
          <w:tblCellSpacing w:w="0" w:type="dxa"/>
        </w:trPr>
        <w:tc>
          <w:tcPr>
            <w:tcW w:w="0" w:type="auto"/>
            <w:vAlign w:val="center"/>
            <w:hideMark/>
          </w:tcPr>
          <w:p w:rsidR="0071243D" w:rsidRDefault="0071243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71243D" w:rsidRDefault="0071243D">
            <w:pPr>
              <w:spacing w:before="0" w:beforeAutospacing="0" w:after="0" w:afterAutospacing="0"/>
              <w:rPr>
                <w:rFonts w:ascii="Verdana" w:eastAsia="Times New Roman" w:hAnsi="Verdana"/>
                <w:color w:val="000000"/>
                <w:sz w:val="20"/>
                <w:szCs w:val="20"/>
              </w:rPr>
            </w:pPr>
            <w:del w:id="202" w:author="Mike Jones" w:date="2014-08-07T17:12:00Z">
              <w:r w:rsidDel="005A34DB">
                <w:rPr>
                  <w:rFonts w:ascii="Verdana" w:eastAsia="Times New Roman" w:hAnsi="Verdana"/>
                  <w:color w:val="000000"/>
                  <w:sz w:val="20"/>
                  <w:szCs w:val="20"/>
                </w:rPr>
                <w:delText>Naween</w:delText>
              </w:r>
            </w:del>
            <w:ins w:id="203" w:author="Mike Jones" w:date="2014-08-07T17:12:00Z">
              <w:r w:rsidR="005A34DB">
                <w:rPr>
                  <w:rFonts w:ascii="Verdana" w:eastAsia="Times New Roman" w:hAnsi="Verdana"/>
                  <w:color w:val="000000"/>
                  <w:sz w:val="20"/>
                  <w:szCs w:val="20"/>
                </w:rPr>
                <w:t>Naveen</w:t>
              </w:r>
            </w:ins>
            <w:r>
              <w:rPr>
                <w:rFonts w:ascii="Verdana" w:eastAsia="Times New Roman" w:hAnsi="Verdana"/>
                <w:color w:val="000000"/>
                <w:sz w:val="20"/>
                <w:szCs w:val="20"/>
              </w:rPr>
              <w:t xml:space="preserve"> Agarwal</w:t>
            </w:r>
          </w:p>
        </w:tc>
      </w:tr>
      <w:tr w:rsidR="0071243D">
        <w:trPr>
          <w:divId w:val="338821905"/>
          <w:tblCellSpacing w:w="0" w:type="dxa"/>
        </w:trPr>
        <w:tc>
          <w:tcPr>
            <w:tcW w:w="0" w:type="auto"/>
            <w:vAlign w:val="center"/>
            <w:hideMark/>
          </w:tcPr>
          <w:p w:rsidR="0071243D" w:rsidRDefault="0071243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71243D" w:rsidRDefault="0071243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71243D">
        <w:trPr>
          <w:divId w:val="338821905"/>
          <w:tblCellSpacing w:w="0" w:type="dxa"/>
        </w:trPr>
        <w:tc>
          <w:tcPr>
            <w:tcW w:w="0" w:type="auto"/>
            <w:vAlign w:val="center"/>
            <w:hideMark/>
          </w:tcPr>
          <w:p w:rsidR="0071243D" w:rsidRDefault="0071243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71243D" w:rsidRDefault="00736685">
            <w:pPr>
              <w:spacing w:before="0" w:beforeAutospacing="0" w:after="0" w:afterAutospacing="0"/>
              <w:rPr>
                <w:rFonts w:ascii="Verdana" w:eastAsia="Times New Roman" w:hAnsi="Verdana"/>
                <w:color w:val="000000"/>
                <w:sz w:val="20"/>
                <w:szCs w:val="20"/>
              </w:rPr>
            </w:pPr>
            <w:hyperlink r:id="rId24" w:history="1">
              <w:r w:rsidR="0071243D">
                <w:rPr>
                  <w:rStyle w:val="Hyperlink"/>
                  <w:rFonts w:ascii="Verdana" w:eastAsia="Times New Roman" w:hAnsi="Verdana"/>
                  <w:sz w:val="20"/>
                  <w:szCs w:val="20"/>
                </w:rPr>
                <w:t>naa@google.com</w:t>
              </w:r>
            </w:hyperlink>
          </w:p>
        </w:tc>
      </w:tr>
      <w:tr w:rsidR="0071243D">
        <w:trPr>
          <w:divId w:val="338821905"/>
          <w:tblCellSpacing w:w="0" w:type="dxa"/>
        </w:trPr>
        <w:tc>
          <w:tcPr>
            <w:tcW w:w="0" w:type="auto"/>
            <w:vAlign w:val="center"/>
            <w:hideMark/>
          </w:tcPr>
          <w:p w:rsidR="0071243D" w:rsidRDefault="0071243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71243D" w:rsidRDefault="00736685">
            <w:pPr>
              <w:spacing w:before="0" w:beforeAutospacing="0" w:after="0" w:afterAutospacing="0"/>
              <w:rPr>
                <w:rFonts w:ascii="Verdana" w:eastAsia="Times New Roman" w:hAnsi="Verdana"/>
                <w:color w:val="000000"/>
                <w:sz w:val="20"/>
                <w:szCs w:val="20"/>
              </w:rPr>
            </w:pPr>
            <w:hyperlink r:id="rId25" w:history="1">
              <w:r w:rsidR="0071243D">
                <w:rPr>
                  <w:rStyle w:val="Hyperlink"/>
                  <w:rFonts w:ascii="Verdana" w:eastAsia="Times New Roman" w:hAnsi="Verdana"/>
                  <w:sz w:val="20"/>
                  <w:szCs w:val="20"/>
                </w:rPr>
                <w:t>http://www.google.com</w:t>
              </w:r>
            </w:hyperlink>
          </w:p>
        </w:tc>
      </w:tr>
      <w:tr w:rsidR="0071243D">
        <w:trPr>
          <w:divId w:val="338821905"/>
          <w:tblCellSpacing w:w="0" w:type="dxa"/>
        </w:trPr>
        <w:tc>
          <w:tcPr>
            <w:tcW w:w="0" w:type="auto"/>
            <w:vAlign w:val="center"/>
            <w:hideMark/>
          </w:tcPr>
          <w:p w:rsidR="0071243D" w:rsidRDefault="0071243D">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71243D" w:rsidRDefault="0071243D">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71243D">
        <w:trPr>
          <w:divId w:val="338821905"/>
          <w:tblCellSpacing w:w="0" w:type="dxa"/>
        </w:trPr>
        <w:tc>
          <w:tcPr>
            <w:tcW w:w="0" w:type="auto"/>
            <w:vAlign w:val="center"/>
            <w:hideMark/>
          </w:tcPr>
          <w:p w:rsidR="0071243D" w:rsidRDefault="0071243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71243D" w:rsidRDefault="0071243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Edmund Jay</w:t>
            </w:r>
          </w:p>
        </w:tc>
      </w:tr>
      <w:tr w:rsidR="0071243D">
        <w:trPr>
          <w:divId w:val="338821905"/>
          <w:tblCellSpacing w:w="0" w:type="dxa"/>
        </w:trPr>
        <w:tc>
          <w:tcPr>
            <w:tcW w:w="0" w:type="auto"/>
            <w:vAlign w:val="center"/>
            <w:hideMark/>
          </w:tcPr>
          <w:p w:rsidR="0071243D" w:rsidRDefault="0071243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71243D" w:rsidRDefault="0071243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Illumila</w:t>
            </w:r>
          </w:p>
        </w:tc>
      </w:tr>
      <w:tr w:rsidR="0071243D">
        <w:trPr>
          <w:divId w:val="338821905"/>
          <w:tblCellSpacing w:w="0" w:type="dxa"/>
        </w:trPr>
        <w:tc>
          <w:tcPr>
            <w:tcW w:w="0" w:type="auto"/>
            <w:vAlign w:val="center"/>
            <w:hideMark/>
          </w:tcPr>
          <w:p w:rsidR="0071243D" w:rsidRDefault="0071243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71243D" w:rsidRDefault="00736685">
            <w:pPr>
              <w:spacing w:before="0" w:beforeAutospacing="0" w:after="0" w:afterAutospacing="0"/>
              <w:rPr>
                <w:rFonts w:ascii="Verdana" w:eastAsia="Times New Roman" w:hAnsi="Verdana"/>
                <w:color w:val="000000"/>
                <w:sz w:val="20"/>
                <w:szCs w:val="20"/>
              </w:rPr>
            </w:pPr>
            <w:hyperlink r:id="rId26" w:history="1">
              <w:r w:rsidR="0071243D">
                <w:rPr>
                  <w:rStyle w:val="Hyperlink"/>
                  <w:rFonts w:ascii="Verdana" w:eastAsia="Times New Roman" w:hAnsi="Verdana"/>
                  <w:sz w:val="20"/>
                  <w:szCs w:val="20"/>
                </w:rPr>
                <w:t>ejay@illumi.la</w:t>
              </w:r>
            </w:hyperlink>
          </w:p>
        </w:tc>
      </w:tr>
      <w:tr w:rsidR="0071243D">
        <w:trPr>
          <w:divId w:val="338821905"/>
          <w:tblCellSpacing w:w="0" w:type="dxa"/>
        </w:trPr>
        <w:tc>
          <w:tcPr>
            <w:tcW w:w="0" w:type="auto"/>
            <w:vAlign w:val="center"/>
            <w:hideMark/>
          </w:tcPr>
          <w:p w:rsidR="0071243D" w:rsidRDefault="0071243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71243D" w:rsidRDefault="00736685">
            <w:pPr>
              <w:spacing w:before="0" w:beforeAutospacing="0" w:after="0" w:afterAutospacing="0"/>
              <w:rPr>
                <w:rFonts w:ascii="Verdana" w:eastAsia="Times New Roman" w:hAnsi="Verdana"/>
                <w:color w:val="000000"/>
                <w:sz w:val="20"/>
                <w:szCs w:val="20"/>
              </w:rPr>
            </w:pPr>
            <w:hyperlink r:id="rId27" w:history="1">
              <w:r w:rsidR="0071243D">
                <w:rPr>
                  <w:rStyle w:val="Hyperlink"/>
                  <w:rFonts w:ascii="Verdana" w:eastAsia="Times New Roman" w:hAnsi="Verdana"/>
                  <w:sz w:val="20"/>
                  <w:szCs w:val="20"/>
                </w:rPr>
                <w:t>http://illumi.la</w:t>
              </w:r>
            </w:hyperlink>
          </w:p>
        </w:tc>
      </w:tr>
    </w:tbl>
    <w:p w:rsidR="0071243D" w:rsidRDefault="0071243D">
      <w:pPr>
        <w:spacing w:before="0" w:beforeAutospacing="0" w:after="0" w:afterAutospacing="0"/>
        <w:divId w:val="338821905"/>
        <w:rPr>
          <w:rFonts w:ascii="Verdana" w:eastAsia="Times New Roman" w:hAnsi="Verdana"/>
          <w:color w:val="000000"/>
          <w:lang w:val="en"/>
        </w:rPr>
      </w:pPr>
      <w:bookmarkStart w:id="204" w:name="rfc.copyright"/>
      <w:bookmarkEnd w:id="204"/>
    </w:p>
    <w:p w:rsidR="0071243D" w:rsidRDefault="00736685">
      <w:pPr>
        <w:spacing w:before="0" w:beforeAutospacing="0" w:after="0" w:afterAutospacing="0"/>
        <w:divId w:val="338821905"/>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71243D">
        <w:trPr>
          <w:divId w:val="338821905"/>
          <w:trHeight w:val="225"/>
          <w:tblCellSpacing w:w="15" w:type="dxa"/>
        </w:trPr>
        <w:tc>
          <w:tcPr>
            <w:tcW w:w="450" w:type="dxa"/>
            <w:shd w:val="clear" w:color="auto" w:fill="990000"/>
            <w:vAlign w:val="center"/>
            <w:hideMark/>
          </w:tcPr>
          <w:p w:rsidR="0071243D" w:rsidRDefault="00736685">
            <w:pPr>
              <w:spacing w:before="0" w:beforeAutospacing="0" w:after="0" w:afterAutospacing="0" w:line="225" w:lineRule="atLeast"/>
              <w:jc w:val="center"/>
              <w:rPr>
                <w:rFonts w:ascii="Verdana" w:eastAsia="Times New Roman" w:hAnsi="Verdana"/>
                <w:color w:val="FFFFFF"/>
              </w:rPr>
            </w:pPr>
            <w:hyperlink w:anchor="toc" w:history="1">
              <w:r w:rsidR="0071243D">
                <w:rPr>
                  <w:rFonts w:ascii="Monaco" w:eastAsia="Times New Roman" w:hAnsi="Monaco"/>
                  <w:b/>
                  <w:bCs/>
                  <w:color w:val="FFFFFF"/>
                  <w:sz w:val="20"/>
                  <w:szCs w:val="20"/>
                </w:rPr>
                <w:t> TOC </w:t>
              </w:r>
            </w:hyperlink>
          </w:p>
        </w:tc>
      </w:tr>
    </w:tbl>
    <w:p w:rsidR="0071243D" w:rsidRDefault="0071243D">
      <w:pPr>
        <w:pStyle w:val="Heading3"/>
        <w:divId w:val="338821905"/>
        <w:rPr>
          <w:rFonts w:eastAsia="Times New Roman"/>
          <w:lang w:val="en"/>
        </w:rPr>
      </w:pPr>
      <w:commentRangeStart w:id="205"/>
      <w:r>
        <w:rPr>
          <w:rFonts w:eastAsia="Times New Roman"/>
          <w:lang w:val="en"/>
        </w:rPr>
        <w:t>Full Copyright Statement</w:t>
      </w:r>
    </w:p>
    <w:p w:rsidR="0071243D" w:rsidRDefault="0071243D">
      <w:pPr>
        <w:pStyle w:val="copyright"/>
        <w:divId w:val="338821905"/>
        <w:rPr>
          <w:rFonts w:ascii="Verdana" w:hAnsi="Verdana"/>
          <w:color w:val="000000"/>
          <w:lang w:val="en"/>
        </w:rPr>
      </w:pPr>
      <w:r>
        <w:rPr>
          <w:rFonts w:ascii="Verdana" w:hAnsi="Verdana"/>
          <w:color w:val="000000"/>
          <w:lang w:val="en"/>
        </w:rPr>
        <w:t xml:space="preserve">Copyright © </w:t>
      </w:r>
      <w:proofErr w:type="gramStart"/>
      <w:r>
        <w:rPr>
          <w:rFonts w:ascii="Verdana" w:hAnsi="Verdana"/>
          <w:color w:val="000000"/>
          <w:lang w:val="en"/>
        </w:rPr>
        <w:t>The</w:t>
      </w:r>
      <w:proofErr w:type="gramEnd"/>
      <w:r>
        <w:rPr>
          <w:rFonts w:ascii="Verdana" w:hAnsi="Verdana"/>
          <w:color w:val="000000"/>
          <w:lang w:val="en"/>
        </w:rPr>
        <w:t xml:space="preserve"> Internet Society (2014). All Rights Reserved.</w:t>
      </w:r>
    </w:p>
    <w:p w:rsidR="0071243D" w:rsidRDefault="0071243D">
      <w:pPr>
        <w:pStyle w:val="copyright"/>
        <w:divId w:val="338821905"/>
        <w:rPr>
          <w:rFonts w:ascii="Verdana" w:hAnsi="Verdana"/>
          <w:color w:val="000000"/>
          <w:lang w:val="en"/>
        </w:rPr>
      </w:pPr>
      <w:r>
        <w:rPr>
          <w:rFonts w:ascii="Verdana" w:hAnsi="Verdana"/>
          <w:color w:val="000000"/>
          <w:lang w:val="en"/>
        </w:rPr>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paragraph are included on all such copies and derivative works. However, this document itself may not be modified in any way, such as by removing the copyright notice or references to the Internet Society or other Internet organizations, except as needed for the purpose of developing Internet standards in which case the procedures for copyrights defined in the Internet Standards process must be followed, or as required to translate it into languages other than English.</w:t>
      </w:r>
    </w:p>
    <w:p w:rsidR="0071243D" w:rsidRDefault="0071243D">
      <w:pPr>
        <w:pStyle w:val="copyright"/>
        <w:divId w:val="338821905"/>
        <w:rPr>
          <w:rFonts w:ascii="Verdana" w:hAnsi="Verdana"/>
          <w:color w:val="000000"/>
          <w:lang w:val="en"/>
        </w:rPr>
      </w:pPr>
      <w:r>
        <w:rPr>
          <w:rFonts w:ascii="Verdana" w:hAnsi="Verdana"/>
          <w:color w:val="000000"/>
          <w:lang w:val="en"/>
        </w:rPr>
        <w:lastRenderedPageBreak/>
        <w:t>The limited permissions granted above are perpetual and will not be revoked by the Internet Society or its successors or assigns.</w:t>
      </w:r>
    </w:p>
    <w:p w:rsidR="0071243D" w:rsidRDefault="0071243D">
      <w:pPr>
        <w:pStyle w:val="copyright"/>
        <w:divId w:val="338821905"/>
        <w:rPr>
          <w:rFonts w:ascii="Verdana" w:hAnsi="Verdana"/>
          <w:color w:val="000000"/>
          <w:lang w:val="en"/>
        </w:rPr>
      </w:pPr>
      <w:r>
        <w:rPr>
          <w:rFonts w:ascii="Verdana" w:hAnsi="Verdana"/>
          <w:color w:val="000000"/>
          <w:lang w:val="en"/>
        </w:rPr>
        <w:t>This document and the information contained herein is provided on an “AS IS” basis and THE INTERNET SOCIETY AND THE INTERNET ENGINEERING TASK FORCE DISCLAIMS ALL WARRANTIES, EXPRESS OR IMPLIED, INCLUDING BUT NOT LIMITED TO ANY WARRANTY THAT THE USE OF THE INFORMATION HEREIN WILL NOT INFRINGE ANY RIGHTS OR ANY IMPLIED WARRANTIES OF MERCHANTABILITY OR FITNESS FOR A PARTICULAR PURPOSE.</w:t>
      </w:r>
    </w:p>
    <w:p w:rsidR="0071243D" w:rsidRDefault="0071243D">
      <w:pPr>
        <w:pStyle w:val="Heading3"/>
        <w:divId w:val="338821905"/>
        <w:rPr>
          <w:rFonts w:eastAsia="Times New Roman"/>
          <w:lang w:val="en"/>
        </w:rPr>
      </w:pPr>
      <w:r>
        <w:rPr>
          <w:rFonts w:eastAsia="Times New Roman"/>
          <w:lang w:val="en"/>
        </w:rPr>
        <w:t>Intellectual Property</w:t>
      </w:r>
    </w:p>
    <w:p w:rsidR="0071243D" w:rsidRDefault="0071243D">
      <w:pPr>
        <w:pStyle w:val="copyright"/>
        <w:divId w:val="338821905"/>
        <w:rPr>
          <w:rFonts w:ascii="Verdana" w:hAnsi="Verdana"/>
          <w:color w:val="000000"/>
          <w:lang w:val="en"/>
        </w:rPr>
      </w:pPr>
      <w:r>
        <w:rPr>
          <w:rFonts w:ascii="Verdana" w:hAnsi="Verdana"/>
          <w:color w:val="000000"/>
          <w:lang w:val="en"/>
        </w:rPr>
        <w:t xml:space="preserve">The IETF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the IETF's procedures with respect to rights in standards-track and standards-related documentation can be found in BCP 11. Copies of claims of rights made available for publication and any assurances of licenses to be made available, or the result of an attempt made to obtain a general license or permission for the use of such proprietary rights by </w:t>
      </w:r>
      <w:proofErr w:type="spellStart"/>
      <w:r>
        <w:rPr>
          <w:rFonts w:ascii="Verdana" w:hAnsi="Verdana"/>
          <w:color w:val="000000"/>
          <w:lang w:val="en"/>
        </w:rPr>
        <w:t>implementors</w:t>
      </w:r>
      <w:proofErr w:type="spellEnd"/>
      <w:r>
        <w:rPr>
          <w:rFonts w:ascii="Verdana" w:hAnsi="Verdana"/>
          <w:color w:val="000000"/>
          <w:lang w:val="en"/>
        </w:rPr>
        <w:t xml:space="preserve"> or users of this specification can be obtained from the IETF Secretariat.</w:t>
      </w:r>
    </w:p>
    <w:p w:rsidR="0071243D" w:rsidRDefault="0071243D">
      <w:pPr>
        <w:pStyle w:val="copyright"/>
        <w:divId w:val="338821905"/>
        <w:rPr>
          <w:rFonts w:ascii="Verdana" w:hAnsi="Verdana"/>
          <w:color w:val="000000"/>
          <w:lang w:val="en"/>
        </w:rPr>
      </w:pPr>
      <w:r>
        <w:rPr>
          <w:rFonts w:ascii="Verdana" w:hAnsi="Verdana"/>
          <w:color w:val="000000"/>
          <w:lang w:val="en"/>
        </w:rPr>
        <w:t>The IETF invites any interested party to bring to its attention any copyrights, patents or patent applications, or other proprietary rights which may cover technology that may be required to practice this standard. Please address the information to the IETF Executive Director.</w:t>
      </w:r>
    </w:p>
    <w:p w:rsidR="0071243D" w:rsidRDefault="0071243D">
      <w:pPr>
        <w:pStyle w:val="Heading3"/>
        <w:divId w:val="338821905"/>
        <w:rPr>
          <w:rFonts w:eastAsia="Times New Roman"/>
          <w:lang w:val="en"/>
        </w:rPr>
      </w:pPr>
      <w:r>
        <w:rPr>
          <w:rFonts w:eastAsia="Times New Roman"/>
          <w:lang w:val="en"/>
        </w:rPr>
        <w:t>Acknowledgment</w:t>
      </w:r>
    </w:p>
    <w:p w:rsidR="0071243D" w:rsidRDefault="0071243D">
      <w:pPr>
        <w:pStyle w:val="copyright"/>
        <w:divId w:val="338821905"/>
        <w:rPr>
          <w:rFonts w:ascii="Verdana" w:hAnsi="Verdana"/>
          <w:color w:val="000000"/>
          <w:lang w:val="en"/>
        </w:rPr>
      </w:pPr>
      <w:r>
        <w:rPr>
          <w:rFonts w:ascii="Verdana" w:hAnsi="Verdana"/>
          <w:color w:val="000000"/>
          <w:lang w:val="en"/>
        </w:rPr>
        <w:t>Funding for the RFC Editor function is currently provided by the Internet Society.</w:t>
      </w:r>
      <w:commentRangeEnd w:id="205"/>
      <w:r w:rsidR="005A34DB">
        <w:rPr>
          <w:rStyle w:val="CommentReference"/>
        </w:rPr>
        <w:commentReference w:id="205"/>
      </w:r>
    </w:p>
    <w:sectPr w:rsidR="0071243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ike Jones" w:date="2014-08-07T17:14:00Z" w:initials="mbj">
    <w:p w:rsidR="0071243D" w:rsidRDefault="0071243D">
      <w:pPr>
        <w:pStyle w:val="CommentText"/>
      </w:pPr>
      <w:r>
        <w:rPr>
          <w:rStyle w:val="CommentReference"/>
        </w:rPr>
        <w:annotationRef/>
      </w:r>
      <w:r>
        <w:t>Don’t use the abbreviations OID2 or OIDC anywhere.  Always use OpenID 2.0 and OpenID Connect.  If you need the abbrev to be shorter, delete the “1.0” in the abbreviation.</w:t>
      </w:r>
    </w:p>
  </w:comment>
  <w:comment w:id="1" w:author="Mike Jones" w:date="2014-08-07T17:14:00Z" w:initials="mbj">
    <w:p w:rsidR="0071243D" w:rsidRDefault="0071243D">
      <w:pPr>
        <w:pStyle w:val="CommentText"/>
      </w:pPr>
      <w:r>
        <w:rPr>
          <w:rStyle w:val="CommentReference"/>
        </w:rPr>
        <w:annotationRef/>
      </w:r>
      <w:r>
        <w:t xml:space="preserve">It looks like you’re building this with the new xml2rfc.  I’d use the old one at </w:t>
      </w:r>
      <w:r w:rsidRPr="009E6C6A">
        <w:t>http://xml2rfc.tools.ietf.org/old.html</w:t>
      </w:r>
      <w:r>
        <w:t xml:space="preserve"> so the result is consistent with our other specs.</w:t>
      </w:r>
    </w:p>
  </w:comment>
  <w:comment w:id="4" w:author="Mike Jones" w:date="2014-08-07T17:14:00Z" w:initials="mbj">
    <w:p w:rsidR="0071243D" w:rsidRDefault="0071243D">
      <w:pPr>
        <w:pStyle w:val="CommentText"/>
      </w:pPr>
      <w:r>
        <w:rPr>
          <w:rStyle w:val="CommentReference"/>
        </w:rPr>
        <w:annotationRef/>
      </w:r>
      <w:r>
        <w:t xml:space="preserve">You need to include </w:t>
      </w:r>
      <w:r w:rsidRPr="009E6C6A">
        <w:t>&lt;</w:t>
      </w:r>
      <w:proofErr w:type="gramStart"/>
      <w:r w:rsidRPr="009E6C6A">
        <w:t>?</w:t>
      </w:r>
      <w:proofErr w:type="spellStart"/>
      <w:r w:rsidRPr="009E6C6A">
        <w:t>rfc</w:t>
      </w:r>
      <w:proofErr w:type="spellEnd"/>
      <w:proofErr w:type="gramEnd"/>
      <w:r w:rsidRPr="009E6C6A">
        <w:t xml:space="preserve"> </w:t>
      </w:r>
      <w:proofErr w:type="spellStart"/>
      <w:r w:rsidRPr="009E6C6A">
        <w:t>iprnotified</w:t>
      </w:r>
      <w:proofErr w:type="spellEnd"/>
      <w:r w:rsidRPr="009E6C6A">
        <w:t>="no" ?&gt;</w:t>
      </w:r>
      <w:r>
        <w:t xml:space="preserve"> in the source to prevent this, like </w:t>
      </w:r>
      <w:proofErr w:type="spellStart"/>
      <w:r>
        <w:t>openid</w:t>
      </w:r>
      <w:proofErr w:type="spellEnd"/>
      <w:r>
        <w:t xml:space="preserve">-connect-core does.  You should probably also build this with the version of xml2rfc at </w:t>
      </w:r>
      <w:r w:rsidRPr="009E6C6A">
        <w:t>http://xml2rfc.tools.ietf.org/old.html</w:t>
      </w:r>
      <w:r>
        <w:t>.</w:t>
      </w:r>
    </w:p>
  </w:comment>
  <w:comment w:id="6" w:author="Mike Jones" w:date="2014-08-07T17:14:00Z" w:initials="mbj">
    <w:p w:rsidR="005A34DB" w:rsidRDefault="005A34DB">
      <w:pPr>
        <w:pStyle w:val="CommentText"/>
      </w:pPr>
      <w:r>
        <w:rPr>
          <w:rStyle w:val="CommentReference"/>
        </w:rPr>
        <w:annotationRef/>
      </w:r>
      <w:r>
        <w:t>I made minor edits to many of the section titles here.  Obviously these edits really have to be made to the correct &lt;title&gt; elements.</w:t>
      </w:r>
    </w:p>
  </w:comment>
  <w:comment w:id="19" w:author="Mike Jones" w:date="2014-08-07T17:14:00Z" w:initials="mbj">
    <w:p w:rsidR="0071243D" w:rsidRDefault="0071243D">
      <w:pPr>
        <w:pStyle w:val="CommentText"/>
      </w:pPr>
      <w:r>
        <w:rPr>
          <w:rStyle w:val="CommentReference"/>
        </w:rPr>
        <w:annotationRef/>
      </w:r>
      <w:r>
        <w:t>You’re missing an “anchor” value in this title.  You can tell that because the reference in the html is #anchor1.  All title elements should have a meaningful anchor name.</w:t>
      </w:r>
    </w:p>
  </w:comment>
  <w:comment w:id="22" w:author="Mike Jones" w:date="2014-08-07T17:14:00Z" w:initials="mbj">
    <w:p w:rsidR="0071243D" w:rsidRDefault="0071243D">
      <w:pPr>
        <w:pStyle w:val="CommentText"/>
      </w:pPr>
      <w:r>
        <w:rPr>
          <w:rStyle w:val="CommentReference"/>
        </w:rPr>
        <w:annotationRef/>
      </w:r>
      <w:r>
        <w:t>No anchor value again</w:t>
      </w:r>
    </w:p>
  </w:comment>
  <w:comment w:id="35" w:author="Mike Jones" w:date="2014-08-07T17:14:00Z" w:initials="mbj">
    <w:p w:rsidR="0071243D" w:rsidRDefault="0071243D">
      <w:pPr>
        <w:pStyle w:val="CommentText"/>
      </w:pPr>
      <w:r>
        <w:rPr>
          <w:rStyle w:val="CommentReference"/>
        </w:rPr>
        <w:annotationRef/>
      </w:r>
      <w:r>
        <w:t>No anchor value</w:t>
      </w:r>
    </w:p>
  </w:comment>
  <w:comment w:id="39" w:author="Mike Jones" w:date="2014-08-07T17:14:00Z" w:initials="mbj">
    <w:p w:rsidR="0071243D" w:rsidRDefault="0071243D">
      <w:pPr>
        <w:pStyle w:val="CommentText"/>
      </w:pPr>
      <w:r>
        <w:rPr>
          <w:rStyle w:val="CommentReference"/>
        </w:rPr>
        <w:annotationRef/>
      </w:r>
      <w:r>
        <w:t>None of these titles have anchors</w:t>
      </w:r>
    </w:p>
  </w:comment>
  <w:comment w:id="44" w:author="Mike Jones" w:date="2014-08-07T17:14:00Z" w:initials="mbj">
    <w:p w:rsidR="0071243D" w:rsidRDefault="0071243D">
      <w:pPr>
        <w:pStyle w:val="CommentText"/>
      </w:pPr>
      <w:r>
        <w:rPr>
          <w:rStyle w:val="CommentReference"/>
        </w:rPr>
        <w:annotationRef/>
      </w:r>
      <w:r>
        <w:t>Delete this empty section</w:t>
      </w:r>
    </w:p>
  </w:comment>
  <w:comment w:id="45" w:author="Mike Jones" w:date="2014-08-07T17:14:00Z" w:initials="mbj">
    <w:p w:rsidR="0071243D" w:rsidRDefault="0071243D">
      <w:pPr>
        <w:pStyle w:val="CommentText"/>
      </w:pPr>
      <w:r>
        <w:rPr>
          <w:rStyle w:val="CommentReference"/>
        </w:rPr>
        <w:annotationRef/>
      </w:r>
      <w:r>
        <w:t>No anchors</w:t>
      </w:r>
    </w:p>
  </w:comment>
  <w:comment w:id="54" w:author="Mike Jones" w:date="2014-08-07T17:14:00Z" w:initials="mbj">
    <w:p w:rsidR="0071243D" w:rsidRDefault="0071243D">
      <w:pPr>
        <w:pStyle w:val="CommentText"/>
      </w:pPr>
      <w:r>
        <w:rPr>
          <w:rStyle w:val="CommentReference"/>
        </w:rPr>
        <w:annotationRef/>
      </w:r>
      <w:r>
        <w:t>I suspect you’re having this either because you’re using the wrong version of xml2rfc or some of your initial declarations are different than those we used in openid-connect-core-1_0.xml.  This needs to be addressed.</w:t>
      </w:r>
    </w:p>
  </w:comment>
  <w:comment w:id="88" w:author="Mike Jones" w:date="2014-08-07T17:14:00Z" w:initials="mbj">
    <w:p w:rsidR="0071243D" w:rsidRDefault="0071243D">
      <w:pPr>
        <w:pStyle w:val="CommentText"/>
      </w:pPr>
      <w:r>
        <w:rPr>
          <w:rStyle w:val="CommentReference"/>
        </w:rPr>
        <w:annotationRef/>
      </w:r>
      <w:r>
        <w:t>Move this text out of the artwork section</w:t>
      </w:r>
    </w:p>
  </w:comment>
  <w:comment w:id="89" w:author="Mike Jones" w:date="2014-08-07T17:14:00Z" w:initials="mbj">
    <w:p w:rsidR="0071243D" w:rsidRDefault="0071243D">
      <w:pPr>
        <w:pStyle w:val="CommentText"/>
      </w:pPr>
      <w:r>
        <w:rPr>
          <w:rStyle w:val="CommentReference"/>
        </w:rPr>
        <w:annotationRef/>
      </w:r>
      <w:r>
        <w:t>Descriptions should not be in the artwork.  Use a preamble element for this purpose and break this into multiple artwork elements.</w:t>
      </w:r>
    </w:p>
  </w:comment>
  <w:comment w:id="90" w:author="Mike Jones" w:date="2014-08-07T17:14:00Z" w:initials="mbj">
    <w:p w:rsidR="0071243D" w:rsidRDefault="0071243D">
      <w:pPr>
        <w:pStyle w:val="CommentText"/>
      </w:pPr>
      <w:r>
        <w:rPr>
          <w:rStyle w:val="CommentReference"/>
        </w:rPr>
        <w:annotationRef/>
      </w:r>
      <w:r>
        <w:t>Preamble</w:t>
      </w:r>
    </w:p>
  </w:comment>
  <w:comment w:id="91" w:author="Mike Jones" w:date="2014-08-07T17:14:00Z" w:initials="mbj">
    <w:p w:rsidR="0071243D" w:rsidRDefault="0071243D">
      <w:pPr>
        <w:pStyle w:val="CommentText"/>
      </w:pPr>
      <w:r>
        <w:rPr>
          <w:rStyle w:val="CommentReference"/>
        </w:rPr>
        <w:annotationRef/>
      </w:r>
      <w:r>
        <w:t>Preamble</w:t>
      </w:r>
    </w:p>
  </w:comment>
  <w:comment w:id="92" w:author="Mike Jones" w:date="2014-08-07T17:14:00Z" w:initials="mbj">
    <w:p w:rsidR="0071243D" w:rsidRDefault="0071243D">
      <w:pPr>
        <w:pStyle w:val="CommentText"/>
      </w:pPr>
      <w:r>
        <w:rPr>
          <w:rStyle w:val="CommentReference"/>
        </w:rPr>
        <w:annotationRef/>
      </w:r>
      <w:r>
        <w:t>Normal text</w:t>
      </w:r>
    </w:p>
  </w:comment>
  <w:comment w:id="104" w:author="Mike Jones" w:date="2014-08-07T17:14:00Z" w:initials="mbj">
    <w:p w:rsidR="0071243D" w:rsidRDefault="0071243D">
      <w:pPr>
        <w:pStyle w:val="CommentText"/>
      </w:pPr>
      <w:r>
        <w:rPr>
          <w:rStyle w:val="CommentReference"/>
        </w:rPr>
        <w:annotationRef/>
      </w:r>
      <w:r>
        <w:t xml:space="preserve">Put </w:t>
      </w:r>
      <w:proofErr w:type="spellStart"/>
      <w:r>
        <w:t>spanx</w:t>
      </w:r>
      <w:proofErr w:type="spellEnd"/>
      <w:r>
        <w:t xml:space="preserve"> verb elements around protocol literal values, such as this one.</w:t>
      </w:r>
    </w:p>
  </w:comment>
  <w:comment w:id="130" w:author="Mike Jones" w:date="2014-08-07T17:14:00Z" w:initials="mbj">
    <w:p w:rsidR="0071243D" w:rsidRDefault="0071243D">
      <w:pPr>
        <w:pStyle w:val="CommentText"/>
      </w:pPr>
      <w:r>
        <w:rPr>
          <w:rStyle w:val="CommentReference"/>
        </w:rPr>
        <w:annotationRef/>
      </w:r>
      <w:r>
        <w:t>Section is always capitalized when introducing a section number</w:t>
      </w:r>
    </w:p>
  </w:comment>
  <w:comment w:id="150" w:author="Mike Jones" w:date="2014-08-07T17:14:00Z" w:initials="mbj">
    <w:p w:rsidR="0071243D" w:rsidRDefault="0071243D">
      <w:pPr>
        <w:pStyle w:val="CommentText"/>
      </w:pPr>
      <w:r>
        <w:rPr>
          <w:rStyle w:val="CommentReference"/>
        </w:rPr>
        <w:annotationRef/>
      </w:r>
      <w:r>
        <w:t xml:space="preserve">I can’t tell if this is Section 7 of this spec or Connect Core.  If this spec, you should use </w:t>
      </w:r>
      <w:proofErr w:type="spellStart"/>
      <w:r>
        <w:t>xref</w:t>
      </w:r>
      <w:proofErr w:type="spellEnd"/>
      <w:r>
        <w:t xml:space="preserve"> to generate the section number, rather than using a hard-coded section number.  If it’s Section 7 of </w:t>
      </w:r>
      <w:proofErr w:type="spellStart"/>
      <w:r>
        <w:t>OpenID.Core</w:t>
      </w:r>
      <w:proofErr w:type="spellEnd"/>
      <w:r>
        <w:t>, say so.</w:t>
      </w:r>
    </w:p>
  </w:comment>
  <w:comment w:id="165" w:author="Mike Jones" w:date="2014-08-07T17:17:00Z" w:initials="mbj">
    <w:p w:rsidR="00736685" w:rsidRDefault="00736685">
      <w:pPr>
        <w:pStyle w:val="CommentText"/>
      </w:pPr>
      <w:r>
        <w:rPr>
          <w:rStyle w:val="CommentReference"/>
        </w:rPr>
        <w:annotationRef/>
      </w:r>
      <w:r>
        <w:t xml:space="preserve">I would move the Acknowledgments section to be right before the Notices section, like it is in the other Connect </w:t>
      </w:r>
      <w:r>
        <w:t>specs.</w:t>
      </w:r>
      <w:bookmarkStart w:id="166" w:name="_GoBack"/>
      <w:bookmarkEnd w:id="166"/>
    </w:p>
  </w:comment>
  <w:comment w:id="197" w:author="Mike Jones" w:date="2014-08-07T17:14:00Z" w:initials="mbj">
    <w:p w:rsidR="005A34DB" w:rsidRDefault="005A34DB">
      <w:pPr>
        <w:pStyle w:val="CommentText"/>
      </w:pPr>
      <w:r>
        <w:rPr>
          <w:rStyle w:val="CommentReference"/>
        </w:rPr>
        <w:annotationRef/>
      </w:r>
      <w:r>
        <w:t>Don't hardcode these section numbers.  Use &lt;</w:t>
      </w:r>
      <w:proofErr w:type="spellStart"/>
      <w:r>
        <w:t>xref</w:t>
      </w:r>
      <w:proofErr w:type="spellEnd"/>
      <w:r>
        <w:t xml:space="preserve"> title=”foo” format=”counter”&gt; to generate the section number.</w:t>
      </w:r>
    </w:p>
  </w:comment>
  <w:comment w:id="198" w:author="Mike Jones" w:date="2014-08-07T17:14:00Z" w:initials="mbj">
    <w:p w:rsidR="005A34DB" w:rsidRDefault="005A34DB">
      <w:pPr>
        <w:pStyle w:val="CommentText"/>
      </w:pPr>
      <w:r>
        <w:rPr>
          <w:rStyle w:val="CommentReference"/>
        </w:rPr>
        <w:annotationRef/>
      </w:r>
      <w:r>
        <w:t>Update these titles to match the actual ones.  For instance, in this case, both quotation and capitalization changes needs to be made.</w:t>
      </w:r>
    </w:p>
  </w:comment>
  <w:comment w:id="205" w:author="Mike Jones" w:date="2014-08-07T17:14:00Z" w:initials="mbj">
    <w:p w:rsidR="005A34DB" w:rsidRDefault="005A34DB">
      <w:pPr>
        <w:pStyle w:val="CommentText"/>
      </w:pPr>
      <w:r>
        <w:rPr>
          <w:rStyle w:val="CommentReference"/>
        </w:rPr>
        <w:annotationRef/>
      </w:r>
      <w:r>
        <w:t>These have to go!</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onaco">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A1274"/>
    <w:multiLevelType w:val="multilevel"/>
    <w:tmpl w:val="5994D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501597"/>
    <w:rsid w:val="00501597"/>
    <w:rsid w:val="005A34DB"/>
    <w:rsid w:val="0071243D"/>
    <w:rsid w:val="00736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character" w:styleId="CommentReference">
    <w:name w:val="annotation reference"/>
    <w:basedOn w:val="DefaultParagraphFont"/>
    <w:uiPriority w:val="99"/>
    <w:semiHidden/>
    <w:unhideWhenUsed/>
    <w:rsid w:val="00501597"/>
    <w:rPr>
      <w:sz w:val="16"/>
      <w:szCs w:val="16"/>
    </w:rPr>
  </w:style>
  <w:style w:type="paragraph" w:styleId="CommentText">
    <w:name w:val="annotation text"/>
    <w:basedOn w:val="Normal"/>
    <w:link w:val="CommentTextChar"/>
    <w:uiPriority w:val="99"/>
    <w:semiHidden/>
    <w:unhideWhenUsed/>
    <w:rsid w:val="00501597"/>
    <w:rPr>
      <w:sz w:val="20"/>
      <w:szCs w:val="20"/>
    </w:rPr>
  </w:style>
  <w:style w:type="character" w:customStyle="1" w:styleId="CommentTextChar">
    <w:name w:val="Comment Text Char"/>
    <w:basedOn w:val="DefaultParagraphFont"/>
    <w:link w:val="CommentText"/>
    <w:uiPriority w:val="99"/>
    <w:semiHidden/>
    <w:rsid w:val="00501597"/>
    <w:rPr>
      <w:rFonts w:eastAsiaTheme="minorEastAsia"/>
    </w:rPr>
  </w:style>
  <w:style w:type="paragraph" w:styleId="CommentSubject">
    <w:name w:val="annotation subject"/>
    <w:basedOn w:val="CommentText"/>
    <w:next w:val="CommentText"/>
    <w:link w:val="CommentSubjectChar"/>
    <w:uiPriority w:val="99"/>
    <w:semiHidden/>
    <w:unhideWhenUsed/>
    <w:rsid w:val="00501597"/>
    <w:rPr>
      <w:b/>
      <w:bCs/>
    </w:rPr>
  </w:style>
  <w:style w:type="character" w:customStyle="1" w:styleId="CommentSubjectChar">
    <w:name w:val="Comment Subject Char"/>
    <w:basedOn w:val="CommentTextChar"/>
    <w:link w:val="CommentSubject"/>
    <w:uiPriority w:val="99"/>
    <w:semiHidden/>
    <w:rsid w:val="00501597"/>
    <w:rPr>
      <w:rFonts w:eastAsiaTheme="minorEastAsia"/>
      <w:b/>
      <w:bCs/>
    </w:rPr>
  </w:style>
  <w:style w:type="paragraph" w:styleId="BalloonText">
    <w:name w:val="Balloon Text"/>
    <w:basedOn w:val="Normal"/>
    <w:link w:val="BalloonTextChar"/>
    <w:uiPriority w:val="99"/>
    <w:semiHidden/>
    <w:unhideWhenUsed/>
    <w:rsid w:val="0050159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597"/>
    <w:rPr>
      <w:rFonts w:ascii="Tahoma" w:eastAsiaTheme="minorEastAsia" w:hAnsi="Tahoma" w:cs="Tahoma"/>
      <w:sz w:val="16"/>
      <w:szCs w:val="16"/>
    </w:rPr>
  </w:style>
  <w:style w:type="paragraph" w:styleId="Revision">
    <w:name w:val="Revision"/>
    <w:hidden/>
    <w:uiPriority w:val="99"/>
    <w:semiHidden/>
    <w:rsid w:val="005A34DB"/>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character" w:styleId="CommentReference">
    <w:name w:val="annotation reference"/>
    <w:basedOn w:val="DefaultParagraphFont"/>
    <w:uiPriority w:val="99"/>
    <w:semiHidden/>
    <w:unhideWhenUsed/>
    <w:rsid w:val="00501597"/>
    <w:rPr>
      <w:sz w:val="16"/>
      <w:szCs w:val="16"/>
    </w:rPr>
  </w:style>
  <w:style w:type="paragraph" w:styleId="CommentText">
    <w:name w:val="annotation text"/>
    <w:basedOn w:val="Normal"/>
    <w:link w:val="CommentTextChar"/>
    <w:uiPriority w:val="99"/>
    <w:semiHidden/>
    <w:unhideWhenUsed/>
    <w:rsid w:val="00501597"/>
    <w:rPr>
      <w:sz w:val="20"/>
      <w:szCs w:val="20"/>
    </w:rPr>
  </w:style>
  <w:style w:type="character" w:customStyle="1" w:styleId="CommentTextChar">
    <w:name w:val="Comment Text Char"/>
    <w:basedOn w:val="DefaultParagraphFont"/>
    <w:link w:val="CommentText"/>
    <w:uiPriority w:val="99"/>
    <w:semiHidden/>
    <w:rsid w:val="00501597"/>
    <w:rPr>
      <w:rFonts w:eastAsiaTheme="minorEastAsia"/>
    </w:rPr>
  </w:style>
  <w:style w:type="paragraph" w:styleId="CommentSubject">
    <w:name w:val="annotation subject"/>
    <w:basedOn w:val="CommentText"/>
    <w:next w:val="CommentText"/>
    <w:link w:val="CommentSubjectChar"/>
    <w:uiPriority w:val="99"/>
    <w:semiHidden/>
    <w:unhideWhenUsed/>
    <w:rsid w:val="00501597"/>
    <w:rPr>
      <w:b/>
      <w:bCs/>
    </w:rPr>
  </w:style>
  <w:style w:type="character" w:customStyle="1" w:styleId="CommentSubjectChar">
    <w:name w:val="Comment Subject Char"/>
    <w:basedOn w:val="CommentTextChar"/>
    <w:link w:val="CommentSubject"/>
    <w:uiPriority w:val="99"/>
    <w:semiHidden/>
    <w:rsid w:val="00501597"/>
    <w:rPr>
      <w:rFonts w:eastAsiaTheme="minorEastAsia"/>
      <w:b/>
      <w:bCs/>
    </w:rPr>
  </w:style>
  <w:style w:type="paragraph" w:styleId="BalloonText">
    <w:name w:val="Balloon Text"/>
    <w:basedOn w:val="Normal"/>
    <w:link w:val="BalloonTextChar"/>
    <w:uiPriority w:val="99"/>
    <w:semiHidden/>
    <w:unhideWhenUsed/>
    <w:rsid w:val="0050159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597"/>
    <w:rPr>
      <w:rFonts w:ascii="Tahoma" w:eastAsiaTheme="minorEastAsia" w:hAnsi="Tahoma" w:cs="Tahoma"/>
      <w:sz w:val="16"/>
      <w:szCs w:val="16"/>
    </w:rPr>
  </w:style>
  <w:style w:type="paragraph" w:styleId="Revision">
    <w:name w:val="Revision"/>
    <w:hidden/>
    <w:uiPriority w:val="99"/>
    <w:semiHidden/>
    <w:rsid w:val="005A34DB"/>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821905">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967466467">
          <w:blockQuote w:val="1"/>
          <w:marLeft w:val="720"/>
          <w:marRight w:val="720"/>
          <w:marTop w:val="100"/>
          <w:marBottom w:val="100"/>
          <w:divBdr>
            <w:top w:val="none" w:sz="0" w:space="0" w:color="auto"/>
            <w:left w:val="none" w:sz="0" w:space="0" w:color="auto"/>
            <w:bottom w:val="none" w:sz="0" w:space="0" w:color="auto"/>
            <w:right w:val="none" w:sz="0" w:space="0" w:color="auto"/>
          </w:divBdr>
        </w:div>
        <w:div w:id="346174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684893540">
          <w:marLeft w:val="720"/>
          <w:marRight w:val="0"/>
          <w:marTop w:val="0"/>
          <w:marBottom w:val="0"/>
          <w:divBdr>
            <w:top w:val="none" w:sz="0" w:space="0" w:color="auto"/>
            <w:left w:val="none" w:sz="0" w:space="0" w:color="auto"/>
            <w:bottom w:val="none" w:sz="0" w:space="0" w:color="auto"/>
            <w:right w:val="none" w:sz="0" w:space="0" w:color="auto"/>
          </w:divBdr>
        </w:div>
        <w:div w:id="69887568">
          <w:blockQuote w:val="1"/>
          <w:marLeft w:val="720"/>
          <w:marRight w:val="720"/>
          <w:marTop w:val="100"/>
          <w:marBottom w:val="100"/>
          <w:divBdr>
            <w:top w:val="none" w:sz="0" w:space="0" w:color="auto"/>
            <w:left w:val="none" w:sz="0" w:space="0" w:color="auto"/>
            <w:bottom w:val="none" w:sz="0" w:space="0" w:color="auto"/>
            <w:right w:val="none" w:sz="0" w:space="0" w:color="auto"/>
          </w:divBdr>
        </w:div>
        <w:div w:id="681518948">
          <w:marLeft w:val="720"/>
          <w:marRight w:val="0"/>
          <w:marTop w:val="0"/>
          <w:marBottom w:val="0"/>
          <w:divBdr>
            <w:top w:val="none" w:sz="0" w:space="0" w:color="auto"/>
            <w:left w:val="none" w:sz="0" w:space="0" w:color="auto"/>
            <w:bottom w:val="none" w:sz="0" w:space="0" w:color="auto"/>
            <w:right w:val="none" w:sz="0" w:space="0" w:color="auto"/>
          </w:divBdr>
        </w:div>
        <w:div w:id="1475757200">
          <w:blockQuote w:val="1"/>
          <w:marLeft w:val="720"/>
          <w:marRight w:val="720"/>
          <w:marTop w:val="100"/>
          <w:marBottom w:val="100"/>
          <w:divBdr>
            <w:top w:val="none" w:sz="0" w:space="0" w:color="auto"/>
            <w:left w:val="none" w:sz="0" w:space="0" w:color="auto"/>
            <w:bottom w:val="none" w:sz="0" w:space="0" w:color="auto"/>
            <w:right w:val="none" w:sz="0" w:space="0" w:color="auto"/>
          </w:divBdr>
        </w:div>
        <w:div w:id="275136088">
          <w:marLeft w:val="72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penid.net/specs/openid-authentication-2_0.txt" TargetMode="External"/><Relationship Id="rId13" Type="http://schemas.openxmlformats.org/officeDocument/2006/relationships/hyperlink" Target="http://www.rfc-editor.org/rfc/rfc2119.txt" TargetMode="External"/><Relationship Id="rId18" Type="http://schemas.openxmlformats.org/officeDocument/2006/relationships/hyperlink" Target="http://tools.ietf.org/html/rfc6973" TargetMode="External"/><Relationship Id="rId26" Type="http://schemas.openxmlformats.org/officeDocument/2006/relationships/hyperlink" Target="mailto:ejay@illumi.la" TargetMode="External"/><Relationship Id="rId3" Type="http://schemas.openxmlformats.org/officeDocument/2006/relationships/styles" Target="styles.xml"/><Relationship Id="rId21" Type="http://schemas.openxmlformats.org/officeDocument/2006/relationships/hyperlink" Target="http://nat.sakimura.org/" TargetMode="External"/><Relationship Id="rId7" Type="http://schemas.openxmlformats.org/officeDocument/2006/relationships/comments" Target="comments.xml"/><Relationship Id="rId12" Type="http://schemas.openxmlformats.org/officeDocument/2006/relationships/hyperlink" Target="http://tools.ietf.org/html/rfc2119" TargetMode="External"/><Relationship Id="rId17" Type="http://schemas.openxmlformats.org/officeDocument/2006/relationships/hyperlink" Target="http://www.rfc-editor.org/rfc/rfc6749.txt" TargetMode="External"/><Relationship Id="rId25" Type="http://schemas.openxmlformats.org/officeDocument/2006/relationships/hyperlink" Target="http://www.google.com" TargetMode="External"/><Relationship Id="rId2" Type="http://schemas.openxmlformats.org/officeDocument/2006/relationships/numbering" Target="numbering.xml"/><Relationship Id="rId16" Type="http://schemas.openxmlformats.org/officeDocument/2006/relationships/hyperlink" Target="http://tools.ietf.org/html/rfc6749" TargetMode="External"/><Relationship Id="rId20" Type="http://schemas.openxmlformats.org/officeDocument/2006/relationships/hyperlink" Target="mailto:n-sakimura@nri.co.j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ob@harvard.edu" TargetMode="External"/><Relationship Id="rId24" Type="http://schemas.openxmlformats.org/officeDocument/2006/relationships/hyperlink" Target="mailto:naa@google.com" TargetMode="External"/><Relationship Id="rId5" Type="http://schemas.openxmlformats.org/officeDocument/2006/relationships/settings" Target="settings.xml"/><Relationship Id="rId15" Type="http://schemas.openxmlformats.org/officeDocument/2006/relationships/hyperlink" Target="http://xml.resource.org/public/rfc/xml/rfc2119.xml" TargetMode="External"/><Relationship Id="rId23" Type="http://schemas.openxmlformats.org/officeDocument/2006/relationships/hyperlink" Target="http://www.thread-safe.com/" TargetMode="External"/><Relationship Id="rId28" Type="http://schemas.openxmlformats.org/officeDocument/2006/relationships/fontTable" Target="fontTable.xml"/><Relationship Id="rId10" Type="http://schemas.openxmlformats.org/officeDocument/2006/relationships/hyperlink" Target="http://openid.net/specs/openid-connect-core-1_0.html" TargetMode="External"/><Relationship Id="rId19" Type="http://schemas.openxmlformats.org/officeDocument/2006/relationships/hyperlink" Target="http://www.rfc-editor.org/rfc/rfc6973.txt" TargetMode="External"/><Relationship Id="rId4" Type="http://schemas.microsoft.com/office/2007/relationships/stylesWithEffects" Target="stylesWithEffects.xml"/><Relationship Id="rId9" Type="http://schemas.openxmlformats.org/officeDocument/2006/relationships/hyperlink" Target="http://openid.net/specs/openid-authentication-2_0.html" TargetMode="External"/><Relationship Id="rId14" Type="http://schemas.openxmlformats.org/officeDocument/2006/relationships/hyperlink" Target="http://xml.resource.org/public/rfc/html/rfc2119.html" TargetMode="External"/><Relationship Id="rId22" Type="http://schemas.openxmlformats.org/officeDocument/2006/relationships/hyperlink" Target="mailto:ve7jtb@ve7jtb.com" TargetMode="External"/><Relationship Id="rId27" Type="http://schemas.openxmlformats.org/officeDocument/2006/relationships/hyperlink" Target="http://illumi.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FF58E-0ACD-447A-82B5-19AC7D68E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19</Pages>
  <Words>4344</Words>
  <Characters>24767</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OpenID 2.0 to OpenID Connect Migration 1.0 - draft 02</vt:lpstr>
    </vt:vector>
  </TitlesOfParts>
  <Company>Microsoft Corporation</Company>
  <LinksUpToDate>false</LinksUpToDate>
  <CharactersWithSpaces>29053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OpenID 2.0 to OpenID Connect Migration 1.0 - draft 02</dc:title>
  <dc:creator>Mike Jones</dc:creator>
  <cp:lastModifiedBy>Mike Jones</cp:lastModifiedBy>
  <cp:revision>4</cp:revision>
  <dcterms:created xsi:type="dcterms:W3CDTF">2014-08-07T23:31:00Z</dcterms:created>
  <dcterms:modified xsi:type="dcterms:W3CDTF">2014-08-08T00:17:00Z</dcterms:modified>
</cp:coreProperties>
</file>