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24FF5F5" w14:textId="77777777">
        <w:trPr>
          <w:divId w:val="1567063107"/>
          <w:trHeight w:val="225"/>
          <w:tblCellSpacing w:w="12" w:type="dxa"/>
        </w:trPr>
        <w:tc>
          <w:tcPr>
            <w:tcW w:w="450" w:type="dxa"/>
            <w:shd w:val="clear" w:color="auto" w:fill="990000"/>
            <w:vAlign w:val="center"/>
            <w:hideMark/>
          </w:tcPr>
          <w:p w14:paraId="1E9E848E" w14:textId="77777777" w:rsidR="00000000" w:rsidRDefault="003F103A">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35FA006B" w14:textId="77777777">
        <w:trPr>
          <w:divId w:val="1567063107"/>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0E1E3992" w14:textId="77777777">
              <w:trPr>
                <w:tblCellSpacing w:w="6" w:type="dxa"/>
              </w:trPr>
              <w:tc>
                <w:tcPr>
                  <w:tcW w:w="1650" w:type="pct"/>
                  <w:shd w:val="clear" w:color="auto" w:fill="666666"/>
                  <w:hideMark/>
                </w:tcPr>
                <w:p w14:paraId="109B7E97" w14:textId="1CD1AF73" w:rsidR="00000000" w:rsidRDefault="003F103A">
                  <w:pPr>
                    <w:spacing w:before="0" w:beforeAutospacing="0" w:after="0" w:afterAutospacing="0"/>
                    <w:rPr>
                      <w:rFonts w:ascii="Arial" w:eastAsia="Times New Roman" w:hAnsi="Arial" w:cs="Arial"/>
                      <w:color w:val="FFFFFF"/>
                      <w:sz w:val="20"/>
                      <w:szCs w:val="20"/>
                    </w:rPr>
                  </w:pPr>
                  <w:bookmarkStart w:id="0" w:name="_GoBack"/>
                  <w:del w:id="1" w:author="Errata" w:date="2014-08-04T17:35:00Z">
                    <w:r>
                      <w:rPr>
                        <w:rFonts w:ascii="Arial" w:eastAsia="Times New Roman" w:hAnsi="Arial" w:cs="Arial"/>
                        <w:color w:val="FFFFFF"/>
                        <w:sz w:val="20"/>
                        <w:szCs w:val="20"/>
                      </w:rPr>
                      <w:delText>Final</w:delText>
                    </w:r>
                  </w:del>
                  <w:bookmarkEnd w:id="0"/>
                  <w:ins w:id="2" w:author="Errata" w:date="2014-08-04T17:35:00Z">
                    <w:r>
                      <w:rPr>
                        <w:rFonts w:ascii="Arial" w:eastAsia="Times New Roman" w:hAnsi="Arial" w:cs="Arial"/>
                        <w:color w:val="FFFFFF"/>
                        <w:sz w:val="20"/>
                        <w:szCs w:val="20"/>
                      </w:rPr>
                      <w:t>Draft</w:t>
                    </w:r>
                  </w:ins>
                </w:p>
              </w:tc>
              <w:tc>
                <w:tcPr>
                  <w:tcW w:w="1650" w:type="pct"/>
                  <w:shd w:val="clear" w:color="auto" w:fill="666666"/>
                  <w:hideMark/>
                </w:tcPr>
                <w:p w14:paraId="38541E61"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46A36F05" w14:textId="77777777">
              <w:trPr>
                <w:tblCellSpacing w:w="6" w:type="dxa"/>
              </w:trPr>
              <w:tc>
                <w:tcPr>
                  <w:tcW w:w="1650" w:type="pct"/>
                  <w:shd w:val="clear" w:color="auto" w:fill="666666"/>
                  <w:hideMark/>
                </w:tcPr>
                <w:p w14:paraId="389350B5"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68C1237"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09C50B3B" w14:textId="77777777">
              <w:trPr>
                <w:tblCellSpacing w:w="6" w:type="dxa"/>
              </w:trPr>
              <w:tc>
                <w:tcPr>
                  <w:tcW w:w="1650" w:type="pct"/>
                  <w:shd w:val="clear" w:color="auto" w:fill="666666"/>
                  <w:hideMark/>
                </w:tcPr>
                <w:p w14:paraId="06E6DEA6"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1F832E3"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766D8D07" w14:textId="77777777">
              <w:trPr>
                <w:tblCellSpacing w:w="6" w:type="dxa"/>
              </w:trPr>
              <w:tc>
                <w:tcPr>
                  <w:tcW w:w="1650" w:type="pct"/>
                  <w:shd w:val="clear" w:color="auto" w:fill="666666"/>
                  <w:hideMark/>
                </w:tcPr>
                <w:p w14:paraId="674C84F6"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D95C9D9"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5DC8C7A5" w14:textId="77777777">
              <w:trPr>
                <w:tblCellSpacing w:w="6" w:type="dxa"/>
              </w:trPr>
              <w:tc>
                <w:tcPr>
                  <w:tcW w:w="1650" w:type="pct"/>
                  <w:shd w:val="clear" w:color="auto" w:fill="666666"/>
                  <w:hideMark/>
                </w:tcPr>
                <w:p w14:paraId="63C847D7"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578FE84"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299EF394" w14:textId="77777777">
              <w:trPr>
                <w:tblCellSpacing w:w="6" w:type="dxa"/>
              </w:trPr>
              <w:tc>
                <w:tcPr>
                  <w:tcW w:w="1650" w:type="pct"/>
                  <w:shd w:val="clear" w:color="auto" w:fill="666666"/>
                  <w:hideMark/>
                </w:tcPr>
                <w:p w14:paraId="7A9FFFE5"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728F72A"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F7798CE" w14:textId="77777777">
              <w:trPr>
                <w:tblCellSpacing w:w="6" w:type="dxa"/>
              </w:trPr>
              <w:tc>
                <w:tcPr>
                  <w:tcW w:w="1650" w:type="pct"/>
                  <w:shd w:val="clear" w:color="auto" w:fill="666666"/>
                  <w:hideMark/>
                </w:tcPr>
                <w:p w14:paraId="51F34F21"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E2F8112"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2C7E42B8" w14:textId="77777777">
              <w:trPr>
                <w:tblCellSpacing w:w="6" w:type="dxa"/>
              </w:trPr>
              <w:tc>
                <w:tcPr>
                  <w:tcW w:w="1650" w:type="pct"/>
                  <w:shd w:val="clear" w:color="auto" w:fill="666666"/>
                  <w:hideMark/>
                </w:tcPr>
                <w:p w14:paraId="2A2E0E0C"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3DDBBE6"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0C701BDD" w14:textId="77777777">
              <w:trPr>
                <w:tblCellSpacing w:w="6" w:type="dxa"/>
              </w:trPr>
              <w:tc>
                <w:tcPr>
                  <w:tcW w:w="1650" w:type="pct"/>
                  <w:shd w:val="clear" w:color="auto" w:fill="666666"/>
                  <w:hideMark/>
                </w:tcPr>
                <w:p w14:paraId="02D2505C"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9617FC9"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2EE6A355" w14:textId="77777777">
              <w:trPr>
                <w:tblCellSpacing w:w="6" w:type="dxa"/>
              </w:trPr>
              <w:tc>
                <w:tcPr>
                  <w:tcW w:w="1650" w:type="pct"/>
                  <w:shd w:val="clear" w:color="auto" w:fill="666666"/>
                  <w:hideMark/>
                </w:tcPr>
                <w:p w14:paraId="43E9AF99"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70250E7"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039D26E7" w14:textId="77777777">
              <w:trPr>
                <w:tblCellSpacing w:w="6" w:type="dxa"/>
              </w:trPr>
              <w:tc>
                <w:tcPr>
                  <w:tcW w:w="1650" w:type="pct"/>
                  <w:shd w:val="clear" w:color="auto" w:fill="666666"/>
                  <w:hideMark/>
                </w:tcPr>
                <w:p w14:paraId="6114BFA1" w14:textId="77777777" w:rsidR="00000000" w:rsidRDefault="003F103A">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40875D3" w14:textId="33447EE2" w:rsidR="00000000" w:rsidRDefault="003F103A">
                  <w:pPr>
                    <w:spacing w:before="0" w:beforeAutospacing="0" w:after="0" w:afterAutospacing="0"/>
                    <w:rPr>
                      <w:rFonts w:ascii="Arial" w:eastAsia="Times New Roman" w:hAnsi="Arial" w:cs="Arial"/>
                      <w:color w:val="FFFFFF"/>
                      <w:sz w:val="20"/>
                      <w:szCs w:val="20"/>
                    </w:rPr>
                  </w:pPr>
                  <w:del w:id="3" w:author="Errata" w:date="2014-08-04T17:35:00Z">
                    <w:r>
                      <w:rPr>
                        <w:rFonts w:ascii="Arial" w:eastAsia="Times New Roman" w:hAnsi="Arial" w:cs="Arial"/>
                        <w:color w:val="FFFFFF"/>
                        <w:sz w:val="20"/>
                        <w:szCs w:val="20"/>
                      </w:rPr>
                      <w:delText>February 25</w:delText>
                    </w:r>
                  </w:del>
                  <w:ins w:id="4" w:author="Errata" w:date="2014-08-04T17:35:00Z">
                    <w:r>
                      <w:rPr>
                        <w:rFonts w:ascii="Arial" w:eastAsia="Times New Roman" w:hAnsi="Arial" w:cs="Arial"/>
                        <w:color w:val="FFFFFF"/>
                        <w:sz w:val="20"/>
                        <w:szCs w:val="20"/>
                      </w:rPr>
                      <w:t>August 4</w:t>
                    </w:r>
                  </w:ins>
                  <w:r>
                    <w:rPr>
                      <w:rFonts w:ascii="Arial" w:eastAsia="Times New Roman" w:hAnsi="Arial" w:cs="Arial"/>
                      <w:color w:val="FFFFFF"/>
                      <w:sz w:val="20"/>
                      <w:szCs w:val="20"/>
                    </w:rPr>
                    <w:t>, 2014</w:t>
                  </w:r>
                </w:p>
              </w:tc>
            </w:tr>
          </w:tbl>
          <w:p w14:paraId="3EEA1A26" w14:textId="77777777" w:rsidR="00000000" w:rsidRDefault="003F103A">
            <w:pPr>
              <w:spacing w:before="0" w:beforeAutospacing="0" w:after="0" w:afterAutospacing="0"/>
              <w:rPr>
                <w:rFonts w:ascii="Verdana" w:eastAsia="Times New Roman" w:hAnsi="Verdana"/>
                <w:color w:val="000000"/>
              </w:rPr>
            </w:pPr>
          </w:p>
        </w:tc>
      </w:tr>
    </w:tbl>
    <w:p w14:paraId="52EECFD4" w14:textId="77777777" w:rsidR="00000000" w:rsidRDefault="003F103A">
      <w:pPr>
        <w:pStyle w:val="Heading1"/>
        <w:divId w:val="1567063107"/>
        <w:rPr>
          <w:rFonts w:eastAsia="Times New Roman"/>
          <w:lang w:val="en"/>
        </w:rPr>
      </w:pPr>
      <w:r>
        <w:rPr>
          <w:rFonts w:eastAsia="Times New Roman"/>
          <w:lang w:val="en"/>
        </w:rPr>
        <w:br/>
      </w:r>
      <w:r>
        <w:rPr>
          <w:rFonts w:eastAsia="Times New Roman"/>
          <w:lang w:val="en"/>
        </w:rPr>
        <w:t>OpenID Connect Core 1.0</w:t>
      </w:r>
      <w:ins w:id="5" w:author="Errata" w:date="2014-08-04T17:35:00Z">
        <w:r>
          <w:rPr>
            <w:rFonts w:eastAsia="Times New Roman"/>
            <w:lang w:val="en"/>
          </w:rPr>
          <w:t xml:space="preserve"> + Errata - draft 19</w:t>
        </w:r>
      </w:ins>
    </w:p>
    <w:p w14:paraId="2EA7D261" w14:textId="77777777" w:rsidR="00000000" w:rsidRDefault="003F103A">
      <w:pPr>
        <w:pStyle w:val="Heading3"/>
        <w:divId w:val="1567063107"/>
        <w:rPr>
          <w:rFonts w:eastAsia="Times New Roman"/>
          <w:lang w:val="en"/>
        </w:rPr>
      </w:pPr>
      <w:r>
        <w:rPr>
          <w:rFonts w:eastAsia="Times New Roman"/>
          <w:lang w:val="en"/>
        </w:rPr>
        <w:t>Abstract</w:t>
      </w:r>
    </w:p>
    <w:p w14:paraId="773EAF5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3AD8E60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defines the core OpenID Connect functionality: authentication built </w:t>
      </w:r>
      <w:r>
        <w:rPr>
          <w:rFonts w:ascii="Verdana" w:hAnsi="Verdana"/>
          <w:color w:val="000000"/>
          <w:lang w:val="en"/>
        </w:rPr>
        <w:t xml:space="preserve">on top of OAuth 2.0 and the use of Claims to communicate information about the End-User. It also describes the security and privacy </w:t>
      </w:r>
      <w:proofErr w:type="gramStart"/>
      <w:r>
        <w:rPr>
          <w:rFonts w:ascii="Verdana" w:hAnsi="Verdana"/>
          <w:color w:val="000000"/>
          <w:lang w:val="en"/>
        </w:rPr>
        <w:t>considerations</w:t>
      </w:r>
      <w:proofErr w:type="gramEnd"/>
      <w:r>
        <w:rPr>
          <w:rFonts w:ascii="Verdana" w:hAnsi="Verdana"/>
          <w:color w:val="000000"/>
          <w:lang w:val="en"/>
        </w:rPr>
        <w:t xml:space="preserve"> for using OpenID Connect. </w:t>
      </w:r>
    </w:p>
    <w:p w14:paraId="2DFE9E4C" w14:textId="77777777" w:rsidR="00000000" w:rsidRDefault="003F103A">
      <w:pPr>
        <w:spacing w:before="0" w:beforeAutospacing="0" w:after="0" w:afterAutospacing="0"/>
        <w:divId w:val="1567063107"/>
        <w:rPr>
          <w:rFonts w:ascii="Verdana" w:eastAsia="Times New Roman" w:hAnsi="Verdana"/>
          <w:color w:val="000000"/>
          <w:lang w:val="en"/>
        </w:rPr>
      </w:pPr>
      <w:bookmarkStart w:id="6" w:name="toc"/>
      <w:bookmarkEnd w:id="6"/>
    </w:p>
    <w:p w14:paraId="1C0BA31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057BE51A" w14:textId="77777777" w:rsidR="00000000" w:rsidRDefault="003F103A">
      <w:pPr>
        <w:pStyle w:val="Heading3"/>
        <w:divId w:val="1567063107"/>
        <w:rPr>
          <w:rFonts w:eastAsia="Times New Roman"/>
          <w:lang w:val="en"/>
        </w:rPr>
      </w:pPr>
      <w:r>
        <w:rPr>
          <w:rFonts w:eastAsia="Times New Roman"/>
          <w:lang w:val="en"/>
        </w:rPr>
        <w:t>Table of Contents</w:t>
      </w:r>
    </w:p>
    <w:p w14:paraId="7D10B7B6" w14:textId="77777777" w:rsidR="00000000" w:rsidRDefault="003F103A">
      <w:pPr>
        <w:pStyle w:val="toc"/>
        <w:divId w:val="156706310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t>    </w:t>
      </w:r>
      <w:hyperlink w:anchor="Overview" w:history="1">
        <w:r>
          <w:rPr>
            <w:rStyle w:val="Hyperlink"/>
            <w:rFonts w:ascii="Verdana" w:hAnsi="Verdana"/>
            <w:b/>
            <w:bCs/>
            <w:lang w:val="en"/>
          </w:rPr>
          <w:t>1.3.</w:t>
        </w:r>
        <w:proofErr w:type="gramEnd"/>
      </w:hyperlink>
      <w:r>
        <w:rPr>
          <w:rFonts w:ascii="Verdana" w:hAnsi="Verdana"/>
          <w:color w:val="000000"/>
          <w:lang w:val="en"/>
        </w:rPr>
        <w:t xml:space="preserve">  </w:t>
      </w:r>
      <w:proofErr w:type="gramStart"/>
      <w:r>
        <w:rPr>
          <w:rFonts w:ascii="Verdana" w:hAnsi="Verdana"/>
          <w:color w:val="000000"/>
          <w:lang w:val="en"/>
        </w:rPr>
        <w:t>Overview</w:t>
      </w:r>
      <w:r>
        <w:rPr>
          <w:rFonts w:ascii="Verdana" w:hAnsi="Verdana"/>
          <w:color w:val="000000"/>
          <w:lang w:val="en"/>
        </w:rPr>
        <w:br/>
      </w:r>
      <w:hyperlink w:anchor="IDToken" w:history="1">
        <w:r>
          <w:rPr>
            <w:rStyle w:val="Hyperlink"/>
            <w:rFonts w:ascii="Verdana" w:hAnsi="Verdana"/>
            <w:b/>
            <w:bCs/>
            <w:lang w:val="en"/>
          </w:rPr>
          <w:t>2.</w:t>
        </w:r>
        <w:proofErr w:type="gramEnd"/>
      </w:hyperlink>
      <w:r>
        <w:rPr>
          <w:rFonts w:ascii="Verdana" w:hAnsi="Verdana"/>
          <w:color w:val="000000"/>
          <w:lang w:val="en"/>
        </w:rPr>
        <w:t>  ID Token</w:t>
      </w:r>
      <w:r>
        <w:rPr>
          <w:rFonts w:ascii="Verdana" w:hAnsi="Verdana"/>
          <w:color w:val="000000"/>
          <w:lang w:val="en"/>
        </w:rPr>
        <w:br/>
      </w:r>
      <w:hyperlink w:anchor="Authentication"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Authentication</w:t>
      </w:r>
      <w:r>
        <w:rPr>
          <w:rFonts w:ascii="Verdana" w:hAnsi="Verdana"/>
          <w:color w:val="000000"/>
          <w:lang w:val="en"/>
        </w:rPr>
        <w:br/>
        <w:t>    </w:t>
      </w:r>
      <w:hyperlink w:anchor="CodeFlowAuth" w:history="1">
        <w:r>
          <w:rPr>
            <w:rStyle w:val="Hyperlink"/>
            <w:rFonts w:ascii="Verdana" w:hAnsi="Verdana"/>
            <w:b/>
            <w:bCs/>
            <w:lang w:val="en"/>
          </w:rPr>
          <w:t>3.1.</w:t>
        </w:r>
        <w:proofErr w:type="gramEnd"/>
      </w:hyperlink>
      <w:r>
        <w:rPr>
          <w:rFonts w:ascii="Verdana" w:hAnsi="Verdana"/>
          <w:color w:val="000000"/>
          <w:lang w:val="en"/>
        </w:rPr>
        <w:t xml:space="preserve">  </w:t>
      </w:r>
      <w:proofErr w:type="gramStart"/>
      <w:r>
        <w:rPr>
          <w:rFonts w:ascii="Verdana" w:hAnsi="Verdana"/>
          <w:color w:val="000000"/>
          <w:lang w:val="en"/>
        </w:rPr>
        <w:t>Authentica</w:t>
      </w:r>
      <w:r>
        <w:rPr>
          <w:rFonts w:ascii="Verdana" w:hAnsi="Verdana"/>
          <w:color w:val="000000"/>
          <w:lang w:val="en"/>
        </w:rPr>
        <w:t>tion using the Authorization Code Flow</w:t>
      </w:r>
      <w:r>
        <w:rPr>
          <w:rFonts w:ascii="Verdana" w:hAnsi="Verdana"/>
          <w:color w:val="000000"/>
          <w:lang w:val="en"/>
        </w:rPr>
        <w:br/>
        <w:t>        </w:t>
      </w:r>
      <w:hyperlink w:anchor="CodeFlowSteps" w:history="1">
        <w:r>
          <w:rPr>
            <w:rStyle w:val="Hyperlink"/>
            <w:rFonts w:ascii="Verdana" w:hAnsi="Verdana"/>
            <w:b/>
            <w:bCs/>
            <w:lang w:val="en"/>
          </w:rPr>
          <w:t>3.1.1.</w:t>
        </w:r>
        <w:proofErr w:type="gramEnd"/>
      </w:hyperlink>
      <w:r>
        <w:rPr>
          <w:rFonts w:ascii="Verdana" w:hAnsi="Verdana"/>
          <w:color w:val="000000"/>
          <w:lang w:val="en"/>
        </w:rPr>
        <w:t xml:space="preserve">  </w:t>
      </w:r>
      <w:proofErr w:type="gramStart"/>
      <w:r>
        <w:rPr>
          <w:rFonts w:ascii="Verdana" w:hAnsi="Verdana"/>
          <w:color w:val="000000"/>
          <w:lang w:val="en"/>
        </w:rPr>
        <w:t>Authorization Code Flow Steps</w:t>
      </w:r>
      <w:r>
        <w:rPr>
          <w:rFonts w:ascii="Verdana" w:hAnsi="Verdana"/>
          <w:color w:val="000000"/>
          <w:lang w:val="en"/>
        </w:rPr>
        <w:br/>
        <w:t>        </w:t>
      </w:r>
      <w:hyperlink w:anchor="AuthorizationEndpoint" w:history="1">
        <w:r>
          <w:rPr>
            <w:rStyle w:val="Hyperlink"/>
            <w:rFonts w:ascii="Verdana" w:hAnsi="Verdana"/>
            <w:b/>
            <w:bCs/>
            <w:lang w:val="en"/>
          </w:rPr>
          <w:t>3.1.2.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AuthRequest" w:history="1">
        <w:r>
          <w:rPr>
            <w:rStyle w:val="Hyperlink"/>
            <w:rFonts w:ascii="Verdana" w:hAnsi="Verdana"/>
            <w:b/>
            <w:bCs/>
            <w:lang w:val="en"/>
          </w:rPr>
          <w:t>3.1.2.</w:t>
        </w:r>
        <w:r>
          <w:rPr>
            <w:rStyle w:val="Hyperlink"/>
            <w:rFonts w:ascii="Verdana" w:hAnsi="Verdana"/>
            <w:b/>
            <w:bCs/>
            <w:lang w:val="en"/>
          </w:rPr>
          <w:t>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AuthRequestValidation" w:history="1">
        <w:r>
          <w:rPr>
            <w:rStyle w:val="Hyperlink"/>
            <w:rFonts w:ascii="Verdana" w:hAnsi="Verdana"/>
            <w:b/>
            <w:bCs/>
            <w:lang w:val="en"/>
          </w:rPr>
          <w:t>3.1.2.2.</w:t>
        </w:r>
        <w:proofErr w:type="gramEnd"/>
      </w:hyperlink>
      <w:r>
        <w:rPr>
          <w:rFonts w:ascii="Verdana" w:hAnsi="Verdana"/>
          <w:color w:val="000000"/>
          <w:lang w:val="en"/>
        </w:rPr>
        <w:t xml:space="preserve">  </w:t>
      </w:r>
      <w:proofErr w:type="gramStart"/>
      <w:r>
        <w:rPr>
          <w:rFonts w:ascii="Verdana" w:hAnsi="Verdana"/>
          <w:color w:val="000000"/>
          <w:lang w:val="en"/>
        </w:rPr>
        <w:t>Authentication Request Validation</w:t>
      </w:r>
      <w:r>
        <w:rPr>
          <w:rFonts w:ascii="Verdana" w:hAnsi="Verdana"/>
          <w:color w:val="000000"/>
          <w:lang w:val="en"/>
        </w:rPr>
        <w:br/>
        <w:t>            </w:t>
      </w:r>
      <w:hyperlink w:anchor="Authenticates" w:history="1">
        <w:r>
          <w:rPr>
            <w:rStyle w:val="Hyperlink"/>
            <w:rFonts w:ascii="Verdana" w:hAnsi="Verdana"/>
            <w:b/>
            <w:bCs/>
            <w:lang w:val="en"/>
          </w:rPr>
          <w:t>3.1.2.3.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3.1.2.4.</w:t>
        </w:r>
      </w:hyperlink>
      <w:r>
        <w:rPr>
          <w:rFonts w:ascii="Verdana" w:hAnsi="Verdana"/>
          <w:color w:val="000000"/>
          <w:lang w:val="en"/>
        </w:rPr>
        <w:t>  Authorization Server Obtains End-User Consent/Authorization</w:t>
      </w:r>
      <w:r>
        <w:rPr>
          <w:rFonts w:ascii="Verdana" w:hAnsi="Verdana"/>
          <w:color w:val="000000"/>
          <w:lang w:val="en"/>
        </w:rPr>
        <w:br/>
        <w:t>            </w:t>
      </w:r>
      <w:hyperlink w:anchor="AuthResponse" w:history="1">
        <w:r>
          <w:rPr>
            <w:rStyle w:val="Hyperlink"/>
            <w:rFonts w:ascii="Verdana" w:hAnsi="Verdana"/>
            <w:b/>
            <w:bCs/>
            <w:lang w:val="en"/>
          </w:rPr>
          <w:t>3.1.2.5.</w:t>
        </w:r>
      </w:hyperlink>
      <w:r>
        <w:rPr>
          <w:rFonts w:ascii="Verdana" w:hAnsi="Verdana"/>
          <w:color w:val="000000"/>
          <w:lang w:val="en"/>
        </w:rPr>
        <w:t xml:space="preserve">  </w:t>
      </w:r>
      <w:proofErr w:type="gramStart"/>
      <w:r>
        <w:rPr>
          <w:rFonts w:ascii="Verdana" w:hAnsi="Verdana"/>
          <w:color w:val="000000"/>
          <w:lang w:val="en"/>
        </w:rPr>
        <w:t>Successful Authentication Response</w:t>
      </w:r>
      <w:r>
        <w:rPr>
          <w:rFonts w:ascii="Verdana" w:hAnsi="Verdana"/>
          <w:color w:val="000000"/>
          <w:lang w:val="en"/>
        </w:rPr>
        <w:br/>
        <w:t>            </w:t>
      </w:r>
      <w:hyperlink w:anchor="AuthError" w:history="1">
        <w:r>
          <w:rPr>
            <w:rStyle w:val="Hyperlink"/>
            <w:rFonts w:ascii="Verdana" w:hAnsi="Verdana"/>
            <w:b/>
            <w:bCs/>
            <w:lang w:val="en"/>
          </w:rPr>
          <w:t>3.1.2.6.</w:t>
        </w:r>
        <w:proofErr w:type="gramEnd"/>
      </w:hyperlink>
      <w:r>
        <w:rPr>
          <w:rFonts w:ascii="Verdana" w:hAnsi="Verdana"/>
          <w:color w:val="000000"/>
          <w:lang w:val="en"/>
        </w:rPr>
        <w:t xml:space="preserve">  </w:t>
      </w:r>
      <w:proofErr w:type="gramStart"/>
      <w:r>
        <w:rPr>
          <w:rFonts w:ascii="Verdana" w:hAnsi="Verdana"/>
          <w:color w:val="000000"/>
          <w:lang w:val="en"/>
        </w:rPr>
        <w:t>Authentication Error Resp</w:t>
      </w:r>
      <w:r>
        <w:rPr>
          <w:rFonts w:ascii="Verdana" w:hAnsi="Verdana"/>
          <w:color w:val="000000"/>
          <w:lang w:val="en"/>
        </w:rPr>
        <w:t>onse</w:t>
      </w:r>
      <w:r>
        <w:rPr>
          <w:rFonts w:ascii="Verdana" w:hAnsi="Verdana"/>
          <w:color w:val="000000"/>
          <w:lang w:val="en"/>
        </w:rPr>
        <w:br/>
        <w:t>            </w:t>
      </w:r>
      <w:hyperlink w:anchor="AuthResponseValidation" w:history="1">
        <w:r>
          <w:rPr>
            <w:rStyle w:val="Hyperlink"/>
            <w:rFonts w:ascii="Verdana" w:hAnsi="Verdana"/>
            <w:b/>
            <w:bCs/>
            <w:lang w:val="en"/>
          </w:rPr>
          <w:t>3.1.2.7.</w:t>
        </w:r>
        <w:proofErr w:type="gramEnd"/>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TokenEndpoint" w:history="1">
        <w:r>
          <w:rPr>
            <w:rStyle w:val="Hyperlink"/>
            <w:rFonts w:ascii="Verdana" w:hAnsi="Verdana"/>
            <w:b/>
            <w:bCs/>
            <w:lang w:val="en"/>
          </w:rPr>
          <w:t>3.1.3.</w:t>
        </w:r>
        <w:proofErr w:type="gramEnd"/>
      </w:hyperlink>
      <w:r>
        <w:rPr>
          <w:rFonts w:ascii="Verdana" w:hAnsi="Verdana"/>
          <w:color w:val="000000"/>
          <w:lang w:val="en"/>
        </w:rPr>
        <w:t xml:space="preserve">  </w:t>
      </w:r>
      <w:proofErr w:type="gramStart"/>
      <w:r>
        <w:rPr>
          <w:rFonts w:ascii="Verdana" w:hAnsi="Verdana"/>
          <w:color w:val="000000"/>
          <w:lang w:val="en"/>
        </w:rPr>
        <w:t>Token Endpoint</w:t>
      </w:r>
      <w:r>
        <w:rPr>
          <w:rFonts w:ascii="Verdana" w:hAnsi="Verdana"/>
          <w:color w:val="000000"/>
          <w:lang w:val="en"/>
        </w:rPr>
        <w:br/>
        <w:t>            </w:t>
      </w:r>
      <w:hyperlink w:anchor="TokenRequest" w:history="1">
        <w:r>
          <w:rPr>
            <w:rStyle w:val="Hyperlink"/>
            <w:rFonts w:ascii="Verdana" w:hAnsi="Verdana"/>
            <w:b/>
            <w:bCs/>
            <w:lang w:val="en"/>
          </w:rPr>
          <w:t>3.1.3.1.</w:t>
        </w:r>
        <w:proofErr w:type="gramEnd"/>
      </w:hyperlink>
      <w:r>
        <w:rPr>
          <w:rFonts w:ascii="Verdana" w:hAnsi="Verdana"/>
          <w:color w:val="000000"/>
          <w:lang w:val="en"/>
        </w:rPr>
        <w:t xml:space="preserve">  </w:t>
      </w:r>
      <w:proofErr w:type="gramStart"/>
      <w:r>
        <w:rPr>
          <w:rFonts w:ascii="Verdana" w:hAnsi="Verdana"/>
          <w:color w:val="000000"/>
          <w:lang w:val="en"/>
        </w:rPr>
        <w:t>Token Request</w:t>
      </w:r>
      <w:r>
        <w:rPr>
          <w:rFonts w:ascii="Verdana" w:hAnsi="Verdana"/>
          <w:color w:val="000000"/>
          <w:lang w:val="en"/>
        </w:rPr>
        <w:br/>
        <w:t>           </w:t>
      </w:r>
      <w:r>
        <w:rPr>
          <w:rFonts w:ascii="Verdana" w:hAnsi="Verdana"/>
          <w:color w:val="000000"/>
          <w:lang w:val="en"/>
        </w:rPr>
        <w:t> </w:t>
      </w:r>
      <w:hyperlink w:anchor="TokenRequestValidation" w:history="1">
        <w:r>
          <w:rPr>
            <w:rStyle w:val="Hyperlink"/>
            <w:rFonts w:ascii="Verdana" w:hAnsi="Verdana"/>
            <w:b/>
            <w:bCs/>
            <w:lang w:val="en"/>
          </w:rPr>
          <w:t>3.1.3.2.</w:t>
        </w:r>
        <w:proofErr w:type="gramEnd"/>
      </w:hyperlink>
      <w:r>
        <w:rPr>
          <w:rFonts w:ascii="Verdana" w:hAnsi="Verdana"/>
          <w:color w:val="000000"/>
          <w:lang w:val="en"/>
        </w:rPr>
        <w:t xml:space="preserve">  </w:t>
      </w:r>
      <w:proofErr w:type="gramStart"/>
      <w:r>
        <w:rPr>
          <w:rFonts w:ascii="Verdana" w:hAnsi="Verdana"/>
          <w:color w:val="000000"/>
          <w:lang w:val="en"/>
        </w:rPr>
        <w:t>Token Request Validation</w:t>
      </w:r>
      <w:r>
        <w:rPr>
          <w:rFonts w:ascii="Verdana" w:hAnsi="Verdana"/>
          <w:color w:val="000000"/>
          <w:lang w:val="en"/>
        </w:rPr>
        <w:br/>
        <w:t>            </w:t>
      </w:r>
      <w:hyperlink w:anchor="TokenResponse" w:history="1">
        <w:r>
          <w:rPr>
            <w:rStyle w:val="Hyperlink"/>
            <w:rFonts w:ascii="Verdana" w:hAnsi="Verdana"/>
            <w:b/>
            <w:bCs/>
            <w:lang w:val="en"/>
          </w:rPr>
          <w:t>3.1.3.3.</w:t>
        </w:r>
        <w:proofErr w:type="gramEnd"/>
      </w:hyperlink>
      <w:r>
        <w:rPr>
          <w:rFonts w:ascii="Verdana" w:hAnsi="Verdana"/>
          <w:color w:val="000000"/>
          <w:lang w:val="en"/>
        </w:rPr>
        <w:t xml:space="preserve">  </w:t>
      </w:r>
      <w:proofErr w:type="gramStart"/>
      <w:r>
        <w:rPr>
          <w:rFonts w:ascii="Verdana" w:hAnsi="Verdana"/>
          <w:color w:val="000000"/>
          <w:lang w:val="en"/>
        </w:rPr>
        <w:t>Successful Token Response</w:t>
      </w:r>
      <w:r>
        <w:rPr>
          <w:rFonts w:ascii="Verdana" w:hAnsi="Verdana"/>
          <w:color w:val="000000"/>
          <w:lang w:val="en"/>
        </w:rPr>
        <w:br/>
        <w:t>            </w:t>
      </w:r>
      <w:hyperlink w:anchor="TokenErrorResponse" w:history="1">
        <w:r>
          <w:rPr>
            <w:rStyle w:val="Hyperlink"/>
            <w:rFonts w:ascii="Verdana" w:hAnsi="Verdana"/>
            <w:b/>
            <w:bCs/>
            <w:lang w:val="en"/>
          </w:rPr>
          <w:t>3.1.3.4.</w:t>
        </w:r>
        <w:proofErr w:type="gramEnd"/>
      </w:hyperlink>
      <w:r>
        <w:rPr>
          <w:rFonts w:ascii="Verdana" w:hAnsi="Verdana"/>
          <w:color w:val="000000"/>
          <w:lang w:val="en"/>
        </w:rPr>
        <w:t xml:space="preserve">  </w:t>
      </w:r>
      <w:proofErr w:type="gramStart"/>
      <w:r>
        <w:rPr>
          <w:rFonts w:ascii="Verdana" w:hAnsi="Verdana"/>
          <w:color w:val="000000"/>
          <w:lang w:val="en"/>
        </w:rPr>
        <w:t>Token Error Response</w:t>
      </w:r>
      <w:r>
        <w:rPr>
          <w:rFonts w:ascii="Verdana" w:hAnsi="Verdana"/>
          <w:color w:val="000000"/>
          <w:lang w:val="en"/>
        </w:rPr>
        <w:br/>
        <w:t>       </w:t>
      </w:r>
      <w:r>
        <w:rPr>
          <w:rFonts w:ascii="Verdana" w:hAnsi="Verdana"/>
          <w:color w:val="000000"/>
          <w:lang w:val="en"/>
        </w:rPr>
        <w:t>     </w:t>
      </w:r>
      <w:hyperlink w:anchor="TokenResponseValidation" w:history="1">
        <w:r>
          <w:rPr>
            <w:rStyle w:val="Hyperlink"/>
            <w:rFonts w:ascii="Verdana" w:hAnsi="Verdana"/>
            <w:b/>
            <w:bCs/>
            <w:lang w:val="en"/>
          </w:rPr>
          <w:t>3.1.3.5.</w:t>
        </w:r>
        <w:proofErr w:type="gramEnd"/>
      </w:hyperlink>
      <w:r>
        <w:rPr>
          <w:rFonts w:ascii="Verdana" w:hAnsi="Verdana"/>
          <w:color w:val="000000"/>
          <w:lang w:val="en"/>
        </w:rPr>
        <w:t xml:space="preserve">  </w:t>
      </w:r>
      <w:proofErr w:type="gramStart"/>
      <w:r>
        <w:rPr>
          <w:rFonts w:ascii="Verdana" w:hAnsi="Verdana"/>
          <w:color w:val="000000"/>
          <w:lang w:val="en"/>
        </w:rPr>
        <w:t>Token Response Validation</w:t>
      </w:r>
      <w:r>
        <w:rPr>
          <w:rFonts w:ascii="Verdana" w:hAnsi="Verdana"/>
          <w:color w:val="000000"/>
          <w:lang w:val="en"/>
        </w:rPr>
        <w:br/>
        <w:t>            </w:t>
      </w:r>
      <w:hyperlink w:anchor="CodeIDToken" w:history="1">
        <w:r>
          <w:rPr>
            <w:rStyle w:val="Hyperlink"/>
            <w:rFonts w:ascii="Verdana" w:hAnsi="Verdana"/>
            <w:b/>
            <w:bCs/>
            <w:lang w:val="en"/>
          </w:rPr>
          <w:t>3.1.3.6.</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IDTokenValidation" w:history="1">
        <w:r>
          <w:rPr>
            <w:rStyle w:val="Hyperlink"/>
            <w:rFonts w:ascii="Verdana" w:hAnsi="Verdana"/>
            <w:b/>
            <w:bCs/>
            <w:lang w:val="en"/>
          </w:rPr>
          <w:t>3.1.3.7.</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CodeFlowTokenValidation" w:history="1">
        <w:r>
          <w:rPr>
            <w:rStyle w:val="Hyperlink"/>
            <w:rFonts w:ascii="Verdana" w:hAnsi="Verdana"/>
            <w:b/>
            <w:bCs/>
            <w:lang w:val="en"/>
          </w:rPr>
          <w:t>3.1.3.8.</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ImplicitFlowAuth"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Authentication using the Implicit Flow</w:t>
      </w:r>
      <w:r>
        <w:rPr>
          <w:rFonts w:ascii="Verdana" w:hAnsi="Verdana"/>
          <w:color w:val="000000"/>
          <w:lang w:val="en"/>
        </w:rPr>
        <w:br/>
        <w:t>        </w:t>
      </w:r>
      <w:hyperlink w:anchor="ImplicitFlowSteps" w:history="1">
        <w:r>
          <w:rPr>
            <w:rStyle w:val="Hyperlink"/>
            <w:rFonts w:ascii="Verdana" w:hAnsi="Verdana"/>
            <w:b/>
            <w:bCs/>
            <w:lang w:val="en"/>
          </w:rPr>
          <w:t>3.2.1.</w:t>
        </w:r>
        <w:proofErr w:type="gramEnd"/>
      </w:hyperlink>
      <w:r>
        <w:rPr>
          <w:rFonts w:ascii="Verdana" w:hAnsi="Verdana"/>
          <w:color w:val="000000"/>
          <w:lang w:val="en"/>
        </w:rPr>
        <w:t xml:space="preserve">  </w:t>
      </w:r>
      <w:proofErr w:type="gramStart"/>
      <w:r>
        <w:rPr>
          <w:rFonts w:ascii="Verdana" w:hAnsi="Verdana"/>
          <w:color w:val="000000"/>
          <w:lang w:val="en"/>
        </w:rPr>
        <w:t>Implicit Flow Steps</w:t>
      </w:r>
      <w:r>
        <w:rPr>
          <w:rFonts w:ascii="Verdana" w:hAnsi="Verdana"/>
          <w:color w:val="000000"/>
          <w:lang w:val="en"/>
        </w:rPr>
        <w:br/>
        <w:t>        </w:t>
      </w:r>
      <w:hyperlink w:anchor="ImplicitAuthorizationEndpoint" w:history="1">
        <w:r>
          <w:rPr>
            <w:rStyle w:val="Hyperlink"/>
            <w:rFonts w:ascii="Verdana" w:hAnsi="Verdana"/>
            <w:b/>
            <w:bCs/>
            <w:lang w:val="en"/>
          </w:rPr>
          <w:t>3.2.2.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ImplicitAuthRequest" w:history="1">
        <w:r>
          <w:rPr>
            <w:rStyle w:val="Hyperlink"/>
            <w:rFonts w:ascii="Verdana" w:hAnsi="Verdana"/>
            <w:b/>
            <w:bCs/>
            <w:lang w:val="en"/>
          </w:rPr>
          <w:t>3.2.2.1.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ImplicitValidation" w:history="1">
        <w:r>
          <w:rPr>
            <w:rStyle w:val="Hyperlink"/>
            <w:rFonts w:ascii="Verdana" w:hAnsi="Verdana"/>
            <w:b/>
            <w:bCs/>
            <w:lang w:val="en"/>
          </w:rPr>
          <w:t>3.2.2.2.</w:t>
        </w:r>
        <w:proofErr w:type="gramEnd"/>
      </w:hyperlink>
      <w:r>
        <w:rPr>
          <w:rFonts w:ascii="Verdana" w:hAnsi="Verdana"/>
          <w:color w:val="000000"/>
          <w:lang w:val="en"/>
        </w:rPr>
        <w:t xml:space="preserve">  </w:t>
      </w:r>
      <w:proofErr w:type="gramStart"/>
      <w:r>
        <w:rPr>
          <w:rFonts w:ascii="Verdana" w:hAnsi="Verdana"/>
          <w:color w:val="000000"/>
          <w:lang w:val="en"/>
        </w:rPr>
        <w:t>Authentication Request Validation</w:t>
      </w:r>
      <w:r>
        <w:rPr>
          <w:rFonts w:ascii="Verdana" w:hAnsi="Verdana"/>
          <w:color w:val="000000"/>
          <w:lang w:val="en"/>
        </w:rPr>
        <w:br/>
        <w:t>   </w:t>
      </w:r>
      <w:r>
        <w:rPr>
          <w:rFonts w:ascii="Verdana" w:hAnsi="Verdana"/>
          <w:color w:val="000000"/>
          <w:lang w:val="en"/>
        </w:rPr>
        <w:t>         </w:t>
      </w:r>
      <w:hyperlink w:anchor="ImplicitAuthenticates" w:history="1">
        <w:r>
          <w:rPr>
            <w:rStyle w:val="Hyperlink"/>
            <w:rFonts w:ascii="Verdana" w:hAnsi="Verdana"/>
            <w:b/>
            <w:bCs/>
            <w:lang w:val="en"/>
          </w:rPr>
          <w:t>3.2.2.3.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ImplicitConsent" w:history="1">
        <w:r>
          <w:rPr>
            <w:rStyle w:val="Hyperlink"/>
            <w:rFonts w:ascii="Verdana" w:hAnsi="Verdana"/>
            <w:b/>
            <w:bCs/>
            <w:lang w:val="en"/>
          </w:rPr>
          <w:t>3.2.2.4.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AuthResponse" w:history="1">
        <w:r>
          <w:rPr>
            <w:rStyle w:val="Hyperlink"/>
            <w:rFonts w:ascii="Verdana" w:hAnsi="Verdana"/>
            <w:b/>
            <w:bCs/>
            <w:lang w:val="en"/>
          </w:rPr>
          <w:t>3.2.2.5.</w:t>
        </w:r>
      </w:hyperlink>
      <w:r>
        <w:rPr>
          <w:rFonts w:ascii="Verdana" w:hAnsi="Verdana"/>
          <w:color w:val="000000"/>
          <w:lang w:val="en"/>
        </w:rPr>
        <w:t xml:space="preserve">  </w:t>
      </w:r>
      <w:proofErr w:type="gramStart"/>
      <w:r>
        <w:rPr>
          <w:rFonts w:ascii="Verdana" w:hAnsi="Verdana"/>
          <w:color w:val="000000"/>
          <w:lang w:val="en"/>
        </w:rPr>
        <w:t>Successful Authentication Response</w:t>
      </w:r>
      <w:r>
        <w:rPr>
          <w:rFonts w:ascii="Verdana" w:hAnsi="Verdana"/>
          <w:color w:val="000000"/>
          <w:lang w:val="en"/>
        </w:rPr>
        <w:br/>
        <w:t>            </w:t>
      </w:r>
      <w:hyperlink w:anchor="ImplicitAuthError" w:history="1">
        <w:r>
          <w:rPr>
            <w:rStyle w:val="Hyperlink"/>
            <w:rFonts w:ascii="Verdana" w:hAnsi="Verdana"/>
            <w:b/>
            <w:bCs/>
            <w:lang w:val="en"/>
          </w:rPr>
          <w:t>3.2.2.6.</w:t>
        </w:r>
        <w:proofErr w:type="gramEnd"/>
      </w:hyperlink>
      <w:r>
        <w:rPr>
          <w:rFonts w:ascii="Verdana" w:hAnsi="Verdana"/>
          <w:color w:val="000000"/>
          <w:lang w:val="en"/>
        </w:rPr>
        <w:t xml:space="preserve">  </w:t>
      </w:r>
      <w:proofErr w:type="gramStart"/>
      <w:r>
        <w:rPr>
          <w:rFonts w:ascii="Verdana" w:hAnsi="Verdana"/>
          <w:color w:val="000000"/>
          <w:lang w:val="en"/>
        </w:rPr>
        <w:t>Authentication Error Response</w:t>
      </w:r>
      <w:r>
        <w:rPr>
          <w:rFonts w:ascii="Verdana" w:hAnsi="Verdana"/>
          <w:color w:val="000000"/>
          <w:lang w:val="en"/>
        </w:rPr>
        <w:br/>
        <w:t>            </w:t>
      </w:r>
      <w:hyperlink w:anchor="ImplicitCallback" w:history="1">
        <w:r>
          <w:rPr>
            <w:rStyle w:val="Hyperlink"/>
            <w:rFonts w:ascii="Verdana" w:hAnsi="Verdana"/>
            <w:b/>
            <w:bCs/>
            <w:lang w:val="en"/>
          </w:rPr>
          <w:t>3.2.2.7.</w:t>
        </w:r>
        <w:proofErr w:type="gramEnd"/>
      </w:hyperlink>
      <w:r>
        <w:rPr>
          <w:rFonts w:ascii="Verdana" w:hAnsi="Verdana"/>
          <w:color w:val="000000"/>
          <w:lang w:val="en"/>
        </w:rPr>
        <w:t>  Redirect URI Fragment Handling</w:t>
      </w:r>
      <w:r>
        <w:rPr>
          <w:rFonts w:ascii="Verdana" w:hAnsi="Verdana"/>
          <w:color w:val="000000"/>
          <w:lang w:val="en"/>
        </w:rPr>
        <w:br/>
        <w:t> </w:t>
      </w:r>
      <w:r>
        <w:rPr>
          <w:rFonts w:ascii="Verdana" w:hAnsi="Verdana"/>
          <w:color w:val="000000"/>
          <w:lang w:val="en"/>
        </w:rPr>
        <w:t>           </w:t>
      </w:r>
      <w:hyperlink w:anchor="ImplicitAuthResponseValidation" w:history="1">
        <w:r>
          <w:rPr>
            <w:rStyle w:val="Hyperlink"/>
            <w:rFonts w:ascii="Verdana" w:hAnsi="Verdana"/>
            <w:b/>
            <w:bCs/>
            <w:lang w:val="en"/>
          </w:rPr>
          <w:t>3.2.2.8.</w:t>
        </w:r>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ImplicitTokenValidation" w:history="1">
        <w:r>
          <w:rPr>
            <w:rStyle w:val="Hyperlink"/>
            <w:rFonts w:ascii="Verdana" w:hAnsi="Verdana"/>
            <w:b/>
            <w:bCs/>
            <w:lang w:val="en"/>
          </w:rPr>
          <w:t>3.2.2.9.</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ImplicitIDToken" w:history="1">
        <w:r>
          <w:rPr>
            <w:rStyle w:val="Hyperlink"/>
            <w:rFonts w:ascii="Verdana" w:hAnsi="Verdana"/>
            <w:b/>
            <w:bCs/>
            <w:lang w:val="en"/>
          </w:rPr>
          <w:t>3.2.2</w:t>
        </w:r>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ImplicitIDTValidation" w:history="1">
        <w:r>
          <w:rPr>
            <w:rStyle w:val="Hyperlink"/>
            <w:rFonts w:ascii="Verdana" w:hAnsi="Verdana"/>
            <w:b/>
            <w:bCs/>
            <w:lang w:val="en"/>
          </w:rPr>
          <w:t>3.2.2.11.</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FlowAuth"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Authentication using the Hybrid Flow</w:t>
      </w:r>
      <w:r>
        <w:rPr>
          <w:rFonts w:ascii="Verdana" w:hAnsi="Verdana"/>
          <w:color w:val="000000"/>
          <w:lang w:val="en"/>
        </w:rPr>
        <w:br/>
        <w:t>        </w:t>
      </w:r>
      <w:hyperlink w:anchor="HybridFlowSteps" w:history="1">
        <w:r>
          <w:rPr>
            <w:rStyle w:val="Hyperlink"/>
            <w:rFonts w:ascii="Verdana" w:hAnsi="Verdana"/>
            <w:b/>
            <w:bCs/>
            <w:lang w:val="en"/>
          </w:rPr>
          <w:t>3.3.1.</w:t>
        </w:r>
        <w:proofErr w:type="gramEnd"/>
      </w:hyperlink>
      <w:r>
        <w:rPr>
          <w:rFonts w:ascii="Verdana" w:hAnsi="Verdana"/>
          <w:color w:val="000000"/>
          <w:lang w:val="en"/>
        </w:rPr>
        <w:t xml:space="preserve">  </w:t>
      </w:r>
      <w:proofErr w:type="gramStart"/>
      <w:r>
        <w:rPr>
          <w:rFonts w:ascii="Verdana" w:hAnsi="Verdana"/>
          <w:color w:val="000000"/>
          <w:lang w:val="en"/>
        </w:rPr>
        <w:t>Hybrid Flow Step</w:t>
      </w:r>
      <w:r>
        <w:rPr>
          <w:rFonts w:ascii="Verdana" w:hAnsi="Verdana"/>
          <w:color w:val="000000"/>
          <w:lang w:val="en"/>
        </w:rPr>
        <w:t>s</w:t>
      </w:r>
      <w:r>
        <w:rPr>
          <w:rFonts w:ascii="Verdana" w:hAnsi="Verdana"/>
          <w:color w:val="000000"/>
          <w:lang w:val="en"/>
        </w:rPr>
        <w:br/>
        <w:t>        </w:t>
      </w:r>
      <w:hyperlink w:anchor="HybridAuthorizationEndpoint" w:history="1">
        <w:r>
          <w:rPr>
            <w:rStyle w:val="Hyperlink"/>
            <w:rFonts w:ascii="Verdana" w:hAnsi="Verdana"/>
            <w:b/>
            <w:bCs/>
            <w:lang w:val="en"/>
          </w:rPr>
          <w:t>3.3.2.</w:t>
        </w:r>
        <w:proofErr w:type="gramEnd"/>
      </w:hyperlink>
      <w:r>
        <w:rPr>
          <w:rFonts w:ascii="Verdana" w:hAnsi="Verdana"/>
          <w:color w:val="000000"/>
          <w:lang w:val="en"/>
        </w:rPr>
        <w:t xml:space="preserve">  </w:t>
      </w:r>
      <w:proofErr w:type="gramStart"/>
      <w:r>
        <w:rPr>
          <w:rFonts w:ascii="Verdana" w:hAnsi="Verdana"/>
          <w:color w:val="000000"/>
          <w:lang w:val="en"/>
        </w:rPr>
        <w:t>Authorization Endpoint</w:t>
      </w:r>
      <w:r>
        <w:rPr>
          <w:rFonts w:ascii="Verdana" w:hAnsi="Verdana"/>
          <w:color w:val="000000"/>
          <w:lang w:val="en"/>
        </w:rPr>
        <w:br/>
        <w:t>            </w:t>
      </w:r>
      <w:hyperlink w:anchor="HybridAuthRequest" w:history="1">
        <w:r>
          <w:rPr>
            <w:rStyle w:val="Hyperlink"/>
            <w:rFonts w:ascii="Verdana" w:hAnsi="Verdana"/>
            <w:b/>
            <w:bCs/>
            <w:lang w:val="en"/>
          </w:rPr>
          <w:t>3.3.2.1.</w:t>
        </w:r>
        <w:proofErr w:type="gramEnd"/>
      </w:hyperlink>
      <w:r>
        <w:rPr>
          <w:rFonts w:ascii="Verdana" w:hAnsi="Verdana"/>
          <w:color w:val="000000"/>
          <w:lang w:val="en"/>
        </w:rPr>
        <w:t xml:space="preserve">  </w:t>
      </w:r>
      <w:proofErr w:type="gramStart"/>
      <w:r>
        <w:rPr>
          <w:rFonts w:ascii="Verdana" w:hAnsi="Verdana"/>
          <w:color w:val="000000"/>
          <w:lang w:val="en"/>
        </w:rPr>
        <w:t>Authentication Request</w:t>
      </w:r>
      <w:r>
        <w:rPr>
          <w:rFonts w:ascii="Verdana" w:hAnsi="Verdana"/>
          <w:color w:val="000000"/>
          <w:lang w:val="en"/>
        </w:rPr>
        <w:br/>
        <w:t>            </w:t>
      </w:r>
      <w:hyperlink w:anchor="HybridValidation" w:history="1">
        <w:r>
          <w:rPr>
            <w:rStyle w:val="Hyperlink"/>
            <w:rFonts w:ascii="Verdana" w:hAnsi="Verdana"/>
            <w:b/>
            <w:bCs/>
            <w:lang w:val="en"/>
          </w:rPr>
          <w:t>3.3.2.2.</w:t>
        </w:r>
        <w:proofErr w:type="gramEnd"/>
      </w:hyperlink>
      <w:r>
        <w:rPr>
          <w:rFonts w:ascii="Verdana" w:hAnsi="Verdana"/>
          <w:color w:val="000000"/>
          <w:lang w:val="en"/>
        </w:rPr>
        <w:t xml:space="preserve">  </w:t>
      </w:r>
      <w:proofErr w:type="gramStart"/>
      <w:r>
        <w:rPr>
          <w:rFonts w:ascii="Verdana" w:hAnsi="Verdana"/>
          <w:color w:val="000000"/>
          <w:lang w:val="en"/>
        </w:rPr>
        <w:t>Authentication Requ</w:t>
      </w:r>
      <w:r>
        <w:rPr>
          <w:rFonts w:ascii="Verdana" w:hAnsi="Verdana"/>
          <w:color w:val="000000"/>
          <w:lang w:val="en"/>
        </w:rPr>
        <w:t>est Validation</w:t>
      </w:r>
      <w:r>
        <w:rPr>
          <w:rFonts w:ascii="Verdana" w:hAnsi="Verdana"/>
          <w:color w:val="000000"/>
          <w:lang w:val="en"/>
        </w:rPr>
        <w:br/>
      </w:r>
      <w:r>
        <w:rPr>
          <w:rFonts w:ascii="Verdana" w:hAnsi="Verdana"/>
          <w:color w:val="000000"/>
          <w:lang w:val="en"/>
        </w:rPr>
        <w:lastRenderedPageBreak/>
        <w:t>            </w:t>
      </w:r>
      <w:hyperlink w:anchor="HybridAuthenticates" w:history="1">
        <w:r>
          <w:rPr>
            <w:rStyle w:val="Hyperlink"/>
            <w:rFonts w:ascii="Verdana" w:hAnsi="Verdana"/>
            <w:b/>
            <w:bCs/>
            <w:lang w:val="en"/>
          </w:rPr>
          <w:t>3.3.2.3.</w:t>
        </w:r>
        <w:proofErr w:type="gramEnd"/>
      </w:hyperlink>
      <w:r>
        <w:rPr>
          <w:rFonts w:ascii="Verdana" w:hAnsi="Verdana"/>
          <w:color w:val="000000"/>
          <w:lang w:val="en"/>
        </w:rPr>
        <w:t>  Authorization Server Authenticates End-User</w:t>
      </w:r>
      <w:r>
        <w:rPr>
          <w:rFonts w:ascii="Verdana" w:hAnsi="Verdana"/>
          <w:color w:val="000000"/>
          <w:lang w:val="en"/>
        </w:rPr>
        <w:br/>
        <w:t>            </w:t>
      </w:r>
      <w:hyperlink w:anchor="HybridConsent" w:history="1">
        <w:r>
          <w:rPr>
            <w:rStyle w:val="Hyperlink"/>
            <w:rFonts w:ascii="Verdana" w:hAnsi="Verdana"/>
            <w:b/>
            <w:bCs/>
            <w:lang w:val="en"/>
          </w:rPr>
          <w:t>3.3.2.4.</w:t>
        </w:r>
      </w:hyperlink>
      <w:r>
        <w:rPr>
          <w:rFonts w:ascii="Verdana" w:hAnsi="Verdana"/>
          <w:color w:val="000000"/>
          <w:lang w:val="en"/>
        </w:rPr>
        <w:t>  Authorization Server Obtains End-User Consent/Authorization</w:t>
      </w:r>
      <w:r>
        <w:rPr>
          <w:rFonts w:ascii="Verdana" w:hAnsi="Verdana"/>
          <w:color w:val="000000"/>
          <w:lang w:val="en"/>
        </w:rPr>
        <w:br/>
        <w:t>            </w:t>
      </w:r>
      <w:hyperlink w:anchor="HybridAuthResponse" w:history="1">
        <w:r>
          <w:rPr>
            <w:rStyle w:val="Hyperlink"/>
            <w:rFonts w:ascii="Verdana" w:hAnsi="Verdana"/>
            <w:b/>
            <w:bCs/>
            <w:lang w:val="en"/>
          </w:rPr>
          <w:t>3.3.2.5.</w:t>
        </w:r>
      </w:hyperlink>
      <w:r>
        <w:rPr>
          <w:rFonts w:ascii="Verdana" w:hAnsi="Verdana"/>
          <w:color w:val="000000"/>
          <w:lang w:val="en"/>
        </w:rPr>
        <w:t xml:space="preserve">  </w:t>
      </w:r>
      <w:proofErr w:type="gramStart"/>
      <w:r>
        <w:rPr>
          <w:rFonts w:ascii="Verdana" w:hAnsi="Verdana"/>
          <w:color w:val="000000"/>
          <w:lang w:val="en"/>
        </w:rPr>
        <w:t>Successful Authentication Response</w:t>
      </w:r>
      <w:r>
        <w:rPr>
          <w:rFonts w:ascii="Verdana" w:hAnsi="Verdana"/>
          <w:color w:val="000000"/>
          <w:lang w:val="en"/>
        </w:rPr>
        <w:br/>
        <w:t>            </w:t>
      </w:r>
      <w:hyperlink w:anchor="HybridAuthError" w:history="1">
        <w:r>
          <w:rPr>
            <w:rStyle w:val="Hyperlink"/>
            <w:rFonts w:ascii="Verdana" w:hAnsi="Verdana"/>
            <w:b/>
            <w:bCs/>
            <w:lang w:val="en"/>
          </w:rPr>
          <w:t>3.3.2.6.</w:t>
        </w:r>
        <w:proofErr w:type="gramEnd"/>
      </w:hyperlink>
      <w:r>
        <w:rPr>
          <w:rFonts w:ascii="Verdana" w:hAnsi="Verdana"/>
          <w:color w:val="000000"/>
          <w:lang w:val="en"/>
        </w:rPr>
        <w:t xml:space="preserve">  </w:t>
      </w:r>
      <w:proofErr w:type="gramStart"/>
      <w:r>
        <w:rPr>
          <w:rFonts w:ascii="Verdana" w:hAnsi="Verdana"/>
          <w:color w:val="000000"/>
          <w:lang w:val="en"/>
        </w:rPr>
        <w:t>Authentication Error Response</w:t>
      </w:r>
      <w:r>
        <w:rPr>
          <w:rFonts w:ascii="Verdana" w:hAnsi="Verdana"/>
          <w:color w:val="000000"/>
          <w:lang w:val="en"/>
        </w:rPr>
        <w:br/>
        <w:t>            </w:t>
      </w:r>
      <w:hyperlink w:anchor="HybridCallback" w:history="1">
        <w:r>
          <w:rPr>
            <w:rStyle w:val="Hyperlink"/>
            <w:rFonts w:ascii="Verdana" w:hAnsi="Verdana"/>
            <w:b/>
            <w:bCs/>
            <w:lang w:val="en"/>
          </w:rPr>
          <w:t>3.3.2.7.</w:t>
        </w:r>
        <w:proofErr w:type="gramEnd"/>
      </w:hyperlink>
      <w:r>
        <w:rPr>
          <w:rFonts w:ascii="Verdana" w:hAnsi="Verdana"/>
          <w:color w:val="000000"/>
          <w:lang w:val="en"/>
        </w:rPr>
        <w:t>  Redirect URI Fragment Ha</w:t>
      </w:r>
      <w:r>
        <w:rPr>
          <w:rFonts w:ascii="Verdana" w:hAnsi="Verdana"/>
          <w:color w:val="000000"/>
          <w:lang w:val="en"/>
        </w:rPr>
        <w:t>ndling</w:t>
      </w:r>
      <w:r>
        <w:rPr>
          <w:rFonts w:ascii="Verdana" w:hAnsi="Verdana"/>
          <w:color w:val="000000"/>
          <w:lang w:val="en"/>
        </w:rPr>
        <w:br/>
        <w:t>            </w:t>
      </w:r>
      <w:hyperlink w:anchor="HybridAuthResponseValidation" w:history="1">
        <w:r>
          <w:rPr>
            <w:rStyle w:val="Hyperlink"/>
            <w:rFonts w:ascii="Verdana" w:hAnsi="Verdana"/>
            <w:b/>
            <w:bCs/>
            <w:lang w:val="en"/>
          </w:rPr>
          <w:t>3.3.2.8.</w:t>
        </w:r>
      </w:hyperlink>
      <w:r>
        <w:rPr>
          <w:rFonts w:ascii="Verdana" w:hAnsi="Verdana"/>
          <w:color w:val="000000"/>
          <w:lang w:val="en"/>
        </w:rPr>
        <w:t xml:space="preserve">  </w:t>
      </w:r>
      <w:proofErr w:type="gramStart"/>
      <w:r>
        <w:rPr>
          <w:rFonts w:ascii="Verdana" w:hAnsi="Verdana"/>
          <w:color w:val="000000"/>
          <w:lang w:val="en"/>
        </w:rPr>
        <w:t>Authentication Response Validation</w:t>
      </w:r>
      <w:r>
        <w:rPr>
          <w:rFonts w:ascii="Verdana" w:hAnsi="Verdana"/>
          <w:color w:val="000000"/>
          <w:lang w:val="en"/>
        </w:rPr>
        <w:br/>
        <w:t>            </w:t>
      </w:r>
      <w:hyperlink w:anchor="HybridTokenValidation" w:history="1">
        <w:r>
          <w:rPr>
            <w:rStyle w:val="Hyperlink"/>
            <w:rFonts w:ascii="Verdana" w:hAnsi="Verdana"/>
            <w:b/>
            <w:bCs/>
            <w:lang w:val="en"/>
          </w:rPr>
          <w:t>3.3.2.9.</w:t>
        </w:r>
        <w:proofErr w:type="gramEnd"/>
      </w:hyperlink>
      <w:r>
        <w:rPr>
          <w:rFonts w:ascii="Verdana" w:hAnsi="Verdana"/>
          <w:color w:val="000000"/>
          <w:lang w:val="en"/>
        </w:rPr>
        <w:t xml:space="preserve">  </w:t>
      </w:r>
      <w:proofErr w:type="gramStart"/>
      <w:r>
        <w:rPr>
          <w:rFonts w:ascii="Verdana" w:hAnsi="Verdana"/>
          <w:color w:val="000000"/>
          <w:lang w:val="en"/>
        </w:rPr>
        <w:t>Access Token Validation</w:t>
      </w:r>
      <w:r>
        <w:rPr>
          <w:rFonts w:ascii="Verdana" w:hAnsi="Verdana"/>
          <w:color w:val="000000"/>
          <w:lang w:val="en"/>
        </w:rPr>
        <w:br/>
        <w:t>            </w:t>
      </w:r>
      <w:hyperlink w:anchor="CodeValidation" w:history="1">
        <w:r>
          <w:rPr>
            <w:rStyle w:val="Hyperlink"/>
            <w:rFonts w:ascii="Verdana" w:hAnsi="Verdana"/>
            <w:b/>
            <w:bCs/>
            <w:lang w:val="en"/>
          </w:rPr>
          <w:t>3.3.2.10.</w:t>
        </w:r>
        <w:proofErr w:type="gramEnd"/>
      </w:hyperlink>
      <w:r>
        <w:rPr>
          <w:rFonts w:ascii="Verdana" w:hAnsi="Verdana"/>
          <w:color w:val="000000"/>
          <w:lang w:val="en"/>
        </w:rPr>
        <w:t xml:space="preserve">  </w:t>
      </w:r>
      <w:proofErr w:type="gramStart"/>
      <w:r>
        <w:rPr>
          <w:rFonts w:ascii="Verdana" w:hAnsi="Verdana"/>
          <w:color w:val="000000"/>
          <w:lang w:val="en"/>
        </w:rPr>
        <w:t>Authorization Code Validation</w:t>
      </w:r>
      <w:r>
        <w:rPr>
          <w:rFonts w:ascii="Verdana" w:hAnsi="Verdana"/>
          <w:color w:val="000000"/>
          <w:lang w:val="en"/>
        </w:rPr>
        <w:br/>
        <w:t>            </w:t>
      </w:r>
      <w:hyperlink w:anchor="HybridIDToken" w:history="1">
        <w:r>
          <w:rPr>
            <w:rStyle w:val="Hyperlink"/>
            <w:rFonts w:ascii="Verdana" w:hAnsi="Verdana"/>
            <w:b/>
            <w:bCs/>
            <w:lang w:val="en"/>
          </w:rPr>
          <w:t>3.3.2.11.</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HybridIDTValidation" w:history="1">
        <w:r>
          <w:rPr>
            <w:rStyle w:val="Hyperlink"/>
            <w:rFonts w:ascii="Verdana" w:hAnsi="Verdana"/>
            <w:b/>
            <w:bCs/>
            <w:lang w:val="en"/>
          </w:rPr>
          <w:t>3.3.2.12.</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TokenEndpoint" w:history="1">
        <w:r>
          <w:rPr>
            <w:rStyle w:val="Hyperlink"/>
            <w:rFonts w:ascii="Verdana" w:hAnsi="Verdana"/>
            <w:b/>
            <w:bCs/>
            <w:lang w:val="en"/>
          </w:rPr>
          <w:t>3.3.3.</w:t>
        </w:r>
        <w:proofErr w:type="gramEnd"/>
      </w:hyperlink>
      <w:r>
        <w:rPr>
          <w:rFonts w:ascii="Verdana" w:hAnsi="Verdana"/>
          <w:color w:val="000000"/>
          <w:lang w:val="en"/>
        </w:rPr>
        <w:t xml:space="preserve">  </w:t>
      </w:r>
      <w:proofErr w:type="gramStart"/>
      <w:r>
        <w:rPr>
          <w:rFonts w:ascii="Verdana" w:hAnsi="Verdana"/>
          <w:color w:val="000000"/>
          <w:lang w:val="en"/>
        </w:rPr>
        <w:t>Toke</w:t>
      </w:r>
      <w:r>
        <w:rPr>
          <w:rFonts w:ascii="Verdana" w:hAnsi="Verdana"/>
          <w:color w:val="000000"/>
          <w:lang w:val="en"/>
        </w:rPr>
        <w:t>n Endpoint</w:t>
      </w:r>
      <w:r>
        <w:rPr>
          <w:rFonts w:ascii="Verdana" w:hAnsi="Verdana"/>
          <w:color w:val="000000"/>
          <w:lang w:val="en"/>
        </w:rPr>
        <w:br/>
        <w:t>            </w:t>
      </w:r>
      <w:hyperlink w:anchor="HybridTokenRequest" w:history="1">
        <w:r>
          <w:rPr>
            <w:rStyle w:val="Hyperlink"/>
            <w:rFonts w:ascii="Verdana" w:hAnsi="Verdana"/>
            <w:b/>
            <w:bCs/>
            <w:lang w:val="en"/>
          </w:rPr>
          <w:t>3.3.3.1.</w:t>
        </w:r>
        <w:proofErr w:type="gramEnd"/>
      </w:hyperlink>
      <w:r>
        <w:rPr>
          <w:rFonts w:ascii="Verdana" w:hAnsi="Verdana"/>
          <w:color w:val="000000"/>
          <w:lang w:val="en"/>
        </w:rPr>
        <w:t xml:space="preserve">  </w:t>
      </w:r>
      <w:proofErr w:type="gramStart"/>
      <w:r>
        <w:rPr>
          <w:rFonts w:ascii="Verdana" w:hAnsi="Verdana"/>
          <w:color w:val="000000"/>
          <w:lang w:val="en"/>
        </w:rPr>
        <w:t>Token Request</w:t>
      </w:r>
      <w:r>
        <w:rPr>
          <w:rFonts w:ascii="Verdana" w:hAnsi="Verdana"/>
          <w:color w:val="000000"/>
          <w:lang w:val="en"/>
        </w:rPr>
        <w:br/>
        <w:t>            </w:t>
      </w:r>
      <w:hyperlink w:anchor="HybridTokenRequestValidation" w:history="1">
        <w:r>
          <w:rPr>
            <w:rStyle w:val="Hyperlink"/>
            <w:rFonts w:ascii="Verdana" w:hAnsi="Verdana"/>
            <w:b/>
            <w:bCs/>
            <w:lang w:val="en"/>
          </w:rPr>
          <w:t>3.3.3.2.</w:t>
        </w:r>
        <w:proofErr w:type="gramEnd"/>
      </w:hyperlink>
      <w:r>
        <w:rPr>
          <w:rFonts w:ascii="Verdana" w:hAnsi="Verdana"/>
          <w:color w:val="000000"/>
          <w:lang w:val="en"/>
        </w:rPr>
        <w:t xml:space="preserve">  </w:t>
      </w:r>
      <w:proofErr w:type="gramStart"/>
      <w:r>
        <w:rPr>
          <w:rFonts w:ascii="Verdana" w:hAnsi="Verdana"/>
          <w:color w:val="000000"/>
          <w:lang w:val="en"/>
        </w:rPr>
        <w:t>Token Request Validation</w:t>
      </w:r>
      <w:r>
        <w:rPr>
          <w:rFonts w:ascii="Verdana" w:hAnsi="Verdana"/>
          <w:color w:val="000000"/>
          <w:lang w:val="en"/>
        </w:rPr>
        <w:br/>
        <w:t>            </w:t>
      </w:r>
      <w:hyperlink w:anchor="HybridTokenResponse" w:history="1">
        <w:r>
          <w:rPr>
            <w:rStyle w:val="Hyperlink"/>
            <w:rFonts w:ascii="Verdana" w:hAnsi="Verdana"/>
            <w:b/>
            <w:bCs/>
            <w:lang w:val="en"/>
          </w:rPr>
          <w:t>3.3.3.3.</w:t>
        </w:r>
        <w:proofErr w:type="gramEnd"/>
      </w:hyperlink>
      <w:r>
        <w:rPr>
          <w:rFonts w:ascii="Verdana" w:hAnsi="Verdana"/>
          <w:color w:val="000000"/>
          <w:lang w:val="en"/>
        </w:rPr>
        <w:t xml:space="preserve">  </w:t>
      </w:r>
      <w:proofErr w:type="gramStart"/>
      <w:r>
        <w:rPr>
          <w:rFonts w:ascii="Verdana" w:hAnsi="Verdana"/>
          <w:color w:val="000000"/>
          <w:lang w:val="en"/>
        </w:rPr>
        <w:t>Succes</w:t>
      </w:r>
      <w:r>
        <w:rPr>
          <w:rFonts w:ascii="Verdana" w:hAnsi="Verdana"/>
          <w:color w:val="000000"/>
          <w:lang w:val="en"/>
        </w:rPr>
        <w:t>sful Token Response</w:t>
      </w:r>
      <w:r>
        <w:rPr>
          <w:rFonts w:ascii="Verdana" w:hAnsi="Verdana"/>
          <w:color w:val="000000"/>
          <w:lang w:val="en"/>
        </w:rPr>
        <w:br/>
        <w:t>            </w:t>
      </w:r>
      <w:hyperlink w:anchor="HybridTokenErrorResponse" w:history="1">
        <w:r>
          <w:rPr>
            <w:rStyle w:val="Hyperlink"/>
            <w:rFonts w:ascii="Verdana" w:hAnsi="Verdana"/>
            <w:b/>
            <w:bCs/>
            <w:lang w:val="en"/>
          </w:rPr>
          <w:t>3.3.3.4.</w:t>
        </w:r>
        <w:proofErr w:type="gramEnd"/>
      </w:hyperlink>
      <w:r>
        <w:rPr>
          <w:rFonts w:ascii="Verdana" w:hAnsi="Verdana"/>
          <w:color w:val="000000"/>
          <w:lang w:val="en"/>
        </w:rPr>
        <w:t xml:space="preserve">  </w:t>
      </w:r>
      <w:proofErr w:type="gramStart"/>
      <w:r>
        <w:rPr>
          <w:rFonts w:ascii="Verdana" w:hAnsi="Verdana"/>
          <w:color w:val="000000"/>
          <w:lang w:val="en"/>
        </w:rPr>
        <w:t>Token Error Response</w:t>
      </w:r>
      <w:r>
        <w:rPr>
          <w:rFonts w:ascii="Verdana" w:hAnsi="Verdana"/>
          <w:color w:val="000000"/>
          <w:lang w:val="en"/>
        </w:rPr>
        <w:br/>
        <w:t>            </w:t>
      </w:r>
      <w:hyperlink w:anchor="HybridTokenResponseValidation" w:history="1">
        <w:r>
          <w:rPr>
            <w:rStyle w:val="Hyperlink"/>
            <w:rFonts w:ascii="Verdana" w:hAnsi="Verdana"/>
            <w:b/>
            <w:bCs/>
            <w:lang w:val="en"/>
          </w:rPr>
          <w:t>3.3.3.5.</w:t>
        </w:r>
        <w:proofErr w:type="gramEnd"/>
      </w:hyperlink>
      <w:r>
        <w:rPr>
          <w:rFonts w:ascii="Verdana" w:hAnsi="Verdana"/>
          <w:color w:val="000000"/>
          <w:lang w:val="en"/>
        </w:rPr>
        <w:t xml:space="preserve">  </w:t>
      </w:r>
      <w:proofErr w:type="gramStart"/>
      <w:r>
        <w:rPr>
          <w:rFonts w:ascii="Verdana" w:hAnsi="Verdana"/>
          <w:color w:val="000000"/>
          <w:lang w:val="en"/>
        </w:rPr>
        <w:t>Token Response Validation</w:t>
      </w:r>
      <w:r>
        <w:rPr>
          <w:rFonts w:ascii="Verdana" w:hAnsi="Verdana"/>
          <w:color w:val="000000"/>
          <w:lang w:val="en"/>
        </w:rPr>
        <w:br/>
        <w:t>            </w:t>
      </w:r>
      <w:hyperlink w:anchor="HybridIDToken2" w:history="1">
        <w:r>
          <w:rPr>
            <w:rStyle w:val="Hyperlink"/>
            <w:rFonts w:ascii="Verdana" w:hAnsi="Verdana"/>
            <w:b/>
            <w:bCs/>
            <w:lang w:val="en"/>
          </w:rPr>
          <w:t>3.3.3.6.</w:t>
        </w:r>
        <w:proofErr w:type="gramEnd"/>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HybridIDTValidation2" w:history="1">
        <w:r>
          <w:rPr>
            <w:rStyle w:val="Hyperlink"/>
            <w:rFonts w:ascii="Verdana" w:hAnsi="Verdana"/>
            <w:b/>
            <w:bCs/>
            <w:lang w:val="en"/>
          </w:rPr>
          <w:t>3.3.3.7.</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HybridAccessToken2" w:history="1">
        <w:r>
          <w:rPr>
            <w:rStyle w:val="Hyperlink"/>
            <w:rFonts w:ascii="Verdana" w:hAnsi="Verdana"/>
            <w:b/>
            <w:bCs/>
            <w:lang w:val="en"/>
          </w:rPr>
          <w:t>3.3.3.8.</w:t>
        </w:r>
        <w:proofErr w:type="gramEnd"/>
      </w:hyperlink>
      <w:r>
        <w:rPr>
          <w:rFonts w:ascii="Verdana" w:hAnsi="Verdana"/>
          <w:color w:val="000000"/>
          <w:lang w:val="en"/>
        </w:rPr>
        <w:t xml:space="preserve">  </w:t>
      </w:r>
      <w:proofErr w:type="gramStart"/>
      <w:r>
        <w:rPr>
          <w:rFonts w:ascii="Verdana" w:hAnsi="Verdana"/>
          <w:color w:val="000000"/>
          <w:lang w:val="en"/>
        </w:rPr>
        <w:t>Access Token</w:t>
      </w:r>
      <w:r>
        <w:rPr>
          <w:rFonts w:ascii="Verdana" w:hAnsi="Verdana"/>
          <w:color w:val="000000"/>
          <w:lang w:val="en"/>
        </w:rPr>
        <w:br/>
        <w:t>            </w:t>
      </w:r>
      <w:hyperlink w:anchor="HybridTokenValidation2" w:history="1">
        <w:r>
          <w:rPr>
            <w:rStyle w:val="Hyperlink"/>
            <w:rFonts w:ascii="Verdana" w:hAnsi="Verdana"/>
            <w:b/>
            <w:bCs/>
            <w:lang w:val="en"/>
          </w:rPr>
          <w:t>3.3.3.9.</w:t>
        </w:r>
        <w:proofErr w:type="gramEnd"/>
      </w:hyperlink>
      <w:r>
        <w:rPr>
          <w:rFonts w:ascii="Verdana" w:hAnsi="Verdana"/>
          <w:color w:val="000000"/>
          <w:lang w:val="en"/>
        </w:rPr>
        <w:t xml:space="preserve">  </w:t>
      </w:r>
      <w:proofErr w:type="gramStart"/>
      <w:r>
        <w:rPr>
          <w:rFonts w:ascii="Verdana" w:hAnsi="Verdana"/>
          <w:color w:val="000000"/>
          <w:lang w:val="en"/>
        </w:rPr>
        <w:t>Access</w:t>
      </w:r>
      <w:r>
        <w:rPr>
          <w:rFonts w:ascii="Verdana" w:hAnsi="Verdana"/>
          <w:color w:val="000000"/>
          <w:lang w:val="en"/>
        </w:rPr>
        <w:t xml:space="preserve"> Token Validation</w:t>
      </w:r>
      <w:r>
        <w:rPr>
          <w:rFonts w:ascii="Verdana" w:hAnsi="Verdana"/>
          <w:color w:val="000000"/>
          <w:lang w:val="en"/>
        </w:rPr>
        <w:br/>
      </w:r>
      <w:hyperlink w:anchor="ThirdPartyInitiatedLogin"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Initiating Login from a Third Party</w:t>
      </w:r>
      <w:r>
        <w:rPr>
          <w:rFonts w:ascii="Verdana" w:hAnsi="Verdana"/>
          <w:color w:val="000000"/>
          <w:lang w:val="en"/>
        </w:rPr>
        <w:br/>
      </w:r>
      <w:hyperlink w:anchor="Claim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Claims</w:t>
      </w:r>
      <w:r>
        <w:rPr>
          <w:rFonts w:ascii="Verdana" w:hAnsi="Verdana"/>
          <w:color w:val="000000"/>
          <w:lang w:val="en"/>
        </w:rPr>
        <w:br/>
        <w:t>    </w:t>
      </w:r>
      <w:hyperlink w:anchor="StandardClaims" w:history="1">
        <w:r>
          <w:rPr>
            <w:rStyle w:val="Hyperlink"/>
            <w:rFonts w:ascii="Verdana" w:hAnsi="Verdana"/>
            <w:b/>
            <w:bCs/>
            <w:lang w:val="en"/>
          </w:rPr>
          <w:t>5.1.</w:t>
        </w:r>
        <w:proofErr w:type="gramEnd"/>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5.1.1.</w:t>
        </w:r>
      </w:hyperlink>
      <w:r>
        <w:rPr>
          <w:rFonts w:ascii="Verdana" w:hAnsi="Verdana"/>
          <w:color w:val="000000"/>
          <w:lang w:val="en"/>
        </w:rPr>
        <w:t xml:space="preserve">  </w:t>
      </w:r>
      <w:proofErr w:type="gramStart"/>
      <w:r>
        <w:rPr>
          <w:rFonts w:ascii="Verdana" w:hAnsi="Verdana"/>
          <w:color w:val="000000"/>
          <w:lang w:val="en"/>
        </w:rPr>
        <w:t>Address Claim</w:t>
      </w:r>
      <w:r>
        <w:rPr>
          <w:rFonts w:ascii="Verdana" w:hAnsi="Verdana"/>
          <w:color w:val="000000"/>
          <w:lang w:val="en"/>
        </w:rPr>
        <w:br/>
        <w:t>        </w:t>
      </w:r>
      <w:hyperlink w:anchor="AdditionalClaims" w:history="1">
        <w:r>
          <w:rPr>
            <w:rStyle w:val="Hyperlink"/>
            <w:rFonts w:ascii="Verdana" w:hAnsi="Verdana"/>
            <w:b/>
            <w:bCs/>
            <w:lang w:val="en"/>
          </w:rPr>
          <w:t>5.1.2.</w:t>
        </w:r>
        <w:proofErr w:type="gramEnd"/>
      </w:hyperlink>
      <w:r>
        <w:rPr>
          <w:rFonts w:ascii="Verdana" w:hAnsi="Verdana"/>
          <w:color w:val="000000"/>
          <w:lang w:val="en"/>
        </w:rPr>
        <w:t>  Additional Claims</w:t>
      </w:r>
      <w:r>
        <w:rPr>
          <w:rFonts w:ascii="Verdana" w:hAnsi="Verdana"/>
          <w:color w:val="000000"/>
          <w:lang w:val="en"/>
        </w:rPr>
        <w:br/>
        <w:t>    </w:t>
      </w:r>
      <w:hyperlink w:anchor="ClaimsLanguagesAndScripts" w:history="1">
        <w:r>
          <w:rPr>
            <w:rStyle w:val="Hyperlink"/>
            <w:rFonts w:ascii="Verdana" w:hAnsi="Verdana"/>
            <w:b/>
            <w:bCs/>
            <w:lang w:val="en"/>
          </w:rPr>
          <w:t>5.2.</w:t>
        </w:r>
      </w:hyperlink>
      <w:r>
        <w:rPr>
          <w:rFonts w:ascii="Verdana" w:hAnsi="Verdana"/>
          <w:color w:val="000000"/>
          <w:lang w:val="en"/>
        </w:rPr>
        <w:t xml:space="preserve">  </w:t>
      </w:r>
      <w:proofErr w:type="gramStart"/>
      <w:r>
        <w:rPr>
          <w:rFonts w:ascii="Verdana" w:hAnsi="Verdana"/>
          <w:color w:val="000000"/>
          <w:lang w:val="en"/>
        </w:rPr>
        <w:t>Claims Languages and Scripts</w:t>
      </w:r>
      <w:r>
        <w:rPr>
          <w:rFonts w:ascii="Verdana" w:hAnsi="Verdana"/>
          <w:color w:val="000000"/>
          <w:lang w:val="en"/>
        </w:rPr>
        <w:br/>
        <w:t>    </w:t>
      </w:r>
      <w:hyperlink w:anchor="UserInfo" w:history="1">
        <w:r>
          <w:rPr>
            <w:rStyle w:val="Hyperlink"/>
            <w:rFonts w:ascii="Verdana" w:hAnsi="Verdana"/>
            <w:b/>
            <w:bCs/>
            <w:lang w:val="en"/>
          </w:rPr>
          <w:t>5.3.</w:t>
        </w:r>
        <w:proofErr w:type="gramEnd"/>
      </w:hyperlink>
      <w:r>
        <w:rPr>
          <w:rFonts w:ascii="Verdana" w:hAnsi="Verdana"/>
          <w:color w:val="000000"/>
          <w:lang w:val="en"/>
        </w:rPr>
        <w:t xml:space="preserve">  </w:t>
      </w:r>
      <w:proofErr w:type="gramStart"/>
      <w:r>
        <w:rPr>
          <w:rFonts w:ascii="Verdana" w:hAnsi="Verdana"/>
          <w:color w:val="000000"/>
          <w:lang w:val="en"/>
        </w:rPr>
        <w:t>UserInfo Endpoint</w:t>
      </w:r>
      <w:r>
        <w:rPr>
          <w:rFonts w:ascii="Verdana" w:hAnsi="Verdana"/>
          <w:color w:val="000000"/>
          <w:lang w:val="en"/>
        </w:rPr>
        <w:br/>
        <w:t>        </w:t>
      </w:r>
      <w:hyperlink w:anchor="UserInfoRequest" w:history="1">
        <w:r>
          <w:rPr>
            <w:rStyle w:val="Hyperlink"/>
            <w:rFonts w:ascii="Verdana" w:hAnsi="Verdana"/>
            <w:b/>
            <w:bCs/>
            <w:lang w:val="en"/>
          </w:rPr>
          <w:t>5.3.1.</w:t>
        </w:r>
        <w:proofErr w:type="gramEnd"/>
      </w:hyperlink>
      <w:r>
        <w:rPr>
          <w:rFonts w:ascii="Verdana" w:hAnsi="Verdana"/>
          <w:color w:val="000000"/>
          <w:lang w:val="en"/>
        </w:rPr>
        <w:t xml:space="preserve">  </w:t>
      </w:r>
      <w:proofErr w:type="gramStart"/>
      <w:r>
        <w:rPr>
          <w:rFonts w:ascii="Verdana" w:hAnsi="Verdana"/>
          <w:color w:val="000000"/>
          <w:lang w:val="en"/>
        </w:rPr>
        <w:t>UserInfo Request</w:t>
      </w:r>
      <w:r>
        <w:rPr>
          <w:rFonts w:ascii="Verdana" w:hAnsi="Verdana"/>
          <w:color w:val="000000"/>
          <w:lang w:val="en"/>
        </w:rPr>
        <w:br/>
        <w:t>        </w:t>
      </w:r>
      <w:hyperlink w:anchor="UserInfoResponse" w:history="1">
        <w:r>
          <w:rPr>
            <w:rStyle w:val="Hyperlink"/>
            <w:rFonts w:ascii="Verdana" w:hAnsi="Verdana"/>
            <w:b/>
            <w:bCs/>
            <w:lang w:val="en"/>
          </w:rPr>
          <w:t>5.3.2.</w:t>
        </w:r>
        <w:proofErr w:type="gramEnd"/>
      </w:hyperlink>
      <w:r>
        <w:rPr>
          <w:rFonts w:ascii="Verdana" w:hAnsi="Verdana"/>
          <w:color w:val="000000"/>
          <w:lang w:val="en"/>
        </w:rPr>
        <w:t xml:space="preserve">  </w:t>
      </w:r>
      <w:proofErr w:type="gramStart"/>
      <w:r>
        <w:rPr>
          <w:rFonts w:ascii="Verdana" w:hAnsi="Verdana"/>
          <w:color w:val="000000"/>
          <w:lang w:val="en"/>
        </w:rPr>
        <w:t>Successful UserInfo Response</w:t>
      </w:r>
      <w:r>
        <w:rPr>
          <w:rFonts w:ascii="Verdana" w:hAnsi="Verdana"/>
          <w:color w:val="000000"/>
          <w:lang w:val="en"/>
        </w:rPr>
        <w:br/>
        <w:t>        </w:t>
      </w:r>
      <w:hyperlink w:anchor="UserInfoError" w:history="1">
        <w:r>
          <w:rPr>
            <w:rStyle w:val="Hyperlink"/>
            <w:rFonts w:ascii="Verdana" w:hAnsi="Verdana"/>
            <w:b/>
            <w:bCs/>
            <w:lang w:val="en"/>
          </w:rPr>
          <w:t>5.3.3.</w:t>
        </w:r>
        <w:proofErr w:type="gramEnd"/>
      </w:hyperlink>
      <w:r>
        <w:rPr>
          <w:rFonts w:ascii="Verdana" w:hAnsi="Verdana"/>
          <w:color w:val="000000"/>
          <w:lang w:val="en"/>
        </w:rPr>
        <w:t xml:space="preserve">  </w:t>
      </w:r>
      <w:proofErr w:type="gramStart"/>
      <w:r>
        <w:rPr>
          <w:rFonts w:ascii="Verdana" w:hAnsi="Verdana"/>
          <w:color w:val="000000"/>
          <w:lang w:val="en"/>
        </w:rPr>
        <w:t>UserInfo Error Response</w:t>
      </w:r>
      <w:r>
        <w:rPr>
          <w:rFonts w:ascii="Verdana" w:hAnsi="Verdana"/>
          <w:color w:val="000000"/>
          <w:lang w:val="en"/>
        </w:rPr>
        <w:br/>
        <w:t>        </w:t>
      </w:r>
      <w:hyperlink w:anchor="UserInfoResponseValidation" w:history="1">
        <w:r>
          <w:rPr>
            <w:rStyle w:val="Hyperlink"/>
            <w:rFonts w:ascii="Verdana" w:hAnsi="Verdana"/>
            <w:b/>
            <w:bCs/>
            <w:lang w:val="en"/>
          </w:rPr>
          <w:t>5.3.4.</w:t>
        </w:r>
        <w:proofErr w:type="gramEnd"/>
      </w:hyperlink>
      <w:r>
        <w:rPr>
          <w:rFonts w:ascii="Verdana" w:hAnsi="Verdana"/>
          <w:color w:val="000000"/>
          <w:lang w:val="en"/>
        </w:rPr>
        <w:t xml:space="preserve">  </w:t>
      </w:r>
      <w:proofErr w:type="gramStart"/>
      <w:r>
        <w:rPr>
          <w:rFonts w:ascii="Verdana" w:hAnsi="Verdana"/>
          <w:color w:val="000000"/>
          <w:lang w:val="en"/>
        </w:rPr>
        <w:t>UserInfo Response Validation</w:t>
      </w:r>
      <w:r>
        <w:rPr>
          <w:rFonts w:ascii="Verdana" w:hAnsi="Verdana"/>
          <w:color w:val="000000"/>
          <w:lang w:val="en"/>
        </w:rPr>
        <w:br/>
        <w:t>    </w:t>
      </w:r>
      <w:hyperlink w:anchor="ScopeClaims" w:history="1">
        <w:r>
          <w:rPr>
            <w:rStyle w:val="Hyperlink"/>
            <w:rFonts w:ascii="Verdana" w:hAnsi="Verdana"/>
            <w:b/>
            <w:bCs/>
            <w:lang w:val="en"/>
          </w:rPr>
          <w:t>5.4.</w:t>
        </w:r>
        <w:proofErr w:type="gramEnd"/>
      </w:hyperlink>
      <w:r>
        <w:rPr>
          <w:rFonts w:ascii="Verdana" w:hAnsi="Verdana"/>
          <w:color w:val="000000"/>
          <w:lang w:val="en"/>
        </w:rPr>
        <w:t>  Requesting Claims using Scope Values</w:t>
      </w:r>
      <w:r>
        <w:rPr>
          <w:rFonts w:ascii="Verdana" w:hAnsi="Verdana"/>
          <w:color w:val="000000"/>
          <w:lang w:val="en"/>
        </w:rPr>
        <w:br/>
        <w:t>    </w:t>
      </w:r>
      <w:hyperlink w:anchor="ClaimsParameter" w:history="1">
        <w:r>
          <w:rPr>
            <w:rStyle w:val="Hyperlink"/>
            <w:rFonts w:ascii="Verdana" w:hAnsi="Verdana"/>
            <w:b/>
            <w:bCs/>
            <w:lang w:val="en"/>
          </w:rPr>
          <w:t>5.5.</w:t>
        </w:r>
      </w:hyperlink>
      <w:r>
        <w:rPr>
          <w:rFonts w:ascii="Verdana" w:hAnsi="Verdana"/>
          <w:color w:val="000000"/>
          <w:lang w:val="en"/>
        </w:rPr>
        <w:t>  Requesting Claims using the "claims" Request Parameter</w:t>
      </w:r>
      <w:r>
        <w:rPr>
          <w:rFonts w:ascii="Verdana" w:hAnsi="Verdana"/>
          <w:color w:val="000000"/>
          <w:lang w:val="en"/>
        </w:rPr>
        <w:br/>
        <w:t>        </w:t>
      </w:r>
      <w:hyperlink w:anchor="IndividualClaimsRequests" w:history="1">
        <w:r>
          <w:rPr>
            <w:rStyle w:val="Hyperlink"/>
            <w:rFonts w:ascii="Verdana" w:hAnsi="Verdana"/>
            <w:b/>
            <w:bCs/>
            <w:lang w:val="en"/>
          </w:rPr>
          <w:t>5.5.1.</w:t>
        </w:r>
      </w:hyperlink>
      <w:r>
        <w:rPr>
          <w:rFonts w:ascii="Verdana" w:hAnsi="Verdana"/>
          <w:color w:val="000000"/>
          <w:lang w:val="en"/>
        </w:rPr>
        <w:t>  Individual Claims Requests</w:t>
      </w:r>
      <w:r>
        <w:rPr>
          <w:rFonts w:ascii="Verdana" w:hAnsi="Verdana"/>
          <w:color w:val="000000"/>
          <w:lang w:val="en"/>
        </w:rPr>
        <w:br/>
        <w:t>            </w:t>
      </w:r>
      <w:hyperlink w:anchor="acrSemantics" w:history="1">
        <w:r>
          <w:rPr>
            <w:rStyle w:val="Hyperlink"/>
            <w:rFonts w:ascii="Verdana" w:hAnsi="Verdana"/>
            <w:b/>
            <w:bCs/>
            <w:lang w:val="en"/>
          </w:rPr>
          <w:t>5.5.1.1.</w:t>
        </w:r>
      </w:hyperlink>
      <w:r>
        <w:rPr>
          <w:rFonts w:ascii="Verdana" w:hAnsi="Verdana"/>
          <w:color w:val="000000"/>
          <w:lang w:val="en"/>
        </w:rPr>
        <w:t xml:space="preserve">  </w:t>
      </w:r>
      <w:proofErr w:type="gramStart"/>
      <w:r>
        <w:rPr>
          <w:rFonts w:ascii="Verdana" w:hAnsi="Verdana"/>
          <w:color w:val="000000"/>
          <w:lang w:val="en"/>
        </w:rPr>
        <w:t>Requesting the "</w:t>
      </w:r>
      <w:proofErr w:type="spellStart"/>
      <w:r>
        <w:rPr>
          <w:rFonts w:ascii="Verdana" w:hAnsi="Verdana"/>
          <w:color w:val="000000"/>
          <w:lang w:val="en"/>
        </w:rPr>
        <w:t>acr</w:t>
      </w:r>
      <w:proofErr w:type="spellEnd"/>
      <w:r>
        <w:rPr>
          <w:rFonts w:ascii="Verdana" w:hAnsi="Verdana"/>
          <w:color w:val="000000"/>
          <w:lang w:val="en"/>
        </w:rPr>
        <w:t>" Claim</w:t>
      </w:r>
      <w:r>
        <w:rPr>
          <w:rFonts w:ascii="Verdana" w:hAnsi="Verdana"/>
          <w:color w:val="000000"/>
          <w:lang w:val="en"/>
        </w:rPr>
        <w:br/>
        <w:t>        </w:t>
      </w:r>
      <w:hyperlink w:anchor="IndividualClaimsLanguages" w:history="1">
        <w:r>
          <w:rPr>
            <w:rStyle w:val="Hyperlink"/>
            <w:rFonts w:ascii="Verdana" w:hAnsi="Verdana"/>
            <w:b/>
            <w:bCs/>
            <w:lang w:val="en"/>
          </w:rPr>
          <w:t>5.5.2.</w:t>
        </w:r>
        <w:proofErr w:type="gramEnd"/>
      </w:hyperlink>
      <w:r>
        <w:rPr>
          <w:rFonts w:ascii="Verdana" w:hAnsi="Verdana"/>
          <w:color w:val="000000"/>
          <w:lang w:val="en"/>
        </w:rPr>
        <w:t xml:space="preserve">  </w:t>
      </w:r>
      <w:proofErr w:type="gramStart"/>
      <w:r>
        <w:rPr>
          <w:rFonts w:ascii="Verdana" w:hAnsi="Verdana"/>
          <w:color w:val="000000"/>
          <w:lang w:val="en"/>
        </w:rPr>
        <w:t>Languages and Scripts for Individual</w:t>
      </w:r>
      <w:r>
        <w:rPr>
          <w:rFonts w:ascii="Verdana" w:hAnsi="Verdana"/>
          <w:color w:val="000000"/>
          <w:lang w:val="en"/>
        </w:rPr>
        <w:t xml:space="preserve"> Claims</w:t>
      </w:r>
      <w:r>
        <w:rPr>
          <w:rFonts w:ascii="Verdana" w:hAnsi="Verdana"/>
          <w:color w:val="000000"/>
          <w:lang w:val="en"/>
        </w:rPr>
        <w:br/>
        <w:t>    </w:t>
      </w:r>
      <w:hyperlink w:anchor="ClaimTypes" w:history="1">
        <w:r>
          <w:rPr>
            <w:rStyle w:val="Hyperlink"/>
            <w:rFonts w:ascii="Verdana" w:hAnsi="Verdana"/>
            <w:b/>
            <w:bCs/>
            <w:lang w:val="en"/>
          </w:rPr>
          <w:t>5.6.</w:t>
        </w:r>
        <w:proofErr w:type="gramEnd"/>
      </w:hyperlink>
      <w:r>
        <w:rPr>
          <w:rFonts w:ascii="Verdana" w:hAnsi="Verdana"/>
          <w:color w:val="000000"/>
          <w:lang w:val="en"/>
        </w:rPr>
        <w:t>  Claim Types</w:t>
      </w:r>
      <w:r>
        <w:rPr>
          <w:rFonts w:ascii="Verdana" w:hAnsi="Verdana"/>
          <w:color w:val="000000"/>
          <w:lang w:val="en"/>
        </w:rPr>
        <w:br/>
        <w:t>        </w:t>
      </w:r>
      <w:hyperlink w:anchor="NormalClaims" w:history="1">
        <w:r>
          <w:rPr>
            <w:rStyle w:val="Hyperlink"/>
            <w:rFonts w:ascii="Verdana" w:hAnsi="Verdana"/>
            <w:b/>
            <w:bCs/>
            <w:lang w:val="en"/>
          </w:rPr>
          <w:t>5.6.1.</w:t>
        </w:r>
      </w:hyperlink>
      <w:r>
        <w:rPr>
          <w:rFonts w:ascii="Verdana" w:hAnsi="Verdana"/>
          <w:color w:val="000000"/>
          <w:lang w:val="en"/>
        </w:rPr>
        <w:t>  Normal Claims</w:t>
      </w:r>
      <w:r>
        <w:rPr>
          <w:rFonts w:ascii="Verdana" w:hAnsi="Verdana"/>
          <w:color w:val="000000"/>
          <w:lang w:val="en"/>
        </w:rPr>
        <w:br/>
        <w:t>        </w:t>
      </w:r>
      <w:hyperlink w:anchor="AggregatedDistributedClaims" w:history="1">
        <w:r>
          <w:rPr>
            <w:rStyle w:val="Hyperlink"/>
            <w:rFonts w:ascii="Verdana" w:hAnsi="Verdana"/>
            <w:b/>
            <w:bCs/>
            <w:lang w:val="en"/>
          </w:rPr>
          <w:t>5.6.2.</w:t>
        </w:r>
      </w:hyperlink>
      <w:r>
        <w:rPr>
          <w:rFonts w:ascii="Verdana" w:hAnsi="Verdana"/>
          <w:color w:val="000000"/>
          <w:lang w:val="en"/>
        </w:rPr>
        <w:t>  Aggregated and Distributed Claims</w:t>
      </w:r>
      <w:r>
        <w:rPr>
          <w:rFonts w:ascii="Verdana" w:hAnsi="Verdana"/>
          <w:color w:val="000000"/>
          <w:lang w:val="en"/>
        </w:rPr>
        <w:br/>
        <w:t>            </w:t>
      </w:r>
      <w:hyperlink w:anchor="AggregatedExample" w:history="1">
        <w:r>
          <w:rPr>
            <w:rStyle w:val="Hyperlink"/>
            <w:rFonts w:ascii="Verdana" w:hAnsi="Verdana"/>
            <w:b/>
            <w:bCs/>
            <w:lang w:val="en"/>
          </w:rPr>
          <w:t>5.6.2.1.</w:t>
        </w:r>
      </w:hyperlink>
      <w:r>
        <w:rPr>
          <w:rFonts w:ascii="Verdana" w:hAnsi="Verdana"/>
          <w:color w:val="000000"/>
          <w:lang w:val="en"/>
        </w:rPr>
        <w:t xml:space="preserve">  </w:t>
      </w:r>
      <w:proofErr w:type="gramStart"/>
      <w:r>
        <w:rPr>
          <w:rFonts w:ascii="Verdana" w:hAnsi="Verdana"/>
          <w:color w:val="000000"/>
          <w:lang w:val="en"/>
        </w:rPr>
        <w:t>Example of Aggregated Claims</w:t>
      </w:r>
      <w:r>
        <w:rPr>
          <w:rFonts w:ascii="Verdana" w:hAnsi="Verdana"/>
          <w:color w:val="000000"/>
          <w:lang w:val="en"/>
        </w:rPr>
        <w:br/>
      </w:r>
      <w:r>
        <w:rPr>
          <w:rFonts w:ascii="Verdana" w:hAnsi="Verdana"/>
          <w:color w:val="000000"/>
          <w:lang w:val="en"/>
        </w:rPr>
        <w:lastRenderedPageBreak/>
        <w:t>            </w:t>
      </w:r>
      <w:hyperlink w:anchor="DistributedExample" w:history="1">
        <w:r>
          <w:rPr>
            <w:rStyle w:val="Hyperlink"/>
            <w:rFonts w:ascii="Verdana" w:hAnsi="Verdana"/>
            <w:b/>
            <w:bCs/>
            <w:lang w:val="en"/>
          </w:rPr>
          <w:t>5.6.2.2.</w:t>
        </w:r>
        <w:proofErr w:type="gramEnd"/>
      </w:hyperlink>
      <w:r>
        <w:rPr>
          <w:rFonts w:ascii="Verdana" w:hAnsi="Verdana"/>
          <w:color w:val="000000"/>
          <w:lang w:val="en"/>
        </w:rPr>
        <w:t xml:space="preserve">  </w:t>
      </w:r>
      <w:proofErr w:type="gramStart"/>
      <w:r>
        <w:rPr>
          <w:rFonts w:ascii="Verdana" w:hAnsi="Verdana"/>
          <w:color w:val="000000"/>
          <w:lang w:val="en"/>
        </w:rPr>
        <w:t>Example of Distributed Claims</w:t>
      </w:r>
      <w:r>
        <w:rPr>
          <w:rFonts w:ascii="Verdana" w:hAnsi="Verdana"/>
          <w:color w:val="000000"/>
          <w:lang w:val="en"/>
        </w:rPr>
        <w:br/>
        <w:t>    </w:t>
      </w:r>
      <w:hyperlink w:anchor="ClaimStability" w:history="1">
        <w:r>
          <w:rPr>
            <w:rStyle w:val="Hyperlink"/>
            <w:rFonts w:ascii="Verdana" w:hAnsi="Verdana"/>
            <w:b/>
            <w:bCs/>
            <w:lang w:val="en"/>
          </w:rPr>
          <w:t>5.7.</w:t>
        </w:r>
        <w:proofErr w:type="gramEnd"/>
      </w:hyperlink>
      <w:r>
        <w:rPr>
          <w:rFonts w:ascii="Verdana" w:hAnsi="Verdana"/>
          <w:color w:val="000000"/>
          <w:lang w:val="en"/>
        </w:rPr>
        <w:t>  Claim Stability and Uniqueness</w:t>
      </w:r>
      <w:r>
        <w:rPr>
          <w:rFonts w:ascii="Verdana" w:hAnsi="Verdana"/>
          <w:color w:val="000000"/>
          <w:lang w:val="en"/>
        </w:rPr>
        <w:br/>
      </w:r>
      <w:hyperlink w:anchor="JWTRequests" w:history="1">
        <w:r>
          <w:rPr>
            <w:rStyle w:val="Hyperlink"/>
            <w:rFonts w:ascii="Verdana" w:hAnsi="Verdana"/>
            <w:b/>
            <w:bCs/>
            <w:lang w:val="en"/>
          </w:rPr>
          <w:t>6.</w:t>
        </w:r>
      </w:hyperlink>
      <w:r>
        <w:rPr>
          <w:rFonts w:ascii="Verdana" w:hAnsi="Verdana"/>
          <w:color w:val="000000"/>
          <w:lang w:val="en"/>
        </w:rPr>
        <w:t>  Passing Request Parameters as JWTs</w:t>
      </w:r>
      <w:r>
        <w:rPr>
          <w:rFonts w:ascii="Verdana" w:hAnsi="Verdana"/>
          <w:color w:val="000000"/>
          <w:lang w:val="en"/>
        </w:rPr>
        <w:br/>
        <w:t>    </w:t>
      </w:r>
      <w:hyperlink w:anchor="RequestObject" w:history="1">
        <w:r>
          <w:rPr>
            <w:rStyle w:val="Hyperlink"/>
            <w:rFonts w:ascii="Verdana" w:hAnsi="Verdana"/>
            <w:b/>
            <w:bCs/>
            <w:lang w:val="en"/>
          </w:rPr>
          <w:t>6.1.</w:t>
        </w:r>
      </w:hyperlink>
      <w:r>
        <w:rPr>
          <w:rFonts w:ascii="Verdana" w:hAnsi="Verdana"/>
          <w:color w:val="000000"/>
          <w:lang w:val="en"/>
        </w:rPr>
        <w:t>  Passing a Request Object by Value</w:t>
      </w:r>
      <w:r>
        <w:rPr>
          <w:rFonts w:ascii="Verdana" w:hAnsi="Verdana"/>
          <w:color w:val="000000"/>
          <w:lang w:val="en"/>
        </w:rPr>
        <w:br/>
        <w:t>        </w:t>
      </w:r>
      <w:hyperlink w:anchor="RequestParameter" w:history="1">
        <w:r>
          <w:rPr>
            <w:rStyle w:val="Hyperlink"/>
            <w:rFonts w:ascii="Verdana" w:hAnsi="Verdana"/>
            <w:b/>
            <w:bCs/>
            <w:lang w:val="en"/>
          </w:rPr>
          <w:t>6.1.1.</w:t>
        </w:r>
      </w:hyperlink>
      <w:r>
        <w:rPr>
          <w:rFonts w:ascii="Verdana" w:hAnsi="Verdana"/>
          <w:color w:val="000000"/>
          <w:lang w:val="en"/>
        </w:rPr>
        <w:t xml:space="preserve">  </w:t>
      </w:r>
      <w:proofErr w:type="gramStart"/>
      <w:r>
        <w:rPr>
          <w:rFonts w:ascii="Verdana" w:hAnsi="Verdana"/>
          <w:color w:val="000000"/>
          <w:lang w:val="en"/>
        </w:rPr>
        <w:t>Request using the "request" Request Parameter</w:t>
      </w:r>
      <w:r>
        <w:rPr>
          <w:rFonts w:ascii="Verdana" w:hAnsi="Verdana"/>
          <w:color w:val="000000"/>
          <w:lang w:val="en"/>
        </w:rPr>
        <w:br/>
        <w:t>  </w:t>
      </w:r>
      <w:r>
        <w:rPr>
          <w:rFonts w:ascii="Verdana" w:hAnsi="Verdana"/>
          <w:color w:val="000000"/>
          <w:lang w:val="en"/>
        </w:rPr>
        <w:t>  </w:t>
      </w:r>
      <w:hyperlink w:anchor="RequestUriParameter" w:history="1">
        <w:r>
          <w:rPr>
            <w:rStyle w:val="Hyperlink"/>
            <w:rFonts w:ascii="Verdana" w:hAnsi="Verdana"/>
            <w:b/>
            <w:bCs/>
            <w:lang w:val="en"/>
          </w:rPr>
          <w:t>6.2.</w:t>
        </w:r>
        <w:proofErr w:type="gramEnd"/>
      </w:hyperlink>
      <w:r>
        <w:rPr>
          <w:rFonts w:ascii="Verdana" w:hAnsi="Verdana"/>
          <w:color w:val="000000"/>
          <w:lang w:val="en"/>
        </w:rPr>
        <w:t>  Passing a Request Object by Reference</w:t>
      </w:r>
      <w:r>
        <w:rPr>
          <w:rFonts w:ascii="Verdana" w:hAnsi="Verdana"/>
          <w:color w:val="000000"/>
          <w:lang w:val="en"/>
        </w:rPr>
        <w:br/>
        <w:t>        </w:t>
      </w:r>
      <w:hyperlink w:anchor="CreateRequestUri" w:history="1">
        <w:r>
          <w:rPr>
            <w:rStyle w:val="Hyperlink"/>
            <w:rFonts w:ascii="Verdana" w:hAnsi="Verdana"/>
            <w:b/>
            <w:bCs/>
            <w:lang w:val="en"/>
          </w:rPr>
          <w:t>6.2.1.</w:t>
        </w:r>
      </w:hyperlink>
      <w:r>
        <w:rPr>
          <w:rFonts w:ascii="Verdana" w:hAnsi="Verdana"/>
          <w:color w:val="000000"/>
          <w:lang w:val="en"/>
        </w:rPr>
        <w:t>  URL Referencing the Request Object</w:t>
      </w:r>
      <w:r>
        <w:rPr>
          <w:rFonts w:ascii="Verdana" w:hAnsi="Verdana"/>
          <w:color w:val="000000"/>
          <w:lang w:val="en"/>
        </w:rPr>
        <w:br/>
        <w:t>        </w:t>
      </w:r>
      <w:hyperlink w:anchor="UseRequestUri" w:history="1">
        <w:r>
          <w:rPr>
            <w:rStyle w:val="Hyperlink"/>
            <w:rFonts w:ascii="Verdana" w:hAnsi="Verdana"/>
            <w:b/>
            <w:bCs/>
            <w:lang w:val="en"/>
          </w:rPr>
          <w:t>6.2.2.</w:t>
        </w:r>
      </w:hyperlink>
      <w:r>
        <w:rPr>
          <w:rFonts w:ascii="Verdana" w:hAnsi="Verdana"/>
          <w:color w:val="000000"/>
          <w:lang w:val="en"/>
        </w:rPr>
        <w:t xml:space="preserve">  </w:t>
      </w:r>
      <w:proofErr w:type="gramStart"/>
      <w:r>
        <w:rPr>
          <w:rFonts w:ascii="Verdana" w:hAnsi="Verdana"/>
          <w:color w:val="000000"/>
          <w:lang w:val="en"/>
        </w:rPr>
        <w:t>Request using the "</w:t>
      </w:r>
      <w:proofErr w:type="spellStart"/>
      <w:r>
        <w:rPr>
          <w:rFonts w:ascii="Verdana" w:hAnsi="Verdana"/>
          <w:color w:val="000000"/>
          <w:lang w:val="en"/>
        </w:rPr>
        <w:t>request</w:t>
      </w:r>
      <w:r>
        <w:rPr>
          <w:rFonts w:ascii="Verdana" w:hAnsi="Verdana"/>
          <w:color w:val="000000"/>
          <w:lang w:val="en"/>
        </w:rPr>
        <w:t>_uri</w:t>
      </w:r>
      <w:proofErr w:type="spellEnd"/>
      <w:r>
        <w:rPr>
          <w:rFonts w:ascii="Verdana" w:hAnsi="Verdana"/>
          <w:color w:val="000000"/>
          <w:lang w:val="en"/>
        </w:rPr>
        <w:t>" Request Parameter</w:t>
      </w:r>
      <w:r>
        <w:rPr>
          <w:rFonts w:ascii="Verdana" w:hAnsi="Verdana"/>
          <w:color w:val="000000"/>
          <w:lang w:val="en"/>
        </w:rPr>
        <w:br/>
        <w:t>        </w:t>
      </w:r>
      <w:hyperlink w:anchor="GetRequestUri" w:history="1">
        <w:r>
          <w:rPr>
            <w:rStyle w:val="Hyperlink"/>
            <w:rFonts w:ascii="Verdana" w:hAnsi="Verdana"/>
            <w:b/>
            <w:bCs/>
            <w:lang w:val="en"/>
          </w:rPr>
          <w:t>6.2.3.</w:t>
        </w:r>
        <w:proofErr w:type="gramEnd"/>
      </w:hyperlink>
      <w:r>
        <w:rPr>
          <w:rFonts w:ascii="Verdana" w:hAnsi="Verdana"/>
          <w:color w:val="000000"/>
          <w:lang w:val="en"/>
        </w:rPr>
        <w:t xml:space="preserve">  </w:t>
      </w:r>
      <w:proofErr w:type="gramStart"/>
      <w:r>
        <w:rPr>
          <w:rFonts w:ascii="Verdana" w:hAnsi="Verdana"/>
          <w:color w:val="000000"/>
          <w:lang w:val="en"/>
        </w:rPr>
        <w:t>Authorization Server Fetches Request Object</w:t>
      </w:r>
      <w:r>
        <w:rPr>
          <w:rFonts w:ascii="Verdana" w:hAnsi="Verdana"/>
          <w:color w:val="000000"/>
          <w:lang w:val="en"/>
        </w:rPr>
        <w:br/>
        <w:t>        </w:t>
      </w:r>
      <w:hyperlink w:anchor="RequestUriRationale" w:history="1">
        <w:r>
          <w:rPr>
            <w:rStyle w:val="Hyperlink"/>
            <w:rFonts w:ascii="Verdana" w:hAnsi="Verdana"/>
            <w:b/>
            <w:bCs/>
            <w:lang w:val="en"/>
          </w:rPr>
          <w:t>6.2.4.</w:t>
        </w:r>
        <w:proofErr w:type="gramEnd"/>
      </w:hyperlink>
      <w:r>
        <w:rPr>
          <w:rFonts w:ascii="Verdana" w:hAnsi="Verdana"/>
          <w:color w:val="000000"/>
          <w:lang w:val="en"/>
        </w:rPr>
        <w:t xml:space="preserve">  </w:t>
      </w:r>
      <w:proofErr w:type="gramStart"/>
      <w:r>
        <w:rPr>
          <w:rFonts w:ascii="Verdana" w:hAnsi="Verdana"/>
          <w:color w:val="000000"/>
          <w:lang w:val="en"/>
        </w:rPr>
        <w:t>"</w:t>
      </w:r>
      <w:proofErr w:type="spellStart"/>
      <w:r>
        <w:rPr>
          <w:rFonts w:ascii="Verdana" w:hAnsi="Verdana"/>
          <w:color w:val="000000"/>
          <w:lang w:val="en"/>
        </w:rPr>
        <w:t>request_uri</w:t>
      </w:r>
      <w:proofErr w:type="spellEnd"/>
      <w:r>
        <w:rPr>
          <w:rFonts w:ascii="Verdana" w:hAnsi="Verdana"/>
          <w:color w:val="000000"/>
          <w:lang w:val="en"/>
        </w:rPr>
        <w:t>" Rationale</w:t>
      </w:r>
      <w:r>
        <w:rPr>
          <w:rFonts w:ascii="Verdana" w:hAnsi="Verdana"/>
          <w:color w:val="000000"/>
          <w:lang w:val="en"/>
        </w:rPr>
        <w:br/>
        <w:t>    </w:t>
      </w:r>
      <w:hyperlink w:anchor="JWTRequestValidation" w:history="1">
        <w:r>
          <w:rPr>
            <w:rStyle w:val="Hyperlink"/>
            <w:rFonts w:ascii="Verdana" w:hAnsi="Verdana"/>
            <w:b/>
            <w:bCs/>
            <w:lang w:val="en"/>
          </w:rPr>
          <w:t>6.3.</w:t>
        </w:r>
        <w:proofErr w:type="gramEnd"/>
      </w:hyperlink>
      <w:r>
        <w:rPr>
          <w:rFonts w:ascii="Verdana" w:hAnsi="Verdana"/>
          <w:color w:val="000000"/>
          <w:lang w:val="en"/>
        </w:rPr>
        <w:t>  V</w:t>
      </w:r>
      <w:r>
        <w:rPr>
          <w:rFonts w:ascii="Verdana" w:hAnsi="Verdana"/>
          <w:color w:val="000000"/>
          <w:lang w:val="en"/>
        </w:rPr>
        <w:t>alidating JWT-Based Requests</w:t>
      </w:r>
      <w:r>
        <w:rPr>
          <w:rFonts w:ascii="Verdana" w:hAnsi="Verdana"/>
          <w:color w:val="000000"/>
          <w:lang w:val="en"/>
        </w:rPr>
        <w:br/>
        <w:t>        </w:t>
      </w:r>
      <w:hyperlink w:anchor="EncryptedRequestObject" w:history="1">
        <w:r>
          <w:rPr>
            <w:rStyle w:val="Hyperlink"/>
            <w:rFonts w:ascii="Verdana" w:hAnsi="Verdana"/>
            <w:b/>
            <w:bCs/>
            <w:lang w:val="en"/>
          </w:rPr>
          <w:t>6.3.1.</w:t>
        </w:r>
      </w:hyperlink>
      <w:r>
        <w:rPr>
          <w:rFonts w:ascii="Verdana" w:hAnsi="Verdana"/>
          <w:color w:val="000000"/>
          <w:lang w:val="en"/>
        </w:rPr>
        <w:t xml:space="preserve">  </w:t>
      </w:r>
      <w:proofErr w:type="gramStart"/>
      <w:r>
        <w:rPr>
          <w:rFonts w:ascii="Verdana" w:hAnsi="Verdana"/>
          <w:color w:val="000000"/>
          <w:lang w:val="en"/>
        </w:rPr>
        <w:t>Encrypted Request Object</w:t>
      </w:r>
      <w:r>
        <w:rPr>
          <w:rFonts w:ascii="Verdana" w:hAnsi="Verdana"/>
          <w:color w:val="000000"/>
          <w:lang w:val="en"/>
        </w:rPr>
        <w:br/>
        <w:t>        </w:t>
      </w:r>
      <w:hyperlink w:anchor="SignedRequestObject" w:history="1">
        <w:r>
          <w:rPr>
            <w:rStyle w:val="Hyperlink"/>
            <w:rFonts w:ascii="Verdana" w:hAnsi="Verdana"/>
            <w:b/>
            <w:bCs/>
            <w:lang w:val="en"/>
          </w:rPr>
          <w:t>6.3.2.</w:t>
        </w:r>
        <w:proofErr w:type="gramEnd"/>
      </w:hyperlink>
      <w:r>
        <w:rPr>
          <w:rFonts w:ascii="Verdana" w:hAnsi="Verdana"/>
          <w:color w:val="000000"/>
          <w:lang w:val="en"/>
        </w:rPr>
        <w:t xml:space="preserve">  </w:t>
      </w:r>
      <w:proofErr w:type="gramStart"/>
      <w:r>
        <w:rPr>
          <w:rFonts w:ascii="Verdana" w:hAnsi="Verdana"/>
          <w:color w:val="000000"/>
          <w:lang w:val="en"/>
        </w:rPr>
        <w:t>Signed Request Object</w:t>
      </w:r>
      <w:r>
        <w:rPr>
          <w:rFonts w:ascii="Verdana" w:hAnsi="Verdana"/>
          <w:color w:val="000000"/>
          <w:lang w:val="en"/>
        </w:rPr>
        <w:br/>
        <w:t>        </w:t>
      </w:r>
      <w:hyperlink w:anchor="RequestParameterValidation" w:history="1">
        <w:r>
          <w:rPr>
            <w:rStyle w:val="Hyperlink"/>
            <w:rFonts w:ascii="Verdana" w:hAnsi="Verdana"/>
            <w:b/>
            <w:bCs/>
            <w:lang w:val="en"/>
          </w:rPr>
          <w:t>6.3.</w:t>
        </w:r>
        <w:r>
          <w:rPr>
            <w:rStyle w:val="Hyperlink"/>
            <w:rFonts w:ascii="Verdana" w:hAnsi="Verdana"/>
            <w:b/>
            <w:bCs/>
            <w:lang w:val="en"/>
          </w:rPr>
          <w:t>3.</w:t>
        </w:r>
        <w:proofErr w:type="gramEnd"/>
      </w:hyperlink>
      <w:r>
        <w:rPr>
          <w:rFonts w:ascii="Verdana" w:hAnsi="Verdana"/>
          <w:color w:val="000000"/>
          <w:lang w:val="en"/>
        </w:rPr>
        <w:t>  Request Parameter Assembly and Validation</w:t>
      </w:r>
      <w:r>
        <w:rPr>
          <w:rFonts w:ascii="Verdana" w:hAnsi="Verdana"/>
          <w:color w:val="000000"/>
          <w:lang w:val="en"/>
        </w:rPr>
        <w:br/>
      </w:r>
      <w:hyperlink w:anchor="SelfIssued" w:history="1">
        <w:r>
          <w:rPr>
            <w:rStyle w:val="Hyperlink"/>
            <w:rFonts w:ascii="Verdana" w:hAnsi="Verdana"/>
            <w:b/>
            <w:bCs/>
            <w:lang w:val="en"/>
          </w:rPr>
          <w:t>7.</w:t>
        </w:r>
      </w:hyperlink>
      <w:r>
        <w:rPr>
          <w:rFonts w:ascii="Verdana" w:hAnsi="Verdana"/>
          <w:color w:val="000000"/>
          <w:lang w:val="en"/>
        </w:rPr>
        <w:t>  Self-Issued OpenID Provider</w:t>
      </w:r>
      <w:r>
        <w:rPr>
          <w:rFonts w:ascii="Verdana" w:hAnsi="Verdana"/>
          <w:color w:val="000000"/>
          <w:lang w:val="en"/>
        </w:rPr>
        <w:br/>
        <w:t>    </w:t>
      </w:r>
      <w:hyperlink w:anchor="SelfIssuedDiscovery" w:history="1">
        <w:r>
          <w:rPr>
            <w:rStyle w:val="Hyperlink"/>
            <w:rFonts w:ascii="Verdana" w:hAnsi="Verdana"/>
            <w:b/>
            <w:bCs/>
            <w:lang w:val="en"/>
          </w:rPr>
          <w:t>7.1.</w:t>
        </w:r>
      </w:hyperlink>
      <w:r>
        <w:rPr>
          <w:rFonts w:ascii="Verdana" w:hAnsi="Verdana"/>
          <w:color w:val="000000"/>
          <w:lang w:val="en"/>
        </w:rPr>
        <w:t xml:space="preserve">  </w:t>
      </w:r>
      <w:proofErr w:type="gramStart"/>
      <w:r>
        <w:rPr>
          <w:rFonts w:ascii="Verdana" w:hAnsi="Verdana"/>
          <w:color w:val="000000"/>
          <w:lang w:val="en"/>
        </w:rPr>
        <w:t>Self-Issued OpenID Provider Discovery</w:t>
      </w:r>
      <w:r>
        <w:rPr>
          <w:rFonts w:ascii="Verdana" w:hAnsi="Verdana"/>
          <w:color w:val="000000"/>
          <w:lang w:val="en"/>
        </w:rPr>
        <w:br/>
        <w:t>    </w:t>
      </w:r>
      <w:hyperlink w:anchor="SelfIssuedRegistration" w:history="1">
        <w:r>
          <w:rPr>
            <w:rStyle w:val="Hyperlink"/>
            <w:rFonts w:ascii="Verdana" w:hAnsi="Verdana"/>
            <w:b/>
            <w:bCs/>
            <w:lang w:val="en"/>
          </w:rPr>
          <w:t>7.2.</w:t>
        </w:r>
        <w:proofErr w:type="gramEnd"/>
      </w:hyperlink>
      <w:r>
        <w:rPr>
          <w:rFonts w:ascii="Verdana" w:hAnsi="Verdana"/>
          <w:color w:val="000000"/>
          <w:lang w:val="en"/>
        </w:rPr>
        <w:t xml:space="preserve">  </w:t>
      </w:r>
      <w:proofErr w:type="gramStart"/>
      <w:r>
        <w:rPr>
          <w:rFonts w:ascii="Verdana" w:hAnsi="Verdana"/>
          <w:color w:val="000000"/>
          <w:lang w:val="en"/>
        </w:rPr>
        <w:t>Self-Issued OpenID Provider Registration</w:t>
      </w:r>
      <w:r>
        <w:rPr>
          <w:rFonts w:ascii="Verdana" w:hAnsi="Verdana"/>
          <w:color w:val="000000"/>
          <w:lang w:val="en"/>
        </w:rPr>
        <w:br/>
        <w:t>        </w:t>
      </w:r>
      <w:hyperlink w:anchor="RegistrationParameter" w:history="1">
        <w:r>
          <w:rPr>
            <w:rStyle w:val="Hyperlink"/>
            <w:rFonts w:ascii="Verdana" w:hAnsi="Verdana"/>
            <w:b/>
            <w:bCs/>
            <w:lang w:val="en"/>
          </w:rPr>
          <w:t>7.2.1.</w:t>
        </w:r>
        <w:proofErr w:type="gramEnd"/>
      </w:hyperlink>
      <w:r>
        <w:rPr>
          <w:rFonts w:ascii="Verdana" w:hAnsi="Verdana"/>
          <w:color w:val="000000"/>
          <w:lang w:val="en"/>
        </w:rPr>
        <w:t>  Providing Information with the "registration" Request Parameter</w:t>
      </w:r>
      <w:r>
        <w:rPr>
          <w:rFonts w:ascii="Verdana" w:hAnsi="Verdana"/>
          <w:color w:val="000000"/>
          <w:lang w:val="en"/>
        </w:rPr>
        <w:br/>
        <w:t>    </w:t>
      </w:r>
      <w:hyperlink w:anchor="SelfIssuedRequest" w:history="1">
        <w:r>
          <w:rPr>
            <w:rStyle w:val="Hyperlink"/>
            <w:rFonts w:ascii="Verdana" w:hAnsi="Verdana"/>
            <w:b/>
            <w:bCs/>
            <w:lang w:val="en"/>
          </w:rPr>
          <w:t>7.3.</w:t>
        </w:r>
      </w:hyperlink>
      <w:r>
        <w:rPr>
          <w:rFonts w:ascii="Verdana" w:hAnsi="Verdana"/>
          <w:color w:val="000000"/>
          <w:lang w:val="en"/>
        </w:rPr>
        <w:t xml:space="preserve">  </w:t>
      </w:r>
      <w:proofErr w:type="gramStart"/>
      <w:r>
        <w:rPr>
          <w:rFonts w:ascii="Verdana" w:hAnsi="Verdana"/>
          <w:color w:val="000000"/>
          <w:lang w:val="en"/>
        </w:rPr>
        <w:t>Self-Issued OpenID Provider Request</w:t>
      </w:r>
      <w:r>
        <w:rPr>
          <w:rFonts w:ascii="Verdana" w:hAnsi="Verdana"/>
          <w:color w:val="000000"/>
          <w:lang w:val="en"/>
        </w:rPr>
        <w:br/>
        <w:t>    </w:t>
      </w:r>
      <w:hyperlink w:anchor="SelfIssuedResponse" w:history="1">
        <w:r>
          <w:rPr>
            <w:rStyle w:val="Hyperlink"/>
            <w:rFonts w:ascii="Verdana" w:hAnsi="Verdana"/>
            <w:b/>
            <w:bCs/>
            <w:lang w:val="en"/>
          </w:rPr>
          <w:t>7.4.</w:t>
        </w:r>
        <w:proofErr w:type="gramEnd"/>
      </w:hyperlink>
      <w:r>
        <w:rPr>
          <w:rFonts w:ascii="Verdana" w:hAnsi="Verdana"/>
          <w:color w:val="000000"/>
          <w:lang w:val="en"/>
        </w:rPr>
        <w:t xml:space="preserve">  </w:t>
      </w:r>
      <w:proofErr w:type="gramStart"/>
      <w:r>
        <w:rPr>
          <w:rFonts w:ascii="Verdana" w:hAnsi="Verdana"/>
          <w:color w:val="000000"/>
          <w:lang w:val="en"/>
        </w:rPr>
        <w:t>Self-Issued OpenID Provider Response</w:t>
      </w:r>
      <w:r>
        <w:rPr>
          <w:rFonts w:ascii="Verdana" w:hAnsi="Verdana"/>
          <w:color w:val="000000"/>
          <w:lang w:val="en"/>
        </w:rPr>
        <w:br/>
        <w:t>    </w:t>
      </w:r>
      <w:hyperlink w:anchor="SelfIssuedValidation" w:history="1">
        <w:r>
          <w:rPr>
            <w:rStyle w:val="Hyperlink"/>
            <w:rFonts w:ascii="Verdana" w:hAnsi="Verdana"/>
            <w:b/>
            <w:bCs/>
            <w:lang w:val="en"/>
          </w:rPr>
          <w:t>7.5.</w:t>
        </w:r>
        <w:proofErr w:type="gramEnd"/>
      </w:hyperlink>
      <w:r>
        <w:rPr>
          <w:rFonts w:ascii="Verdana" w:hAnsi="Verdana"/>
          <w:color w:val="000000"/>
          <w:lang w:val="en"/>
        </w:rPr>
        <w:t xml:space="preserve">  </w:t>
      </w:r>
      <w:proofErr w:type="gramStart"/>
      <w:r>
        <w:rPr>
          <w:rFonts w:ascii="Verdana" w:hAnsi="Verdana"/>
          <w:color w:val="000000"/>
          <w:lang w:val="en"/>
        </w:rPr>
        <w:t>Self-Issued ID Token Validation</w:t>
      </w:r>
      <w:r>
        <w:rPr>
          <w:rFonts w:ascii="Verdana" w:hAnsi="Verdana"/>
          <w:color w:val="000000"/>
          <w:lang w:val="en"/>
        </w:rPr>
        <w:br/>
      </w:r>
      <w:hyperlink w:anchor="SubjectIDTypes" w:history="1">
        <w:r>
          <w:rPr>
            <w:rStyle w:val="Hyperlink"/>
            <w:rFonts w:ascii="Verdana" w:hAnsi="Verdana"/>
            <w:b/>
            <w:bCs/>
            <w:lang w:val="en"/>
          </w:rPr>
          <w:t>8.</w:t>
        </w:r>
        <w:proofErr w:type="gramEnd"/>
      </w:hyperlink>
      <w:r>
        <w:rPr>
          <w:rFonts w:ascii="Verdana" w:hAnsi="Verdana"/>
          <w:color w:val="000000"/>
          <w:lang w:val="en"/>
        </w:rPr>
        <w:t>  Subject Identifier Types</w:t>
      </w:r>
      <w:r>
        <w:rPr>
          <w:rFonts w:ascii="Verdana" w:hAnsi="Verdana"/>
          <w:color w:val="000000"/>
          <w:lang w:val="en"/>
        </w:rPr>
        <w:br/>
        <w:t>    </w:t>
      </w:r>
      <w:hyperlink w:anchor="PairwiseAlg" w:history="1">
        <w:r>
          <w:rPr>
            <w:rStyle w:val="Hyperlink"/>
            <w:rFonts w:ascii="Verdana" w:hAnsi="Verdana"/>
            <w:b/>
            <w:bCs/>
            <w:lang w:val="en"/>
          </w:rPr>
          <w:t>8.1.</w:t>
        </w:r>
      </w:hyperlink>
      <w:r>
        <w:rPr>
          <w:rFonts w:ascii="Verdana" w:hAnsi="Verdana"/>
          <w:color w:val="000000"/>
          <w:lang w:val="en"/>
        </w:rPr>
        <w:t xml:space="preserve">  </w:t>
      </w:r>
      <w:proofErr w:type="gramStart"/>
      <w:r>
        <w:rPr>
          <w:rFonts w:ascii="Verdana" w:hAnsi="Verdana"/>
          <w:color w:val="000000"/>
          <w:lang w:val="en"/>
        </w:rPr>
        <w:t>Pairwise Identifier Algorithm</w:t>
      </w:r>
      <w:r>
        <w:rPr>
          <w:rFonts w:ascii="Verdana" w:hAnsi="Verdana"/>
          <w:color w:val="000000"/>
          <w:lang w:val="en"/>
        </w:rPr>
        <w:br/>
      </w:r>
      <w:hyperlink w:anchor="ClientAuthentication"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Client Authentication</w:t>
      </w:r>
      <w:r>
        <w:rPr>
          <w:rFonts w:ascii="Verdana" w:hAnsi="Verdana"/>
          <w:color w:val="000000"/>
          <w:lang w:val="en"/>
        </w:rPr>
        <w:br/>
      </w:r>
      <w:hyperlink w:anchor="SigEnc" w:history="1">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Signatures and Encryption</w:t>
      </w:r>
      <w:r>
        <w:rPr>
          <w:rFonts w:ascii="Verdana" w:hAnsi="Verdana"/>
          <w:color w:val="000000"/>
          <w:lang w:val="en"/>
        </w:rPr>
        <w:br/>
        <w:t>    </w:t>
      </w:r>
      <w:hyperlink w:anchor="Signing" w:history="1">
        <w:r>
          <w:rPr>
            <w:rStyle w:val="Hyperlink"/>
            <w:rFonts w:ascii="Verdana" w:hAnsi="Verdana"/>
            <w:b/>
            <w:bCs/>
            <w:lang w:val="en"/>
          </w:rPr>
          <w:t>10.1.</w:t>
        </w:r>
        <w:proofErr w:type="gramEnd"/>
      </w:hyperlink>
      <w:r>
        <w:rPr>
          <w:rFonts w:ascii="Verdana" w:hAnsi="Verdana"/>
          <w:color w:val="000000"/>
          <w:lang w:val="en"/>
        </w:rPr>
        <w:t xml:space="preserve">  </w:t>
      </w:r>
      <w:proofErr w:type="gramStart"/>
      <w:r>
        <w:rPr>
          <w:rFonts w:ascii="Verdana" w:hAnsi="Verdana"/>
          <w:color w:val="000000"/>
          <w:lang w:val="en"/>
        </w:rPr>
        <w:t>Signing</w:t>
      </w:r>
      <w:r>
        <w:rPr>
          <w:rFonts w:ascii="Verdana" w:hAnsi="Verdana"/>
          <w:color w:val="000000"/>
          <w:lang w:val="en"/>
        </w:rPr>
        <w:br/>
        <w:t>        </w:t>
      </w:r>
      <w:hyperlink w:anchor="RotateSigKeys" w:history="1">
        <w:r>
          <w:rPr>
            <w:rStyle w:val="Hyperlink"/>
            <w:rFonts w:ascii="Verdana" w:hAnsi="Verdana"/>
            <w:b/>
            <w:bCs/>
            <w:lang w:val="en"/>
          </w:rPr>
          <w:t>10.1.1.</w:t>
        </w:r>
        <w:proofErr w:type="gramEnd"/>
      </w:hyperlink>
      <w:r>
        <w:rPr>
          <w:rFonts w:ascii="Verdana" w:hAnsi="Verdana"/>
          <w:color w:val="000000"/>
          <w:lang w:val="en"/>
        </w:rPr>
        <w:t>  Rotation of Asymmetric Signing Keys</w:t>
      </w:r>
      <w:r>
        <w:rPr>
          <w:rFonts w:ascii="Verdana" w:hAnsi="Verdana"/>
          <w:color w:val="000000"/>
          <w:lang w:val="en"/>
        </w:rPr>
        <w:br/>
        <w:t>    </w:t>
      </w:r>
      <w:hyperlink w:anchor="Encryption" w:history="1">
        <w:r>
          <w:rPr>
            <w:rStyle w:val="Hyperlink"/>
            <w:rFonts w:ascii="Verdana" w:hAnsi="Verdana"/>
            <w:b/>
            <w:bCs/>
            <w:lang w:val="en"/>
          </w:rPr>
          <w:t>10.2.</w:t>
        </w:r>
      </w:hyperlink>
      <w:r>
        <w:rPr>
          <w:rFonts w:ascii="Verdana" w:hAnsi="Verdana"/>
          <w:color w:val="000000"/>
          <w:lang w:val="en"/>
        </w:rPr>
        <w:t xml:space="preserve">  </w:t>
      </w:r>
      <w:proofErr w:type="gramStart"/>
      <w:r>
        <w:rPr>
          <w:rFonts w:ascii="Verdana" w:hAnsi="Verdana"/>
          <w:color w:val="000000"/>
          <w:lang w:val="en"/>
        </w:rPr>
        <w:t>Encryption</w:t>
      </w:r>
      <w:r>
        <w:rPr>
          <w:rFonts w:ascii="Verdana" w:hAnsi="Verdana"/>
          <w:color w:val="000000"/>
          <w:lang w:val="en"/>
        </w:rPr>
        <w:br/>
        <w:t>        </w:t>
      </w:r>
      <w:hyperlink w:anchor="RotateEncKeys" w:history="1">
        <w:r>
          <w:rPr>
            <w:rStyle w:val="Hyperlink"/>
            <w:rFonts w:ascii="Verdana" w:hAnsi="Verdana"/>
            <w:b/>
            <w:bCs/>
            <w:lang w:val="en"/>
          </w:rPr>
          <w:t>10.2.1.</w:t>
        </w:r>
        <w:proofErr w:type="gramEnd"/>
      </w:hyperlink>
      <w:r>
        <w:rPr>
          <w:rFonts w:ascii="Verdana" w:hAnsi="Verdana"/>
          <w:color w:val="000000"/>
          <w:lang w:val="en"/>
        </w:rPr>
        <w:t xml:space="preserve">  </w:t>
      </w:r>
      <w:proofErr w:type="gramStart"/>
      <w:r>
        <w:rPr>
          <w:rFonts w:ascii="Verdana" w:hAnsi="Verdana"/>
          <w:color w:val="000000"/>
          <w:lang w:val="en"/>
        </w:rPr>
        <w:t>Rotation of Asymmetric Encryption Keys</w:t>
      </w:r>
      <w:r>
        <w:rPr>
          <w:rFonts w:ascii="Verdana" w:hAnsi="Verdana"/>
          <w:color w:val="000000"/>
          <w:lang w:val="en"/>
        </w:rPr>
        <w:br/>
      </w:r>
      <w:hyperlink w:anchor="OfflineAccess" w:history="1">
        <w:r>
          <w:rPr>
            <w:rStyle w:val="Hyperlink"/>
            <w:rFonts w:ascii="Verdana" w:hAnsi="Verdana"/>
            <w:b/>
            <w:bCs/>
            <w:lang w:val="en"/>
          </w:rPr>
          <w:t>11.</w:t>
        </w:r>
        <w:proofErr w:type="gramEnd"/>
      </w:hyperlink>
      <w:r>
        <w:rPr>
          <w:rFonts w:ascii="Verdana" w:hAnsi="Verdana"/>
          <w:color w:val="000000"/>
          <w:lang w:val="en"/>
        </w:rPr>
        <w:t>  Offli</w:t>
      </w:r>
      <w:r>
        <w:rPr>
          <w:rFonts w:ascii="Verdana" w:hAnsi="Verdana"/>
          <w:color w:val="000000"/>
          <w:lang w:val="en"/>
        </w:rPr>
        <w:t>ne Access</w:t>
      </w:r>
      <w:r>
        <w:rPr>
          <w:rFonts w:ascii="Verdana" w:hAnsi="Verdana"/>
          <w:color w:val="000000"/>
          <w:lang w:val="en"/>
        </w:rPr>
        <w:br/>
      </w:r>
      <w:hyperlink w:anchor="RefreshTokens" w:history="1">
        <w:r>
          <w:rPr>
            <w:rStyle w:val="Hyperlink"/>
            <w:rFonts w:ascii="Verdana" w:hAnsi="Verdana"/>
            <w:b/>
            <w:bCs/>
            <w:lang w:val="en"/>
          </w:rPr>
          <w:t>12.</w:t>
        </w:r>
      </w:hyperlink>
      <w:r>
        <w:rPr>
          <w:rFonts w:ascii="Verdana" w:hAnsi="Verdana"/>
          <w:color w:val="000000"/>
          <w:lang w:val="en"/>
        </w:rPr>
        <w:t>  Using Refresh Tokens</w:t>
      </w:r>
      <w:r>
        <w:rPr>
          <w:rFonts w:ascii="Verdana" w:hAnsi="Verdana"/>
          <w:color w:val="000000"/>
          <w:lang w:val="en"/>
        </w:rPr>
        <w:br/>
        <w:t>    </w:t>
      </w:r>
      <w:hyperlink w:anchor="RefreshingAccessToken" w:history="1">
        <w:r>
          <w:rPr>
            <w:rStyle w:val="Hyperlink"/>
            <w:rFonts w:ascii="Verdana" w:hAnsi="Verdana"/>
            <w:b/>
            <w:bCs/>
            <w:lang w:val="en"/>
          </w:rPr>
          <w:t>12.1.</w:t>
        </w:r>
      </w:hyperlink>
      <w:r>
        <w:rPr>
          <w:rFonts w:ascii="Verdana" w:hAnsi="Verdana"/>
          <w:color w:val="000000"/>
          <w:lang w:val="en"/>
        </w:rPr>
        <w:t>  Refresh Request</w:t>
      </w:r>
      <w:r>
        <w:rPr>
          <w:rFonts w:ascii="Verdana" w:hAnsi="Verdana"/>
          <w:color w:val="000000"/>
          <w:lang w:val="en"/>
        </w:rPr>
        <w:br/>
        <w:t>    </w:t>
      </w:r>
      <w:hyperlink w:anchor="RefreshTokenResponse" w:history="1">
        <w:r>
          <w:rPr>
            <w:rStyle w:val="Hyperlink"/>
            <w:rFonts w:ascii="Verdana" w:hAnsi="Verdana"/>
            <w:b/>
            <w:bCs/>
            <w:lang w:val="en"/>
          </w:rPr>
          <w:t>12.2.</w:t>
        </w:r>
      </w:hyperlink>
      <w:r>
        <w:rPr>
          <w:rFonts w:ascii="Verdana" w:hAnsi="Verdana"/>
          <w:color w:val="000000"/>
          <w:lang w:val="en"/>
        </w:rPr>
        <w:t xml:space="preserve">  </w:t>
      </w:r>
      <w:proofErr w:type="gramStart"/>
      <w:r>
        <w:rPr>
          <w:rFonts w:ascii="Verdana" w:hAnsi="Verdana"/>
          <w:color w:val="000000"/>
          <w:lang w:val="en"/>
        </w:rPr>
        <w:t>Successful Refresh Response</w:t>
      </w:r>
      <w:r>
        <w:rPr>
          <w:rFonts w:ascii="Verdana" w:hAnsi="Verdana"/>
          <w:color w:val="000000"/>
          <w:lang w:val="en"/>
        </w:rPr>
        <w:br/>
        <w:t>    </w:t>
      </w:r>
      <w:hyperlink w:anchor="RefreshErrorResponse" w:history="1">
        <w:r>
          <w:rPr>
            <w:rStyle w:val="Hyperlink"/>
            <w:rFonts w:ascii="Verdana" w:hAnsi="Verdana"/>
            <w:b/>
            <w:bCs/>
            <w:lang w:val="en"/>
          </w:rPr>
          <w:t>12.3.</w:t>
        </w:r>
        <w:proofErr w:type="gramEnd"/>
      </w:hyperlink>
      <w:r>
        <w:rPr>
          <w:rFonts w:ascii="Verdana" w:hAnsi="Verdana"/>
          <w:color w:val="000000"/>
          <w:lang w:val="en"/>
        </w:rPr>
        <w:t>  Refresh Error Response</w:t>
      </w:r>
      <w:r>
        <w:rPr>
          <w:rFonts w:ascii="Verdana" w:hAnsi="Verdana"/>
          <w:color w:val="000000"/>
          <w:lang w:val="en"/>
        </w:rPr>
        <w:br/>
      </w:r>
      <w:hyperlink w:anchor="Serializations" w:history="1">
        <w:r>
          <w:rPr>
            <w:rStyle w:val="Hyperlink"/>
            <w:rFonts w:ascii="Verdana" w:hAnsi="Verdana"/>
            <w:b/>
            <w:bCs/>
            <w:lang w:val="en"/>
          </w:rPr>
          <w:t>13.</w:t>
        </w:r>
      </w:hyperlink>
      <w:r>
        <w:rPr>
          <w:rFonts w:ascii="Verdana" w:hAnsi="Verdana"/>
          <w:color w:val="000000"/>
          <w:lang w:val="en"/>
        </w:rPr>
        <w:t xml:space="preserve">  </w:t>
      </w:r>
      <w:proofErr w:type="gramStart"/>
      <w:r>
        <w:rPr>
          <w:rFonts w:ascii="Verdana" w:hAnsi="Verdana"/>
          <w:color w:val="000000"/>
          <w:lang w:val="en"/>
        </w:rPr>
        <w:t>Serializations</w:t>
      </w:r>
      <w:r>
        <w:rPr>
          <w:rFonts w:ascii="Verdana" w:hAnsi="Verdana"/>
          <w:color w:val="000000"/>
          <w:lang w:val="en"/>
        </w:rPr>
        <w:br/>
        <w:t>    </w:t>
      </w:r>
      <w:hyperlink w:anchor="QuerySerialization" w:history="1">
        <w:r>
          <w:rPr>
            <w:rStyle w:val="Hyperlink"/>
            <w:rFonts w:ascii="Verdana" w:hAnsi="Verdana"/>
            <w:b/>
            <w:bCs/>
            <w:lang w:val="en"/>
          </w:rPr>
          <w:t>13.1.</w:t>
        </w:r>
        <w:proofErr w:type="gramEnd"/>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13.2.</w:t>
        </w:r>
      </w:hyperlink>
      <w:r>
        <w:rPr>
          <w:rFonts w:ascii="Verdana" w:hAnsi="Verdana"/>
          <w:color w:val="000000"/>
          <w:lang w:val="en"/>
        </w:rPr>
        <w:t>  Form Serialization</w:t>
      </w:r>
      <w:r>
        <w:rPr>
          <w:rFonts w:ascii="Verdana" w:hAnsi="Verdana"/>
          <w:color w:val="000000"/>
          <w:lang w:val="en"/>
        </w:rPr>
        <w:br/>
        <w:t>    </w:t>
      </w:r>
      <w:hyperlink w:anchor="JSONSerialization" w:history="1">
        <w:r>
          <w:rPr>
            <w:rStyle w:val="Hyperlink"/>
            <w:rFonts w:ascii="Verdana" w:hAnsi="Verdana"/>
            <w:b/>
            <w:bCs/>
            <w:lang w:val="en"/>
          </w:rPr>
          <w:t>13.3.</w:t>
        </w:r>
      </w:hyperlink>
      <w:r>
        <w:rPr>
          <w:rFonts w:ascii="Verdana" w:hAnsi="Verdana"/>
          <w:color w:val="000000"/>
          <w:lang w:val="en"/>
        </w:rPr>
        <w:t xml:space="preserve">  </w:t>
      </w:r>
      <w:proofErr w:type="gramStart"/>
      <w:r>
        <w:rPr>
          <w:rFonts w:ascii="Verdana" w:hAnsi="Verdana"/>
          <w:color w:val="000000"/>
          <w:lang w:val="en"/>
        </w:rPr>
        <w:t>JSON Serialization</w:t>
      </w:r>
      <w:r>
        <w:rPr>
          <w:rFonts w:ascii="Verdana" w:hAnsi="Verdana"/>
          <w:color w:val="000000"/>
          <w:lang w:val="en"/>
        </w:rPr>
        <w:br/>
      </w:r>
      <w:hyperlink w:anchor="StringOps" w:history="1">
        <w:r>
          <w:rPr>
            <w:rStyle w:val="Hyperlink"/>
            <w:rFonts w:ascii="Verdana" w:hAnsi="Verdana"/>
            <w:b/>
            <w:bCs/>
            <w:lang w:val="en"/>
          </w:rPr>
          <w:t>14.</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ImplementationConsiderations" w:history="1">
        <w:r>
          <w:rPr>
            <w:rStyle w:val="Hyperlink"/>
            <w:rFonts w:ascii="Verdana" w:hAnsi="Verdana"/>
            <w:b/>
            <w:bCs/>
            <w:lang w:val="en"/>
          </w:rPr>
          <w:t>15.</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t>    </w:t>
      </w:r>
      <w:hyperlink w:anchor="ServerMTI" w:history="1">
        <w:r>
          <w:rPr>
            <w:rStyle w:val="Hyperlink"/>
            <w:rFonts w:ascii="Verdana" w:hAnsi="Verdana"/>
            <w:b/>
            <w:bCs/>
            <w:lang w:val="en"/>
          </w:rPr>
          <w:t>15.1.</w:t>
        </w:r>
        <w:proofErr w:type="gramEnd"/>
      </w:hyperlink>
      <w:r>
        <w:rPr>
          <w:rFonts w:ascii="Verdana" w:hAnsi="Verdana"/>
          <w:color w:val="000000"/>
          <w:lang w:val="en"/>
        </w:rPr>
        <w:t xml:space="preserve">  </w:t>
      </w:r>
      <w:proofErr w:type="gramStart"/>
      <w:r>
        <w:rPr>
          <w:rFonts w:ascii="Verdana" w:hAnsi="Verdana"/>
          <w:color w:val="000000"/>
          <w:lang w:val="en"/>
        </w:rPr>
        <w:t>Mandat</w:t>
      </w:r>
      <w:r>
        <w:rPr>
          <w:rFonts w:ascii="Verdana" w:hAnsi="Verdana"/>
          <w:color w:val="000000"/>
          <w:lang w:val="en"/>
        </w:rPr>
        <w:t>ory to Implement Features for All OpenID Providers</w:t>
      </w:r>
      <w:r>
        <w:rPr>
          <w:rFonts w:ascii="Verdana" w:hAnsi="Verdana"/>
          <w:color w:val="000000"/>
          <w:lang w:val="en"/>
        </w:rPr>
        <w:br/>
        <w:t>    </w:t>
      </w:r>
      <w:hyperlink w:anchor="DynamicMTI" w:history="1">
        <w:r>
          <w:rPr>
            <w:rStyle w:val="Hyperlink"/>
            <w:rFonts w:ascii="Verdana" w:hAnsi="Verdana"/>
            <w:b/>
            <w:bCs/>
            <w:lang w:val="en"/>
          </w:rPr>
          <w:t>15.2.</w:t>
        </w:r>
        <w:proofErr w:type="gramEnd"/>
      </w:hyperlink>
      <w:r>
        <w:rPr>
          <w:rFonts w:ascii="Verdana" w:hAnsi="Verdana"/>
          <w:color w:val="000000"/>
          <w:lang w:val="en"/>
        </w:rPr>
        <w:t xml:space="preserve">  </w:t>
      </w:r>
      <w:proofErr w:type="gramStart"/>
      <w:r>
        <w:rPr>
          <w:rFonts w:ascii="Verdana" w:hAnsi="Verdana"/>
          <w:color w:val="000000"/>
          <w:lang w:val="en"/>
        </w:rPr>
        <w:t>Mandatory to Implement Features for Dynamic OpenID Providers</w:t>
      </w:r>
      <w:r>
        <w:rPr>
          <w:rFonts w:ascii="Verdana" w:hAnsi="Verdana"/>
          <w:color w:val="000000"/>
          <w:lang w:val="en"/>
        </w:rPr>
        <w:br/>
        <w:t>    </w:t>
      </w:r>
      <w:hyperlink w:anchor="DiscoReg" w:history="1">
        <w:r>
          <w:rPr>
            <w:rStyle w:val="Hyperlink"/>
            <w:rFonts w:ascii="Verdana" w:hAnsi="Verdana"/>
            <w:b/>
            <w:bCs/>
            <w:lang w:val="en"/>
          </w:rPr>
          <w:t>15.3.</w:t>
        </w:r>
        <w:proofErr w:type="gramEnd"/>
      </w:hyperlink>
      <w:r>
        <w:rPr>
          <w:rFonts w:ascii="Verdana" w:hAnsi="Verdana"/>
          <w:color w:val="000000"/>
          <w:lang w:val="en"/>
        </w:rPr>
        <w:t xml:space="preserve">  </w:t>
      </w:r>
      <w:proofErr w:type="gramStart"/>
      <w:r>
        <w:rPr>
          <w:rFonts w:ascii="Verdana" w:hAnsi="Verdana"/>
          <w:color w:val="000000"/>
          <w:lang w:val="en"/>
        </w:rPr>
        <w:t>Discovery and Registration</w:t>
      </w:r>
      <w:r>
        <w:rPr>
          <w:rFonts w:ascii="Verdana" w:hAnsi="Verdana"/>
          <w:color w:val="000000"/>
          <w:lang w:val="en"/>
        </w:rPr>
        <w:br/>
        <w:t>    </w:t>
      </w:r>
      <w:hyperlink w:anchor="RPMTI" w:history="1">
        <w:r>
          <w:rPr>
            <w:rStyle w:val="Hyperlink"/>
            <w:rFonts w:ascii="Verdana" w:hAnsi="Verdana"/>
            <w:b/>
            <w:bCs/>
            <w:lang w:val="en"/>
          </w:rPr>
          <w:t>15.4.</w:t>
        </w:r>
        <w:proofErr w:type="gramEnd"/>
      </w:hyperlink>
      <w:r>
        <w:rPr>
          <w:rFonts w:ascii="Verdana" w:hAnsi="Verdana"/>
          <w:color w:val="000000"/>
          <w:lang w:val="en"/>
        </w:rPr>
        <w:t xml:space="preserve">  </w:t>
      </w:r>
      <w:proofErr w:type="gramStart"/>
      <w:r>
        <w:rPr>
          <w:rFonts w:ascii="Verdana" w:hAnsi="Verdana"/>
          <w:color w:val="000000"/>
          <w:lang w:val="en"/>
        </w:rPr>
        <w:t>Mandatory to Implement Features for Relying Parties</w:t>
      </w:r>
      <w:r>
        <w:rPr>
          <w:rFonts w:ascii="Verdana" w:hAnsi="Verdana"/>
          <w:color w:val="000000"/>
          <w:lang w:val="en"/>
        </w:rPr>
        <w:br/>
        <w:t>    </w:t>
      </w:r>
      <w:hyperlink w:anchor="ImplementationNotes" w:history="1">
        <w:r>
          <w:rPr>
            <w:rStyle w:val="Hyperlink"/>
            <w:rFonts w:ascii="Verdana" w:hAnsi="Verdana"/>
            <w:b/>
            <w:bCs/>
            <w:lang w:val="en"/>
          </w:rPr>
          <w:t>15.5.</w:t>
        </w:r>
        <w:proofErr w:type="gramEnd"/>
      </w:hyperlink>
      <w:r>
        <w:rPr>
          <w:rFonts w:ascii="Verdana" w:hAnsi="Verdana"/>
          <w:color w:val="000000"/>
          <w:lang w:val="en"/>
        </w:rPr>
        <w:t>  Implementation Notes</w:t>
      </w:r>
      <w:r>
        <w:rPr>
          <w:rFonts w:ascii="Verdana" w:hAnsi="Verdana"/>
          <w:color w:val="000000"/>
          <w:lang w:val="en"/>
        </w:rPr>
        <w:br/>
        <w:t>        </w:t>
      </w:r>
      <w:hyperlink w:anchor="CodeNotes" w:history="1">
        <w:r>
          <w:rPr>
            <w:rStyle w:val="Hyperlink"/>
            <w:rFonts w:ascii="Verdana" w:hAnsi="Verdana"/>
            <w:b/>
            <w:bCs/>
            <w:lang w:val="en"/>
          </w:rPr>
          <w:t>15.5.1.</w:t>
        </w:r>
      </w:hyperlink>
      <w:r>
        <w:rPr>
          <w:rFonts w:ascii="Verdana" w:hAnsi="Verdana"/>
          <w:color w:val="000000"/>
          <w:lang w:val="en"/>
        </w:rPr>
        <w:t>  Authorization Code Implementation Notes</w:t>
      </w:r>
      <w:r>
        <w:rPr>
          <w:rFonts w:ascii="Verdana" w:hAnsi="Verdana"/>
          <w:color w:val="000000"/>
          <w:lang w:val="en"/>
        </w:rPr>
        <w:br/>
        <w:t>        </w:t>
      </w:r>
      <w:hyperlink w:anchor="NonceNotes" w:history="1">
        <w:r>
          <w:rPr>
            <w:rStyle w:val="Hyperlink"/>
            <w:rFonts w:ascii="Verdana" w:hAnsi="Verdana"/>
            <w:b/>
            <w:bCs/>
            <w:lang w:val="en"/>
          </w:rPr>
          <w:t>15.5.2.</w:t>
        </w:r>
      </w:hyperlink>
      <w:r>
        <w:rPr>
          <w:rFonts w:ascii="Verdana" w:hAnsi="Verdana"/>
          <w:color w:val="000000"/>
          <w:lang w:val="en"/>
        </w:rPr>
        <w:t>  Nonce Implementation Notes</w:t>
      </w:r>
      <w:r>
        <w:rPr>
          <w:rFonts w:ascii="Verdana" w:hAnsi="Verdana"/>
          <w:color w:val="000000"/>
          <w:lang w:val="en"/>
        </w:rPr>
        <w:br/>
        <w:t>        </w:t>
      </w:r>
      <w:hyperlink w:anchor="FragmentNotes" w:history="1">
        <w:r>
          <w:rPr>
            <w:rStyle w:val="Hyperlink"/>
            <w:rFonts w:ascii="Verdana" w:hAnsi="Verdana"/>
            <w:b/>
            <w:bCs/>
            <w:lang w:val="en"/>
          </w:rPr>
          <w:t>15.5.3.</w:t>
        </w:r>
      </w:hyperlink>
      <w:r>
        <w:rPr>
          <w:rFonts w:ascii="Verdana" w:hAnsi="Verdana"/>
          <w:color w:val="000000"/>
          <w:lang w:val="en"/>
        </w:rPr>
        <w:t>  Redirect URI Fragment Handling Implementation Notes</w:t>
      </w:r>
      <w:r>
        <w:rPr>
          <w:rFonts w:ascii="Verdana" w:hAnsi="Verdana"/>
          <w:color w:val="000000"/>
          <w:lang w:val="en"/>
        </w:rPr>
        <w:br/>
        <w:t>    </w:t>
      </w:r>
      <w:hyperlink w:anchor="CompatibilityNotes" w:history="1">
        <w:r>
          <w:rPr>
            <w:rStyle w:val="Hyperlink"/>
            <w:rFonts w:ascii="Verdana" w:hAnsi="Verdana"/>
            <w:b/>
            <w:bCs/>
            <w:lang w:val="en"/>
          </w:rPr>
          <w:t>15.6.</w:t>
        </w:r>
      </w:hyperlink>
      <w:r>
        <w:rPr>
          <w:rFonts w:ascii="Verdana" w:hAnsi="Verdana"/>
          <w:color w:val="000000"/>
          <w:lang w:val="en"/>
        </w:rPr>
        <w:t>  Compatibility Notes</w:t>
      </w:r>
      <w:r>
        <w:rPr>
          <w:rFonts w:ascii="Verdana" w:hAnsi="Verdana"/>
          <w:color w:val="000000"/>
          <w:lang w:val="en"/>
        </w:rPr>
        <w:br/>
        <w:t>        </w:t>
      </w:r>
      <w:hyperlink w:anchor="PreFinalIETFSpecs" w:history="1">
        <w:r>
          <w:rPr>
            <w:rStyle w:val="Hyperlink"/>
            <w:rFonts w:ascii="Verdana" w:hAnsi="Verdana"/>
            <w:b/>
            <w:bCs/>
            <w:lang w:val="en"/>
          </w:rPr>
          <w:t>15.6.1.</w:t>
        </w:r>
      </w:hyperlink>
      <w:r>
        <w:rPr>
          <w:rFonts w:ascii="Verdana" w:hAnsi="Verdana"/>
          <w:color w:val="000000"/>
          <w:lang w:val="en"/>
        </w:rPr>
        <w:t xml:space="preserve">  </w:t>
      </w:r>
      <w:proofErr w:type="gramStart"/>
      <w:r>
        <w:rPr>
          <w:rFonts w:ascii="Verdana" w:hAnsi="Verdana"/>
          <w:color w:val="000000"/>
          <w:lang w:val="en"/>
        </w:rPr>
        <w:t>Pre-Final IETF Specifications</w:t>
      </w:r>
      <w:r>
        <w:rPr>
          <w:rFonts w:ascii="Verdana" w:hAnsi="Verdana"/>
          <w:color w:val="000000"/>
          <w:lang w:val="en"/>
        </w:rPr>
        <w:br/>
        <w:t>        </w:t>
      </w:r>
      <w:hyperlink w:anchor="GoogleIss" w:history="1">
        <w:r>
          <w:rPr>
            <w:rStyle w:val="Hyperlink"/>
            <w:rFonts w:ascii="Verdana" w:hAnsi="Verdana"/>
            <w:b/>
            <w:bCs/>
            <w:lang w:val="en"/>
          </w:rPr>
          <w:t>15.6.2.</w:t>
        </w:r>
        <w:proofErr w:type="gramEnd"/>
      </w:hyperlink>
      <w:r>
        <w:rPr>
          <w:rFonts w:ascii="Verdana" w:hAnsi="Verdana"/>
          <w:color w:val="000000"/>
          <w:lang w:val="en"/>
        </w:rPr>
        <w:t xml:space="preserve">  </w:t>
      </w:r>
      <w:proofErr w:type="gramStart"/>
      <w:r>
        <w:rPr>
          <w:rFonts w:ascii="Verdana" w:hAnsi="Verdana"/>
          <w:color w:val="000000"/>
          <w:lang w:val="en"/>
        </w:rPr>
        <w:t>Google "</w:t>
      </w:r>
      <w:proofErr w:type="spellStart"/>
      <w:r>
        <w:rPr>
          <w:rFonts w:ascii="Verdana" w:hAnsi="Verdana"/>
          <w:color w:val="000000"/>
          <w:lang w:val="en"/>
        </w:rPr>
        <w:t>iss</w:t>
      </w:r>
      <w:proofErr w:type="spellEnd"/>
      <w:r>
        <w:rPr>
          <w:rFonts w:ascii="Verdana" w:hAnsi="Verdana"/>
          <w:color w:val="000000"/>
          <w:lang w:val="en"/>
        </w:rPr>
        <w:t>" Value</w:t>
      </w:r>
      <w:r>
        <w:rPr>
          <w:rFonts w:ascii="Verdana" w:hAnsi="Verdana"/>
          <w:color w:val="000000"/>
          <w:lang w:val="en"/>
        </w:rPr>
        <w:br/>
        <w:t>    </w:t>
      </w:r>
      <w:hyperlink w:anchor="RelatedSpecs" w:history="1">
        <w:r>
          <w:rPr>
            <w:rStyle w:val="Hyperlink"/>
            <w:rFonts w:ascii="Verdana" w:hAnsi="Verdana"/>
            <w:b/>
            <w:bCs/>
            <w:lang w:val="en"/>
          </w:rPr>
          <w:t>15.7.</w:t>
        </w:r>
        <w:proofErr w:type="gramEnd"/>
      </w:hyperlink>
      <w:r>
        <w:rPr>
          <w:rFonts w:ascii="Verdana" w:hAnsi="Verdana"/>
          <w:color w:val="000000"/>
          <w:lang w:val="en"/>
        </w:rPr>
        <w:t xml:space="preserve">  </w:t>
      </w:r>
      <w:proofErr w:type="gramStart"/>
      <w:r>
        <w:rPr>
          <w:rFonts w:ascii="Verdana" w:hAnsi="Verdana"/>
          <w:color w:val="000000"/>
          <w:lang w:val="en"/>
        </w:rPr>
        <w:t>Related Specifications and Implementer's Guides</w:t>
      </w:r>
      <w:r>
        <w:rPr>
          <w:rFonts w:ascii="Verdana" w:hAnsi="Verdana"/>
          <w:color w:val="000000"/>
          <w:lang w:val="en"/>
        </w:rPr>
        <w:br/>
      </w:r>
      <w:hyperlink w:anchor="Security" w:history="1">
        <w:r>
          <w:rPr>
            <w:rStyle w:val="Hyperlink"/>
            <w:rFonts w:ascii="Verdana" w:hAnsi="Verdana"/>
            <w:b/>
            <w:bCs/>
            <w:lang w:val="en"/>
          </w:rPr>
          <w:t>16.</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RequestDisclosure" w:history="1">
        <w:r>
          <w:rPr>
            <w:rStyle w:val="Hyperlink"/>
            <w:rFonts w:ascii="Verdana" w:hAnsi="Verdana"/>
            <w:b/>
            <w:bCs/>
            <w:lang w:val="en"/>
          </w:rPr>
          <w:t>16.1.</w:t>
        </w:r>
        <w:proofErr w:type="gramEnd"/>
      </w:hyperlink>
      <w:r>
        <w:rPr>
          <w:rFonts w:ascii="Verdana" w:hAnsi="Verdana"/>
          <w:color w:val="000000"/>
          <w:lang w:val="en"/>
        </w:rPr>
        <w:t>  Request Disclosure</w:t>
      </w:r>
      <w:r>
        <w:rPr>
          <w:rFonts w:ascii="Verdana" w:hAnsi="Verdana"/>
          <w:color w:val="000000"/>
          <w:lang w:val="en"/>
        </w:rPr>
        <w:br/>
        <w:t>    </w:t>
      </w:r>
      <w:hyperlink w:anchor="ServerMasquerading" w:history="1">
        <w:r>
          <w:rPr>
            <w:rStyle w:val="Hyperlink"/>
            <w:rFonts w:ascii="Verdana" w:hAnsi="Verdana"/>
            <w:b/>
            <w:bCs/>
            <w:lang w:val="en"/>
          </w:rPr>
          <w:t>16.2.</w:t>
        </w:r>
      </w:hyperlink>
      <w:r>
        <w:rPr>
          <w:rFonts w:ascii="Verdana" w:hAnsi="Verdana"/>
          <w:color w:val="000000"/>
          <w:lang w:val="en"/>
        </w:rPr>
        <w:t xml:space="preserve">  </w:t>
      </w:r>
      <w:proofErr w:type="gramStart"/>
      <w:r>
        <w:rPr>
          <w:rFonts w:ascii="Verdana" w:hAnsi="Verdana"/>
          <w:color w:val="000000"/>
          <w:lang w:val="en"/>
        </w:rPr>
        <w:t>Server Masquerading</w:t>
      </w:r>
      <w:r>
        <w:rPr>
          <w:rFonts w:ascii="Verdana" w:hAnsi="Verdana"/>
          <w:color w:val="000000"/>
          <w:lang w:val="en"/>
        </w:rPr>
        <w:br/>
        <w:t>    </w:t>
      </w:r>
      <w:hyperlink w:anchor="TokenManufacture" w:history="1">
        <w:r>
          <w:rPr>
            <w:rStyle w:val="Hyperlink"/>
            <w:rFonts w:ascii="Verdana" w:hAnsi="Verdana"/>
            <w:b/>
            <w:bCs/>
            <w:lang w:val="en"/>
          </w:rPr>
          <w:t>16.3.</w:t>
        </w:r>
        <w:proofErr w:type="gramEnd"/>
      </w:hyperlink>
      <w:r>
        <w:rPr>
          <w:rFonts w:ascii="Verdana" w:hAnsi="Verdana"/>
          <w:color w:val="000000"/>
          <w:lang w:val="en"/>
        </w:rPr>
        <w:t xml:space="preserve">  </w:t>
      </w:r>
      <w:proofErr w:type="gramStart"/>
      <w:r>
        <w:rPr>
          <w:rFonts w:ascii="Verdana" w:hAnsi="Verdana"/>
          <w:color w:val="000000"/>
          <w:lang w:val="en"/>
        </w:rPr>
        <w:t>Token Manufacture/Modification</w:t>
      </w:r>
      <w:r>
        <w:rPr>
          <w:rFonts w:ascii="Verdana" w:hAnsi="Verdana"/>
          <w:color w:val="000000"/>
          <w:lang w:val="en"/>
        </w:rPr>
        <w:br/>
        <w:t>    </w:t>
      </w:r>
      <w:hyperlink w:anchor="AccessTokenDisclosure" w:history="1">
        <w:r>
          <w:rPr>
            <w:rStyle w:val="Hyperlink"/>
            <w:rFonts w:ascii="Verdana" w:hAnsi="Verdana"/>
            <w:b/>
            <w:bCs/>
            <w:lang w:val="en"/>
          </w:rPr>
          <w:t>16.4.</w:t>
        </w:r>
        <w:proofErr w:type="gramEnd"/>
      </w:hyperlink>
      <w:r>
        <w:rPr>
          <w:rFonts w:ascii="Verdana" w:hAnsi="Verdana"/>
          <w:color w:val="000000"/>
          <w:lang w:val="en"/>
        </w:rPr>
        <w:t xml:space="preserve">  </w:t>
      </w:r>
      <w:proofErr w:type="gramStart"/>
      <w:r>
        <w:rPr>
          <w:rFonts w:ascii="Verdana" w:hAnsi="Verdana"/>
          <w:color w:val="000000"/>
          <w:lang w:val="en"/>
        </w:rPr>
        <w:t>Access Token Disclosure</w:t>
      </w:r>
      <w:r>
        <w:rPr>
          <w:rFonts w:ascii="Verdana" w:hAnsi="Verdana"/>
          <w:color w:val="000000"/>
          <w:lang w:val="en"/>
        </w:rPr>
        <w:br/>
        <w:t>    </w:t>
      </w:r>
      <w:hyperlink w:anchor="ResponseDisclosure" w:history="1">
        <w:r>
          <w:rPr>
            <w:rStyle w:val="Hyperlink"/>
            <w:rFonts w:ascii="Verdana" w:hAnsi="Verdana"/>
            <w:b/>
            <w:bCs/>
            <w:lang w:val="en"/>
          </w:rPr>
          <w:t>16.5.</w:t>
        </w:r>
        <w:proofErr w:type="gramEnd"/>
      </w:hyperlink>
      <w:r>
        <w:rPr>
          <w:rFonts w:ascii="Verdana" w:hAnsi="Verdana"/>
          <w:color w:val="000000"/>
          <w:lang w:val="en"/>
        </w:rPr>
        <w:t xml:space="preserve">  </w:t>
      </w:r>
      <w:proofErr w:type="gramStart"/>
      <w:r>
        <w:rPr>
          <w:rFonts w:ascii="Verdana" w:hAnsi="Verdana"/>
          <w:color w:val="000000"/>
          <w:lang w:val="en"/>
        </w:rPr>
        <w:t>Server Response Disclosure</w:t>
      </w:r>
      <w:r>
        <w:rPr>
          <w:rFonts w:ascii="Verdana" w:hAnsi="Verdana"/>
          <w:color w:val="000000"/>
          <w:lang w:val="en"/>
        </w:rPr>
        <w:br/>
        <w:t>    </w:t>
      </w:r>
      <w:hyperlink w:anchor="ServerResponseRepudiation" w:history="1">
        <w:r>
          <w:rPr>
            <w:rStyle w:val="Hyperlink"/>
            <w:rFonts w:ascii="Verdana" w:hAnsi="Verdana"/>
            <w:b/>
            <w:bCs/>
            <w:lang w:val="en"/>
          </w:rPr>
          <w:t>16.6.</w:t>
        </w:r>
        <w:proofErr w:type="gramEnd"/>
      </w:hyperlink>
      <w:r>
        <w:rPr>
          <w:rFonts w:ascii="Verdana" w:hAnsi="Verdana"/>
          <w:color w:val="000000"/>
          <w:lang w:val="en"/>
        </w:rPr>
        <w:t xml:space="preserve">  </w:t>
      </w:r>
      <w:proofErr w:type="gramStart"/>
      <w:r>
        <w:rPr>
          <w:rFonts w:ascii="Verdana" w:hAnsi="Verdana"/>
          <w:color w:val="000000"/>
          <w:lang w:val="en"/>
        </w:rPr>
        <w:t>Server Response Repudiation</w:t>
      </w:r>
      <w:r>
        <w:rPr>
          <w:rFonts w:ascii="Verdana" w:hAnsi="Verdana"/>
          <w:color w:val="000000"/>
          <w:lang w:val="en"/>
        </w:rPr>
        <w:br/>
        <w:t>    </w:t>
      </w:r>
      <w:hyperlink w:anchor="RequestRepudation" w:history="1">
        <w:r>
          <w:rPr>
            <w:rStyle w:val="Hyperlink"/>
            <w:rFonts w:ascii="Verdana" w:hAnsi="Verdana"/>
            <w:b/>
            <w:bCs/>
            <w:lang w:val="en"/>
          </w:rPr>
          <w:t>16.7.</w:t>
        </w:r>
        <w:proofErr w:type="gramEnd"/>
      </w:hyperlink>
      <w:r>
        <w:rPr>
          <w:rFonts w:ascii="Verdana" w:hAnsi="Verdana"/>
          <w:color w:val="000000"/>
          <w:lang w:val="en"/>
        </w:rPr>
        <w:t>  Request Repudiation</w:t>
      </w:r>
      <w:r>
        <w:rPr>
          <w:rFonts w:ascii="Verdana" w:hAnsi="Verdana"/>
          <w:color w:val="000000"/>
          <w:lang w:val="en"/>
        </w:rPr>
        <w:br/>
        <w:t>    </w:t>
      </w:r>
      <w:hyperlink w:anchor="AccessTokenRedirect" w:history="1">
        <w:r>
          <w:rPr>
            <w:rStyle w:val="Hyperlink"/>
            <w:rFonts w:ascii="Verdana" w:hAnsi="Verdana"/>
            <w:b/>
            <w:bCs/>
            <w:lang w:val="en"/>
          </w:rPr>
          <w:t>16.8.</w:t>
        </w:r>
      </w:hyperlink>
      <w:r>
        <w:rPr>
          <w:rFonts w:ascii="Verdana" w:hAnsi="Verdana"/>
          <w:color w:val="000000"/>
          <w:lang w:val="en"/>
        </w:rPr>
        <w:t xml:space="preserve">  </w:t>
      </w:r>
      <w:proofErr w:type="gramStart"/>
      <w:r>
        <w:rPr>
          <w:rFonts w:ascii="Verdana" w:hAnsi="Verdana"/>
          <w:color w:val="000000"/>
          <w:lang w:val="en"/>
        </w:rPr>
        <w:t>Access Token Redirect</w:t>
      </w:r>
      <w:r>
        <w:rPr>
          <w:rFonts w:ascii="Verdana" w:hAnsi="Verdana"/>
          <w:color w:val="000000"/>
          <w:lang w:val="en"/>
        </w:rPr>
        <w:br/>
        <w:t>    </w:t>
      </w:r>
      <w:hyperlink w:anchor="TokenReuse" w:history="1">
        <w:r>
          <w:rPr>
            <w:rStyle w:val="Hyperlink"/>
            <w:rFonts w:ascii="Verdana" w:hAnsi="Verdana"/>
            <w:b/>
            <w:bCs/>
            <w:lang w:val="en"/>
          </w:rPr>
          <w:t>16.9.</w:t>
        </w:r>
        <w:proofErr w:type="gramEnd"/>
      </w:hyperlink>
      <w:r>
        <w:rPr>
          <w:rFonts w:ascii="Verdana" w:hAnsi="Verdana"/>
          <w:color w:val="000000"/>
          <w:lang w:val="en"/>
        </w:rPr>
        <w:t>  Token Reuse</w:t>
      </w:r>
      <w:r>
        <w:rPr>
          <w:rFonts w:ascii="Verdana" w:hAnsi="Verdana"/>
          <w:color w:val="000000"/>
          <w:lang w:val="en"/>
        </w:rPr>
        <w:br/>
        <w:t>    </w:t>
      </w:r>
      <w:hyperlink w:anchor="AuthCodeCapture" w:history="1">
        <w:r>
          <w:rPr>
            <w:rStyle w:val="Hyperlink"/>
            <w:rFonts w:ascii="Verdana" w:hAnsi="Verdana"/>
            <w:b/>
            <w:bCs/>
            <w:lang w:val="en"/>
          </w:rPr>
          <w:t>16.10.</w:t>
        </w:r>
      </w:hyperlink>
      <w:r>
        <w:rPr>
          <w:rFonts w:ascii="Verdana" w:hAnsi="Verdana"/>
          <w:color w:val="000000"/>
          <w:lang w:val="en"/>
        </w:rPr>
        <w:t>  Eavesdropping or Leaking</w:t>
      </w:r>
      <w:r>
        <w:rPr>
          <w:rFonts w:ascii="Verdana" w:hAnsi="Verdana"/>
          <w:color w:val="000000"/>
          <w:lang w:val="en"/>
        </w:rPr>
        <w:t xml:space="preserve"> Authorization Codes (Secondary Authenticator Capture)</w:t>
      </w:r>
      <w:r>
        <w:rPr>
          <w:rFonts w:ascii="Verdana" w:hAnsi="Verdana"/>
          <w:color w:val="000000"/>
          <w:lang w:val="en"/>
        </w:rPr>
        <w:br/>
        <w:t>    </w:t>
      </w:r>
      <w:hyperlink w:anchor="TokenSubstitution" w:history="1">
        <w:r>
          <w:rPr>
            <w:rStyle w:val="Hyperlink"/>
            <w:rFonts w:ascii="Verdana" w:hAnsi="Verdana"/>
            <w:b/>
            <w:bCs/>
            <w:lang w:val="en"/>
          </w:rPr>
          <w:t>16.11.</w:t>
        </w:r>
      </w:hyperlink>
      <w:r>
        <w:rPr>
          <w:rFonts w:ascii="Verdana" w:hAnsi="Verdana"/>
          <w:color w:val="000000"/>
          <w:lang w:val="en"/>
        </w:rPr>
        <w:t xml:space="preserve">  </w:t>
      </w:r>
      <w:proofErr w:type="gramStart"/>
      <w:r>
        <w:rPr>
          <w:rFonts w:ascii="Verdana" w:hAnsi="Verdana"/>
          <w:color w:val="000000"/>
          <w:lang w:val="en"/>
        </w:rPr>
        <w:t>Token Substitution</w:t>
      </w:r>
      <w:r>
        <w:rPr>
          <w:rFonts w:ascii="Verdana" w:hAnsi="Verdana"/>
          <w:color w:val="000000"/>
          <w:lang w:val="en"/>
        </w:rPr>
        <w:br/>
        <w:t>    </w:t>
      </w:r>
      <w:hyperlink w:anchor="TimingAttack" w:history="1">
        <w:r>
          <w:rPr>
            <w:rStyle w:val="Hyperlink"/>
            <w:rFonts w:ascii="Verdana" w:hAnsi="Verdana"/>
            <w:b/>
            <w:bCs/>
            <w:lang w:val="en"/>
          </w:rPr>
          <w:t>16.12.</w:t>
        </w:r>
        <w:proofErr w:type="gramEnd"/>
      </w:hyperlink>
      <w:r>
        <w:rPr>
          <w:rFonts w:ascii="Verdana" w:hAnsi="Verdana"/>
          <w:color w:val="000000"/>
          <w:lang w:val="en"/>
        </w:rPr>
        <w:t xml:space="preserve">  </w:t>
      </w:r>
      <w:proofErr w:type="gramStart"/>
      <w:r>
        <w:rPr>
          <w:rFonts w:ascii="Verdana" w:hAnsi="Verdana"/>
          <w:color w:val="000000"/>
          <w:lang w:val="en"/>
        </w:rPr>
        <w:t>Timing Attack</w:t>
      </w:r>
      <w:r>
        <w:rPr>
          <w:rFonts w:ascii="Verdana" w:hAnsi="Verdana"/>
          <w:color w:val="000000"/>
          <w:lang w:val="en"/>
        </w:rPr>
        <w:br/>
        <w:t>    </w:t>
      </w:r>
      <w:hyperlink w:anchor="OtherCryptoAttacks" w:history="1">
        <w:r>
          <w:rPr>
            <w:rStyle w:val="Hyperlink"/>
            <w:rFonts w:ascii="Verdana" w:hAnsi="Verdana"/>
            <w:b/>
            <w:bCs/>
            <w:lang w:val="en"/>
          </w:rPr>
          <w:t>16.13.</w:t>
        </w:r>
        <w:proofErr w:type="gramEnd"/>
      </w:hyperlink>
      <w:r>
        <w:rPr>
          <w:rFonts w:ascii="Verdana" w:hAnsi="Verdana"/>
          <w:color w:val="000000"/>
          <w:lang w:val="en"/>
        </w:rPr>
        <w:t>  Other Crypto Rel</w:t>
      </w:r>
      <w:r>
        <w:rPr>
          <w:rFonts w:ascii="Verdana" w:hAnsi="Verdana"/>
          <w:color w:val="000000"/>
          <w:lang w:val="en"/>
        </w:rPr>
        <w:t>ated Attacks</w:t>
      </w:r>
      <w:r>
        <w:rPr>
          <w:rFonts w:ascii="Verdana" w:hAnsi="Verdana"/>
          <w:color w:val="000000"/>
          <w:lang w:val="en"/>
        </w:rPr>
        <w:br/>
        <w:t>    </w:t>
      </w:r>
      <w:hyperlink w:anchor="SigningOrder" w:history="1">
        <w:r>
          <w:rPr>
            <w:rStyle w:val="Hyperlink"/>
            <w:rFonts w:ascii="Verdana" w:hAnsi="Verdana"/>
            <w:b/>
            <w:bCs/>
            <w:lang w:val="en"/>
          </w:rPr>
          <w:t>16.14.</w:t>
        </w:r>
      </w:hyperlink>
      <w:r>
        <w:rPr>
          <w:rFonts w:ascii="Verdana" w:hAnsi="Verdana"/>
          <w:color w:val="000000"/>
          <w:lang w:val="en"/>
        </w:rPr>
        <w:t>  Signing and Encryption Order</w:t>
      </w:r>
      <w:r>
        <w:rPr>
          <w:rFonts w:ascii="Verdana" w:hAnsi="Verdana"/>
          <w:color w:val="000000"/>
          <w:lang w:val="en"/>
        </w:rPr>
        <w:br/>
        <w:t>    </w:t>
      </w:r>
      <w:hyperlink w:anchor="IssuerIdentifier" w:history="1">
        <w:r>
          <w:rPr>
            <w:rStyle w:val="Hyperlink"/>
            <w:rFonts w:ascii="Verdana" w:hAnsi="Verdana"/>
            <w:b/>
            <w:bCs/>
            <w:lang w:val="en"/>
          </w:rPr>
          <w:t>16.15.</w:t>
        </w:r>
      </w:hyperlink>
      <w:r>
        <w:rPr>
          <w:rFonts w:ascii="Verdana" w:hAnsi="Verdana"/>
          <w:color w:val="000000"/>
          <w:lang w:val="en"/>
        </w:rPr>
        <w:t xml:space="preserve">  </w:t>
      </w:r>
      <w:proofErr w:type="gramStart"/>
      <w:r>
        <w:rPr>
          <w:rFonts w:ascii="Verdana" w:hAnsi="Verdana"/>
          <w:color w:val="000000"/>
          <w:lang w:val="en"/>
        </w:rPr>
        <w:t>Issuer Identifier</w:t>
      </w:r>
      <w:r>
        <w:rPr>
          <w:rFonts w:ascii="Verdana" w:hAnsi="Verdana"/>
          <w:color w:val="000000"/>
          <w:lang w:val="en"/>
        </w:rPr>
        <w:br/>
        <w:t>    </w:t>
      </w:r>
      <w:hyperlink w:anchor="ImplicitFlowThreats" w:history="1">
        <w:r>
          <w:rPr>
            <w:rStyle w:val="Hyperlink"/>
            <w:rFonts w:ascii="Verdana" w:hAnsi="Verdana"/>
            <w:b/>
            <w:bCs/>
            <w:lang w:val="en"/>
          </w:rPr>
          <w:t>16.16.</w:t>
        </w:r>
        <w:proofErr w:type="gramEnd"/>
      </w:hyperlink>
      <w:r>
        <w:rPr>
          <w:rFonts w:ascii="Verdana" w:hAnsi="Verdana"/>
          <w:color w:val="000000"/>
          <w:lang w:val="en"/>
        </w:rPr>
        <w:t>  Implicit Flow Threats</w:t>
      </w:r>
      <w:r>
        <w:rPr>
          <w:rFonts w:ascii="Verdana" w:hAnsi="Verdana"/>
          <w:color w:val="000000"/>
          <w:lang w:val="en"/>
        </w:rPr>
        <w:br/>
        <w:t>    </w:t>
      </w:r>
      <w:hyperlink w:anchor="TLSRequirements" w:history="1">
        <w:r>
          <w:rPr>
            <w:rStyle w:val="Hyperlink"/>
            <w:rFonts w:ascii="Verdana" w:hAnsi="Verdana"/>
            <w:b/>
            <w:bCs/>
            <w:lang w:val="en"/>
          </w:rPr>
          <w:t>16.17.</w:t>
        </w:r>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t>    </w:t>
      </w:r>
      <w:hyperlink w:anchor="TokenLifetime" w:history="1">
        <w:r>
          <w:rPr>
            <w:rStyle w:val="Hyperlink"/>
            <w:rFonts w:ascii="Verdana" w:hAnsi="Verdana"/>
            <w:b/>
            <w:bCs/>
            <w:lang w:val="en"/>
          </w:rPr>
          <w:t>16.18.</w:t>
        </w:r>
        <w:proofErr w:type="gramEnd"/>
      </w:hyperlink>
      <w:r>
        <w:rPr>
          <w:rFonts w:ascii="Verdana" w:hAnsi="Verdana"/>
          <w:color w:val="000000"/>
          <w:lang w:val="en"/>
        </w:rPr>
        <w:t xml:space="preserve">  </w:t>
      </w:r>
      <w:proofErr w:type="gramStart"/>
      <w:r>
        <w:rPr>
          <w:rFonts w:ascii="Verdana" w:hAnsi="Verdana"/>
          <w:color w:val="000000"/>
          <w:lang w:val="en"/>
        </w:rPr>
        <w:t>Lifetimes of Access Tokens and Refresh Tokens</w:t>
      </w:r>
      <w:r>
        <w:rPr>
          <w:rFonts w:ascii="Verdana" w:hAnsi="Verdana"/>
          <w:color w:val="000000"/>
          <w:lang w:val="en"/>
        </w:rPr>
        <w:br/>
        <w:t>    </w:t>
      </w:r>
      <w:hyperlink w:anchor="SymmetricKeyEntropy" w:history="1">
        <w:r>
          <w:rPr>
            <w:rStyle w:val="Hyperlink"/>
            <w:rFonts w:ascii="Verdana" w:hAnsi="Verdana"/>
            <w:b/>
            <w:bCs/>
            <w:lang w:val="en"/>
          </w:rPr>
          <w:t>16.19.</w:t>
        </w:r>
        <w:proofErr w:type="gramEnd"/>
      </w:hyperlink>
      <w:r>
        <w:rPr>
          <w:rFonts w:ascii="Verdana" w:hAnsi="Verdana"/>
          <w:color w:val="000000"/>
          <w:lang w:val="en"/>
        </w:rPr>
        <w:t xml:space="preserve">  </w:t>
      </w:r>
      <w:proofErr w:type="gramStart"/>
      <w:r>
        <w:rPr>
          <w:rFonts w:ascii="Verdana" w:hAnsi="Verdana"/>
          <w:color w:val="000000"/>
          <w:lang w:val="en"/>
        </w:rPr>
        <w:t>Symmetric Key Entropy</w:t>
      </w:r>
      <w:r>
        <w:rPr>
          <w:rFonts w:ascii="Verdana" w:hAnsi="Verdana"/>
          <w:color w:val="000000"/>
          <w:lang w:val="en"/>
        </w:rPr>
        <w:br/>
        <w:t>    </w:t>
      </w:r>
      <w:hyperlink w:anchor="NeedForSignedRequests" w:history="1">
        <w:r>
          <w:rPr>
            <w:rStyle w:val="Hyperlink"/>
            <w:rFonts w:ascii="Verdana" w:hAnsi="Verdana"/>
            <w:b/>
            <w:bCs/>
            <w:lang w:val="en"/>
          </w:rPr>
          <w:t>16.20.</w:t>
        </w:r>
        <w:proofErr w:type="gramEnd"/>
      </w:hyperlink>
      <w:r>
        <w:rPr>
          <w:rFonts w:ascii="Verdana" w:hAnsi="Verdana"/>
          <w:color w:val="000000"/>
          <w:lang w:val="en"/>
        </w:rPr>
        <w:t xml:space="preserve">  </w:t>
      </w:r>
      <w:proofErr w:type="gramStart"/>
      <w:r>
        <w:rPr>
          <w:rFonts w:ascii="Verdana" w:hAnsi="Verdana"/>
          <w:color w:val="000000"/>
          <w:lang w:val="en"/>
        </w:rPr>
        <w:t>Need for Signed Requests</w:t>
      </w:r>
      <w:r>
        <w:rPr>
          <w:rFonts w:ascii="Verdana" w:hAnsi="Verdana"/>
          <w:color w:val="000000"/>
          <w:lang w:val="en"/>
        </w:rPr>
        <w:br/>
        <w:t>    </w:t>
      </w:r>
      <w:hyperlink w:anchor="NeedForEncryptedRequests" w:history="1">
        <w:r>
          <w:rPr>
            <w:rStyle w:val="Hyperlink"/>
            <w:rFonts w:ascii="Verdana" w:hAnsi="Verdana"/>
            <w:b/>
            <w:bCs/>
            <w:lang w:val="en"/>
          </w:rPr>
          <w:t>16.21.</w:t>
        </w:r>
        <w:proofErr w:type="gramEnd"/>
      </w:hyperlink>
      <w:r>
        <w:rPr>
          <w:rFonts w:ascii="Verdana" w:hAnsi="Verdana"/>
          <w:color w:val="000000"/>
          <w:lang w:val="en"/>
        </w:rPr>
        <w:t xml:space="preserve">  </w:t>
      </w:r>
      <w:proofErr w:type="gramStart"/>
      <w:r>
        <w:rPr>
          <w:rFonts w:ascii="Verdana" w:hAnsi="Verdana"/>
          <w:color w:val="000000"/>
          <w:lang w:val="en"/>
        </w:rPr>
        <w:t>Need for Encrypted Requests</w:t>
      </w:r>
      <w:r>
        <w:rPr>
          <w:rFonts w:ascii="Verdana" w:hAnsi="Verdana"/>
          <w:color w:val="000000"/>
          <w:lang w:val="en"/>
        </w:rPr>
        <w:br/>
      </w:r>
      <w:hyperlink w:anchor="Privacy" w:history="1">
        <w:r>
          <w:rPr>
            <w:rStyle w:val="Hyperlink"/>
            <w:rFonts w:ascii="Verdana" w:hAnsi="Verdana"/>
            <w:b/>
            <w:bCs/>
            <w:lang w:val="en"/>
          </w:rPr>
          <w:t>17.</w:t>
        </w:r>
        <w:proofErr w:type="gramEnd"/>
      </w:hyperlink>
      <w:r>
        <w:rPr>
          <w:rFonts w:ascii="Verdana" w:hAnsi="Verdana"/>
          <w:color w:val="000000"/>
          <w:lang w:val="en"/>
        </w:rPr>
        <w:t xml:space="preserve">  </w:t>
      </w:r>
      <w:proofErr w:type="gramStart"/>
      <w:r>
        <w:rPr>
          <w:rFonts w:ascii="Verdana" w:hAnsi="Verdana"/>
          <w:color w:val="000000"/>
          <w:lang w:val="en"/>
        </w:rPr>
        <w:t>Privacy Considerations</w:t>
      </w:r>
      <w:r>
        <w:rPr>
          <w:rFonts w:ascii="Verdana" w:hAnsi="Verdana"/>
          <w:color w:val="000000"/>
          <w:lang w:val="en"/>
        </w:rPr>
        <w:br/>
        <w:t>    </w:t>
      </w:r>
      <w:hyperlink w:anchor="PII" w:history="1">
        <w:r>
          <w:rPr>
            <w:rStyle w:val="Hyperlink"/>
            <w:rFonts w:ascii="Verdana" w:hAnsi="Verdana"/>
            <w:b/>
            <w:bCs/>
            <w:lang w:val="en"/>
          </w:rPr>
          <w:t>17.1.</w:t>
        </w:r>
        <w:proofErr w:type="gramEnd"/>
      </w:hyperlink>
      <w:r>
        <w:rPr>
          <w:rFonts w:ascii="Verdana" w:hAnsi="Verdana"/>
          <w:color w:val="000000"/>
          <w:lang w:val="en"/>
        </w:rPr>
        <w:t xml:space="preserve">  </w:t>
      </w:r>
      <w:proofErr w:type="gramStart"/>
      <w:r>
        <w:rPr>
          <w:rFonts w:ascii="Verdana" w:hAnsi="Verdana"/>
          <w:color w:val="000000"/>
          <w:lang w:val="en"/>
        </w:rPr>
        <w:t>Personally Ident</w:t>
      </w:r>
      <w:r>
        <w:rPr>
          <w:rFonts w:ascii="Verdana" w:hAnsi="Verdana"/>
          <w:color w:val="000000"/>
          <w:lang w:val="en"/>
        </w:rPr>
        <w:t>ifiable Information</w:t>
      </w:r>
      <w:r>
        <w:rPr>
          <w:rFonts w:ascii="Verdana" w:hAnsi="Verdana"/>
          <w:color w:val="000000"/>
          <w:lang w:val="en"/>
        </w:rPr>
        <w:br/>
        <w:t>    </w:t>
      </w:r>
      <w:hyperlink w:anchor="AccessMonitoring" w:history="1">
        <w:r>
          <w:rPr>
            <w:rStyle w:val="Hyperlink"/>
            <w:rFonts w:ascii="Verdana" w:hAnsi="Verdana"/>
            <w:b/>
            <w:bCs/>
            <w:lang w:val="en"/>
          </w:rPr>
          <w:t>17.2.</w:t>
        </w:r>
        <w:proofErr w:type="gramEnd"/>
      </w:hyperlink>
      <w:r>
        <w:rPr>
          <w:rFonts w:ascii="Verdana" w:hAnsi="Verdana"/>
          <w:color w:val="000000"/>
          <w:lang w:val="en"/>
        </w:rPr>
        <w:t xml:space="preserve">  </w:t>
      </w:r>
      <w:proofErr w:type="gramStart"/>
      <w:r>
        <w:rPr>
          <w:rFonts w:ascii="Verdana" w:hAnsi="Verdana"/>
          <w:color w:val="000000"/>
          <w:lang w:val="en"/>
        </w:rPr>
        <w:t>Data Access Monitoring</w:t>
      </w:r>
      <w:r>
        <w:rPr>
          <w:rFonts w:ascii="Verdana" w:hAnsi="Verdana"/>
          <w:color w:val="000000"/>
          <w:lang w:val="en"/>
        </w:rPr>
        <w:br/>
        <w:t>    </w:t>
      </w:r>
      <w:hyperlink w:anchor="Correlation" w:history="1">
        <w:r>
          <w:rPr>
            <w:rStyle w:val="Hyperlink"/>
            <w:rFonts w:ascii="Verdana" w:hAnsi="Verdana"/>
            <w:b/>
            <w:bCs/>
            <w:lang w:val="en"/>
          </w:rPr>
          <w:t>17.3.</w:t>
        </w:r>
        <w:proofErr w:type="gramEnd"/>
      </w:hyperlink>
      <w:r>
        <w:rPr>
          <w:rFonts w:ascii="Verdana" w:hAnsi="Verdana"/>
          <w:color w:val="000000"/>
          <w:lang w:val="en"/>
        </w:rPr>
        <w:t xml:space="preserve">  </w:t>
      </w:r>
      <w:proofErr w:type="gramStart"/>
      <w:r>
        <w:rPr>
          <w:rFonts w:ascii="Verdana" w:hAnsi="Verdana"/>
          <w:color w:val="000000"/>
          <w:lang w:val="en"/>
        </w:rPr>
        <w:t>Correlation</w:t>
      </w:r>
      <w:r>
        <w:rPr>
          <w:rFonts w:ascii="Verdana" w:hAnsi="Verdana"/>
          <w:color w:val="000000"/>
          <w:lang w:val="en"/>
        </w:rPr>
        <w:br/>
        <w:t>    </w:t>
      </w:r>
      <w:hyperlink w:anchor="OfflineAccessPrivacy" w:history="1">
        <w:r>
          <w:rPr>
            <w:rStyle w:val="Hyperlink"/>
            <w:rFonts w:ascii="Verdana" w:hAnsi="Verdana"/>
            <w:b/>
            <w:bCs/>
            <w:lang w:val="en"/>
          </w:rPr>
          <w:t>17.4.</w:t>
        </w:r>
        <w:proofErr w:type="gramEnd"/>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18.</w:t>
        </w:r>
      </w:hyperlink>
      <w:r>
        <w:rPr>
          <w:rFonts w:ascii="Verdana" w:hAnsi="Verdana"/>
          <w:color w:val="000000"/>
          <w:lang w:val="en"/>
        </w:rPr>
        <w:t xml:space="preserve">  </w:t>
      </w:r>
      <w:proofErr w:type="gramStart"/>
      <w:r>
        <w:rPr>
          <w:rFonts w:ascii="Verdana" w:hAnsi="Verdana"/>
          <w:color w:val="000000"/>
          <w:lang w:val="en"/>
        </w:rPr>
        <w:t xml:space="preserve">IANA </w:t>
      </w:r>
      <w:r>
        <w:rPr>
          <w:rFonts w:ascii="Verdana" w:hAnsi="Verdana"/>
          <w:color w:val="000000"/>
          <w:lang w:val="en"/>
        </w:rPr>
        <w:t>Considerations</w:t>
      </w:r>
      <w:r>
        <w:rPr>
          <w:rFonts w:ascii="Verdana" w:hAnsi="Verdana"/>
          <w:color w:val="000000"/>
          <w:lang w:val="en"/>
        </w:rPr>
        <w:br/>
        <w:t>    </w:t>
      </w:r>
      <w:hyperlink w:anchor="ClaimsRegistry" w:history="1">
        <w:r>
          <w:rPr>
            <w:rStyle w:val="Hyperlink"/>
            <w:rFonts w:ascii="Verdana" w:hAnsi="Verdana"/>
            <w:b/>
            <w:bCs/>
            <w:lang w:val="en"/>
          </w:rPr>
          <w:t>18.1.</w:t>
        </w:r>
        <w:proofErr w:type="gramEnd"/>
      </w:hyperlink>
      <w:r>
        <w:rPr>
          <w:rFonts w:ascii="Verdana" w:hAnsi="Verdana"/>
          <w:color w:val="000000"/>
          <w:lang w:val="en"/>
        </w:rPr>
        <w:t>  JSON Web Token Claims Registration</w:t>
      </w:r>
      <w:r>
        <w:rPr>
          <w:rFonts w:ascii="Verdana" w:hAnsi="Verdana"/>
          <w:color w:val="000000"/>
          <w:lang w:val="en"/>
        </w:rPr>
        <w:br/>
        <w:t>        </w:t>
      </w:r>
      <w:hyperlink w:anchor="ClaimsContents" w:history="1">
        <w:r>
          <w:rPr>
            <w:rStyle w:val="Hyperlink"/>
            <w:rFonts w:ascii="Verdana" w:hAnsi="Verdana"/>
            <w:b/>
            <w:bCs/>
            <w:lang w:val="en"/>
          </w:rPr>
          <w:t>18.1.1.</w:t>
        </w:r>
      </w:hyperlink>
      <w:r>
        <w:rPr>
          <w:rFonts w:ascii="Verdana" w:hAnsi="Verdana"/>
          <w:color w:val="000000"/>
          <w:lang w:val="en"/>
        </w:rPr>
        <w:t>  Registry Contents</w:t>
      </w:r>
      <w:r>
        <w:rPr>
          <w:rFonts w:ascii="Verdana" w:hAnsi="Verdana"/>
          <w:color w:val="000000"/>
          <w:lang w:val="en"/>
        </w:rPr>
        <w:br/>
        <w:t>    </w:t>
      </w:r>
      <w:hyperlink w:anchor="OAuthParametersRegistry" w:history="1">
        <w:r>
          <w:rPr>
            <w:rStyle w:val="Hyperlink"/>
            <w:rFonts w:ascii="Verdana" w:hAnsi="Verdana"/>
            <w:b/>
            <w:bCs/>
            <w:lang w:val="en"/>
          </w:rPr>
          <w:t>18.2.</w:t>
        </w:r>
      </w:hyperlink>
      <w:r>
        <w:rPr>
          <w:rFonts w:ascii="Verdana" w:hAnsi="Verdana"/>
          <w:color w:val="000000"/>
          <w:lang w:val="en"/>
        </w:rPr>
        <w:t xml:space="preserve">  </w:t>
      </w:r>
      <w:proofErr w:type="gramStart"/>
      <w:r>
        <w:rPr>
          <w:rFonts w:ascii="Verdana" w:hAnsi="Verdana"/>
          <w:color w:val="000000"/>
          <w:lang w:val="en"/>
        </w:rPr>
        <w:t>OAuth Parameters Registration</w:t>
      </w:r>
      <w:r>
        <w:rPr>
          <w:rFonts w:ascii="Verdana" w:hAnsi="Verdana"/>
          <w:color w:val="000000"/>
          <w:lang w:val="en"/>
        </w:rPr>
        <w:br/>
        <w:t>        </w:t>
      </w:r>
      <w:hyperlink w:anchor="ParametersContents" w:history="1">
        <w:r>
          <w:rPr>
            <w:rStyle w:val="Hyperlink"/>
            <w:rFonts w:ascii="Verdana" w:hAnsi="Verdana"/>
            <w:b/>
            <w:bCs/>
            <w:lang w:val="en"/>
          </w:rPr>
          <w:t>18.2.1.</w:t>
        </w:r>
        <w:proofErr w:type="gramEnd"/>
      </w:hyperlink>
      <w:r>
        <w:rPr>
          <w:rFonts w:ascii="Verdana" w:hAnsi="Verdana"/>
          <w:color w:val="000000"/>
          <w:lang w:val="en"/>
        </w:rPr>
        <w:t>  Registry Contents</w:t>
      </w:r>
      <w:r>
        <w:rPr>
          <w:rFonts w:ascii="Verdana" w:hAnsi="Verdana"/>
          <w:color w:val="000000"/>
          <w:lang w:val="en"/>
        </w:rPr>
        <w:br/>
        <w:t>    </w:t>
      </w:r>
      <w:hyperlink w:anchor="OAuthErrorRegistry" w:history="1">
        <w:r>
          <w:rPr>
            <w:rStyle w:val="Hyperlink"/>
            <w:rFonts w:ascii="Verdana" w:hAnsi="Verdana"/>
            <w:b/>
            <w:bCs/>
            <w:lang w:val="en"/>
          </w:rPr>
          <w:t>18.3.</w:t>
        </w:r>
      </w:hyperlink>
      <w:r>
        <w:rPr>
          <w:rFonts w:ascii="Verdana" w:hAnsi="Verdana"/>
          <w:color w:val="000000"/>
          <w:lang w:val="en"/>
        </w:rPr>
        <w:t xml:space="preserve">  </w:t>
      </w:r>
      <w:proofErr w:type="gramStart"/>
      <w:r>
        <w:rPr>
          <w:rFonts w:ascii="Verdana" w:hAnsi="Verdana"/>
          <w:color w:val="000000"/>
          <w:lang w:val="en"/>
        </w:rPr>
        <w:t>OAuth Extensions Error Registration</w:t>
      </w:r>
      <w:r>
        <w:rPr>
          <w:rFonts w:ascii="Verdana" w:hAnsi="Verdana"/>
          <w:color w:val="000000"/>
          <w:lang w:val="en"/>
        </w:rPr>
        <w:br/>
        <w:t>        </w:t>
      </w:r>
      <w:hyperlink w:anchor="ErrorContents" w:history="1">
        <w:r>
          <w:rPr>
            <w:rStyle w:val="Hyperlink"/>
            <w:rFonts w:ascii="Verdana" w:hAnsi="Verdana"/>
            <w:b/>
            <w:bCs/>
            <w:lang w:val="en"/>
          </w:rPr>
          <w:t>18.3.1.</w:t>
        </w:r>
        <w:proofErr w:type="gramEnd"/>
      </w:hyperlink>
      <w:r>
        <w:rPr>
          <w:rFonts w:ascii="Verdana" w:hAnsi="Verdana"/>
          <w:color w:val="000000"/>
          <w:lang w:val="en"/>
        </w:rPr>
        <w:t xml:space="preserve">  </w:t>
      </w:r>
      <w:proofErr w:type="gramStart"/>
      <w:r>
        <w:rPr>
          <w:rFonts w:ascii="Verdana" w:hAnsi="Verdana"/>
          <w:color w:val="000000"/>
          <w:lang w:val="en"/>
        </w:rPr>
        <w:t>Registry Contents</w:t>
      </w:r>
      <w:r>
        <w:rPr>
          <w:rFonts w:ascii="Verdana" w:hAnsi="Verdana"/>
          <w:color w:val="000000"/>
          <w:lang w:val="en"/>
        </w:rPr>
        <w:br/>
      </w:r>
      <w:hyperlink w:anchor="rfc.references1" w:history="1">
        <w:r>
          <w:rPr>
            <w:rStyle w:val="Hyperlink"/>
            <w:rFonts w:ascii="Verdana" w:hAnsi="Verdana"/>
            <w:b/>
            <w:bCs/>
            <w:lang w:val="en"/>
          </w:rPr>
          <w:t>19.</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19.1.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19.2.</w:t>
        </w:r>
      </w:hyperlink>
      <w:r>
        <w:rPr>
          <w:rFonts w:ascii="Verdana" w:hAnsi="Verdana"/>
          <w:color w:val="000000"/>
          <w:lang w:val="en"/>
        </w:rPr>
        <w:t xml:space="preserve">  </w:t>
      </w:r>
      <w:proofErr w:type="gramStart"/>
      <w:r>
        <w:rPr>
          <w:rFonts w:ascii="Verdana" w:hAnsi="Verdana"/>
          <w:color w:val="000000"/>
          <w:lang w:val="en"/>
        </w:rPr>
        <w:t>Informative References</w:t>
      </w:r>
      <w:r>
        <w:rPr>
          <w:rFonts w:ascii="Verdana" w:hAnsi="Verdana"/>
          <w:color w:val="000000"/>
          <w:lang w:val="en"/>
        </w:rPr>
        <w:br/>
      </w:r>
      <w:hyperlink w:anchor="AuthorizationExamples" w:history="1">
        <w:r>
          <w:rPr>
            <w:rStyle w:val="Hyperlink"/>
            <w:rFonts w:ascii="Verdana" w:hAnsi="Verdana"/>
            <w:b/>
            <w:bCs/>
            <w:lang w:val="en"/>
          </w:rPr>
          <w:t>Appendix A.</w:t>
        </w:r>
      </w:hyperlink>
      <w:r>
        <w:rPr>
          <w:rFonts w:ascii="Verdana" w:hAnsi="Verdana"/>
          <w:color w:val="000000"/>
          <w:lang w:val="en"/>
        </w:rPr>
        <w:t>  Aut</w:t>
      </w:r>
      <w:r>
        <w:rPr>
          <w:rFonts w:ascii="Verdana" w:hAnsi="Verdana"/>
          <w:color w:val="000000"/>
          <w:lang w:val="en"/>
        </w:rPr>
        <w:t>horization Examples</w:t>
      </w:r>
      <w:r>
        <w:rPr>
          <w:rFonts w:ascii="Verdana" w:hAnsi="Verdana"/>
          <w:color w:val="000000"/>
          <w:lang w:val="en"/>
        </w:rPr>
        <w:br/>
        <w:t>    </w:t>
      </w:r>
      <w:hyperlink w:anchor="codeExample" w:history="1">
        <w:r>
          <w:rPr>
            <w:rStyle w:val="Hyperlink"/>
            <w:rFonts w:ascii="Verdana" w:hAnsi="Verdana"/>
            <w:b/>
            <w:bCs/>
            <w:lang w:val="en"/>
          </w:rPr>
          <w:t>A.1.</w:t>
        </w:r>
        <w:proofErr w:type="gramEnd"/>
      </w:hyperlink>
      <w:r>
        <w:rPr>
          <w:rFonts w:ascii="Verdana" w:hAnsi="Verdana"/>
          <w:color w:val="000000"/>
          <w:lang w:val="en"/>
        </w:rPr>
        <w:t xml:space="preserve">  Example using </w:t>
      </w:r>
      <w:proofErr w:type="spellStart"/>
      <w:r>
        <w:rPr>
          <w:rFonts w:ascii="Verdana" w:hAnsi="Verdana"/>
          <w:color w:val="000000"/>
          <w:lang w:val="en"/>
        </w:rPr>
        <w:t>response_type</w:t>
      </w:r>
      <w:proofErr w:type="spellEnd"/>
      <w:r>
        <w:rPr>
          <w:rFonts w:ascii="Verdana" w:hAnsi="Verdana"/>
          <w:color w:val="000000"/>
          <w:lang w:val="en"/>
        </w:rPr>
        <w:t>=code</w:t>
      </w:r>
      <w:r>
        <w:rPr>
          <w:rFonts w:ascii="Verdana" w:hAnsi="Verdana"/>
          <w:color w:val="000000"/>
          <w:lang w:val="en"/>
        </w:rPr>
        <w:br/>
        <w:t>    </w:t>
      </w:r>
      <w:hyperlink w:anchor="id_tokenExample" w:history="1">
        <w:r>
          <w:rPr>
            <w:rStyle w:val="Hyperlink"/>
            <w:rFonts w:ascii="Verdana" w:hAnsi="Verdana"/>
            <w:b/>
            <w:bCs/>
            <w:lang w:val="en"/>
          </w:rPr>
          <w:t>A.2.</w:t>
        </w:r>
      </w:hyperlink>
      <w:r>
        <w:rPr>
          <w:rFonts w:ascii="Verdana" w:hAnsi="Verdana"/>
          <w:color w:val="000000"/>
          <w:lang w:val="en"/>
        </w:rPr>
        <w:t xml:space="preserve">  Example using </w:t>
      </w:r>
      <w:proofErr w:type="spellStart"/>
      <w:r>
        <w:rPr>
          <w:rFonts w:ascii="Verdana" w:hAnsi="Verdana"/>
          <w:color w:val="000000"/>
          <w:lang w:val="en"/>
        </w:rPr>
        <w:t>response_type</w:t>
      </w:r>
      <w:proofErr w:type="spellEnd"/>
      <w:r>
        <w:rPr>
          <w:rFonts w:ascii="Verdana" w:hAnsi="Verdana"/>
          <w:color w:val="000000"/>
          <w:lang w:val="en"/>
        </w:rPr>
        <w:t>=</w:t>
      </w:r>
      <w:proofErr w:type="spellStart"/>
      <w:r>
        <w:rPr>
          <w:rFonts w:ascii="Verdana" w:hAnsi="Verdana"/>
          <w:color w:val="000000"/>
          <w:lang w:val="en"/>
        </w:rPr>
        <w:t>id_token</w:t>
      </w:r>
      <w:proofErr w:type="spellEnd"/>
      <w:r>
        <w:rPr>
          <w:rFonts w:ascii="Verdana" w:hAnsi="Verdana"/>
          <w:color w:val="000000"/>
          <w:lang w:val="en"/>
        </w:rPr>
        <w:br/>
        <w:t>    </w:t>
      </w:r>
      <w:hyperlink w:anchor="id_token-tokenExample" w:history="1">
        <w:r>
          <w:rPr>
            <w:rStyle w:val="Hyperlink"/>
            <w:rFonts w:ascii="Verdana" w:hAnsi="Verdana"/>
            <w:b/>
            <w:bCs/>
            <w:lang w:val="en"/>
          </w:rPr>
          <w:t>A.3.</w:t>
        </w:r>
      </w:hyperlink>
      <w:r>
        <w:rPr>
          <w:rFonts w:ascii="Verdana" w:hAnsi="Verdana"/>
          <w:color w:val="000000"/>
          <w:lang w:val="en"/>
        </w:rPr>
        <w:t xml:space="preserve">  Example using </w:t>
      </w:r>
      <w:proofErr w:type="spellStart"/>
      <w:r>
        <w:rPr>
          <w:rFonts w:ascii="Verdana" w:hAnsi="Verdana"/>
          <w:color w:val="000000"/>
          <w:lang w:val="en"/>
        </w:rPr>
        <w:t>respon</w:t>
      </w:r>
      <w:r>
        <w:rPr>
          <w:rFonts w:ascii="Verdana" w:hAnsi="Verdana"/>
          <w:color w:val="000000"/>
          <w:lang w:val="en"/>
        </w:rPr>
        <w:t>se_type</w:t>
      </w:r>
      <w:proofErr w:type="spellEnd"/>
      <w:r>
        <w:rPr>
          <w:rFonts w:ascii="Verdana" w:hAnsi="Verdana"/>
          <w:color w:val="000000"/>
          <w:lang w:val="en"/>
        </w:rPr>
        <w:t>=</w:t>
      </w:r>
      <w:proofErr w:type="spellStart"/>
      <w:r>
        <w:rPr>
          <w:rFonts w:ascii="Verdana" w:hAnsi="Verdana"/>
          <w:color w:val="000000"/>
          <w:lang w:val="en"/>
        </w:rPr>
        <w:t>id_token</w:t>
      </w:r>
      <w:proofErr w:type="spellEnd"/>
      <w:r>
        <w:rPr>
          <w:rFonts w:ascii="Verdana" w:hAnsi="Verdana"/>
          <w:color w:val="000000"/>
          <w:lang w:val="en"/>
        </w:rPr>
        <w:t> token</w:t>
      </w:r>
      <w:r>
        <w:rPr>
          <w:rFonts w:ascii="Verdana" w:hAnsi="Verdana"/>
          <w:color w:val="000000"/>
          <w:lang w:val="en"/>
        </w:rPr>
        <w:br/>
        <w:t>    </w:t>
      </w:r>
      <w:hyperlink w:anchor="code-id_tokenExample" w:history="1">
        <w:r>
          <w:rPr>
            <w:rStyle w:val="Hyperlink"/>
            <w:rFonts w:ascii="Verdana" w:hAnsi="Verdana"/>
            <w:b/>
            <w:bCs/>
            <w:lang w:val="en"/>
          </w:rPr>
          <w:t>A.4.</w:t>
        </w:r>
      </w:hyperlink>
      <w:r>
        <w:rPr>
          <w:rFonts w:ascii="Verdana" w:hAnsi="Verdana"/>
          <w:color w:val="000000"/>
          <w:lang w:val="en"/>
        </w:rPr>
        <w:t xml:space="preserve">  Example using </w:t>
      </w:r>
      <w:proofErr w:type="spellStart"/>
      <w:r>
        <w:rPr>
          <w:rFonts w:ascii="Verdana" w:hAnsi="Verdana"/>
          <w:color w:val="000000"/>
          <w:lang w:val="en"/>
        </w:rPr>
        <w:t>response_type</w:t>
      </w:r>
      <w:proofErr w:type="spellEnd"/>
      <w:r>
        <w:rPr>
          <w:rFonts w:ascii="Verdana" w:hAnsi="Verdana"/>
          <w:color w:val="000000"/>
          <w:lang w:val="en"/>
        </w:rPr>
        <w:t>=code </w:t>
      </w:r>
      <w:proofErr w:type="spellStart"/>
      <w:r>
        <w:rPr>
          <w:rFonts w:ascii="Verdana" w:hAnsi="Verdana"/>
          <w:color w:val="000000"/>
          <w:lang w:val="en"/>
        </w:rPr>
        <w:t>id_token</w:t>
      </w:r>
      <w:proofErr w:type="spellEnd"/>
      <w:r>
        <w:rPr>
          <w:rFonts w:ascii="Verdana" w:hAnsi="Verdana"/>
          <w:color w:val="000000"/>
          <w:lang w:val="en"/>
        </w:rPr>
        <w:br/>
        <w:t>    </w:t>
      </w:r>
      <w:hyperlink w:anchor="code-tokenExample" w:history="1">
        <w:r>
          <w:rPr>
            <w:rStyle w:val="Hyperlink"/>
            <w:rFonts w:ascii="Verdana" w:hAnsi="Verdana"/>
            <w:b/>
            <w:bCs/>
            <w:lang w:val="en"/>
          </w:rPr>
          <w:t>A.5.</w:t>
        </w:r>
      </w:hyperlink>
      <w:r>
        <w:rPr>
          <w:rFonts w:ascii="Verdana" w:hAnsi="Verdana"/>
          <w:color w:val="000000"/>
          <w:lang w:val="en"/>
        </w:rPr>
        <w:t xml:space="preserve">  Example using </w:t>
      </w:r>
      <w:proofErr w:type="spellStart"/>
      <w:r>
        <w:rPr>
          <w:rFonts w:ascii="Verdana" w:hAnsi="Verdana"/>
          <w:color w:val="000000"/>
          <w:lang w:val="en"/>
        </w:rPr>
        <w:t>response_type</w:t>
      </w:r>
      <w:proofErr w:type="spellEnd"/>
      <w:r>
        <w:rPr>
          <w:rFonts w:ascii="Verdana" w:hAnsi="Verdana"/>
          <w:color w:val="000000"/>
          <w:lang w:val="en"/>
        </w:rPr>
        <w:t>=code token</w:t>
      </w:r>
      <w:r>
        <w:rPr>
          <w:rFonts w:ascii="Verdana" w:hAnsi="Verdana"/>
          <w:color w:val="000000"/>
          <w:lang w:val="en"/>
        </w:rPr>
        <w:br/>
        <w:t>    </w:t>
      </w:r>
      <w:hyperlink w:anchor="code-id_token-tokenExample" w:history="1">
        <w:r>
          <w:rPr>
            <w:rStyle w:val="Hyperlink"/>
            <w:rFonts w:ascii="Verdana" w:hAnsi="Verdana"/>
            <w:b/>
            <w:bCs/>
            <w:lang w:val="en"/>
          </w:rPr>
          <w:t>A.6.</w:t>
        </w:r>
      </w:hyperlink>
      <w:r>
        <w:rPr>
          <w:rFonts w:ascii="Verdana" w:hAnsi="Verdana"/>
          <w:color w:val="000000"/>
          <w:lang w:val="en"/>
        </w:rPr>
        <w:t xml:space="preserve">  Example using </w:t>
      </w:r>
      <w:proofErr w:type="spellStart"/>
      <w:r>
        <w:rPr>
          <w:rFonts w:ascii="Verdana" w:hAnsi="Verdana"/>
          <w:color w:val="000000"/>
          <w:lang w:val="en"/>
        </w:rPr>
        <w:t>response_type</w:t>
      </w:r>
      <w:proofErr w:type="spellEnd"/>
      <w:r>
        <w:rPr>
          <w:rFonts w:ascii="Verdana" w:hAnsi="Verdana"/>
          <w:color w:val="000000"/>
          <w:lang w:val="en"/>
        </w:rPr>
        <w:t>=code </w:t>
      </w:r>
      <w:proofErr w:type="spellStart"/>
      <w:r>
        <w:rPr>
          <w:rFonts w:ascii="Verdana" w:hAnsi="Verdana"/>
          <w:color w:val="000000"/>
          <w:lang w:val="en"/>
        </w:rPr>
        <w:t>id_token</w:t>
      </w:r>
      <w:proofErr w:type="spellEnd"/>
      <w:r>
        <w:rPr>
          <w:rFonts w:ascii="Verdana" w:hAnsi="Verdana"/>
          <w:color w:val="000000"/>
          <w:lang w:val="en"/>
        </w:rPr>
        <w:t> token</w:t>
      </w:r>
      <w:r>
        <w:rPr>
          <w:rFonts w:ascii="Verdana" w:hAnsi="Verdana"/>
          <w:color w:val="000000"/>
          <w:lang w:val="en"/>
        </w:rPr>
        <w:br/>
        <w:t>    </w:t>
      </w:r>
      <w:hyperlink w:anchor="ExampleRSAKey" w:history="1">
        <w:r>
          <w:rPr>
            <w:rStyle w:val="Hyperlink"/>
            <w:rFonts w:ascii="Verdana" w:hAnsi="Verdana"/>
            <w:b/>
            <w:bCs/>
            <w:lang w:val="en"/>
          </w:rPr>
          <w:t>A.7.</w:t>
        </w:r>
      </w:hyperlink>
      <w:r>
        <w:rPr>
          <w:rFonts w:ascii="Verdana" w:hAnsi="Verdana"/>
          <w:color w:val="000000"/>
          <w:lang w:val="en"/>
        </w:rPr>
        <w:t>  RSA Key Used in Examples</w:t>
      </w:r>
      <w:r>
        <w:rPr>
          <w:rFonts w:ascii="Verdana" w:hAnsi="Verdana"/>
          <w:color w:val="000000"/>
          <w:lang w:val="en"/>
        </w:rPr>
        <w:br/>
      </w:r>
      <w:hyperlink w:anchor="Acknowledgements" w:history="1">
        <w:r>
          <w:rPr>
            <w:rStyle w:val="Hyperlink"/>
            <w:rFonts w:ascii="Verdana" w:hAnsi="Verdana"/>
            <w:b/>
            <w:bCs/>
            <w:lang w:val="en"/>
          </w:rPr>
          <w:t>Appendix B.</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C.</w:t>
        </w:r>
      </w:hyperlink>
      <w:r>
        <w:rPr>
          <w:rFonts w:ascii="Verdana" w:hAnsi="Verdana"/>
          <w:color w:val="000000"/>
          <w:lang w:val="en"/>
        </w:rPr>
        <w:t>  Notices</w:t>
      </w:r>
      <w:r>
        <w:rPr>
          <w:rFonts w:ascii="Verdana" w:hAnsi="Verdana"/>
          <w:color w:val="000000"/>
          <w:lang w:val="en"/>
        </w:rPr>
        <w:br/>
      </w:r>
      <w:ins w:id="7" w:author="Errata" w:date="2014-08-04T17:35: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w:instrText>
        </w:r>
        <w:r>
          <w:rPr>
            <w:rFonts w:ascii="Verdana" w:hAnsi="Verdana"/>
            <w:color w:val="000000"/>
            <w:lang w:val="en"/>
          </w:rPr>
          <w:instrText>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D.</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0564B3D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0353CFD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3611798" w14:textId="77777777">
        <w:trPr>
          <w:divId w:val="1567063107"/>
          <w:trHeight w:val="225"/>
          <w:tblCellSpacing w:w="12" w:type="dxa"/>
        </w:trPr>
        <w:tc>
          <w:tcPr>
            <w:tcW w:w="450" w:type="dxa"/>
            <w:shd w:val="clear" w:color="auto" w:fill="990000"/>
            <w:vAlign w:val="center"/>
            <w:hideMark/>
          </w:tcPr>
          <w:p w14:paraId="41584BC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D3196D" w14:textId="77777777" w:rsidR="00000000" w:rsidRDefault="003F103A">
      <w:pPr>
        <w:pStyle w:val="Heading3"/>
        <w:divId w:val="1567063107"/>
        <w:rPr>
          <w:rFonts w:eastAsia="Times New Roman"/>
          <w:lang w:val="en"/>
        </w:rPr>
      </w:pPr>
      <w:bookmarkStart w:id="9" w:name="rfc.section.1"/>
      <w:bookmarkEnd w:id="9"/>
      <w:r>
        <w:rPr>
          <w:rFonts w:eastAsia="Times New Roman"/>
          <w:lang w:val="en"/>
        </w:rPr>
        <w:t>1.  Introduction</w:t>
      </w:r>
    </w:p>
    <w:p w14:paraId="33836A8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protocol. It enables Clients to verify the identity of the End-User based on t</w:t>
      </w:r>
      <w:r>
        <w:rPr>
          <w:rFonts w:ascii="Verdana" w:hAnsi="Verdana"/>
          <w:color w:val="000000"/>
          <w:lang w:val="en"/>
        </w:rPr>
        <w:t xml:space="preserve">he authentication performed by an Authorization Server, as well as to obtain basic profile information about the End-User in an interoperable and REST-like manner. </w:t>
      </w:r>
    </w:p>
    <w:p w14:paraId="53998CBC"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OpenID Connect Core 1.0 specification defines the core OpenID Connect functionality: au</w:t>
      </w:r>
      <w:r>
        <w:rPr>
          <w:rFonts w:ascii="Verdana" w:hAnsi="Verdana"/>
          <w:color w:val="000000"/>
          <w:lang w:val="en"/>
        </w:rPr>
        <w:t xml:space="preserve">thentication built on top of OAuth 2.0 and the use of Claims to communicate information about the End-User. It also describes the security and privacy considerations for using OpenID Connect. </w:t>
      </w:r>
    </w:p>
    <w:p w14:paraId="44B8F92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As background, the </w:t>
      </w:r>
      <w:hyperlink w:anchor="RFC6749" w:history="1">
        <w:r>
          <w:rPr>
            <w:rStyle w:val="Hyperlink"/>
            <w:rFonts w:ascii="Verdana" w:hAnsi="Verdana"/>
            <w:u w:val="none"/>
            <w:lang w:val="en"/>
          </w:rPr>
          <w:t>OAuth 2.0 Auth</w:t>
        </w:r>
        <w:r>
          <w:rPr>
            <w:rStyle w:val="Hyperlink"/>
            <w:rFonts w:ascii="Verdana" w:hAnsi="Verdana"/>
            <w:u w:val="none"/>
            <w:lang w:val="en"/>
          </w:rPr>
          <w:t>orization Framework</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w:t>
        </w:r>
        <w:r>
          <w:rPr>
            <w:rStyle w:val="Hyperlink"/>
            <w:rFonts w:ascii="Verdana" w:hAnsi="Verdana"/>
            <w:vanish/>
            <w:u w:val="none"/>
            <w:lang w:val="en"/>
          </w:rPr>
          <w:t>012.)</w:t>
        </w:r>
      </w:hyperlink>
      <w:r>
        <w:rPr>
          <w:rFonts w:ascii="Verdana" w:hAnsi="Verdana"/>
          <w:color w:val="000000"/>
          <w:lang w:val="en"/>
        </w:rPr>
        <w:t xml:space="preserve"> [RFC6750] specifications provide a general framework for third-party applications to obtain and use limited access to HTTP resources. They define mechanisms to obtain and use Access Tokens to access resources but do not define standard methods to pro</w:t>
      </w:r>
      <w:r>
        <w:rPr>
          <w:rFonts w:ascii="Verdana" w:hAnsi="Verdana"/>
          <w:color w:val="000000"/>
          <w:lang w:val="en"/>
        </w:rPr>
        <w:t xml:space="preserve">vide identity information. Notably, without profiling OAuth 2.0, it is incapable of providing information about the authentication of an End-User. Readers are expected to be familiar with these specifications. </w:t>
      </w:r>
    </w:p>
    <w:p w14:paraId="073AA2B0" w14:textId="77777777" w:rsidR="00000000" w:rsidRDefault="003F103A">
      <w:pPr>
        <w:pStyle w:val="NormalWeb"/>
        <w:divId w:val="1567063107"/>
        <w:rPr>
          <w:rFonts w:ascii="Verdana" w:hAnsi="Verdana"/>
          <w:color w:val="000000"/>
          <w:lang w:val="en"/>
        </w:rPr>
      </w:pPr>
      <w:r>
        <w:rPr>
          <w:rFonts w:ascii="Verdana" w:hAnsi="Verdana"/>
          <w:color w:val="000000"/>
          <w:lang w:val="en"/>
        </w:rPr>
        <w:t>OpenID Connect implements authentication as a</w:t>
      </w:r>
      <w:r>
        <w:rPr>
          <w:rFonts w:ascii="Verdana" w:hAnsi="Verdana"/>
          <w:color w:val="000000"/>
          <w:lang w:val="en"/>
        </w:rPr>
        <w:t xml:space="preserve">n extension to the OAuth 2.0 authorization process. Use of this extension is requested by Clients by including the </w:t>
      </w:r>
      <w:proofErr w:type="spellStart"/>
      <w:r>
        <w:rPr>
          <w:rStyle w:val="HTMLTypewriter"/>
          <w:lang w:val="en"/>
        </w:rPr>
        <w:t>openid</w:t>
      </w:r>
      <w:proofErr w:type="spellEnd"/>
      <w:r>
        <w:rPr>
          <w:rFonts w:ascii="Verdana" w:hAnsi="Verdana"/>
          <w:color w:val="000000"/>
          <w:lang w:val="en"/>
        </w:rPr>
        <w:t xml:space="preserve"> scope value in the Authorization Request. Information about the authentication performed is returned in a </w:t>
      </w:r>
      <w:hyperlink w:anchor="JWT" w:history="1">
        <w:r>
          <w:rPr>
            <w:rStyle w:val="Hyperlink"/>
            <w:rFonts w:ascii="Verdana" w:hAnsi="Verdana"/>
            <w:u w:val="none"/>
            <w:lang w:val="en"/>
          </w:rPr>
          <w:t>JS</w:t>
        </w:r>
        <w:r>
          <w:rPr>
            <w:rStyle w:val="Hyperlink"/>
            <w:rFonts w:ascii="Verdana" w:hAnsi="Verdana"/>
            <w:u w:val="none"/>
            <w:lang w:val="en"/>
          </w:rPr>
          <w:t>ON Web Token (JWT)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[JWT] called an ID Token (see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OAuth 2.0 Authentication Servers implementing OpenID Connect are also re</w:t>
      </w:r>
      <w:r>
        <w:rPr>
          <w:rFonts w:ascii="Verdana" w:hAnsi="Verdana"/>
          <w:color w:val="000000"/>
          <w:lang w:val="en"/>
        </w:rPr>
        <w:t xml:space="preserve">ferred to as OpenID Providers (OPs). OAuth 2.0 Clients using OpenID Connect are also referred to as Relying Parties (RPs). </w:t>
      </w:r>
    </w:p>
    <w:p w14:paraId="6F7FEDC9" w14:textId="77777777" w:rsidR="00000000" w:rsidRDefault="003F103A">
      <w:pPr>
        <w:pStyle w:val="NormalWeb"/>
        <w:divId w:val="1567063107"/>
        <w:rPr>
          <w:rFonts w:ascii="Verdana" w:hAnsi="Verdana"/>
          <w:color w:val="000000"/>
          <w:lang w:val="en"/>
        </w:rPr>
      </w:pPr>
      <w:r>
        <w:rPr>
          <w:rFonts w:ascii="Verdana" w:hAnsi="Verdana"/>
          <w:color w:val="000000"/>
          <w:lang w:val="en"/>
        </w:rPr>
        <w:t>This specification assumes that the Relying Party has already obtained configuration information about the OpenID Provider, includin</w:t>
      </w:r>
      <w:r>
        <w:rPr>
          <w:rFonts w:ascii="Verdana" w:hAnsi="Verdana"/>
          <w:color w:val="000000"/>
          <w:lang w:val="en"/>
        </w:rPr>
        <w:t xml:space="preserve">g its Authorization Endpoint and Token Endpoint locations. This information is normally obtained via Discovery, as described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w:t>
        </w:r>
        <w:r>
          <w:rPr>
            <w:rStyle w:val="Hyperlink"/>
            <w:rFonts w:ascii="Verdana" w:hAnsi="Verdana"/>
            <w:vanish/>
            <w:u w:val="none"/>
            <w:lang w:val="en"/>
          </w:rPr>
          <w:t>onnect Discovery 1.0,” February 2014.)</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or may be obtained via other mechanisms. </w:t>
      </w:r>
    </w:p>
    <w:p w14:paraId="19D22C8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Likewise, this specification assumes that the Relying Party has already obtained </w:t>
      </w:r>
      <w:r>
        <w:rPr>
          <w:rFonts w:ascii="Verdana" w:hAnsi="Verdana"/>
          <w:color w:val="000000"/>
          <w:lang w:val="en"/>
        </w:rPr>
        <w:t xml:space="preserve">sufficient credentials and provided information needed to use the OpenID Provider. This is normally done via Dynamic Registration, as described in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w:t>
        </w:r>
        <w:r>
          <w:rPr>
            <w:rStyle w:val="Hyperlink"/>
            <w:rFonts w:ascii="Verdana" w:hAnsi="Verdana"/>
            <w:vanish/>
            <w:u w:val="none"/>
            <w:lang w:val="en"/>
          </w:rPr>
          <w:t>ey, J., and M. Jones, “OpenID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or may be obtained via other mechanisms. </w:t>
      </w:r>
    </w:p>
    <w:p w14:paraId="2F0348A1" w14:textId="77777777" w:rsidR="00000000" w:rsidRDefault="003F103A">
      <w:pPr>
        <w:spacing w:before="0" w:beforeAutospacing="0" w:after="0" w:afterAutospacing="0"/>
        <w:divId w:val="1567063107"/>
        <w:rPr>
          <w:rFonts w:ascii="Verdana" w:eastAsia="Times New Roman" w:hAnsi="Verdana"/>
          <w:color w:val="000000"/>
          <w:lang w:val="en"/>
        </w:rPr>
      </w:pPr>
      <w:bookmarkStart w:id="10" w:name="rnc"/>
      <w:bookmarkEnd w:id="10"/>
    </w:p>
    <w:p w14:paraId="2C061F8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E7C36DF" w14:textId="77777777">
        <w:trPr>
          <w:divId w:val="1567063107"/>
          <w:trHeight w:val="225"/>
          <w:tblCellSpacing w:w="12" w:type="dxa"/>
        </w:trPr>
        <w:tc>
          <w:tcPr>
            <w:tcW w:w="450" w:type="dxa"/>
            <w:shd w:val="clear" w:color="auto" w:fill="990000"/>
            <w:vAlign w:val="center"/>
            <w:hideMark/>
          </w:tcPr>
          <w:p w14:paraId="01F566F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51EFBE" w14:textId="77777777" w:rsidR="00000000" w:rsidRDefault="003F103A">
      <w:pPr>
        <w:pStyle w:val="Heading3"/>
        <w:divId w:val="1567063107"/>
        <w:rPr>
          <w:rFonts w:eastAsia="Times New Roman"/>
          <w:lang w:val="en"/>
        </w:rPr>
      </w:pPr>
      <w:bookmarkStart w:id="11" w:name="rfc.section.1.1"/>
      <w:bookmarkEnd w:id="11"/>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686717A0" w14:textId="77777777" w:rsidR="00000000" w:rsidRDefault="003F103A">
      <w:pPr>
        <w:pStyle w:val="NormalWeb"/>
        <w:divId w:val="1567063107"/>
        <w:rPr>
          <w:rFonts w:ascii="Verdana" w:hAnsi="Verdana"/>
          <w:color w:val="000000"/>
          <w:lang w:val="en"/>
        </w:rPr>
      </w:pPr>
      <w:r>
        <w:rPr>
          <w:rFonts w:ascii="Verdana" w:hAnsi="Verdana"/>
          <w:color w:val="000000"/>
          <w:lang w:val="en"/>
        </w:rPr>
        <w:t>The key words "MUST", "MUST NOT",</w:t>
      </w:r>
      <w:r>
        <w:rPr>
          <w:rFonts w:ascii="Verdana" w:hAnsi="Verdana"/>
          <w:color w:val="000000"/>
          <w:lang w:val="en"/>
        </w:rPr>
        <w:t xml:space="preserve">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5602398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proofErr w:type="gramStart"/>
      <w:r>
        <w:rPr>
          <w:rFonts w:ascii="Verdana" w:hAnsi="Verdana"/>
          <w:color w:val="000000"/>
          <w:lang w:val="en"/>
        </w:rPr>
        <w:t>b</w:t>
      </w:r>
      <w:r>
        <w:rPr>
          <w:rFonts w:ascii="Verdana" w:hAnsi="Verdana"/>
          <w:color w:val="000000"/>
          <w:lang w:val="en"/>
        </w:rPr>
        <w:t>e</w:t>
      </w:r>
      <w:proofErr w:type="gramEnd"/>
      <w:r>
        <w:rPr>
          <w:rFonts w:ascii="Verdana" w:hAnsi="Verdana"/>
          <w:color w:val="000000"/>
          <w:lang w:val="en"/>
        </w:rPr>
        <w:t xml:space="preserv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2E65D92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w:t>
        </w:r>
        <w:r>
          <w:rPr>
            <w:rStyle w:val="Hyperlink"/>
            <w:rFonts w:ascii="Verdana" w:hAnsi="Verdana"/>
            <w:vanish/>
            <w:u w:val="none"/>
            <w:lang w:val="en"/>
          </w:rPr>
          <w:t>ON Web Signature (JWS),” November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November 2013.)</w:t>
        </w:r>
      </w:hyperlink>
      <w:r>
        <w:rPr>
          <w:rFonts w:ascii="Verdana" w:hAnsi="Verdana"/>
          <w:color w:val="000000"/>
          <w:lang w:val="en"/>
        </w:rPr>
        <w:t xml:space="preserve"> [JWE] data structures in this specification utilize the JWS Com</w:t>
      </w:r>
      <w:r>
        <w:rPr>
          <w:rFonts w:ascii="Verdana" w:hAnsi="Verdana"/>
          <w:color w:val="000000"/>
          <w:lang w:val="en"/>
        </w:rPr>
        <w:t xml:space="preserve">pact Serialization or the JWE Compact Serialization; the JWS JSON Serialization and the JWE JSON Serialization are not used. </w:t>
      </w:r>
    </w:p>
    <w:p w14:paraId="14491A65" w14:textId="77777777" w:rsidR="00000000" w:rsidRDefault="003F103A">
      <w:pPr>
        <w:spacing w:before="0" w:beforeAutospacing="0" w:after="0" w:afterAutospacing="0"/>
        <w:divId w:val="1567063107"/>
        <w:rPr>
          <w:rFonts w:ascii="Verdana" w:eastAsia="Times New Roman" w:hAnsi="Verdana"/>
          <w:color w:val="000000"/>
          <w:lang w:val="en"/>
        </w:rPr>
      </w:pPr>
      <w:bookmarkStart w:id="12" w:name="Terminology"/>
      <w:bookmarkEnd w:id="12"/>
    </w:p>
    <w:p w14:paraId="53864B0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B13AD7C" w14:textId="77777777">
        <w:trPr>
          <w:divId w:val="1567063107"/>
          <w:trHeight w:val="225"/>
          <w:tblCellSpacing w:w="12" w:type="dxa"/>
        </w:trPr>
        <w:tc>
          <w:tcPr>
            <w:tcW w:w="450" w:type="dxa"/>
            <w:shd w:val="clear" w:color="auto" w:fill="990000"/>
            <w:vAlign w:val="center"/>
            <w:hideMark/>
          </w:tcPr>
          <w:p w14:paraId="61F8A66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F32425" w14:textId="77777777" w:rsidR="00000000" w:rsidRDefault="003F103A">
      <w:pPr>
        <w:pStyle w:val="Heading3"/>
        <w:divId w:val="1567063107"/>
        <w:rPr>
          <w:rFonts w:eastAsia="Times New Roman"/>
          <w:lang w:val="en"/>
        </w:rPr>
      </w:pPr>
      <w:bookmarkStart w:id="13" w:name="rfc.section.1.2"/>
      <w:bookmarkEnd w:id="13"/>
      <w:r>
        <w:rPr>
          <w:rFonts w:eastAsia="Times New Roman"/>
          <w:lang w:val="en"/>
        </w:rPr>
        <w:t>1.2.</w:t>
      </w:r>
      <w:proofErr w:type="gramStart"/>
      <w:r>
        <w:rPr>
          <w:rFonts w:eastAsia="Times New Roman"/>
          <w:lang w:val="en"/>
        </w:rPr>
        <w:t>  Terminology</w:t>
      </w:r>
      <w:proofErr w:type="gramEnd"/>
    </w:p>
    <w:p w14:paraId="76BE7ED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uses the terms "Access Token", "Authorization Code", "Authorization Endpoint", "Authorization Grant", "Authorization Server", </w:t>
      </w:r>
      <w:r>
        <w:rPr>
          <w:rFonts w:ascii="Verdana" w:hAnsi="Verdana"/>
          <w:color w:val="000000"/>
          <w:lang w:val="en"/>
        </w:rPr>
        <w:t xml:space="preserve">"Client", "Client Authentication", "Client Identifier", "Client Secret", "Grant Type", "Protected Resource",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terms "Claim Name", "Claim Value", "JSON Web Token (JWT)", and "Nested JWT"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w:t>
        </w:r>
        <w:r>
          <w:rPr>
            <w:rStyle w:val="Hyperlink"/>
            <w:rFonts w:ascii="Verdana" w:hAnsi="Verdana"/>
            <w:vanish/>
            <w:u w:val="none"/>
            <w:lang w:val="en"/>
          </w:rPr>
          <w:t xml:space="preserve"> and N. Sakimura, “JSON Web Token (JWT),” November 2013.)</w:t>
        </w:r>
      </w:hyperlink>
      <w:r>
        <w:rPr>
          <w:rFonts w:ascii="Verdana" w:hAnsi="Verdana"/>
          <w:color w:val="000000"/>
          <w:lang w:val="en"/>
        </w:rPr>
        <w:t xml:space="preserve"> [JWT], the term "User Agent" defined by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w:t>
        </w:r>
        <w:r>
          <w:rPr>
            <w:rStyle w:val="Hyperlink"/>
            <w:rFonts w:ascii="Verdana" w:hAnsi="Verdana"/>
            <w:vanish/>
            <w:u w:val="none"/>
            <w:lang w:val="en"/>
          </w:rPr>
          <w:t>tocol -- HTTP/1.1,” June 1999.)</w:t>
        </w:r>
      </w:hyperlink>
      <w:r>
        <w:rPr>
          <w:rFonts w:ascii="Verdana" w:hAnsi="Verdana"/>
          <w:color w:val="000000"/>
          <w:lang w:val="en"/>
        </w:rPr>
        <w:t xml:space="preserve"> [RFC2616], and the term "Response Mode" defined by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w:t>
        </w:r>
        <w:r>
          <w:rPr>
            <w:rStyle w:val="Hyperlink"/>
            <w:rFonts w:ascii="Verdana" w:hAnsi="Verdana"/>
            <w:vanish/>
            <w:u w:val="none"/>
            <w:lang w:val="en"/>
          </w:rPr>
          <w:t xml:space="preserv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w:t>
      </w:r>
    </w:p>
    <w:p w14:paraId="0514474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also defines the following terms: </w:t>
      </w:r>
    </w:p>
    <w:p w14:paraId="75FE8A50"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lastRenderedPageBreak/>
        <w:t>Authentication</w:t>
      </w:r>
    </w:p>
    <w:p w14:paraId="410D090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presented Identity. </w:t>
      </w:r>
    </w:p>
    <w:p w14:paraId="2C1F8BC9"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Authentication Request</w:t>
      </w:r>
    </w:p>
    <w:p w14:paraId="514273BD"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OAuth 2.0 Authorization Request using extension parameters and scopes defined by OpenID Connect to request that the End-User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authenticated by the Authorization Server, which is an OpenID Connect Provider, to the Client, which is a</w:t>
      </w:r>
      <w:r>
        <w:rPr>
          <w:rFonts w:ascii="Verdana" w:eastAsia="Times New Roman" w:hAnsi="Verdana"/>
          <w:color w:val="000000"/>
          <w:lang w:val="en"/>
        </w:rPr>
        <w:t xml:space="preserve">n OpenID Connect Relying Party. </w:t>
      </w:r>
    </w:p>
    <w:p w14:paraId="7D5EEBB4"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Authentication Context</w:t>
      </w:r>
    </w:p>
    <w:p w14:paraId="3D85549F"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Information that the Relying Party can require before it makes an entitlement decision with respect to an authentication response. Such context can include, but is not limited to, the actual authentic</w:t>
      </w:r>
      <w:r>
        <w:rPr>
          <w:rFonts w:ascii="Verdana" w:eastAsia="Times New Roman" w:hAnsi="Verdana"/>
          <w:color w:val="000000"/>
          <w:lang w:val="en"/>
        </w:rPr>
        <w:t xml:space="preserve">ation method used or level of assurance such as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w:t>
        </w:r>
        <w:r>
          <w:rPr>
            <w:rStyle w:val="Hyperlink"/>
            <w:rFonts w:ascii="Verdana" w:eastAsia="Times New Roman" w:hAnsi="Verdana"/>
            <w:vanish/>
            <w:u w:val="none"/>
            <w:lang w:val="en"/>
          </w:rPr>
          <w:t>March 2013.)</w:t>
        </w:r>
      </w:hyperlink>
      <w:r>
        <w:rPr>
          <w:rFonts w:ascii="Verdana" w:eastAsia="Times New Roman" w:hAnsi="Verdana"/>
          <w:color w:val="000000"/>
          <w:lang w:val="en"/>
        </w:rPr>
        <w:t xml:space="preserve"> [ISO29115] entity authentication assurance level. </w:t>
      </w:r>
    </w:p>
    <w:p w14:paraId="3F0C37BF"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Authentication Context Class</w:t>
      </w:r>
    </w:p>
    <w:p w14:paraId="52C3680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Set of authentication methods or procedures that are considered to be equivalent to each other in a particular context. </w:t>
      </w:r>
    </w:p>
    <w:p w14:paraId="2D7A1BD3"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Authentication Context Class Reference</w:t>
      </w:r>
    </w:p>
    <w:p w14:paraId="408A343C"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Ide</w:t>
      </w:r>
      <w:r>
        <w:rPr>
          <w:rFonts w:ascii="Verdana" w:eastAsia="Times New Roman" w:hAnsi="Verdana"/>
          <w:color w:val="000000"/>
          <w:lang w:val="en"/>
        </w:rPr>
        <w:t>ntifier for an Authentication Context Class.</w:t>
      </w:r>
      <w:proofErr w:type="gramEnd"/>
      <w:r>
        <w:rPr>
          <w:rFonts w:ascii="Verdana" w:eastAsia="Times New Roman" w:hAnsi="Verdana"/>
          <w:color w:val="000000"/>
          <w:lang w:val="en"/>
        </w:rPr>
        <w:t xml:space="preserve"> </w:t>
      </w:r>
    </w:p>
    <w:p w14:paraId="1102BFAF"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Authorization Code Flow</w:t>
      </w:r>
    </w:p>
    <w:p w14:paraId="318066E7"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OAuth 2.0 flow in which an Authorization Code is returned from the Authorization Endpoint and all tokens are returned from the Token Endpoint.</w:t>
      </w:r>
      <w:proofErr w:type="gramEnd"/>
      <w:r>
        <w:rPr>
          <w:rFonts w:ascii="Verdana" w:eastAsia="Times New Roman" w:hAnsi="Verdana"/>
          <w:color w:val="000000"/>
          <w:lang w:val="en"/>
        </w:rPr>
        <w:t xml:space="preserve"> </w:t>
      </w:r>
    </w:p>
    <w:p w14:paraId="25F88CF4"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Authorization Request</w:t>
      </w:r>
    </w:p>
    <w:p w14:paraId="4B4428BC"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OAuth 2.0 Authorizat</w:t>
      </w:r>
      <w:r>
        <w:rPr>
          <w:rFonts w:ascii="Verdana" w:eastAsia="Times New Roman" w:hAnsi="Verdana"/>
          <w:color w:val="000000"/>
          <w:lang w:val="en"/>
        </w:rPr>
        <w:t xml:space="preserve">ion Request as defined by </w:t>
      </w:r>
      <w:hyperlink w:anchor="RFC6749" w:history="1">
        <w:r>
          <w:rPr>
            <w:rStyle w:val="Hyperlink"/>
            <w:rFonts w:ascii="Verdana" w:eastAsia="Times New Roman" w:hAnsi="Verdana"/>
            <w:u w:val="none"/>
            <w:lang w:val="en"/>
          </w:rPr>
          <w:t>[RFC6749]</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w:t>
      </w:r>
    </w:p>
    <w:p w14:paraId="10DB81B3"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Claim</w:t>
      </w:r>
    </w:p>
    <w:p w14:paraId="500B7BDB"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639B5381"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Claim Type</w:t>
      </w:r>
    </w:p>
    <w:p w14:paraId="58DF58A0"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Syntax used for representing a Claim Value. This specif</w:t>
      </w:r>
      <w:r>
        <w:rPr>
          <w:rFonts w:ascii="Verdana" w:eastAsia="Times New Roman" w:hAnsi="Verdana"/>
          <w:color w:val="000000"/>
          <w:lang w:val="en"/>
        </w:rPr>
        <w:t xml:space="preserve">ication defines Normal, Aggregated, and Distributed Claim Types. </w:t>
      </w:r>
    </w:p>
    <w:p w14:paraId="0B57C706"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Claims Provider</w:t>
      </w:r>
    </w:p>
    <w:p w14:paraId="417ADCF0"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Server that can return Claims about an Entity.</w:t>
      </w:r>
      <w:proofErr w:type="gramEnd"/>
      <w:r>
        <w:rPr>
          <w:rFonts w:ascii="Verdana" w:eastAsia="Times New Roman" w:hAnsi="Verdana"/>
          <w:color w:val="000000"/>
          <w:lang w:val="en"/>
        </w:rPr>
        <w:t xml:space="preserve"> </w:t>
      </w:r>
    </w:p>
    <w:p w14:paraId="217AC007"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Credential</w:t>
      </w:r>
    </w:p>
    <w:p w14:paraId="7D25820A"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Data presented as evidence of the right to use an identity or other resources. </w:t>
      </w:r>
    </w:p>
    <w:p w14:paraId="22FAAE00"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End-User</w:t>
      </w:r>
    </w:p>
    <w:p w14:paraId="05F1ECED"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lastRenderedPageBreak/>
        <w:t>Human participant.</w:t>
      </w:r>
      <w:proofErr w:type="gramEnd"/>
      <w:r>
        <w:rPr>
          <w:rFonts w:ascii="Verdana" w:eastAsia="Times New Roman" w:hAnsi="Verdana"/>
          <w:color w:val="000000"/>
          <w:lang w:val="en"/>
        </w:rPr>
        <w:t xml:space="preserve"> </w:t>
      </w:r>
    </w:p>
    <w:p w14:paraId="2D1AF90B"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Entity</w:t>
      </w:r>
    </w:p>
    <w:p w14:paraId="7ED0F6A1"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31928450"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Essential Claim</w:t>
      </w:r>
    </w:p>
    <w:p w14:paraId="5CEAB446"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Claim specified by the Client as being necessary to ensure a smooth </w:t>
      </w:r>
      <w:r>
        <w:rPr>
          <w:rFonts w:ascii="Verdana" w:eastAsia="Times New Roman" w:hAnsi="Verdana"/>
          <w:color w:val="000000"/>
          <w:lang w:val="en"/>
        </w:rPr>
        <w:t xml:space="preserve">authorization experience for the specific task requested by the End-User. </w:t>
      </w:r>
    </w:p>
    <w:p w14:paraId="3312B8A6"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Hybrid Flow</w:t>
      </w:r>
    </w:p>
    <w:p w14:paraId="70427C4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OAuth 2.0 flow in which an Authorization Code is returned from the Authorization Endpoint, some tokens are returned from the Authorization Endpoint, and others are retur</w:t>
      </w:r>
      <w:r>
        <w:rPr>
          <w:rFonts w:ascii="Verdana" w:eastAsia="Times New Roman" w:hAnsi="Verdana"/>
          <w:color w:val="000000"/>
          <w:lang w:val="en"/>
        </w:rPr>
        <w:t xml:space="preserve">ned from the Token Endpoint. </w:t>
      </w:r>
    </w:p>
    <w:p w14:paraId="41A60CE0"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ID Token</w:t>
      </w:r>
    </w:p>
    <w:p w14:paraId="1A48D4DB" w14:textId="77777777" w:rsidR="00000000" w:rsidRDefault="003F103A">
      <w:pPr>
        <w:spacing w:before="0" w:beforeAutospacing="0" w:after="0" w:afterAutospacing="0"/>
        <w:ind w:left="720"/>
        <w:divId w:val="1587153878"/>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[JWT] that contains Claims about the Authentication event. It MAY contain other Claims. </w:t>
      </w:r>
    </w:p>
    <w:p w14:paraId="771A831D"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Identifier</w:t>
      </w:r>
    </w:p>
    <w:p w14:paraId="4F24DA28"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Value that uniquely characterizes an Entity in a specific context.</w:t>
      </w:r>
      <w:proofErr w:type="gramEnd"/>
      <w:r>
        <w:rPr>
          <w:rFonts w:ascii="Verdana" w:eastAsia="Times New Roman" w:hAnsi="Verdana"/>
          <w:color w:val="000000"/>
          <w:lang w:val="en"/>
        </w:rPr>
        <w:t xml:space="preserve"> </w:t>
      </w:r>
    </w:p>
    <w:p w14:paraId="53D21CA7"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Identity</w:t>
      </w:r>
    </w:p>
    <w:p w14:paraId="3EA210A1"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Set of attributes related to an Entity. </w:t>
      </w:r>
    </w:p>
    <w:p w14:paraId="6A64C1C9"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Implicit Flow</w:t>
      </w:r>
    </w:p>
    <w:p w14:paraId="366B18EE"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OAuth 2.0 flow in which all tokens are returned from the Authorization Endpoint and neither the Token Endpoint n</w:t>
      </w:r>
      <w:r>
        <w:rPr>
          <w:rFonts w:ascii="Verdana" w:eastAsia="Times New Roman" w:hAnsi="Verdana"/>
          <w:color w:val="000000"/>
          <w:lang w:val="en"/>
        </w:rPr>
        <w:t xml:space="preserve">or an Authorization Code are used. </w:t>
      </w:r>
    </w:p>
    <w:p w14:paraId="45A8454B"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Issuer</w:t>
      </w:r>
    </w:p>
    <w:p w14:paraId="63771820"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Entity that issues a set of Claims.</w:t>
      </w:r>
      <w:proofErr w:type="gramEnd"/>
      <w:r>
        <w:rPr>
          <w:rFonts w:ascii="Verdana" w:eastAsia="Times New Roman" w:hAnsi="Verdana"/>
          <w:color w:val="000000"/>
          <w:lang w:val="en"/>
        </w:rPr>
        <w:t xml:space="preserve"> </w:t>
      </w:r>
    </w:p>
    <w:p w14:paraId="6AE56135"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Issuer Identifier</w:t>
      </w:r>
    </w:p>
    <w:p w14:paraId="7CCF296F"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Verifiable Identifier for an Issuer.</w:t>
      </w:r>
      <w:proofErr w:type="gramEnd"/>
      <w:r>
        <w:rPr>
          <w:rFonts w:ascii="Verdana" w:eastAsia="Times New Roman" w:hAnsi="Verdana"/>
          <w:color w:val="000000"/>
          <w:lang w:val="en"/>
        </w:rPr>
        <w:t xml:space="preserve"> An Issuer Identifier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w:t>
      </w:r>
      <w:r>
        <w:rPr>
          <w:rFonts w:ascii="Verdana" w:eastAsia="Times New Roman" w:hAnsi="Verdana"/>
          <w:color w:val="000000"/>
          <w:lang w:val="en"/>
        </w:rPr>
        <w:t xml:space="preserve">er and path components and no query or fragment components. </w:t>
      </w:r>
    </w:p>
    <w:p w14:paraId="327578D7"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Message</w:t>
      </w:r>
    </w:p>
    <w:p w14:paraId="5FA9B123"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Request or a response between an OpenID Relying Party and an OpenID Provider.</w:t>
      </w:r>
      <w:proofErr w:type="gramEnd"/>
      <w:r>
        <w:rPr>
          <w:rFonts w:ascii="Verdana" w:eastAsia="Times New Roman" w:hAnsi="Verdana"/>
          <w:color w:val="000000"/>
          <w:lang w:val="en"/>
        </w:rPr>
        <w:t xml:space="preserve"> </w:t>
      </w:r>
    </w:p>
    <w:p w14:paraId="0BFD6E2D"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OpenID Provider (OP)</w:t>
      </w:r>
    </w:p>
    <w:p w14:paraId="14785B6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OAuth 2.0 Authorization Server that is capable of Authenticating the End-User and provi</w:t>
      </w:r>
      <w:r>
        <w:rPr>
          <w:rFonts w:ascii="Verdana" w:eastAsia="Times New Roman" w:hAnsi="Verdana"/>
          <w:color w:val="000000"/>
          <w:lang w:val="en"/>
        </w:rPr>
        <w:t xml:space="preserve">ding Claims </w:t>
      </w:r>
      <w:r>
        <w:rPr>
          <w:rFonts w:ascii="Verdana" w:eastAsia="Times New Roman" w:hAnsi="Verdana"/>
          <w:color w:val="000000"/>
          <w:lang w:val="en"/>
        </w:rPr>
        <w:lastRenderedPageBreak/>
        <w:t xml:space="preserve">to a Relying Party about the Authentication event and the End-User. </w:t>
      </w:r>
    </w:p>
    <w:p w14:paraId="6856B0CA"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Request Object</w:t>
      </w:r>
    </w:p>
    <w:p w14:paraId="60C92EB1"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JWT that contains a set of request parameters as its Claims.</w:t>
      </w:r>
      <w:proofErr w:type="gramEnd"/>
      <w:r>
        <w:rPr>
          <w:rFonts w:ascii="Verdana" w:eastAsia="Times New Roman" w:hAnsi="Verdana"/>
          <w:color w:val="000000"/>
          <w:lang w:val="en"/>
        </w:rPr>
        <w:t xml:space="preserve"> </w:t>
      </w:r>
    </w:p>
    <w:p w14:paraId="21111910"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Request URI</w:t>
      </w:r>
    </w:p>
    <w:p w14:paraId="27FB4FB5"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URL that references a resource containing a Request Object.</w:t>
      </w:r>
      <w:proofErr w:type="gramEnd"/>
      <w:r>
        <w:rPr>
          <w:rFonts w:ascii="Verdana" w:eastAsia="Times New Roman" w:hAnsi="Verdana"/>
          <w:color w:val="000000"/>
          <w:lang w:val="en"/>
        </w:rPr>
        <w:t xml:space="preserve"> The Request URI contents M</w:t>
      </w:r>
      <w:r>
        <w:rPr>
          <w:rFonts w:ascii="Verdana" w:eastAsia="Times New Roman" w:hAnsi="Verdana"/>
          <w:color w:val="000000"/>
          <w:lang w:val="en"/>
        </w:rPr>
        <w:t xml:space="preserve">UST be retrievable by the Authorization Server. </w:t>
      </w:r>
    </w:p>
    <w:p w14:paraId="6F2DA4DF"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Pairwise Pseudonymous Identifier (PPID)</w:t>
      </w:r>
    </w:p>
    <w:p w14:paraId="451B0236"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Identifier that identifies the Entity to a Relying Party that cannot be correlated with the Entity's PPID at another Relying Party.</w:t>
      </w:r>
      <w:proofErr w:type="gramEnd"/>
      <w:r>
        <w:rPr>
          <w:rFonts w:ascii="Verdana" w:eastAsia="Times New Roman" w:hAnsi="Verdana"/>
          <w:color w:val="000000"/>
          <w:lang w:val="en"/>
        </w:rPr>
        <w:t xml:space="preserve"> </w:t>
      </w:r>
    </w:p>
    <w:p w14:paraId="3830AD8E"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Personally Identifiable Information (PII)</w:t>
      </w:r>
    </w:p>
    <w:p w14:paraId="3E7EF58E"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Information that (a) can be used to identify the natural person to whom such information relates, or (b) is or might be directly or indirectly linked to a natural person to whom such information relates. </w:t>
      </w:r>
    </w:p>
    <w:p w14:paraId="279F21AD"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Relying P</w:t>
      </w:r>
      <w:r>
        <w:rPr>
          <w:rFonts w:ascii="Verdana" w:eastAsia="Times New Roman" w:hAnsi="Verdana"/>
          <w:color w:val="000000"/>
          <w:lang w:val="en"/>
        </w:rPr>
        <w:t>arty (RP)</w:t>
      </w:r>
    </w:p>
    <w:p w14:paraId="1EDBC291"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OAuth 2.0 Client application requiring End-User Authentication and Claims from an OpenID Provider.</w:t>
      </w:r>
      <w:proofErr w:type="gramEnd"/>
      <w:r>
        <w:rPr>
          <w:rFonts w:ascii="Verdana" w:eastAsia="Times New Roman" w:hAnsi="Verdana"/>
          <w:color w:val="000000"/>
          <w:lang w:val="en"/>
        </w:rPr>
        <w:t xml:space="preserve"> </w:t>
      </w:r>
    </w:p>
    <w:p w14:paraId="6FC3EA8C"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Sector Identifier</w:t>
      </w:r>
    </w:p>
    <w:p w14:paraId="4A09EDB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Host component of a URL used by the Relying Party's organization that is an input to the computation of pairwise Subject Identif</w:t>
      </w:r>
      <w:r>
        <w:rPr>
          <w:rFonts w:ascii="Verdana" w:eastAsia="Times New Roman" w:hAnsi="Verdana"/>
          <w:color w:val="000000"/>
          <w:lang w:val="en"/>
        </w:rPr>
        <w:t xml:space="preserve">iers for that Relying Party. </w:t>
      </w:r>
    </w:p>
    <w:p w14:paraId="79F0DAFE"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Self-Issued OpenID Provider</w:t>
      </w:r>
    </w:p>
    <w:p w14:paraId="280E42DA"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Personal, self-hosted OpenID Provider that issues self-signed ID Tokens. </w:t>
      </w:r>
    </w:p>
    <w:p w14:paraId="46277358"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Subject Identifier</w:t>
      </w:r>
    </w:p>
    <w:p w14:paraId="7280E21D"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Locally unique and never reassigned identifier within the Issuer for the End-User, which is intended to b</w:t>
      </w:r>
      <w:r>
        <w:rPr>
          <w:rFonts w:ascii="Verdana" w:eastAsia="Times New Roman" w:hAnsi="Verdana"/>
          <w:color w:val="000000"/>
          <w:lang w:val="en"/>
        </w:rPr>
        <w:t>e consumed by the Client.</w:t>
      </w:r>
      <w:proofErr w:type="gramEnd"/>
      <w:r>
        <w:rPr>
          <w:rFonts w:ascii="Verdana" w:eastAsia="Times New Roman" w:hAnsi="Verdana"/>
          <w:color w:val="000000"/>
          <w:lang w:val="en"/>
        </w:rPr>
        <w:t xml:space="preserve"> </w:t>
      </w:r>
    </w:p>
    <w:p w14:paraId="556F68FF"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UserInfo Endpoint</w:t>
      </w:r>
    </w:p>
    <w:p w14:paraId="2E1BDF39" w14:textId="77777777" w:rsidR="00000000" w:rsidRDefault="003F103A">
      <w:pPr>
        <w:spacing w:before="0" w:beforeAutospacing="0" w:after="0" w:afterAutospacing="0"/>
        <w:ind w:left="720"/>
        <w:divId w:val="1587153878"/>
        <w:rPr>
          <w:rFonts w:ascii="Verdana" w:eastAsia="Times New Roman" w:hAnsi="Verdana"/>
          <w:color w:val="000000"/>
          <w:lang w:val="en"/>
        </w:rPr>
      </w:pPr>
      <w:proofErr w:type="gramStart"/>
      <w:r>
        <w:rPr>
          <w:rFonts w:ascii="Verdana" w:eastAsia="Times New Roman" w:hAnsi="Verdana"/>
          <w:color w:val="000000"/>
          <w:lang w:val="en"/>
        </w:rPr>
        <w:t>Protected Resource that, when presented with an Access Token by the Client, returns authorized information about the End-User represented by the corresponding Authorization Grant.</w:t>
      </w:r>
      <w:proofErr w:type="gramEnd"/>
      <w:r>
        <w:rPr>
          <w:rFonts w:ascii="Verdana" w:eastAsia="Times New Roman" w:hAnsi="Verdana"/>
          <w:color w:val="000000"/>
          <w:lang w:val="en"/>
        </w:rPr>
        <w:t xml:space="preserve"> The UserInfo Endpoint URL MUST </w:t>
      </w:r>
      <w:r>
        <w:rPr>
          <w:rFonts w:ascii="Verdana" w:eastAsia="Times New Roman" w:hAnsi="Verdana"/>
          <w:color w:val="000000"/>
          <w:lang w:val="en"/>
        </w:rPr>
        <w:t xml:space="preserve">use the </w:t>
      </w:r>
      <w:r>
        <w:rPr>
          <w:rStyle w:val="HTMLTypewriter"/>
          <w:lang w:val="en"/>
        </w:rPr>
        <w:t>https</w:t>
      </w:r>
      <w:r>
        <w:rPr>
          <w:rFonts w:ascii="Verdana" w:eastAsia="Times New Roman" w:hAnsi="Verdana"/>
          <w:color w:val="000000"/>
          <w:lang w:val="en"/>
        </w:rPr>
        <w:t xml:space="preserve"> scheme and MAY contain port, path, and query parameter components. </w:t>
      </w:r>
    </w:p>
    <w:p w14:paraId="7E4F4659"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Validation</w:t>
      </w:r>
    </w:p>
    <w:p w14:paraId="424AD0D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lastRenderedPageBreak/>
        <w:t xml:space="preserve">Process intended to establish the soundness or correctness of a construct. </w:t>
      </w:r>
    </w:p>
    <w:p w14:paraId="4B39F84E"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Verification</w:t>
      </w:r>
    </w:p>
    <w:p w14:paraId="09F7B762"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Process intended to test or prove the truth or accuracy of a fact or value</w:t>
      </w:r>
      <w:r>
        <w:rPr>
          <w:rFonts w:ascii="Verdana" w:eastAsia="Times New Roman" w:hAnsi="Verdana"/>
          <w:color w:val="000000"/>
          <w:lang w:val="en"/>
        </w:rPr>
        <w:t xml:space="preserve">. </w:t>
      </w:r>
    </w:p>
    <w:p w14:paraId="7F42E56B" w14:textId="77777777" w:rsidR="00000000" w:rsidRDefault="003F103A">
      <w:pPr>
        <w:spacing w:before="0" w:beforeAutospacing="0" w:after="0" w:afterAutospacing="0"/>
        <w:divId w:val="1587153878"/>
        <w:rPr>
          <w:rFonts w:ascii="Verdana" w:eastAsia="Times New Roman" w:hAnsi="Verdana"/>
          <w:color w:val="000000"/>
          <w:lang w:val="en"/>
        </w:rPr>
      </w:pPr>
      <w:r>
        <w:rPr>
          <w:rFonts w:ascii="Verdana" w:eastAsia="Times New Roman" w:hAnsi="Verdana"/>
          <w:color w:val="000000"/>
          <w:lang w:val="en"/>
        </w:rPr>
        <w:t>Voluntary Claim</w:t>
      </w:r>
    </w:p>
    <w:p w14:paraId="44682A43" w14:textId="77777777" w:rsidR="00000000" w:rsidRDefault="003F103A">
      <w:pPr>
        <w:spacing w:before="0" w:beforeAutospacing="0" w:after="0" w:afterAutospacing="0"/>
        <w:ind w:left="720"/>
        <w:divId w:val="1587153878"/>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w:t>
      </w:r>
      <w:proofErr w:type="gramStart"/>
      <w:r>
        <w:rPr>
          <w:rFonts w:ascii="Verdana" w:eastAsia="Times New Roman" w:hAnsi="Verdana"/>
          <w:color w:val="000000"/>
          <w:lang w:val="en"/>
        </w:rPr>
        <w:t>Essential</w:t>
      </w:r>
      <w:proofErr w:type="gramEnd"/>
      <w:r>
        <w:rPr>
          <w:rFonts w:ascii="Verdana" w:eastAsia="Times New Roman" w:hAnsi="Verdana"/>
          <w:color w:val="000000"/>
          <w:lang w:val="en"/>
        </w:rPr>
        <w:t xml:space="preserve"> for the specific task requested by the End-User. </w:t>
      </w:r>
    </w:p>
    <w:p w14:paraId="6B2A37DC" w14:textId="77777777" w:rsidR="00000000" w:rsidRDefault="003F103A">
      <w:pPr>
        <w:pStyle w:val="NormalWeb"/>
        <w:divId w:val="1567063107"/>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w:t>
      </w:r>
      <w:r>
        <w:rPr>
          <w:rFonts w:ascii="Verdana" w:hAnsi="Verdana"/>
          <w:color w:val="000000"/>
          <w:lang w:val="en"/>
        </w:rPr>
        <w:t xml:space="preserve">ing requirements upon implementations. All the capitalized words in the text of this specification, such as "Issuer Identifier", reference these defined terms. Whenever the reader encounters them, their definitions found in this section must be followed. </w:t>
      </w:r>
    </w:p>
    <w:p w14:paraId="4DADE5D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For more background on some of the terminology used, see </w:t>
      </w:r>
      <w:hyperlink w:anchor="RFC4949" w:history="1">
        <w:r>
          <w:rPr>
            <w:rStyle w:val="Hyperlink"/>
            <w:rFonts w:ascii="Verdana" w:hAnsi="Verdana"/>
            <w:u w:val="none"/>
            <w:lang w:val="en"/>
          </w:rPr>
          <w:t>Internet Security Glossary, Version 2</w:t>
        </w:r>
        <w:r>
          <w:rPr>
            <w:rStyle w:val="Hyperlink"/>
            <w:rFonts w:ascii="Verdana" w:hAnsi="Verdana"/>
            <w:vanish/>
            <w:u w:val="none"/>
            <w:lang w:val="en"/>
          </w:rPr>
          <w:t xml:space="preserve"> (Shirey, R., “Internet Security Glossary, Version 2,” August 2007.)</w:t>
        </w:r>
      </w:hyperlink>
      <w:r>
        <w:rPr>
          <w:rFonts w:ascii="Verdana" w:hAnsi="Verdana"/>
          <w:color w:val="000000"/>
          <w:lang w:val="en"/>
        </w:rPr>
        <w:t xml:space="preserve"> [RFC4949], </w:t>
      </w:r>
      <w:hyperlink w:anchor="ISO29115" w:history="1">
        <w:r>
          <w:rPr>
            <w:rStyle w:val="Hyperlink"/>
            <w:rFonts w:ascii="Verdana" w:hAnsi="Verdana"/>
            <w:u w:val="none"/>
            <w:lang w:val="en"/>
          </w:rPr>
          <w:t xml:space="preserve">ISO/IEC 29115 Entity </w:t>
        </w:r>
        <w:r>
          <w:rPr>
            <w:rStyle w:val="Hyperlink"/>
            <w:rFonts w:ascii="Verdana" w:hAnsi="Verdana"/>
            <w:u w:val="none"/>
            <w:lang w:val="en"/>
          </w:rPr>
          <w:t>Authentication Assurance</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and </w:t>
      </w:r>
      <w:hyperlink w:anchor="X.1252" w:history="1">
        <w:r>
          <w:rPr>
            <w:rStyle w:val="Hyperlink"/>
            <w:rFonts w:ascii="Verdana" w:hAnsi="Verdana"/>
            <w:u w:val="none"/>
            <w:lang w:val="en"/>
          </w:rPr>
          <w:t>ITU-T X.12</w:t>
        </w:r>
        <w:r>
          <w:rPr>
            <w:rStyle w:val="Hyperlink"/>
            <w:rFonts w:ascii="Verdana" w:hAnsi="Verdana"/>
            <w:u w:val="none"/>
            <w:lang w:val="en"/>
          </w:rPr>
          <w:t>52</w:t>
        </w:r>
        <w:r>
          <w:rPr>
            <w:rStyle w:val="Hyperlink"/>
            <w:rFonts w:ascii="Verdana" w:hAnsi="Verdana"/>
            <w:vanish/>
            <w:u w:val="none"/>
            <w:lang w:val="en"/>
          </w:rPr>
          <w:t xml:space="preserve"> (International Telecommunication Union, “ITU-T Recommendation X.1252 -- Cyberspace security -- Identity management -- Baseline identity management terms and definitions,” November 2010.)</w:t>
        </w:r>
      </w:hyperlink>
      <w:r>
        <w:rPr>
          <w:rFonts w:ascii="Verdana" w:hAnsi="Verdana"/>
          <w:color w:val="000000"/>
          <w:lang w:val="en"/>
        </w:rPr>
        <w:t xml:space="preserve"> [X.1252]. </w:t>
      </w:r>
    </w:p>
    <w:p w14:paraId="23581B31" w14:textId="77777777" w:rsidR="00000000" w:rsidRDefault="003F103A">
      <w:pPr>
        <w:spacing w:before="0" w:beforeAutospacing="0" w:after="0" w:afterAutospacing="0"/>
        <w:divId w:val="1567063107"/>
        <w:rPr>
          <w:rFonts w:ascii="Verdana" w:eastAsia="Times New Roman" w:hAnsi="Verdana"/>
          <w:color w:val="000000"/>
          <w:lang w:val="en"/>
        </w:rPr>
      </w:pPr>
      <w:bookmarkStart w:id="14" w:name="Overview"/>
      <w:bookmarkEnd w:id="14"/>
    </w:p>
    <w:p w14:paraId="0617DA5B"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6F4C382" w14:textId="77777777">
        <w:trPr>
          <w:divId w:val="1567063107"/>
          <w:trHeight w:val="225"/>
          <w:tblCellSpacing w:w="12" w:type="dxa"/>
        </w:trPr>
        <w:tc>
          <w:tcPr>
            <w:tcW w:w="450" w:type="dxa"/>
            <w:shd w:val="clear" w:color="auto" w:fill="990000"/>
            <w:vAlign w:val="center"/>
            <w:hideMark/>
          </w:tcPr>
          <w:p w14:paraId="5C20875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FD4730" w14:textId="77777777" w:rsidR="00000000" w:rsidRDefault="003F103A">
      <w:pPr>
        <w:pStyle w:val="Heading3"/>
        <w:divId w:val="1567063107"/>
        <w:rPr>
          <w:rFonts w:eastAsia="Times New Roman"/>
          <w:lang w:val="en"/>
        </w:rPr>
      </w:pPr>
      <w:bookmarkStart w:id="15" w:name="rfc.section.1.3"/>
      <w:bookmarkEnd w:id="15"/>
      <w:r>
        <w:rPr>
          <w:rFonts w:eastAsia="Times New Roman"/>
          <w:lang w:val="en"/>
        </w:rPr>
        <w:t>1.3.</w:t>
      </w:r>
      <w:proofErr w:type="gramStart"/>
      <w:r>
        <w:rPr>
          <w:rFonts w:eastAsia="Times New Roman"/>
          <w:lang w:val="en"/>
        </w:rPr>
        <w:t>  Overview</w:t>
      </w:r>
      <w:proofErr w:type="gramEnd"/>
    </w:p>
    <w:p w14:paraId="4DA0EB0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OpenID Connect protocol, in abstract, follows the following steps. </w:t>
      </w:r>
    </w:p>
    <w:p w14:paraId="31656FA5" w14:textId="77777777" w:rsidR="00000000" w:rsidRDefault="003F103A">
      <w:pPr>
        <w:numPr>
          <w:ilvl w:val="0"/>
          <w:numId w:val="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1B78C956" w14:textId="77777777" w:rsidR="00000000" w:rsidRDefault="003F103A">
      <w:pPr>
        <w:numPr>
          <w:ilvl w:val="0"/>
          <w:numId w:val="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03D0AB28" w14:textId="77777777" w:rsidR="00000000" w:rsidRDefault="003F103A">
      <w:pPr>
        <w:numPr>
          <w:ilvl w:val="0"/>
          <w:numId w:val="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7742D8DF" w14:textId="77777777" w:rsidR="00000000" w:rsidRDefault="003F103A">
      <w:pPr>
        <w:numPr>
          <w:ilvl w:val="0"/>
          <w:numId w:val="1"/>
        </w:numPr>
        <w:ind w:left="1200" w:right="480"/>
        <w:divId w:val="1567063107"/>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w:t>
      </w:r>
      <w:r>
        <w:rPr>
          <w:rFonts w:ascii="Verdana" w:eastAsia="Times New Roman" w:hAnsi="Verdana"/>
          <w:color w:val="000000"/>
          <w:lang w:val="en"/>
        </w:rPr>
        <w:t xml:space="preserve">int. </w:t>
      </w:r>
    </w:p>
    <w:p w14:paraId="5A86DDD1" w14:textId="77777777" w:rsidR="00000000" w:rsidRDefault="003F103A">
      <w:pPr>
        <w:numPr>
          <w:ilvl w:val="0"/>
          <w:numId w:val="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14:paraId="02F8900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These steps are illustrated in the following diagram: </w:t>
      </w:r>
    </w:p>
    <w:p w14:paraId="14BAA5CE" w14:textId="77777777" w:rsidR="00000000" w:rsidRDefault="003F103A">
      <w:pPr>
        <w:pStyle w:val="HTMLPreformatted"/>
        <w:divId w:val="143351998"/>
        <w:rPr>
          <w:lang w:val="en"/>
        </w:rPr>
      </w:pPr>
    </w:p>
    <w:p w14:paraId="57777EF8" w14:textId="77777777" w:rsidR="00000000" w:rsidRDefault="003F103A">
      <w:pPr>
        <w:pStyle w:val="HTMLPreformatted"/>
        <w:divId w:val="143351998"/>
        <w:rPr>
          <w:lang w:val="en"/>
        </w:rPr>
      </w:pPr>
      <w:r>
        <w:rPr>
          <w:lang w:val="en"/>
        </w:rPr>
        <w:t>+--------+                                   +--------+</w:t>
      </w:r>
    </w:p>
    <w:p w14:paraId="1E4EC43E" w14:textId="77777777" w:rsidR="00000000" w:rsidRDefault="003F103A">
      <w:pPr>
        <w:pStyle w:val="HTMLPreformatted"/>
        <w:divId w:val="143351998"/>
        <w:rPr>
          <w:lang w:val="en"/>
        </w:rPr>
      </w:pPr>
      <w:r>
        <w:rPr>
          <w:lang w:val="en"/>
        </w:rPr>
        <w:t>|        |                                   |        |</w:t>
      </w:r>
    </w:p>
    <w:p w14:paraId="4ECB3153" w14:textId="77777777" w:rsidR="00000000" w:rsidRDefault="003F103A">
      <w:pPr>
        <w:pStyle w:val="HTMLPreformatted"/>
        <w:divId w:val="143351998"/>
        <w:rPr>
          <w:lang w:val="en"/>
        </w:rPr>
      </w:pPr>
      <w:r>
        <w:rPr>
          <w:lang w:val="en"/>
        </w:rPr>
        <w:t>|        |</w:t>
      </w:r>
      <w:proofErr w:type="gramStart"/>
      <w:r>
        <w:rPr>
          <w:lang w:val="en"/>
        </w:rPr>
        <w:t>---------(</w:t>
      </w:r>
      <w:proofErr w:type="gramEnd"/>
      <w:r>
        <w:rPr>
          <w:lang w:val="en"/>
        </w:rPr>
        <w:t xml:space="preserve">1) </w:t>
      </w:r>
      <w:proofErr w:type="spellStart"/>
      <w:r>
        <w:rPr>
          <w:lang w:val="en"/>
        </w:rPr>
        <w:t>A</w:t>
      </w:r>
      <w:r>
        <w:rPr>
          <w:lang w:val="en"/>
        </w:rPr>
        <w:t>uthN</w:t>
      </w:r>
      <w:proofErr w:type="spellEnd"/>
      <w:r>
        <w:rPr>
          <w:lang w:val="en"/>
        </w:rPr>
        <w:t xml:space="preserve"> Request--------&gt;|        |</w:t>
      </w:r>
    </w:p>
    <w:p w14:paraId="64301CD5" w14:textId="77777777" w:rsidR="00000000" w:rsidRDefault="003F103A">
      <w:pPr>
        <w:pStyle w:val="HTMLPreformatted"/>
        <w:divId w:val="143351998"/>
        <w:rPr>
          <w:lang w:val="en"/>
        </w:rPr>
      </w:pPr>
      <w:r>
        <w:rPr>
          <w:lang w:val="en"/>
        </w:rPr>
        <w:t>|        |                                   |        |</w:t>
      </w:r>
    </w:p>
    <w:p w14:paraId="24CF15DC" w14:textId="77777777" w:rsidR="00000000" w:rsidRDefault="003F103A">
      <w:pPr>
        <w:pStyle w:val="HTMLPreformatted"/>
        <w:divId w:val="143351998"/>
        <w:rPr>
          <w:lang w:val="en"/>
        </w:rPr>
      </w:pPr>
      <w:r>
        <w:rPr>
          <w:lang w:val="en"/>
        </w:rPr>
        <w:t>|        |  +--------+                       |        |</w:t>
      </w:r>
    </w:p>
    <w:p w14:paraId="378663C7" w14:textId="77777777" w:rsidR="00000000" w:rsidRDefault="003F103A">
      <w:pPr>
        <w:pStyle w:val="HTMLPreformatted"/>
        <w:divId w:val="143351998"/>
        <w:rPr>
          <w:lang w:val="en"/>
        </w:rPr>
      </w:pPr>
      <w:r>
        <w:rPr>
          <w:lang w:val="en"/>
        </w:rPr>
        <w:t>|        |  |        |                       |        |</w:t>
      </w:r>
    </w:p>
    <w:p w14:paraId="39AE8E61" w14:textId="77777777" w:rsidR="00000000" w:rsidRDefault="003F103A">
      <w:pPr>
        <w:pStyle w:val="HTMLPreformatted"/>
        <w:divId w:val="143351998"/>
        <w:rPr>
          <w:lang w:val="en"/>
        </w:rPr>
      </w:pPr>
      <w:r>
        <w:rPr>
          <w:lang w:val="en"/>
        </w:rPr>
        <w:t xml:space="preserve">|        </w:t>
      </w:r>
      <w:proofErr w:type="gramStart"/>
      <w:r>
        <w:rPr>
          <w:lang w:val="en"/>
        </w:rPr>
        <w:t>|  |</w:t>
      </w:r>
      <w:proofErr w:type="gramEnd"/>
      <w:r>
        <w:rPr>
          <w:lang w:val="en"/>
        </w:rPr>
        <w:t xml:space="preserve">  End-  |&lt;--(2) </w:t>
      </w:r>
      <w:proofErr w:type="spellStart"/>
      <w:r>
        <w:rPr>
          <w:lang w:val="en"/>
        </w:rPr>
        <w:t>AuthN</w:t>
      </w:r>
      <w:proofErr w:type="spellEnd"/>
      <w:r>
        <w:rPr>
          <w:lang w:val="en"/>
        </w:rPr>
        <w:t xml:space="preserve"> &amp; </w:t>
      </w:r>
      <w:proofErr w:type="spellStart"/>
      <w:r>
        <w:rPr>
          <w:lang w:val="en"/>
        </w:rPr>
        <w:t>AuthZ</w:t>
      </w:r>
      <w:proofErr w:type="spellEnd"/>
      <w:r>
        <w:rPr>
          <w:lang w:val="en"/>
        </w:rPr>
        <w:t>--&gt;|        |</w:t>
      </w:r>
    </w:p>
    <w:p w14:paraId="7898E4D8" w14:textId="77777777" w:rsidR="00000000" w:rsidRDefault="003F103A">
      <w:pPr>
        <w:pStyle w:val="HTMLPreformatted"/>
        <w:divId w:val="143351998"/>
        <w:rPr>
          <w:lang w:val="en"/>
        </w:rPr>
      </w:pPr>
      <w:r>
        <w:rPr>
          <w:lang w:val="en"/>
        </w:rPr>
        <w:t xml:space="preserve">|        </w:t>
      </w:r>
      <w:proofErr w:type="gramStart"/>
      <w:r>
        <w:rPr>
          <w:lang w:val="en"/>
        </w:rPr>
        <w:t>|  |</w:t>
      </w:r>
      <w:proofErr w:type="gramEnd"/>
      <w:r>
        <w:rPr>
          <w:lang w:val="en"/>
        </w:rPr>
        <w:t xml:space="preserve">  User  |                       |        |</w:t>
      </w:r>
    </w:p>
    <w:p w14:paraId="1C9028DC" w14:textId="77777777" w:rsidR="00000000" w:rsidRDefault="003F103A">
      <w:pPr>
        <w:pStyle w:val="HTMLPreformatted"/>
        <w:divId w:val="143351998"/>
        <w:rPr>
          <w:lang w:val="en"/>
        </w:rPr>
      </w:pPr>
      <w:r>
        <w:rPr>
          <w:lang w:val="en"/>
        </w:rPr>
        <w:t xml:space="preserve">|   RP   </w:t>
      </w:r>
      <w:proofErr w:type="gramStart"/>
      <w:r>
        <w:rPr>
          <w:lang w:val="en"/>
        </w:rPr>
        <w:t>|  |</w:t>
      </w:r>
      <w:proofErr w:type="gramEnd"/>
      <w:r>
        <w:rPr>
          <w:lang w:val="en"/>
        </w:rPr>
        <w:t xml:space="preserve">        |                       |   OP   |</w:t>
      </w:r>
    </w:p>
    <w:p w14:paraId="617C3319" w14:textId="77777777" w:rsidR="00000000" w:rsidRDefault="003F103A">
      <w:pPr>
        <w:pStyle w:val="HTMLPreformatted"/>
        <w:divId w:val="143351998"/>
        <w:rPr>
          <w:lang w:val="en"/>
        </w:rPr>
      </w:pPr>
      <w:r>
        <w:rPr>
          <w:lang w:val="en"/>
        </w:rPr>
        <w:t>|        |  +--------+                       |        |</w:t>
      </w:r>
    </w:p>
    <w:p w14:paraId="74C1223E" w14:textId="77777777" w:rsidR="00000000" w:rsidRDefault="003F103A">
      <w:pPr>
        <w:pStyle w:val="HTMLPreformatted"/>
        <w:divId w:val="143351998"/>
        <w:rPr>
          <w:lang w:val="en"/>
        </w:rPr>
      </w:pPr>
      <w:r>
        <w:rPr>
          <w:lang w:val="en"/>
        </w:rPr>
        <w:t>|        |                                   |        |</w:t>
      </w:r>
    </w:p>
    <w:p w14:paraId="304B8E66" w14:textId="77777777" w:rsidR="00000000" w:rsidRDefault="003F103A">
      <w:pPr>
        <w:pStyle w:val="HTMLPreformatted"/>
        <w:divId w:val="143351998"/>
        <w:rPr>
          <w:lang w:val="en"/>
        </w:rPr>
      </w:pPr>
      <w:r>
        <w:rPr>
          <w:lang w:val="en"/>
        </w:rPr>
        <w:t>|        |&lt;</w:t>
      </w:r>
      <w:proofErr w:type="gramStart"/>
      <w:r>
        <w:rPr>
          <w:lang w:val="en"/>
        </w:rPr>
        <w:t>--------(</w:t>
      </w:r>
      <w:proofErr w:type="gramEnd"/>
      <w:r>
        <w:rPr>
          <w:lang w:val="en"/>
        </w:rPr>
        <w:t xml:space="preserve">3) </w:t>
      </w:r>
      <w:proofErr w:type="spellStart"/>
      <w:r>
        <w:rPr>
          <w:lang w:val="en"/>
        </w:rPr>
        <w:t>AuthN</w:t>
      </w:r>
      <w:proofErr w:type="spellEnd"/>
      <w:r>
        <w:rPr>
          <w:lang w:val="en"/>
        </w:rPr>
        <w:t xml:space="preserve"> Response--------|        |</w:t>
      </w:r>
    </w:p>
    <w:p w14:paraId="5DA2ABDB" w14:textId="77777777" w:rsidR="00000000" w:rsidRDefault="003F103A">
      <w:pPr>
        <w:pStyle w:val="HTMLPreformatted"/>
        <w:divId w:val="143351998"/>
        <w:rPr>
          <w:lang w:val="en"/>
        </w:rPr>
      </w:pPr>
      <w:r>
        <w:rPr>
          <w:lang w:val="en"/>
        </w:rPr>
        <w:t>|        |                                   |        |</w:t>
      </w:r>
    </w:p>
    <w:p w14:paraId="44A7D15E" w14:textId="77777777" w:rsidR="00000000" w:rsidRDefault="003F103A">
      <w:pPr>
        <w:pStyle w:val="HTMLPreformatted"/>
        <w:divId w:val="143351998"/>
        <w:rPr>
          <w:lang w:val="en"/>
        </w:rPr>
      </w:pPr>
      <w:r>
        <w:rPr>
          <w:lang w:val="en"/>
        </w:rPr>
        <w:t>|        |</w:t>
      </w:r>
      <w:proofErr w:type="gramStart"/>
      <w:r>
        <w:rPr>
          <w:lang w:val="en"/>
        </w:rPr>
        <w:t>---------(</w:t>
      </w:r>
      <w:proofErr w:type="gramEnd"/>
      <w:r>
        <w:rPr>
          <w:lang w:val="en"/>
        </w:rPr>
        <w:t>4) UserInfo Request-----&gt;|        |</w:t>
      </w:r>
    </w:p>
    <w:p w14:paraId="7517D0B2" w14:textId="77777777" w:rsidR="00000000" w:rsidRDefault="003F103A">
      <w:pPr>
        <w:pStyle w:val="HTMLPreformatted"/>
        <w:divId w:val="143351998"/>
        <w:rPr>
          <w:lang w:val="en"/>
        </w:rPr>
      </w:pPr>
      <w:r>
        <w:rPr>
          <w:lang w:val="en"/>
        </w:rPr>
        <w:t>|        |                                   |        |</w:t>
      </w:r>
    </w:p>
    <w:p w14:paraId="2DAE3CCB" w14:textId="77777777" w:rsidR="00000000" w:rsidRDefault="003F103A">
      <w:pPr>
        <w:pStyle w:val="HTMLPreformatted"/>
        <w:divId w:val="143351998"/>
        <w:rPr>
          <w:lang w:val="en"/>
        </w:rPr>
      </w:pPr>
      <w:r>
        <w:rPr>
          <w:lang w:val="en"/>
        </w:rPr>
        <w:t>|        |&lt;</w:t>
      </w:r>
      <w:proofErr w:type="gramStart"/>
      <w:r>
        <w:rPr>
          <w:lang w:val="en"/>
        </w:rPr>
        <w:t>--------(</w:t>
      </w:r>
      <w:proofErr w:type="gramEnd"/>
      <w:r>
        <w:rPr>
          <w:lang w:val="en"/>
        </w:rPr>
        <w:t>5) UserInfo Response---</w:t>
      </w:r>
      <w:r>
        <w:rPr>
          <w:lang w:val="en"/>
        </w:rPr>
        <w:t>--|        |</w:t>
      </w:r>
    </w:p>
    <w:p w14:paraId="105F0274" w14:textId="77777777" w:rsidR="00000000" w:rsidRDefault="003F103A">
      <w:pPr>
        <w:pStyle w:val="HTMLPreformatted"/>
        <w:divId w:val="143351998"/>
        <w:rPr>
          <w:lang w:val="en"/>
        </w:rPr>
      </w:pPr>
      <w:r>
        <w:rPr>
          <w:lang w:val="en"/>
        </w:rPr>
        <w:t>|        |                                   |        |</w:t>
      </w:r>
    </w:p>
    <w:p w14:paraId="27EDD34A" w14:textId="77777777" w:rsidR="00000000" w:rsidRDefault="003F103A">
      <w:pPr>
        <w:pStyle w:val="HTMLPreformatted"/>
        <w:divId w:val="143351998"/>
        <w:rPr>
          <w:lang w:val="en"/>
        </w:rPr>
      </w:pPr>
      <w:r>
        <w:rPr>
          <w:lang w:val="en"/>
        </w:rPr>
        <w:t>+--------+                                   +--------+</w:t>
      </w:r>
    </w:p>
    <w:p w14:paraId="69CF8BBB" w14:textId="77777777" w:rsidR="00000000" w:rsidRDefault="003F103A">
      <w:pPr>
        <w:spacing w:before="0" w:beforeAutospacing="0" w:after="0" w:afterAutospacing="0"/>
        <w:divId w:val="1567063107"/>
        <w:rPr>
          <w:rFonts w:ascii="Verdana" w:eastAsia="Times New Roman" w:hAnsi="Verdana"/>
          <w:color w:val="000000"/>
          <w:lang w:val="en"/>
        </w:rPr>
      </w:pPr>
      <w:bookmarkStart w:id="16" w:name="IDToken"/>
      <w:bookmarkEnd w:id="16"/>
    </w:p>
    <w:p w14:paraId="5A307A9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F8C99C5" w14:textId="77777777">
        <w:trPr>
          <w:divId w:val="1567063107"/>
          <w:trHeight w:val="225"/>
          <w:tblCellSpacing w:w="12" w:type="dxa"/>
        </w:trPr>
        <w:tc>
          <w:tcPr>
            <w:tcW w:w="450" w:type="dxa"/>
            <w:shd w:val="clear" w:color="auto" w:fill="990000"/>
            <w:vAlign w:val="center"/>
            <w:hideMark/>
          </w:tcPr>
          <w:p w14:paraId="10DB13A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FF400B2" w14:textId="77777777" w:rsidR="00000000" w:rsidRDefault="003F103A">
      <w:pPr>
        <w:pStyle w:val="Heading3"/>
        <w:divId w:val="1567063107"/>
        <w:rPr>
          <w:rFonts w:eastAsia="Times New Roman"/>
          <w:lang w:val="en"/>
        </w:rPr>
      </w:pPr>
      <w:bookmarkStart w:id="17" w:name="rfc.section.2"/>
      <w:bookmarkEnd w:id="17"/>
      <w:r>
        <w:rPr>
          <w:rFonts w:eastAsia="Times New Roman"/>
          <w:lang w:val="en"/>
        </w:rPr>
        <w:t>2.  ID Token</w:t>
      </w:r>
    </w:p>
    <w:p w14:paraId="1ECB763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primary extension that OpenID Connect makes to OAuth 2.0 to enable End-Users to be </w:t>
      </w:r>
      <w:proofErr w:type="gramStart"/>
      <w:r>
        <w:rPr>
          <w:rFonts w:ascii="Verdana" w:hAnsi="Verdana"/>
          <w:color w:val="000000"/>
          <w:lang w:val="en"/>
        </w:rPr>
        <w:t>Authenticated</w:t>
      </w:r>
      <w:proofErr w:type="gramEnd"/>
      <w:r>
        <w:rPr>
          <w:rFonts w:ascii="Verdana" w:hAnsi="Verdana"/>
          <w:color w:val="000000"/>
          <w:lang w:val="en"/>
        </w:rPr>
        <w:t xml:space="preserve"> is the ID Token data structure. The ID Token is a security token that contains Claims about the Authentication of an End-User by </w:t>
      </w:r>
      <w:r>
        <w:rPr>
          <w:rFonts w:ascii="Verdana" w:hAnsi="Verdana"/>
          <w:color w:val="000000"/>
          <w:lang w:val="en"/>
        </w:rPr>
        <w:lastRenderedPageBreak/>
        <w:t xml:space="preserve">an Authorization Server when using a Client, and potentially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[JWT]. </w:t>
      </w:r>
    </w:p>
    <w:p w14:paraId="7E84109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Claims are used within the ID Token for all OAuth 2.0 flows used by OpenID Connect: </w:t>
      </w:r>
    </w:p>
    <w:p w14:paraId="2B7DA2E3"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14:paraId="0DDEA81F"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 Identifier for the Issuer of the response.</w:t>
      </w:r>
      <w:proofErr w:type="gramEnd"/>
      <w:r>
        <w:rPr>
          <w:rFonts w:ascii="Verdana" w:eastAsia="Times New Roman" w:hAnsi="Verdana"/>
          <w:color w:val="000000"/>
          <w:lang w:val="en"/>
        </w:rPr>
        <w:t xml:space="preserve"> The </w:t>
      </w:r>
      <w:proofErr w:type="spellStart"/>
      <w:r>
        <w:rPr>
          <w:rStyle w:val="HTMLTypewriter"/>
          <w:lang w:val="en"/>
        </w:rPr>
        <w:t>iss</w:t>
      </w:r>
      <w:proofErr w:type="spellEnd"/>
      <w:r>
        <w:rPr>
          <w:rFonts w:ascii="Verdana" w:eastAsia="Times New Roman" w:hAnsi="Verdana"/>
          <w:color w:val="000000"/>
          <w:lang w:val="en"/>
        </w:rPr>
        <w:t xml:space="preserve"> value is a case 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31E475F1" w14:textId="77777777" w:rsidR="00000000" w:rsidRDefault="003F103A">
      <w:pPr>
        <w:spacing w:before="0" w:beforeAutospacing="0" w:after="0" w:afterAutospacing="0"/>
        <w:divId w:val="892037849"/>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248D7FBC"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 Identifie</w:t>
      </w:r>
      <w:r>
        <w:rPr>
          <w:rFonts w:ascii="Verdana" w:eastAsia="Times New Roman" w:hAnsi="Verdana"/>
          <w:color w:val="000000"/>
          <w:lang w:val="en"/>
        </w:rPr>
        <w:t>r.</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w:t>
      </w:r>
      <w:proofErr w:type="gramEnd"/>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w:t>
      </w:r>
      <w:r>
        <w:rPr>
          <w:rFonts w:ascii="Verdana" w:eastAsia="Times New Roman" w:hAnsi="Verdana"/>
          <w:color w:val="000000"/>
          <w:lang w:val="en"/>
        </w:rPr>
        <w:t xml:space="preserve">lue is a case sensitive string. </w:t>
      </w:r>
    </w:p>
    <w:p w14:paraId="636A1953"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aud</w:t>
      </w:r>
      <w:proofErr w:type="spellEnd"/>
      <w:proofErr w:type="gramEnd"/>
    </w:p>
    <w:p w14:paraId="785A70AC"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Audience(s) that this ID Token is intended for.</w:t>
      </w:r>
      <w:proofErr w:type="gramEnd"/>
      <w:r>
        <w:rPr>
          <w:rFonts w:ascii="Verdana" w:eastAsia="Times New Roman" w:hAnsi="Verdana"/>
          <w:color w:val="000000"/>
          <w:lang w:val="en"/>
        </w:rPr>
        <w:t xml:space="preserve"> It MUST contain the OAuth 2.0 </w:t>
      </w:r>
      <w:proofErr w:type="spellStart"/>
      <w:r>
        <w:rPr>
          <w:rStyle w:val="HTMLTypewriter"/>
          <w:lang w:val="en"/>
        </w:rPr>
        <w:t>client_id</w:t>
      </w:r>
      <w:proofErr w:type="spellEnd"/>
      <w:r>
        <w:rPr>
          <w:rFonts w:ascii="Verdana" w:eastAsia="Times New Roman" w:hAnsi="Verdana"/>
          <w:color w:val="000000"/>
          <w:lang w:val="en"/>
        </w:rPr>
        <w:t xml:space="preserve"> of the Relying Party as an audience value. It MAY also contain identifiers for other audiences. In the general case, the </w:t>
      </w:r>
      <w:proofErr w:type="spellStart"/>
      <w:r>
        <w:rPr>
          <w:rStyle w:val="HTMLTypewriter"/>
          <w:lang w:val="en"/>
        </w:rPr>
        <w:t>aud</w:t>
      </w:r>
      <w:proofErr w:type="spellEnd"/>
      <w:r>
        <w:rPr>
          <w:rFonts w:ascii="Verdana" w:eastAsia="Times New Roman" w:hAnsi="Verdana"/>
          <w:color w:val="000000"/>
          <w:lang w:val="en"/>
        </w:rPr>
        <w:t xml:space="preserve"> value is an array of case sensitive strings. In the common special case when there is one audience, the </w:t>
      </w:r>
      <w:proofErr w:type="spellStart"/>
      <w:r>
        <w:rPr>
          <w:rStyle w:val="HTMLTypewriter"/>
          <w:lang w:val="en"/>
        </w:rPr>
        <w:t>aud</w:t>
      </w:r>
      <w:proofErr w:type="spellEnd"/>
      <w:r>
        <w:rPr>
          <w:rFonts w:ascii="Verdana" w:eastAsia="Times New Roman" w:hAnsi="Verdana"/>
          <w:color w:val="000000"/>
          <w:lang w:val="en"/>
        </w:rPr>
        <w:t xml:space="preserve"> value MAY be a single case sensitive string. </w:t>
      </w:r>
    </w:p>
    <w:p w14:paraId="40A1696D"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14:paraId="0B564681"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r>
        <w:rPr>
          <w:rFonts w:ascii="Verdana" w:eastAsia="Times New Roman" w:hAnsi="Verdana"/>
          <w:color w:val="000000"/>
          <w:lang w:val="en"/>
        </w:rPr>
        <w:t xml:space="preserve">The processing of this parameter requires that the current date/time MUST be before the expiration date/time listed in the value. Implementers MAY provide for some small leeway, usually no more than a few minutes, to account for clock skew. Its value is a </w:t>
      </w:r>
      <w:r>
        <w:rPr>
          <w:rFonts w:ascii="Verdana" w:eastAsia="Times New Roman" w:hAnsi="Verdana"/>
          <w:color w:val="000000"/>
          <w:lang w:val="en"/>
        </w:rPr>
        <w:t xml:space="preserve">JSON number representing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w:t>
      </w:r>
      <w:r>
        <w:rPr>
          <w:rFonts w:ascii="Verdana" w:eastAsia="Times New Roman" w:hAnsi="Verdana"/>
          <w:color w:val="000000"/>
          <w:lang w:val="en"/>
        </w:rPr>
        <w:lastRenderedPageBreak/>
        <w:t>[RFC3339] for d</w:t>
      </w:r>
      <w:r>
        <w:rPr>
          <w:rFonts w:ascii="Verdana" w:eastAsia="Times New Roman" w:hAnsi="Verdana"/>
          <w:color w:val="000000"/>
          <w:lang w:val="en"/>
        </w:rPr>
        <w:t xml:space="preserve">etails regarding date/times in general and UTC in particular. </w:t>
      </w:r>
    </w:p>
    <w:p w14:paraId="07DB766B"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iat</w:t>
      </w:r>
      <w:proofErr w:type="spellEnd"/>
      <w:proofErr w:type="gramEnd"/>
    </w:p>
    <w:p w14:paraId="095A9927"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Its value is a JSON number representing the number of seconds from 1970-01-01T0:0:0Z as measured in UTC until the date/time. </w:t>
      </w:r>
    </w:p>
    <w:p w14:paraId="73B21C12"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r>
        <w:rPr>
          <w:rFonts w:ascii="Verdana" w:eastAsia="Times New Roman" w:hAnsi="Verdana"/>
          <w:color w:val="000000"/>
          <w:lang w:val="en"/>
        </w:rPr>
        <w:t>auth_time</w:t>
      </w:r>
      <w:proofErr w:type="spellEnd"/>
    </w:p>
    <w:p w14:paraId="12EBD381"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Time when</w:t>
      </w:r>
      <w:r>
        <w:rPr>
          <w:rFonts w:ascii="Verdana" w:eastAsia="Times New Roman" w:hAnsi="Verdana"/>
          <w:color w:val="000000"/>
          <w:lang w:val="en"/>
        </w:rPr>
        <w:t xml:space="preserve"> the End-User authentication occurred.</w:t>
      </w:r>
      <w:proofErr w:type="gramEnd"/>
      <w:r>
        <w:rPr>
          <w:rFonts w:ascii="Verdana" w:eastAsia="Times New Roman" w:hAnsi="Verdana"/>
          <w:color w:val="000000"/>
          <w:lang w:val="en"/>
        </w:rPr>
        <w:t xml:space="preserve"> Its value is a JSON number representing the number of seconds from 1970-01-01T0:0:0Z as measured in UTC until the date/time. When a </w:t>
      </w:r>
      <w:proofErr w:type="spellStart"/>
      <w:r>
        <w:rPr>
          <w:rStyle w:val="HTMLTypewriter"/>
          <w:lang w:val="en"/>
        </w:rPr>
        <w:t>max_age</w:t>
      </w:r>
      <w:proofErr w:type="spellEnd"/>
      <w:r>
        <w:rPr>
          <w:rFonts w:ascii="Verdana" w:eastAsia="Times New Roman" w:hAnsi="Verdana"/>
          <w:color w:val="000000"/>
          <w:lang w:val="en"/>
        </w:rPr>
        <w:t xml:space="preserve"> request is made or when </w:t>
      </w:r>
      <w:proofErr w:type="spellStart"/>
      <w:r>
        <w:rPr>
          <w:rStyle w:val="HTMLTypewriter"/>
          <w:lang w:val="en"/>
        </w:rPr>
        <w:t>auth_time</w:t>
      </w:r>
      <w:proofErr w:type="spellEnd"/>
      <w:r>
        <w:rPr>
          <w:rFonts w:ascii="Verdana" w:eastAsia="Times New Roman" w:hAnsi="Verdana"/>
          <w:color w:val="000000"/>
          <w:lang w:val="en"/>
        </w:rPr>
        <w:t xml:space="preserve"> is requested as an Essential Claim, then th</w:t>
      </w:r>
      <w:r>
        <w:rPr>
          <w:rFonts w:ascii="Verdana" w:eastAsia="Times New Roman" w:hAnsi="Verdana"/>
          <w:color w:val="000000"/>
          <w:lang w:val="en"/>
        </w:rPr>
        <w:t xml:space="preserve">is Claim is REQUIRED; otherwise, its inclusion is OPTIONAL. (The </w:t>
      </w:r>
      <w:proofErr w:type="spellStart"/>
      <w:r>
        <w:rPr>
          <w:rStyle w:val="HTMLTypewriter"/>
          <w:lang w:val="en"/>
        </w:rPr>
        <w:t>auth_time</w:t>
      </w:r>
      <w:proofErr w:type="spellEnd"/>
      <w:r>
        <w:rPr>
          <w:rFonts w:ascii="Verdana" w:eastAsia="Times New Roman" w:hAnsi="Verdana"/>
          <w:color w:val="000000"/>
          <w:lang w:val="en"/>
        </w:rPr>
        <w:t xml:space="preserve"> Claim semantically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w:t>
        </w:r>
        <w:r>
          <w:rPr>
            <w:rStyle w:val="Hyperlink"/>
            <w:rFonts w:ascii="Verdana" w:eastAsia="Times New Roman" w:hAnsi="Verdana"/>
            <w:vanish/>
            <w:u w:val="none"/>
            <w:lang w:val="en"/>
          </w:rPr>
          <w:t>r Authentication Policy Extension 1.0,” December 2008.)</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OpenID.PAPE</w:t>
      </w:r>
      <w:proofErr w:type="spellEnd"/>
      <w:r>
        <w:rPr>
          <w:rFonts w:ascii="Verdana" w:eastAsia="Times New Roman" w:hAnsi="Verdana"/>
          <w:color w:val="000000"/>
          <w:lang w:val="en"/>
        </w:rPr>
        <w:t xml:space="preserve">] </w:t>
      </w:r>
      <w:proofErr w:type="spellStart"/>
      <w:r>
        <w:rPr>
          <w:rStyle w:val="HTMLTypewriter"/>
          <w:lang w:val="en"/>
        </w:rPr>
        <w:t>auth_time</w:t>
      </w:r>
      <w:proofErr w:type="spellEnd"/>
      <w:r>
        <w:rPr>
          <w:rFonts w:ascii="Verdana" w:eastAsia="Times New Roman" w:hAnsi="Verdana"/>
          <w:color w:val="000000"/>
          <w:lang w:val="en"/>
        </w:rPr>
        <w:t xml:space="preserve"> response parameter.) </w:t>
      </w:r>
    </w:p>
    <w:p w14:paraId="7C1DC42A" w14:textId="77777777" w:rsidR="00000000" w:rsidRDefault="003F103A">
      <w:pPr>
        <w:spacing w:before="0" w:beforeAutospacing="0" w:after="0" w:afterAutospacing="0"/>
        <w:divId w:val="892037849"/>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1CFB8A54" w14:textId="77777777" w:rsidR="00000000" w:rsidRDefault="003F103A">
      <w:pPr>
        <w:spacing w:before="0" w:beforeAutospacing="0" w:after="0" w:afterAutospacing="0"/>
        <w:ind w:left="720"/>
        <w:divId w:val="892037849"/>
        <w:rPr>
          <w:rFonts w:ascii="Verdana" w:eastAsia="Times New Roman" w:hAnsi="Verdana"/>
          <w:color w:val="000000"/>
          <w:lang w:val="en"/>
        </w:rPr>
      </w:pPr>
      <w:r>
        <w:rPr>
          <w:rFonts w:ascii="Verdana" w:eastAsia="Times New Roman" w:hAnsi="Verdana"/>
          <w:color w:val="000000"/>
          <w:lang w:val="en"/>
        </w:rPr>
        <w:t>String value used to associate a Client session with an ID Token, and to mitigate replay attacks. The value is passed through unmodified from the Au</w:t>
      </w:r>
      <w:r>
        <w:rPr>
          <w:rFonts w:ascii="Verdana" w:eastAsia="Times New Roman" w:hAnsi="Verdana"/>
          <w:color w:val="000000"/>
          <w:lang w:val="en"/>
        </w:rPr>
        <w:t xml:space="preserve">thentication Request to the ID Token. If present in the ID Token, Clients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Authentication Request. If present in the Authentication Request, Authorization Server</w:t>
      </w:r>
      <w:r>
        <w:rPr>
          <w:rFonts w:ascii="Verdana" w:eastAsia="Times New Roman" w:hAnsi="Verdana"/>
          <w:color w:val="000000"/>
          <w:lang w:val="en"/>
        </w:rPr>
        <w:t xml:space="preserve">s MUST </w:t>
      </w:r>
      <w:proofErr w:type="gramStart"/>
      <w:r>
        <w:rPr>
          <w:rFonts w:ascii="Verdana" w:eastAsia="Times New Roman" w:hAnsi="Verdana"/>
          <w:color w:val="000000"/>
          <w:lang w:val="en"/>
        </w:rPr>
        <w:t>include</w:t>
      </w:r>
      <w:proofErr w:type="gramEnd"/>
      <w:r>
        <w:rPr>
          <w:rFonts w:ascii="Verdana" w:eastAsia="Times New Roman" w:hAnsi="Verdana"/>
          <w:color w:val="000000"/>
          <w:lang w:val="en"/>
        </w:rPr>
        <w:t xml:space="preserv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Authentication Request. Authorization Servers SHOULD perform no other processing on </w:t>
      </w:r>
      <w:r>
        <w:rPr>
          <w:rStyle w:val="HTMLTypewriter"/>
          <w:lang w:val="en"/>
        </w:rPr>
        <w:t>nonce</w:t>
      </w:r>
      <w:r>
        <w:rPr>
          <w:rFonts w:ascii="Verdana" w:eastAsia="Times New Roman" w:hAnsi="Verdana"/>
          <w:color w:val="000000"/>
          <w:lang w:val="en"/>
        </w:rPr>
        <w:t xml:space="preserve"> values used. The </w:t>
      </w:r>
      <w:r>
        <w:rPr>
          <w:rStyle w:val="HTMLTypewriter"/>
          <w:lang w:val="en"/>
        </w:rPr>
        <w:t>nonce</w:t>
      </w:r>
      <w:r>
        <w:rPr>
          <w:rFonts w:ascii="Verdana" w:eastAsia="Times New Roman" w:hAnsi="Verdana"/>
          <w:color w:val="000000"/>
          <w:lang w:val="en"/>
        </w:rPr>
        <w:t xml:space="preserve"> value is a case sensitive string. </w:t>
      </w:r>
    </w:p>
    <w:p w14:paraId="78F670C9"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acr</w:t>
      </w:r>
      <w:proofErr w:type="spellEnd"/>
      <w:proofErr w:type="gramEnd"/>
    </w:p>
    <w:p w14:paraId="2151B8AC"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Context Class Reference.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lang w:val="en"/>
        </w:rPr>
        <w:t xml:space="preserve"> The value "0" indicates the End-User authentic</w:t>
      </w:r>
      <w:r>
        <w:rPr>
          <w:rFonts w:ascii="Verdana" w:eastAsia="Times New Roman" w:hAnsi="Verdana"/>
          <w:color w:val="000000"/>
          <w:lang w:val="en"/>
        </w:rPr>
        <w:t xml:space="preserve">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w:t>
        </w:r>
        <w:r>
          <w:rPr>
            <w:rStyle w:val="Hyperlink"/>
            <w:rFonts w:ascii="Verdana" w:eastAsia="Times New Roman" w:hAnsi="Verdana"/>
            <w:vanish/>
            <w:u w:val="none"/>
            <w:lang w:val="en"/>
          </w:rPr>
          <w:t>3.)</w:t>
        </w:r>
      </w:hyperlink>
      <w:r>
        <w:rPr>
          <w:rFonts w:ascii="Verdana" w:eastAsia="Times New Roman" w:hAnsi="Verdana"/>
          <w:color w:val="000000"/>
          <w:lang w:val="en"/>
        </w:rPr>
        <w:t xml:space="preserve"> [ISO29115] level 1. Authentication using a long-lived browser cookie, for instance, is one example where the use </w:t>
      </w:r>
      <w:r>
        <w:rPr>
          <w:rFonts w:ascii="Verdana" w:eastAsia="Times New Roman" w:hAnsi="Verdana"/>
          <w:color w:val="000000"/>
          <w:lang w:val="en"/>
        </w:rPr>
        <w:lastRenderedPageBreak/>
        <w:t>of "level 0" is appropriate. Authentications with level 0 SHOULD NOT be used to authorize access to any resource of any monetary value. (Th</w:t>
      </w:r>
      <w:r>
        <w:rPr>
          <w:rFonts w:ascii="Verdana" w:eastAsia="Times New Roman" w:hAnsi="Verdana"/>
          <w:color w:val="000000"/>
          <w:lang w:val="en"/>
        </w:rPr>
        <w:t xml:space="preserve">is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(Recordon, D., Jones, M., Bufu, J., Ed., Daugherty, J., Ed., and N. Sakimura, “OpenID Provider Authentication Policy Extension 1.0,” December 2008.)</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OpenID.PAPE</w:t>
      </w:r>
      <w:proofErr w:type="spellEnd"/>
      <w:r>
        <w:rPr>
          <w:rFonts w:ascii="Verdana" w:eastAsia="Times New Roman" w:hAnsi="Verdana"/>
          <w:color w:val="000000"/>
          <w:lang w:val="en"/>
        </w:rPr>
        <w:t xml:space="preserve">] </w:t>
      </w:r>
      <w:proofErr w:type="spellStart"/>
      <w:r>
        <w:rPr>
          <w:rStyle w:val="HTMLTypewriter"/>
          <w:lang w:val="en"/>
        </w:rPr>
        <w:t>nist_auth_level</w:t>
      </w:r>
      <w:proofErr w:type="spellEnd"/>
      <w:r>
        <w:rPr>
          <w:rFonts w:ascii="Verdana" w:eastAsia="Times New Roman" w:hAnsi="Verdana"/>
          <w:color w:val="000000"/>
          <w:lang w:val="en"/>
        </w:rPr>
        <w:t xml:space="preserve"> 0.) A</w:t>
      </w:r>
      <w:r>
        <w:rPr>
          <w:rFonts w:ascii="Verdana" w:eastAsia="Times New Roman" w:hAnsi="Verdana"/>
          <w:color w:val="000000"/>
          <w:lang w:val="en"/>
        </w:rPr>
        <w:t xml:space="preserve">n absolute URI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proofErr w:type="spellStart"/>
      <w:r>
        <w:rPr>
          <w:rStyle w:val="HTMLTypewriter"/>
          <w:lang w:val="en"/>
        </w:rPr>
        <w:t>acr</w:t>
      </w:r>
      <w:proofErr w:type="spellEnd"/>
      <w:r>
        <w:rPr>
          <w:rFonts w:ascii="Verdana" w:eastAsia="Times New Roman" w:hAnsi="Verdana"/>
          <w:color w:val="000000"/>
          <w:lang w:val="en"/>
        </w:rPr>
        <w:t xml:space="preserve"> value; registered names MUST NOT be used with a differen</w:t>
      </w:r>
      <w:r>
        <w:rPr>
          <w:rFonts w:ascii="Verdana" w:eastAsia="Times New Roman" w:hAnsi="Verdana"/>
          <w:color w:val="000000"/>
          <w:lang w:val="en"/>
        </w:rPr>
        <w:t xml:space="preserve">t meaning than that which is registered. Parties using this claim will need to agree upon the meanings of the values used, which may be context-specific. The </w:t>
      </w:r>
      <w:proofErr w:type="spellStart"/>
      <w:r>
        <w:rPr>
          <w:rStyle w:val="HTMLTypewriter"/>
          <w:lang w:val="en"/>
        </w:rPr>
        <w:t>acr</w:t>
      </w:r>
      <w:proofErr w:type="spellEnd"/>
      <w:r>
        <w:rPr>
          <w:rFonts w:ascii="Verdana" w:eastAsia="Times New Roman" w:hAnsi="Verdana"/>
          <w:color w:val="000000"/>
          <w:lang w:val="en"/>
        </w:rPr>
        <w:t xml:space="preserve"> value is a case sensitive string. </w:t>
      </w:r>
    </w:p>
    <w:p w14:paraId="5726564E"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amr</w:t>
      </w:r>
      <w:proofErr w:type="spellEnd"/>
      <w:proofErr w:type="gramEnd"/>
    </w:p>
    <w:p w14:paraId="74C9D489"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Methods References.</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w:t>
      </w:r>
      <w:r>
        <w:rPr>
          <w:rFonts w:ascii="Verdana" w:eastAsia="Times New Roman" w:hAnsi="Verdana"/>
          <w:color w:val="000000"/>
          <w:lang w:val="en"/>
        </w:rPr>
        <w:t xml:space="preserve"> of strings that are identifiers for authentication methods used in the authentication.</w:t>
      </w:r>
      <w:proofErr w:type="gramEnd"/>
      <w:r>
        <w:rPr>
          <w:rFonts w:ascii="Verdana" w:eastAsia="Times New Roman" w:hAnsi="Verdana"/>
          <w:color w:val="000000"/>
          <w:lang w:val="en"/>
        </w:rPr>
        <w:t xml:space="preserve"> For instance, values might indicate that both password and OTP authentication methods were used. The definition of particular values to be used in the </w:t>
      </w:r>
      <w:proofErr w:type="spellStart"/>
      <w:r>
        <w:rPr>
          <w:rStyle w:val="HTMLTypewriter"/>
          <w:lang w:val="en"/>
        </w:rPr>
        <w:t>amr</w:t>
      </w:r>
      <w:proofErr w:type="spellEnd"/>
      <w:r>
        <w:rPr>
          <w:rFonts w:ascii="Verdana" w:eastAsia="Times New Roman" w:hAnsi="Verdana"/>
          <w:color w:val="000000"/>
          <w:lang w:val="en"/>
        </w:rPr>
        <w:t xml:space="preserve"> Claim is beyo</w:t>
      </w:r>
      <w:r>
        <w:rPr>
          <w:rFonts w:ascii="Verdana" w:eastAsia="Times New Roman" w:hAnsi="Verdana"/>
          <w:color w:val="000000"/>
          <w:lang w:val="en"/>
        </w:rPr>
        <w:t xml:space="preserve">nd the scope of this specification. Parties using this claim will need to agree upon the meanings of the values used, which may be context-specific. The </w:t>
      </w:r>
      <w:proofErr w:type="spellStart"/>
      <w:r>
        <w:rPr>
          <w:rStyle w:val="HTMLTypewriter"/>
          <w:lang w:val="en"/>
        </w:rPr>
        <w:t>amr</w:t>
      </w:r>
      <w:proofErr w:type="spellEnd"/>
      <w:r>
        <w:rPr>
          <w:rFonts w:ascii="Verdana" w:eastAsia="Times New Roman" w:hAnsi="Verdana"/>
          <w:color w:val="000000"/>
          <w:lang w:val="en"/>
        </w:rPr>
        <w:t xml:space="preserve"> value is an array of case sensitive strings. </w:t>
      </w:r>
    </w:p>
    <w:p w14:paraId="7DEB82AD" w14:textId="77777777" w:rsidR="00000000" w:rsidRDefault="003F103A">
      <w:pPr>
        <w:spacing w:before="0" w:beforeAutospacing="0" w:after="0" w:afterAutospacing="0"/>
        <w:divId w:val="892037849"/>
        <w:rPr>
          <w:rFonts w:ascii="Verdana" w:eastAsia="Times New Roman" w:hAnsi="Verdana"/>
          <w:color w:val="000000"/>
          <w:lang w:val="en"/>
        </w:rPr>
      </w:pPr>
      <w:proofErr w:type="spellStart"/>
      <w:proofErr w:type="gramStart"/>
      <w:r>
        <w:rPr>
          <w:rFonts w:ascii="Verdana" w:eastAsia="Times New Roman" w:hAnsi="Verdana"/>
          <w:color w:val="000000"/>
          <w:lang w:val="en"/>
        </w:rPr>
        <w:t>azp</w:t>
      </w:r>
      <w:proofErr w:type="spellEnd"/>
      <w:proofErr w:type="gramEnd"/>
    </w:p>
    <w:p w14:paraId="4F01313D" w14:textId="77777777" w:rsidR="00000000" w:rsidRDefault="003F103A">
      <w:pPr>
        <w:spacing w:before="0" w:beforeAutospacing="0" w:after="0" w:afterAutospacing="0"/>
        <w:ind w:left="720"/>
        <w:divId w:val="89203784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Authorized party - the party to which t</w:t>
      </w:r>
      <w:r>
        <w:rPr>
          <w:rFonts w:ascii="Verdana" w:eastAsia="Times New Roman" w:hAnsi="Verdana"/>
          <w:color w:val="000000"/>
          <w:lang w:val="en"/>
        </w:rPr>
        <w:t>he ID Token was issued. If present, it MUST contain the OAuth 2.0 Client ID of this party. This Claim is only needed when the ID Token has a single audience value and that audience is different than the authorized party. It MAY be included even when the au</w:t>
      </w:r>
      <w:r>
        <w:rPr>
          <w:rFonts w:ascii="Verdana" w:eastAsia="Times New Roman" w:hAnsi="Verdana"/>
          <w:color w:val="000000"/>
          <w:lang w:val="en"/>
        </w:rPr>
        <w:t xml:space="preserve">thorized party is the same as the sole audience. The </w:t>
      </w:r>
      <w:proofErr w:type="spellStart"/>
      <w:r>
        <w:rPr>
          <w:rStyle w:val="HTMLTypewriter"/>
          <w:lang w:val="en"/>
        </w:rPr>
        <w:t>azp</w:t>
      </w:r>
      <w:proofErr w:type="spellEnd"/>
      <w:r>
        <w:rPr>
          <w:rFonts w:ascii="Verdana" w:eastAsia="Times New Roman" w:hAnsi="Verdana"/>
          <w:color w:val="000000"/>
          <w:lang w:val="en"/>
        </w:rPr>
        <w:t xml:space="preserve"> value is a case sensitive string containing a </w:t>
      </w:r>
      <w:proofErr w:type="spellStart"/>
      <w:r>
        <w:rPr>
          <w:rFonts w:ascii="Verdana" w:eastAsia="Times New Roman" w:hAnsi="Verdana"/>
          <w:color w:val="000000"/>
          <w:lang w:val="en"/>
        </w:rPr>
        <w:t>StringOrURI</w:t>
      </w:r>
      <w:proofErr w:type="spellEnd"/>
      <w:r>
        <w:rPr>
          <w:rFonts w:ascii="Verdana" w:eastAsia="Times New Roman" w:hAnsi="Verdana"/>
          <w:color w:val="000000"/>
          <w:lang w:val="en"/>
        </w:rPr>
        <w:t xml:space="preserve"> value. </w:t>
      </w:r>
    </w:p>
    <w:p w14:paraId="7BCADDE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ID Tokens MAY contain other Claims. Any Claims used that are not understood MUST be ignored. See Sections </w:t>
      </w:r>
      <w:hyperlink w:anchor="CodeIDToken" w:history="1">
        <w:r>
          <w:rPr>
            <w:rStyle w:val="Hyperlink"/>
            <w:rFonts w:ascii="Verdana" w:hAnsi="Verdana"/>
            <w:u w:val="none"/>
            <w:lang w:val="en"/>
          </w:rPr>
          <w:t>3.1.3.6</w:t>
        </w:r>
        <w:r>
          <w:rPr>
            <w:rStyle w:val="Hyperlink"/>
            <w:rFonts w:ascii="Verdana" w:hAnsi="Verdana"/>
            <w:vanish/>
            <w:u w:val="none"/>
            <w:lang w:val="en"/>
          </w:rPr>
          <w:t xml:space="preserve"> (ID Token)</w:t>
        </w:r>
      </w:hyperlink>
      <w:r>
        <w:rPr>
          <w:rFonts w:ascii="Verdana" w:hAnsi="Verdana"/>
          <w:color w:val="000000"/>
          <w:lang w:val="en"/>
        </w:rPr>
        <w:t xml:space="preserve">, </w:t>
      </w:r>
      <w:hyperlink w:anchor="HybridIDToken" w:history="1">
        <w:r>
          <w:rPr>
            <w:rStyle w:val="Hyperlink"/>
            <w:rFonts w:ascii="Verdana" w:hAnsi="Verdana"/>
            <w:u w:val="none"/>
            <w:lang w:val="en"/>
          </w:rPr>
          <w:t>3.3.2.11</w:t>
        </w:r>
        <w:r>
          <w:rPr>
            <w:rStyle w:val="Hyperlink"/>
            <w:rFonts w:ascii="Verdana" w:hAnsi="Verdana"/>
            <w:vanish/>
            <w:u w:val="none"/>
            <w:lang w:val="en"/>
          </w:rPr>
          <w:t xml:space="preserve"> (ID Token)</w:t>
        </w:r>
      </w:hyperlink>
      <w:r>
        <w:rPr>
          <w:rFonts w:ascii="Verdana" w:hAnsi="Verdana"/>
          <w:color w:val="000000"/>
          <w:lang w:val="en"/>
        </w:rPr>
        <w:t xml:space="preserve">, </w:t>
      </w:r>
      <w:hyperlink w:anchor="StandardClaims" w:history="1">
        <w:r>
          <w:rPr>
            <w:rStyle w:val="Hyperlink"/>
            <w:rFonts w:ascii="Verdana" w:hAnsi="Verdana"/>
            <w:u w:val="none"/>
            <w:lang w:val="en"/>
          </w:rPr>
          <w:t>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SelfIssuedResponse" w:history="1">
        <w:r>
          <w:rPr>
            <w:rStyle w:val="Hyperlink"/>
            <w:rFonts w:ascii="Verdana" w:hAnsi="Verdana"/>
            <w:u w:val="none"/>
            <w:lang w:val="en"/>
          </w:rPr>
          <w:t>7.4</w:t>
        </w:r>
        <w:r>
          <w:rPr>
            <w:rStyle w:val="Hyperlink"/>
            <w:rFonts w:ascii="Verdana" w:hAnsi="Verdana"/>
            <w:vanish/>
            <w:u w:val="none"/>
            <w:lang w:val="en"/>
          </w:rPr>
          <w:t xml:space="preserve"> (Self-Issued OpenID Provider Response)</w:t>
        </w:r>
      </w:hyperlink>
      <w:r>
        <w:rPr>
          <w:rFonts w:ascii="Verdana" w:hAnsi="Verdana"/>
          <w:color w:val="000000"/>
          <w:lang w:val="en"/>
        </w:rPr>
        <w:t xml:space="preserve"> </w:t>
      </w:r>
      <w:r>
        <w:rPr>
          <w:rFonts w:ascii="Verdana" w:hAnsi="Verdana"/>
          <w:color w:val="000000"/>
          <w:lang w:val="en"/>
        </w:rPr>
        <w:t xml:space="preserve">for additional Claims defined by this specification. </w:t>
      </w:r>
    </w:p>
    <w:p w14:paraId="30AEF01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November 2013.)</w:t>
        </w:r>
      </w:hyperlink>
      <w:r>
        <w:rPr>
          <w:rFonts w:ascii="Verdana" w:hAnsi="Verdana"/>
          <w:color w:val="000000"/>
          <w:lang w:val="en"/>
        </w:rPr>
        <w:t xml:space="preserve"> [JWS] and optionally both signed and then encrypted usi</w:t>
      </w:r>
      <w:r>
        <w:rPr>
          <w:rFonts w:ascii="Verdana" w:hAnsi="Verdana"/>
          <w:color w:val="000000"/>
          <w:lang w:val="en"/>
        </w:rPr>
        <w:t xml:space="preserve">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November 2013.)</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(JWE),” November 2013.)</w:t>
        </w:r>
      </w:hyperlink>
      <w:r>
        <w:rPr>
          <w:rFonts w:ascii="Verdana" w:hAnsi="Verdana"/>
          <w:color w:val="000000"/>
          <w:lang w:val="en"/>
        </w:rPr>
        <w:t xml:space="preserve"> [JWE] r</w:t>
      </w:r>
      <w:r>
        <w:rPr>
          <w:rFonts w:ascii="Verdana" w:hAnsi="Verdana"/>
          <w:color w:val="000000"/>
          <w:lang w:val="en"/>
        </w:rPr>
        <w:t xml:space="preserve">espectively, thereby providing authentication, </w:t>
      </w:r>
      <w:r>
        <w:rPr>
          <w:rFonts w:ascii="Verdana" w:hAnsi="Verdana"/>
          <w:color w:val="000000"/>
          <w:lang w:val="en"/>
        </w:rPr>
        <w:lastRenderedPageBreak/>
        <w:t xml:space="preserve">integrity, non-repudiation, and optionally, confidentiality,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If the ID Token is encrypted, it MUST be signed then encrypted,</w:t>
      </w:r>
      <w:r>
        <w:rPr>
          <w:rFonts w:ascii="Verdana" w:hAnsi="Verdana"/>
          <w:color w:val="000000"/>
          <w:lang w:val="en"/>
        </w:rPr>
        <w:t xml:space="preserve"> with the result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ID Tokens MUST NOT use </w:t>
      </w:r>
      <w:r>
        <w:rPr>
          <w:rStyle w:val="HTMLTypewriter"/>
          <w:lang w:val="en"/>
        </w:rPr>
        <w:t>none</w:t>
      </w:r>
      <w:r>
        <w:rPr>
          <w:rFonts w:ascii="Verdana" w:hAnsi="Verdana"/>
          <w:color w:val="000000"/>
          <w:lang w:val="en"/>
        </w:rPr>
        <w:t xml:space="preserve"> as the </w:t>
      </w:r>
      <w:proofErr w:type="spellStart"/>
      <w:r>
        <w:rPr>
          <w:rStyle w:val="HTMLTypewriter"/>
          <w:lang w:val="en"/>
        </w:rPr>
        <w:t>alg</w:t>
      </w:r>
      <w:proofErr w:type="spellEnd"/>
      <w:r>
        <w:rPr>
          <w:rFonts w:ascii="Verdana" w:hAnsi="Verdana"/>
          <w:color w:val="000000"/>
          <w:lang w:val="en"/>
        </w:rPr>
        <w:t xml:space="preserve"> value unless the Response Type used returns no ID T</w:t>
      </w:r>
      <w:r>
        <w:rPr>
          <w:rFonts w:ascii="Verdana" w:hAnsi="Verdana"/>
          <w:color w:val="000000"/>
          <w:lang w:val="en"/>
        </w:rPr>
        <w:t xml:space="preserve">oken from the Authorization Endpoint (such as when using the Authorization Code Flow) and the Client explicitly requested the use of </w:t>
      </w:r>
      <w:r>
        <w:rPr>
          <w:rStyle w:val="HTMLTypewriter"/>
          <w:lang w:val="en"/>
        </w:rPr>
        <w:t>none</w:t>
      </w:r>
      <w:r>
        <w:rPr>
          <w:rFonts w:ascii="Verdana" w:hAnsi="Verdana"/>
          <w:color w:val="000000"/>
          <w:lang w:val="en"/>
        </w:rPr>
        <w:t xml:space="preserve"> at Registration time. </w:t>
      </w:r>
    </w:p>
    <w:p w14:paraId="423D2C5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ID Tokens SHOULD NOT </w:t>
      </w:r>
      <w:proofErr w:type="gramStart"/>
      <w:r>
        <w:rPr>
          <w:rFonts w:ascii="Verdana" w:hAnsi="Verdana"/>
          <w:color w:val="000000"/>
          <w:lang w:val="en"/>
        </w:rPr>
        <w:t>use</w:t>
      </w:r>
      <w:proofErr w:type="gramEnd"/>
      <w:r>
        <w:rPr>
          <w:rFonts w:ascii="Verdana" w:hAnsi="Verdana"/>
          <w:color w:val="000000"/>
          <w:lang w:val="en"/>
        </w:rPr>
        <w:t xml:space="preserv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proofErr w:type="spellStart"/>
      <w:r>
        <w:rPr>
          <w:rStyle w:val="HTMLTypewriter"/>
          <w:lang w:val="en"/>
        </w:rPr>
        <w:t>jku</w:t>
      </w:r>
      <w:proofErr w:type="spellEnd"/>
      <w:r>
        <w:rPr>
          <w:rFonts w:ascii="Verdana" w:hAnsi="Verdana"/>
          <w:color w:val="000000"/>
          <w:lang w:val="en"/>
        </w:rPr>
        <w:t xml:space="preserve">, or </w:t>
      </w:r>
      <w:proofErr w:type="spellStart"/>
      <w:r>
        <w:rPr>
          <w:rStyle w:val="HTMLTypewriter"/>
          <w:lang w:val="en"/>
        </w:rPr>
        <w:t>jwk</w:t>
      </w:r>
      <w:proofErr w:type="spellEnd"/>
      <w:r>
        <w:rPr>
          <w:rFonts w:ascii="Verdana" w:hAnsi="Verdana"/>
          <w:color w:val="000000"/>
          <w:lang w:val="en"/>
        </w:rPr>
        <w:t xml:space="preserve"> header parameter fields. Instead,</w:t>
      </w:r>
      <w:r>
        <w:rPr>
          <w:rFonts w:ascii="Verdana" w:hAnsi="Verdana"/>
          <w:color w:val="000000"/>
          <w:lang w:val="en"/>
        </w:rPr>
        <w:t xml:space="preserve"> references to keys used are communicated in advance using Discovery and Registration parameters, per </w:t>
      </w:r>
      <w:hyperlink w:anchor="SigEnc" w:history="1">
        <w:r>
          <w:rPr>
            <w:rStyle w:val="Hyperlink"/>
            <w:rFonts w:ascii="Verdana" w:hAnsi="Verdana"/>
            <w:u w:val="none"/>
            <w:lang w:val="en"/>
          </w:rPr>
          <w:t>Section 10</w:t>
        </w:r>
        <w:r>
          <w:rPr>
            <w:rStyle w:val="Hyperlink"/>
            <w:rFonts w:ascii="Verdana" w:hAnsi="Verdana"/>
            <w:vanish/>
            <w:u w:val="none"/>
            <w:lang w:val="en"/>
          </w:rPr>
          <w:t xml:space="preserve"> (Signatures and Encryption)</w:t>
        </w:r>
      </w:hyperlink>
      <w:r>
        <w:rPr>
          <w:rFonts w:ascii="Verdana" w:hAnsi="Verdana"/>
          <w:color w:val="000000"/>
          <w:lang w:val="en"/>
        </w:rPr>
        <w:t xml:space="preserve">. </w:t>
      </w:r>
    </w:p>
    <w:p w14:paraId="3FDA25B3"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the set of Claims (the JWT Claims Set) i</w:t>
      </w:r>
      <w:r>
        <w:rPr>
          <w:rFonts w:ascii="Verdana" w:hAnsi="Verdana"/>
          <w:color w:val="000000"/>
          <w:lang w:val="en"/>
        </w:rPr>
        <w:t xml:space="preserve">n an ID Token: </w:t>
      </w:r>
    </w:p>
    <w:p w14:paraId="2EE50AB0" w14:textId="77777777" w:rsidR="00000000" w:rsidRDefault="003F103A">
      <w:pPr>
        <w:pStyle w:val="HTMLPreformatted"/>
        <w:divId w:val="1089616890"/>
        <w:rPr>
          <w:lang w:val="en"/>
        </w:rPr>
      </w:pPr>
    </w:p>
    <w:p w14:paraId="23D7C06E" w14:textId="77777777" w:rsidR="00000000" w:rsidRDefault="003F103A">
      <w:pPr>
        <w:pStyle w:val="HTMLPreformatted"/>
        <w:divId w:val="1089616890"/>
        <w:rPr>
          <w:lang w:val="en"/>
        </w:rPr>
      </w:pPr>
      <w:r>
        <w:rPr>
          <w:lang w:val="en"/>
        </w:rPr>
        <w:t xml:space="preserve">  {</w:t>
      </w:r>
    </w:p>
    <w:p w14:paraId="26FE022C" w14:textId="77777777" w:rsidR="00000000" w:rsidRDefault="003F103A">
      <w:pPr>
        <w:pStyle w:val="HTMLPreformatted"/>
        <w:divId w:val="1089616890"/>
        <w:rPr>
          <w:lang w:val="en"/>
        </w:rPr>
      </w:pPr>
      <w:r>
        <w:rPr>
          <w:lang w:val="en"/>
        </w:rPr>
        <w:t xml:space="preserve">   "</w:t>
      </w:r>
      <w:proofErr w:type="spellStart"/>
      <w:proofErr w:type="gramStart"/>
      <w:r>
        <w:rPr>
          <w:lang w:val="en"/>
        </w:rPr>
        <w:t>iss</w:t>
      </w:r>
      <w:proofErr w:type="spellEnd"/>
      <w:proofErr w:type="gramEnd"/>
      <w:r>
        <w:rPr>
          <w:lang w:val="en"/>
        </w:rPr>
        <w:t>": "https://server.example.com",</w:t>
      </w:r>
    </w:p>
    <w:p w14:paraId="79A60D06" w14:textId="77777777" w:rsidR="00000000" w:rsidRDefault="003F103A">
      <w:pPr>
        <w:pStyle w:val="HTMLPreformatted"/>
        <w:divId w:val="1089616890"/>
        <w:rPr>
          <w:lang w:val="en"/>
        </w:rPr>
      </w:pPr>
      <w:r>
        <w:rPr>
          <w:lang w:val="en"/>
        </w:rPr>
        <w:t xml:space="preserve">   "</w:t>
      </w:r>
      <w:proofErr w:type="gramStart"/>
      <w:r>
        <w:rPr>
          <w:lang w:val="en"/>
        </w:rPr>
        <w:t>sub</w:t>
      </w:r>
      <w:proofErr w:type="gramEnd"/>
      <w:r>
        <w:rPr>
          <w:lang w:val="en"/>
        </w:rPr>
        <w:t>": "24400320",</w:t>
      </w:r>
    </w:p>
    <w:p w14:paraId="724EA479" w14:textId="77777777" w:rsidR="00000000" w:rsidRDefault="003F103A">
      <w:pPr>
        <w:pStyle w:val="HTMLPreformatted"/>
        <w:divId w:val="1089616890"/>
        <w:rPr>
          <w:lang w:val="en"/>
        </w:rPr>
      </w:pPr>
      <w:r>
        <w:rPr>
          <w:lang w:val="en"/>
        </w:rPr>
        <w:t xml:space="preserve">   "</w:t>
      </w:r>
      <w:proofErr w:type="spellStart"/>
      <w:proofErr w:type="gramStart"/>
      <w:r>
        <w:rPr>
          <w:lang w:val="en"/>
        </w:rPr>
        <w:t>aud</w:t>
      </w:r>
      <w:proofErr w:type="spellEnd"/>
      <w:proofErr w:type="gramEnd"/>
      <w:r>
        <w:rPr>
          <w:lang w:val="en"/>
        </w:rPr>
        <w:t>": "s6BhdRkqt3",</w:t>
      </w:r>
    </w:p>
    <w:p w14:paraId="4E08BB8E" w14:textId="77777777" w:rsidR="00000000" w:rsidRDefault="003F103A">
      <w:pPr>
        <w:pStyle w:val="HTMLPreformatted"/>
        <w:divId w:val="1089616890"/>
        <w:rPr>
          <w:lang w:val="en"/>
        </w:rPr>
      </w:pPr>
      <w:r>
        <w:rPr>
          <w:lang w:val="en"/>
        </w:rPr>
        <w:t xml:space="preserve">   "</w:t>
      </w:r>
      <w:proofErr w:type="gramStart"/>
      <w:r>
        <w:rPr>
          <w:lang w:val="en"/>
        </w:rPr>
        <w:t>nonce</w:t>
      </w:r>
      <w:proofErr w:type="gramEnd"/>
      <w:r>
        <w:rPr>
          <w:lang w:val="en"/>
        </w:rPr>
        <w:t>": "n-0S6_WzA2Mj",</w:t>
      </w:r>
    </w:p>
    <w:p w14:paraId="40100B55" w14:textId="77777777" w:rsidR="00000000" w:rsidRDefault="003F103A">
      <w:pPr>
        <w:pStyle w:val="HTMLPreformatted"/>
        <w:divId w:val="1089616890"/>
        <w:rPr>
          <w:lang w:val="en"/>
        </w:rPr>
      </w:pPr>
      <w:r>
        <w:rPr>
          <w:lang w:val="en"/>
        </w:rPr>
        <w:t xml:space="preserve">   "</w:t>
      </w:r>
      <w:proofErr w:type="spellStart"/>
      <w:proofErr w:type="gramStart"/>
      <w:r>
        <w:rPr>
          <w:lang w:val="en"/>
        </w:rPr>
        <w:t>exp</w:t>
      </w:r>
      <w:proofErr w:type="spellEnd"/>
      <w:proofErr w:type="gramEnd"/>
      <w:r>
        <w:rPr>
          <w:lang w:val="en"/>
        </w:rPr>
        <w:t>": 1311281970,</w:t>
      </w:r>
    </w:p>
    <w:p w14:paraId="428F8010" w14:textId="77777777" w:rsidR="00000000" w:rsidRDefault="003F103A">
      <w:pPr>
        <w:pStyle w:val="HTMLPreformatted"/>
        <w:divId w:val="1089616890"/>
        <w:rPr>
          <w:lang w:val="en"/>
        </w:rPr>
      </w:pPr>
      <w:r>
        <w:rPr>
          <w:lang w:val="en"/>
        </w:rPr>
        <w:t xml:space="preserve">   "</w:t>
      </w:r>
      <w:proofErr w:type="spellStart"/>
      <w:proofErr w:type="gramStart"/>
      <w:r>
        <w:rPr>
          <w:lang w:val="en"/>
        </w:rPr>
        <w:t>iat</w:t>
      </w:r>
      <w:proofErr w:type="spellEnd"/>
      <w:proofErr w:type="gramEnd"/>
      <w:r>
        <w:rPr>
          <w:lang w:val="en"/>
        </w:rPr>
        <w:t>": 1311280970,</w:t>
      </w:r>
    </w:p>
    <w:p w14:paraId="1630CAE5" w14:textId="77777777" w:rsidR="00000000" w:rsidRDefault="003F103A">
      <w:pPr>
        <w:pStyle w:val="HTMLPreformatted"/>
        <w:divId w:val="1089616890"/>
        <w:rPr>
          <w:lang w:val="en"/>
        </w:rPr>
      </w:pPr>
      <w:r>
        <w:rPr>
          <w:lang w:val="en"/>
        </w:rPr>
        <w:t xml:space="preserve">   "</w:t>
      </w:r>
      <w:proofErr w:type="spellStart"/>
      <w:r>
        <w:rPr>
          <w:lang w:val="en"/>
        </w:rPr>
        <w:t>auth_time</w:t>
      </w:r>
      <w:proofErr w:type="spellEnd"/>
      <w:r>
        <w:rPr>
          <w:lang w:val="en"/>
        </w:rPr>
        <w:t>": 1311280969,</w:t>
      </w:r>
    </w:p>
    <w:p w14:paraId="68E467F0" w14:textId="77777777" w:rsidR="00000000" w:rsidRDefault="003F103A">
      <w:pPr>
        <w:pStyle w:val="HTMLPreformatted"/>
        <w:divId w:val="1089616890"/>
        <w:rPr>
          <w:lang w:val="en"/>
        </w:rPr>
      </w:pPr>
      <w:r>
        <w:rPr>
          <w:lang w:val="en"/>
        </w:rPr>
        <w:t xml:space="preserve">   "</w:t>
      </w:r>
      <w:proofErr w:type="spellStart"/>
      <w:proofErr w:type="gramStart"/>
      <w:r>
        <w:rPr>
          <w:lang w:val="en"/>
        </w:rPr>
        <w:t>acr</w:t>
      </w:r>
      <w:proofErr w:type="spellEnd"/>
      <w:proofErr w:type="gramEnd"/>
      <w:r>
        <w:rPr>
          <w:lang w:val="en"/>
        </w:rPr>
        <w:t>": "</w:t>
      </w:r>
      <w:proofErr w:type="spellStart"/>
      <w:r>
        <w:rPr>
          <w:lang w:val="en"/>
        </w:rPr>
        <w:t>urn:mace:incommon:iap:silver</w:t>
      </w:r>
      <w:proofErr w:type="spellEnd"/>
      <w:r>
        <w:rPr>
          <w:lang w:val="en"/>
        </w:rPr>
        <w:t>"</w:t>
      </w:r>
    </w:p>
    <w:p w14:paraId="1D745D99" w14:textId="77777777" w:rsidR="00000000" w:rsidRDefault="003F103A">
      <w:pPr>
        <w:pStyle w:val="HTMLPreformatted"/>
        <w:divId w:val="1089616890"/>
        <w:rPr>
          <w:lang w:val="en"/>
        </w:rPr>
      </w:pPr>
      <w:r>
        <w:rPr>
          <w:lang w:val="en"/>
        </w:rPr>
        <w:t xml:space="preserve">  }</w:t>
      </w:r>
    </w:p>
    <w:p w14:paraId="14377048" w14:textId="77777777" w:rsidR="00000000" w:rsidRDefault="003F103A">
      <w:pPr>
        <w:spacing w:before="0" w:beforeAutospacing="0" w:after="0" w:afterAutospacing="0"/>
        <w:divId w:val="1567063107"/>
        <w:rPr>
          <w:rFonts w:ascii="Verdana" w:eastAsia="Times New Roman" w:hAnsi="Verdana"/>
          <w:color w:val="000000"/>
          <w:lang w:val="en"/>
        </w:rPr>
      </w:pPr>
      <w:bookmarkStart w:id="18" w:name="Authentication"/>
      <w:bookmarkEnd w:id="18"/>
    </w:p>
    <w:p w14:paraId="2DDB286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63906B9" w14:textId="77777777">
        <w:trPr>
          <w:divId w:val="1567063107"/>
          <w:trHeight w:val="225"/>
          <w:tblCellSpacing w:w="12" w:type="dxa"/>
        </w:trPr>
        <w:tc>
          <w:tcPr>
            <w:tcW w:w="450" w:type="dxa"/>
            <w:shd w:val="clear" w:color="auto" w:fill="990000"/>
            <w:vAlign w:val="center"/>
            <w:hideMark/>
          </w:tcPr>
          <w:p w14:paraId="4BA93A9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C3C192" w14:textId="77777777" w:rsidR="00000000" w:rsidRDefault="003F103A">
      <w:pPr>
        <w:pStyle w:val="Heading3"/>
        <w:divId w:val="1567063107"/>
        <w:rPr>
          <w:rFonts w:eastAsia="Times New Roman"/>
          <w:lang w:val="en"/>
        </w:rPr>
      </w:pPr>
      <w:bookmarkStart w:id="19" w:name="rfc.section.3"/>
      <w:bookmarkEnd w:id="19"/>
      <w:r>
        <w:rPr>
          <w:rFonts w:eastAsia="Times New Roman"/>
          <w:lang w:val="en"/>
        </w:rPr>
        <w:t>3.  Authentication</w:t>
      </w:r>
    </w:p>
    <w:p w14:paraId="24E5DA21" w14:textId="77777777" w:rsidR="00000000" w:rsidRDefault="003F103A">
      <w:pPr>
        <w:pStyle w:val="NormalWeb"/>
        <w:divId w:val="1567063107"/>
        <w:rPr>
          <w:rFonts w:ascii="Verdana" w:hAnsi="Verdana"/>
          <w:color w:val="000000"/>
          <w:lang w:val="en"/>
        </w:rPr>
      </w:pPr>
      <w:r>
        <w:rPr>
          <w:rFonts w:ascii="Verdana" w:hAnsi="Verdana"/>
          <w:color w:val="000000"/>
          <w:lang w:val="en"/>
        </w:rPr>
        <w:t>OpenID Connect performs authentication to log in the End-User or to determine that the End-Use</w:t>
      </w:r>
      <w:r>
        <w:rPr>
          <w:rFonts w:ascii="Verdana" w:hAnsi="Verdana"/>
          <w:color w:val="000000"/>
          <w:lang w:val="en"/>
        </w:rPr>
        <w:t xml:space="preserve">r is already logged in. OpenID Connect returns the result of the Authentication performed by the Server to the Client in a secure manner so that the Client can rely on it. For this reason, the Client is called Relying Party (RP) in this case. </w:t>
      </w:r>
    </w:p>
    <w:p w14:paraId="20EDE088" w14:textId="77777777" w:rsidR="00000000" w:rsidRDefault="003F103A">
      <w:pPr>
        <w:pStyle w:val="NormalWeb"/>
        <w:divId w:val="1567063107"/>
        <w:rPr>
          <w:rFonts w:ascii="Verdana" w:hAnsi="Verdana"/>
          <w:color w:val="000000"/>
          <w:lang w:val="en"/>
        </w:rPr>
      </w:pPr>
      <w:r>
        <w:rPr>
          <w:rFonts w:ascii="Verdana" w:hAnsi="Verdana"/>
          <w:color w:val="000000"/>
          <w:lang w:val="en"/>
        </w:rPr>
        <w:t>The Authenti</w:t>
      </w:r>
      <w:r>
        <w:rPr>
          <w:rFonts w:ascii="Verdana" w:hAnsi="Verdana"/>
          <w:color w:val="000000"/>
          <w:lang w:val="en"/>
        </w:rPr>
        <w:t xml:space="preserve">cation result is returned in an ID Token, as defined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It has Claims expressing such information as the Issuer, the Subject Identifier, when the authentication expires, etc. </w:t>
      </w:r>
    </w:p>
    <w:p w14:paraId="60CB9241"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Authentication can follow one of three paths: the Authorization Code Flow (</w:t>
      </w:r>
      <w:proofErr w:type="spellStart"/>
      <w:r>
        <w:rPr>
          <w:rStyle w:val="HTMLTypewriter"/>
          <w:lang w:val="en"/>
        </w:rPr>
        <w:t>response_type</w:t>
      </w:r>
      <w:proofErr w:type="spellEnd"/>
      <w:r>
        <w:rPr>
          <w:rStyle w:val="HTMLTypewriter"/>
          <w:lang w:val="en"/>
        </w:rPr>
        <w:t>=code</w:t>
      </w:r>
      <w:r>
        <w:rPr>
          <w:rFonts w:ascii="Verdana" w:hAnsi="Verdana"/>
          <w:color w:val="000000"/>
          <w:lang w:val="en"/>
        </w:rPr>
        <w:t>), the Implicit Flow (</w:t>
      </w:r>
      <w:proofErr w:type="spellStart"/>
      <w:r>
        <w:rPr>
          <w:rStyle w:val="HTMLTypewriter"/>
          <w:lang w:val="en"/>
        </w:rPr>
        <w:t>response_type</w:t>
      </w:r>
      <w:proofErr w:type="spellEnd"/>
      <w:r>
        <w:rPr>
          <w:rStyle w:val="HTMLTypewriter"/>
          <w:lang w:val="en"/>
        </w:rPr>
        <w:t>=</w:t>
      </w:r>
      <w:proofErr w:type="spellStart"/>
      <w:r>
        <w:rPr>
          <w:rStyle w:val="HTMLTypewriter"/>
          <w:lang w:val="en"/>
        </w:rPr>
        <w:t>id_token</w:t>
      </w:r>
      <w:proofErr w:type="spellEnd"/>
      <w:r>
        <w:rPr>
          <w:rStyle w:val="HTMLTypewriter"/>
          <w:lang w:val="en"/>
        </w:rPr>
        <w:t> token</w:t>
      </w:r>
      <w:r>
        <w:rPr>
          <w:rFonts w:ascii="Verdana" w:hAnsi="Verdana"/>
          <w:color w:val="000000"/>
          <w:lang w:val="en"/>
        </w:rPr>
        <w:t xml:space="preserve"> or </w:t>
      </w:r>
      <w:proofErr w:type="spellStart"/>
      <w:r>
        <w:rPr>
          <w:rStyle w:val="HTMLTypewriter"/>
          <w:lang w:val="en"/>
        </w:rPr>
        <w:t>response_type</w:t>
      </w:r>
      <w:proofErr w:type="spellEnd"/>
      <w:r>
        <w:rPr>
          <w:rStyle w:val="HTMLTypewriter"/>
          <w:lang w:val="en"/>
        </w:rPr>
        <w:t>=</w:t>
      </w:r>
      <w:proofErr w:type="spellStart"/>
      <w:r>
        <w:rPr>
          <w:rStyle w:val="HTMLTypewriter"/>
          <w:lang w:val="en"/>
        </w:rPr>
        <w:t>id_token</w:t>
      </w:r>
      <w:proofErr w:type="spellEnd"/>
      <w:r>
        <w:rPr>
          <w:rFonts w:ascii="Verdana" w:hAnsi="Verdana"/>
          <w:color w:val="000000"/>
          <w:lang w:val="en"/>
        </w:rPr>
        <w:t xml:space="preserve">), or the Hybrid Flow (using other Response Type values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The flows determine how the ID </w:t>
      </w:r>
      <w:r>
        <w:rPr>
          <w:rFonts w:ascii="Verdana" w:hAnsi="Verdana"/>
          <w:color w:val="000000"/>
          <w:lang w:val="en"/>
        </w:rPr>
        <w:t xml:space="preserve">Token and Access Token are returned to the Client. </w:t>
      </w:r>
    </w:p>
    <w:p w14:paraId="7CB6A11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characteristics of the three flows are summarized in the following non-normative table. The table is intended to provide some guidance on which flow to choose in particular contexts. </w:t>
      </w:r>
    </w:p>
    <w:p w14:paraId="054E5177" w14:textId="77777777" w:rsidR="00000000" w:rsidRDefault="003F103A">
      <w:pPr>
        <w:spacing w:before="0" w:beforeAutospacing="0" w:after="0" w:afterAutospacing="0"/>
        <w:divId w:val="1567063107"/>
        <w:rPr>
          <w:rFonts w:ascii="Verdana" w:eastAsia="Times New Roman" w:hAnsi="Verdana"/>
          <w:color w:val="000000"/>
          <w:lang w:val="en"/>
        </w:rPr>
      </w:pPr>
    </w:p>
    <w:p w14:paraId="2897E39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692"/>
        <w:gridCol w:w="2545"/>
        <w:gridCol w:w="1423"/>
        <w:gridCol w:w="1268"/>
      </w:tblGrid>
      <w:tr w:rsidR="00000000" w14:paraId="0FD63138" w14:textId="77777777">
        <w:trPr>
          <w:divId w:val="156706310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60251B8"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Property</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205FF73"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Authorization Code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B259F11"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Implicit Flow</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D54232D"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Hybrid Flow</w:t>
            </w:r>
          </w:p>
        </w:tc>
      </w:tr>
      <w:tr w:rsidR="00000000" w14:paraId="4BC1F9F1" w14:textId="77777777">
        <w:trPr>
          <w:divId w:val="1567063107"/>
          <w:jc w:val="center"/>
        </w:trPr>
        <w:tc>
          <w:tcPr>
            <w:tcW w:w="0" w:type="auto"/>
            <w:tcBorders>
              <w:top w:val="nil"/>
              <w:left w:val="nil"/>
              <w:bottom w:val="nil"/>
              <w:right w:val="nil"/>
            </w:tcBorders>
            <w:vAlign w:val="center"/>
            <w:hideMark/>
          </w:tcPr>
          <w:p w14:paraId="272AE9D7"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Authorization Endpoint</w:t>
            </w:r>
          </w:p>
        </w:tc>
        <w:tc>
          <w:tcPr>
            <w:tcW w:w="0" w:type="auto"/>
            <w:tcBorders>
              <w:top w:val="nil"/>
              <w:left w:val="nil"/>
              <w:bottom w:val="nil"/>
              <w:right w:val="nil"/>
            </w:tcBorders>
            <w:vAlign w:val="center"/>
            <w:hideMark/>
          </w:tcPr>
          <w:p w14:paraId="3459B54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708CF66E"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6AD6C149"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2C005D58" w14:textId="77777777">
        <w:trPr>
          <w:divId w:val="1567063107"/>
          <w:jc w:val="center"/>
        </w:trPr>
        <w:tc>
          <w:tcPr>
            <w:tcW w:w="0" w:type="auto"/>
            <w:tcBorders>
              <w:top w:val="nil"/>
              <w:left w:val="nil"/>
              <w:bottom w:val="nil"/>
              <w:right w:val="nil"/>
            </w:tcBorders>
            <w:vAlign w:val="center"/>
            <w:hideMark/>
          </w:tcPr>
          <w:p w14:paraId="6B9E661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All tokens returned from Token Endpoint</w:t>
            </w:r>
          </w:p>
        </w:tc>
        <w:tc>
          <w:tcPr>
            <w:tcW w:w="0" w:type="auto"/>
            <w:tcBorders>
              <w:top w:val="nil"/>
              <w:left w:val="nil"/>
              <w:bottom w:val="nil"/>
              <w:right w:val="nil"/>
            </w:tcBorders>
            <w:vAlign w:val="center"/>
            <w:hideMark/>
          </w:tcPr>
          <w:p w14:paraId="36BF94D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6EBEBC9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2655288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3E018992" w14:textId="77777777">
        <w:trPr>
          <w:divId w:val="1567063107"/>
          <w:jc w:val="center"/>
        </w:trPr>
        <w:tc>
          <w:tcPr>
            <w:tcW w:w="0" w:type="auto"/>
            <w:tcBorders>
              <w:top w:val="nil"/>
              <w:left w:val="nil"/>
              <w:bottom w:val="nil"/>
              <w:right w:val="nil"/>
            </w:tcBorders>
            <w:vAlign w:val="center"/>
            <w:hideMark/>
          </w:tcPr>
          <w:p w14:paraId="2509C97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Tokens not revealed to User Agent</w:t>
            </w:r>
          </w:p>
        </w:tc>
        <w:tc>
          <w:tcPr>
            <w:tcW w:w="0" w:type="auto"/>
            <w:tcBorders>
              <w:top w:val="nil"/>
              <w:left w:val="nil"/>
              <w:bottom w:val="nil"/>
              <w:right w:val="nil"/>
            </w:tcBorders>
            <w:vAlign w:val="center"/>
            <w:hideMark/>
          </w:tcPr>
          <w:p w14:paraId="0381D10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263D301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1469E84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57E75453" w14:textId="77777777">
        <w:trPr>
          <w:divId w:val="1567063107"/>
          <w:jc w:val="center"/>
        </w:trPr>
        <w:tc>
          <w:tcPr>
            <w:tcW w:w="0" w:type="auto"/>
            <w:tcBorders>
              <w:top w:val="nil"/>
              <w:left w:val="nil"/>
              <w:bottom w:val="nil"/>
              <w:right w:val="nil"/>
            </w:tcBorders>
            <w:vAlign w:val="center"/>
            <w:hideMark/>
          </w:tcPr>
          <w:p w14:paraId="5C07775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Client can be authenticated</w:t>
            </w:r>
          </w:p>
        </w:tc>
        <w:tc>
          <w:tcPr>
            <w:tcW w:w="0" w:type="auto"/>
            <w:tcBorders>
              <w:top w:val="nil"/>
              <w:left w:val="nil"/>
              <w:bottom w:val="nil"/>
              <w:right w:val="nil"/>
            </w:tcBorders>
            <w:vAlign w:val="center"/>
            <w:hideMark/>
          </w:tcPr>
          <w:p w14:paraId="2579FB2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3A4E9F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78B1CBE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20E026B7" w14:textId="77777777">
        <w:trPr>
          <w:divId w:val="1567063107"/>
          <w:jc w:val="center"/>
        </w:trPr>
        <w:tc>
          <w:tcPr>
            <w:tcW w:w="0" w:type="auto"/>
            <w:tcBorders>
              <w:top w:val="nil"/>
              <w:left w:val="nil"/>
              <w:bottom w:val="nil"/>
              <w:right w:val="nil"/>
            </w:tcBorders>
            <w:vAlign w:val="center"/>
            <w:hideMark/>
          </w:tcPr>
          <w:p w14:paraId="609AC90B"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Refresh Token possible</w:t>
            </w:r>
          </w:p>
        </w:tc>
        <w:tc>
          <w:tcPr>
            <w:tcW w:w="0" w:type="auto"/>
            <w:tcBorders>
              <w:top w:val="nil"/>
              <w:left w:val="nil"/>
              <w:bottom w:val="nil"/>
              <w:right w:val="nil"/>
            </w:tcBorders>
            <w:vAlign w:val="center"/>
            <w:hideMark/>
          </w:tcPr>
          <w:p w14:paraId="2D1FA37B"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31CF8285"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00CF042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r>
      <w:tr w:rsidR="00000000" w14:paraId="5D284E64" w14:textId="77777777">
        <w:trPr>
          <w:divId w:val="1567063107"/>
          <w:jc w:val="center"/>
        </w:trPr>
        <w:tc>
          <w:tcPr>
            <w:tcW w:w="0" w:type="auto"/>
            <w:tcBorders>
              <w:top w:val="nil"/>
              <w:left w:val="nil"/>
              <w:bottom w:val="nil"/>
              <w:right w:val="nil"/>
            </w:tcBorders>
            <w:vAlign w:val="center"/>
            <w:hideMark/>
          </w:tcPr>
          <w:p w14:paraId="5239F154"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Communication in one round trip</w:t>
            </w:r>
          </w:p>
        </w:tc>
        <w:tc>
          <w:tcPr>
            <w:tcW w:w="0" w:type="auto"/>
            <w:tcBorders>
              <w:top w:val="nil"/>
              <w:left w:val="nil"/>
              <w:bottom w:val="nil"/>
              <w:right w:val="nil"/>
            </w:tcBorders>
            <w:vAlign w:val="center"/>
            <w:hideMark/>
          </w:tcPr>
          <w:p w14:paraId="13EC075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60E31C8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03C950A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r>
      <w:tr w:rsidR="00000000" w14:paraId="46D68F20" w14:textId="77777777">
        <w:trPr>
          <w:divId w:val="1567063107"/>
          <w:jc w:val="center"/>
        </w:trPr>
        <w:tc>
          <w:tcPr>
            <w:tcW w:w="0" w:type="auto"/>
            <w:tcBorders>
              <w:top w:val="nil"/>
              <w:left w:val="nil"/>
              <w:bottom w:val="nil"/>
              <w:right w:val="nil"/>
            </w:tcBorders>
            <w:vAlign w:val="center"/>
            <w:hideMark/>
          </w:tcPr>
          <w:p w14:paraId="6E543AD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Most communication server-to-server</w:t>
            </w:r>
          </w:p>
        </w:tc>
        <w:tc>
          <w:tcPr>
            <w:tcW w:w="0" w:type="auto"/>
            <w:tcBorders>
              <w:top w:val="nil"/>
              <w:left w:val="nil"/>
              <w:bottom w:val="nil"/>
              <w:right w:val="nil"/>
            </w:tcBorders>
            <w:vAlign w:val="center"/>
            <w:hideMark/>
          </w:tcPr>
          <w:p w14:paraId="3062A5F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yes</w:t>
            </w:r>
          </w:p>
        </w:tc>
        <w:tc>
          <w:tcPr>
            <w:tcW w:w="0" w:type="auto"/>
            <w:tcBorders>
              <w:top w:val="nil"/>
              <w:left w:val="nil"/>
              <w:bottom w:val="nil"/>
              <w:right w:val="nil"/>
            </w:tcBorders>
            <w:vAlign w:val="center"/>
            <w:hideMark/>
          </w:tcPr>
          <w:p w14:paraId="53850C34"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w:t>
            </w:r>
          </w:p>
        </w:tc>
        <w:tc>
          <w:tcPr>
            <w:tcW w:w="0" w:type="auto"/>
            <w:tcBorders>
              <w:top w:val="nil"/>
              <w:left w:val="nil"/>
              <w:bottom w:val="nil"/>
              <w:right w:val="nil"/>
            </w:tcBorders>
            <w:vAlign w:val="center"/>
            <w:hideMark/>
          </w:tcPr>
          <w:p w14:paraId="3232182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varies</w:t>
            </w:r>
          </w:p>
        </w:tc>
      </w:tr>
    </w:tbl>
    <w:p w14:paraId="303DA67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3384"/>
      </w:tblGrid>
      <w:tr w:rsidR="00000000" w14:paraId="50F976DC" w14:textId="77777777">
        <w:trPr>
          <w:divId w:val="1567063107"/>
          <w:tblCellSpacing w:w="12" w:type="dxa"/>
          <w:jc w:val="center"/>
        </w:trPr>
        <w:tc>
          <w:tcPr>
            <w:tcW w:w="0" w:type="auto"/>
            <w:vAlign w:val="center"/>
            <w:hideMark/>
          </w:tcPr>
          <w:p w14:paraId="482866B8" w14:textId="77777777" w:rsidR="00000000" w:rsidRDefault="003F103A">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OpenID Connect Authentication Flows </w:t>
            </w:r>
          </w:p>
        </w:tc>
      </w:tr>
    </w:tbl>
    <w:p w14:paraId="0D51C3D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3" style="width:.05pt;height:.75pt" o:hrpct="800" o:hralign="center" o:hrstd="t" o:hrnoshade="t" o:hr="t" fillcolor="#ccc" stroked="f"/>
        </w:pict>
      </w:r>
    </w:p>
    <w:p w14:paraId="14D2FAD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flow used is determined by the </w:t>
      </w:r>
      <w:proofErr w:type="spellStart"/>
      <w:r>
        <w:rPr>
          <w:rStyle w:val="HTMLTypewriter"/>
          <w:lang w:val="en"/>
        </w:rPr>
        <w:t>respo</w:t>
      </w:r>
      <w:r>
        <w:rPr>
          <w:rStyle w:val="HTMLTypewriter"/>
          <w:lang w:val="en"/>
        </w:rPr>
        <w:t>nse_type</w:t>
      </w:r>
      <w:proofErr w:type="spellEnd"/>
      <w:r>
        <w:rPr>
          <w:rFonts w:ascii="Verdana" w:hAnsi="Verdana"/>
          <w:color w:val="000000"/>
          <w:lang w:val="en"/>
        </w:rPr>
        <w:t xml:space="preserve"> value contained in the Authorization Request. These </w:t>
      </w:r>
      <w:proofErr w:type="spellStart"/>
      <w:r>
        <w:rPr>
          <w:rStyle w:val="HTMLTypewriter"/>
          <w:lang w:val="en"/>
        </w:rPr>
        <w:t>response_type</w:t>
      </w:r>
      <w:proofErr w:type="spellEnd"/>
      <w:r>
        <w:rPr>
          <w:rFonts w:ascii="Verdana" w:hAnsi="Verdana"/>
          <w:color w:val="000000"/>
          <w:lang w:val="en"/>
        </w:rPr>
        <w:t xml:space="preserve"> values select these flows: </w:t>
      </w:r>
    </w:p>
    <w:p w14:paraId="7CEE5EAC" w14:textId="77777777" w:rsidR="00000000" w:rsidRDefault="003F103A">
      <w:pPr>
        <w:spacing w:before="0" w:beforeAutospacing="0" w:after="0" w:afterAutospacing="0"/>
        <w:divId w:val="1567063107"/>
        <w:rPr>
          <w:rFonts w:ascii="Verdana" w:eastAsia="Times New Roman" w:hAnsi="Verdana"/>
          <w:color w:val="000000"/>
          <w:lang w:val="en"/>
        </w:rPr>
      </w:pPr>
    </w:p>
    <w:p w14:paraId="5FB2F8C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4"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131"/>
        <w:gridCol w:w="2973"/>
      </w:tblGrid>
      <w:tr w:rsidR="00000000" w14:paraId="65A3CBAE" w14:textId="77777777">
        <w:trPr>
          <w:divId w:val="156706310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FFDB8C9"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w:t>
            </w:r>
            <w:proofErr w:type="spellStart"/>
            <w:r>
              <w:rPr>
                <w:rFonts w:ascii="Verdana" w:eastAsia="Times New Roman" w:hAnsi="Verdana"/>
                <w:b/>
                <w:bCs/>
                <w:color w:val="000000"/>
              </w:rPr>
              <w:t>response_type</w:t>
            </w:r>
            <w:proofErr w:type="spellEnd"/>
            <w:r>
              <w:rPr>
                <w:rFonts w:ascii="Verdana" w:eastAsia="Times New Roman" w:hAnsi="Verdana"/>
                <w:b/>
                <w:bCs/>
                <w:color w:val="000000"/>
              </w:rPr>
              <w:t>" value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3A6EB75"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Flow</w:t>
            </w:r>
          </w:p>
        </w:tc>
      </w:tr>
      <w:tr w:rsidR="00000000" w14:paraId="725E6830" w14:textId="77777777">
        <w:trPr>
          <w:divId w:val="1567063107"/>
          <w:jc w:val="center"/>
        </w:trPr>
        <w:tc>
          <w:tcPr>
            <w:tcW w:w="0" w:type="auto"/>
            <w:tcBorders>
              <w:top w:val="nil"/>
              <w:left w:val="nil"/>
              <w:bottom w:val="nil"/>
              <w:right w:val="nil"/>
            </w:tcBorders>
            <w:vAlign w:val="center"/>
            <w:hideMark/>
          </w:tcPr>
          <w:p w14:paraId="57C9CCDE" w14:textId="77777777" w:rsidR="00000000" w:rsidRDefault="003F103A">
            <w:pPr>
              <w:spacing w:before="0" w:beforeAutospacing="0" w:after="0" w:afterAutospacing="0"/>
              <w:rPr>
                <w:rFonts w:ascii="Verdana" w:eastAsia="Times New Roman" w:hAnsi="Verdana"/>
                <w:color w:val="000000"/>
              </w:rPr>
            </w:pPr>
            <w:r>
              <w:rPr>
                <w:rStyle w:val="HTMLTypewriter"/>
              </w:rPr>
              <w:t>code</w:t>
            </w:r>
            <w:r>
              <w:rPr>
                <w:rFonts w:ascii="Verdana" w:eastAsia="Times New Roman" w:hAnsi="Verdana"/>
                <w:color w:val="000000"/>
              </w:rPr>
              <w:t> </w:t>
            </w:r>
          </w:p>
        </w:tc>
        <w:tc>
          <w:tcPr>
            <w:tcW w:w="0" w:type="auto"/>
            <w:tcBorders>
              <w:top w:val="nil"/>
              <w:left w:val="nil"/>
              <w:bottom w:val="nil"/>
              <w:right w:val="nil"/>
            </w:tcBorders>
            <w:vAlign w:val="center"/>
            <w:hideMark/>
          </w:tcPr>
          <w:p w14:paraId="73C547B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Authorization Code Flow</w:t>
            </w:r>
          </w:p>
        </w:tc>
      </w:tr>
      <w:tr w:rsidR="00000000" w14:paraId="487F8BD2" w14:textId="77777777">
        <w:trPr>
          <w:divId w:val="1567063107"/>
          <w:jc w:val="center"/>
        </w:trPr>
        <w:tc>
          <w:tcPr>
            <w:tcW w:w="0" w:type="auto"/>
            <w:tcBorders>
              <w:top w:val="nil"/>
              <w:left w:val="nil"/>
              <w:bottom w:val="nil"/>
              <w:right w:val="nil"/>
            </w:tcBorders>
            <w:vAlign w:val="center"/>
            <w:hideMark/>
          </w:tcPr>
          <w:p w14:paraId="2ACFF8BE" w14:textId="77777777" w:rsidR="00000000" w:rsidRDefault="003F103A">
            <w:pPr>
              <w:spacing w:before="0" w:beforeAutospacing="0" w:after="0" w:afterAutospacing="0"/>
              <w:rPr>
                <w:rFonts w:ascii="Verdana" w:eastAsia="Times New Roman" w:hAnsi="Verdana"/>
                <w:color w:val="000000"/>
              </w:rPr>
            </w:pPr>
            <w:proofErr w:type="spellStart"/>
            <w:r>
              <w:rPr>
                <w:rStyle w:val="HTMLTypewriter"/>
              </w:rPr>
              <w:t>id_token</w:t>
            </w:r>
            <w:proofErr w:type="spellEnd"/>
            <w:r>
              <w:rPr>
                <w:rFonts w:ascii="Verdana" w:eastAsia="Times New Roman" w:hAnsi="Verdana"/>
                <w:color w:val="000000"/>
              </w:rPr>
              <w:t> </w:t>
            </w:r>
          </w:p>
        </w:tc>
        <w:tc>
          <w:tcPr>
            <w:tcW w:w="0" w:type="auto"/>
            <w:tcBorders>
              <w:top w:val="nil"/>
              <w:left w:val="nil"/>
              <w:bottom w:val="nil"/>
              <w:right w:val="nil"/>
            </w:tcBorders>
            <w:vAlign w:val="center"/>
            <w:hideMark/>
          </w:tcPr>
          <w:p w14:paraId="07865BE1"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2E883653" w14:textId="77777777">
        <w:trPr>
          <w:divId w:val="1567063107"/>
          <w:jc w:val="center"/>
        </w:trPr>
        <w:tc>
          <w:tcPr>
            <w:tcW w:w="0" w:type="auto"/>
            <w:tcBorders>
              <w:top w:val="nil"/>
              <w:left w:val="nil"/>
              <w:bottom w:val="nil"/>
              <w:right w:val="nil"/>
            </w:tcBorders>
            <w:vAlign w:val="center"/>
            <w:hideMark/>
          </w:tcPr>
          <w:p w14:paraId="6023E342" w14:textId="77777777" w:rsidR="00000000" w:rsidRDefault="003F103A">
            <w:pPr>
              <w:spacing w:before="0" w:beforeAutospacing="0" w:after="0" w:afterAutospacing="0"/>
              <w:rPr>
                <w:rFonts w:ascii="Verdana" w:eastAsia="Times New Roman" w:hAnsi="Verdana"/>
                <w:color w:val="000000"/>
              </w:rPr>
            </w:pPr>
            <w:proofErr w:type="spellStart"/>
            <w:r>
              <w:rPr>
                <w:rStyle w:val="HTMLTypewriter"/>
              </w:rPr>
              <w:t>id_token</w:t>
            </w:r>
            <w:proofErr w:type="spellEnd"/>
            <w:r>
              <w:rPr>
                <w:rStyle w:val="HTMLTypewriter"/>
              </w:rPr>
              <w:t> token</w:t>
            </w:r>
            <w:r>
              <w:rPr>
                <w:rFonts w:ascii="Verdana" w:eastAsia="Times New Roman" w:hAnsi="Verdana"/>
                <w:color w:val="000000"/>
              </w:rPr>
              <w:t> </w:t>
            </w:r>
          </w:p>
        </w:tc>
        <w:tc>
          <w:tcPr>
            <w:tcW w:w="0" w:type="auto"/>
            <w:tcBorders>
              <w:top w:val="nil"/>
              <w:left w:val="nil"/>
              <w:bottom w:val="nil"/>
              <w:right w:val="nil"/>
            </w:tcBorders>
            <w:vAlign w:val="center"/>
            <w:hideMark/>
          </w:tcPr>
          <w:p w14:paraId="5BD2515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Implicit Flow</w:t>
            </w:r>
          </w:p>
        </w:tc>
      </w:tr>
      <w:tr w:rsidR="00000000" w14:paraId="22320BEB" w14:textId="77777777">
        <w:trPr>
          <w:divId w:val="1567063107"/>
          <w:jc w:val="center"/>
        </w:trPr>
        <w:tc>
          <w:tcPr>
            <w:tcW w:w="0" w:type="auto"/>
            <w:tcBorders>
              <w:top w:val="nil"/>
              <w:left w:val="nil"/>
              <w:bottom w:val="nil"/>
              <w:right w:val="nil"/>
            </w:tcBorders>
            <w:vAlign w:val="center"/>
            <w:hideMark/>
          </w:tcPr>
          <w:p w14:paraId="3A98EA51" w14:textId="77777777" w:rsidR="00000000" w:rsidRDefault="003F103A">
            <w:pPr>
              <w:spacing w:before="0" w:beforeAutospacing="0" w:after="0" w:afterAutospacing="0"/>
              <w:rPr>
                <w:rFonts w:ascii="Verdana" w:eastAsia="Times New Roman" w:hAnsi="Verdana"/>
                <w:color w:val="000000"/>
              </w:rPr>
            </w:pPr>
            <w:r>
              <w:rPr>
                <w:rStyle w:val="HTMLTypewriter"/>
              </w:rPr>
              <w:t>code </w:t>
            </w:r>
            <w:proofErr w:type="spellStart"/>
            <w:r>
              <w:rPr>
                <w:rStyle w:val="HTMLTypewriter"/>
              </w:rPr>
              <w:t>id_token</w:t>
            </w:r>
            <w:proofErr w:type="spellEnd"/>
            <w:r>
              <w:rPr>
                <w:rFonts w:ascii="Verdana" w:eastAsia="Times New Roman" w:hAnsi="Verdana"/>
                <w:color w:val="000000"/>
              </w:rPr>
              <w:t> </w:t>
            </w:r>
          </w:p>
        </w:tc>
        <w:tc>
          <w:tcPr>
            <w:tcW w:w="0" w:type="auto"/>
            <w:tcBorders>
              <w:top w:val="nil"/>
              <w:left w:val="nil"/>
              <w:bottom w:val="nil"/>
              <w:right w:val="nil"/>
            </w:tcBorders>
            <w:vAlign w:val="center"/>
            <w:hideMark/>
          </w:tcPr>
          <w:p w14:paraId="1761E8F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584F5D40" w14:textId="77777777">
        <w:trPr>
          <w:divId w:val="1567063107"/>
          <w:jc w:val="center"/>
        </w:trPr>
        <w:tc>
          <w:tcPr>
            <w:tcW w:w="0" w:type="auto"/>
            <w:tcBorders>
              <w:top w:val="nil"/>
              <w:left w:val="nil"/>
              <w:bottom w:val="nil"/>
              <w:right w:val="nil"/>
            </w:tcBorders>
            <w:vAlign w:val="center"/>
            <w:hideMark/>
          </w:tcPr>
          <w:p w14:paraId="74FFE9D8" w14:textId="77777777" w:rsidR="00000000" w:rsidRDefault="003F103A">
            <w:pPr>
              <w:spacing w:before="0" w:beforeAutospacing="0" w:after="0" w:afterAutospacing="0"/>
              <w:rPr>
                <w:rFonts w:ascii="Verdana" w:eastAsia="Times New Roman" w:hAnsi="Verdana"/>
                <w:color w:val="000000"/>
              </w:rPr>
            </w:pPr>
            <w:r>
              <w:rPr>
                <w:rStyle w:val="HTMLTypewriter"/>
              </w:rPr>
              <w:t>code token</w:t>
            </w:r>
            <w:r>
              <w:rPr>
                <w:rFonts w:ascii="Verdana" w:eastAsia="Times New Roman" w:hAnsi="Verdana"/>
                <w:color w:val="000000"/>
              </w:rPr>
              <w:t> </w:t>
            </w:r>
          </w:p>
        </w:tc>
        <w:tc>
          <w:tcPr>
            <w:tcW w:w="0" w:type="auto"/>
            <w:tcBorders>
              <w:top w:val="nil"/>
              <w:left w:val="nil"/>
              <w:bottom w:val="nil"/>
              <w:right w:val="nil"/>
            </w:tcBorders>
            <w:vAlign w:val="center"/>
            <w:hideMark/>
          </w:tcPr>
          <w:p w14:paraId="18BAFB8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r w:rsidR="00000000" w14:paraId="2880CEFA" w14:textId="77777777">
        <w:trPr>
          <w:divId w:val="1567063107"/>
          <w:jc w:val="center"/>
        </w:trPr>
        <w:tc>
          <w:tcPr>
            <w:tcW w:w="0" w:type="auto"/>
            <w:tcBorders>
              <w:top w:val="nil"/>
              <w:left w:val="nil"/>
              <w:bottom w:val="nil"/>
              <w:right w:val="nil"/>
            </w:tcBorders>
            <w:vAlign w:val="center"/>
            <w:hideMark/>
          </w:tcPr>
          <w:p w14:paraId="77B954D6" w14:textId="77777777" w:rsidR="00000000" w:rsidRDefault="003F103A">
            <w:pPr>
              <w:spacing w:before="0" w:beforeAutospacing="0" w:after="0" w:afterAutospacing="0"/>
              <w:rPr>
                <w:rFonts w:ascii="Verdana" w:eastAsia="Times New Roman" w:hAnsi="Verdana"/>
                <w:color w:val="000000"/>
              </w:rPr>
            </w:pP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w:t>
            </w:r>
          </w:p>
        </w:tc>
        <w:tc>
          <w:tcPr>
            <w:tcW w:w="0" w:type="auto"/>
            <w:tcBorders>
              <w:top w:val="nil"/>
              <w:left w:val="nil"/>
              <w:bottom w:val="nil"/>
              <w:right w:val="nil"/>
            </w:tcBorders>
            <w:vAlign w:val="center"/>
            <w:hideMark/>
          </w:tcPr>
          <w:p w14:paraId="1BF887D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Hybrid Flow</w:t>
            </w:r>
          </w:p>
        </w:tc>
      </w:tr>
    </w:tbl>
    <w:p w14:paraId="70910E4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3564"/>
      </w:tblGrid>
      <w:tr w:rsidR="00000000" w14:paraId="07093E2E" w14:textId="77777777">
        <w:trPr>
          <w:divId w:val="1567063107"/>
          <w:tblCellSpacing w:w="12" w:type="dxa"/>
          <w:jc w:val="center"/>
        </w:trPr>
        <w:tc>
          <w:tcPr>
            <w:tcW w:w="0" w:type="auto"/>
            <w:vAlign w:val="center"/>
            <w:hideMark/>
          </w:tcPr>
          <w:p w14:paraId="07DEBD1A" w14:textId="77777777" w:rsidR="00000000" w:rsidRDefault="003F103A">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OpenID Connect "</w:t>
            </w:r>
            <w:proofErr w:type="spellStart"/>
            <w:r>
              <w:rPr>
                <w:rFonts w:ascii="Monaco" w:eastAsia="Times New Roman" w:hAnsi="Monaco"/>
                <w:b/>
                <w:bCs/>
                <w:color w:val="000000"/>
                <w:sz w:val="15"/>
                <w:szCs w:val="15"/>
              </w:rPr>
              <w:t>response_type</w:t>
            </w:r>
            <w:proofErr w:type="spellEnd"/>
            <w:r>
              <w:rPr>
                <w:rFonts w:ascii="Monaco" w:eastAsia="Times New Roman" w:hAnsi="Monaco"/>
                <w:b/>
                <w:bCs/>
                <w:color w:val="000000"/>
                <w:sz w:val="15"/>
                <w:szCs w:val="15"/>
              </w:rPr>
              <w:t>" Values </w:t>
            </w:r>
          </w:p>
        </w:tc>
      </w:tr>
    </w:tbl>
    <w:p w14:paraId="08A312E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5" style="width:.05pt;height:.75pt" o:hrpct="800" o:hralign="center" o:hrstd="t" o:hrnoshade="t" o:hr="t" fillcolor="#ccc" stroked="f"/>
        </w:pict>
      </w:r>
    </w:p>
    <w:p w14:paraId="7317DCA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All but the </w:t>
      </w:r>
      <w:r>
        <w:rPr>
          <w:rStyle w:val="HTMLTypewriter"/>
          <w:lang w:val="en"/>
        </w:rPr>
        <w:t>code</w:t>
      </w:r>
      <w:r>
        <w:rPr>
          <w:rFonts w:ascii="Verdana" w:hAnsi="Verdana"/>
          <w:color w:val="000000"/>
          <w:lang w:val="en"/>
        </w:rPr>
        <w:t xml:space="preserve"> Response Type value, which is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w:t>
        </w:r>
        <w:r>
          <w:rPr>
            <w:rStyle w:val="Hyperlink"/>
            <w:rFonts w:ascii="Verdana" w:hAnsi="Verdana"/>
            <w:vanish/>
            <w:u w:val="none"/>
            <w:lang w:val="en"/>
          </w:rPr>
          <w:t>October 2012.)</w:t>
        </w:r>
      </w:hyperlink>
      <w:r>
        <w:rPr>
          <w:rFonts w:ascii="Verdana" w:hAnsi="Verdana"/>
          <w:color w:val="000000"/>
          <w:lang w:val="en"/>
        </w:rPr>
        <w:t xml:space="preserve"> [RFC6749], are defined in the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w:t>
        </w:r>
        <w:r>
          <w:rPr>
            <w:rStyle w:val="Hyperlink"/>
            <w:rFonts w:ascii="Verdana" w:hAnsi="Verdana"/>
            <w:vanish/>
            <w:u w:val="none"/>
            <w:lang w:val="en"/>
          </w:rPr>
          <w:t>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specification. NOTE: While OAuth 2.0 also defines the </w:t>
      </w:r>
      <w:r>
        <w:rPr>
          <w:rStyle w:val="HTMLTypewriter"/>
          <w:lang w:val="en"/>
        </w:rPr>
        <w:t>token</w:t>
      </w:r>
      <w:r>
        <w:rPr>
          <w:rFonts w:ascii="Verdana" w:hAnsi="Verdana"/>
          <w:color w:val="000000"/>
          <w:lang w:val="en"/>
        </w:rPr>
        <w:t xml:space="preserve"> Response Type value for the Implicit Flow, OpenID Connect does not use this Response Type, since no ID Token would be returned. </w:t>
      </w:r>
    </w:p>
    <w:p w14:paraId="75783B11" w14:textId="77777777" w:rsidR="00000000" w:rsidRDefault="003F103A">
      <w:pPr>
        <w:spacing w:before="0" w:beforeAutospacing="0" w:after="0" w:afterAutospacing="0"/>
        <w:divId w:val="1567063107"/>
        <w:rPr>
          <w:rFonts w:ascii="Verdana" w:eastAsia="Times New Roman" w:hAnsi="Verdana"/>
          <w:color w:val="000000"/>
          <w:lang w:val="en"/>
        </w:rPr>
      </w:pPr>
      <w:bookmarkStart w:id="20" w:name="CodeFlowAuth"/>
      <w:bookmarkEnd w:id="20"/>
    </w:p>
    <w:p w14:paraId="207F03E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6DB9071" w14:textId="77777777">
        <w:trPr>
          <w:divId w:val="1567063107"/>
          <w:trHeight w:val="225"/>
          <w:tblCellSpacing w:w="12" w:type="dxa"/>
        </w:trPr>
        <w:tc>
          <w:tcPr>
            <w:tcW w:w="450" w:type="dxa"/>
            <w:shd w:val="clear" w:color="auto" w:fill="990000"/>
            <w:vAlign w:val="center"/>
            <w:hideMark/>
          </w:tcPr>
          <w:p w14:paraId="43C63B3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410D80" w14:textId="77777777" w:rsidR="00000000" w:rsidRDefault="003F103A">
      <w:pPr>
        <w:pStyle w:val="Heading3"/>
        <w:divId w:val="1567063107"/>
        <w:rPr>
          <w:rFonts w:eastAsia="Times New Roman"/>
          <w:lang w:val="en"/>
        </w:rPr>
      </w:pPr>
      <w:bookmarkStart w:id="21" w:name="rfc.section.3.1"/>
      <w:bookmarkEnd w:id="21"/>
      <w:r>
        <w:rPr>
          <w:rFonts w:eastAsia="Times New Roman"/>
          <w:lang w:val="en"/>
        </w:rPr>
        <w:t>3.1.</w:t>
      </w:r>
      <w:proofErr w:type="gramStart"/>
      <w:r>
        <w:rPr>
          <w:rFonts w:eastAsia="Times New Roman"/>
          <w:lang w:val="en"/>
        </w:rPr>
        <w:t>  Authentication</w:t>
      </w:r>
      <w:proofErr w:type="gramEnd"/>
      <w:r>
        <w:rPr>
          <w:rFonts w:eastAsia="Times New Roman"/>
          <w:lang w:val="en"/>
        </w:rPr>
        <w:t xml:space="preserve"> using the Authorization Code Flow</w:t>
      </w:r>
    </w:p>
    <w:p w14:paraId="6AAFC82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section describes how to perform authentication using the Authorization Code Flow. When using the Authorization Code Flow, all tokens are returned from the Token Endpoint. </w:t>
      </w:r>
    </w:p>
    <w:p w14:paraId="749E8C81" w14:textId="77777777" w:rsidR="00000000" w:rsidRDefault="003F103A">
      <w:pPr>
        <w:pStyle w:val="NormalWeb"/>
        <w:divId w:val="1567063107"/>
        <w:rPr>
          <w:rFonts w:ascii="Verdana" w:hAnsi="Verdana"/>
          <w:color w:val="000000"/>
          <w:lang w:val="en"/>
        </w:rPr>
      </w:pPr>
      <w:r>
        <w:rPr>
          <w:rFonts w:ascii="Verdana" w:hAnsi="Verdana"/>
          <w:color w:val="000000"/>
          <w:lang w:val="en"/>
        </w:rPr>
        <w:t>The Authorization Code Flow returns an Authorization Code to the Client, which</w:t>
      </w:r>
      <w:r>
        <w:rPr>
          <w:rFonts w:ascii="Verdana" w:hAnsi="Verdana"/>
          <w:color w:val="000000"/>
          <w:lang w:val="en"/>
        </w:rPr>
        <w:t xml:space="preserve"> can then exchange it for an ID Token and an Access Token directly. This provides the benefit of not exposing any tokens to the User Agent and possibly other malicious applications with access to the User Agent. The Authorization Server can also authentica</w:t>
      </w:r>
      <w:r>
        <w:rPr>
          <w:rFonts w:ascii="Verdana" w:hAnsi="Verdana"/>
          <w:color w:val="000000"/>
          <w:lang w:val="en"/>
        </w:rPr>
        <w:t xml:space="preserve">te the Client before exchanging the Authorization Code for an Access </w:t>
      </w:r>
      <w:r>
        <w:rPr>
          <w:rFonts w:ascii="Verdana" w:hAnsi="Verdana"/>
          <w:color w:val="000000"/>
          <w:lang w:val="en"/>
        </w:rPr>
        <w:lastRenderedPageBreak/>
        <w:t xml:space="preserve">Token. The Authorization Code flow is suitable for Clients that can securely maintain a Client Secret between themselves and the Authorization Server. </w:t>
      </w:r>
    </w:p>
    <w:p w14:paraId="0181393D" w14:textId="77777777" w:rsidR="00000000" w:rsidRDefault="003F103A">
      <w:pPr>
        <w:spacing w:before="0" w:beforeAutospacing="0" w:after="0" w:afterAutospacing="0"/>
        <w:divId w:val="1567063107"/>
        <w:rPr>
          <w:rFonts w:ascii="Verdana" w:eastAsia="Times New Roman" w:hAnsi="Verdana"/>
          <w:color w:val="000000"/>
          <w:lang w:val="en"/>
        </w:rPr>
      </w:pPr>
      <w:bookmarkStart w:id="22" w:name="CodeFlowSteps"/>
      <w:bookmarkEnd w:id="22"/>
    </w:p>
    <w:p w14:paraId="557D7CC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089AA7F" w14:textId="77777777">
        <w:trPr>
          <w:divId w:val="1567063107"/>
          <w:trHeight w:val="225"/>
          <w:tblCellSpacing w:w="12" w:type="dxa"/>
        </w:trPr>
        <w:tc>
          <w:tcPr>
            <w:tcW w:w="450" w:type="dxa"/>
            <w:shd w:val="clear" w:color="auto" w:fill="990000"/>
            <w:vAlign w:val="center"/>
            <w:hideMark/>
          </w:tcPr>
          <w:p w14:paraId="4A27B64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5EB402" w14:textId="77777777" w:rsidR="00000000" w:rsidRDefault="003F103A">
      <w:pPr>
        <w:pStyle w:val="Heading3"/>
        <w:divId w:val="1567063107"/>
        <w:rPr>
          <w:rFonts w:eastAsia="Times New Roman"/>
          <w:lang w:val="en"/>
        </w:rPr>
      </w:pPr>
      <w:bookmarkStart w:id="23" w:name="rfc.section.3.1.1"/>
      <w:bookmarkEnd w:id="23"/>
      <w:r>
        <w:rPr>
          <w:rFonts w:eastAsia="Times New Roman"/>
          <w:lang w:val="en"/>
        </w:rPr>
        <w:t>3.1.1.</w:t>
      </w:r>
      <w:proofErr w:type="gramStart"/>
      <w:r>
        <w:rPr>
          <w:rFonts w:eastAsia="Times New Roman"/>
          <w:lang w:val="en"/>
        </w:rPr>
        <w:t>  Authorization</w:t>
      </w:r>
      <w:proofErr w:type="gramEnd"/>
      <w:r>
        <w:rPr>
          <w:rFonts w:eastAsia="Times New Roman"/>
          <w:lang w:val="en"/>
        </w:rPr>
        <w:t xml:space="preserve"> Code Flow Steps</w:t>
      </w:r>
    </w:p>
    <w:p w14:paraId="082CA3E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Code Flow goes through the following steps. </w:t>
      </w:r>
    </w:p>
    <w:p w14:paraId="339842B6"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734414A2"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15D886DC"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2EBA7114"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 xml:space="preserve">thorization Server obtains End-User Consent/Authorization. </w:t>
      </w:r>
    </w:p>
    <w:p w14:paraId="4190C6DC"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Authorization Code. </w:t>
      </w:r>
    </w:p>
    <w:p w14:paraId="6A29C168"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5EEDAAAA"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Client receives a response t</w:t>
      </w:r>
      <w:r>
        <w:rPr>
          <w:rFonts w:ascii="Verdana" w:eastAsia="Times New Roman" w:hAnsi="Verdana"/>
          <w:color w:val="000000"/>
          <w:lang w:val="en"/>
        </w:rPr>
        <w:t xml:space="preserve">hat contains an ID Token and Access Token in the response body. </w:t>
      </w:r>
    </w:p>
    <w:p w14:paraId="5EB92D93" w14:textId="77777777" w:rsidR="00000000" w:rsidRDefault="003F103A">
      <w:pPr>
        <w:numPr>
          <w:ilvl w:val="0"/>
          <w:numId w:val="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011636E0" w14:textId="77777777" w:rsidR="00000000" w:rsidRDefault="003F103A">
      <w:pPr>
        <w:spacing w:before="0" w:beforeAutospacing="0" w:after="0" w:afterAutospacing="0"/>
        <w:divId w:val="1567063107"/>
        <w:rPr>
          <w:rFonts w:ascii="Verdana" w:eastAsia="Times New Roman" w:hAnsi="Verdana"/>
          <w:color w:val="000000"/>
          <w:lang w:val="en"/>
        </w:rPr>
      </w:pPr>
      <w:bookmarkStart w:id="24" w:name="AuthorizationEndpoint"/>
      <w:bookmarkEnd w:id="24"/>
    </w:p>
    <w:p w14:paraId="4C43D40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DCCC127" w14:textId="77777777">
        <w:trPr>
          <w:divId w:val="1567063107"/>
          <w:trHeight w:val="225"/>
          <w:tblCellSpacing w:w="12" w:type="dxa"/>
        </w:trPr>
        <w:tc>
          <w:tcPr>
            <w:tcW w:w="450" w:type="dxa"/>
            <w:shd w:val="clear" w:color="auto" w:fill="990000"/>
            <w:vAlign w:val="center"/>
            <w:hideMark/>
          </w:tcPr>
          <w:p w14:paraId="6129707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31ABDED" w14:textId="77777777" w:rsidR="00000000" w:rsidRDefault="003F103A">
      <w:pPr>
        <w:pStyle w:val="Heading3"/>
        <w:divId w:val="1567063107"/>
        <w:rPr>
          <w:rFonts w:eastAsia="Times New Roman"/>
          <w:lang w:val="en"/>
        </w:rPr>
      </w:pPr>
      <w:bookmarkStart w:id="25" w:name="rfc.section.3.1.2"/>
      <w:bookmarkEnd w:id="25"/>
      <w:r>
        <w:rPr>
          <w:rFonts w:eastAsia="Times New Roman"/>
          <w:lang w:val="en"/>
        </w:rPr>
        <w:t>3.1.2.</w:t>
      </w:r>
      <w:proofErr w:type="gramStart"/>
      <w:r>
        <w:rPr>
          <w:rFonts w:eastAsia="Times New Roman"/>
          <w:lang w:val="en"/>
        </w:rPr>
        <w:t>  Authorization</w:t>
      </w:r>
      <w:proofErr w:type="gramEnd"/>
      <w:r>
        <w:rPr>
          <w:rFonts w:eastAsia="Times New Roman"/>
          <w:lang w:val="en"/>
        </w:rPr>
        <w:t xml:space="preserve"> Endpoint</w:t>
      </w:r>
    </w:p>
    <w:p w14:paraId="33F4EEE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Endpoint performs Authentication of the End-User. This is done by sending the User Agent to </w:t>
      </w:r>
      <w:r>
        <w:rPr>
          <w:rFonts w:ascii="Verdana" w:hAnsi="Verdana"/>
          <w:color w:val="000000"/>
          <w:lang w:val="en"/>
        </w:rPr>
        <w:t xml:space="preserve">the Authorization Server's Authorization Endpoint for Authentication and Authorization, using request parameters defined by OAuth 2.0 and additional parameters and parameter values defined by OpenID Connect. </w:t>
      </w:r>
    </w:p>
    <w:p w14:paraId="567D4060" w14:textId="77777777" w:rsidR="00000000" w:rsidRDefault="003F103A">
      <w:pPr>
        <w:pStyle w:val="NormalWeb"/>
        <w:divId w:val="1567063107"/>
        <w:rPr>
          <w:rFonts w:ascii="Verdana" w:hAnsi="Verdana"/>
          <w:color w:val="000000"/>
          <w:lang w:val="en"/>
        </w:rPr>
      </w:pPr>
      <w:proofErr w:type="gramStart"/>
      <w:r>
        <w:rPr>
          <w:rFonts w:ascii="Verdana" w:hAnsi="Verdana"/>
          <w:color w:val="000000"/>
          <w:lang w:val="en"/>
        </w:rPr>
        <w:t>Communication with the Authorization Endpoint MUST utilize</w:t>
      </w:r>
      <w:proofErr w:type="gramEnd"/>
      <w:r>
        <w:rPr>
          <w:rFonts w:ascii="Verdana" w:hAnsi="Verdana"/>
          <w:color w:val="000000"/>
          <w:lang w:val="en"/>
        </w:rPr>
        <w:t xml:space="preserv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1E1B7F6A" w14:textId="77777777" w:rsidR="00000000" w:rsidRDefault="003F103A">
      <w:pPr>
        <w:spacing w:before="0" w:beforeAutospacing="0" w:after="0" w:afterAutospacing="0"/>
        <w:divId w:val="1567063107"/>
        <w:rPr>
          <w:rFonts w:ascii="Verdana" w:eastAsia="Times New Roman" w:hAnsi="Verdana"/>
          <w:color w:val="000000"/>
          <w:lang w:val="en"/>
        </w:rPr>
      </w:pPr>
      <w:bookmarkStart w:id="26" w:name="AuthRequest"/>
      <w:bookmarkEnd w:id="26"/>
    </w:p>
    <w:p w14:paraId="1FF3C58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BB5EA79" w14:textId="77777777">
        <w:trPr>
          <w:divId w:val="1567063107"/>
          <w:trHeight w:val="225"/>
          <w:tblCellSpacing w:w="12" w:type="dxa"/>
        </w:trPr>
        <w:tc>
          <w:tcPr>
            <w:tcW w:w="450" w:type="dxa"/>
            <w:shd w:val="clear" w:color="auto" w:fill="990000"/>
            <w:vAlign w:val="center"/>
            <w:hideMark/>
          </w:tcPr>
          <w:p w14:paraId="65EC779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F10A62" w14:textId="77777777" w:rsidR="00000000" w:rsidRDefault="003F103A">
      <w:pPr>
        <w:pStyle w:val="Heading3"/>
        <w:divId w:val="1567063107"/>
        <w:rPr>
          <w:rFonts w:eastAsia="Times New Roman"/>
          <w:lang w:val="en"/>
        </w:rPr>
      </w:pPr>
      <w:bookmarkStart w:id="27" w:name="rfc.section.3.1.2.1"/>
      <w:bookmarkEnd w:id="27"/>
      <w:r>
        <w:rPr>
          <w:rFonts w:eastAsia="Times New Roman"/>
          <w:lang w:val="en"/>
        </w:rPr>
        <w:t>3.1.2.1.</w:t>
      </w:r>
      <w:proofErr w:type="gramStart"/>
      <w:r>
        <w:rPr>
          <w:rFonts w:eastAsia="Times New Roman"/>
          <w:lang w:val="en"/>
        </w:rPr>
        <w:t>  Authentication</w:t>
      </w:r>
      <w:proofErr w:type="gramEnd"/>
      <w:r>
        <w:rPr>
          <w:rFonts w:eastAsia="Times New Roman"/>
          <w:lang w:val="en"/>
        </w:rPr>
        <w:t xml:space="preserve"> Request</w:t>
      </w:r>
    </w:p>
    <w:p w14:paraId="5628370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 Authentication Request is an OAuth 2.0 Authorization Request that requests that the End-User be authenticated by </w:t>
      </w:r>
      <w:r>
        <w:rPr>
          <w:rFonts w:ascii="Verdana" w:hAnsi="Verdana"/>
          <w:color w:val="000000"/>
          <w:lang w:val="en"/>
        </w:rPr>
        <w:t xml:space="preserve">the Authorization Server. </w:t>
      </w:r>
    </w:p>
    <w:p w14:paraId="5FD4EBA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Authorization Servers MUST support the use of the HTTP </w:t>
      </w:r>
      <w:r>
        <w:rPr>
          <w:rStyle w:val="HTMLTypewriter"/>
          <w:lang w:val="en"/>
        </w:rPr>
        <w:t>GET</w:t>
      </w:r>
      <w:r>
        <w:rPr>
          <w:rFonts w:ascii="Verdana" w:hAnsi="Verdana"/>
          <w:color w:val="000000"/>
          <w:lang w:val="en"/>
        </w:rPr>
        <w:t xml:space="preserve"> and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w:t>
        </w:r>
        <w:r>
          <w:rPr>
            <w:rStyle w:val="Hyperlink"/>
            <w:rFonts w:ascii="Verdana" w:hAnsi="Verdana"/>
            <w:vanish/>
            <w:u w:val="none"/>
            <w:lang w:val="en"/>
          </w:rPr>
          <w:t>Hypertext Transfer Protocol -- HTTP/1.1,” June 1999.)</w:t>
        </w:r>
      </w:hyperlink>
      <w:r>
        <w:rPr>
          <w:rFonts w:ascii="Verdana" w:hAnsi="Verdana"/>
          <w:color w:val="000000"/>
          <w:lang w:val="en"/>
        </w:rPr>
        <w:t xml:space="preserve"> [RFC2616] at the Authorization Endpoint. Clients MAY use the HTTP </w:t>
      </w:r>
      <w:r>
        <w:rPr>
          <w:rStyle w:val="HTMLTypewriter"/>
          <w:lang w:val="en"/>
        </w:rPr>
        <w:t>GET</w:t>
      </w:r>
      <w:r>
        <w:rPr>
          <w:rFonts w:ascii="Verdana" w:hAnsi="Verdana"/>
          <w:color w:val="000000"/>
          <w:lang w:val="en"/>
        </w:rPr>
        <w:t xml:space="preserve"> or </w:t>
      </w:r>
      <w:r>
        <w:rPr>
          <w:rStyle w:val="HTMLTypewriter"/>
          <w:lang w:val="en"/>
        </w:rPr>
        <w:t>POST</w:t>
      </w:r>
      <w:r>
        <w:rPr>
          <w:rFonts w:ascii="Verdana" w:hAnsi="Verdana"/>
          <w:color w:val="000000"/>
          <w:lang w:val="en"/>
        </w:rPr>
        <w:t xml:space="preserve"> methods to send the Authorization Request to the Authorization Server. If using the HTTP </w:t>
      </w:r>
      <w:r>
        <w:rPr>
          <w:rStyle w:val="HTMLTypewriter"/>
          <w:lang w:val="en"/>
        </w:rPr>
        <w:t>GET</w:t>
      </w:r>
      <w:r>
        <w:rPr>
          <w:rFonts w:ascii="Verdana" w:hAnsi="Verdana"/>
          <w:color w:val="000000"/>
          <w:lang w:val="en"/>
        </w:rPr>
        <w:t xml:space="preserve"> method, the request parameters </w:t>
      </w:r>
      <w:r>
        <w:rPr>
          <w:rFonts w:ascii="Verdana" w:hAnsi="Verdana"/>
          <w:color w:val="000000"/>
          <w:lang w:val="en"/>
        </w:rPr>
        <w:t xml:space="preserve">are serialized using URI Query String Serialization, per </w:t>
      </w:r>
      <w:hyperlink w:anchor="QuerySerialization" w:history="1">
        <w:r>
          <w:rPr>
            <w:rStyle w:val="Hyperlink"/>
            <w:rFonts w:ascii="Verdana" w:hAnsi="Verdana"/>
            <w:u w:val="none"/>
            <w:lang w:val="en"/>
          </w:rPr>
          <w:t>Section 13.1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serialized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066232A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uses the following OAuth 2.0 request parameters with the Authorization Code Flow: </w:t>
      </w:r>
    </w:p>
    <w:p w14:paraId="003DEC3D" w14:textId="77777777" w:rsidR="00000000" w:rsidRDefault="003F103A">
      <w:pPr>
        <w:spacing w:before="0" w:beforeAutospacing="0" w:after="0" w:afterAutospacing="0"/>
        <w:divId w:val="1111895122"/>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14:paraId="629CA325" w14:textId="77777777" w:rsidR="00000000" w:rsidRDefault="003F103A">
      <w:pPr>
        <w:spacing w:before="0" w:beforeAutospacing="0" w:after="0" w:afterAutospacing="0"/>
        <w:ind w:left="720"/>
        <w:divId w:val="111189512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OpenID Connect requests MUST contain the </w:t>
      </w:r>
      <w:proofErr w:type="spellStart"/>
      <w:r>
        <w:rPr>
          <w:rStyle w:val="HTMLTypewriter"/>
          <w:lang w:val="en"/>
        </w:rPr>
        <w:t>openid</w:t>
      </w:r>
      <w:proofErr w:type="spellEnd"/>
      <w:r>
        <w:rPr>
          <w:rFonts w:ascii="Verdana" w:eastAsia="Times New Roman" w:hAnsi="Verdana"/>
          <w:color w:val="000000"/>
          <w:lang w:val="en"/>
        </w:rPr>
        <w:t xml:space="preserve"> scope value. If the </w:t>
      </w:r>
      <w:proofErr w:type="spellStart"/>
      <w:r>
        <w:rPr>
          <w:rStyle w:val="HTMLTypewriter"/>
          <w:lang w:val="en"/>
        </w:rPr>
        <w:t>openid</w:t>
      </w:r>
      <w:proofErr w:type="spellEnd"/>
      <w:r>
        <w:rPr>
          <w:rFonts w:ascii="Verdana" w:eastAsia="Times New Roman" w:hAnsi="Verdana"/>
          <w:color w:val="000000"/>
          <w:lang w:val="en"/>
        </w:rPr>
        <w:t xml:space="preserve"> scope v</w:t>
      </w:r>
      <w:r>
        <w:rPr>
          <w:rFonts w:ascii="Verdana" w:eastAsia="Times New Roman" w:hAnsi="Verdana"/>
          <w:color w:val="000000"/>
          <w:lang w:val="en"/>
        </w:rPr>
        <w:t xml:space="preserve">alue is not present, the behavior is entirely unspecified. Other scope values MAY be present. Scope values used that are not understood by an implementation SHOULD be ignored. See Sections </w:t>
      </w:r>
      <w:hyperlink w:anchor="ScopeClaims" w:history="1">
        <w:r>
          <w:rPr>
            <w:rStyle w:val="Hyperlink"/>
            <w:rFonts w:ascii="Verdana" w:eastAsia="Times New Roman" w:hAnsi="Verdana"/>
            <w:u w:val="none"/>
            <w:lang w:val="en"/>
          </w:rPr>
          <w:t>5.4</w:t>
        </w:r>
        <w:r>
          <w:rPr>
            <w:rStyle w:val="Hyperlink"/>
            <w:rFonts w:ascii="Verdana" w:eastAsia="Times New Roman" w:hAnsi="Verdana"/>
            <w:vanish/>
            <w:u w:val="none"/>
            <w:lang w:val="en"/>
          </w:rPr>
          <w:t xml:space="preserve"> (Requesting Claims using Scop</w:t>
        </w:r>
        <w:r>
          <w:rPr>
            <w:rStyle w:val="Hyperlink"/>
            <w:rFonts w:ascii="Verdana" w:eastAsia="Times New Roman" w:hAnsi="Verdana"/>
            <w:vanish/>
            <w:u w:val="none"/>
            <w:lang w:val="en"/>
          </w:rPr>
          <w:t>e Values)</w:t>
        </w:r>
      </w:hyperlink>
      <w:r>
        <w:rPr>
          <w:rFonts w:ascii="Verdana" w:eastAsia="Times New Roman" w:hAnsi="Verdana"/>
          <w:color w:val="000000"/>
          <w:lang w:val="en"/>
        </w:rPr>
        <w:t xml:space="preserve"> and </w:t>
      </w:r>
      <w:hyperlink w:anchor="OfflineAccess" w:history="1">
        <w:r>
          <w:rPr>
            <w:rStyle w:val="Hyperlink"/>
            <w:rFonts w:ascii="Verdana" w:eastAsia="Times New Roman" w:hAnsi="Verdana"/>
            <w:u w:val="none"/>
            <w:lang w:val="en"/>
          </w:rPr>
          <w:t>11</w:t>
        </w:r>
        <w:r>
          <w:rPr>
            <w:rStyle w:val="Hyperlink"/>
            <w:rFonts w:ascii="Verdana" w:eastAsia="Times New Roman" w:hAnsi="Verdana"/>
            <w:vanish/>
            <w:u w:val="none"/>
            <w:lang w:val="en"/>
          </w:rPr>
          <w:t xml:space="preserve"> (Offline Access)</w:t>
        </w:r>
      </w:hyperlink>
      <w:r>
        <w:rPr>
          <w:rFonts w:ascii="Verdana" w:eastAsia="Times New Roman" w:hAnsi="Verdana"/>
          <w:color w:val="000000"/>
          <w:lang w:val="en"/>
        </w:rPr>
        <w:t xml:space="preserve"> for additional scope values defined by this specification. </w:t>
      </w:r>
    </w:p>
    <w:p w14:paraId="2E2BAB1E" w14:textId="77777777" w:rsidR="00000000" w:rsidRDefault="003F103A">
      <w:pPr>
        <w:spacing w:before="0" w:beforeAutospacing="0" w:after="0" w:afterAutospacing="0"/>
        <w:divId w:val="1111895122"/>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14:paraId="5C507C9B" w14:textId="77777777" w:rsidR="00000000" w:rsidRDefault="003F103A">
      <w:pPr>
        <w:spacing w:before="0" w:beforeAutospacing="0" w:after="0" w:afterAutospacing="0"/>
        <w:ind w:left="720"/>
        <w:divId w:val="111189512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determines the authorization processing flow to be used, including </w:t>
      </w:r>
      <w:r>
        <w:rPr>
          <w:rFonts w:ascii="Verdana" w:eastAsia="Times New Roman" w:hAnsi="Verdana"/>
          <w:color w:val="000000"/>
          <w:lang w:val="en"/>
        </w:rPr>
        <w:t xml:space="preserve">what parameters are returned from the endpoints used. When using the Authorization Code Flow, this value is </w:t>
      </w:r>
      <w:r>
        <w:rPr>
          <w:rStyle w:val="HTMLTypewriter"/>
          <w:lang w:val="en"/>
        </w:rPr>
        <w:t>code</w:t>
      </w:r>
      <w:r>
        <w:rPr>
          <w:rFonts w:ascii="Verdana" w:eastAsia="Times New Roman" w:hAnsi="Verdana"/>
          <w:color w:val="000000"/>
          <w:lang w:val="en"/>
        </w:rPr>
        <w:t xml:space="preserve">. </w:t>
      </w:r>
    </w:p>
    <w:p w14:paraId="16C936EE" w14:textId="77777777" w:rsidR="00000000" w:rsidRDefault="003F103A">
      <w:pPr>
        <w:spacing w:before="0" w:beforeAutospacing="0" w:after="0" w:afterAutospacing="0"/>
        <w:divId w:val="1111895122"/>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14:paraId="404CFC29" w14:textId="77777777" w:rsidR="00000000" w:rsidRDefault="003F103A">
      <w:pPr>
        <w:spacing w:before="0" w:beforeAutospacing="0" w:after="0" w:afterAutospacing="0"/>
        <w:ind w:left="720"/>
        <w:divId w:val="111189512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Client Identifier valid at the Authorization Server. </w:t>
      </w:r>
    </w:p>
    <w:p w14:paraId="64729778" w14:textId="77777777" w:rsidR="00000000" w:rsidRDefault="003F103A">
      <w:pPr>
        <w:spacing w:before="0" w:beforeAutospacing="0" w:after="0" w:afterAutospacing="0"/>
        <w:divId w:val="1111895122"/>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14:paraId="1B29C9FC" w14:textId="77777777" w:rsidR="00000000" w:rsidRDefault="003F103A">
      <w:pPr>
        <w:spacing w:before="0" w:beforeAutospacing="0" w:after="0" w:afterAutospacing="0"/>
        <w:ind w:left="720"/>
        <w:divId w:val="111189512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r>
        <w:rPr>
          <w:rFonts w:ascii="Verdana" w:eastAsia="Times New Roman" w:hAnsi="Verdana"/>
          <w:color w:val="000000"/>
          <w:lang w:val="en"/>
        </w:rPr>
        <w:t>Redirection URI to which the response will be sent. This URI MUST exactly match one of the Redirection URI values for the Client pre-</w:t>
      </w:r>
      <w:r>
        <w:rPr>
          <w:rFonts w:ascii="Verdana" w:eastAsia="Times New Roman" w:hAnsi="Verdana"/>
          <w:color w:val="000000"/>
          <w:lang w:val="en"/>
        </w:rPr>
        <w:lastRenderedPageBreak/>
        <w:t xml:space="preserv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SHOULD use the </w:t>
      </w:r>
      <w:r>
        <w:rPr>
          <w:rStyle w:val="HTMLTypewriter"/>
          <w:lang w:val="en"/>
        </w:rPr>
        <w:t>https</w:t>
      </w:r>
      <w:r>
        <w:rPr>
          <w:rFonts w:ascii="Verdana" w:eastAsia="Times New Roman" w:hAnsi="Verdana"/>
          <w:color w:val="000000"/>
          <w:lang w:val="en"/>
        </w:rPr>
        <w:t xml:space="preserve"> scheme; however, it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and provided the OP allows the use of </w:t>
      </w:r>
      <w:r>
        <w:rPr>
          <w:rStyle w:val="HTMLTypewriter"/>
          <w:lang w:val="en"/>
        </w:rPr>
        <w:t>http</w:t>
      </w:r>
      <w:r>
        <w:rPr>
          <w:rFonts w:ascii="Verdana" w:eastAsia="Times New Roman" w:hAnsi="Verdana"/>
          <w:color w:val="000000"/>
          <w:lang w:val="en"/>
        </w:rPr>
        <w:t xml:space="preserve"> Redirection URIs in this case. The Redirection URI MAY use an alternate scheme, such as one that is intended to i</w:t>
      </w:r>
      <w:r>
        <w:rPr>
          <w:rFonts w:ascii="Verdana" w:eastAsia="Times New Roman" w:hAnsi="Verdana"/>
          <w:color w:val="000000"/>
          <w:lang w:val="en"/>
        </w:rPr>
        <w:t xml:space="preserve">dentify a callback into a native application. </w:t>
      </w:r>
    </w:p>
    <w:p w14:paraId="2D3697E6" w14:textId="77777777" w:rsidR="00000000" w:rsidRDefault="003F103A">
      <w:pPr>
        <w:spacing w:before="0" w:beforeAutospacing="0" w:after="0" w:afterAutospacing="0"/>
        <w:divId w:val="1111895122"/>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226E13BF" w14:textId="77777777" w:rsidR="00000000" w:rsidRDefault="003F103A">
      <w:pPr>
        <w:spacing w:before="0" w:beforeAutospacing="0" w:after="0" w:afterAutospacing="0"/>
        <w:ind w:left="720"/>
        <w:divId w:val="1111895122"/>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Opaque value used to maintain state between the request and the callback. Typically, Cross-Site Request Forgery (CSRF, XSRF) mitigation is done by cryptographically binding the value of this</w:t>
      </w:r>
      <w:r>
        <w:rPr>
          <w:rFonts w:ascii="Verdana" w:eastAsia="Times New Roman" w:hAnsi="Verdana"/>
          <w:color w:val="000000"/>
          <w:lang w:val="en"/>
        </w:rPr>
        <w:t xml:space="preserve"> parameter with a browser cookie. </w:t>
      </w:r>
    </w:p>
    <w:p w14:paraId="73F83AE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also uses the following OAuth 2.0 request parameter, which is defined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w:t>
        </w:r>
        <w:r>
          <w:rPr>
            <w:rStyle w:val="Hyperlink"/>
            <w:rFonts w:ascii="Verdana" w:hAnsi="Verdana"/>
            <w:vanish/>
            <w:u w:val="none"/>
            <w:lang w:val="en"/>
          </w:rPr>
          <w:t>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w:t>
      </w:r>
    </w:p>
    <w:p w14:paraId="14F8E326" w14:textId="77777777" w:rsidR="00000000" w:rsidRDefault="003F103A">
      <w:pPr>
        <w:spacing w:before="0" w:beforeAutospacing="0" w:after="0" w:afterAutospacing="0"/>
        <w:divId w:val="1786344093"/>
        <w:rPr>
          <w:rFonts w:ascii="Verdana" w:eastAsia="Times New Roman" w:hAnsi="Verdana"/>
          <w:color w:val="000000"/>
          <w:lang w:val="en"/>
        </w:rPr>
      </w:pPr>
      <w:proofErr w:type="spellStart"/>
      <w:r>
        <w:rPr>
          <w:rFonts w:ascii="Verdana" w:eastAsia="Times New Roman" w:hAnsi="Verdana"/>
          <w:color w:val="000000"/>
          <w:lang w:val="en"/>
        </w:rPr>
        <w:t>response_mode</w:t>
      </w:r>
      <w:proofErr w:type="spellEnd"/>
    </w:p>
    <w:p w14:paraId="2B2EEEDD" w14:textId="77777777" w:rsidR="00000000" w:rsidRDefault="003F103A">
      <w:pPr>
        <w:spacing w:before="0" w:beforeAutospacing="0" w:after="0" w:afterAutospacing="0"/>
        <w:ind w:left="720"/>
        <w:divId w:val="178634409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of the mechanism to be used for returning parameters from the Authorization Endpoint.</w:t>
      </w:r>
      <w:proofErr w:type="gramEnd"/>
      <w:r>
        <w:rPr>
          <w:rFonts w:ascii="Verdana" w:eastAsia="Times New Roman" w:hAnsi="Verdana"/>
          <w:color w:val="000000"/>
          <w:lang w:val="en"/>
        </w:rPr>
        <w:t xml:space="preserve"> T</w:t>
      </w:r>
      <w:r>
        <w:rPr>
          <w:rFonts w:ascii="Verdana" w:eastAsia="Times New Roman" w:hAnsi="Verdana"/>
          <w:color w:val="000000"/>
          <w:lang w:val="en"/>
        </w:rPr>
        <w:t xml:space="preserve">his use of this parameter is NOT RECOMMENDED when the Response Mode that would be requested is the default mode specified for the Response Type. </w:t>
      </w:r>
    </w:p>
    <w:p w14:paraId="428E67C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also defines the following request parameters: </w:t>
      </w:r>
    </w:p>
    <w:p w14:paraId="6C2F3E4A" w14:textId="77777777" w:rsidR="00000000" w:rsidRDefault="003F103A">
      <w:pPr>
        <w:spacing w:before="0" w:beforeAutospacing="0" w:after="0" w:afterAutospacing="0"/>
        <w:divId w:val="1988198314"/>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6B757B4A" w14:textId="58D09505"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String value used to associ</w:t>
      </w:r>
      <w:r>
        <w:rPr>
          <w:rFonts w:ascii="Verdana" w:eastAsia="Times New Roman" w:hAnsi="Verdana"/>
          <w:color w:val="000000"/>
          <w:lang w:val="en"/>
        </w:rPr>
        <w:t xml:space="preserve">ate a Client session with an ID Token, and to mitigate replay attacks. The value is passed through unmodified from the </w:t>
      </w:r>
      <w:del w:id="28" w:author="Errata" w:date="2014-08-04T17:35:00Z">
        <w:r>
          <w:rPr>
            <w:rFonts w:ascii="Verdana" w:eastAsia="Times New Roman" w:hAnsi="Verdana"/>
            <w:color w:val="000000"/>
            <w:lang w:val="en"/>
          </w:rPr>
          <w:delText>Authorization</w:delText>
        </w:r>
      </w:del>
      <w:ins w:id="29" w:author="Errata" w:date="2014-08-04T17:35:00Z">
        <w:r>
          <w:rPr>
            <w:rFonts w:ascii="Verdana" w:eastAsia="Times New Roman" w:hAnsi="Verdana"/>
            <w:color w:val="000000"/>
            <w:lang w:val="en"/>
          </w:rPr>
          <w:t>Authentication</w:t>
        </w:r>
      </w:ins>
      <w:r>
        <w:rPr>
          <w:rFonts w:ascii="Verdana" w:eastAsia="Times New Roman" w:hAnsi="Verdana"/>
          <w:color w:val="000000"/>
          <w:lang w:val="en"/>
        </w:rPr>
        <w:t xml:space="preserve">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w:t>
      </w:r>
      <w:r>
        <w:rPr>
          <w:rFonts w:ascii="Verdana" w:eastAsia="Times New Roman" w:hAnsi="Verdana"/>
          <w:color w:val="000000"/>
          <w:lang w:val="en"/>
        </w:rPr>
        <w:t xml:space="preserve">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Implementation Notes)</w:t>
        </w:r>
      </w:hyperlink>
      <w:r>
        <w:rPr>
          <w:rFonts w:ascii="Verdana" w:eastAsia="Times New Roman" w:hAnsi="Verdana"/>
          <w:color w:val="000000"/>
          <w:lang w:val="en"/>
        </w:rPr>
        <w:t xml:space="preserve">. </w:t>
      </w:r>
    </w:p>
    <w:p w14:paraId="1507C0FE" w14:textId="77777777" w:rsidR="00000000" w:rsidRDefault="003F103A">
      <w:pPr>
        <w:spacing w:before="0" w:beforeAutospacing="0" w:after="0" w:afterAutospacing="0"/>
        <w:divId w:val="1988198314"/>
        <w:rPr>
          <w:rFonts w:ascii="Verdana" w:eastAsia="Times New Roman" w:hAnsi="Verdana"/>
          <w:color w:val="000000"/>
          <w:lang w:val="en"/>
        </w:rPr>
      </w:pPr>
      <w:proofErr w:type="gramStart"/>
      <w:r>
        <w:rPr>
          <w:rFonts w:ascii="Verdana" w:eastAsia="Times New Roman" w:hAnsi="Verdana"/>
          <w:color w:val="000000"/>
          <w:lang w:val="en"/>
        </w:rPr>
        <w:lastRenderedPageBreak/>
        <w:t>display</w:t>
      </w:r>
      <w:proofErr w:type="gramEnd"/>
    </w:p>
    <w:p w14:paraId="65839488"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ASCII string value that specifies how the Authorization Server displays the authentication and consent user interface pages</w:t>
      </w:r>
      <w:r>
        <w:rPr>
          <w:rFonts w:ascii="Verdana" w:eastAsia="Times New Roman" w:hAnsi="Verdana"/>
          <w:color w:val="000000"/>
          <w:lang w:val="en"/>
        </w:rPr>
        <w:t xml:space="preserve"> to the End-User. The defined values are: </w:t>
      </w:r>
    </w:p>
    <w:p w14:paraId="03E61175"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page</w:t>
      </w:r>
      <w:proofErr w:type="gramEnd"/>
    </w:p>
    <w:p w14:paraId="2C386622"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full User Agent page view. If the display parameter is not specified, this is the default display mode. </w:t>
      </w:r>
    </w:p>
    <w:p w14:paraId="0AB2FBC6"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popup</w:t>
      </w:r>
      <w:proofErr w:type="gramEnd"/>
    </w:p>
    <w:p w14:paraId="0F71911B"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The A</w:t>
      </w:r>
      <w:r>
        <w:rPr>
          <w:rFonts w:ascii="Verdana" w:eastAsia="Times New Roman" w:hAnsi="Verdana"/>
          <w:color w:val="000000"/>
          <w:lang w:val="en"/>
        </w:rPr>
        <w:t xml:space="preserve">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popup User Agent window. The popup User Agent window should be of an appropriate size for a login-focused dialog and should not obscure the entire window that it is popp</w:t>
      </w:r>
      <w:r>
        <w:rPr>
          <w:rFonts w:ascii="Verdana" w:eastAsia="Times New Roman" w:hAnsi="Verdana"/>
          <w:color w:val="000000"/>
          <w:lang w:val="en"/>
        </w:rPr>
        <w:t xml:space="preserve">ing up over. </w:t>
      </w:r>
    </w:p>
    <w:p w14:paraId="12D878CD"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touch</w:t>
      </w:r>
      <w:proofErr w:type="gramEnd"/>
    </w:p>
    <w:p w14:paraId="159F0899"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device that leverages a touch interface. </w:t>
      </w:r>
    </w:p>
    <w:p w14:paraId="11198AEF"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spellStart"/>
      <w:proofErr w:type="gramStart"/>
      <w:r>
        <w:rPr>
          <w:rFonts w:ascii="Verdana" w:eastAsia="Times New Roman" w:hAnsi="Verdana"/>
          <w:color w:val="000000"/>
          <w:lang w:val="en"/>
        </w:rPr>
        <w:t>wap</w:t>
      </w:r>
      <w:proofErr w:type="spellEnd"/>
      <w:proofErr w:type="gramEnd"/>
    </w:p>
    <w:p w14:paraId="1BF3B2E4"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the authentication and consent UI consistent with a "featu</w:t>
      </w:r>
      <w:r>
        <w:rPr>
          <w:rFonts w:ascii="Verdana" w:eastAsia="Times New Roman" w:hAnsi="Verdana"/>
          <w:color w:val="000000"/>
          <w:lang w:val="en"/>
        </w:rPr>
        <w:t xml:space="preserve">re phone" type display. </w:t>
      </w:r>
    </w:p>
    <w:p w14:paraId="6F2293EA"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MAY also attempt to detect the capabilities of the User Agent and present an appropriate display. </w:t>
      </w:r>
    </w:p>
    <w:p w14:paraId="1C9175F7" w14:textId="77777777" w:rsidR="00000000" w:rsidRDefault="003F103A">
      <w:pPr>
        <w:spacing w:before="0" w:beforeAutospacing="0" w:after="0" w:afterAutospacing="0"/>
        <w:divId w:val="1988198314"/>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14:paraId="1367453F"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Space delimited, case sensitive list of ASCII string values that specifies whether the Aut</w:t>
      </w:r>
      <w:r>
        <w:rPr>
          <w:rFonts w:ascii="Verdana" w:eastAsia="Times New Roman" w:hAnsi="Verdana"/>
          <w:color w:val="000000"/>
          <w:lang w:val="en"/>
        </w:rPr>
        <w:t>horization Server prompts the End-User for reauthentication and consent.</w:t>
      </w:r>
      <w:proofErr w:type="gramEnd"/>
      <w:r>
        <w:rPr>
          <w:rFonts w:ascii="Verdana" w:eastAsia="Times New Roman" w:hAnsi="Verdana"/>
          <w:color w:val="000000"/>
          <w:lang w:val="en"/>
        </w:rPr>
        <w:t xml:space="preserve"> The defined values are: </w:t>
      </w:r>
    </w:p>
    <w:p w14:paraId="7BD8446B"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32C5C877"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MUST NOT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any authentication or consent user interface pages. An error is returned if an End-User is not already authenti</w:t>
      </w:r>
      <w:r>
        <w:rPr>
          <w:rFonts w:ascii="Verdana" w:eastAsia="Times New Roman" w:hAnsi="Verdana"/>
          <w:color w:val="000000"/>
          <w:lang w:val="en"/>
        </w:rPr>
        <w:t xml:space="preserve">cated or the Client does not have pre-configured consent for the requested Claims or does not fulfill other conditions for processing the request. The error code will typically be </w:t>
      </w:r>
      <w:proofErr w:type="spellStart"/>
      <w:r>
        <w:rPr>
          <w:rStyle w:val="HTMLTypewriter"/>
          <w:lang w:val="en"/>
        </w:rPr>
        <w:t>login_required</w:t>
      </w:r>
      <w:proofErr w:type="spellEnd"/>
      <w:r>
        <w:rPr>
          <w:rFonts w:ascii="Verdana" w:eastAsia="Times New Roman" w:hAnsi="Verdana"/>
          <w:color w:val="000000"/>
          <w:lang w:val="en"/>
        </w:rPr>
        <w:t xml:space="preserve">, </w:t>
      </w:r>
      <w:proofErr w:type="spellStart"/>
      <w:r>
        <w:rPr>
          <w:rStyle w:val="HTMLTypewriter"/>
          <w:lang w:val="en"/>
        </w:rPr>
        <w:t>interaction_required</w:t>
      </w:r>
      <w:proofErr w:type="spellEnd"/>
      <w:r>
        <w:rPr>
          <w:rFonts w:ascii="Verdana" w:eastAsia="Times New Roman" w:hAnsi="Verdana"/>
          <w:color w:val="000000"/>
          <w:lang w:val="en"/>
        </w:rPr>
        <w:t xml:space="preserve">, or another code defined in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This can </w:t>
      </w:r>
      <w:r>
        <w:rPr>
          <w:rFonts w:ascii="Verdana" w:eastAsia="Times New Roman" w:hAnsi="Verdana"/>
          <w:color w:val="000000"/>
          <w:lang w:val="en"/>
        </w:rPr>
        <w:lastRenderedPageBreak/>
        <w:t xml:space="preserve">be used as a method to check for existing authentication and/or consent. </w:t>
      </w:r>
    </w:p>
    <w:p w14:paraId="68A83FFD"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login</w:t>
      </w:r>
      <w:proofErr w:type="gramEnd"/>
    </w:p>
    <w:p w14:paraId="19ABC70C"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reauthentication. If it cannot reauthenti</w:t>
      </w:r>
      <w:r>
        <w:rPr>
          <w:rFonts w:ascii="Verdana" w:eastAsia="Times New Roman" w:hAnsi="Verdana"/>
          <w:color w:val="000000"/>
          <w:lang w:val="en"/>
        </w:rPr>
        <w:t xml:space="preserve">cate the End-User, it MUST return an error, typically </w:t>
      </w:r>
      <w:proofErr w:type="spellStart"/>
      <w:r>
        <w:rPr>
          <w:rStyle w:val="HTMLTypewriter"/>
          <w:lang w:val="en"/>
        </w:rPr>
        <w:t>login_required</w:t>
      </w:r>
      <w:proofErr w:type="spellEnd"/>
      <w:r>
        <w:rPr>
          <w:rFonts w:ascii="Verdana" w:eastAsia="Times New Roman" w:hAnsi="Verdana"/>
          <w:color w:val="000000"/>
          <w:lang w:val="en"/>
        </w:rPr>
        <w:t xml:space="preserve">. </w:t>
      </w:r>
    </w:p>
    <w:p w14:paraId="6DFFCDAE"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consent</w:t>
      </w:r>
      <w:proofErr w:type="gramEnd"/>
    </w:p>
    <w:p w14:paraId="09828081"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consent before returning information to the Client. If it cannot obtain consent, it MUST return an error, typically </w:t>
      </w:r>
      <w:proofErr w:type="spellStart"/>
      <w:r>
        <w:rPr>
          <w:rStyle w:val="HTMLTypewriter"/>
          <w:lang w:val="en"/>
        </w:rPr>
        <w:t>consent_required</w:t>
      </w:r>
      <w:proofErr w:type="spellEnd"/>
      <w:r>
        <w:rPr>
          <w:rFonts w:ascii="Verdana" w:eastAsia="Times New Roman" w:hAnsi="Verdana"/>
          <w:color w:val="000000"/>
          <w:lang w:val="en"/>
        </w:rPr>
        <w:t xml:space="preserve">. </w:t>
      </w:r>
    </w:p>
    <w:p w14:paraId="6E8884BD"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spellStart"/>
      <w:r>
        <w:rPr>
          <w:rFonts w:ascii="Verdana" w:eastAsia="Times New Roman" w:hAnsi="Verdana"/>
          <w:color w:val="000000"/>
          <w:lang w:val="en"/>
        </w:rPr>
        <w:t>select_account</w:t>
      </w:r>
      <w:proofErr w:type="spellEnd"/>
    </w:p>
    <w:p w14:paraId="0659497D"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to select a user account. This enables an End-User who has multiple accounts at the Authorization Server to select amongst the multiple accounts that they might have curr</w:t>
      </w:r>
      <w:r>
        <w:rPr>
          <w:rFonts w:ascii="Verdana" w:eastAsia="Times New Roman" w:hAnsi="Verdana"/>
          <w:color w:val="000000"/>
          <w:lang w:val="en"/>
        </w:rPr>
        <w:t xml:space="preserve">ent sessions for. If it cannot obtain an account selection choice made by the End-User, it MUST return an error, typically </w:t>
      </w:r>
      <w:proofErr w:type="spellStart"/>
      <w:r>
        <w:rPr>
          <w:rStyle w:val="HTMLTypewriter"/>
          <w:lang w:val="en"/>
        </w:rPr>
        <w:t>account_selection_required</w:t>
      </w:r>
      <w:proofErr w:type="spellEnd"/>
      <w:r>
        <w:rPr>
          <w:rFonts w:ascii="Verdana" w:eastAsia="Times New Roman" w:hAnsi="Verdana"/>
          <w:color w:val="000000"/>
          <w:lang w:val="en"/>
        </w:rPr>
        <w:t xml:space="preserve">. </w:t>
      </w:r>
    </w:p>
    <w:p w14:paraId="2A64F96F"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w:t>
      </w:r>
      <w:r>
        <w:rPr>
          <w:rFonts w:ascii="Verdana" w:eastAsia="Times New Roman" w:hAnsi="Verdana"/>
          <w:color w:val="000000"/>
          <w:lang w:val="en"/>
        </w:rPr>
        <w:t xml:space="preserve">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7EC1D390" w14:textId="77777777" w:rsidR="00000000" w:rsidRDefault="003F103A">
      <w:pPr>
        <w:spacing w:before="0" w:beforeAutospacing="0" w:after="0" w:afterAutospacing="0"/>
        <w:divId w:val="1988198314"/>
        <w:rPr>
          <w:rFonts w:ascii="Verdana" w:eastAsia="Times New Roman" w:hAnsi="Verdana"/>
          <w:color w:val="000000"/>
          <w:lang w:val="en"/>
        </w:rPr>
      </w:pPr>
      <w:proofErr w:type="spellStart"/>
      <w:r>
        <w:rPr>
          <w:rFonts w:ascii="Verdana" w:eastAsia="Times New Roman" w:hAnsi="Verdana"/>
          <w:color w:val="000000"/>
          <w:lang w:val="en"/>
        </w:rPr>
        <w:t>max_age</w:t>
      </w:r>
      <w:proofErr w:type="spellEnd"/>
    </w:p>
    <w:p w14:paraId="6CDE3D03"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Maximum Authentication Age.</w:t>
      </w:r>
      <w:proofErr w:type="gramEnd"/>
      <w:r>
        <w:rPr>
          <w:rFonts w:ascii="Verdana" w:eastAsia="Times New Roman" w:hAnsi="Verdana"/>
          <w:color w:val="000000"/>
          <w:lang w:val="en"/>
        </w:rPr>
        <w:t xml:space="preserve"> Specifies the allowable elapsed time in seconds since the last time the End-User</w:t>
      </w:r>
      <w:r>
        <w:rPr>
          <w:rFonts w:ascii="Verdana" w:eastAsia="Times New Roman" w:hAnsi="Verdana"/>
          <w:color w:val="000000"/>
          <w:lang w:val="en"/>
        </w:rPr>
        <w:t xml:space="preserve"> was actively authenticated by the OP. If the elapsed time is greater than this value, the OP MUST attempt to actively re-authenticate the End-User. (The </w:t>
      </w:r>
      <w:proofErr w:type="spellStart"/>
      <w:r>
        <w:rPr>
          <w:rStyle w:val="HTMLTypewriter"/>
          <w:lang w:val="en"/>
        </w:rPr>
        <w:t>max_age</w:t>
      </w:r>
      <w:proofErr w:type="spellEnd"/>
      <w:r>
        <w:rPr>
          <w:rFonts w:ascii="Verdana" w:eastAsia="Times New Roman" w:hAnsi="Verdana"/>
          <w:color w:val="000000"/>
          <w:lang w:val="en"/>
        </w:rPr>
        <w:t xml:space="preserve"> request parameter corresponds to the OpenID 2.0 </w:t>
      </w:r>
      <w:hyperlink w:anchor="OpenID.PAPE" w:history="1">
        <w:r>
          <w:rPr>
            <w:rStyle w:val="Hyperlink"/>
            <w:rFonts w:ascii="Verdana" w:eastAsia="Times New Roman" w:hAnsi="Verdana"/>
            <w:u w:val="none"/>
            <w:lang w:val="en"/>
          </w:rPr>
          <w:t>PAPE</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Recordon, D., Jones, M., Bufu, J., Ed., Daugherty, J., Ed., and N. Sakimura, “OpenID Provider Authentication Policy Extension 1.0,” December 2008.)</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OpenID.PAPE</w:t>
      </w:r>
      <w:proofErr w:type="spellEnd"/>
      <w:r>
        <w:rPr>
          <w:rFonts w:ascii="Verdana" w:eastAsia="Times New Roman" w:hAnsi="Verdana"/>
          <w:color w:val="000000"/>
          <w:lang w:val="en"/>
        </w:rPr>
        <w:t xml:space="preserve">] </w:t>
      </w:r>
      <w:proofErr w:type="spellStart"/>
      <w:r>
        <w:rPr>
          <w:rStyle w:val="HTMLTypewriter"/>
          <w:lang w:val="en"/>
        </w:rPr>
        <w:t>max_auth_age</w:t>
      </w:r>
      <w:proofErr w:type="spellEnd"/>
      <w:r>
        <w:rPr>
          <w:rFonts w:ascii="Verdana" w:eastAsia="Times New Roman" w:hAnsi="Verdana"/>
          <w:color w:val="000000"/>
          <w:lang w:val="en"/>
        </w:rPr>
        <w:t xml:space="preserve"> request parameter.) When </w:t>
      </w:r>
      <w:proofErr w:type="spellStart"/>
      <w:r>
        <w:rPr>
          <w:rStyle w:val="HTMLTypewriter"/>
          <w:lang w:val="en"/>
        </w:rPr>
        <w:t>max_age</w:t>
      </w:r>
      <w:proofErr w:type="spellEnd"/>
      <w:r>
        <w:rPr>
          <w:rFonts w:ascii="Verdana" w:eastAsia="Times New Roman" w:hAnsi="Verdana"/>
          <w:color w:val="000000"/>
          <w:lang w:val="en"/>
        </w:rPr>
        <w:t xml:space="preserve"> is used, the ID Token returned MUST include an </w:t>
      </w:r>
      <w:proofErr w:type="spellStart"/>
      <w:r>
        <w:rPr>
          <w:rStyle w:val="HTMLTypewriter"/>
          <w:lang w:val="en"/>
        </w:rPr>
        <w:t>a</w:t>
      </w:r>
      <w:r>
        <w:rPr>
          <w:rStyle w:val="HTMLTypewriter"/>
          <w:lang w:val="en"/>
        </w:rPr>
        <w:t>uth_time</w:t>
      </w:r>
      <w:proofErr w:type="spellEnd"/>
      <w:r>
        <w:rPr>
          <w:rFonts w:ascii="Verdana" w:eastAsia="Times New Roman" w:hAnsi="Verdana"/>
          <w:color w:val="000000"/>
          <w:lang w:val="en"/>
        </w:rPr>
        <w:t xml:space="preserve"> Claim Value. </w:t>
      </w:r>
    </w:p>
    <w:p w14:paraId="24D7861E" w14:textId="77777777" w:rsidR="00000000" w:rsidRDefault="003F103A">
      <w:pPr>
        <w:spacing w:before="0" w:beforeAutospacing="0" w:after="0" w:afterAutospacing="0"/>
        <w:divId w:val="1988198314"/>
        <w:rPr>
          <w:rFonts w:ascii="Verdana" w:eastAsia="Times New Roman" w:hAnsi="Verdana"/>
          <w:color w:val="000000"/>
          <w:lang w:val="en"/>
        </w:rPr>
      </w:pPr>
      <w:proofErr w:type="spellStart"/>
      <w:r>
        <w:rPr>
          <w:rFonts w:ascii="Verdana" w:eastAsia="Times New Roman" w:hAnsi="Verdana"/>
          <w:color w:val="000000"/>
          <w:lang w:val="en"/>
        </w:rPr>
        <w:t>ui_locales</w:t>
      </w:r>
      <w:proofErr w:type="spellEnd"/>
    </w:p>
    <w:p w14:paraId="7B40E145"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w:t>
        </w:r>
        <w:r>
          <w:rPr>
            <w:rStyle w:val="Hyperlink"/>
            <w:rFonts w:ascii="Verdana" w:eastAsia="Times New Roman" w:hAnsi="Verdana"/>
            <w:vanish/>
            <w:u w:val="none"/>
            <w:lang w:val="en"/>
          </w:rPr>
          <w:t>ber 2009.)</w:t>
        </w:r>
      </w:hyperlink>
      <w:r>
        <w:rPr>
          <w:rFonts w:ascii="Verdana" w:eastAsia="Times New Roman" w:hAnsi="Verdana"/>
          <w:color w:val="000000"/>
          <w:lang w:val="en"/>
        </w:rPr>
        <w:t xml:space="preserve"> [RFC5646] language tag values, ordered by preference. For </w:t>
      </w:r>
      <w:r>
        <w:rPr>
          <w:rFonts w:ascii="Verdana" w:eastAsia="Times New Roman" w:hAnsi="Verdana"/>
          <w:color w:val="000000"/>
          <w:lang w:val="en"/>
        </w:rPr>
        <w:lastRenderedPageBreak/>
        <w:t>instance, the value "</w:t>
      </w:r>
      <w:proofErr w:type="spellStart"/>
      <w:r>
        <w:rPr>
          <w:rFonts w:ascii="Verdana" w:eastAsia="Times New Roman" w:hAnsi="Verdana"/>
          <w:color w:val="000000"/>
          <w:lang w:val="en"/>
        </w:rPr>
        <w:t>fr</w:t>
      </w:r>
      <w:proofErr w:type="spellEnd"/>
      <w:r>
        <w:rPr>
          <w:rFonts w:ascii="Verdana" w:eastAsia="Times New Roman" w:hAnsi="Verdana"/>
          <w:color w:val="000000"/>
          <w:lang w:val="en"/>
        </w:rPr>
        <w:t xml:space="preserve">-CA </w:t>
      </w:r>
      <w:proofErr w:type="spellStart"/>
      <w:r>
        <w:rPr>
          <w:rFonts w:ascii="Verdana" w:eastAsia="Times New Roman" w:hAnsi="Verdana"/>
          <w:color w:val="000000"/>
          <w:lang w:val="en"/>
        </w:rPr>
        <w:t>fr</w:t>
      </w:r>
      <w:proofErr w:type="spellEnd"/>
      <w:r>
        <w:rPr>
          <w:rFonts w:ascii="Verdana" w:eastAsia="Times New Roman" w:hAnsi="Verdana"/>
          <w:color w:val="000000"/>
          <w:lang w:val="en"/>
        </w:rPr>
        <w:t xml:space="preserve"> en" represents a preference for French as spoken in Canada, then French (without a region designation), followed by English (without a region designation). A</w:t>
      </w:r>
      <w:r>
        <w:rPr>
          <w:rFonts w:ascii="Verdana" w:eastAsia="Times New Roman" w:hAnsi="Verdana"/>
          <w:color w:val="000000"/>
          <w:lang w:val="en"/>
        </w:rPr>
        <w:t xml:space="preserve">n error SHOULD NOT result if some or all of the requested locales are not supported by the OpenID Provider. </w:t>
      </w:r>
    </w:p>
    <w:p w14:paraId="030F1300" w14:textId="77777777" w:rsidR="00000000" w:rsidRDefault="003F103A">
      <w:pPr>
        <w:spacing w:before="0" w:beforeAutospacing="0" w:after="0" w:afterAutospacing="0"/>
        <w:divId w:val="1988198314"/>
        <w:rPr>
          <w:rFonts w:ascii="Verdana" w:eastAsia="Times New Roman" w:hAnsi="Verdana"/>
          <w:color w:val="000000"/>
          <w:lang w:val="en"/>
        </w:rPr>
      </w:pPr>
      <w:proofErr w:type="spellStart"/>
      <w:r>
        <w:rPr>
          <w:rFonts w:ascii="Verdana" w:eastAsia="Times New Roman" w:hAnsi="Verdana"/>
          <w:color w:val="000000"/>
          <w:lang w:val="en"/>
        </w:rPr>
        <w:t>id_token_hint</w:t>
      </w:r>
      <w:proofErr w:type="spellEnd"/>
    </w:p>
    <w:p w14:paraId="74588EEF"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ID Token previously issued by the Authorization Server being passed as a hint about the End-User's current or past authenti</w:t>
      </w:r>
      <w:r>
        <w:rPr>
          <w:rFonts w:ascii="Verdana" w:eastAsia="Times New Roman" w:hAnsi="Verdana"/>
          <w:color w:val="000000"/>
          <w:lang w:val="en"/>
        </w:rPr>
        <w:t xml:space="preserve">cated session with the Client. If the End-User identified by the ID Token is logged in or is logged in by the request, then the Authorization Server returns a positive response; otherwise, it SHOULD return an error, such as </w:t>
      </w:r>
      <w:proofErr w:type="spellStart"/>
      <w:r>
        <w:rPr>
          <w:rStyle w:val="HTMLTypewriter"/>
          <w:lang w:val="en"/>
        </w:rPr>
        <w:t>login_required</w:t>
      </w:r>
      <w:proofErr w:type="spellEnd"/>
      <w:r>
        <w:rPr>
          <w:rFonts w:ascii="Verdana" w:eastAsia="Times New Roman" w:hAnsi="Verdana"/>
          <w:color w:val="000000"/>
          <w:lang w:val="en"/>
        </w:rPr>
        <w:t>. When possible, a</w:t>
      </w:r>
      <w:r>
        <w:rPr>
          <w:rFonts w:ascii="Verdana" w:eastAsia="Times New Roman" w:hAnsi="Verdana"/>
          <w:color w:val="000000"/>
          <w:lang w:val="en"/>
        </w:rPr>
        <w:t xml:space="preserve">n </w:t>
      </w:r>
      <w:proofErr w:type="spellStart"/>
      <w:r>
        <w:rPr>
          <w:rStyle w:val="HTMLTypewriter"/>
          <w:lang w:val="en"/>
        </w:rPr>
        <w:t>id_token_hint</w:t>
      </w:r>
      <w:proofErr w:type="spellEnd"/>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and an </w:t>
      </w:r>
      <w:proofErr w:type="spellStart"/>
      <w:r>
        <w:rPr>
          <w:rStyle w:val="HTMLTypewriter"/>
          <w:lang w:val="en"/>
        </w:rPr>
        <w:t>invalid_request</w:t>
      </w:r>
      <w:proofErr w:type="spellEnd"/>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listed as a</w:t>
      </w:r>
      <w:r>
        <w:rPr>
          <w:rFonts w:ascii="Verdana" w:eastAsia="Times New Roman" w:hAnsi="Verdana"/>
          <w:color w:val="000000"/>
          <w:lang w:val="en"/>
        </w:rPr>
        <w:t xml:space="preserve">n audience of the ID Token when it is used as an </w:t>
      </w:r>
      <w:proofErr w:type="spellStart"/>
      <w:r>
        <w:rPr>
          <w:rStyle w:val="HTMLTypewriter"/>
          <w:lang w:val="en"/>
        </w:rPr>
        <w:t>id_token_hint</w:t>
      </w:r>
      <w:proofErr w:type="spellEnd"/>
      <w:r>
        <w:rPr>
          <w:rFonts w:ascii="Verdana" w:eastAsia="Times New Roman" w:hAnsi="Verdana"/>
          <w:color w:val="000000"/>
          <w:lang w:val="en"/>
        </w:rPr>
        <w:t xml:space="preserve"> value. </w:t>
      </w:r>
    </w:p>
    <w:p w14:paraId="04705FEA" w14:textId="77777777" w:rsidR="00000000" w:rsidRDefault="003F103A">
      <w:pPr>
        <w:spacing w:before="0" w:beforeAutospacing="0" w:after="0" w:afterAutospacing="0"/>
        <w:ind w:left="720"/>
        <w:divId w:val="1988198314"/>
        <w:rPr>
          <w:rFonts w:ascii="Verdana" w:eastAsia="Times New Roman" w:hAnsi="Verdana"/>
          <w:color w:val="000000"/>
          <w:lang w:val="en"/>
        </w:rPr>
      </w:pPr>
      <w:r>
        <w:rPr>
          <w:rFonts w:ascii="Verdana" w:eastAsia="Times New Roman" w:hAnsi="Verdana"/>
          <w:color w:val="000000"/>
          <w:lang w:val="en"/>
        </w:rPr>
        <w:t xml:space="preserve">If the ID Token received by the RP from the OP is encrypted, to use it as an </w:t>
      </w:r>
      <w:proofErr w:type="spellStart"/>
      <w:r>
        <w:rPr>
          <w:rStyle w:val="HTMLTypewriter"/>
          <w:lang w:val="en"/>
        </w:rPr>
        <w:t>id_token_hint</w:t>
      </w:r>
      <w:proofErr w:type="spellEnd"/>
      <w:r>
        <w:rPr>
          <w:rFonts w:ascii="Verdana" w:eastAsia="Times New Roman" w:hAnsi="Verdana"/>
          <w:color w:val="000000"/>
          <w:lang w:val="en"/>
        </w:rPr>
        <w:t>, the Client MUST decrypt the signed ID Token contained within the encrypted ID Token. The Clie</w:t>
      </w:r>
      <w:r>
        <w:rPr>
          <w:rFonts w:ascii="Verdana" w:eastAsia="Times New Roman" w:hAnsi="Verdana"/>
          <w:color w:val="000000"/>
          <w:lang w:val="en"/>
        </w:rPr>
        <w:t xml:space="preserve">nt MAY re-encrypt the signed ID token to the Authentication Server using a key that enables the server to decrypt the ID Token, and use the re-encrypted ID token as the </w:t>
      </w:r>
      <w:proofErr w:type="spellStart"/>
      <w:r>
        <w:rPr>
          <w:rStyle w:val="HTMLTypewriter"/>
          <w:lang w:val="en"/>
        </w:rPr>
        <w:t>id_token_hint</w:t>
      </w:r>
      <w:proofErr w:type="spellEnd"/>
      <w:r>
        <w:rPr>
          <w:rFonts w:ascii="Verdana" w:eastAsia="Times New Roman" w:hAnsi="Verdana"/>
          <w:color w:val="000000"/>
          <w:lang w:val="en"/>
        </w:rPr>
        <w:t xml:space="preserve"> value. </w:t>
      </w:r>
    </w:p>
    <w:p w14:paraId="661C4C6D" w14:textId="77777777" w:rsidR="00000000" w:rsidRDefault="003F103A">
      <w:pPr>
        <w:spacing w:before="0" w:beforeAutospacing="0" w:after="0" w:afterAutospacing="0"/>
        <w:divId w:val="1988198314"/>
        <w:rPr>
          <w:rFonts w:ascii="Verdana" w:eastAsia="Times New Roman" w:hAnsi="Verdana"/>
          <w:color w:val="000000"/>
          <w:lang w:val="en"/>
        </w:rPr>
      </w:pPr>
      <w:proofErr w:type="spellStart"/>
      <w:r>
        <w:rPr>
          <w:rFonts w:ascii="Verdana" w:eastAsia="Times New Roman" w:hAnsi="Verdana"/>
          <w:color w:val="000000"/>
          <w:lang w:val="en"/>
        </w:rPr>
        <w:t>login_hint</w:t>
      </w:r>
      <w:proofErr w:type="spellEnd"/>
    </w:p>
    <w:p w14:paraId="66ACE92E"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Hint to the Authorization Server about the l</w:t>
      </w:r>
      <w:r>
        <w:rPr>
          <w:rFonts w:ascii="Verdana" w:eastAsia="Times New Roman" w:hAnsi="Verdana"/>
          <w:color w:val="000000"/>
          <w:lang w:val="en"/>
        </w:rPr>
        <w:t>ogin identifier the End-User might use to log in (if necessary). This hint can be used by an RP if it first asks the End-User for their e-mail address (or other identifier) and then wants to pass that value as a hint to the discovered authorization service</w:t>
      </w:r>
      <w:r>
        <w:rPr>
          <w:rFonts w:ascii="Verdana" w:eastAsia="Times New Roman" w:hAnsi="Verdana"/>
          <w:color w:val="000000"/>
          <w:lang w:val="en"/>
        </w:rPr>
        <w:t xml:space="preserve">. It is RECOMMENDED that the hint value match the value used for discovery. This value MAY also be a phone number in the format specified for the </w:t>
      </w:r>
      <w:proofErr w:type="spellStart"/>
      <w:r>
        <w:rPr>
          <w:rStyle w:val="HTMLTypewriter"/>
          <w:lang w:val="en"/>
        </w:rPr>
        <w:t>phone_number</w:t>
      </w:r>
      <w:proofErr w:type="spellEnd"/>
      <w:r>
        <w:rPr>
          <w:rFonts w:ascii="Verdana" w:eastAsia="Times New Roman" w:hAnsi="Verdana"/>
          <w:color w:val="000000"/>
          <w:lang w:val="en"/>
        </w:rPr>
        <w:t xml:space="preserve"> Claim. The use of this parameter is left to the OP's discretion. </w:t>
      </w:r>
    </w:p>
    <w:p w14:paraId="127A8605" w14:textId="77777777" w:rsidR="00000000" w:rsidRDefault="003F103A">
      <w:pPr>
        <w:spacing w:before="0" w:beforeAutospacing="0" w:after="0" w:afterAutospacing="0"/>
        <w:divId w:val="1988198314"/>
        <w:rPr>
          <w:rFonts w:ascii="Verdana" w:eastAsia="Times New Roman" w:hAnsi="Verdana"/>
          <w:color w:val="000000"/>
          <w:lang w:val="en"/>
        </w:rPr>
      </w:pPr>
      <w:proofErr w:type="spellStart"/>
      <w:r>
        <w:rPr>
          <w:rFonts w:ascii="Verdana" w:eastAsia="Times New Roman" w:hAnsi="Verdana"/>
          <w:color w:val="000000"/>
          <w:lang w:val="en"/>
        </w:rPr>
        <w:lastRenderedPageBreak/>
        <w:t>acr_values</w:t>
      </w:r>
      <w:proofErr w:type="spellEnd"/>
    </w:p>
    <w:p w14:paraId="01742E69" w14:textId="77777777" w:rsidR="00000000" w:rsidRDefault="003F103A">
      <w:pPr>
        <w:spacing w:before="0" w:beforeAutospacing="0" w:after="0" w:afterAutospacing="0"/>
        <w:ind w:left="720"/>
        <w:divId w:val="198819831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Requested </w:t>
      </w:r>
      <w:r>
        <w:rPr>
          <w:rFonts w:ascii="Verdana" w:eastAsia="Times New Roman" w:hAnsi="Verdana"/>
          <w:color w:val="000000"/>
          <w:lang w:val="en"/>
        </w:rPr>
        <w:t>Authentication Context Class Reference values.</w:t>
      </w:r>
      <w:proofErr w:type="gramEnd"/>
      <w:r>
        <w:rPr>
          <w:rFonts w:ascii="Verdana" w:eastAsia="Times New Roman" w:hAnsi="Verdana"/>
          <w:color w:val="000000"/>
          <w:lang w:val="en"/>
        </w:rPr>
        <w:t xml:space="preserve"> Space-separated string that specifies the </w:t>
      </w:r>
      <w:proofErr w:type="spellStart"/>
      <w:r>
        <w:rPr>
          <w:rStyle w:val="HTMLTypewriter"/>
          <w:lang w:val="en"/>
        </w:rPr>
        <w:t>acr</w:t>
      </w:r>
      <w:proofErr w:type="spellEnd"/>
      <w:r>
        <w:rPr>
          <w:rFonts w:ascii="Verdana" w:eastAsia="Times New Roman" w:hAnsi="Verdana"/>
          <w:color w:val="000000"/>
          <w:lang w:val="en"/>
        </w:rPr>
        <w:t xml:space="preserve"> values that the Authorization Server is being requested to use for processing this Authentication Request, with the values appearing in order of preference. The Au</w:t>
      </w:r>
      <w:r>
        <w:rPr>
          <w:rFonts w:ascii="Verdana" w:eastAsia="Times New Roman" w:hAnsi="Verdana"/>
          <w:color w:val="000000"/>
          <w:lang w:val="en"/>
        </w:rPr>
        <w:t xml:space="preserve">thentication Context Class satisfied by the authentication performed is returned as the </w:t>
      </w:r>
      <w:proofErr w:type="spellStart"/>
      <w:r>
        <w:rPr>
          <w:rStyle w:val="HTMLTypewriter"/>
          <w:lang w:val="en"/>
        </w:rPr>
        <w:t>acr</w:t>
      </w:r>
      <w:proofErr w:type="spellEnd"/>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proofErr w:type="spellStart"/>
      <w:r>
        <w:rPr>
          <w:rStyle w:val="HTMLTypewriter"/>
          <w:lang w:val="en"/>
        </w:rPr>
        <w:t>acr</w:t>
      </w:r>
      <w:proofErr w:type="spellEnd"/>
      <w:r>
        <w:rPr>
          <w:rFonts w:ascii="Verdana" w:eastAsia="Times New Roman" w:hAnsi="Verdana"/>
          <w:color w:val="000000"/>
          <w:lang w:val="en"/>
        </w:rPr>
        <w:t xml:space="preserve"> Claim is requested as a Voluntary Claim by this parameter. </w:t>
      </w:r>
    </w:p>
    <w:p w14:paraId="61251549" w14:textId="77777777" w:rsidR="00000000" w:rsidRDefault="003F103A">
      <w:pPr>
        <w:pStyle w:val="NormalWeb"/>
        <w:divId w:val="1567063107"/>
        <w:rPr>
          <w:rFonts w:ascii="Verdana" w:hAnsi="Verdana"/>
          <w:color w:val="000000"/>
          <w:lang w:val="en"/>
        </w:rPr>
      </w:pPr>
      <w:r>
        <w:rPr>
          <w:rFonts w:ascii="Verdana" w:hAnsi="Verdana"/>
          <w:color w:val="000000"/>
          <w:lang w:val="en"/>
        </w:rPr>
        <w:t>Other parameter</w:t>
      </w:r>
      <w:r>
        <w:rPr>
          <w:rFonts w:ascii="Verdana" w:hAnsi="Verdana"/>
          <w:color w:val="000000"/>
          <w:lang w:val="en"/>
        </w:rPr>
        <w:t xml:space="preserve">s MAY be sent. See Sections </w:t>
      </w:r>
      <w:hyperlink w:anchor="ImplicitAuthorizationEndpoint" w:history="1">
        <w:r>
          <w:rPr>
            <w:rStyle w:val="Hyperlink"/>
            <w:rFonts w:ascii="Verdana" w:hAnsi="Verdana"/>
            <w:u w:val="none"/>
            <w:lang w:val="en"/>
          </w:rPr>
          <w:t>3.2.2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HybridAuthorizationEndpoint" w:history="1">
        <w:r>
          <w:rPr>
            <w:rStyle w:val="Hyperlink"/>
            <w:rFonts w:ascii="Verdana" w:hAnsi="Verdana"/>
            <w:u w:val="none"/>
            <w:lang w:val="en"/>
          </w:rPr>
          <w:t>3.3.2</w:t>
        </w:r>
        <w:r>
          <w:rPr>
            <w:rStyle w:val="Hyperlink"/>
            <w:rFonts w:ascii="Verdana" w:hAnsi="Verdana"/>
            <w:vanish/>
            <w:u w:val="none"/>
            <w:lang w:val="en"/>
          </w:rPr>
          <w:t xml:space="preserve"> (Authorization Endpoint)</w:t>
        </w:r>
      </w:hyperlink>
      <w:r>
        <w:rPr>
          <w:rFonts w:ascii="Verdana" w:hAnsi="Verdana"/>
          <w:color w:val="000000"/>
          <w:lang w:val="en"/>
        </w:rPr>
        <w:t xml:space="preserve">, </w:t>
      </w:r>
      <w:hyperlink w:anchor="ClaimsLanguagesAndScripts" w:history="1">
        <w:r>
          <w:rPr>
            <w:rStyle w:val="Hyperlink"/>
            <w:rFonts w:ascii="Verdana" w:hAnsi="Verdana"/>
            <w:u w:val="none"/>
            <w:lang w:val="en"/>
          </w:rPr>
          <w:t>5.2</w:t>
        </w:r>
        <w:r>
          <w:rPr>
            <w:rStyle w:val="Hyperlink"/>
            <w:rFonts w:ascii="Verdana" w:hAnsi="Verdana"/>
            <w:vanish/>
            <w:u w:val="none"/>
            <w:lang w:val="en"/>
          </w:rPr>
          <w:t xml:space="preserve"> (</w:t>
        </w:r>
        <w:r>
          <w:rPr>
            <w:rStyle w:val="Hyperlink"/>
            <w:rFonts w:ascii="Verdana" w:hAnsi="Verdana"/>
            <w:vanish/>
            <w:u w:val="none"/>
            <w:lang w:val="en"/>
          </w:rPr>
          <w:t>Claims Languages and Scripts)</w:t>
        </w:r>
      </w:hyperlink>
      <w:r>
        <w:rPr>
          <w:rFonts w:ascii="Verdana" w:hAnsi="Verdana"/>
          <w:color w:val="000000"/>
          <w:lang w:val="en"/>
        </w:rPr>
        <w:t xml:space="preserve">, </w:t>
      </w:r>
      <w:hyperlink w:anchor="ClaimsParameter" w:history="1">
        <w:r>
          <w:rPr>
            <w:rStyle w:val="Hyperlink"/>
            <w:rFonts w:ascii="Verdana" w:hAnsi="Verdana"/>
            <w:u w:val="none"/>
            <w:lang w:val="en"/>
          </w:rPr>
          <w:t>5.5</w:t>
        </w:r>
        <w:r>
          <w:rPr>
            <w:rStyle w:val="Hyperlink"/>
            <w:rFonts w:ascii="Verdana" w:hAnsi="Verdana"/>
            <w:vanish/>
            <w:u w:val="none"/>
            <w:lang w:val="en"/>
          </w:rPr>
          <w:t xml:space="preserve"> (Requesting Claims using the "claims" Request Parameter)</w:t>
        </w:r>
      </w:hyperlink>
      <w:r>
        <w:rPr>
          <w:rFonts w:ascii="Verdana" w:hAnsi="Verdana"/>
          <w:color w:val="000000"/>
          <w:lang w:val="en"/>
        </w:rPr>
        <w:t xml:space="preserve">, </w:t>
      </w:r>
      <w:hyperlink w:anchor="JWTRequests" w:history="1">
        <w:r>
          <w:rPr>
            <w:rStyle w:val="Hyperlink"/>
            <w:rFonts w:ascii="Verdana" w:hAnsi="Verdana"/>
            <w:u w:val="none"/>
            <w:lang w:val="en"/>
          </w:rPr>
          <w:t>6</w:t>
        </w:r>
        <w:r>
          <w:rPr>
            <w:rStyle w:val="Hyperlink"/>
            <w:rFonts w:ascii="Verdana" w:hAnsi="Verdana"/>
            <w:vanish/>
            <w:u w:val="none"/>
            <w:lang w:val="en"/>
          </w:rPr>
          <w:t xml:space="preserve"> (Passing Request Parameters as JWTs)</w:t>
        </w:r>
      </w:hyperlink>
      <w:r>
        <w:rPr>
          <w:rFonts w:ascii="Verdana" w:hAnsi="Verdana"/>
          <w:color w:val="000000"/>
          <w:lang w:val="en"/>
        </w:rPr>
        <w:t xml:space="preserve">, and </w:t>
      </w:r>
      <w:hyperlink w:anchor="RegistrationParameter" w:history="1">
        <w:r>
          <w:rPr>
            <w:rStyle w:val="Hyperlink"/>
            <w:rFonts w:ascii="Verdana" w:hAnsi="Verdana"/>
            <w:u w:val="none"/>
            <w:lang w:val="en"/>
          </w:rPr>
          <w:t>7.2</w:t>
        </w:r>
        <w:r>
          <w:rPr>
            <w:rStyle w:val="Hyperlink"/>
            <w:rFonts w:ascii="Verdana" w:hAnsi="Verdana"/>
            <w:u w:val="none"/>
            <w:lang w:val="en"/>
          </w:rPr>
          <w:t>.1</w:t>
        </w:r>
        <w:r>
          <w:rPr>
            <w:rStyle w:val="Hyperlink"/>
            <w:rFonts w:ascii="Verdana" w:hAnsi="Verdana"/>
            <w:vanish/>
            <w:u w:val="none"/>
            <w:lang w:val="en"/>
          </w:rPr>
          <w:t xml:space="preserve"> (Providing Information with the "registration" Request Parameter)</w:t>
        </w:r>
      </w:hyperlink>
      <w:r>
        <w:rPr>
          <w:rFonts w:ascii="Verdana" w:hAnsi="Verdana"/>
          <w:color w:val="000000"/>
          <w:lang w:val="en"/>
        </w:rPr>
        <w:t xml:space="preserve"> for additional Authorization Request parameters and parameter values defined by this specification. </w:t>
      </w:r>
    </w:p>
    <w:p w14:paraId="66AE72A0"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HTTP 302 redirect response by the Client, whi</w:t>
      </w:r>
      <w:r>
        <w:rPr>
          <w:rFonts w:ascii="Verdana" w:hAnsi="Verdana"/>
          <w:color w:val="000000"/>
          <w:lang w:val="en"/>
        </w:rPr>
        <w:t xml:space="preserve">ch triggers the User Agent to make an Authentication Request to the Authorization Endpoint (with line wraps within values for display purposes only): </w:t>
      </w:r>
    </w:p>
    <w:p w14:paraId="4D705903" w14:textId="77777777" w:rsidR="00000000" w:rsidRDefault="003F103A">
      <w:pPr>
        <w:pStyle w:val="HTMLPreformatted"/>
        <w:divId w:val="1292052738"/>
        <w:rPr>
          <w:lang w:val="en"/>
        </w:rPr>
      </w:pPr>
    </w:p>
    <w:p w14:paraId="6A13AFB7" w14:textId="77777777" w:rsidR="00000000" w:rsidRDefault="003F103A">
      <w:pPr>
        <w:pStyle w:val="HTMLPreformatted"/>
        <w:divId w:val="1292052738"/>
        <w:rPr>
          <w:lang w:val="en"/>
        </w:rPr>
      </w:pPr>
      <w:r>
        <w:rPr>
          <w:lang w:val="en"/>
        </w:rPr>
        <w:t xml:space="preserve">  HTTP/1.1 302 Found</w:t>
      </w:r>
    </w:p>
    <w:p w14:paraId="1048E157" w14:textId="77777777" w:rsidR="00000000" w:rsidRDefault="003F103A">
      <w:pPr>
        <w:pStyle w:val="HTMLPreformatted"/>
        <w:divId w:val="1292052738"/>
        <w:rPr>
          <w:lang w:val="en"/>
        </w:rPr>
      </w:pPr>
      <w:r>
        <w:rPr>
          <w:lang w:val="en"/>
        </w:rPr>
        <w:t xml:space="preserve">  Location: https://server.example.com/authorize?</w:t>
      </w:r>
    </w:p>
    <w:p w14:paraId="56F9829F" w14:textId="77777777" w:rsidR="00000000" w:rsidRDefault="003F103A">
      <w:pPr>
        <w:pStyle w:val="HTMLPreformatted"/>
        <w:divId w:val="1292052738"/>
        <w:rPr>
          <w:lang w:val="en"/>
        </w:rPr>
      </w:pPr>
      <w:r>
        <w:rPr>
          <w:lang w:val="en"/>
        </w:rPr>
        <w:t xml:space="preserve">    </w:t>
      </w:r>
      <w:proofErr w:type="spellStart"/>
      <w:r>
        <w:rPr>
          <w:lang w:val="en"/>
        </w:rPr>
        <w:t>response_type</w:t>
      </w:r>
      <w:proofErr w:type="spellEnd"/>
      <w:r>
        <w:rPr>
          <w:lang w:val="en"/>
        </w:rPr>
        <w:t>=code</w:t>
      </w:r>
    </w:p>
    <w:p w14:paraId="3D14FA8F" w14:textId="77777777" w:rsidR="00000000" w:rsidRDefault="003F103A">
      <w:pPr>
        <w:pStyle w:val="HTMLPreformatted"/>
        <w:divId w:val="1292052738"/>
        <w:rPr>
          <w:lang w:val="en"/>
        </w:rPr>
      </w:pPr>
      <w:r>
        <w:rPr>
          <w:lang w:val="en"/>
        </w:rPr>
        <w:t xml:space="preserve">    &amp;scope</w:t>
      </w:r>
      <w:r>
        <w:rPr>
          <w:lang w:val="en"/>
        </w:rPr>
        <w:t>=openid%20profile%20email</w:t>
      </w:r>
    </w:p>
    <w:p w14:paraId="68DD0FE5" w14:textId="77777777" w:rsidR="00000000" w:rsidRDefault="003F103A">
      <w:pPr>
        <w:pStyle w:val="HTMLPreformatted"/>
        <w:divId w:val="1292052738"/>
        <w:rPr>
          <w:lang w:val="en"/>
        </w:rPr>
      </w:pPr>
      <w:r>
        <w:rPr>
          <w:lang w:val="en"/>
        </w:rPr>
        <w:t xml:space="preserve">    &amp;</w:t>
      </w:r>
      <w:proofErr w:type="spellStart"/>
      <w:r>
        <w:rPr>
          <w:lang w:val="en"/>
        </w:rPr>
        <w:t>client_id</w:t>
      </w:r>
      <w:proofErr w:type="spellEnd"/>
      <w:r>
        <w:rPr>
          <w:lang w:val="en"/>
        </w:rPr>
        <w:t>=s6BhdRkqt3</w:t>
      </w:r>
    </w:p>
    <w:p w14:paraId="03B7BD21" w14:textId="77777777" w:rsidR="00000000" w:rsidRDefault="003F103A">
      <w:pPr>
        <w:pStyle w:val="HTMLPreformatted"/>
        <w:divId w:val="1292052738"/>
        <w:rPr>
          <w:lang w:val="en"/>
        </w:rPr>
      </w:pPr>
      <w:r>
        <w:rPr>
          <w:lang w:val="en"/>
        </w:rPr>
        <w:t xml:space="preserve">    &amp;state=af0ifjsldkj</w:t>
      </w:r>
    </w:p>
    <w:p w14:paraId="3ADF54E9" w14:textId="77777777" w:rsidR="00000000" w:rsidRDefault="003F103A">
      <w:pPr>
        <w:pStyle w:val="HTMLPreformatted"/>
        <w:divId w:val="1292052738"/>
        <w:rPr>
          <w:lang w:val="en"/>
        </w:rPr>
      </w:pPr>
      <w:r>
        <w:rPr>
          <w:lang w:val="en"/>
        </w:rPr>
        <w:t xml:space="preserve">    &amp;</w:t>
      </w:r>
      <w:proofErr w:type="spellStart"/>
      <w:r>
        <w:rPr>
          <w:lang w:val="en"/>
        </w:rPr>
        <w:t>redirect_uri</w:t>
      </w:r>
      <w:proofErr w:type="spellEnd"/>
      <w:r>
        <w:rPr>
          <w:lang w:val="en"/>
        </w:rPr>
        <w:t>=https%3A%2F%2Fclient.example.org%2Fcb</w:t>
      </w:r>
    </w:p>
    <w:p w14:paraId="24C931C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Server </w:t>
      </w:r>
      <w:r>
        <w:rPr>
          <w:rFonts w:ascii="Verdana" w:hAnsi="Verdana"/>
          <w:color w:val="000000"/>
          <w:lang w:val="en"/>
        </w:rPr>
        <w:t xml:space="preserve">in response to the HTTP 302 redirect response by the Client above (with line wraps within values for display purposes only): </w:t>
      </w:r>
    </w:p>
    <w:p w14:paraId="558795E7" w14:textId="77777777" w:rsidR="00000000" w:rsidRDefault="003F103A">
      <w:pPr>
        <w:pStyle w:val="HTMLPreformatted"/>
        <w:divId w:val="893541988"/>
        <w:rPr>
          <w:lang w:val="en"/>
        </w:rPr>
      </w:pPr>
    </w:p>
    <w:p w14:paraId="4D8EAD5D" w14:textId="77777777" w:rsidR="00000000" w:rsidRDefault="003F103A">
      <w:pPr>
        <w:pStyle w:val="HTMLPreformatted"/>
        <w:divId w:val="893541988"/>
        <w:rPr>
          <w:lang w:val="en"/>
        </w:rPr>
      </w:pPr>
      <w:r>
        <w:rPr>
          <w:lang w:val="en"/>
        </w:rPr>
        <w:t xml:space="preserve">  GET /authorize?</w:t>
      </w:r>
    </w:p>
    <w:p w14:paraId="759D9895" w14:textId="77777777" w:rsidR="00000000" w:rsidRDefault="003F103A">
      <w:pPr>
        <w:pStyle w:val="HTMLPreformatted"/>
        <w:divId w:val="893541988"/>
        <w:rPr>
          <w:lang w:val="en"/>
        </w:rPr>
      </w:pPr>
      <w:r>
        <w:rPr>
          <w:lang w:val="en"/>
        </w:rPr>
        <w:t xml:space="preserve">    </w:t>
      </w:r>
      <w:proofErr w:type="spellStart"/>
      <w:r>
        <w:rPr>
          <w:lang w:val="en"/>
        </w:rPr>
        <w:t>response_type</w:t>
      </w:r>
      <w:proofErr w:type="spellEnd"/>
      <w:r>
        <w:rPr>
          <w:lang w:val="en"/>
        </w:rPr>
        <w:t>=code</w:t>
      </w:r>
    </w:p>
    <w:p w14:paraId="39F37721" w14:textId="77777777" w:rsidR="00000000" w:rsidRDefault="003F103A">
      <w:pPr>
        <w:pStyle w:val="HTMLPreformatted"/>
        <w:divId w:val="893541988"/>
        <w:rPr>
          <w:lang w:val="en"/>
        </w:rPr>
      </w:pPr>
      <w:r>
        <w:rPr>
          <w:lang w:val="en"/>
        </w:rPr>
        <w:t xml:space="preserve">    &amp;scope=openid%20profile%20email</w:t>
      </w:r>
    </w:p>
    <w:p w14:paraId="4C2DEF26" w14:textId="77777777" w:rsidR="00000000" w:rsidRDefault="003F103A">
      <w:pPr>
        <w:pStyle w:val="HTMLPreformatted"/>
        <w:divId w:val="893541988"/>
        <w:rPr>
          <w:lang w:val="en"/>
        </w:rPr>
      </w:pPr>
      <w:r>
        <w:rPr>
          <w:lang w:val="en"/>
        </w:rPr>
        <w:t xml:space="preserve">    &amp;</w:t>
      </w:r>
      <w:proofErr w:type="spellStart"/>
      <w:r>
        <w:rPr>
          <w:lang w:val="en"/>
        </w:rPr>
        <w:t>client_id</w:t>
      </w:r>
      <w:proofErr w:type="spellEnd"/>
      <w:r>
        <w:rPr>
          <w:lang w:val="en"/>
        </w:rPr>
        <w:t>=s6BhdRkqt3</w:t>
      </w:r>
    </w:p>
    <w:p w14:paraId="193C6D8F" w14:textId="77777777" w:rsidR="00000000" w:rsidRDefault="003F103A">
      <w:pPr>
        <w:pStyle w:val="HTMLPreformatted"/>
        <w:divId w:val="893541988"/>
        <w:rPr>
          <w:lang w:val="en"/>
        </w:rPr>
      </w:pPr>
      <w:r>
        <w:rPr>
          <w:lang w:val="en"/>
        </w:rPr>
        <w:t xml:space="preserve">    &amp;state=af0ifjsldkj</w:t>
      </w:r>
    </w:p>
    <w:p w14:paraId="3E43B7E1" w14:textId="77777777" w:rsidR="00000000" w:rsidRDefault="003F103A">
      <w:pPr>
        <w:pStyle w:val="HTMLPreformatted"/>
        <w:divId w:val="893541988"/>
        <w:rPr>
          <w:lang w:val="en"/>
        </w:rPr>
      </w:pPr>
      <w:r>
        <w:rPr>
          <w:lang w:val="en"/>
        </w:rPr>
        <w:lastRenderedPageBreak/>
        <w:t xml:space="preserve">   </w:t>
      </w:r>
      <w:r>
        <w:rPr>
          <w:lang w:val="en"/>
        </w:rPr>
        <w:t xml:space="preserve"> &amp;</w:t>
      </w:r>
      <w:proofErr w:type="spellStart"/>
      <w:r>
        <w:rPr>
          <w:lang w:val="en"/>
        </w:rPr>
        <w:t>redirect_uri</w:t>
      </w:r>
      <w:proofErr w:type="spellEnd"/>
      <w:r>
        <w:rPr>
          <w:lang w:val="en"/>
        </w:rPr>
        <w:t>=https%3A%2F%2Fclient.example.org%2Fcb HTTP/1.1</w:t>
      </w:r>
    </w:p>
    <w:p w14:paraId="46F1FDAB" w14:textId="77777777" w:rsidR="00000000" w:rsidRDefault="003F103A">
      <w:pPr>
        <w:pStyle w:val="HTMLPreformatted"/>
        <w:divId w:val="893541988"/>
        <w:rPr>
          <w:lang w:val="en"/>
        </w:rPr>
      </w:pPr>
      <w:r>
        <w:rPr>
          <w:lang w:val="en"/>
        </w:rPr>
        <w:t xml:space="preserve">  Host: server.example.com</w:t>
      </w:r>
    </w:p>
    <w:p w14:paraId="4C9D552C" w14:textId="77777777" w:rsidR="00000000" w:rsidRDefault="003F103A">
      <w:pPr>
        <w:spacing w:before="0" w:beforeAutospacing="0" w:after="0" w:afterAutospacing="0"/>
        <w:divId w:val="1567063107"/>
        <w:rPr>
          <w:rFonts w:ascii="Verdana" w:eastAsia="Times New Roman" w:hAnsi="Verdana"/>
          <w:color w:val="000000"/>
          <w:lang w:val="en"/>
        </w:rPr>
      </w:pPr>
      <w:bookmarkStart w:id="30" w:name="AuthRequestValidation"/>
      <w:bookmarkEnd w:id="30"/>
    </w:p>
    <w:p w14:paraId="4AD960D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478B51A" w14:textId="77777777">
        <w:trPr>
          <w:divId w:val="1567063107"/>
          <w:trHeight w:val="225"/>
          <w:tblCellSpacing w:w="12" w:type="dxa"/>
        </w:trPr>
        <w:tc>
          <w:tcPr>
            <w:tcW w:w="450" w:type="dxa"/>
            <w:shd w:val="clear" w:color="auto" w:fill="990000"/>
            <w:vAlign w:val="center"/>
            <w:hideMark/>
          </w:tcPr>
          <w:p w14:paraId="1064C22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5C847A4" w14:textId="77777777" w:rsidR="00000000" w:rsidRDefault="003F103A">
      <w:pPr>
        <w:pStyle w:val="Heading3"/>
        <w:divId w:val="1567063107"/>
        <w:rPr>
          <w:rFonts w:eastAsia="Times New Roman"/>
          <w:lang w:val="en"/>
        </w:rPr>
      </w:pPr>
      <w:bookmarkStart w:id="31" w:name="rfc.section.3.1.2.2"/>
      <w:bookmarkEnd w:id="31"/>
      <w:r>
        <w:rPr>
          <w:rFonts w:eastAsia="Times New Roman"/>
          <w:lang w:val="en"/>
        </w:rPr>
        <w:t>3.1.2.2.</w:t>
      </w:r>
      <w:proofErr w:type="gramStart"/>
      <w:r>
        <w:rPr>
          <w:rFonts w:eastAsia="Times New Roman"/>
          <w:lang w:val="en"/>
        </w:rPr>
        <w:t>  Authentication</w:t>
      </w:r>
      <w:proofErr w:type="gramEnd"/>
      <w:r>
        <w:rPr>
          <w:rFonts w:eastAsia="Times New Roman"/>
          <w:lang w:val="en"/>
        </w:rPr>
        <w:t xml:space="preserve"> Request Validation</w:t>
      </w:r>
    </w:p>
    <w:p w14:paraId="0F7123F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validate</w:t>
      </w:r>
      <w:proofErr w:type="gramEnd"/>
      <w:r>
        <w:rPr>
          <w:rFonts w:ascii="Verdana" w:hAnsi="Verdana"/>
          <w:color w:val="000000"/>
          <w:lang w:val="en"/>
        </w:rPr>
        <w:t xml:space="preserve"> the request received as follows: </w:t>
      </w:r>
    </w:p>
    <w:p w14:paraId="027D75DA" w14:textId="77777777" w:rsidR="00000000" w:rsidRDefault="003F103A">
      <w:pPr>
        <w:numPr>
          <w:ilvl w:val="0"/>
          <w:numId w:val="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validate</w:t>
      </w:r>
      <w:proofErr w:type="gramEnd"/>
      <w:r>
        <w:rPr>
          <w:rFonts w:ascii="Verdana" w:eastAsia="Times New Roman" w:hAnsi="Verdana"/>
          <w:color w:val="000000"/>
          <w:lang w:val="en"/>
        </w:rPr>
        <w:t xml:space="preserve"> all the </w:t>
      </w:r>
      <w:r>
        <w:rPr>
          <w:rFonts w:ascii="Verdana" w:eastAsia="Times New Roman" w:hAnsi="Verdana"/>
          <w:color w:val="000000"/>
          <w:lang w:val="en"/>
        </w:rPr>
        <w:t xml:space="preserve">OAuth 2.0 parameters according to the OAuth 2.0 specification. </w:t>
      </w:r>
    </w:p>
    <w:p w14:paraId="221EEBBD" w14:textId="77777777" w:rsidR="00000000" w:rsidRDefault="003F103A">
      <w:pPr>
        <w:numPr>
          <w:ilvl w:val="0"/>
          <w:numId w:val="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a </w:t>
      </w:r>
      <w:r>
        <w:rPr>
          <w:rStyle w:val="HTMLTypewriter"/>
          <w:lang w:val="en"/>
        </w:rPr>
        <w:t>scope</w:t>
      </w:r>
      <w:r>
        <w:rPr>
          <w:rFonts w:ascii="Verdana" w:eastAsia="Times New Roman" w:hAnsi="Verdana"/>
          <w:color w:val="000000"/>
          <w:lang w:val="en"/>
        </w:rPr>
        <w:t xml:space="preserve"> parameter is present and contains the </w:t>
      </w:r>
      <w:proofErr w:type="spellStart"/>
      <w:r>
        <w:rPr>
          <w:rStyle w:val="HTMLTypewriter"/>
          <w:lang w:val="en"/>
        </w:rPr>
        <w:t>openid</w:t>
      </w:r>
      <w:proofErr w:type="spellEnd"/>
      <w:r>
        <w:rPr>
          <w:rFonts w:ascii="Verdana" w:eastAsia="Times New Roman" w:hAnsi="Verdana"/>
          <w:color w:val="000000"/>
          <w:lang w:val="en"/>
        </w:rPr>
        <w:t xml:space="preserve"> scope value. (If no </w:t>
      </w:r>
      <w:proofErr w:type="spellStart"/>
      <w:r>
        <w:rPr>
          <w:rStyle w:val="HTMLTypewriter"/>
          <w:lang w:val="en"/>
        </w:rPr>
        <w:t>openid</w:t>
      </w:r>
      <w:proofErr w:type="spellEnd"/>
      <w:r>
        <w:rPr>
          <w:rFonts w:ascii="Verdana" w:eastAsia="Times New Roman" w:hAnsi="Verdana"/>
          <w:color w:val="000000"/>
          <w:lang w:val="en"/>
        </w:rPr>
        <w:t xml:space="preserve"> scope value is present, the request may still be a valid OAuth 2.0 request, </w:t>
      </w:r>
      <w:r>
        <w:rPr>
          <w:rFonts w:ascii="Verdana" w:eastAsia="Times New Roman" w:hAnsi="Verdana"/>
          <w:color w:val="000000"/>
          <w:lang w:val="en"/>
        </w:rPr>
        <w:t xml:space="preserve">but is not an OpenID Connect request.) </w:t>
      </w:r>
    </w:p>
    <w:p w14:paraId="17466657" w14:textId="77777777" w:rsidR="00000000" w:rsidRDefault="003F103A">
      <w:pPr>
        <w:numPr>
          <w:ilvl w:val="0"/>
          <w:numId w:val="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all the REQUIRED parameters are present and their usage conforms to this specification. </w:t>
      </w:r>
    </w:p>
    <w:p w14:paraId="02D0D653" w14:textId="77777777" w:rsidR="00000000" w:rsidRDefault="003F103A">
      <w:pPr>
        <w:numPr>
          <w:ilvl w:val="0"/>
          <w:numId w:val="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sub</w:t>
      </w:r>
      <w:r>
        <w:rPr>
          <w:rFonts w:ascii="Verdana" w:eastAsia="Times New Roman" w:hAnsi="Verdana"/>
          <w:color w:val="000000"/>
          <w:lang w:val="en"/>
        </w:rPr>
        <w:t xml:space="preserve"> (subject) Claim is requested with a specific value for the ID Token, the A</w:t>
      </w:r>
      <w:r>
        <w:rPr>
          <w:rFonts w:ascii="Verdana" w:eastAsia="Times New Roman" w:hAnsi="Verdana"/>
          <w:color w:val="000000"/>
          <w:lang w:val="en"/>
        </w:rPr>
        <w:t xml:space="preserve">uthorization Server MUST only send a positive response if the End-User identified by that </w:t>
      </w:r>
      <w:r>
        <w:rPr>
          <w:rStyle w:val="HTMLTypewriter"/>
          <w:lang w:val="en"/>
        </w:rPr>
        <w:t>sub</w:t>
      </w:r>
      <w:r>
        <w:rPr>
          <w:rFonts w:ascii="Verdana" w:eastAsia="Times New Roman" w:hAnsi="Verdana"/>
          <w:color w:val="000000"/>
          <w:lang w:val="en"/>
        </w:rPr>
        <w:t xml:space="preserve"> value has an active session with the Authorization Server or has been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as a result of the request. The Authorization Server MUST NOT </w:t>
      </w:r>
      <w:proofErr w:type="gramStart"/>
      <w:r>
        <w:rPr>
          <w:rFonts w:ascii="Verdana" w:eastAsia="Times New Roman" w:hAnsi="Verdana"/>
          <w:color w:val="000000"/>
          <w:lang w:val="en"/>
        </w:rPr>
        <w:t>reply</w:t>
      </w:r>
      <w:proofErr w:type="gramEnd"/>
      <w:r>
        <w:rPr>
          <w:rFonts w:ascii="Verdana" w:eastAsia="Times New Roman" w:hAnsi="Verdana"/>
          <w:color w:val="000000"/>
          <w:lang w:val="en"/>
        </w:rPr>
        <w:t xml:space="preserve"> with an ID</w:t>
      </w:r>
      <w:r>
        <w:rPr>
          <w:rFonts w:ascii="Verdana" w:eastAsia="Times New Roman" w:hAnsi="Verdana"/>
          <w:color w:val="000000"/>
          <w:lang w:val="en"/>
        </w:rPr>
        <w:t xml:space="preserve"> Token or Access Token for a different user, even if they have an active session with the Authorization Server. Such a request can be made either using an </w:t>
      </w:r>
      <w:proofErr w:type="spellStart"/>
      <w:r>
        <w:rPr>
          <w:rStyle w:val="HTMLTypewriter"/>
          <w:lang w:val="en"/>
        </w:rPr>
        <w:t>id_token_hint</w:t>
      </w:r>
      <w:proofErr w:type="spellEnd"/>
      <w:r>
        <w:rPr>
          <w:rFonts w:ascii="Verdana" w:eastAsia="Times New Roman" w:hAnsi="Verdana"/>
          <w:color w:val="000000"/>
          <w:lang w:val="en"/>
        </w:rPr>
        <w:t xml:space="preserve"> parameter or by requesting a specific Claim Value as described in </w:t>
      </w:r>
      <w:hyperlink w:anchor="IndividualClaimsRequests" w:history="1">
        <w:r>
          <w:rPr>
            <w:rStyle w:val="Hyperlink"/>
            <w:rFonts w:ascii="Verdana" w:eastAsia="Times New Roman" w:hAnsi="Verdana"/>
            <w:u w:val="none"/>
            <w:lang w:val="en"/>
          </w:rPr>
          <w:t>Section 5.5.1</w:t>
        </w:r>
        <w:r>
          <w:rPr>
            <w:rStyle w:val="Hyperlink"/>
            <w:rFonts w:ascii="Verdana" w:eastAsia="Times New Roman" w:hAnsi="Verdana"/>
            <w:vanish/>
            <w:u w:val="none"/>
            <w:lang w:val="en"/>
          </w:rPr>
          <w:t xml:space="preserve"> (Individual Claims Requests)</w:t>
        </w:r>
      </w:hyperlink>
      <w:r>
        <w:rPr>
          <w:rFonts w:ascii="Verdana" w:eastAsia="Times New Roman" w:hAnsi="Verdana"/>
          <w:color w:val="000000"/>
          <w:lang w:val="en"/>
        </w:rPr>
        <w:t xml:space="preserve">, if the </w:t>
      </w:r>
      <w:r>
        <w:rPr>
          <w:rStyle w:val="HTMLTypewriter"/>
          <w:lang w:val="en"/>
        </w:rPr>
        <w:t>claims</w:t>
      </w:r>
      <w:r>
        <w:rPr>
          <w:rFonts w:ascii="Verdana" w:eastAsia="Times New Roman" w:hAnsi="Verdana"/>
          <w:color w:val="000000"/>
          <w:lang w:val="en"/>
        </w:rPr>
        <w:t xml:space="preserve"> parameter is supported by the implementation. </w:t>
      </w:r>
    </w:p>
    <w:p w14:paraId="20BAE2E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w:t>
      </w:r>
      <w:r>
        <w:rPr>
          <w:rFonts w:ascii="Verdana" w:hAnsi="Verdana"/>
          <w:color w:val="000000"/>
          <w:lang w:val="en"/>
        </w:rPr>
        <w:t xml:space="preserve">[RFC6749], Authorization Servers SHOULD </w:t>
      </w:r>
      <w:proofErr w:type="gramStart"/>
      <w:r>
        <w:rPr>
          <w:rFonts w:ascii="Verdana" w:hAnsi="Verdana"/>
          <w:color w:val="000000"/>
          <w:lang w:val="en"/>
        </w:rPr>
        <w:t>ignore</w:t>
      </w:r>
      <w:proofErr w:type="gramEnd"/>
      <w:r>
        <w:rPr>
          <w:rFonts w:ascii="Verdana" w:hAnsi="Verdana"/>
          <w:color w:val="000000"/>
          <w:lang w:val="en"/>
        </w:rPr>
        <w:t xml:space="preserve"> unrecognized request parameters. </w:t>
      </w:r>
    </w:p>
    <w:p w14:paraId="3C9F8CF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Authorization Server encounters any error, it MUST return an error response, per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xml:space="preserve">. </w:t>
      </w:r>
    </w:p>
    <w:p w14:paraId="4FEFB06D" w14:textId="77777777" w:rsidR="00000000" w:rsidRDefault="003F103A">
      <w:pPr>
        <w:spacing w:before="0" w:beforeAutospacing="0" w:after="0" w:afterAutospacing="0"/>
        <w:divId w:val="1567063107"/>
        <w:rPr>
          <w:rFonts w:ascii="Verdana" w:eastAsia="Times New Roman" w:hAnsi="Verdana"/>
          <w:color w:val="000000"/>
          <w:lang w:val="en"/>
        </w:rPr>
      </w:pPr>
      <w:bookmarkStart w:id="32" w:name="Authenticates"/>
      <w:bookmarkEnd w:id="32"/>
    </w:p>
    <w:p w14:paraId="3950377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7CDB2B6" w14:textId="77777777">
        <w:trPr>
          <w:divId w:val="1567063107"/>
          <w:trHeight w:val="225"/>
          <w:tblCellSpacing w:w="12" w:type="dxa"/>
        </w:trPr>
        <w:tc>
          <w:tcPr>
            <w:tcW w:w="450" w:type="dxa"/>
            <w:shd w:val="clear" w:color="auto" w:fill="990000"/>
            <w:vAlign w:val="center"/>
            <w:hideMark/>
          </w:tcPr>
          <w:p w14:paraId="556D93D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4DE9E0" w14:textId="77777777" w:rsidR="00000000" w:rsidRDefault="003F103A">
      <w:pPr>
        <w:pStyle w:val="Heading3"/>
        <w:divId w:val="1567063107"/>
        <w:rPr>
          <w:rFonts w:eastAsia="Times New Roman"/>
          <w:lang w:val="en"/>
        </w:rPr>
      </w:pPr>
      <w:bookmarkStart w:id="33" w:name="rfc.section.3.1.2.3"/>
      <w:bookmarkEnd w:id="33"/>
      <w:r>
        <w:rPr>
          <w:rFonts w:eastAsia="Times New Roman"/>
          <w:lang w:val="en"/>
        </w:rPr>
        <w:t>3.1.2.3.</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Authenticates End-User</w:t>
      </w:r>
    </w:p>
    <w:p w14:paraId="1D121696" w14:textId="77777777" w:rsidR="00000000" w:rsidRDefault="003F103A">
      <w:pPr>
        <w:pStyle w:val="NormalWeb"/>
        <w:divId w:val="1567063107"/>
        <w:rPr>
          <w:rFonts w:ascii="Verdana" w:hAnsi="Verdana"/>
          <w:color w:val="000000"/>
          <w:lang w:val="en"/>
        </w:rPr>
      </w:pPr>
      <w:r>
        <w:rPr>
          <w:rFonts w:ascii="Verdana" w:hAnsi="Verdana"/>
          <w:color w:val="000000"/>
          <w:lang w:val="en"/>
        </w:rPr>
        <w:t>If the request is valid, the Authorization Server attempts to Authenticate the End-User or determines whether the End-User is Authenticated, depending upon the request parameter values used. The methods used by t</w:t>
      </w:r>
      <w:r>
        <w:rPr>
          <w:rFonts w:ascii="Verdana" w:hAnsi="Verdana"/>
          <w:color w:val="000000"/>
          <w:lang w:val="en"/>
        </w:rPr>
        <w:t>he Authorization Server to Authenticate the End-User (e.g. username and password, session cookies, etc.) are beyond the scope of this specification. An Authentication user interface MAY be displayed by the Authorization Server, depending upon the request p</w:t>
      </w:r>
      <w:r>
        <w:rPr>
          <w:rFonts w:ascii="Verdana" w:hAnsi="Verdana"/>
          <w:color w:val="000000"/>
          <w:lang w:val="en"/>
        </w:rPr>
        <w:t xml:space="preserve">arameter values used and the authentication methods used. </w:t>
      </w:r>
    </w:p>
    <w:p w14:paraId="59F934A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MUST attempt to </w:t>
      </w:r>
      <w:proofErr w:type="gramStart"/>
      <w:r>
        <w:rPr>
          <w:rFonts w:ascii="Verdana" w:hAnsi="Verdana"/>
          <w:color w:val="000000"/>
          <w:lang w:val="en"/>
        </w:rPr>
        <w:t>Authenticate</w:t>
      </w:r>
      <w:proofErr w:type="gramEnd"/>
      <w:r>
        <w:rPr>
          <w:rFonts w:ascii="Verdana" w:hAnsi="Verdana"/>
          <w:color w:val="000000"/>
          <w:lang w:val="en"/>
        </w:rPr>
        <w:t xml:space="preserve"> the End-User in the following cases: </w:t>
      </w:r>
    </w:p>
    <w:p w14:paraId="48660BC3" w14:textId="77777777" w:rsidR="00000000" w:rsidRDefault="003F103A">
      <w:pPr>
        <w:numPr>
          <w:ilvl w:val="0"/>
          <w:numId w:val="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End-User is not already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w:t>
      </w:r>
    </w:p>
    <w:p w14:paraId="0DDE25EA" w14:textId="77777777" w:rsidR="00000000" w:rsidRDefault="003F103A">
      <w:pPr>
        <w:numPr>
          <w:ilvl w:val="0"/>
          <w:numId w:val="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w:t>
      </w:r>
      <w:r>
        <w:rPr>
          <w:rFonts w:ascii="Verdana" w:eastAsia="Times New Roman" w:hAnsi="Verdana"/>
          <w:color w:val="000000"/>
          <w:lang w:val="en"/>
        </w:rPr>
        <w:t xml:space="preserve"> the value </w:t>
      </w:r>
      <w:r>
        <w:rPr>
          <w:rStyle w:val="HTMLTypewriter"/>
          <w:lang w:val="en"/>
        </w:rPr>
        <w:t>login</w:t>
      </w:r>
      <w:r>
        <w:rPr>
          <w:rFonts w:ascii="Verdana" w:eastAsia="Times New Roman" w:hAnsi="Verdana"/>
          <w:color w:val="000000"/>
          <w:lang w:val="en"/>
        </w:rPr>
        <w:t xml:space="preserve">. In this case, the Authorization Server MUST </w:t>
      </w:r>
      <w:proofErr w:type="gramStart"/>
      <w:r>
        <w:rPr>
          <w:rFonts w:ascii="Verdana" w:eastAsia="Times New Roman" w:hAnsi="Verdana"/>
          <w:color w:val="000000"/>
          <w:lang w:val="en"/>
        </w:rPr>
        <w:t>reauthenticate</w:t>
      </w:r>
      <w:proofErr w:type="gramEnd"/>
      <w:r>
        <w:rPr>
          <w:rFonts w:ascii="Verdana" w:eastAsia="Times New Roman" w:hAnsi="Verdana"/>
          <w:color w:val="000000"/>
          <w:lang w:val="en"/>
        </w:rPr>
        <w:t xml:space="preserve"> the End-User even if the End-User is already authenticated. </w:t>
      </w:r>
    </w:p>
    <w:p w14:paraId="1E612EF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MUST NOT </w:t>
      </w:r>
      <w:proofErr w:type="gramStart"/>
      <w:r>
        <w:rPr>
          <w:rFonts w:ascii="Verdana" w:hAnsi="Verdana"/>
          <w:color w:val="000000"/>
          <w:lang w:val="en"/>
        </w:rPr>
        <w:t>interact</w:t>
      </w:r>
      <w:proofErr w:type="gramEnd"/>
      <w:r>
        <w:rPr>
          <w:rFonts w:ascii="Verdana" w:hAnsi="Verdana"/>
          <w:color w:val="000000"/>
          <w:lang w:val="en"/>
        </w:rPr>
        <w:t xml:space="preserve"> with the End-User in the following case: </w:t>
      </w:r>
    </w:p>
    <w:p w14:paraId="115392F9" w14:textId="77777777" w:rsidR="00000000" w:rsidRDefault="003F103A">
      <w:pPr>
        <w:numPr>
          <w:ilvl w:val="0"/>
          <w:numId w:val="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Authentication Request contains the </w:t>
      </w:r>
      <w:r>
        <w:rPr>
          <w:rStyle w:val="HTMLTypewriter"/>
          <w:lang w:val="en"/>
        </w:rPr>
        <w:t>prompt</w:t>
      </w:r>
      <w:r>
        <w:rPr>
          <w:rFonts w:ascii="Verdana" w:eastAsia="Times New Roman" w:hAnsi="Verdana"/>
          <w:color w:val="000000"/>
          <w:lang w:val="en"/>
        </w:rPr>
        <w:t xml:space="preserve"> parameter with the value </w:t>
      </w:r>
      <w:r>
        <w:rPr>
          <w:rStyle w:val="HTMLTypewriter"/>
          <w:lang w:val="en"/>
        </w:rPr>
        <w:t>none</w:t>
      </w:r>
      <w:r>
        <w:rPr>
          <w:rFonts w:ascii="Verdana" w:eastAsia="Times New Roman" w:hAnsi="Verdana"/>
          <w:color w:val="000000"/>
          <w:lang w:val="en"/>
        </w:rPr>
        <w:t xml:space="preserve">. In this case, the Authorization Server MUST return an error if an End-User is not already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or could not be silently Authenticated. </w:t>
      </w:r>
    </w:p>
    <w:p w14:paraId="4E3A1ABF" w14:textId="77777777" w:rsidR="00000000" w:rsidRDefault="003F103A">
      <w:pPr>
        <w:pStyle w:val="NormalWeb"/>
        <w:divId w:val="1567063107"/>
        <w:rPr>
          <w:rFonts w:ascii="Verdana" w:hAnsi="Verdana"/>
          <w:color w:val="000000"/>
          <w:lang w:val="en"/>
        </w:rPr>
      </w:pPr>
      <w:r>
        <w:rPr>
          <w:rFonts w:ascii="Verdana" w:hAnsi="Verdana"/>
          <w:color w:val="000000"/>
          <w:lang w:val="en"/>
        </w:rPr>
        <w:t>When interacting with the End-Use</w:t>
      </w:r>
      <w:r>
        <w:rPr>
          <w:rFonts w:ascii="Verdana" w:hAnsi="Verdana"/>
          <w:color w:val="000000"/>
          <w:lang w:val="en"/>
        </w:rPr>
        <w:t xml:space="preserve">r, the Authorization Server MUST employ appropriate measures against Cross-Site Request Forgery and </w:t>
      </w:r>
      <w:proofErr w:type="spellStart"/>
      <w:r>
        <w:rPr>
          <w:rFonts w:ascii="Verdana" w:hAnsi="Verdana"/>
          <w:color w:val="000000"/>
          <w:lang w:val="en"/>
        </w:rPr>
        <w:t>Clickjacking</w:t>
      </w:r>
      <w:proofErr w:type="spellEnd"/>
      <w:r>
        <w:rPr>
          <w:rFonts w:ascii="Verdana" w:hAnsi="Verdana"/>
          <w:color w:val="000000"/>
          <w:lang w:val="en"/>
        </w:rPr>
        <w:t xml:space="preserve"> as, described in Sections 10.12 and 10.13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w:t>
        </w:r>
        <w:r>
          <w:rPr>
            <w:rStyle w:val="Hyperlink"/>
            <w:rFonts w:ascii="Verdana" w:hAnsi="Verdana"/>
            <w:vanish/>
            <w:u w:val="none"/>
            <w:lang w:val="en"/>
          </w:rPr>
          <w:t>er 2012.)</w:t>
        </w:r>
      </w:hyperlink>
      <w:r>
        <w:rPr>
          <w:rFonts w:ascii="Verdana" w:hAnsi="Verdana"/>
          <w:color w:val="000000"/>
          <w:lang w:val="en"/>
        </w:rPr>
        <w:t xml:space="preserve"> [RFC6749]. </w:t>
      </w:r>
    </w:p>
    <w:p w14:paraId="2620E562" w14:textId="77777777" w:rsidR="00000000" w:rsidRDefault="003F103A">
      <w:pPr>
        <w:spacing w:before="0" w:beforeAutospacing="0" w:after="0" w:afterAutospacing="0"/>
        <w:divId w:val="1567063107"/>
        <w:rPr>
          <w:rFonts w:ascii="Verdana" w:eastAsia="Times New Roman" w:hAnsi="Verdana"/>
          <w:color w:val="000000"/>
          <w:lang w:val="en"/>
        </w:rPr>
      </w:pPr>
      <w:bookmarkStart w:id="34" w:name="Consent"/>
      <w:bookmarkEnd w:id="34"/>
    </w:p>
    <w:p w14:paraId="570CABD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424B3EA" w14:textId="77777777">
        <w:trPr>
          <w:divId w:val="1567063107"/>
          <w:trHeight w:val="225"/>
          <w:tblCellSpacing w:w="12" w:type="dxa"/>
        </w:trPr>
        <w:tc>
          <w:tcPr>
            <w:tcW w:w="450" w:type="dxa"/>
            <w:shd w:val="clear" w:color="auto" w:fill="990000"/>
            <w:vAlign w:val="center"/>
            <w:hideMark/>
          </w:tcPr>
          <w:p w14:paraId="1C28CBF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171044" w14:textId="77777777" w:rsidR="00000000" w:rsidRDefault="003F103A">
      <w:pPr>
        <w:pStyle w:val="Heading3"/>
        <w:divId w:val="1567063107"/>
        <w:rPr>
          <w:rFonts w:eastAsia="Times New Roman"/>
          <w:lang w:val="en"/>
        </w:rPr>
      </w:pPr>
      <w:bookmarkStart w:id="35" w:name="rfc.section.3.1.2.4"/>
      <w:bookmarkEnd w:id="35"/>
      <w:r>
        <w:rPr>
          <w:rFonts w:eastAsia="Times New Roman"/>
          <w:lang w:val="en"/>
        </w:rPr>
        <w:t>3.1.2.4.</w:t>
      </w:r>
      <w:proofErr w:type="gramStart"/>
      <w:r>
        <w:rPr>
          <w:rFonts w:eastAsia="Times New Roman"/>
          <w:lang w:val="en"/>
        </w:rPr>
        <w:t>  Authorization</w:t>
      </w:r>
      <w:proofErr w:type="gramEnd"/>
      <w:r>
        <w:rPr>
          <w:rFonts w:eastAsia="Times New Roman"/>
          <w:lang w:val="en"/>
        </w:rPr>
        <w:t xml:space="preserve"> Server Obtains End-User </w:t>
      </w:r>
      <w:r>
        <w:rPr>
          <w:rFonts w:eastAsia="Times New Roman"/>
          <w:lang w:val="en"/>
        </w:rPr>
        <w:lastRenderedPageBreak/>
        <w:t>Consent/Authorization</w:t>
      </w:r>
    </w:p>
    <w:p w14:paraId="62D7EEF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Once the End-User is authenticated, the Authorization Server MUST </w:t>
      </w:r>
      <w:proofErr w:type="gramStart"/>
      <w:r>
        <w:rPr>
          <w:rFonts w:ascii="Verdana" w:hAnsi="Verdana"/>
          <w:color w:val="000000"/>
          <w:lang w:val="en"/>
        </w:rPr>
        <w:t>obtain</w:t>
      </w:r>
      <w:proofErr w:type="gramEnd"/>
      <w:r>
        <w:rPr>
          <w:rFonts w:ascii="Verdana" w:hAnsi="Verdana"/>
          <w:color w:val="000000"/>
          <w:lang w:val="en"/>
        </w:rPr>
        <w:t xml:space="preserve"> an aut</w:t>
      </w:r>
      <w:r>
        <w:rPr>
          <w:rFonts w:ascii="Verdana" w:hAnsi="Verdana"/>
          <w:color w:val="000000"/>
          <w:lang w:val="en"/>
        </w:rPr>
        <w:t>horization decision before releasing information to the Relying Party. When permitted by the request parameters used, this MAY be done through an interactive dialogue with the End-User that makes it clear what is being consented to or by establishing conse</w:t>
      </w:r>
      <w:r>
        <w:rPr>
          <w:rFonts w:ascii="Verdana" w:hAnsi="Verdana"/>
          <w:color w:val="000000"/>
          <w:lang w:val="en"/>
        </w:rPr>
        <w:t xml:space="preserve">nt via conditions for processing the request or other means (for example, via previous administrative consent). Sections </w:t>
      </w:r>
      <w:hyperlink w:anchor="IDToken" w:history="1">
        <w:r>
          <w:rPr>
            <w:rStyle w:val="Hyperlink"/>
            <w:rFonts w:ascii="Verdana" w:hAnsi="Verdana"/>
            <w:u w:val="none"/>
            <w:lang w:val="en"/>
          </w:rPr>
          <w:t>2</w:t>
        </w:r>
        <w:r>
          <w:rPr>
            <w:rStyle w:val="Hyperlink"/>
            <w:rFonts w:ascii="Verdana" w:hAnsi="Verdana"/>
            <w:vanish/>
            <w:u w:val="none"/>
            <w:lang w:val="en"/>
          </w:rPr>
          <w:t xml:space="preserve"> (ID Token)</w:t>
        </w:r>
      </w:hyperlink>
      <w:r>
        <w:rPr>
          <w:rFonts w:ascii="Verdana" w:hAnsi="Verdana"/>
          <w:color w:val="000000"/>
          <w:lang w:val="en"/>
        </w:rPr>
        <w:t xml:space="preserve"> and </w:t>
      </w:r>
      <w:hyperlink w:anchor="UserInfo" w:history="1">
        <w:r>
          <w:rPr>
            <w:rStyle w:val="Hyperlink"/>
            <w:rFonts w:ascii="Verdana" w:hAnsi="Verdana"/>
            <w:u w:val="none"/>
            <w:lang w:val="en"/>
          </w:rPr>
          <w:t>5.3</w:t>
        </w:r>
        <w:r>
          <w:rPr>
            <w:rStyle w:val="Hyperlink"/>
            <w:rFonts w:ascii="Verdana" w:hAnsi="Verdana"/>
            <w:vanish/>
            <w:u w:val="none"/>
            <w:lang w:val="en"/>
          </w:rPr>
          <w:t xml:space="preserve"> (UserInfo Endpoint)</w:t>
        </w:r>
      </w:hyperlink>
      <w:r>
        <w:rPr>
          <w:rFonts w:ascii="Verdana" w:hAnsi="Verdana"/>
          <w:color w:val="000000"/>
          <w:lang w:val="en"/>
        </w:rPr>
        <w:t xml:space="preserve"> describe </w:t>
      </w:r>
      <w:r>
        <w:rPr>
          <w:rFonts w:ascii="Verdana" w:hAnsi="Verdana"/>
          <w:color w:val="000000"/>
          <w:lang w:val="en"/>
        </w:rPr>
        <w:t xml:space="preserve">information release mechanisms. </w:t>
      </w:r>
    </w:p>
    <w:p w14:paraId="10F894DD" w14:textId="77777777" w:rsidR="00000000" w:rsidRDefault="003F103A">
      <w:pPr>
        <w:spacing w:before="0" w:beforeAutospacing="0" w:after="0" w:afterAutospacing="0"/>
        <w:divId w:val="1567063107"/>
        <w:rPr>
          <w:rFonts w:ascii="Verdana" w:eastAsia="Times New Roman" w:hAnsi="Verdana"/>
          <w:color w:val="000000"/>
          <w:lang w:val="en"/>
        </w:rPr>
      </w:pPr>
      <w:bookmarkStart w:id="36" w:name="AuthResponse"/>
      <w:bookmarkEnd w:id="36"/>
    </w:p>
    <w:p w14:paraId="2B73AF2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BE152EA" w14:textId="77777777">
        <w:trPr>
          <w:divId w:val="1567063107"/>
          <w:trHeight w:val="225"/>
          <w:tblCellSpacing w:w="12" w:type="dxa"/>
        </w:trPr>
        <w:tc>
          <w:tcPr>
            <w:tcW w:w="450" w:type="dxa"/>
            <w:shd w:val="clear" w:color="auto" w:fill="990000"/>
            <w:vAlign w:val="center"/>
            <w:hideMark/>
          </w:tcPr>
          <w:p w14:paraId="10139FA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36B525" w14:textId="77777777" w:rsidR="00000000" w:rsidRDefault="003F103A">
      <w:pPr>
        <w:pStyle w:val="Heading3"/>
        <w:divId w:val="1567063107"/>
        <w:rPr>
          <w:rFonts w:eastAsia="Times New Roman"/>
          <w:lang w:val="en"/>
        </w:rPr>
      </w:pPr>
      <w:bookmarkStart w:id="37" w:name="rfc.section.3.1.2.5"/>
      <w:bookmarkEnd w:id="37"/>
      <w:r>
        <w:rPr>
          <w:rFonts w:eastAsia="Times New Roman"/>
          <w:lang w:val="en"/>
        </w:rPr>
        <w:t>3.1.2.5.</w:t>
      </w:r>
      <w:proofErr w:type="gramStart"/>
      <w:r>
        <w:rPr>
          <w:rFonts w:eastAsia="Times New Roman"/>
          <w:lang w:val="en"/>
        </w:rPr>
        <w:t>  Successful</w:t>
      </w:r>
      <w:proofErr w:type="gramEnd"/>
      <w:r>
        <w:rPr>
          <w:rFonts w:eastAsia="Times New Roman"/>
          <w:lang w:val="en"/>
        </w:rPr>
        <w:t xml:space="preserve"> Authentication Response</w:t>
      </w:r>
    </w:p>
    <w:p w14:paraId="43D039F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 Authentication Response is an OAuth 2.0 Authorization Response message returned from the OP's Authorization Endpoint in response to the Authorization Request message sent by the RP. </w:t>
      </w:r>
    </w:p>
    <w:p w14:paraId="264D67D1"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Authorizat</w:t>
      </w:r>
      <w:r>
        <w:rPr>
          <w:rFonts w:ascii="Verdana" w:hAnsi="Verdana"/>
          <w:color w:val="000000"/>
          <w:lang w:val="en"/>
        </w:rPr>
        <w:t xml:space="preserve">ion Code Flow, the Authorization Response MUST return the parameters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by adding them as query parameters to the</w:t>
      </w:r>
      <w:r>
        <w:rPr>
          <w:rFonts w:ascii="Verdana" w:hAnsi="Verdana"/>
          <w:color w:val="000000"/>
          <w:lang w:val="en"/>
        </w:rPr>
        <w:t xml:space="preserve"> </w:t>
      </w:r>
      <w:proofErr w:type="spellStart"/>
      <w:r>
        <w:rPr>
          <w:rStyle w:val="HTMLTypewriter"/>
          <w:lang w:val="en"/>
        </w:rPr>
        <w:t>redirect_uri</w:t>
      </w:r>
      <w:proofErr w:type="spellEnd"/>
      <w:r>
        <w:rPr>
          <w:rFonts w:ascii="Verdana" w:hAnsi="Verdana"/>
          <w:color w:val="000000"/>
          <w:lang w:val="en"/>
        </w:rPr>
        <w:t xml:space="preserve"> specified in the Authorization Request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unless a different Response Mode was specified. </w:t>
      </w:r>
    </w:p>
    <w:p w14:paraId="02948CA7"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successful response using this flow (with line wraps within v</w:t>
      </w:r>
      <w:r>
        <w:rPr>
          <w:rFonts w:ascii="Verdana" w:hAnsi="Verdana"/>
          <w:color w:val="000000"/>
          <w:lang w:val="en"/>
        </w:rPr>
        <w:t xml:space="preserve">alues for display purposes only): </w:t>
      </w:r>
    </w:p>
    <w:p w14:paraId="17E4A056" w14:textId="77777777" w:rsidR="00000000" w:rsidRDefault="003F103A">
      <w:pPr>
        <w:pStyle w:val="HTMLPreformatted"/>
        <w:divId w:val="1279606645"/>
        <w:rPr>
          <w:lang w:val="en"/>
        </w:rPr>
      </w:pPr>
    </w:p>
    <w:p w14:paraId="38E7C987" w14:textId="77777777" w:rsidR="00000000" w:rsidRDefault="003F103A">
      <w:pPr>
        <w:pStyle w:val="HTMLPreformatted"/>
        <w:divId w:val="1279606645"/>
        <w:rPr>
          <w:lang w:val="en"/>
        </w:rPr>
      </w:pPr>
      <w:r>
        <w:rPr>
          <w:lang w:val="en"/>
        </w:rPr>
        <w:t xml:space="preserve">  HTTP/1.1 302 Found</w:t>
      </w:r>
    </w:p>
    <w:p w14:paraId="2F2B190F" w14:textId="77777777" w:rsidR="00000000" w:rsidRDefault="003F103A">
      <w:pPr>
        <w:pStyle w:val="HTMLPreformatted"/>
        <w:divId w:val="1279606645"/>
        <w:rPr>
          <w:lang w:val="en"/>
        </w:rPr>
      </w:pPr>
      <w:r>
        <w:rPr>
          <w:lang w:val="en"/>
        </w:rPr>
        <w:t xml:space="preserve">  Location: https://client.example.org/cb?</w:t>
      </w:r>
    </w:p>
    <w:p w14:paraId="236D2633" w14:textId="77777777" w:rsidR="00000000" w:rsidRDefault="003F103A">
      <w:pPr>
        <w:pStyle w:val="HTMLPreformatted"/>
        <w:divId w:val="1279606645"/>
        <w:rPr>
          <w:lang w:val="en"/>
        </w:rPr>
      </w:pPr>
      <w:r>
        <w:rPr>
          <w:lang w:val="en"/>
        </w:rPr>
        <w:t xml:space="preserve">    </w:t>
      </w:r>
      <w:proofErr w:type="gramStart"/>
      <w:r>
        <w:rPr>
          <w:lang w:val="en"/>
        </w:rPr>
        <w:t>code=</w:t>
      </w:r>
      <w:proofErr w:type="gramEnd"/>
      <w:r>
        <w:rPr>
          <w:lang w:val="en"/>
        </w:rPr>
        <w:t>SplxlOBeZQQYbYS6WxSbIA</w:t>
      </w:r>
    </w:p>
    <w:p w14:paraId="2D5F2C86" w14:textId="77777777" w:rsidR="00000000" w:rsidRDefault="003F103A">
      <w:pPr>
        <w:pStyle w:val="HTMLPreformatted"/>
        <w:divId w:val="1279606645"/>
        <w:rPr>
          <w:lang w:val="en"/>
        </w:rPr>
      </w:pPr>
      <w:r>
        <w:rPr>
          <w:lang w:val="en"/>
        </w:rPr>
        <w:t xml:space="preserve">    &amp;state=af0ifjsldkj</w:t>
      </w:r>
    </w:p>
    <w:p w14:paraId="373BDAC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For implementation notes on the contents of the Authorization Code, see </w:t>
      </w:r>
      <w:hyperlink w:anchor="CodeNotes" w:history="1">
        <w:r>
          <w:rPr>
            <w:rStyle w:val="Hyperlink"/>
            <w:rFonts w:ascii="Verdana" w:hAnsi="Verdana"/>
            <w:u w:val="none"/>
            <w:lang w:val="en"/>
          </w:rPr>
          <w:t>Section 15.5.1</w:t>
        </w:r>
        <w:r>
          <w:rPr>
            <w:rStyle w:val="Hyperlink"/>
            <w:rFonts w:ascii="Verdana" w:hAnsi="Verdana"/>
            <w:vanish/>
            <w:u w:val="none"/>
            <w:lang w:val="en"/>
          </w:rPr>
          <w:t xml:space="preserve"> (Authorization Code Implementation Notes)</w:t>
        </w:r>
      </w:hyperlink>
      <w:r>
        <w:rPr>
          <w:rFonts w:ascii="Verdana" w:hAnsi="Verdana"/>
          <w:color w:val="000000"/>
          <w:lang w:val="en"/>
        </w:rPr>
        <w:t xml:space="preserve">. </w:t>
      </w:r>
    </w:p>
    <w:p w14:paraId="0E451D26" w14:textId="77777777" w:rsidR="00000000" w:rsidRDefault="003F103A">
      <w:pPr>
        <w:spacing w:before="0" w:beforeAutospacing="0" w:after="0" w:afterAutospacing="0"/>
        <w:divId w:val="1567063107"/>
        <w:rPr>
          <w:rFonts w:ascii="Verdana" w:eastAsia="Times New Roman" w:hAnsi="Verdana"/>
          <w:color w:val="000000"/>
          <w:lang w:val="en"/>
        </w:rPr>
      </w:pPr>
      <w:bookmarkStart w:id="38" w:name="AuthError"/>
      <w:bookmarkEnd w:id="38"/>
    </w:p>
    <w:p w14:paraId="0C7C034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EC99CCA" w14:textId="77777777">
        <w:trPr>
          <w:divId w:val="1567063107"/>
          <w:trHeight w:val="225"/>
          <w:tblCellSpacing w:w="12" w:type="dxa"/>
        </w:trPr>
        <w:tc>
          <w:tcPr>
            <w:tcW w:w="450" w:type="dxa"/>
            <w:shd w:val="clear" w:color="auto" w:fill="990000"/>
            <w:vAlign w:val="center"/>
            <w:hideMark/>
          </w:tcPr>
          <w:p w14:paraId="0C95ED9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90DBC8" w14:textId="77777777" w:rsidR="00000000" w:rsidRDefault="003F103A">
      <w:pPr>
        <w:pStyle w:val="Heading3"/>
        <w:divId w:val="1567063107"/>
        <w:rPr>
          <w:rFonts w:eastAsia="Times New Roman"/>
          <w:lang w:val="en"/>
        </w:rPr>
      </w:pPr>
      <w:bookmarkStart w:id="39" w:name="rfc.section.3.1.2.6"/>
      <w:bookmarkEnd w:id="39"/>
      <w:r>
        <w:rPr>
          <w:rFonts w:eastAsia="Times New Roman"/>
          <w:lang w:val="en"/>
        </w:rPr>
        <w:t>3.1.2.6.</w:t>
      </w:r>
      <w:proofErr w:type="gramStart"/>
      <w:r>
        <w:rPr>
          <w:rFonts w:eastAsia="Times New Roman"/>
          <w:lang w:val="en"/>
        </w:rPr>
        <w:t>  Authentication</w:t>
      </w:r>
      <w:proofErr w:type="gramEnd"/>
      <w:r>
        <w:rPr>
          <w:rFonts w:eastAsia="Times New Roman"/>
          <w:lang w:val="en"/>
        </w:rPr>
        <w:t xml:space="preserve"> Error Response</w:t>
      </w:r>
    </w:p>
    <w:p w14:paraId="1B4C5ECD" w14:textId="77777777" w:rsidR="00000000" w:rsidRDefault="003F103A">
      <w:pPr>
        <w:pStyle w:val="NormalWeb"/>
        <w:divId w:val="1567063107"/>
        <w:rPr>
          <w:rFonts w:ascii="Verdana" w:hAnsi="Verdana"/>
          <w:color w:val="000000"/>
          <w:lang w:val="en"/>
        </w:rPr>
      </w:pPr>
      <w:r>
        <w:rPr>
          <w:rFonts w:ascii="Verdana" w:hAnsi="Verdana"/>
          <w:color w:val="000000"/>
          <w:lang w:val="en"/>
        </w:rPr>
        <w:t>An Authentication Error Response is an OAuth 2.0 Authorization Error Response message returned from the OP's Authorization Endpoint in response t</w:t>
      </w:r>
      <w:r>
        <w:rPr>
          <w:rFonts w:ascii="Verdana" w:hAnsi="Verdana"/>
          <w:color w:val="000000"/>
          <w:lang w:val="en"/>
        </w:rPr>
        <w:t xml:space="preserve">o the Authorization Request message sent by the RP. </w:t>
      </w:r>
    </w:p>
    <w:p w14:paraId="5BDD9B7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End-User denies the request or the End-User authentication fails, the OP (Authorization Server) informs the RP (Client) by using the Error Response parameters defined in Section 4.1.2.1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(HTTP errors unrelated to RFC 6749 are returned to the User Agent using the appropriate HTTP status code.) </w:t>
      </w:r>
    </w:p>
    <w:p w14:paraId="5FA1F886" w14:textId="77777777" w:rsidR="00000000" w:rsidRDefault="003F103A">
      <w:pPr>
        <w:pStyle w:val="NormalWeb"/>
        <w:divId w:val="1567063107"/>
        <w:rPr>
          <w:rFonts w:ascii="Verdana" w:hAnsi="Verdana"/>
          <w:color w:val="000000"/>
          <w:lang w:val="en"/>
        </w:rPr>
      </w:pPr>
      <w:r>
        <w:rPr>
          <w:rFonts w:ascii="Verdana" w:hAnsi="Verdana"/>
          <w:color w:val="000000"/>
          <w:lang w:val="en"/>
        </w:rPr>
        <w:t>Unless the Redirection URI is</w:t>
      </w:r>
      <w:r>
        <w:rPr>
          <w:rFonts w:ascii="Verdana" w:hAnsi="Verdana"/>
          <w:color w:val="000000"/>
          <w:lang w:val="en"/>
        </w:rPr>
        <w:t xml:space="preserve"> invalid, the Authorization Server returns the Client to the Redirection URI specified in the Authorization Request with the appropriate error and state parameters. Other parameters SHOULD NOT be returned. </w:t>
      </w:r>
    </w:p>
    <w:p w14:paraId="63C813C7" w14:textId="77777777" w:rsidR="00000000" w:rsidRDefault="003F103A">
      <w:pPr>
        <w:pStyle w:val="NormalWeb"/>
        <w:divId w:val="1567063107"/>
        <w:rPr>
          <w:rFonts w:ascii="Verdana" w:hAnsi="Verdana"/>
          <w:color w:val="000000"/>
          <w:lang w:val="en"/>
        </w:rPr>
      </w:pPr>
      <w:r>
        <w:rPr>
          <w:rFonts w:ascii="Verdana" w:hAnsi="Verdana"/>
          <w:color w:val="000000"/>
          <w:lang w:val="en"/>
        </w:rPr>
        <w:t>In addition to the error codes defined in Section</w:t>
      </w:r>
      <w:r>
        <w:rPr>
          <w:rFonts w:ascii="Verdana" w:hAnsi="Verdana"/>
          <w:color w:val="000000"/>
          <w:lang w:val="en"/>
        </w:rPr>
        <w:t xml:space="preserve"> 4.1.2.1 of OAuth 2.0, this specification also defines the following error codes: </w:t>
      </w:r>
    </w:p>
    <w:p w14:paraId="0DABB71A"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interaction_required</w:t>
      </w:r>
      <w:proofErr w:type="spellEnd"/>
    </w:p>
    <w:p w14:paraId="0F9C12F3"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Authorization Server requires End-User interaction of some form to proceed. This error MAY be returned when the </w:t>
      </w:r>
      <w:r>
        <w:rPr>
          <w:rStyle w:val="HTMLTypewriter"/>
          <w:lang w:val="en"/>
        </w:rPr>
        <w:t>prompt</w:t>
      </w:r>
      <w:r>
        <w:rPr>
          <w:rFonts w:ascii="Verdana" w:eastAsia="Times New Roman" w:hAnsi="Verdana"/>
          <w:color w:val="000000"/>
          <w:lang w:val="en"/>
        </w:rPr>
        <w:t xml:space="preserve"> parameter value in the </w:t>
      </w:r>
      <w:r>
        <w:rPr>
          <w:rFonts w:ascii="Verdana" w:eastAsia="Times New Roman" w:hAnsi="Verdana"/>
          <w:color w:val="000000"/>
          <w:lang w:val="en"/>
        </w:rPr>
        <w:t xml:space="preserve">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interaction. </w:t>
      </w:r>
    </w:p>
    <w:p w14:paraId="718FB816"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login_required</w:t>
      </w:r>
      <w:proofErr w:type="spellEnd"/>
    </w:p>
    <w:p w14:paraId="31960C98"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Authorization Server requires End-User authentication.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authentication. </w:t>
      </w:r>
    </w:p>
    <w:p w14:paraId="646DEC92"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account_selection_required</w:t>
      </w:r>
      <w:proofErr w:type="spellEnd"/>
    </w:p>
    <w:p w14:paraId="68199692"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lastRenderedPageBreak/>
        <w:t>The End-User is REQUIRED to select a session at th</w:t>
      </w:r>
      <w:r>
        <w:rPr>
          <w:rFonts w:ascii="Verdana" w:eastAsia="Times New Roman" w:hAnsi="Verdana"/>
          <w:color w:val="000000"/>
          <w:lang w:val="en"/>
        </w:rPr>
        <w:t xml:space="preserve">e Authorization Server. The End-User MAY be authenticated at the Authorization Server with different associated accounts, but the End-User did not select a session. This error MAY be returned when the </w:t>
      </w:r>
      <w:r>
        <w:rPr>
          <w:rStyle w:val="HTMLTypewriter"/>
          <w:lang w:val="en"/>
        </w:rPr>
        <w:t>prompt</w:t>
      </w:r>
      <w:r>
        <w:rPr>
          <w:rFonts w:ascii="Verdana" w:eastAsia="Times New Roman" w:hAnsi="Verdana"/>
          <w:color w:val="000000"/>
          <w:lang w:val="en"/>
        </w:rPr>
        <w:t xml:space="preserve"> parameter value in the Authentication Request is</w:t>
      </w:r>
      <w:r>
        <w:rPr>
          <w:rFonts w:ascii="Verdana" w:eastAsia="Times New Roman" w:hAnsi="Verdana"/>
          <w:color w:val="000000"/>
          <w:lang w:val="en"/>
        </w:rPr>
        <w:t xml:space="preserve">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to prompt for a session to use. </w:t>
      </w:r>
    </w:p>
    <w:p w14:paraId="38B250B5"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consent_required</w:t>
      </w:r>
      <w:proofErr w:type="spellEnd"/>
    </w:p>
    <w:p w14:paraId="2BCEF849"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Authorization Server requires End-User consent. This error MAY be returned when the </w:t>
      </w:r>
      <w:r>
        <w:rPr>
          <w:rStyle w:val="HTMLTypewriter"/>
          <w:lang w:val="en"/>
        </w:rPr>
        <w:t>prompt</w:t>
      </w:r>
      <w:r>
        <w:rPr>
          <w:rFonts w:ascii="Verdana" w:eastAsia="Times New Roman" w:hAnsi="Verdana"/>
          <w:color w:val="000000"/>
          <w:lang w:val="en"/>
        </w:rPr>
        <w:t xml:space="preserve"> parameter value i</w:t>
      </w:r>
      <w:r>
        <w:rPr>
          <w:rFonts w:ascii="Verdana" w:eastAsia="Times New Roman" w:hAnsi="Verdana"/>
          <w:color w:val="000000"/>
          <w:lang w:val="en"/>
        </w:rPr>
        <w:t xml:space="preserve">n the Authentication Request is </w:t>
      </w:r>
      <w:r>
        <w:rPr>
          <w:rStyle w:val="HTMLTypewriter"/>
          <w:lang w:val="en"/>
        </w:rPr>
        <w:t>none</w:t>
      </w:r>
      <w:r>
        <w:rPr>
          <w:rFonts w:ascii="Verdana" w:eastAsia="Times New Roman" w:hAnsi="Verdana"/>
          <w:color w:val="000000"/>
          <w:lang w:val="en"/>
        </w:rPr>
        <w:t xml:space="preserve">, but the Authentication Request cannot be completed without displaying a user interface for End-User consent. </w:t>
      </w:r>
    </w:p>
    <w:p w14:paraId="3E17DBC4"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invalid_request_uri</w:t>
      </w:r>
      <w:proofErr w:type="spellEnd"/>
    </w:p>
    <w:p w14:paraId="3456C07A"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request_uri</w:t>
      </w:r>
      <w:proofErr w:type="spellEnd"/>
      <w:r>
        <w:rPr>
          <w:rFonts w:ascii="Verdana" w:eastAsia="Times New Roman" w:hAnsi="Verdana"/>
          <w:color w:val="000000"/>
          <w:lang w:val="en"/>
        </w:rPr>
        <w:t xml:space="preserve"> in the Authorization Request returns an error or contains invalid data. </w:t>
      </w:r>
    </w:p>
    <w:p w14:paraId="7F22CCBA"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invalid_request_object</w:t>
      </w:r>
      <w:proofErr w:type="spellEnd"/>
    </w:p>
    <w:p w14:paraId="7514F58D"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request</w:t>
      </w:r>
      <w:r>
        <w:rPr>
          <w:rFonts w:ascii="Verdana" w:eastAsia="Times New Roman" w:hAnsi="Verdana"/>
          <w:color w:val="000000"/>
          <w:lang w:val="en"/>
        </w:rPr>
        <w:t xml:space="preserve"> parameter contains an invalid Request Object. </w:t>
      </w:r>
    </w:p>
    <w:p w14:paraId="401D1756"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request_not_supported</w:t>
      </w:r>
      <w:proofErr w:type="spellEnd"/>
    </w:p>
    <w:p w14:paraId="3715147C"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request</w:t>
      </w:r>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3EBFB582"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requ</w:t>
      </w:r>
      <w:r>
        <w:rPr>
          <w:rFonts w:ascii="Verdana" w:eastAsia="Times New Roman" w:hAnsi="Verdana"/>
          <w:color w:val="000000"/>
          <w:lang w:val="en"/>
        </w:rPr>
        <w:t>est_uri_not_supported</w:t>
      </w:r>
      <w:proofErr w:type="spellEnd"/>
    </w:p>
    <w:p w14:paraId="5BA31B9C"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OP does not support use of the </w:t>
      </w:r>
      <w:proofErr w:type="spellStart"/>
      <w:r>
        <w:rPr>
          <w:rStyle w:val="HTMLTypewriter"/>
          <w:lang w:val="en"/>
        </w:rPr>
        <w:t>request_uri</w:t>
      </w:r>
      <w:proofErr w:type="spellEnd"/>
      <w:r>
        <w:rPr>
          <w:rFonts w:ascii="Verdana" w:eastAsia="Times New Roman" w:hAnsi="Verdana"/>
          <w:color w:val="000000"/>
          <w:lang w:val="en"/>
        </w:rPr>
        <w:t xml:space="preserve"> parameter defined in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w:t>
      </w:r>
    </w:p>
    <w:p w14:paraId="1B671248" w14:textId="77777777" w:rsidR="00000000" w:rsidRDefault="003F103A">
      <w:pPr>
        <w:spacing w:before="0" w:beforeAutospacing="0" w:after="0" w:afterAutospacing="0"/>
        <w:divId w:val="1611693510"/>
        <w:rPr>
          <w:rFonts w:ascii="Verdana" w:eastAsia="Times New Roman" w:hAnsi="Verdana"/>
          <w:color w:val="000000"/>
          <w:lang w:val="en"/>
        </w:rPr>
      </w:pPr>
      <w:proofErr w:type="spellStart"/>
      <w:r>
        <w:rPr>
          <w:rFonts w:ascii="Verdana" w:eastAsia="Times New Roman" w:hAnsi="Verdana"/>
          <w:color w:val="000000"/>
          <w:lang w:val="en"/>
        </w:rPr>
        <w:t>registration_not_supported</w:t>
      </w:r>
      <w:proofErr w:type="spellEnd"/>
    </w:p>
    <w:p w14:paraId="5C350921" w14:textId="77777777" w:rsidR="00000000" w:rsidRDefault="003F103A">
      <w:pPr>
        <w:spacing w:before="0" w:beforeAutospacing="0" w:after="0" w:afterAutospacing="0"/>
        <w:ind w:left="720"/>
        <w:divId w:val="1611693510"/>
        <w:rPr>
          <w:rFonts w:ascii="Verdana" w:eastAsia="Times New Roman" w:hAnsi="Verdana"/>
          <w:color w:val="000000"/>
          <w:lang w:val="en"/>
        </w:rPr>
      </w:pPr>
      <w:r>
        <w:rPr>
          <w:rFonts w:ascii="Verdana" w:eastAsia="Times New Roman" w:hAnsi="Verdana"/>
          <w:color w:val="000000"/>
          <w:lang w:val="en"/>
        </w:rPr>
        <w:t xml:space="preserve">The OP does not support use of the </w:t>
      </w:r>
      <w:r>
        <w:rPr>
          <w:rStyle w:val="HTMLTypewriter"/>
          <w:lang w:val="en"/>
        </w:rPr>
        <w:t>registration</w:t>
      </w:r>
      <w:r>
        <w:rPr>
          <w:rFonts w:ascii="Verdana" w:eastAsia="Times New Roman" w:hAnsi="Verdana"/>
          <w:color w:val="000000"/>
          <w:lang w:val="en"/>
        </w:rPr>
        <w:t xml:space="preserve"> paramete</w:t>
      </w:r>
      <w:r>
        <w:rPr>
          <w:rFonts w:ascii="Verdana" w:eastAsia="Times New Roman" w:hAnsi="Verdana"/>
          <w:color w:val="000000"/>
          <w:lang w:val="en"/>
        </w:rPr>
        <w:t xml:space="preserve">r defined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79AC20E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error response parameters are the following: </w:t>
      </w:r>
    </w:p>
    <w:p w14:paraId="5B786AE2" w14:textId="77777777" w:rsidR="00000000" w:rsidRDefault="003F103A">
      <w:pPr>
        <w:spacing w:before="0" w:beforeAutospacing="0" w:after="0" w:afterAutospacing="0"/>
        <w:divId w:val="1252397070"/>
        <w:rPr>
          <w:rFonts w:ascii="Verdana" w:eastAsia="Times New Roman" w:hAnsi="Verdana"/>
          <w:color w:val="000000"/>
          <w:lang w:val="en"/>
        </w:rPr>
      </w:pPr>
      <w:proofErr w:type="gramStart"/>
      <w:r>
        <w:rPr>
          <w:rFonts w:ascii="Verdana" w:eastAsia="Times New Roman" w:hAnsi="Verdana"/>
          <w:color w:val="000000"/>
          <w:lang w:val="en"/>
        </w:rPr>
        <w:t>error</w:t>
      </w:r>
      <w:proofErr w:type="gramEnd"/>
    </w:p>
    <w:p w14:paraId="35A935E5" w14:textId="77777777" w:rsidR="00000000" w:rsidRDefault="003F103A">
      <w:pPr>
        <w:spacing w:before="0" w:beforeAutospacing="0" w:after="0" w:afterAutospacing="0"/>
        <w:ind w:left="720"/>
        <w:divId w:val="125239707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Error code.</w:t>
      </w:r>
      <w:proofErr w:type="gramEnd"/>
      <w:r>
        <w:rPr>
          <w:rFonts w:ascii="Verdana" w:eastAsia="Times New Roman" w:hAnsi="Verdana"/>
          <w:color w:val="000000"/>
          <w:lang w:val="en"/>
        </w:rPr>
        <w:t xml:space="preserve"> </w:t>
      </w:r>
    </w:p>
    <w:p w14:paraId="37856B35" w14:textId="77777777" w:rsidR="00000000" w:rsidRDefault="003F103A">
      <w:pPr>
        <w:spacing w:before="0" w:beforeAutospacing="0" w:after="0" w:afterAutospacing="0"/>
        <w:divId w:val="1252397070"/>
        <w:rPr>
          <w:rFonts w:ascii="Verdana" w:eastAsia="Times New Roman" w:hAnsi="Verdana"/>
          <w:color w:val="000000"/>
          <w:lang w:val="en"/>
        </w:rPr>
      </w:pPr>
      <w:proofErr w:type="spellStart"/>
      <w:r>
        <w:rPr>
          <w:rFonts w:ascii="Verdana" w:eastAsia="Times New Roman" w:hAnsi="Verdana"/>
          <w:color w:val="000000"/>
          <w:lang w:val="en"/>
        </w:rPr>
        <w:t>error_description</w:t>
      </w:r>
      <w:proofErr w:type="spellEnd"/>
    </w:p>
    <w:p w14:paraId="146EA201" w14:textId="77777777" w:rsidR="00000000" w:rsidRDefault="003F103A">
      <w:pPr>
        <w:spacing w:before="0" w:beforeAutospacing="0" w:after="0" w:afterAutospacing="0"/>
        <w:ind w:left="720"/>
        <w:divId w:val="125239707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Human-read</w:t>
      </w:r>
      <w:r>
        <w:rPr>
          <w:rFonts w:ascii="Verdana" w:eastAsia="Times New Roman" w:hAnsi="Verdana"/>
          <w:color w:val="000000"/>
          <w:lang w:val="en"/>
        </w:rPr>
        <w:t xml:space="preserve">able ASCII encoded text description of the error. </w:t>
      </w:r>
    </w:p>
    <w:p w14:paraId="7349BA5B" w14:textId="77777777" w:rsidR="00000000" w:rsidRDefault="003F103A">
      <w:pPr>
        <w:spacing w:before="0" w:beforeAutospacing="0" w:after="0" w:afterAutospacing="0"/>
        <w:divId w:val="1252397070"/>
        <w:rPr>
          <w:rFonts w:ascii="Verdana" w:eastAsia="Times New Roman" w:hAnsi="Verdana"/>
          <w:color w:val="000000"/>
          <w:lang w:val="en"/>
        </w:rPr>
      </w:pPr>
      <w:proofErr w:type="spellStart"/>
      <w:r>
        <w:rPr>
          <w:rFonts w:ascii="Verdana" w:eastAsia="Times New Roman" w:hAnsi="Verdana"/>
          <w:color w:val="000000"/>
          <w:lang w:val="en"/>
        </w:rPr>
        <w:t>error_uri</w:t>
      </w:r>
      <w:proofErr w:type="spellEnd"/>
    </w:p>
    <w:p w14:paraId="6E7F2586" w14:textId="77777777" w:rsidR="00000000" w:rsidRDefault="003F103A">
      <w:pPr>
        <w:spacing w:before="0" w:beforeAutospacing="0" w:after="0" w:afterAutospacing="0"/>
        <w:ind w:left="720"/>
        <w:divId w:val="125239707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URI of a web page that includes additional information about the error.</w:t>
      </w:r>
      <w:proofErr w:type="gramEnd"/>
      <w:r>
        <w:rPr>
          <w:rFonts w:ascii="Verdana" w:eastAsia="Times New Roman" w:hAnsi="Verdana"/>
          <w:color w:val="000000"/>
          <w:lang w:val="en"/>
        </w:rPr>
        <w:t xml:space="preserve"> </w:t>
      </w:r>
    </w:p>
    <w:p w14:paraId="1ECF783F" w14:textId="77777777" w:rsidR="00000000" w:rsidRDefault="003F103A">
      <w:pPr>
        <w:spacing w:before="0" w:beforeAutospacing="0" w:after="0" w:afterAutospacing="0"/>
        <w:divId w:val="1252397070"/>
        <w:rPr>
          <w:rFonts w:ascii="Verdana" w:eastAsia="Times New Roman" w:hAnsi="Verdana"/>
          <w:color w:val="000000"/>
          <w:lang w:val="en"/>
        </w:rPr>
      </w:pPr>
      <w:proofErr w:type="gramStart"/>
      <w:r>
        <w:rPr>
          <w:rFonts w:ascii="Verdana" w:eastAsia="Times New Roman" w:hAnsi="Verdana"/>
          <w:color w:val="000000"/>
          <w:lang w:val="en"/>
        </w:rPr>
        <w:lastRenderedPageBreak/>
        <w:t>state</w:t>
      </w:r>
      <w:proofErr w:type="gramEnd"/>
    </w:p>
    <w:p w14:paraId="1844D863" w14:textId="77777777" w:rsidR="00000000" w:rsidRDefault="003F103A">
      <w:pPr>
        <w:spacing w:before="0" w:beforeAutospacing="0" w:after="0" w:afterAutospacing="0"/>
        <w:ind w:left="720"/>
        <w:divId w:val="1252397070"/>
        <w:rPr>
          <w:rFonts w:ascii="Verdana" w:eastAsia="Times New Roman" w:hAnsi="Verdana"/>
          <w:color w:val="000000"/>
          <w:lang w:val="en"/>
        </w:rPr>
      </w:pPr>
      <w:proofErr w:type="gramStart"/>
      <w:r>
        <w:rPr>
          <w:rFonts w:ascii="Verdana" w:eastAsia="Times New Roman" w:hAnsi="Verdana"/>
          <w:color w:val="000000"/>
          <w:lang w:val="en"/>
        </w:rPr>
        <w:t>OAuth 2.0 state value.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REQUIRED if the Authorization Request included the </w:t>
      </w:r>
      <w:r>
        <w:rPr>
          <w:rStyle w:val="HTMLTypewriter"/>
          <w:lang w:val="en"/>
        </w:rPr>
        <w:t>state</w:t>
      </w:r>
      <w:r>
        <w:rPr>
          <w:rFonts w:ascii="Verdana" w:eastAsia="Times New Roman" w:hAnsi="Verdana"/>
          <w:color w:val="000000"/>
          <w:lang w:val="en"/>
        </w:rPr>
        <w:t xml:space="preserve"> parameter.</w:t>
      </w:r>
      <w:proofErr w:type="gramEnd"/>
      <w:r>
        <w:rPr>
          <w:rFonts w:ascii="Verdana" w:eastAsia="Times New Roman" w:hAnsi="Verdana"/>
          <w:color w:val="000000"/>
          <w:lang w:val="en"/>
        </w:rPr>
        <w:t xml:space="preserve"> Set </w:t>
      </w:r>
      <w:r>
        <w:rPr>
          <w:rFonts w:ascii="Verdana" w:eastAsia="Times New Roman" w:hAnsi="Verdana"/>
          <w:color w:val="000000"/>
          <w:lang w:val="en"/>
        </w:rPr>
        <w:t xml:space="preserve">to the value received from the Client. </w:t>
      </w:r>
    </w:p>
    <w:p w14:paraId="242E1D1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Authorization Code Flow, the error response parameters are added to the query component of the Redirection URI, unless a different Response Mode was specified. </w:t>
      </w:r>
    </w:p>
    <w:p w14:paraId="181ECE01"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using this flow (with line wraps within values for display purposes only): </w:t>
      </w:r>
    </w:p>
    <w:p w14:paraId="70D1BD40" w14:textId="77777777" w:rsidR="00000000" w:rsidRDefault="003F103A">
      <w:pPr>
        <w:pStyle w:val="HTMLPreformatted"/>
        <w:divId w:val="1951351082"/>
        <w:rPr>
          <w:lang w:val="en"/>
        </w:rPr>
      </w:pPr>
    </w:p>
    <w:p w14:paraId="395625A1" w14:textId="77777777" w:rsidR="00000000" w:rsidRDefault="003F103A">
      <w:pPr>
        <w:pStyle w:val="HTMLPreformatted"/>
        <w:divId w:val="1951351082"/>
        <w:rPr>
          <w:lang w:val="en"/>
        </w:rPr>
      </w:pPr>
      <w:r>
        <w:rPr>
          <w:lang w:val="en"/>
        </w:rPr>
        <w:t xml:space="preserve">  HTTP/1.1 302 Found</w:t>
      </w:r>
    </w:p>
    <w:p w14:paraId="38EE6230" w14:textId="77777777" w:rsidR="00000000" w:rsidRDefault="003F103A">
      <w:pPr>
        <w:pStyle w:val="HTMLPreformatted"/>
        <w:divId w:val="1951351082"/>
        <w:rPr>
          <w:lang w:val="en"/>
        </w:rPr>
      </w:pPr>
      <w:r>
        <w:rPr>
          <w:lang w:val="en"/>
        </w:rPr>
        <w:t xml:space="preserve">  Location: https://client.example.org/cb?</w:t>
      </w:r>
    </w:p>
    <w:p w14:paraId="2C3996F7" w14:textId="77777777" w:rsidR="00000000" w:rsidRDefault="003F103A">
      <w:pPr>
        <w:pStyle w:val="HTMLPreformatted"/>
        <w:divId w:val="1951351082"/>
        <w:rPr>
          <w:lang w:val="en"/>
        </w:rPr>
      </w:pPr>
      <w:r>
        <w:rPr>
          <w:lang w:val="en"/>
        </w:rPr>
        <w:t xml:space="preserve">    </w:t>
      </w:r>
      <w:proofErr w:type="gramStart"/>
      <w:r>
        <w:rPr>
          <w:lang w:val="en"/>
        </w:rPr>
        <w:t>error=</w:t>
      </w:r>
      <w:proofErr w:type="spellStart"/>
      <w:proofErr w:type="gramEnd"/>
      <w:r>
        <w:rPr>
          <w:lang w:val="en"/>
        </w:rPr>
        <w:t>invalid_request</w:t>
      </w:r>
      <w:proofErr w:type="spellEnd"/>
    </w:p>
    <w:p w14:paraId="38615F2B" w14:textId="77777777" w:rsidR="00000000" w:rsidRDefault="003F103A">
      <w:pPr>
        <w:pStyle w:val="HTMLPreformatted"/>
        <w:divId w:val="1951351082"/>
        <w:rPr>
          <w:lang w:val="en"/>
        </w:rPr>
      </w:pPr>
      <w:r>
        <w:rPr>
          <w:lang w:val="en"/>
        </w:rPr>
        <w:t xml:space="preserve">    &amp;</w:t>
      </w:r>
      <w:proofErr w:type="spellStart"/>
      <w:r>
        <w:rPr>
          <w:lang w:val="en"/>
        </w:rPr>
        <w:t>error_description</w:t>
      </w:r>
      <w:proofErr w:type="spellEnd"/>
      <w:r>
        <w:rPr>
          <w:lang w:val="en"/>
        </w:rPr>
        <w:t>=</w:t>
      </w:r>
    </w:p>
    <w:p w14:paraId="0A8CBB82" w14:textId="77777777" w:rsidR="00000000" w:rsidRDefault="003F103A">
      <w:pPr>
        <w:pStyle w:val="HTMLPreformatted"/>
        <w:divId w:val="1951351082"/>
        <w:rPr>
          <w:lang w:val="en"/>
        </w:rPr>
      </w:pPr>
      <w:r>
        <w:rPr>
          <w:lang w:val="en"/>
        </w:rPr>
        <w:t xml:space="preserve">      Unsupported%20response_type%20value</w:t>
      </w:r>
    </w:p>
    <w:p w14:paraId="54021742" w14:textId="77777777" w:rsidR="00000000" w:rsidRDefault="003F103A">
      <w:pPr>
        <w:pStyle w:val="HTMLPreformatted"/>
        <w:divId w:val="1951351082"/>
        <w:rPr>
          <w:lang w:val="en"/>
        </w:rPr>
      </w:pPr>
      <w:r>
        <w:rPr>
          <w:lang w:val="en"/>
        </w:rPr>
        <w:t xml:space="preserve">    &amp;st</w:t>
      </w:r>
      <w:r>
        <w:rPr>
          <w:lang w:val="en"/>
        </w:rPr>
        <w:t>ate=af0ifjsldkj</w:t>
      </w:r>
    </w:p>
    <w:p w14:paraId="6F431F2F" w14:textId="77777777" w:rsidR="00000000" w:rsidRDefault="003F103A">
      <w:pPr>
        <w:spacing w:before="0" w:beforeAutospacing="0" w:after="0" w:afterAutospacing="0"/>
        <w:divId w:val="1567063107"/>
        <w:rPr>
          <w:rFonts w:ascii="Verdana" w:eastAsia="Times New Roman" w:hAnsi="Verdana"/>
          <w:color w:val="000000"/>
          <w:lang w:val="en"/>
        </w:rPr>
      </w:pPr>
      <w:bookmarkStart w:id="40" w:name="AuthResponseValidation"/>
      <w:bookmarkEnd w:id="40"/>
    </w:p>
    <w:p w14:paraId="7D10309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67C80DD" w14:textId="77777777">
        <w:trPr>
          <w:divId w:val="1567063107"/>
          <w:trHeight w:val="225"/>
          <w:tblCellSpacing w:w="12" w:type="dxa"/>
        </w:trPr>
        <w:tc>
          <w:tcPr>
            <w:tcW w:w="450" w:type="dxa"/>
            <w:shd w:val="clear" w:color="auto" w:fill="990000"/>
            <w:vAlign w:val="center"/>
            <w:hideMark/>
          </w:tcPr>
          <w:p w14:paraId="71257EC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687487" w14:textId="77777777" w:rsidR="00000000" w:rsidRDefault="003F103A">
      <w:pPr>
        <w:pStyle w:val="Heading3"/>
        <w:divId w:val="1567063107"/>
        <w:rPr>
          <w:rFonts w:eastAsia="Times New Roman"/>
          <w:lang w:val="en"/>
        </w:rPr>
      </w:pPr>
      <w:bookmarkStart w:id="41" w:name="rfc.section.3.1.2.7"/>
      <w:bookmarkEnd w:id="41"/>
      <w:r>
        <w:rPr>
          <w:rFonts w:eastAsia="Times New Roman"/>
          <w:lang w:val="en"/>
        </w:rPr>
        <w:t>3.1.2.7.</w:t>
      </w:r>
      <w:proofErr w:type="gramStart"/>
      <w:r>
        <w:rPr>
          <w:rFonts w:eastAsia="Times New Roman"/>
          <w:lang w:val="en"/>
        </w:rPr>
        <w:t>  Authentication</w:t>
      </w:r>
      <w:proofErr w:type="gramEnd"/>
      <w:r>
        <w:rPr>
          <w:rFonts w:eastAsia="Times New Roman"/>
          <w:lang w:val="en"/>
        </w:rPr>
        <w:t xml:space="preserve"> Response Validation</w:t>
      </w:r>
    </w:p>
    <w:p w14:paraId="0F4B3B8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Authorization Code Flow, the Client MUST validate the response according to RFC 6749, </w:t>
      </w:r>
      <w:r>
        <w:rPr>
          <w:rFonts w:ascii="Verdana" w:hAnsi="Verdana"/>
          <w:color w:val="000000"/>
          <w:lang w:val="en"/>
        </w:rPr>
        <w:t xml:space="preserve">especially Sections 4.1.2 and 10.12. </w:t>
      </w:r>
    </w:p>
    <w:p w14:paraId="5436A33F" w14:textId="77777777" w:rsidR="00000000" w:rsidRDefault="003F103A">
      <w:pPr>
        <w:spacing w:before="0" w:beforeAutospacing="0" w:after="0" w:afterAutospacing="0"/>
        <w:divId w:val="1567063107"/>
        <w:rPr>
          <w:rFonts w:ascii="Verdana" w:eastAsia="Times New Roman" w:hAnsi="Verdana"/>
          <w:color w:val="000000"/>
          <w:lang w:val="en"/>
        </w:rPr>
      </w:pPr>
      <w:bookmarkStart w:id="42" w:name="TokenEndpoint"/>
      <w:bookmarkEnd w:id="42"/>
    </w:p>
    <w:p w14:paraId="4F218A7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5DE1F20" w14:textId="77777777">
        <w:trPr>
          <w:divId w:val="1567063107"/>
          <w:trHeight w:val="225"/>
          <w:tblCellSpacing w:w="12" w:type="dxa"/>
        </w:trPr>
        <w:tc>
          <w:tcPr>
            <w:tcW w:w="450" w:type="dxa"/>
            <w:shd w:val="clear" w:color="auto" w:fill="990000"/>
            <w:vAlign w:val="center"/>
            <w:hideMark/>
          </w:tcPr>
          <w:p w14:paraId="54CADF1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55CBBF5" w14:textId="77777777" w:rsidR="00000000" w:rsidRDefault="003F103A">
      <w:pPr>
        <w:pStyle w:val="Heading3"/>
        <w:divId w:val="1567063107"/>
        <w:rPr>
          <w:rFonts w:eastAsia="Times New Roman"/>
          <w:lang w:val="en"/>
        </w:rPr>
      </w:pPr>
      <w:bookmarkStart w:id="43" w:name="rfc.section.3.1.3"/>
      <w:bookmarkEnd w:id="43"/>
      <w:r>
        <w:rPr>
          <w:rFonts w:eastAsia="Times New Roman"/>
          <w:lang w:val="en"/>
        </w:rPr>
        <w:t>3.1.3.</w:t>
      </w:r>
      <w:proofErr w:type="gramStart"/>
      <w:r>
        <w:rPr>
          <w:rFonts w:eastAsia="Times New Roman"/>
          <w:lang w:val="en"/>
        </w:rPr>
        <w:t>  Token</w:t>
      </w:r>
      <w:proofErr w:type="gramEnd"/>
      <w:r>
        <w:rPr>
          <w:rFonts w:eastAsia="Times New Roman"/>
          <w:lang w:val="en"/>
        </w:rPr>
        <w:t xml:space="preserve"> Endpoint</w:t>
      </w:r>
    </w:p>
    <w:p w14:paraId="41A37BB9" w14:textId="77777777" w:rsidR="00000000" w:rsidRDefault="003F103A">
      <w:pPr>
        <w:pStyle w:val="NormalWeb"/>
        <w:divId w:val="1567063107"/>
        <w:rPr>
          <w:rFonts w:ascii="Verdana" w:hAnsi="Verdana"/>
          <w:color w:val="000000"/>
          <w:lang w:val="en"/>
        </w:rPr>
      </w:pPr>
      <w:r>
        <w:rPr>
          <w:rFonts w:ascii="Verdana" w:hAnsi="Verdana"/>
          <w:color w:val="000000"/>
          <w:lang w:val="en"/>
        </w:rPr>
        <w:t>To obtain an Access Token, an ID Token, and optionally a Refresh Token, the RP (Client) sends a Token Request to the Token End</w:t>
      </w:r>
      <w:r>
        <w:rPr>
          <w:rFonts w:ascii="Verdana" w:hAnsi="Verdana"/>
          <w:color w:val="000000"/>
          <w:lang w:val="en"/>
        </w:rPr>
        <w:t xml:space="preserve">point to obtain a Token Response, as described in Section 3.2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when using the Authorization Code Flow. </w:t>
      </w:r>
    </w:p>
    <w:p w14:paraId="37CE3A41"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Communication with the Token Endpoint MUST utilize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7D9DA57A" w14:textId="77777777" w:rsidR="00000000" w:rsidRDefault="003F103A">
      <w:pPr>
        <w:spacing w:before="0" w:beforeAutospacing="0" w:after="0" w:afterAutospacing="0"/>
        <w:divId w:val="1567063107"/>
        <w:rPr>
          <w:rFonts w:ascii="Verdana" w:eastAsia="Times New Roman" w:hAnsi="Verdana"/>
          <w:color w:val="000000"/>
          <w:lang w:val="en"/>
        </w:rPr>
      </w:pPr>
      <w:bookmarkStart w:id="44" w:name="TokenRequest"/>
      <w:bookmarkEnd w:id="44"/>
    </w:p>
    <w:p w14:paraId="23E23FAB"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2766FFD" w14:textId="77777777">
        <w:trPr>
          <w:divId w:val="1567063107"/>
          <w:trHeight w:val="225"/>
          <w:tblCellSpacing w:w="12" w:type="dxa"/>
        </w:trPr>
        <w:tc>
          <w:tcPr>
            <w:tcW w:w="450" w:type="dxa"/>
            <w:shd w:val="clear" w:color="auto" w:fill="990000"/>
            <w:vAlign w:val="center"/>
            <w:hideMark/>
          </w:tcPr>
          <w:p w14:paraId="39B150D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B325BB" w14:textId="77777777" w:rsidR="00000000" w:rsidRDefault="003F103A">
      <w:pPr>
        <w:pStyle w:val="Heading3"/>
        <w:divId w:val="1567063107"/>
        <w:rPr>
          <w:rFonts w:eastAsia="Times New Roman"/>
          <w:lang w:val="en"/>
        </w:rPr>
      </w:pPr>
      <w:bookmarkStart w:id="45" w:name="rfc.section.3.1.3.1"/>
      <w:bookmarkEnd w:id="45"/>
      <w:r>
        <w:rPr>
          <w:rFonts w:eastAsia="Times New Roman"/>
          <w:lang w:val="en"/>
        </w:rPr>
        <w:t>3.1.3.1.</w:t>
      </w:r>
      <w:proofErr w:type="gramStart"/>
      <w:r>
        <w:rPr>
          <w:rFonts w:eastAsia="Times New Roman"/>
          <w:lang w:val="en"/>
        </w:rPr>
        <w:t>  Token</w:t>
      </w:r>
      <w:proofErr w:type="gramEnd"/>
      <w:r>
        <w:rPr>
          <w:rFonts w:eastAsia="Times New Roman"/>
          <w:lang w:val="en"/>
        </w:rPr>
        <w:t xml:space="preserve"> Request</w:t>
      </w:r>
    </w:p>
    <w:p w14:paraId="17BB7B8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 Client makes a Token Request by presenting its Authorization Grant (in the form of </w:t>
      </w:r>
      <w:r>
        <w:rPr>
          <w:rFonts w:ascii="Verdana" w:hAnsi="Verdana"/>
          <w:color w:val="000000"/>
          <w:lang w:val="en"/>
        </w:rPr>
        <w:t xml:space="preserve">an Authorization Code) to the Token Endpoint using the </w:t>
      </w:r>
      <w:proofErr w:type="spellStart"/>
      <w:r>
        <w:rPr>
          <w:rStyle w:val="HTMLTypewriter"/>
          <w:lang w:val="en"/>
        </w:rPr>
        <w:t>grant_type</w:t>
      </w:r>
      <w:proofErr w:type="spellEnd"/>
      <w:r>
        <w:rPr>
          <w:rFonts w:ascii="Verdana" w:hAnsi="Verdana"/>
          <w:color w:val="000000"/>
          <w:lang w:val="en"/>
        </w:rPr>
        <w:t xml:space="preserve"> value </w:t>
      </w:r>
      <w:proofErr w:type="spellStart"/>
      <w:r>
        <w:rPr>
          <w:rStyle w:val="HTMLTypewriter"/>
          <w:lang w:val="en"/>
        </w:rPr>
        <w:t>authorization_code</w:t>
      </w:r>
      <w:proofErr w:type="spellEnd"/>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If the Clien</w:t>
      </w:r>
      <w:r>
        <w:rPr>
          <w:rFonts w:ascii="Verdana" w:hAnsi="Verdana"/>
          <w:color w:val="000000"/>
          <w:lang w:val="en"/>
        </w:rPr>
        <w:t xml:space="preserve">t is a Confidential Client, then it MUST authenticate to the Token Endpoint using the authentication method registered for its </w:t>
      </w:r>
      <w:proofErr w:type="spellStart"/>
      <w:r>
        <w:rPr>
          <w:rStyle w:val="HTMLTypewriter"/>
          <w:lang w:val="en"/>
        </w:rPr>
        <w:t>client_id</w:t>
      </w:r>
      <w:proofErr w:type="spellEnd"/>
      <w:r>
        <w:rPr>
          <w:rFonts w:ascii="Verdana" w:hAnsi="Verdana"/>
          <w:color w:val="000000"/>
          <w:lang w:val="en"/>
        </w:rPr>
        <w:t xml:space="preserve">, as described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w:t>
      </w:r>
    </w:p>
    <w:p w14:paraId="0E7FE3C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sends the parameters to the Token Endpoint using the HTTP </w:t>
      </w:r>
      <w:r>
        <w:rPr>
          <w:rStyle w:val="HTMLTypewriter"/>
          <w:lang w:val="en"/>
        </w:rPr>
        <w:t>POST</w:t>
      </w:r>
      <w:r>
        <w:rPr>
          <w:rFonts w:ascii="Verdana" w:hAnsi="Verdana"/>
          <w:color w:val="000000"/>
          <w:lang w:val="en"/>
        </w:rPr>
        <w:t xml:space="preserve"> method and the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w:t>
        </w:r>
        <w:r>
          <w:rPr>
            <w:rStyle w:val="Hyperlink"/>
            <w:rFonts w:ascii="Verdana" w:hAnsi="Verdana"/>
            <w:u w:val="none"/>
            <w:lang w:val="en"/>
          </w:rPr>
          <w:t xml:space="preserve">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B5155E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Token Request (with line wraps within values for display purposes only): </w:t>
      </w:r>
    </w:p>
    <w:p w14:paraId="5A59633F" w14:textId="77777777" w:rsidR="00000000" w:rsidRDefault="003F103A">
      <w:pPr>
        <w:pStyle w:val="HTMLPreformatted"/>
        <w:divId w:val="802769988"/>
        <w:rPr>
          <w:lang w:val="en"/>
        </w:rPr>
      </w:pPr>
    </w:p>
    <w:p w14:paraId="32414A0B" w14:textId="77777777" w:rsidR="00000000" w:rsidRDefault="003F103A">
      <w:pPr>
        <w:pStyle w:val="HTMLPreformatted"/>
        <w:divId w:val="802769988"/>
        <w:rPr>
          <w:lang w:val="en"/>
        </w:rPr>
      </w:pPr>
      <w:r>
        <w:rPr>
          <w:lang w:val="en"/>
        </w:rPr>
        <w:t xml:space="preserve">  POST /token HTTP/1.1</w:t>
      </w:r>
    </w:p>
    <w:p w14:paraId="0DC25FE4" w14:textId="77777777" w:rsidR="00000000" w:rsidRDefault="003F103A">
      <w:pPr>
        <w:pStyle w:val="HTMLPreformatted"/>
        <w:divId w:val="802769988"/>
        <w:rPr>
          <w:lang w:val="en"/>
        </w:rPr>
      </w:pPr>
      <w:r>
        <w:rPr>
          <w:lang w:val="en"/>
        </w:rPr>
        <w:t xml:space="preserve">  Host: server.example.com</w:t>
      </w:r>
    </w:p>
    <w:p w14:paraId="74E563C6" w14:textId="77777777" w:rsidR="00000000" w:rsidRDefault="003F103A">
      <w:pPr>
        <w:pStyle w:val="HTMLPreformatted"/>
        <w:divId w:val="802769988"/>
        <w:rPr>
          <w:lang w:val="en"/>
        </w:rPr>
      </w:pPr>
      <w:r>
        <w:rPr>
          <w:lang w:val="en"/>
        </w:rPr>
        <w:t xml:space="preserve">  Content-Type: application/x-www-form-</w:t>
      </w:r>
      <w:proofErr w:type="spellStart"/>
      <w:r>
        <w:rPr>
          <w:lang w:val="en"/>
        </w:rPr>
        <w:t>urlencoded</w:t>
      </w:r>
      <w:proofErr w:type="spellEnd"/>
    </w:p>
    <w:p w14:paraId="1F319ABE" w14:textId="77777777" w:rsidR="00000000" w:rsidRDefault="003F103A">
      <w:pPr>
        <w:pStyle w:val="HTMLPreformatted"/>
        <w:divId w:val="802769988"/>
        <w:rPr>
          <w:lang w:val="en"/>
        </w:rPr>
      </w:pPr>
      <w:r>
        <w:rPr>
          <w:lang w:val="en"/>
        </w:rPr>
        <w:t xml:space="preserve">  Authorization: Basic czZCaGRSa3F0MzpnWDFmQmF0M2JW</w:t>
      </w:r>
    </w:p>
    <w:p w14:paraId="4D0A2F95" w14:textId="77777777" w:rsidR="00000000" w:rsidRDefault="003F103A">
      <w:pPr>
        <w:pStyle w:val="HTMLPreformatted"/>
        <w:divId w:val="802769988"/>
        <w:rPr>
          <w:lang w:val="en"/>
        </w:rPr>
      </w:pPr>
    </w:p>
    <w:p w14:paraId="1AD048B0" w14:textId="77777777" w:rsidR="00000000" w:rsidRDefault="003F103A">
      <w:pPr>
        <w:pStyle w:val="HTMLPreformatted"/>
        <w:divId w:val="802769988"/>
        <w:rPr>
          <w:lang w:val="en"/>
        </w:rPr>
      </w:pPr>
      <w:r>
        <w:rPr>
          <w:lang w:val="en"/>
        </w:rPr>
        <w:t xml:space="preserve">  </w:t>
      </w:r>
      <w:proofErr w:type="spellStart"/>
      <w:r>
        <w:rPr>
          <w:lang w:val="en"/>
        </w:rPr>
        <w:t>grant_type</w:t>
      </w:r>
      <w:proofErr w:type="spellEnd"/>
      <w:r>
        <w:rPr>
          <w:lang w:val="en"/>
        </w:rPr>
        <w:t>=</w:t>
      </w:r>
      <w:proofErr w:type="spellStart"/>
      <w:r>
        <w:rPr>
          <w:lang w:val="en"/>
        </w:rPr>
        <w:t>authorization_code&amp;code</w:t>
      </w:r>
      <w:proofErr w:type="spellEnd"/>
      <w:r>
        <w:rPr>
          <w:lang w:val="en"/>
        </w:rPr>
        <w:t>=SplxlOBeZQQYbYS6WxSbIA</w:t>
      </w:r>
    </w:p>
    <w:p w14:paraId="43814E72" w14:textId="77777777" w:rsidR="00000000" w:rsidRDefault="003F103A">
      <w:pPr>
        <w:pStyle w:val="HTMLPreformatted"/>
        <w:divId w:val="802769988"/>
        <w:rPr>
          <w:lang w:val="en"/>
        </w:rPr>
      </w:pPr>
      <w:r>
        <w:rPr>
          <w:lang w:val="en"/>
        </w:rPr>
        <w:t xml:space="preserve">    &amp;</w:t>
      </w:r>
      <w:proofErr w:type="spellStart"/>
      <w:r>
        <w:rPr>
          <w:lang w:val="en"/>
        </w:rPr>
        <w:t>redirect_uri</w:t>
      </w:r>
      <w:proofErr w:type="spellEnd"/>
      <w:r>
        <w:rPr>
          <w:lang w:val="en"/>
        </w:rPr>
        <w:t>=https%3A%2F%2Fclient.example.org%2Fcb</w:t>
      </w:r>
    </w:p>
    <w:p w14:paraId="52AB4254" w14:textId="77777777" w:rsidR="00000000" w:rsidRDefault="003F103A">
      <w:pPr>
        <w:spacing w:before="0" w:beforeAutospacing="0" w:after="0" w:afterAutospacing="0"/>
        <w:divId w:val="1567063107"/>
        <w:rPr>
          <w:rFonts w:ascii="Verdana" w:eastAsia="Times New Roman" w:hAnsi="Verdana"/>
          <w:color w:val="000000"/>
          <w:lang w:val="en"/>
        </w:rPr>
      </w:pPr>
      <w:bookmarkStart w:id="46" w:name="TokenRequestValidation"/>
      <w:bookmarkEnd w:id="46"/>
    </w:p>
    <w:p w14:paraId="0F1C855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19325F6" w14:textId="77777777">
        <w:trPr>
          <w:divId w:val="1567063107"/>
          <w:trHeight w:val="225"/>
          <w:tblCellSpacing w:w="12" w:type="dxa"/>
        </w:trPr>
        <w:tc>
          <w:tcPr>
            <w:tcW w:w="450" w:type="dxa"/>
            <w:shd w:val="clear" w:color="auto" w:fill="990000"/>
            <w:vAlign w:val="center"/>
            <w:hideMark/>
          </w:tcPr>
          <w:p w14:paraId="5433C82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524305F" w14:textId="77777777" w:rsidR="00000000" w:rsidRDefault="003F103A">
      <w:pPr>
        <w:pStyle w:val="Heading3"/>
        <w:divId w:val="1567063107"/>
        <w:rPr>
          <w:rFonts w:eastAsia="Times New Roman"/>
          <w:lang w:val="en"/>
        </w:rPr>
      </w:pPr>
      <w:bookmarkStart w:id="47" w:name="rfc.section.3.1.3.2"/>
      <w:bookmarkEnd w:id="47"/>
      <w:r>
        <w:rPr>
          <w:rFonts w:eastAsia="Times New Roman"/>
          <w:lang w:val="en"/>
        </w:rPr>
        <w:t>3.1.3.2.</w:t>
      </w:r>
      <w:proofErr w:type="gramStart"/>
      <w:r>
        <w:rPr>
          <w:rFonts w:eastAsia="Times New Roman"/>
          <w:lang w:val="en"/>
        </w:rPr>
        <w:t>  Token</w:t>
      </w:r>
      <w:proofErr w:type="gramEnd"/>
      <w:r>
        <w:rPr>
          <w:rFonts w:eastAsia="Times New Roman"/>
          <w:lang w:val="en"/>
        </w:rPr>
        <w:t xml:space="preserve"> Request Validation</w:t>
      </w:r>
    </w:p>
    <w:p w14:paraId="38609CD4"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The Authorization Server MUST </w:t>
      </w:r>
      <w:proofErr w:type="gramStart"/>
      <w:r>
        <w:rPr>
          <w:rFonts w:ascii="Verdana" w:hAnsi="Verdana"/>
          <w:color w:val="000000"/>
          <w:lang w:val="en"/>
        </w:rPr>
        <w:t>validate</w:t>
      </w:r>
      <w:proofErr w:type="gramEnd"/>
      <w:r>
        <w:rPr>
          <w:rFonts w:ascii="Verdana" w:hAnsi="Verdana"/>
          <w:color w:val="000000"/>
          <w:lang w:val="en"/>
        </w:rPr>
        <w:t xml:space="preserve"> the Token Request as follows: </w:t>
      </w:r>
    </w:p>
    <w:p w14:paraId="6D6D5591"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Authenti</w:t>
      </w:r>
      <w:r>
        <w:rPr>
          <w:rFonts w:ascii="Verdana" w:eastAsia="Times New Roman" w:hAnsi="Verdana"/>
          <w:color w:val="000000"/>
          <w:lang w:val="en"/>
        </w:rPr>
        <w:t xml:space="preserve">cate the Client if it was issued Client Credentials or if it uses another Client Authentication method, per </w:t>
      </w:r>
      <w:hyperlink w:anchor="ClientAuthentication" w:history="1">
        <w:r>
          <w:rPr>
            <w:rStyle w:val="Hyperlink"/>
            <w:rFonts w:ascii="Verdana" w:eastAsia="Times New Roman" w:hAnsi="Verdana"/>
            <w:u w:val="none"/>
            <w:lang w:val="en"/>
          </w:rPr>
          <w:t>Section 9</w:t>
        </w:r>
        <w:r>
          <w:rPr>
            <w:rStyle w:val="Hyperlink"/>
            <w:rFonts w:ascii="Verdana" w:eastAsia="Times New Roman" w:hAnsi="Verdana"/>
            <w:vanish/>
            <w:u w:val="none"/>
            <w:lang w:val="en"/>
          </w:rPr>
          <w:t xml:space="preserve"> (Client Authentication)</w:t>
        </w:r>
      </w:hyperlink>
      <w:r>
        <w:rPr>
          <w:rFonts w:ascii="Verdana" w:eastAsia="Times New Roman" w:hAnsi="Verdana"/>
          <w:color w:val="000000"/>
          <w:lang w:val="en"/>
        </w:rPr>
        <w:t xml:space="preserve">. </w:t>
      </w:r>
    </w:p>
    <w:p w14:paraId="167892BD"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Ensure the Authorization Code was issued to the authenticated Client.</w:t>
      </w:r>
      <w:r>
        <w:rPr>
          <w:rFonts w:ascii="Verdana" w:eastAsia="Times New Roman" w:hAnsi="Verdana"/>
          <w:color w:val="000000"/>
          <w:lang w:val="en"/>
        </w:rPr>
        <w:t xml:space="preserve"> </w:t>
      </w:r>
    </w:p>
    <w:p w14:paraId="2AA22844"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the Authorization Code is valid. </w:t>
      </w:r>
    </w:p>
    <w:p w14:paraId="29EF76BF"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possible, verify that the Authorization Code has not been previously used. </w:t>
      </w:r>
    </w:p>
    <w:p w14:paraId="62AB4025"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Ensure that the </w:t>
      </w:r>
      <w:proofErr w:type="spellStart"/>
      <w:r>
        <w:rPr>
          <w:rStyle w:val="HTMLTypewriter"/>
          <w:lang w:val="en"/>
        </w:rPr>
        <w:t>redirect_uri</w:t>
      </w:r>
      <w:proofErr w:type="spellEnd"/>
      <w:r>
        <w:rPr>
          <w:rFonts w:ascii="Verdana" w:eastAsia="Times New Roman" w:hAnsi="Verdana"/>
          <w:color w:val="000000"/>
          <w:lang w:val="en"/>
        </w:rPr>
        <w:t xml:space="preserve"> parameter value is identical to the </w:t>
      </w:r>
      <w:proofErr w:type="spellStart"/>
      <w:r>
        <w:rPr>
          <w:rStyle w:val="HTMLTypewriter"/>
          <w:lang w:val="en"/>
        </w:rPr>
        <w:t>redirect_uri</w:t>
      </w:r>
      <w:proofErr w:type="spellEnd"/>
      <w:r>
        <w:rPr>
          <w:rFonts w:ascii="Verdana" w:eastAsia="Times New Roman" w:hAnsi="Verdana"/>
          <w:color w:val="000000"/>
          <w:lang w:val="en"/>
        </w:rPr>
        <w:t xml:space="preserve"> parameter value that was included in the initial Au</w:t>
      </w:r>
      <w:r>
        <w:rPr>
          <w:rFonts w:ascii="Verdana" w:eastAsia="Times New Roman" w:hAnsi="Verdana"/>
          <w:color w:val="000000"/>
          <w:lang w:val="en"/>
        </w:rPr>
        <w:t xml:space="preserve">thorization Request. If the </w:t>
      </w:r>
      <w:proofErr w:type="spellStart"/>
      <w:r>
        <w:rPr>
          <w:rStyle w:val="HTMLTypewriter"/>
          <w:lang w:val="en"/>
        </w:rPr>
        <w:t>redirect_uri</w:t>
      </w:r>
      <w:proofErr w:type="spellEnd"/>
      <w:r>
        <w:rPr>
          <w:rFonts w:ascii="Verdana" w:eastAsia="Times New Roman" w:hAnsi="Verdana"/>
          <w:color w:val="000000"/>
          <w:lang w:val="en"/>
        </w:rPr>
        <w:t xml:space="preserve"> parameter value is not present when there is only one registered </w:t>
      </w:r>
      <w:proofErr w:type="spellStart"/>
      <w:r>
        <w:rPr>
          <w:rStyle w:val="HTMLTypewriter"/>
          <w:lang w:val="en"/>
        </w:rPr>
        <w:t>redirect_uri</w:t>
      </w:r>
      <w:proofErr w:type="spellEnd"/>
      <w:r>
        <w:rPr>
          <w:rFonts w:ascii="Verdana" w:eastAsia="Times New Roman" w:hAnsi="Verdana"/>
          <w:color w:val="000000"/>
          <w:lang w:val="en"/>
        </w:rPr>
        <w:t xml:space="preserve"> value, the Authorization Server MAY return an error (since the Client should have included the parameter) or MAY proceed without an error</w:t>
      </w:r>
      <w:r>
        <w:rPr>
          <w:rFonts w:ascii="Verdana" w:eastAsia="Times New Roman" w:hAnsi="Verdana"/>
          <w:color w:val="000000"/>
          <w:lang w:val="en"/>
        </w:rPr>
        <w:t xml:space="preserve"> (since OAuth 2.0 permits the parameter to be omitted in this case). </w:t>
      </w:r>
    </w:p>
    <w:p w14:paraId="5EC8C593" w14:textId="77777777" w:rsidR="00000000" w:rsidRDefault="003F103A">
      <w:pPr>
        <w:numPr>
          <w:ilvl w:val="0"/>
          <w:numId w:val="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the Authorization Code used was issued in response to an OpenID Connect Authentication Request (so that an ID Token will be returned from the Token Endpoint). </w:t>
      </w:r>
    </w:p>
    <w:p w14:paraId="57507516" w14:textId="77777777" w:rsidR="00000000" w:rsidRDefault="003F103A">
      <w:pPr>
        <w:spacing w:before="0" w:beforeAutospacing="0" w:after="0" w:afterAutospacing="0"/>
        <w:divId w:val="1567063107"/>
        <w:rPr>
          <w:rFonts w:ascii="Verdana" w:eastAsia="Times New Roman" w:hAnsi="Verdana"/>
          <w:color w:val="000000"/>
          <w:lang w:val="en"/>
        </w:rPr>
      </w:pPr>
      <w:bookmarkStart w:id="48" w:name="TokenResponse"/>
      <w:bookmarkEnd w:id="48"/>
    </w:p>
    <w:p w14:paraId="44A8C14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26DCE83" w14:textId="77777777">
        <w:trPr>
          <w:divId w:val="1567063107"/>
          <w:trHeight w:val="225"/>
          <w:tblCellSpacing w:w="12" w:type="dxa"/>
        </w:trPr>
        <w:tc>
          <w:tcPr>
            <w:tcW w:w="450" w:type="dxa"/>
            <w:shd w:val="clear" w:color="auto" w:fill="990000"/>
            <w:vAlign w:val="center"/>
            <w:hideMark/>
          </w:tcPr>
          <w:p w14:paraId="190BBD6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987D55" w14:textId="77777777" w:rsidR="00000000" w:rsidRDefault="003F103A">
      <w:pPr>
        <w:pStyle w:val="Heading3"/>
        <w:divId w:val="1567063107"/>
        <w:rPr>
          <w:rFonts w:eastAsia="Times New Roman"/>
          <w:lang w:val="en"/>
        </w:rPr>
      </w:pPr>
      <w:bookmarkStart w:id="49" w:name="rfc.section.3.1.3.3"/>
      <w:bookmarkEnd w:id="49"/>
      <w:r>
        <w:rPr>
          <w:rFonts w:eastAsia="Times New Roman"/>
          <w:lang w:val="en"/>
        </w:rPr>
        <w:t>3.1.3.3.</w:t>
      </w:r>
      <w:proofErr w:type="gramStart"/>
      <w:r>
        <w:rPr>
          <w:rFonts w:eastAsia="Times New Roman"/>
          <w:lang w:val="en"/>
        </w:rPr>
        <w:t>  Successful</w:t>
      </w:r>
      <w:proofErr w:type="gramEnd"/>
      <w:r>
        <w:rPr>
          <w:rFonts w:eastAsia="Times New Roman"/>
          <w:lang w:val="en"/>
        </w:rPr>
        <w:t xml:space="preserve"> Token Response</w:t>
      </w:r>
    </w:p>
    <w:p w14:paraId="6A0D2EEC" w14:textId="77777777" w:rsidR="00000000" w:rsidRDefault="003F103A">
      <w:pPr>
        <w:pStyle w:val="NormalWeb"/>
        <w:divId w:val="1567063107"/>
        <w:rPr>
          <w:rFonts w:ascii="Verdana" w:hAnsi="Verdana"/>
          <w:color w:val="000000"/>
          <w:lang w:val="en"/>
        </w:rPr>
      </w:pPr>
      <w:r>
        <w:rPr>
          <w:rFonts w:ascii="Verdana" w:hAnsi="Verdana"/>
          <w:color w:val="000000"/>
          <w:lang w:val="en"/>
        </w:rPr>
        <w:t>After receiving and validating a valid and authorized Token Request from the Client, the Authorization Server returns a successful response that includes an ID Token and an Access Token. The parameters in the successful response are defined in Section 4.1.</w:t>
      </w:r>
      <w:r>
        <w:rPr>
          <w:rFonts w:ascii="Verdana" w:hAnsi="Verdana"/>
          <w:color w:val="000000"/>
          <w:lang w:val="en"/>
        </w:rPr>
        <w:t xml:space="preserve">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response uses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t>
      </w:r>
    </w:p>
    <w:p w14:paraId="16CDF61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OAuth 2.0 </w:t>
      </w:r>
      <w:proofErr w:type="spellStart"/>
      <w:r>
        <w:rPr>
          <w:rStyle w:val="HTMLTypewriter"/>
          <w:lang w:val="en"/>
        </w:rPr>
        <w:t>token_type</w:t>
      </w:r>
      <w:proofErr w:type="spellEnd"/>
      <w:r>
        <w:rPr>
          <w:rFonts w:ascii="Verdana" w:hAnsi="Verdana"/>
          <w:color w:val="000000"/>
          <w:lang w:val="en"/>
        </w:rPr>
        <w:t xml:space="preserve"> response parameter value MUST be </w:t>
      </w:r>
      <w:r>
        <w:rPr>
          <w:rStyle w:val="HTMLTypewriter"/>
          <w:lang w:val="en"/>
        </w:rPr>
        <w:t>Bearer</w:t>
      </w:r>
      <w:r>
        <w:rPr>
          <w:rFonts w:ascii="Verdana" w:hAnsi="Verdana"/>
          <w:color w:val="000000"/>
          <w:lang w:val="en"/>
        </w:rPr>
        <w:t>, as specified i</w:t>
      </w:r>
      <w:r>
        <w:rPr>
          <w:rFonts w:ascii="Verdana" w:hAnsi="Verdana"/>
          <w:color w:val="000000"/>
          <w:lang w:val="en"/>
        </w:rPr>
        <w:t xml:space="preserve">n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unless another Token Type has been negotiated with the Client. Servers SHOULD suppo</w:t>
      </w:r>
      <w:r>
        <w:rPr>
          <w:rFonts w:ascii="Verdana" w:hAnsi="Verdana"/>
          <w:color w:val="000000"/>
          <w:lang w:val="en"/>
        </w:rPr>
        <w:t xml:space="preserve">rt the </w:t>
      </w:r>
      <w:r>
        <w:rPr>
          <w:rStyle w:val="HTMLTypewriter"/>
          <w:lang w:val="en"/>
        </w:rPr>
        <w:t>Bearer</w:t>
      </w:r>
      <w:r>
        <w:rPr>
          <w:rFonts w:ascii="Verdana" w:hAnsi="Verdana"/>
          <w:color w:val="000000"/>
          <w:lang w:val="en"/>
        </w:rPr>
        <w:t xml:space="preserve"> Token Type; use of other Token Types is outside the scope of this specification. </w:t>
      </w:r>
    </w:p>
    <w:p w14:paraId="7667A354"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In addition to the response parameters specified by OAuth 2.0, the following parameters MUST be included in the response: </w:t>
      </w:r>
    </w:p>
    <w:p w14:paraId="00F1C3D5" w14:textId="77777777" w:rsidR="00000000" w:rsidRDefault="003F103A">
      <w:pPr>
        <w:spacing w:before="0" w:beforeAutospacing="0" w:after="0" w:afterAutospacing="0"/>
        <w:divId w:val="1720129517"/>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14:paraId="55F26EA9" w14:textId="77777777" w:rsidR="00000000" w:rsidRDefault="003F103A">
      <w:pPr>
        <w:spacing w:before="0" w:beforeAutospacing="0" w:after="0" w:afterAutospacing="0"/>
        <w:ind w:left="720"/>
        <w:divId w:val="1720129517"/>
        <w:rPr>
          <w:rFonts w:ascii="Verdana" w:eastAsia="Times New Roman" w:hAnsi="Verdana"/>
          <w:color w:val="000000"/>
          <w:lang w:val="en"/>
        </w:rPr>
      </w:pPr>
      <w:r>
        <w:rPr>
          <w:rFonts w:ascii="Verdana" w:eastAsia="Times New Roman" w:hAnsi="Verdana"/>
          <w:color w:val="000000"/>
          <w:lang w:val="en"/>
        </w:rPr>
        <w:t>ID Token value associated wi</w:t>
      </w:r>
      <w:r>
        <w:rPr>
          <w:rFonts w:ascii="Verdana" w:eastAsia="Times New Roman" w:hAnsi="Verdana"/>
          <w:color w:val="000000"/>
          <w:lang w:val="en"/>
        </w:rPr>
        <w:t xml:space="preserve">th the authenticated session. </w:t>
      </w:r>
    </w:p>
    <w:p w14:paraId="508C30A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All Token Responses that contain tokens, secrets, or other sensitive information MUST include the following HTTP response header fields and values: </w:t>
      </w:r>
    </w:p>
    <w:p w14:paraId="2D331AC9" w14:textId="77777777" w:rsidR="00000000" w:rsidRDefault="003F103A">
      <w:pPr>
        <w:spacing w:before="0" w:beforeAutospacing="0" w:after="0" w:afterAutospacing="0"/>
        <w:divId w:val="1567063107"/>
        <w:rPr>
          <w:rFonts w:ascii="Verdana" w:eastAsia="Times New Roman" w:hAnsi="Verdana"/>
          <w:color w:val="000000"/>
          <w:lang w:val="en"/>
        </w:rPr>
      </w:pPr>
    </w:p>
    <w:p w14:paraId="1C9759A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0"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000000" w14:paraId="1D622357" w14:textId="77777777">
        <w:trPr>
          <w:divId w:val="156706310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5562956"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57CBCC2"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000000" w14:paraId="4062E468" w14:textId="77777777">
        <w:trPr>
          <w:divId w:val="1567063107"/>
          <w:jc w:val="center"/>
        </w:trPr>
        <w:tc>
          <w:tcPr>
            <w:tcW w:w="0" w:type="auto"/>
            <w:tcBorders>
              <w:top w:val="nil"/>
              <w:left w:val="nil"/>
              <w:bottom w:val="nil"/>
              <w:right w:val="nil"/>
            </w:tcBorders>
            <w:vAlign w:val="center"/>
            <w:hideMark/>
          </w:tcPr>
          <w:p w14:paraId="58F2714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14:paraId="67F1C015"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000000" w14:paraId="078F2CE9" w14:textId="77777777">
        <w:trPr>
          <w:divId w:val="1567063107"/>
          <w:jc w:val="center"/>
        </w:trPr>
        <w:tc>
          <w:tcPr>
            <w:tcW w:w="0" w:type="auto"/>
            <w:tcBorders>
              <w:top w:val="nil"/>
              <w:left w:val="nil"/>
              <w:bottom w:val="nil"/>
              <w:right w:val="nil"/>
            </w:tcBorders>
            <w:vAlign w:val="center"/>
            <w:hideMark/>
          </w:tcPr>
          <w:p w14:paraId="2CE1508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14:paraId="5ADA663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14:paraId="1ABAA89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3114"/>
      </w:tblGrid>
      <w:tr w:rsidR="00000000" w14:paraId="5157471C" w14:textId="77777777">
        <w:trPr>
          <w:divId w:val="1567063107"/>
          <w:tblCellSpacing w:w="12" w:type="dxa"/>
          <w:jc w:val="center"/>
        </w:trPr>
        <w:tc>
          <w:tcPr>
            <w:tcW w:w="0" w:type="auto"/>
            <w:vAlign w:val="center"/>
            <w:hideMark/>
          </w:tcPr>
          <w:p w14:paraId="05E22FFA" w14:textId="77777777" w:rsidR="00000000" w:rsidRDefault="003F103A">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HTTP Response Headers and Values </w:t>
            </w:r>
          </w:p>
        </w:tc>
      </w:tr>
    </w:tbl>
    <w:p w14:paraId="1C4FED5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1" style="width:.05pt;height:.75pt" o:hrpct="800" o:hralign="center" o:hrstd="t" o:hrnoshade="t" o:hr="t" fillcolor="#ccc" stroked="f"/>
        </w:pict>
      </w:r>
    </w:p>
    <w:p w14:paraId="4150F93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a successful Token Response. The ID Token signature in the example can be verified with the key at </w:t>
      </w:r>
      <w:hyperlink w:anchor="ExampleRSAKey" w:history="1">
        <w:r>
          <w:rPr>
            <w:rStyle w:val="Hyperlink"/>
            <w:rFonts w:ascii="Verdana" w:hAnsi="Verdana"/>
            <w:u w:val="none"/>
            <w:lang w:val="en"/>
          </w:rPr>
          <w:t>Appendix A.7</w:t>
        </w:r>
        <w:r>
          <w:rPr>
            <w:rStyle w:val="Hyperlink"/>
            <w:rFonts w:ascii="Verdana" w:hAnsi="Verdana"/>
            <w:vanish/>
            <w:u w:val="none"/>
            <w:lang w:val="en"/>
          </w:rPr>
          <w:t xml:space="preserve"> (RSA Key Used in Examples)</w:t>
        </w:r>
      </w:hyperlink>
      <w:r>
        <w:rPr>
          <w:rFonts w:ascii="Verdana" w:hAnsi="Verdana"/>
          <w:color w:val="000000"/>
          <w:lang w:val="en"/>
        </w:rPr>
        <w:t xml:space="preserve">. </w:t>
      </w:r>
    </w:p>
    <w:p w14:paraId="5A75D8A5" w14:textId="77777777" w:rsidR="00000000" w:rsidRDefault="003F103A">
      <w:pPr>
        <w:pStyle w:val="HTMLPreformatted"/>
        <w:divId w:val="627669104"/>
        <w:rPr>
          <w:lang w:val="en"/>
        </w:rPr>
      </w:pPr>
    </w:p>
    <w:p w14:paraId="76052315" w14:textId="77777777" w:rsidR="00000000" w:rsidRDefault="003F103A">
      <w:pPr>
        <w:pStyle w:val="HTMLPreformatted"/>
        <w:divId w:val="627669104"/>
        <w:rPr>
          <w:lang w:val="en"/>
        </w:rPr>
      </w:pPr>
      <w:r>
        <w:rPr>
          <w:lang w:val="en"/>
        </w:rPr>
        <w:t xml:space="preserve">  HTTP/1.1 200 OK</w:t>
      </w:r>
    </w:p>
    <w:p w14:paraId="3E1FC11C" w14:textId="77777777" w:rsidR="00000000" w:rsidRDefault="003F103A">
      <w:pPr>
        <w:pStyle w:val="HTMLPreformatted"/>
        <w:divId w:val="627669104"/>
        <w:rPr>
          <w:lang w:val="en"/>
        </w:rPr>
      </w:pPr>
      <w:r>
        <w:rPr>
          <w:lang w:val="en"/>
        </w:rPr>
        <w:t xml:space="preserve">  </w:t>
      </w:r>
      <w:r>
        <w:rPr>
          <w:lang w:val="en"/>
        </w:rPr>
        <w:t>Content-Type: application/</w:t>
      </w:r>
      <w:proofErr w:type="spellStart"/>
      <w:r>
        <w:rPr>
          <w:lang w:val="en"/>
        </w:rPr>
        <w:t>json</w:t>
      </w:r>
      <w:proofErr w:type="spellEnd"/>
    </w:p>
    <w:p w14:paraId="634018F9" w14:textId="77777777" w:rsidR="00000000" w:rsidRDefault="003F103A">
      <w:pPr>
        <w:pStyle w:val="HTMLPreformatted"/>
        <w:divId w:val="627669104"/>
        <w:rPr>
          <w:lang w:val="en"/>
        </w:rPr>
      </w:pPr>
      <w:r>
        <w:rPr>
          <w:lang w:val="en"/>
        </w:rPr>
        <w:t xml:space="preserve">  Cache-Control: no-store</w:t>
      </w:r>
    </w:p>
    <w:p w14:paraId="2D0B0570" w14:textId="77777777" w:rsidR="00000000" w:rsidRDefault="003F103A">
      <w:pPr>
        <w:pStyle w:val="HTMLPreformatted"/>
        <w:divId w:val="627669104"/>
        <w:rPr>
          <w:lang w:val="en"/>
        </w:rPr>
      </w:pPr>
      <w:r>
        <w:rPr>
          <w:lang w:val="en"/>
        </w:rPr>
        <w:t xml:space="preserve">  Pragma: no-cache</w:t>
      </w:r>
    </w:p>
    <w:p w14:paraId="1ADC72A1" w14:textId="77777777" w:rsidR="00000000" w:rsidRDefault="003F103A">
      <w:pPr>
        <w:pStyle w:val="HTMLPreformatted"/>
        <w:divId w:val="627669104"/>
        <w:rPr>
          <w:lang w:val="en"/>
        </w:rPr>
      </w:pPr>
    </w:p>
    <w:p w14:paraId="16265545" w14:textId="77777777" w:rsidR="00000000" w:rsidRDefault="003F103A">
      <w:pPr>
        <w:pStyle w:val="HTMLPreformatted"/>
        <w:divId w:val="627669104"/>
        <w:rPr>
          <w:lang w:val="en"/>
        </w:rPr>
      </w:pPr>
      <w:r>
        <w:rPr>
          <w:lang w:val="en"/>
        </w:rPr>
        <w:t xml:space="preserve">  {</w:t>
      </w:r>
    </w:p>
    <w:p w14:paraId="57A1F62E" w14:textId="77777777" w:rsidR="00000000" w:rsidRDefault="003F103A">
      <w:pPr>
        <w:pStyle w:val="HTMLPreformatted"/>
        <w:divId w:val="627669104"/>
        <w:rPr>
          <w:lang w:val="en"/>
        </w:rPr>
      </w:pPr>
      <w:r>
        <w:rPr>
          <w:lang w:val="en"/>
        </w:rPr>
        <w:t xml:space="preserve">   "</w:t>
      </w:r>
      <w:proofErr w:type="spellStart"/>
      <w:r>
        <w:rPr>
          <w:lang w:val="en"/>
        </w:rPr>
        <w:t>access_token</w:t>
      </w:r>
      <w:proofErr w:type="spellEnd"/>
      <w:r>
        <w:rPr>
          <w:lang w:val="en"/>
        </w:rPr>
        <w:t>": "SlAV32hkKG",</w:t>
      </w:r>
    </w:p>
    <w:p w14:paraId="7B6E32CD" w14:textId="77777777" w:rsidR="00000000" w:rsidRDefault="003F103A">
      <w:pPr>
        <w:pStyle w:val="HTMLPreformatted"/>
        <w:divId w:val="627669104"/>
        <w:rPr>
          <w:lang w:val="en"/>
        </w:rPr>
      </w:pPr>
      <w:r>
        <w:rPr>
          <w:lang w:val="en"/>
        </w:rPr>
        <w:t xml:space="preserve">   "</w:t>
      </w:r>
      <w:proofErr w:type="spellStart"/>
      <w:r>
        <w:rPr>
          <w:lang w:val="en"/>
        </w:rPr>
        <w:t>token_type</w:t>
      </w:r>
      <w:proofErr w:type="spellEnd"/>
      <w:r>
        <w:rPr>
          <w:lang w:val="en"/>
        </w:rPr>
        <w:t>": "Bearer",</w:t>
      </w:r>
    </w:p>
    <w:p w14:paraId="4D9FD87C" w14:textId="77777777" w:rsidR="00000000" w:rsidRDefault="003F103A">
      <w:pPr>
        <w:pStyle w:val="HTMLPreformatted"/>
        <w:divId w:val="627669104"/>
        <w:rPr>
          <w:lang w:val="en"/>
        </w:rPr>
      </w:pPr>
      <w:r>
        <w:rPr>
          <w:lang w:val="en"/>
        </w:rPr>
        <w:t xml:space="preserve">   "</w:t>
      </w:r>
      <w:proofErr w:type="spellStart"/>
      <w:r>
        <w:rPr>
          <w:lang w:val="en"/>
        </w:rPr>
        <w:t>refresh_token</w:t>
      </w:r>
      <w:proofErr w:type="spellEnd"/>
      <w:r>
        <w:rPr>
          <w:lang w:val="en"/>
        </w:rPr>
        <w:t>": "8xLOxBtZp8",</w:t>
      </w:r>
    </w:p>
    <w:p w14:paraId="0840EA30" w14:textId="77777777" w:rsidR="00000000" w:rsidRDefault="003F103A">
      <w:pPr>
        <w:pStyle w:val="HTMLPreformatted"/>
        <w:divId w:val="627669104"/>
        <w:rPr>
          <w:lang w:val="en"/>
        </w:rPr>
      </w:pPr>
      <w:r>
        <w:rPr>
          <w:lang w:val="en"/>
        </w:rPr>
        <w:t xml:space="preserve">   "</w:t>
      </w:r>
      <w:proofErr w:type="spellStart"/>
      <w:r>
        <w:rPr>
          <w:lang w:val="en"/>
        </w:rPr>
        <w:t>expires_in</w:t>
      </w:r>
      <w:proofErr w:type="spellEnd"/>
      <w:r>
        <w:rPr>
          <w:lang w:val="en"/>
        </w:rPr>
        <w:t>": 3600,</w:t>
      </w:r>
    </w:p>
    <w:p w14:paraId="3D64DE72" w14:textId="77777777" w:rsidR="00000000" w:rsidRDefault="003F103A">
      <w:pPr>
        <w:pStyle w:val="HTMLPreformatted"/>
        <w:divId w:val="627669104"/>
        <w:rPr>
          <w:lang w:val="en"/>
        </w:rPr>
      </w:pPr>
      <w:r>
        <w:rPr>
          <w:lang w:val="en"/>
        </w:rPr>
        <w:t xml:space="preserve">   "</w:t>
      </w:r>
      <w:proofErr w:type="spellStart"/>
      <w:r>
        <w:rPr>
          <w:lang w:val="en"/>
        </w:rPr>
        <w:t>id_token</w:t>
      </w:r>
      <w:proofErr w:type="spellEnd"/>
      <w:r>
        <w:rPr>
          <w:lang w:val="en"/>
        </w:rPr>
        <w:t>": "eyJhbGciOiJSUzI1NiIsImtpZCI6IjFlOWdkazcifQ</w:t>
      </w:r>
      <w:r>
        <w:rPr>
          <w:lang w:val="en"/>
        </w:rPr>
        <w:t>.ewogImlzc</w:t>
      </w:r>
    </w:p>
    <w:p w14:paraId="61B69F4B" w14:textId="77777777" w:rsidR="00000000" w:rsidRDefault="003F103A">
      <w:pPr>
        <w:pStyle w:val="HTMLPreformatted"/>
        <w:divId w:val="627669104"/>
        <w:rPr>
          <w:lang w:val="en"/>
        </w:rPr>
      </w:pPr>
      <w:r>
        <w:rPr>
          <w:lang w:val="en"/>
        </w:rPr>
        <w:t xml:space="preserve">     yI6ICJodHRwOi8vc2VydmVyLmV4YW1wbGUuY29tIiwKICJzdWIiOiAiMjQ4Mjg5</w:t>
      </w:r>
    </w:p>
    <w:p w14:paraId="3609DEF5" w14:textId="77777777" w:rsidR="00000000" w:rsidRDefault="003F103A">
      <w:pPr>
        <w:pStyle w:val="HTMLPreformatted"/>
        <w:divId w:val="627669104"/>
        <w:rPr>
          <w:lang w:val="en"/>
        </w:rPr>
      </w:pPr>
      <w:r>
        <w:rPr>
          <w:lang w:val="en"/>
        </w:rPr>
        <w:lastRenderedPageBreak/>
        <w:t xml:space="preserve">     NzYxMDAxIiwKICJhdWQiOiAiczZCaGRSa3F0MyIsCiAibm9uY2UiOiAibi0wUzZ</w:t>
      </w:r>
    </w:p>
    <w:p w14:paraId="33BB2742" w14:textId="77777777" w:rsidR="00000000" w:rsidRDefault="003F103A">
      <w:pPr>
        <w:pStyle w:val="HTMLPreformatted"/>
        <w:divId w:val="627669104"/>
        <w:rPr>
          <w:lang w:val="en"/>
        </w:rPr>
      </w:pPr>
      <w:r>
        <w:rPr>
          <w:lang w:val="en"/>
        </w:rPr>
        <w:t xml:space="preserve">     fV3pBMk1qIiwKICJleHAiOiAxMzExMjgxOTcwLAogImlhdCI6IDEzMTEyODA5Nz</w:t>
      </w:r>
    </w:p>
    <w:p w14:paraId="2DDDE90B" w14:textId="77777777" w:rsidR="00000000" w:rsidRDefault="003F103A">
      <w:pPr>
        <w:pStyle w:val="HTMLPreformatted"/>
        <w:divId w:val="627669104"/>
        <w:rPr>
          <w:lang w:val="en"/>
        </w:rPr>
      </w:pPr>
      <w:r>
        <w:rPr>
          <w:lang w:val="en"/>
        </w:rPr>
        <w:t xml:space="preserve">     AKfQ.ggW8hZ1EuVLuxNuuIJKX_V8a_OMX</w:t>
      </w:r>
      <w:r>
        <w:rPr>
          <w:lang w:val="en"/>
        </w:rPr>
        <w:t>zR0EHR9R6jgdqrOOF4daGU96Sr_P6q</w:t>
      </w:r>
    </w:p>
    <w:p w14:paraId="35420B36" w14:textId="77777777" w:rsidR="00000000" w:rsidRDefault="003F103A">
      <w:pPr>
        <w:pStyle w:val="HTMLPreformatted"/>
        <w:divId w:val="627669104"/>
        <w:rPr>
          <w:lang w:val="en"/>
        </w:rPr>
      </w:pPr>
      <w:r>
        <w:rPr>
          <w:lang w:val="en"/>
        </w:rPr>
        <w:t xml:space="preserve">     Jp6IcmD3HP99Obi1PRs-cwh3LO-p146waJ8IhehcwL7F09JdijmBqkvPeB2T9CJ</w:t>
      </w:r>
    </w:p>
    <w:p w14:paraId="41B4E3A5" w14:textId="77777777" w:rsidR="00000000" w:rsidRDefault="003F103A">
      <w:pPr>
        <w:pStyle w:val="HTMLPreformatted"/>
        <w:divId w:val="627669104"/>
        <w:rPr>
          <w:lang w:val="en"/>
        </w:rPr>
      </w:pPr>
      <w:r>
        <w:rPr>
          <w:lang w:val="en"/>
        </w:rPr>
        <w:t xml:space="preserve">     NqeGpe-gccMg4vfKjkM8FcGvnzZUN4_KSP0aAp1tOJ1zZwgjxqGByKHiOtX7Tpd</w:t>
      </w:r>
    </w:p>
    <w:p w14:paraId="538E004A" w14:textId="77777777" w:rsidR="00000000" w:rsidRDefault="003F103A">
      <w:pPr>
        <w:pStyle w:val="HTMLPreformatted"/>
        <w:divId w:val="627669104"/>
        <w:rPr>
          <w:lang w:val="en"/>
        </w:rPr>
      </w:pPr>
      <w:r>
        <w:rPr>
          <w:lang w:val="en"/>
        </w:rPr>
        <w:t xml:space="preserve">     QyHE5lcMiKPXfEIQILVq0pc_E2DzL7emopWoaoZTF_m0_N0YzFC6g6EJbOEoRoS</w:t>
      </w:r>
    </w:p>
    <w:p w14:paraId="09ADFE70" w14:textId="77777777" w:rsidR="00000000" w:rsidRDefault="003F103A">
      <w:pPr>
        <w:pStyle w:val="HTMLPreformatted"/>
        <w:divId w:val="627669104"/>
        <w:rPr>
          <w:lang w:val="en"/>
        </w:rPr>
      </w:pPr>
      <w:r>
        <w:rPr>
          <w:lang w:val="en"/>
        </w:rPr>
        <w:t xml:space="preserve">     K5hoDalrcvRYL</w:t>
      </w:r>
      <w:r>
        <w:rPr>
          <w:lang w:val="en"/>
        </w:rPr>
        <w:t>SrQAZZKflyuVCyixEoV9GfNQC3_osjzw2PAithfubEEBLuVVk4</w:t>
      </w:r>
    </w:p>
    <w:p w14:paraId="7306C336" w14:textId="77777777" w:rsidR="00000000" w:rsidRDefault="003F103A">
      <w:pPr>
        <w:pStyle w:val="HTMLPreformatted"/>
        <w:divId w:val="627669104"/>
        <w:rPr>
          <w:lang w:val="en"/>
        </w:rPr>
      </w:pPr>
      <w:r>
        <w:rPr>
          <w:lang w:val="en"/>
        </w:rPr>
        <w:t xml:space="preserve">     XUVrWOLrLl0nx7RkKU8NXNHq-rvKMzqg"</w:t>
      </w:r>
    </w:p>
    <w:p w14:paraId="657BD51E" w14:textId="77777777" w:rsidR="00000000" w:rsidRDefault="003F103A">
      <w:pPr>
        <w:pStyle w:val="HTMLPreformatted"/>
        <w:divId w:val="627669104"/>
        <w:rPr>
          <w:lang w:val="en"/>
        </w:rPr>
      </w:pPr>
      <w:r>
        <w:rPr>
          <w:lang w:val="en"/>
        </w:rPr>
        <w:t xml:space="preserve">  }</w:t>
      </w:r>
    </w:p>
    <w:p w14:paraId="5AABCC5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As specified in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Clients SHOULD ignore unrec</w:t>
      </w:r>
      <w:r>
        <w:rPr>
          <w:rFonts w:ascii="Verdana" w:hAnsi="Verdana"/>
          <w:color w:val="000000"/>
          <w:lang w:val="en"/>
        </w:rPr>
        <w:t xml:space="preserve">ognized response parameters. </w:t>
      </w:r>
    </w:p>
    <w:p w14:paraId="0BCA3943" w14:textId="77777777" w:rsidR="00000000" w:rsidRDefault="003F103A">
      <w:pPr>
        <w:spacing w:before="0" w:beforeAutospacing="0" w:after="0" w:afterAutospacing="0"/>
        <w:divId w:val="1567063107"/>
        <w:rPr>
          <w:rFonts w:ascii="Verdana" w:eastAsia="Times New Roman" w:hAnsi="Verdana"/>
          <w:color w:val="000000"/>
          <w:lang w:val="en"/>
        </w:rPr>
      </w:pPr>
      <w:bookmarkStart w:id="50" w:name="TokenErrorResponse"/>
      <w:bookmarkEnd w:id="50"/>
    </w:p>
    <w:p w14:paraId="6803802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832A082" w14:textId="77777777">
        <w:trPr>
          <w:divId w:val="1567063107"/>
          <w:trHeight w:val="225"/>
          <w:tblCellSpacing w:w="12" w:type="dxa"/>
        </w:trPr>
        <w:tc>
          <w:tcPr>
            <w:tcW w:w="450" w:type="dxa"/>
            <w:shd w:val="clear" w:color="auto" w:fill="990000"/>
            <w:vAlign w:val="center"/>
            <w:hideMark/>
          </w:tcPr>
          <w:p w14:paraId="6958369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4485C6" w14:textId="77777777" w:rsidR="00000000" w:rsidRDefault="003F103A">
      <w:pPr>
        <w:pStyle w:val="Heading3"/>
        <w:divId w:val="1567063107"/>
        <w:rPr>
          <w:rFonts w:eastAsia="Times New Roman"/>
          <w:lang w:val="en"/>
        </w:rPr>
      </w:pPr>
      <w:bookmarkStart w:id="51" w:name="rfc.section.3.1.3.4"/>
      <w:bookmarkEnd w:id="51"/>
      <w:r>
        <w:rPr>
          <w:rFonts w:eastAsia="Times New Roman"/>
          <w:lang w:val="en"/>
        </w:rPr>
        <w:t>3.1.3.4.</w:t>
      </w:r>
      <w:proofErr w:type="gramStart"/>
      <w:r>
        <w:rPr>
          <w:rFonts w:eastAsia="Times New Roman"/>
          <w:lang w:val="en"/>
        </w:rPr>
        <w:t> </w:t>
      </w:r>
      <w:r>
        <w:rPr>
          <w:rFonts w:eastAsia="Times New Roman"/>
          <w:lang w:val="en"/>
        </w:rPr>
        <w:t xml:space="preserve"> Token</w:t>
      </w:r>
      <w:proofErr w:type="gramEnd"/>
      <w:r>
        <w:rPr>
          <w:rFonts w:eastAsia="Times New Roman"/>
          <w:lang w:val="en"/>
        </w:rPr>
        <w:t xml:space="preserve"> Error Response</w:t>
      </w:r>
    </w:p>
    <w:p w14:paraId="64CCE20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The HTTP response body uses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with HTTP response code of 400. </w:t>
      </w:r>
    </w:p>
    <w:p w14:paraId="230741D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Token Error Response: </w:t>
      </w:r>
    </w:p>
    <w:p w14:paraId="6875AA26" w14:textId="77777777" w:rsidR="00000000" w:rsidRDefault="003F103A">
      <w:pPr>
        <w:pStyle w:val="HTMLPreformatted"/>
        <w:divId w:val="926957859"/>
        <w:rPr>
          <w:lang w:val="en"/>
        </w:rPr>
      </w:pPr>
    </w:p>
    <w:p w14:paraId="050D53DE" w14:textId="77777777" w:rsidR="00000000" w:rsidRDefault="003F103A">
      <w:pPr>
        <w:pStyle w:val="HTMLPreformatted"/>
        <w:divId w:val="926957859"/>
        <w:rPr>
          <w:lang w:val="en"/>
        </w:rPr>
      </w:pPr>
      <w:r>
        <w:rPr>
          <w:lang w:val="en"/>
        </w:rPr>
        <w:t xml:space="preserve">  HTTP/1.1 400 Bad Request</w:t>
      </w:r>
    </w:p>
    <w:p w14:paraId="6B5719E0" w14:textId="77777777" w:rsidR="00000000" w:rsidRDefault="003F103A">
      <w:pPr>
        <w:pStyle w:val="HTMLPreformatted"/>
        <w:divId w:val="926957859"/>
        <w:rPr>
          <w:lang w:val="en"/>
        </w:rPr>
      </w:pPr>
      <w:r>
        <w:rPr>
          <w:lang w:val="en"/>
        </w:rPr>
        <w:t xml:space="preserve">  Con</w:t>
      </w:r>
      <w:r>
        <w:rPr>
          <w:lang w:val="en"/>
        </w:rPr>
        <w:t>tent-Type: application/</w:t>
      </w:r>
      <w:proofErr w:type="spellStart"/>
      <w:r>
        <w:rPr>
          <w:lang w:val="en"/>
        </w:rPr>
        <w:t>json</w:t>
      </w:r>
      <w:proofErr w:type="spellEnd"/>
    </w:p>
    <w:p w14:paraId="0788A95A" w14:textId="77777777" w:rsidR="00000000" w:rsidRDefault="003F103A">
      <w:pPr>
        <w:pStyle w:val="HTMLPreformatted"/>
        <w:divId w:val="926957859"/>
        <w:rPr>
          <w:lang w:val="en"/>
        </w:rPr>
      </w:pPr>
      <w:r>
        <w:rPr>
          <w:lang w:val="en"/>
        </w:rPr>
        <w:t xml:space="preserve">  Cache-Control: no-store</w:t>
      </w:r>
    </w:p>
    <w:p w14:paraId="20D5A8A8" w14:textId="77777777" w:rsidR="00000000" w:rsidRDefault="003F103A">
      <w:pPr>
        <w:pStyle w:val="HTMLPreformatted"/>
        <w:divId w:val="926957859"/>
        <w:rPr>
          <w:lang w:val="en"/>
        </w:rPr>
      </w:pPr>
      <w:r>
        <w:rPr>
          <w:lang w:val="en"/>
        </w:rPr>
        <w:lastRenderedPageBreak/>
        <w:t xml:space="preserve">  Pragma: no-cache</w:t>
      </w:r>
    </w:p>
    <w:p w14:paraId="3FB3E908" w14:textId="77777777" w:rsidR="00000000" w:rsidRDefault="003F103A">
      <w:pPr>
        <w:pStyle w:val="HTMLPreformatted"/>
        <w:divId w:val="926957859"/>
        <w:rPr>
          <w:lang w:val="en"/>
        </w:rPr>
      </w:pPr>
    </w:p>
    <w:p w14:paraId="73FFB3FE" w14:textId="77777777" w:rsidR="00000000" w:rsidRDefault="003F103A">
      <w:pPr>
        <w:pStyle w:val="HTMLPreformatted"/>
        <w:divId w:val="926957859"/>
        <w:rPr>
          <w:lang w:val="en"/>
        </w:rPr>
      </w:pPr>
      <w:r>
        <w:rPr>
          <w:lang w:val="en"/>
        </w:rPr>
        <w:t xml:space="preserve">  {</w:t>
      </w:r>
    </w:p>
    <w:p w14:paraId="33A8FA2E" w14:textId="77777777" w:rsidR="00000000" w:rsidRDefault="003F103A">
      <w:pPr>
        <w:pStyle w:val="HTMLPreformatted"/>
        <w:divId w:val="926957859"/>
        <w:rPr>
          <w:lang w:val="en"/>
        </w:rPr>
      </w:pPr>
      <w:r>
        <w:rPr>
          <w:lang w:val="en"/>
        </w:rPr>
        <w:t xml:space="preserve">   "</w:t>
      </w:r>
      <w:proofErr w:type="gramStart"/>
      <w:r>
        <w:rPr>
          <w:lang w:val="en"/>
        </w:rPr>
        <w:t>error</w:t>
      </w:r>
      <w:proofErr w:type="gramEnd"/>
      <w:r>
        <w:rPr>
          <w:lang w:val="en"/>
        </w:rPr>
        <w:t>": "</w:t>
      </w:r>
      <w:proofErr w:type="spellStart"/>
      <w:r>
        <w:rPr>
          <w:lang w:val="en"/>
        </w:rPr>
        <w:t>invalid_request</w:t>
      </w:r>
      <w:proofErr w:type="spellEnd"/>
      <w:r>
        <w:rPr>
          <w:lang w:val="en"/>
        </w:rPr>
        <w:t>"</w:t>
      </w:r>
    </w:p>
    <w:p w14:paraId="7492878E" w14:textId="77777777" w:rsidR="00000000" w:rsidRDefault="003F103A">
      <w:pPr>
        <w:pStyle w:val="HTMLPreformatted"/>
        <w:divId w:val="926957859"/>
        <w:rPr>
          <w:lang w:val="en"/>
        </w:rPr>
      </w:pPr>
      <w:r>
        <w:rPr>
          <w:lang w:val="en"/>
        </w:rPr>
        <w:t xml:space="preserve">  }</w:t>
      </w:r>
    </w:p>
    <w:p w14:paraId="3467526A" w14:textId="77777777" w:rsidR="00000000" w:rsidRDefault="003F103A">
      <w:pPr>
        <w:spacing w:before="0" w:beforeAutospacing="0" w:after="0" w:afterAutospacing="0"/>
        <w:divId w:val="1567063107"/>
        <w:rPr>
          <w:rFonts w:ascii="Verdana" w:eastAsia="Times New Roman" w:hAnsi="Verdana"/>
          <w:color w:val="000000"/>
          <w:lang w:val="en"/>
        </w:rPr>
      </w:pPr>
      <w:bookmarkStart w:id="52" w:name="TokenResponseValidation"/>
      <w:bookmarkEnd w:id="52"/>
    </w:p>
    <w:p w14:paraId="7AD181B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8E01888" w14:textId="77777777">
        <w:trPr>
          <w:divId w:val="1567063107"/>
          <w:trHeight w:val="225"/>
          <w:tblCellSpacing w:w="12" w:type="dxa"/>
        </w:trPr>
        <w:tc>
          <w:tcPr>
            <w:tcW w:w="450" w:type="dxa"/>
            <w:shd w:val="clear" w:color="auto" w:fill="990000"/>
            <w:vAlign w:val="center"/>
            <w:hideMark/>
          </w:tcPr>
          <w:p w14:paraId="52699E0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19F6C5" w14:textId="77777777" w:rsidR="00000000" w:rsidRDefault="003F103A">
      <w:pPr>
        <w:pStyle w:val="Heading3"/>
        <w:divId w:val="1567063107"/>
        <w:rPr>
          <w:rFonts w:eastAsia="Times New Roman"/>
          <w:lang w:val="en"/>
        </w:rPr>
      </w:pPr>
      <w:bookmarkStart w:id="53" w:name="rfc.section.3.1.3.5"/>
      <w:bookmarkEnd w:id="53"/>
      <w:r>
        <w:rPr>
          <w:rFonts w:eastAsia="Times New Roman"/>
          <w:lang w:val="en"/>
        </w:rPr>
        <w:t>3.1.3.5.</w:t>
      </w:r>
      <w:proofErr w:type="gramStart"/>
      <w:r>
        <w:rPr>
          <w:rFonts w:eastAsia="Times New Roman"/>
          <w:lang w:val="en"/>
        </w:rPr>
        <w:t>  Token</w:t>
      </w:r>
      <w:proofErr w:type="gramEnd"/>
      <w:r>
        <w:rPr>
          <w:rFonts w:eastAsia="Times New Roman"/>
          <w:lang w:val="en"/>
        </w:rPr>
        <w:t xml:space="preserve"> Response Validation</w:t>
      </w:r>
    </w:p>
    <w:p w14:paraId="671CA37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MUST validate the Token Response as follows: </w:t>
      </w:r>
    </w:p>
    <w:p w14:paraId="50B87D33" w14:textId="77777777" w:rsidR="00000000" w:rsidRDefault="003F103A">
      <w:pPr>
        <w:numPr>
          <w:ilvl w:val="0"/>
          <w:numId w:val="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5.1 and 10.12. </w:t>
      </w:r>
    </w:p>
    <w:p w14:paraId="50A7ED5C" w14:textId="77777777" w:rsidR="00000000" w:rsidRDefault="003F103A">
      <w:pPr>
        <w:numPr>
          <w:ilvl w:val="0"/>
          <w:numId w:val="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5549C879" w14:textId="77777777" w:rsidR="00000000" w:rsidRDefault="003F103A">
      <w:pPr>
        <w:numPr>
          <w:ilvl w:val="0"/>
          <w:numId w:val="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CodeFlowTokenValidation" w:history="1">
        <w:r>
          <w:rPr>
            <w:rStyle w:val="Hyperlink"/>
            <w:rFonts w:ascii="Verdana" w:eastAsia="Times New Roman" w:hAnsi="Verdana"/>
            <w:u w:val="none"/>
            <w:lang w:val="en"/>
          </w:rPr>
          <w:t>Section 3.1.3.8</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t>
      </w:r>
    </w:p>
    <w:p w14:paraId="0A9CB2EF" w14:textId="77777777" w:rsidR="00000000" w:rsidRDefault="003F103A">
      <w:pPr>
        <w:spacing w:before="0" w:beforeAutospacing="0" w:after="0" w:afterAutospacing="0"/>
        <w:divId w:val="1567063107"/>
        <w:rPr>
          <w:rFonts w:ascii="Verdana" w:eastAsia="Times New Roman" w:hAnsi="Verdana"/>
          <w:color w:val="000000"/>
          <w:lang w:val="en"/>
        </w:rPr>
      </w:pPr>
      <w:bookmarkStart w:id="54" w:name="CodeIDToken"/>
      <w:bookmarkEnd w:id="54"/>
    </w:p>
    <w:p w14:paraId="388940A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68F178C" w14:textId="77777777">
        <w:trPr>
          <w:divId w:val="1567063107"/>
          <w:trHeight w:val="225"/>
          <w:tblCellSpacing w:w="12" w:type="dxa"/>
        </w:trPr>
        <w:tc>
          <w:tcPr>
            <w:tcW w:w="450" w:type="dxa"/>
            <w:shd w:val="clear" w:color="auto" w:fill="990000"/>
            <w:vAlign w:val="center"/>
            <w:hideMark/>
          </w:tcPr>
          <w:p w14:paraId="048251F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870CC9" w14:textId="77777777" w:rsidR="00000000" w:rsidRDefault="003F103A">
      <w:pPr>
        <w:pStyle w:val="Heading3"/>
        <w:divId w:val="1567063107"/>
        <w:rPr>
          <w:rFonts w:eastAsia="Times New Roman"/>
          <w:lang w:val="en"/>
        </w:rPr>
      </w:pPr>
      <w:bookmarkStart w:id="55" w:name="rfc.section.3.1.3.6"/>
      <w:bookmarkEnd w:id="55"/>
      <w:r>
        <w:rPr>
          <w:rFonts w:eastAsia="Times New Roman"/>
          <w:lang w:val="en"/>
        </w:rPr>
        <w:t>3.1.3.6.</w:t>
      </w:r>
      <w:proofErr w:type="gramStart"/>
      <w:r>
        <w:rPr>
          <w:rFonts w:eastAsia="Times New Roman"/>
          <w:lang w:val="en"/>
        </w:rPr>
        <w:t>  ID</w:t>
      </w:r>
      <w:proofErr w:type="gramEnd"/>
      <w:r>
        <w:rPr>
          <w:rFonts w:eastAsia="Times New Roman"/>
          <w:lang w:val="en"/>
        </w:rPr>
        <w:t xml:space="preserve"> Token</w:t>
      </w:r>
    </w:p>
    <w:p w14:paraId="7A0233F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w:t>
        </w:r>
        <w:r>
          <w:rPr>
            <w:rStyle w:val="Hyperlink"/>
            <w:rFonts w:ascii="Verdana" w:hAnsi="Verdana"/>
            <w:vanish/>
            <w:u w:val="none"/>
            <w:lang w:val="en"/>
          </w:rPr>
          <w:t>ID Token)</w:t>
        </w:r>
      </w:hyperlink>
      <w:r>
        <w:rPr>
          <w:rFonts w:ascii="Verdana" w:hAnsi="Verdana"/>
          <w:color w:val="000000"/>
          <w:lang w:val="en"/>
        </w:rPr>
        <w:t xml:space="preserve">. When using the Authorization Code Flow, these additional requirements for the following ID Token Claims apply: </w:t>
      </w:r>
    </w:p>
    <w:p w14:paraId="4190665E" w14:textId="77777777" w:rsidR="00000000" w:rsidRDefault="003F103A">
      <w:pPr>
        <w:spacing w:before="0" w:beforeAutospacing="0" w:after="0" w:afterAutospacing="0"/>
        <w:divId w:val="1196042639"/>
        <w:rPr>
          <w:rFonts w:ascii="Verdana" w:eastAsia="Times New Roman" w:hAnsi="Verdana"/>
          <w:color w:val="000000"/>
          <w:lang w:val="en"/>
        </w:rPr>
      </w:pPr>
      <w:proofErr w:type="spellStart"/>
      <w:r>
        <w:rPr>
          <w:rFonts w:ascii="Verdana" w:eastAsia="Times New Roman" w:hAnsi="Verdana"/>
          <w:color w:val="000000"/>
          <w:lang w:val="en"/>
        </w:rPr>
        <w:t>at_hash</w:t>
      </w:r>
      <w:proofErr w:type="spellEnd"/>
    </w:p>
    <w:p w14:paraId="5BB403AE" w14:textId="77777777" w:rsidR="00000000" w:rsidRDefault="003F103A">
      <w:pPr>
        <w:spacing w:before="0" w:beforeAutospacing="0" w:after="0" w:afterAutospacing="0"/>
        <w:ind w:left="720"/>
        <w:divId w:val="119604263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Its value is the base64url encoding of the left-most half of the hash of the octets of the</w:t>
      </w:r>
      <w:r>
        <w:rPr>
          <w:rFonts w:ascii="Verdana" w:eastAsia="Times New Roman" w:hAnsi="Verdana"/>
          <w:color w:val="000000"/>
          <w:lang w:val="en"/>
        </w:rPr>
        <w:t xml:space="preserve"> ASCII representation of the </w:t>
      </w:r>
      <w:proofErr w:type="spellStart"/>
      <w:r>
        <w:rPr>
          <w:rStyle w:val="HTMLTypewriter"/>
          <w:lang w:val="en"/>
        </w:rPr>
        <w:t>access_token</w:t>
      </w:r>
      <w:proofErr w:type="spellEnd"/>
      <w:r>
        <w:rPr>
          <w:rFonts w:ascii="Verdana" w:eastAsia="Times New Roman" w:hAnsi="Verdana"/>
          <w:color w:val="000000"/>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w:t>
        </w:r>
        <w:r>
          <w:rPr>
            <w:rStyle w:val="Hyperlink"/>
            <w:rFonts w:ascii="Verdana" w:eastAsia="Times New Roman" w:hAnsi="Verdana"/>
            <w:vanish/>
            <w:u w:val="none"/>
            <w:lang w:val="en"/>
          </w:rPr>
          <w:t>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proofErr w:type="spellStart"/>
      <w:r>
        <w:rPr>
          <w:rStyle w:val="HTMLTypewriter"/>
          <w:lang w:val="en"/>
        </w:rPr>
        <w:t>access_token</w:t>
      </w:r>
      <w:proofErr w:type="spellEnd"/>
      <w:r>
        <w:rPr>
          <w:rFonts w:ascii="Verdana" w:eastAsia="Times New Roman" w:hAnsi="Verdana"/>
          <w:color w:val="000000"/>
          <w:lang w:val="en"/>
        </w:rPr>
        <w:t xml:space="preserve"> value with SHA-256, then take</w:t>
      </w:r>
      <w:proofErr w:type="gramEnd"/>
      <w:r>
        <w:rPr>
          <w:rFonts w:ascii="Verdana" w:eastAsia="Times New Roman" w:hAnsi="Verdana"/>
          <w:color w:val="000000"/>
          <w:lang w:val="en"/>
        </w:rPr>
        <w:t xml:space="preserve"> the left-most 128 bits and base64url encode them. The </w:t>
      </w:r>
      <w:proofErr w:type="spellStart"/>
      <w:r>
        <w:rPr>
          <w:rStyle w:val="HTMLTypewriter"/>
          <w:lang w:val="en"/>
        </w:rPr>
        <w:t>at_hash</w:t>
      </w:r>
      <w:proofErr w:type="spellEnd"/>
      <w:r>
        <w:rPr>
          <w:rFonts w:ascii="Verdana" w:eastAsia="Times New Roman" w:hAnsi="Verdana"/>
          <w:color w:val="000000"/>
          <w:lang w:val="en"/>
        </w:rPr>
        <w:t xml:space="preserve"> value is a case sensitive string. </w:t>
      </w:r>
    </w:p>
    <w:p w14:paraId="23FE1AC1" w14:textId="77777777" w:rsidR="00000000" w:rsidRDefault="003F103A">
      <w:pPr>
        <w:spacing w:before="0" w:beforeAutospacing="0" w:after="0" w:afterAutospacing="0"/>
        <w:divId w:val="1567063107"/>
        <w:rPr>
          <w:rFonts w:ascii="Verdana" w:eastAsia="Times New Roman" w:hAnsi="Verdana"/>
          <w:color w:val="000000"/>
          <w:lang w:val="en"/>
        </w:rPr>
      </w:pPr>
      <w:bookmarkStart w:id="56" w:name="IDTokenValidation"/>
      <w:bookmarkEnd w:id="56"/>
    </w:p>
    <w:p w14:paraId="6655313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757654B" w14:textId="77777777">
        <w:trPr>
          <w:divId w:val="1567063107"/>
          <w:trHeight w:val="225"/>
          <w:tblCellSpacing w:w="12" w:type="dxa"/>
        </w:trPr>
        <w:tc>
          <w:tcPr>
            <w:tcW w:w="450" w:type="dxa"/>
            <w:shd w:val="clear" w:color="auto" w:fill="990000"/>
            <w:vAlign w:val="center"/>
            <w:hideMark/>
          </w:tcPr>
          <w:p w14:paraId="6D4DA8F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D5C131" w14:textId="77777777" w:rsidR="00000000" w:rsidRDefault="003F103A">
      <w:pPr>
        <w:pStyle w:val="Heading3"/>
        <w:divId w:val="1567063107"/>
        <w:rPr>
          <w:rFonts w:eastAsia="Times New Roman"/>
          <w:lang w:val="en"/>
        </w:rPr>
      </w:pPr>
      <w:bookmarkStart w:id="57" w:name="rfc.section.3.1.3.7"/>
      <w:bookmarkEnd w:id="57"/>
      <w:r>
        <w:rPr>
          <w:rFonts w:eastAsia="Times New Roman"/>
          <w:lang w:val="en"/>
        </w:rPr>
        <w:t>3.1.3.7.</w:t>
      </w:r>
      <w:proofErr w:type="gramStart"/>
      <w:r>
        <w:rPr>
          <w:rFonts w:eastAsia="Times New Roman"/>
          <w:lang w:val="en"/>
        </w:rPr>
        <w:t>  ID</w:t>
      </w:r>
      <w:proofErr w:type="gramEnd"/>
      <w:r>
        <w:rPr>
          <w:rFonts w:eastAsia="Times New Roman"/>
          <w:lang w:val="en"/>
        </w:rPr>
        <w:t xml:space="preserve"> Token Validation</w:t>
      </w:r>
    </w:p>
    <w:p w14:paraId="7961518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Clients MUST validate the ID Token in the Token Response in the following manner: </w:t>
      </w:r>
    </w:p>
    <w:p w14:paraId="2582D635"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If the ID Token is encrypted, decrypt it using the keys and algorithms t</w:t>
      </w:r>
      <w:r>
        <w:rPr>
          <w:rFonts w:ascii="Verdana" w:eastAsia="Times New Roman" w:hAnsi="Verdana"/>
          <w:color w:val="000000"/>
          <w:lang w:val="en"/>
        </w:rPr>
        <w:t xml:space="preserve">hat the Client specified during Registration that the OP was to use to encrypt the ID Token. If encryption was negotiated with the OP at Registration time and the ID Token is not encrypted, the RP SHOULD </w:t>
      </w:r>
      <w:proofErr w:type="gramStart"/>
      <w:r>
        <w:rPr>
          <w:rFonts w:ascii="Verdana" w:eastAsia="Times New Roman" w:hAnsi="Verdana"/>
          <w:color w:val="000000"/>
          <w:lang w:val="en"/>
        </w:rPr>
        <w:t>reject</w:t>
      </w:r>
      <w:proofErr w:type="gramEnd"/>
      <w:r>
        <w:rPr>
          <w:rFonts w:ascii="Verdana" w:eastAsia="Times New Roman" w:hAnsi="Verdana"/>
          <w:color w:val="000000"/>
          <w:lang w:val="en"/>
        </w:rPr>
        <w:t xml:space="preserve"> it. </w:t>
      </w:r>
    </w:p>
    <w:p w14:paraId="27608174"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The Issuer Identifier for the OpenID Pro</w:t>
      </w:r>
      <w:r>
        <w:rPr>
          <w:rFonts w:ascii="Verdana" w:eastAsia="Times New Roman" w:hAnsi="Verdana"/>
          <w:color w:val="000000"/>
          <w:lang w:val="en"/>
        </w:rPr>
        <w:t xml:space="preserve">vider (which is typically obtained during Discovery) MUST exactly match the value of the </w:t>
      </w:r>
      <w:proofErr w:type="spellStart"/>
      <w:r>
        <w:rPr>
          <w:rStyle w:val="HTMLTypewriter"/>
          <w:lang w:val="en"/>
        </w:rPr>
        <w:t>iss</w:t>
      </w:r>
      <w:proofErr w:type="spellEnd"/>
      <w:r>
        <w:rPr>
          <w:rFonts w:ascii="Verdana" w:eastAsia="Times New Roman" w:hAnsi="Verdana"/>
          <w:color w:val="000000"/>
          <w:lang w:val="en"/>
        </w:rPr>
        <w:t xml:space="preserve"> (issuer) Claim. </w:t>
      </w:r>
    </w:p>
    <w:p w14:paraId="3C52FC95"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that the </w:t>
      </w:r>
      <w:proofErr w:type="spellStart"/>
      <w:r>
        <w:rPr>
          <w:rStyle w:val="HTMLTypewriter"/>
          <w:lang w:val="en"/>
        </w:rPr>
        <w:t>aud</w:t>
      </w:r>
      <w:proofErr w:type="spellEnd"/>
      <w:r>
        <w:rPr>
          <w:rFonts w:ascii="Verdana" w:eastAsia="Times New Roman" w:hAnsi="Verdana"/>
          <w:color w:val="000000"/>
          <w:lang w:val="en"/>
        </w:rPr>
        <w:t xml:space="preserve"> (audience) Claim contains its </w:t>
      </w:r>
      <w:proofErr w:type="spellStart"/>
      <w:r>
        <w:rPr>
          <w:rStyle w:val="HTMLTypewriter"/>
          <w:lang w:val="en"/>
        </w:rPr>
        <w:t>client_id</w:t>
      </w:r>
      <w:proofErr w:type="spellEnd"/>
      <w:r>
        <w:rPr>
          <w:rFonts w:ascii="Verdana" w:eastAsia="Times New Roman" w:hAnsi="Verdana"/>
          <w:color w:val="000000"/>
          <w:lang w:val="en"/>
        </w:rPr>
        <w:t xml:space="preserve"> value registered at the Issuer identified by the </w:t>
      </w:r>
      <w:proofErr w:type="spellStart"/>
      <w:r>
        <w:rPr>
          <w:rStyle w:val="HTMLTypewriter"/>
          <w:lang w:val="en"/>
        </w:rPr>
        <w:t>iss</w:t>
      </w:r>
      <w:proofErr w:type="spellEnd"/>
      <w:r>
        <w:rPr>
          <w:rFonts w:ascii="Verdana" w:eastAsia="Times New Roman" w:hAnsi="Verdana"/>
          <w:color w:val="000000"/>
          <w:lang w:val="en"/>
        </w:rPr>
        <w:t xml:space="preserve"> (issuer) Claim </w:t>
      </w:r>
      <w:r>
        <w:rPr>
          <w:rFonts w:ascii="Verdana" w:eastAsia="Times New Roman" w:hAnsi="Verdana"/>
          <w:color w:val="000000"/>
          <w:lang w:val="en"/>
        </w:rPr>
        <w:t xml:space="preserve">as an audience. The </w:t>
      </w:r>
      <w:proofErr w:type="spellStart"/>
      <w:r>
        <w:rPr>
          <w:rStyle w:val="HTMLTypewriter"/>
          <w:lang w:val="en"/>
        </w:rPr>
        <w:t>aud</w:t>
      </w:r>
      <w:proofErr w:type="spellEnd"/>
      <w:r>
        <w:rPr>
          <w:rFonts w:ascii="Verdana" w:eastAsia="Times New Roman" w:hAnsi="Verdana"/>
          <w:color w:val="000000"/>
          <w:lang w:val="en"/>
        </w:rPr>
        <w:t xml:space="preserve"> (audience) Claim MAY contain an array with more than one element. The ID Token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rejected if the ID Token does not list the Client as a valid audience, or if it contains additional audiences not trusted by the Client. </w:t>
      </w:r>
    </w:p>
    <w:p w14:paraId="56B0B7DE"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w:t>
      </w:r>
      <w:r>
        <w:rPr>
          <w:rFonts w:ascii="Verdana" w:eastAsia="Times New Roman" w:hAnsi="Verdana"/>
          <w:color w:val="000000"/>
          <w:lang w:val="en"/>
        </w:rPr>
        <w:t xml:space="preserve">ID Token contains multiple audiences, the Client SHOULD verify that an </w:t>
      </w:r>
      <w:proofErr w:type="spellStart"/>
      <w:r>
        <w:rPr>
          <w:rStyle w:val="HTMLTypewriter"/>
          <w:lang w:val="en"/>
        </w:rPr>
        <w:t>azp</w:t>
      </w:r>
      <w:proofErr w:type="spellEnd"/>
      <w:r>
        <w:rPr>
          <w:rFonts w:ascii="Verdana" w:eastAsia="Times New Roman" w:hAnsi="Verdana"/>
          <w:color w:val="000000"/>
          <w:lang w:val="en"/>
        </w:rPr>
        <w:t xml:space="preserve"> Claim is present. </w:t>
      </w:r>
    </w:p>
    <w:p w14:paraId="548AB463"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an </w:t>
      </w:r>
      <w:proofErr w:type="spellStart"/>
      <w:r>
        <w:rPr>
          <w:rStyle w:val="HTMLTypewriter"/>
          <w:lang w:val="en"/>
        </w:rPr>
        <w:t>azp</w:t>
      </w:r>
      <w:proofErr w:type="spellEnd"/>
      <w:r>
        <w:rPr>
          <w:rFonts w:ascii="Verdana" w:eastAsia="Times New Roman" w:hAnsi="Verdana"/>
          <w:color w:val="000000"/>
          <w:lang w:val="en"/>
        </w:rPr>
        <w:t xml:space="preserve"> (authorized party) Claim is present, the Client SHOULD verify that its </w:t>
      </w:r>
      <w:proofErr w:type="spellStart"/>
      <w:r>
        <w:rPr>
          <w:rStyle w:val="HTMLTypewriter"/>
          <w:lang w:val="en"/>
        </w:rPr>
        <w:t>client_id</w:t>
      </w:r>
      <w:proofErr w:type="spellEnd"/>
      <w:r>
        <w:rPr>
          <w:rFonts w:ascii="Verdana" w:eastAsia="Times New Roman" w:hAnsi="Verdana"/>
          <w:color w:val="000000"/>
          <w:lang w:val="en"/>
        </w:rPr>
        <w:t xml:space="preserve"> is the Claim Value. </w:t>
      </w:r>
    </w:p>
    <w:p w14:paraId="683713A7"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If the ID Token is received via direct communicati</w:t>
      </w:r>
      <w:r>
        <w:rPr>
          <w:rFonts w:ascii="Verdana" w:eastAsia="Times New Roman" w:hAnsi="Verdana"/>
          <w:color w:val="000000"/>
          <w:lang w:val="en"/>
        </w:rPr>
        <w:t xml:space="preserve">on between the Client and the Token Endpoint (which it is in this flow), the TLS server validation MAY be used to validate the issuer in place of checking the token signature. The Client MUST validate the signature of all other ID Tokens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using the algorithm specified in the JWT </w:t>
      </w:r>
      <w:proofErr w:type="spellStart"/>
      <w:r>
        <w:rPr>
          <w:rStyle w:val="HTMLTypewriter"/>
          <w:lang w:val="en"/>
        </w:rPr>
        <w:t>alg</w:t>
      </w:r>
      <w:proofErr w:type="spellEnd"/>
      <w:r>
        <w:rPr>
          <w:rFonts w:ascii="Verdana" w:eastAsia="Times New Roman" w:hAnsi="Verdana"/>
          <w:color w:val="000000"/>
          <w:lang w:val="en"/>
        </w:rPr>
        <w:t xml:space="preserve"> header parameter. The Client MUST use the keys provided by the Issuer. </w:t>
      </w:r>
    </w:p>
    <w:p w14:paraId="23F9D7C5"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alg</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value SHOULD be the default of </w:t>
      </w:r>
      <w:r>
        <w:rPr>
          <w:rStyle w:val="HTMLTypewriter"/>
          <w:lang w:val="en"/>
        </w:rPr>
        <w:t>RS256</w:t>
      </w:r>
      <w:r>
        <w:rPr>
          <w:rFonts w:ascii="Verdana" w:eastAsia="Times New Roman" w:hAnsi="Verdana"/>
          <w:color w:val="000000"/>
          <w:lang w:val="en"/>
        </w:rPr>
        <w:t xml:space="preserve"> or the algorithm sent by the Client in the </w:t>
      </w:r>
      <w:proofErr w:type="spellStart"/>
      <w:r>
        <w:rPr>
          <w:rStyle w:val="HTMLTypewriter"/>
          <w:lang w:val="en"/>
        </w:rPr>
        <w:t>id_token_signed_response_alg</w:t>
      </w:r>
      <w:proofErr w:type="spellEnd"/>
      <w:r>
        <w:rPr>
          <w:rFonts w:ascii="Verdana" w:eastAsia="Times New Roman" w:hAnsi="Verdana"/>
          <w:color w:val="000000"/>
          <w:lang w:val="en"/>
        </w:rPr>
        <w:t xml:space="preserve"> parameter during Registration. </w:t>
      </w:r>
    </w:p>
    <w:p w14:paraId="42D75BD6"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JWT </w:t>
      </w:r>
      <w:proofErr w:type="spellStart"/>
      <w:r>
        <w:rPr>
          <w:rStyle w:val="HTMLTypewriter"/>
          <w:lang w:val="en"/>
        </w:rPr>
        <w:t>alg</w:t>
      </w:r>
      <w:proofErr w:type="spellEnd"/>
      <w:r>
        <w:rPr>
          <w:rFonts w:ascii="Verdana" w:eastAsia="Times New Roman" w:hAnsi="Verdana"/>
          <w:color w:val="000000"/>
          <w:lang w:val="en"/>
        </w:rPr>
        <w:t xml:space="preserve"> header parameter uses a MAC based algorithm such as </w:t>
      </w:r>
      <w:r>
        <w:rPr>
          <w:rStyle w:val="HTMLTypewriter"/>
          <w:lang w:val="en"/>
        </w:rPr>
        <w:t>HS256</w:t>
      </w:r>
      <w:r>
        <w:rPr>
          <w:rFonts w:ascii="Verdana" w:eastAsia="Times New Roman" w:hAnsi="Verdana"/>
          <w:color w:val="000000"/>
          <w:lang w:val="en"/>
        </w:rPr>
        <w:t xml:space="preserve">, </w:t>
      </w:r>
      <w:r>
        <w:rPr>
          <w:rStyle w:val="HTMLTypewriter"/>
          <w:lang w:val="en"/>
        </w:rPr>
        <w:t>HS384</w:t>
      </w:r>
      <w:r>
        <w:rPr>
          <w:rFonts w:ascii="Verdana" w:eastAsia="Times New Roman" w:hAnsi="Verdana"/>
          <w:color w:val="000000"/>
          <w:lang w:val="en"/>
        </w:rPr>
        <w:t xml:space="preserve">, or </w:t>
      </w:r>
      <w:r>
        <w:rPr>
          <w:rStyle w:val="HTMLTypewriter"/>
          <w:lang w:val="en"/>
        </w:rPr>
        <w:t>HS512</w:t>
      </w:r>
      <w:r>
        <w:rPr>
          <w:rFonts w:ascii="Verdana" w:eastAsia="Times New Roman" w:hAnsi="Verdana"/>
          <w:color w:val="000000"/>
          <w:lang w:val="en"/>
        </w:rPr>
        <w:t xml:space="preserve">, the octets of the UTF-8 </w:t>
      </w:r>
      <w:r>
        <w:rPr>
          <w:rFonts w:ascii="Verdana" w:eastAsia="Times New Roman" w:hAnsi="Verdana"/>
          <w:color w:val="000000"/>
          <w:lang w:val="en"/>
        </w:rPr>
        <w:t xml:space="preserve">representation of the </w:t>
      </w:r>
      <w:proofErr w:type="spellStart"/>
      <w:r>
        <w:rPr>
          <w:rStyle w:val="HTMLTypewriter"/>
          <w:lang w:val="en"/>
        </w:rPr>
        <w:t>client_secret</w:t>
      </w:r>
      <w:proofErr w:type="spellEnd"/>
      <w:r>
        <w:rPr>
          <w:rFonts w:ascii="Verdana" w:eastAsia="Times New Roman" w:hAnsi="Verdana"/>
          <w:color w:val="000000"/>
          <w:lang w:val="en"/>
        </w:rPr>
        <w:t xml:space="preserve"> corresponding to the </w:t>
      </w:r>
      <w:proofErr w:type="spellStart"/>
      <w:r>
        <w:rPr>
          <w:rStyle w:val="HTMLTypewriter"/>
          <w:lang w:val="en"/>
        </w:rPr>
        <w:t>client_id</w:t>
      </w:r>
      <w:proofErr w:type="spellEnd"/>
      <w:r>
        <w:rPr>
          <w:rFonts w:ascii="Verdana" w:eastAsia="Times New Roman" w:hAnsi="Verdana"/>
          <w:color w:val="000000"/>
          <w:lang w:val="en"/>
        </w:rPr>
        <w:t xml:space="preserve"> contained in the </w:t>
      </w:r>
      <w:proofErr w:type="spellStart"/>
      <w:r>
        <w:rPr>
          <w:rStyle w:val="HTMLTypewriter"/>
          <w:lang w:val="en"/>
        </w:rPr>
        <w:t>aud</w:t>
      </w:r>
      <w:proofErr w:type="spellEnd"/>
      <w:r>
        <w:rPr>
          <w:rFonts w:ascii="Verdana" w:eastAsia="Times New Roman" w:hAnsi="Verdana"/>
          <w:color w:val="000000"/>
          <w:lang w:val="en"/>
        </w:rPr>
        <w:t xml:space="preserve"> </w:t>
      </w:r>
      <w:r>
        <w:rPr>
          <w:rFonts w:ascii="Verdana" w:eastAsia="Times New Roman" w:hAnsi="Verdana"/>
          <w:color w:val="000000"/>
          <w:lang w:val="en"/>
        </w:rPr>
        <w:lastRenderedPageBreak/>
        <w:t xml:space="preserve">(audience) Claim are used as the key to validate the signature. For MAC based algorithms, the behavior is unspecified if the </w:t>
      </w:r>
      <w:proofErr w:type="spellStart"/>
      <w:r>
        <w:rPr>
          <w:rStyle w:val="HTMLTypewriter"/>
          <w:lang w:val="en"/>
        </w:rPr>
        <w:t>aud</w:t>
      </w:r>
      <w:proofErr w:type="spellEnd"/>
      <w:r>
        <w:rPr>
          <w:rFonts w:ascii="Verdana" w:eastAsia="Times New Roman" w:hAnsi="Verdana"/>
          <w:color w:val="000000"/>
          <w:lang w:val="en"/>
        </w:rPr>
        <w:t xml:space="preserve"> is multi-valued or if an </w:t>
      </w:r>
      <w:proofErr w:type="spellStart"/>
      <w:r>
        <w:rPr>
          <w:rStyle w:val="HTMLTypewriter"/>
          <w:lang w:val="en"/>
        </w:rPr>
        <w:t>azp</w:t>
      </w:r>
      <w:proofErr w:type="spellEnd"/>
      <w:r>
        <w:rPr>
          <w:rFonts w:ascii="Verdana" w:eastAsia="Times New Roman" w:hAnsi="Verdana"/>
          <w:color w:val="000000"/>
          <w:lang w:val="en"/>
        </w:rPr>
        <w:t xml:space="preserve"> value is p</w:t>
      </w:r>
      <w:r>
        <w:rPr>
          <w:rFonts w:ascii="Verdana" w:eastAsia="Times New Roman" w:hAnsi="Verdana"/>
          <w:color w:val="000000"/>
          <w:lang w:val="en"/>
        </w:rPr>
        <w:t xml:space="preserve">resent that is different than the </w:t>
      </w:r>
      <w:proofErr w:type="spellStart"/>
      <w:r>
        <w:rPr>
          <w:rStyle w:val="HTMLTypewriter"/>
          <w:lang w:val="en"/>
        </w:rPr>
        <w:t>aud</w:t>
      </w:r>
      <w:proofErr w:type="spellEnd"/>
      <w:r>
        <w:rPr>
          <w:rFonts w:ascii="Verdana" w:eastAsia="Times New Roman" w:hAnsi="Verdana"/>
          <w:color w:val="000000"/>
          <w:lang w:val="en"/>
        </w:rPr>
        <w:t xml:space="preserve"> value. </w:t>
      </w:r>
    </w:p>
    <w:p w14:paraId="5AEAEE37"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proofErr w:type="spellStart"/>
      <w:r>
        <w:rPr>
          <w:rStyle w:val="HTMLTypewriter"/>
          <w:lang w:val="en"/>
        </w:rPr>
        <w:t>exp</w:t>
      </w:r>
      <w:proofErr w:type="spellEnd"/>
      <w:r>
        <w:rPr>
          <w:rFonts w:ascii="Verdana" w:eastAsia="Times New Roman" w:hAnsi="Verdana"/>
          <w:color w:val="000000"/>
          <w:lang w:val="en"/>
        </w:rPr>
        <w:t xml:space="preserve"> Claim. </w:t>
      </w:r>
    </w:p>
    <w:p w14:paraId="01C1AD25"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iat</w:t>
      </w:r>
      <w:proofErr w:type="spellEnd"/>
      <w:r>
        <w:rPr>
          <w:rFonts w:ascii="Verdana" w:eastAsia="Times New Roman" w:hAnsi="Verdana"/>
          <w:color w:val="000000"/>
          <w:lang w:val="en"/>
        </w:rPr>
        <w:t xml:space="preserve"> Claim can be used to reject tokens that were issued too far away from the current time, limiting the amount of </w:t>
      </w:r>
      <w:r>
        <w:rPr>
          <w:rFonts w:ascii="Verdana" w:eastAsia="Times New Roman" w:hAnsi="Verdana"/>
          <w:color w:val="000000"/>
          <w:lang w:val="en"/>
        </w:rPr>
        <w:t xml:space="preserve">time that nonces need to be stored to prevent attacks. The acceptable range is Client specific. </w:t>
      </w:r>
    </w:p>
    <w:p w14:paraId="7E1C0CE6"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a nonce value was sent in the Authentication Request, a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present and its value checked to verify that it is the same value as the one tha</w:t>
      </w:r>
      <w:r>
        <w:rPr>
          <w:rFonts w:ascii="Verdana" w:eastAsia="Times New Roman" w:hAnsi="Verdana"/>
          <w:color w:val="000000"/>
          <w:lang w:val="en"/>
        </w:rPr>
        <w:t xml:space="preserve">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1527D70F"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w:t>
      </w:r>
      <w:proofErr w:type="spellStart"/>
      <w:r>
        <w:rPr>
          <w:rStyle w:val="HTMLTypewriter"/>
          <w:lang w:val="en"/>
        </w:rPr>
        <w:t>acr</w:t>
      </w:r>
      <w:proofErr w:type="spellEnd"/>
      <w:r>
        <w:rPr>
          <w:rFonts w:ascii="Verdana" w:eastAsia="Times New Roman" w:hAnsi="Verdana"/>
          <w:color w:val="000000"/>
          <w:lang w:val="en"/>
        </w:rPr>
        <w:t xml:space="preserve"> Claim was requested, the Client SHOULD </w:t>
      </w:r>
      <w:proofErr w:type="gramStart"/>
      <w:r>
        <w:rPr>
          <w:rFonts w:ascii="Verdana" w:eastAsia="Times New Roman" w:hAnsi="Verdana"/>
          <w:color w:val="000000"/>
          <w:lang w:val="en"/>
        </w:rPr>
        <w:t>check</w:t>
      </w:r>
      <w:proofErr w:type="gramEnd"/>
      <w:r>
        <w:rPr>
          <w:rFonts w:ascii="Verdana" w:eastAsia="Times New Roman" w:hAnsi="Verdana"/>
          <w:color w:val="000000"/>
          <w:lang w:val="en"/>
        </w:rPr>
        <w:t xml:space="preserve"> that the asserted Claim Value</w:t>
      </w:r>
      <w:r>
        <w:rPr>
          <w:rFonts w:ascii="Verdana" w:eastAsia="Times New Roman" w:hAnsi="Verdana"/>
          <w:color w:val="000000"/>
          <w:lang w:val="en"/>
        </w:rPr>
        <w:t xml:space="preserve"> is appropriate. The meaning and processing of </w:t>
      </w:r>
      <w:proofErr w:type="spellStart"/>
      <w:r>
        <w:rPr>
          <w:rStyle w:val="HTMLTypewriter"/>
          <w:lang w:val="en"/>
        </w:rPr>
        <w:t>acr</w:t>
      </w:r>
      <w:proofErr w:type="spellEnd"/>
      <w:r>
        <w:rPr>
          <w:rFonts w:ascii="Verdana" w:eastAsia="Times New Roman" w:hAnsi="Verdana"/>
          <w:color w:val="000000"/>
          <w:lang w:val="en"/>
        </w:rPr>
        <w:t xml:space="preserve"> Claim Values is out of scope for this specification. </w:t>
      </w:r>
    </w:p>
    <w:p w14:paraId="34721C76" w14:textId="77777777" w:rsidR="00000000" w:rsidRDefault="003F103A">
      <w:pPr>
        <w:numPr>
          <w:ilvl w:val="0"/>
          <w:numId w:val="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w:t>
      </w:r>
      <w:proofErr w:type="spellStart"/>
      <w:r>
        <w:rPr>
          <w:rStyle w:val="HTMLTypewriter"/>
          <w:lang w:val="en"/>
        </w:rPr>
        <w:t>auth_time</w:t>
      </w:r>
      <w:proofErr w:type="spellEnd"/>
      <w:r>
        <w:rPr>
          <w:rFonts w:ascii="Verdana" w:eastAsia="Times New Roman" w:hAnsi="Verdana"/>
          <w:color w:val="000000"/>
          <w:lang w:val="en"/>
        </w:rPr>
        <w:t xml:space="preserve"> Claim was requested, either through a specific request for this Claim or by using the </w:t>
      </w:r>
      <w:proofErr w:type="spellStart"/>
      <w:r>
        <w:rPr>
          <w:rStyle w:val="HTMLTypewriter"/>
          <w:lang w:val="en"/>
        </w:rPr>
        <w:t>max_age</w:t>
      </w:r>
      <w:proofErr w:type="spellEnd"/>
      <w:r>
        <w:rPr>
          <w:rFonts w:ascii="Verdana" w:eastAsia="Times New Roman" w:hAnsi="Verdana"/>
          <w:color w:val="000000"/>
          <w:lang w:val="en"/>
        </w:rPr>
        <w:t xml:space="preserve"> parameter, the Client SHOULD check the </w:t>
      </w:r>
      <w:proofErr w:type="spellStart"/>
      <w:r>
        <w:rPr>
          <w:rStyle w:val="HTMLTypewriter"/>
          <w:lang w:val="en"/>
        </w:rPr>
        <w:t>a</w:t>
      </w:r>
      <w:r>
        <w:rPr>
          <w:rStyle w:val="HTMLTypewriter"/>
          <w:lang w:val="en"/>
        </w:rPr>
        <w:t>uth_time</w:t>
      </w:r>
      <w:proofErr w:type="spellEnd"/>
      <w:r>
        <w:rPr>
          <w:rFonts w:ascii="Verdana" w:eastAsia="Times New Roman" w:hAnsi="Verdana"/>
          <w:color w:val="000000"/>
          <w:lang w:val="en"/>
        </w:rPr>
        <w:t xml:space="preserve"> Claim value and request re-authentication if it determines too much time has elapsed since the last End-User authentication. </w:t>
      </w:r>
    </w:p>
    <w:p w14:paraId="18BAB5AF" w14:textId="77777777" w:rsidR="00000000" w:rsidRDefault="003F103A">
      <w:pPr>
        <w:spacing w:before="0" w:beforeAutospacing="0" w:after="0" w:afterAutospacing="0"/>
        <w:divId w:val="1567063107"/>
        <w:rPr>
          <w:rFonts w:ascii="Verdana" w:eastAsia="Times New Roman" w:hAnsi="Verdana"/>
          <w:color w:val="000000"/>
          <w:lang w:val="en"/>
        </w:rPr>
      </w:pPr>
      <w:bookmarkStart w:id="58" w:name="CodeFlowTokenValidation"/>
      <w:bookmarkEnd w:id="58"/>
    </w:p>
    <w:p w14:paraId="4DD8B3B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70F3DC5" w14:textId="77777777">
        <w:trPr>
          <w:divId w:val="1567063107"/>
          <w:trHeight w:val="225"/>
          <w:tblCellSpacing w:w="12" w:type="dxa"/>
        </w:trPr>
        <w:tc>
          <w:tcPr>
            <w:tcW w:w="450" w:type="dxa"/>
            <w:shd w:val="clear" w:color="auto" w:fill="990000"/>
            <w:vAlign w:val="center"/>
            <w:hideMark/>
          </w:tcPr>
          <w:p w14:paraId="0D74709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EC19944" w14:textId="77777777" w:rsidR="00000000" w:rsidRDefault="003F103A">
      <w:pPr>
        <w:pStyle w:val="Heading3"/>
        <w:divId w:val="1567063107"/>
        <w:rPr>
          <w:rFonts w:eastAsia="Times New Roman"/>
          <w:lang w:val="en"/>
        </w:rPr>
      </w:pPr>
      <w:bookmarkStart w:id="59" w:name="rfc.section.3.1.3.8"/>
      <w:bookmarkEnd w:id="59"/>
      <w:r>
        <w:rPr>
          <w:rFonts w:eastAsia="Times New Roman"/>
          <w:lang w:val="en"/>
        </w:rPr>
        <w:t>3.1.3.8.</w:t>
      </w:r>
      <w:proofErr w:type="gramStart"/>
      <w:r>
        <w:rPr>
          <w:rFonts w:eastAsia="Times New Roman"/>
          <w:lang w:val="en"/>
        </w:rPr>
        <w:t>  Access</w:t>
      </w:r>
      <w:proofErr w:type="gramEnd"/>
      <w:r>
        <w:rPr>
          <w:rFonts w:eastAsia="Times New Roman"/>
          <w:lang w:val="en"/>
        </w:rPr>
        <w:t xml:space="preserve"> Token Validation</w:t>
      </w:r>
    </w:p>
    <w:p w14:paraId="5421925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Authorization Code Flow, if the ID Token contains an </w:t>
      </w:r>
      <w:proofErr w:type="spellStart"/>
      <w:r>
        <w:rPr>
          <w:rStyle w:val="HTMLTypewriter"/>
          <w:lang w:val="en"/>
        </w:rPr>
        <w:t>at_hash</w:t>
      </w:r>
      <w:proofErr w:type="spellEnd"/>
      <w:r>
        <w:rPr>
          <w:rFonts w:ascii="Verdana" w:hAnsi="Verdana"/>
          <w:color w:val="000000"/>
          <w:lang w:val="en"/>
        </w:rPr>
        <w:t xml:space="preserve"> Claim, the Client MAY use it to validate the Access Token in the same manne</w:t>
      </w:r>
      <w:r>
        <w:rPr>
          <w:rFonts w:ascii="Verdana" w:hAnsi="Verdana"/>
          <w:color w:val="000000"/>
          <w:lang w:val="en"/>
        </w:rPr>
        <w:t xml:space="preserve">r as for the Implicit Flow, 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but using the ID Token and Access Token returned from the Token Endpoint. </w:t>
      </w:r>
    </w:p>
    <w:p w14:paraId="26F87FEE" w14:textId="77777777" w:rsidR="00000000" w:rsidRDefault="003F103A">
      <w:pPr>
        <w:spacing w:before="0" w:beforeAutospacing="0" w:after="0" w:afterAutospacing="0"/>
        <w:divId w:val="1567063107"/>
        <w:rPr>
          <w:rFonts w:ascii="Verdana" w:eastAsia="Times New Roman" w:hAnsi="Verdana"/>
          <w:color w:val="000000"/>
          <w:lang w:val="en"/>
        </w:rPr>
      </w:pPr>
      <w:bookmarkStart w:id="60" w:name="ImplicitFlowAuth"/>
      <w:bookmarkEnd w:id="60"/>
    </w:p>
    <w:p w14:paraId="2650A34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7446B3D" w14:textId="77777777">
        <w:trPr>
          <w:divId w:val="1567063107"/>
          <w:trHeight w:val="225"/>
          <w:tblCellSpacing w:w="12" w:type="dxa"/>
        </w:trPr>
        <w:tc>
          <w:tcPr>
            <w:tcW w:w="450" w:type="dxa"/>
            <w:shd w:val="clear" w:color="auto" w:fill="990000"/>
            <w:vAlign w:val="center"/>
            <w:hideMark/>
          </w:tcPr>
          <w:p w14:paraId="7E93CDA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D2BD3A" w14:textId="77777777" w:rsidR="00000000" w:rsidRDefault="003F103A">
      <w:pPr>
        <w:pStyle w:val="Heading3"/>
        <w:divId w:val="1567063107"/>
        <w:rPr>
          <w:rFonts w:eastAsia="Times New Roman"/>
          <w:lang w:val="en"/>
        </w:rPr>
      </w:pPr>
      <w:bookmarkStart w:id="61" w:name="rfc.section.3.2"/>
      <w:bookmarkEnd w:id="61"/>
      <w:r>
        <w:rPr>
          <w:rFonts w:eastAsia="Times New Roman"/>
          <w:lang w:val="en"/>
        </w:rPr>
        <w:t>3.2.</w:t>
      </w:r>
      <w:proofErr w:type="gramStart"/>
      <w:r>
        <w:rPr>
          <w:rFonts w:eastAsia="Times New Roman"/>
          <w:lang w:val="en"/>
        </w:rPr>
        <w:t xml:space="preserve">  </w:t>
      </w:r>
      <w:r>
        <w:rPr>
          <w:rFonts w:eastAsia="Times New Roman"/>
          <w:lang w:val="en"/>
        </w:rPr>
        <w:t>Authentication</w:t>
      </w:r>
      <w:proofErr w:type="gramEnd"/>
      <w:r>
        <w:rPr>
          <w:rFonts w:eastAsia="Times New Roman"/>
          <w:lang w:val="en"/>
        </w:rPr>
        <w:t xml:space="preserve"> using the Implicit Flow</w:t>
      </w:r>
    </w:p>
    <w:p w14:paraId="3DB2518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section describes how to perform authentication using the Implicit Flow. When using the Implicit Flow, all tokens are returned from the Authorization Endpoint; the Token Endpoint is not used. </w:t>
      </w:r>
    </w:p>
    <w:p w14:paraId="7CEDB03B" w14:textId="77777777" w:rsidR="00000000" w:rsidRDefault="003F103A">
      <w:pPr>
        <w:pStyle w:val="NormalWeb"/>
        <w:divId w:val="1567063107"/>
        <w:rPr>
          <w:rFonts w:ascii="Verdana" w:hAnsi="Verdana"/>
          <w:color w:val="000000"/>
          <w:lang w:val="en"/>
        </w:rPr>
      </w:pPr>
      <w:r>
        <w:rPr>
          <w:rFonts w:ascii="Verdana" w:hAnsi="Verdana"/>
          <w:color w:val="000000"/>
          <w:lang w:val="en"/>
        </w:rPr>
        <w:t>The Implicit Flow is mainly used by Clients implemented in a browser using a scripting language. The Access Token and ID Token are returned directly to the Client, which may expose them to the End-User and applications that have access to the End-User's Us</w:t>
      </w:r>
      <w:r>
        <w:rPr>
          <w:rFonts w:ascii="Verdana" w:hAnsi="Verdana"/>
          <w:color w:val="000000"/>
          <w:lang w:val="en"/>
        </w:rPr>
        <w:t xml:space="preserve">er Agent. The Authorization Server does not perform Client Authentication. </w:t>
      </w:r>
    </w:p>
    <w:p w14:paraId="458EB6A1" w14:textId="77777777" w:rsidR="00000000" w:rsidRDefault="003F103A">
      <w:pPr>
        <w:spacing w:before="0" w:beforeAutospacing="0" w:after="0" w:afterAutospacing="0"/>
        <w:divId w:val="1567063107"/>
        <w:rPr>
          <w:rFonts w:ascii="Verdana" w:eastAsia="Times New Roman" w:hAnsi="Verdana"/>
          <w:color w:val="000000"/>
          <w:lang w:val="en"/>
        </w:rPr>
      </w:pPr>
      <w:bookmarkStart w:id="62" w:name="ImplicitFlowSteps"/>
      <w:bookmarkEnd w:id="62"/>
    </w:p>
    <w:p w14:paraId="0F01073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09C5BC3" w14:textId="77777777">
        <w:trPr>
          <w:divId w:val="1567063107"/>
          <w:trHeight w:val="225"/>
          <w:tblCellSpacing w:w="12" w:type="dxa"/>
        </w:trPr>
        <w:tc>
          <w:tcPr>
            <w:tcW w:w="450" w:type="dxa"/>
            <w:shd w:val="clear" w:color="auto" w:fill="990000"/>
            <w:vAlign w:val="center"/>
            <w:hideMark/>
          </w:tcPr>
          <w:p w14:paraId="357FBDA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78E704" w14:textId="77777777" w:rsidR="00000000" w:rsidRDefault="003F103A">
      <w:pPr>
        <w:pStyle w:val="Heading3"/>
        <w:divId w:val="1567063107"/>
        <w:rPr>
          <w:rFonts w:eastAsia="Times New Roman"/>
          <w:lang w:val="en"/>
        </w:rPr>
      </w:pPr>
      <w:bookmarkStart w:id="63" w:name="rfc.section.3.2.1"/>
      <w:bookmarkEnd w:id="63"/>
      <w:r>
        <w:rPr>
          <w:rFonts w:eastAsia="Times New Roman"/>
          <w:lang w:val="en"/>
        </w:rPr>
        <w:t>3.2.1.</w:t>
      </w:r>
      <w:proofErr w:type="gramStart"/>
      <w:r>
        <w:rPr>
          <w:rFonts w:eastAsia="Times New Roman"/>
          <w:lang w:val="en"/>
        </w:rPr>
        <w:t>  Implicit</w:t>
      </w:r>
      <w:proofErr w:type="gramEnd"/>
      <w:r>
        <w:rPr>
          <w:rFonts w:eastAsia="Times New Roman"/>
          <w:lang w:val="en"/>
        </w:rPr>
        <w:t xml:space="preserve"> Flow Steps</w:t>
      </w:r>
    </w:p>
    <w:p w14:paraId="7E43272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Implicit Flow follows the following steps: </w:t>
      </w:r>
    </w:p>
    <w:p w14:paraId="71419F9A"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7D94C16A"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4ECD040E"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Au</w:t>
      </w:r>
      <w:r>
        <w:rPr>
          <w:rFonts w:ascii="Verdana" w:eastAsia="Times New Roman" w:hAnsi="Verdana"/>
          <w:color w:val="000000"/>
          <w:lang w:val="en"/>
        </w:rPr>
        <w:t xml:space="preserve">thorization Server Authenticates the End-User. </w:t>
      </w:r>
    </w:p>
    <w:p w14:paraId="2A21735D"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60538E4D"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ID Token and, if requested, an Access Token. </w:t>
      </w:r>
    </w:p>
    <w:p w14:paraId="0086FFCF" w14:textId="77777777" w:rsidR="00000000" w:rsidRDefault="003F103A">
      <w:pPr>
        <w:numPr>
          <w:ilvl w:val="0"/>
          <w:numId w:val="9"/>
        </w:numPr>
        <w:ind w:left="1200" w:right="480"/>
        <w:divId w:val="1567063107"/>
        <w:rPr>
          <w:rFonts w:ascii="Verdana" w:eastAsia="Times New Roman" w:hAnsi="Verdana"/>
          <w:color w:val="000000"/>
          <w:lang w:val="en"/>
        </w:rPr>
      </w:pPr>
      <w:r>
        <w:rPr>
          <w:rFonts w:ascii="Verdana" w:eastAsia="Times New Roman" w:hAnsi="Verdana"/>
          <w:color w:val="000000"/>
          <w:lang w:val="en"/>
        </w:rPr>
        <w:t>Client validates the ID token and</w:t>
      </w:r>
      <w:r>
        <w:rPr>
          <w:rFonts w:ascii="Verdana" w:eastAsia="Times New Roman" w:hAnsi="Verdana"/>
          <w:color w:val="000000"/>
          <w:lang w:val="en"/>
        </w:rPr>
        <w:t xml:space="preserve"> retrieves the End-User's Subject Identifier. </w:t>
      </w:r>
    </w:p>
    <w:p w14:paraId="561067E3" w14:textId="77777777" w:rsidR="00000000" w:rsidRDefault="003F103A">
      <w:pPr>
        <w:spacing w:before="0" w:beforeAutospacing="0" w:after="0" w:afterAutospacing="0"/>
        <w:divId w:val="1567063107"/>
        <w:rPr>
          <w:rFonts w:ascii="Verdana" w:eastAsia="Times New Roman" w:hAnsi="Verdana"/>
          <w:color w:val="000000"/>
          <w:lang w:val="en"/>
        </w:rPr>
      </w:pPr>
      <w:bookmarkStart w:id="64" w:name="ImplicitAuthorizationEndpoint"/>
      <w:bookmarkEnd w:id="64"/>
    </w:p>
    <w:p w14:paraId="4E6E587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3040B3F" w14:textId="77777777">
        <w:trPr>
          <w:divId w:val="1567063107"/>
          <w:trHeight w:val="225"/>
          <w:tblCellSpacing w:w="12" w:type="dxa"/>
        </w:trPr>
        <w:tc>
          <w:tcPr>
            <w:tcW w:w="450" w:type="dxa"/>
            <w:shd w:val="clear" w:color="auto" w:fill="990000"/>
            <w:vAlign w:val="center"/>
            <w:hideMark/>
          </w:tcPr>
          <w:p w14:paraId="7A43B85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302C5B" w14:textId="77777777" w:rsidR="00000000" w:rsidRDefault="003F103A">
      <w:pPr>
        <w:pStyle w:val="Heading3"/>
        <w:divId w:val="1567063107"/>
        <w:rPr>
          <w:rFonts w:eastAsia="Times New Roman"/>
          <w:lang w:val="en"/>
        </w:rPr>
      </w:pPr>
      <w:bookmarkStart w:id="65" w:name="rfc.section.3.2.2"/>
      <w:bookmarkEnd w:id="65"/>
      <w:r>
        <w:rPr>
          <w:rFonts w:eastAsia="Times New Roman"/>
          <w:lang w:val="en"/>
        </w:rPr>
        <w:t>3.2.2.</w:t>
      </w:r>
      <w:proofErr w:type="gramStart"/>
      <w:r>
        <w:rPr>
          <w:rFonts w:eastAsia="Times New Roman"/>
          <w:lang w:val="en"/>
        </w:rPr>
        <w:t>  Authorization</w:t>
      </w:r>
      <w:proofErr w:type="gramEnd"/>
      <w:r>
        <w:rPr>
          <w:rFonts w:eastAsia="Times New Roman"/>
          <w:lang w:val="en"/>
        </w:rPr>
        <w:t xml:space="preserve"> Endpoint</w:t>
      </w:r>
    </w:p>
    <w:p w14:paraId="5C2268F0"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Implicit Flow, the Authorization Endpoint is used in the same manne</w:t>
      </w:r>
      <w:r>
        <w:rPr>
          <w:rFonts w:ascii="Verdana" w:hAnsi="Verdana"/>
          <w:color w:val="000000"/>
          <w:lang w:val="en"/>
        </w:rPr>
        <w:t xml:space="preserv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2F209CC6" w14:textId="77777777" w:rsidR="00000000" w:rsidRDefault="003F103A">
      <w:pPr>
        <w:spacing w:before="0" w:beforeAutospacing="0" w:after="0" w:afterAutospacing="0"/>
        <w:divId w:val="1567063107"/>
        <w:rPr>
          <w:rFonts w:ascii="Verdana" w:eastAsia="Times New Roman" w:hAnsi="Verdana"/>
          <w:color w:val="000000"/>
          <w:lang w:val="en"/>
        </w:rPr>
      </w:pPr>
      <w:bookmarkStart w:id="66" w:name="ImplicitAuthRequest"/>
      <w:bookmarkEnd w:id="66"/>
    </w:p>
    <w:p w14:paraId="112B2CC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30A5AE0" w14:textId="77777777">
        <w:trPr>
          <w:divId w:val="1567063107"/>
          <w:trHeight w:val="225"/>
          <w:tblCellSpacing w:w="12" w:type="dxa"/>
        </w:trPr>
        <w:tc>
          <w:tcPr>
            <w:tcW w:w="450" w:type="dxa"/>
            <w:shd w:val="clear" w:color="auto" w:fill="990000"/>
            <w:vAlign w:val="center"/>
            <w:hideMark/>
          </w:tcPr>
          <w:p w14:paraId="40608CE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4D1EDD" w14:textId="77777777" w:rsidR="00000000" w:rsidRDefault="003F103A">
      <w:pPr>
        <w:pStyle w:val="Heading3"/>
        <w:divId w:val="1567063107"/>
        <w:rPr>
          <w:rFonts w:eastAsia="Times New Roman"/>
          <w:lang w:val="en"/>
        </w:rPr>
      </w:pPr>
      <w:bookmarkStart w:id="67" w:name="rfc.section.3.2.2.1"/>
      <w:bookmarkEnd w:id="67"/>
      <w:r>
        <w:rPr>
          <w:rFonts w:eastAsia="Times New Roman"/>
          <w:lang w:val="en"/>
        </w:rPr>
        <w:t>3.2.2.1.</w:t>
      </w:r>
      <w:proofErr w:type="gramStart"/>
      <w:r>
        <w:rPr>
          <w:rFonts w:eastAsia="Times New Roman"/>
          <w:lang w:val="en"/>
        </w:rPr>
        <w:t>  Authentication</w:t>
      </w:r>
      <w:proofErr w:type="gramEnd"/>
      <w:r>
        <w:rPr>
          <w:rFonts w:eastAsia="Times New Roman"/>
          <w:lang w:val="en"/>
        </w:rPr>
        <w:t xml:space="preserve"> Request</w:t>
      </w:r>
    </w:p>
    <w:p w14:paraId="5CA5D5C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610831A6" w14:textId="77777777" w:rsidR="00000000" w:rsidRDefault="003F103A">
      <w:pPr>
        <w:spacing w:before="0" w:beforeAutospacing="0" w:after="0" w:afterAutospacing="0"/>
        <w:divId w:val="1191869207"/>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14:paraId="1265AA23" w14:textId="77777777" w:rsidR="00000000" w:rsidRDefault="003F103A">
      <w:pPr>
        <w:spacing w:before="0" w:beforeAutospacing="0" w:after="0" w:afterAutospacing="0"/>
        <w:ind w:left="720"/>
        <w:divId w:val="119186920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w:t>
      </w:r>
      <w:r>
        <w:rPr>
          <w:rFonts w:ascii="Verdana" w:eastAsia="Times New Roman" w:hAnsi="Verdana"/>
          <w:color w:val="000000"/>
          <w:lang w:val="en"/>
        </w:rPr>
        <w:t xml:space="preserve">determines the authorization processing flow to be used, including what parameters are returned from the endpoints used. When using the Implicit Flow, this value is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or </w:t>
      </w:r>
      <w:proofErr w:type="spellStart"/>
      <w:r>
        <w:rPr>
          <w:rStyle w:val="HTMLTypewriter"/>
          <w:lang w:val="en"/>
        </w:rPr>
        <w:t>id_token</w:t>
      </w:r>
      <w:proofErr w:type="spellEnd"/>
      <w:r>
        <w:rPr>
          <w:rFonts w:ascii="Verdana" w:eastAsia="Times New Roman" w:hAnsi="Verdana"/>
          <w:color w:val="000000"/>
          <w:lang w:val="en"/>
        </w:rPr>
        <w:t xml:space="preserve">. The meanings of both of these values are defined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OAuth.Responses</w:t>
      </w:r>
      <w:proofErr w:type="spellEnd"/>
      <w:r>
        <w:rPr>
          <w:rFonts w:ascii="Verdana" w:eastAsia="Times New Roman" w:hAnsi="Verdana"/>
          <w:color w:val="000000"/>
          <w:lang w:val="en"/>
        </w:rPr>
        <w:t>]. No Access Token is retu</w:t>
      </w:r>
      <w:r>
        <w:rPr>
          <w:rFonts w:ascii="Verdana" w:eastAsia="Times New Roman" w:hAnsi="Verdana"/>
          <w:color w:val="000000"/>
          <w:lang w:val="en"/>
        </w:rPr>
        <w:t xml:space="preserve">rned when the value is </w:t>
      </w:r>
      <w:proofErr w:type="spellStart"/>
      <w:r>
        <w:rPr>
          <w:rStyle w:val="HTMLTypewriter"/>
          <w:lang w:val="en"/>
        </w:rPr>
        <w:t>id_token</w:t>
      </w:r>
      <w:proofErr w:type="spellEnd"/>
      <w:r>
        <w:rPr>
          <w:rFonts w:ascii="Verdana" w:eastAsia="Times New Roman" w:hAnsi="Verdana"/>
          <w:color w:val="000000"/>
          <w:lang w:val="en"/>
        </w:rPr>
        <w:t xml:space="preserve">. </w:t>
      </w:r>
    </w:p>
    <w:p w14:paraId="613CCBB7" w14:textId="77777777" w:rsidR="00000000" w:rsidRDefault="003F103A">
      <w:pPr>
        <w:spacing w:before="0" w:beforeAutospacing="0" w:after="0" w:afterAutospacing="0"/>
        <w:ind w:left="720"/>
        <w:divId w:val="1191869207"/>
        <w:rPr>
          <w:rFonts w:ascii="Verdana" w:eastAsia="Times New Roman" w:hAnsi="Verdana"/>
          <w:color w:val="000000"/>
          <w:lang w:val="en"/>
        </w:rPr>
      </w:pPr>
      <w:r>
        <w:rPr>
          <w:rFonts w:ascii="Verdana" w:eastAsia="Times New Roman" w:hAnsi="Verdana"/>
          <w:color w:val="000000"/>
          <w:lang w:val="en"/>
        </w:rPr>
        <w:t xml:space="preserve">NOTE: While OAuth 2.0 also defines the </w:t>
      </w:r>
      <w:r>
        <w:rPr>
          <w:rStyle w:val="HTMLTypewriter"/>
          <w:lang w:val="en"/>
        </w:rPr>
        <w:t>token</w:t>
      </w:r>
      <w:r>
        <w:rPr>
          <w:rFonts w:ascii="Verdana" w:eastAsia="Times New Roman" w:hAnsi="Verdana"/>
          <w:color w:val="000000"/>
          <w:lang w:val="en"/>
        </w:rPr>
        <w:t xml:space="preserve"> Response Type value for the Implicit Flow, OpenID Connect does not use this Response Type, since no ID Token would be returned. </w:t>
      </w:r>
    </w:p>
    <w:p w14:paraId="746024DD" w14:textId="77777777" w:rsidR="00000000" w:rsidRDefault="003F103A">
      <w:pPr>
        <w:spacing w:before="0" w:beforeAutospacing="0" w:after="0" w:afterAutospacing="0"/>
        <w:divId w:val="1191869207"/>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14:paraId="27731604" w14:textId="77777777" w:rsidR="00000000" w:rsidRDefault="003F103A">
      <w:pPr>
        <w:spacing w:before="0" w:beforeAutospacing="0" w:after="0" w:afterAutospacing="0"/>
        <w:ind w:left="720"/>
        <w:divId w:val="119186920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Redirection URI to which the response will be sent. 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When using this flow, the Redirection URI MUST NOT use the </w:t>
      </w:r>
      <w:r>
        <w:rPr>
          <w:rStyle w:val="HTMLTypewriter"/>
          <w:lang w:val="en"/>
        </w:rPr>
        <w:t>http</w:t>
      </w:r>
      <w:r>
        <w:rPr>
          <w:rFonts w:ascii="Verdana" w:eastAsia="Times New Roman" w:hAnsi="Verdana"/>
          <w:color w:val="000000"/>
          <w:lang w:val="en"/>
        </w:rPr>
        <w:t xml:space="preserve"> scheme </w:t>
      </w:r>
      <w:r>
        <w:rPr>
          <w:rFonts w:ascii="Verdana" w:eastAsia="Times New Roman" w:hAnsi="Verdana"/>
          <w:color w:val="000000"/>
          <w:lang w:val="en"/>
        </w:rPr>
        <w:t xml:space="preserve">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proofErr w:type="spellStart"/>
      <w:r>
        <w:rPr>
          <w:rStyle w:val="HTMLTypewriter"/>
          <w:lang w:val="en"/>
        </w:rPr>
        <w:t>localhost</w:t>
      </w:r>
      <w:proofErr w:type="spellEnd"/>
      <w:r>
        <w:rPr>
          <w:rFonts w:ascii="Verdana" w:eastAsia="Times New Roman" w:hAnsi="Verdana"/>
          <w:color w:val="000000"/>
          <w:lang w:val="en"/>
        </w:rPr>
        <w:t xml:space="preserve"> as the hostname. </w:t>
      </w:r>
    </w:p>
    <w:p w14:paraId="0520684E" w14:textId="77777777" w:rsidR="00000000" w:rsidRDefault="003F103A">
      <w:pPr>
        <w:spacing w:before="0" w:beforeAutospacing="0" w:after="0" w:afterAutospacing="0"/>
        <w:divId w:val="1191869207"/>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474E2B70" w14:textId="77777777" w:rsidR="00000000" w:rsidRDefault="003F103A">
      <w:pPr>
        <w:spacing w:before="0" w:beforeAutospacing="0" w:after="0" w:afterAutospacing="0"/>
        <w:ind w:left="720"/>
        <w:divId w:val="119186920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String value used to associate a Client session with an ID Token, and to mitigate replay attacks. The value is passed thro</w:t>
      </w:r>
      <w:r>
        <w:rPr>
          <w:rFonts w:ascii="Verdana" w:eastAsia="Times New Roman" w:hAnsi="Verdana"/>
          <w:color w:val="000000"/>
          <w:lang w:val="en"/>
        </w:rPr>
        <w:t xml:space="preserve">ugh unmodified from the Authentication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For implementation notes, see </w:t>
      </w:r>
      <w:hyperlink w:anchor="NonceNotes" w:history="1">
        <w:r>
          <w:rPr>
            <w:rStyle w:val="Hyperlink"/>
            <w:rFonts w:ascii="Verdana" w:eastAsia="Times New Roman" w:hAnsi="Verdana"/>
            <w:u w:val="none"/>
            <w:lang w:val="en"/>
          </w:rPr>
          <w:t>Section 15.5.2</w:t>
        </w:r>
        <w:r>
          <w:rPr>
            <w:rStyle w:val="Hyperlink"/>
            <w:rFonts w:ascii="Verdana" w:eastAsia="Times New Roman" w:hAnsi="Verdana"/>
            <w:vanish/>
            <w:u w:val="none"/>
            <w:lang w:val="en"/>
          </w:rPr>
          <w:t xml:space="preserve"> (Nonce Impl</w:t>
        </w:r>
        <w:r>
          <w:rPr>
            <w:rStyle w:val="Hyperlink"/>
            <w:rFonts w:ascii="Verdana" w:eastAsia="Times New Roman" w:hAnsi="Verdana"/>
            <w:vanish/>
            <w:u w:val="none"/>
            <w:lang w:val="en"/>
          </w:rPr>
          <w:t>ementation Notes)</w:t>
        </w:r>
      </w:hyperlink>
      <w:r>
        <w:rPr>
          <w:rFonts w:ascii="Verdana" w:eastAsia="Times New Roman" w:hAnsi="Verdana"/>
          <w:color w:val="000000"/>
          <w:lang w:val="en"/>
        </w:rPr>
        <w:t xml:space="preserve">. </w:t>
      </w:r>
    </w:p>
    <w:p w14:paraId="1CE53CE2"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following is a non-normative example request using the Implicit Flow that would be sent by the User Agent to the Authorization Server in response to a corresponding HTTP 302 redirect response by the Client (with line wraps within va</w:t>
      </w:r>
      <w:r>
        <w:rPr>
          <w:rFonts w:ascii="Verdana" w:hAnsi="Verdana"/>
          <w:color w:val="000000"/>
          <w:lang w:val="en"/>
        </w:rPr>
        <w:t xml:space="preserve">lues for display purposes only): </w:t>
      </w:r>
    </w:p>
    <w:p w14:paraId="215D71BC" w14:textId="77777777" w:rsidR="00000000" w:rsidRDefault="003F103A">
      <w:pPr>
        <w:pStyle w:val="HTMLPreformatted"/>
        <w:divId w:val="1263688934"/>
        <w:rPr>
          <w:lang w:val="en"/>
        </w:rPr>
      </w:pPr>
    </w:p>
    <w:p w14:paraId="18E105A7" w14:textId="77777777" w:rsidR="00000000" w:rsidRDefault="003F103A">
      <w:pPr>
        <w:pStyle w:val="HTMLPreformatted"/>
        <w:divId w:val="1263688934"/>
        <w:rPr>
          <w:lang w:val="en"/>
        </w:rPr>
      </w:pPr>
      <w:r>
        <w:rPr>
          <w:lang w:val="en"/>
        </w:rPr>
        <w:t xml:space="preserve">  GET /authorize?</w:t>
      </w:r>
    </w:p>
    <w:p w14:paraId="0BA28EAB" w14:textId="77777777" w:rsidR="00000000" w:rsidRDefault="003F103A">
      <w:pPr>
        <w:pStyle w:val="HTMLPreformatted"/>
        <w:divId w:val="1263688934"/>
        <w:rPr>
          <w:lang w:val="en"/>
        </w:rPr>
      </w:pPr>
      <w:r>
        <w:rPr>
          <w:lang w:val="en"/>
        </w:rPr>
        <w:t xml:space="preserve">    </w:t>
      </w:r>
      <w:proofErr w:type="spellStart"/>
      <w:r>
        <w:rPr>
          <w:lang w:val="en"/>
        </w:rPr>
        <w:t>response_type</w:t>
      </w:r>
      <w:proofErr w:type="spellEnd"/>
      <w:r>
        <w:rPr>
          <w:lang w:val="en"/>
        </w:rPr>
        <w:t>=id_token%20token</w:t>
      </w:r>
    </w:p>
    <w:p w14:paraId="7647F608" w14:textId="77777777" w:rsidR="00000000" w:rsidRDefault="003F103A">
      <w:pPr>
        <w:pStyle w:val="HTMLPreformatted"/>
        <w:divId w:val="1263688934"/>
        <w:rPr>
          <w:lang w:val="en"/>
        </w:rPr>
      </w:pPr>
      <w:r>
        <w:rPr>
          <w:lang w:val="en"/>
        </w:rPr>
        <w:t xml:space="preserve">    &amp;</w:t>
      </w:r>
      <w:proofErr w:type="spellStart"/>
      <w:r>
        <w:rPr>
          <w:lang w:val="en"/>
        </w:rPr>
        <w:t>client_id</w:t>
      </w:r>
      <w:proofErr w:type="spellEnd"/>
      <w:r>
        <w:rPr>
          <w:lang w:val="en"/>
        </w:rPr>
        <w:t>=s6BhdRkqt3</w:t>
      </w:r>
    </w:p>
    <w:p w14:paraId="41B68EC9" w14:textId="77777777" w:rsidR="00000000" w:rsidRDefault="003F103A">
      <w:pPr>
        <w:pStyle w:val="HTMLPreformatted"/>
        <w:divId w:val="1263688934"/>
        <w:rPr>
          <w:lang w:val="en"/>
        </w:rPr>
      </w:pPr>
      <w:r>
        <w:rPr>
          <w:lang w:val="en"/>
        </w:rPr>
        <w:t xml:space="preserve">    &amp;</w:t>
      </w:r>
      <w:proofErr w:type="spellStart"/>
      <w:r>
        <w:rPr>
          <w:lang w:val="en"/>
        </w:rPr>
        <w:t>redirect_uri</w:t>
      </w:r>
      <w:proofErr w:type="spellEnd"/>
      <w:r>
        <w:rPr>
          <w:lang w:val="en"/>
        </w:rPr>
        <w:t>=https%3A%2F%2Fclient.example.org%2Fcb</w:t>
      </w:r>
    </w:p>
    <w:p w14:paraId="139094DB" w14:textId="77777777" w:rsidR="00000000" w:rsidRDefault="003F103A">
      <w:pPr>
        <w:pStyle w:val="HTMLPreformatted"/>
        <w:divId w:val="1263688934"/>
        <w:rPr>
          <w:lang w:val="en"/>
        </w:rPr>
      </w:pPr>
      <w:r>
        <w:rPr>
          <w:lang w:val="en"/>
        </w:rPr>
        <w:t xml:space="preserve">    &amp;scope=openid%20profile</w:t>
      </w:r>
    </w:p>
    <w:p w14:paraId="2CAB5540" w14:textId="77777777" w:rsidR="00000000" w:rsidRDefault="003F103A">
      <w:pPr>
        <w:pStyle w:val="HTMLPreformatted"/>
        <w:divId w:val="1263688934"/>
        <w:rPr>
          <w:lang w:val="en"/>
        </w:rPr>
      </w:pPr>
      <w:r>
        <w:rPr>
          <w:lang w:val="en"/>
        </w:rPr>
        <w:t xml:space="preserve">    &amp;state=af0ifjsldkj</w:t>
      </w:r>
    </w:p>
    <w:p w14:paraId="43F23ADD" w14:textId="77777777" w:rsidR="00000000" w:rsidRDefault="003F103A">
      <w:pPr>
        <w:pStyle w:val="HTMLPreformatted"/>
        <w:divId w:val="1263688934"/>
        <w:rPr>
          <w:lang w:val="en"/>
        </w:rPr>
      </w:pPr>
      <w:r>
        <w:rPr>
          <w:lang w:val="en"/>
        </w:rPr>
        <w:t xml:space="preserve">    &amp;nonce=n-0S6_WzA2Mj HTTP/1.1</w:t>
      </w:r>
    </w:p>
    <w:p w14:paraId="3EC8F61E" w14:textId="77777777" w:rsidR="00000000" w:rsidRDefault="003F103A">
      <w:pPr>
        <w:pStyle w:val="HTMLPreformatted"/>
        <w:divId w:val="1263688934"/>
        <w:rPr>
          <w:lang w:val="en"/>
        </w:rPr>
      </w:pPr>
      <w:r>
        <w:rPr>
          <w:lang w:val="en"/>
        </w:rPr>
        <w:t xml:space="preserve">  </w:t>
      </w:r>
      <w:r>
        <w:rPr>
          <w:lang w:val="en"/>
        </w:rPr>
        <w:t>Host: server.example.com</w:t>
      </w:r>
    </w:p>
    <w:p w14:paraId="3E96C1D4" w14:textId="77777777" w:rsidR="00000000" w:rsidRDefault="003F103A">
      <w:pPr>
        <w:spacing w:before="0" w:beforeAutospacing="0" w:after="0" w:afterAutospacing="0"/>
        <w:divId w:val="1567063107"/>
        <w:rPr>
          <w:rFonts w:ascii="Verdana" w:eastAsia="Times New Roman" w:hAnsi="Verdana"/>
          <w:color w:val="000000"/>
          <w:lang w:val="en"/>
        </w:rPr>
      </w:pPr>
      <w:bookmarkStart w:id="68" w:name="ImplicitValidation"/>
      <w:bookmarkEnd w:id="68"/>
    </w:p>
    <w:p w14:paraId="3896AF3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FC7D34D" w14:textId="77777777">
        <w:trPr>
          <w:divId w:val="1567063107"/>
          <w:trHeight w:val="225"/>
          <w:tblCellSpacing w:w="12" w:type="dxa"/>
        </w:trPr>
        <w:tc>
          <w:tcPr>
            <w:tcW w:w="450" w:type="dxa"/>
            <w:shd w:val="clear" w:color="auto" w:fill="990000"/>
            <w:vAlign w:val="center"/>
            <w:hideMark/>
          </w:tcPr>
          <w:p w14:paraId="07CBC81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020C9D" w14:textId="77777777" w:rsidR="00000000" w:rsidRDefault="003F103A">
      <w:pPr>
        <w:pStyle w:val="Heading3"/>
        <w:divId w:val="1567063107"/>
        <w:rPr>
          <w:rFonts w:eastAsia="Times New Roman"/>
          <w:lang w:val="en"/>
        </w:rPr>
      </w:pPr>
      <w:bookmarkStart w:id="69" w:name="rfc.section.3.2.2.2"/>
      <w:bookmarkEnd w:id="69"/>
      <w:r>
        <w:rPr>
          <w:rFonts w:eastAsia="Times New Roman"/>
          <w:lang w:val="en"/>
        </w:rPr>
        <w:t>3.2.2.2.</w:t>
      </w:r>
      <w:proofErr w:type="gramStart"/>
      <w:r>
        <w:rPr>
          <w:rFonts w:eastAsia="Times New Roman"/>
          <w:lang w:val="en"/>
        </w:rPr>
        <w:t xml:space="preserve">  </w:t>
      </w:r>
      <w:r>
        <w:rPr>
          <w:rFonts w:eastAsia="Times New Roman"/>
          <w:lang w:val="en"/>
        </w:rPr>
        <w:t>Authentication</w:t>
      </w:r>
      <w:proofErr w:type="gramEnd"/>
      <w:r>
        <w:rPr>
          <w:rFonts w:eastAsia="Times New Roman"/>
          <w:lang w:val="en"/>
        </w:rPr>
        <w:t xml:space="preserve"> Request Validation</w:t>
      </w:r>
    </w:p>
    <w:p w14:paraId="09AA9C2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the Authentication Request is validated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w:t>
        </w:r>
        <w:r>
          <w:rPr>
            <w:rStyle w:val="Hyperlink"/>
            <w:rFonts w:ascii="Verdana" w:hAnsi="Verdana"/>
            <w:vanish/>
            <w:u w:val="none"/>
            <w:lang w:val="en"/>
          </w:rPr>
          <w:t xml:space="preserve"> Validation)</w:t>
        </w:r>
      </w:hyperlink>
      <w:r>
        <w:rPr>
          <w:rFonts w:ascii="Verdana" w:hAnsi="Verdana"/>
          <w:color w:val="000000"/>
          <w:lang w:val="en"/>
        </w:rPr>
        <w:t xml:space="preserve">. </w:t>
      </w:r>
    </w:p>
    <w:p w14:paraId="7134878F" w14:textId="77777777" w:rsidR="00000000" w:rsidRDefault="003F103A">
      <w:pPr>
        <w:spacing w:before="0" w:beforeAutospacing="0" w:after="0" w:afterAutospacing="0"/>
        <w:divId w:val="1567063107"/>
        <w:rPr>
          <w:rFonts w:ascii="Verdana" w:eastAsia="Times New Roman" w:hAnsi="Verdana"/>
          <w:color w:val="000000"/>
          <w:lang w:val="en"/>
        </w:rPr>
      </w:pPr>
      <w:bookmarkStart w:id="70" w:name="ImplicitAuthenticates"/>
      <w:bookmarkEnd w:id="70"/>
    </w:p>
    <w:p w14:paraId="0741768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226FD52" w14:textId="77777777">
        <w:trPr>
          <w:divId w:val="1567063107"/>
          <w:trHeight w:val="225"/>
          <w:tblCellSpacing w:w="12" w:type="dxa"/>
        </w:trPr>
        <w:tc>
          <w:tcPr>
            <w:tcW w:w="450" w:type="dxa"/>
            <w:shd w:val="clear" w:color="auto" w:fill="990000"/>
            <w:vAlign w:val="center"/>
            <w:hideMark/>
          </w:tcPr>
          <w:p w14:paraId="756D035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CD11A43" w14:textId="77777777" w:rsidR="00000000" w:rsidRDefault="003F103A">
      <w:pPr>
        <w:pStyle w:val="Heading3"/>
        <w:divId w:val="1567063107"/>
        <w:rPr>
          <w:rFonts w:eastAsia="Times New Roman"/>
          <w:lang w:val="en"/>
        </w:rPr>
      </w:pPr>
      <w:bookmarkStart w:id="71" w:name="rfc.section.3.2.2.3"/>
      <w:bookmarkEnd w:id="71"/>
      <w:r>
        <w:rPr>
          <w:rFonts w:eastAsia="Times New Roman"/>
          <w:lang w:val="en"/>
        </w:rPr>
        <w:t>3.2.2.3.</w:t>
      </w:r>
      <w:proofErr w:type="gramStart"/>
      <w:r>
        <w:rPr>
          <w:rFonts w:eastAsia="Times New Roman"/>
          <w:lang w:val="en"/>
        </w:rPr>
        <w:t>  Authorization</w:t>
      </w:r>
      <w:proofErr w:type="gramEnd"/>
      <w:r>
        <w:rPr>
          <w:rFonts w:eastAsia="Times New Roman"/>
          <w:lang w:val="en"/>
        </w:rPr>
        <w:t xml:space="preserve"> Server Authenticates End-User</w:t>
      </w:r>
    </w:p>
    <w:p w14:paraId="5CE976B2"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Implicit Flow, End-User Authentication is performed in the same manner as for th</w:t>
      </w:r>
      <w:r>
        <w:rPr>
          <w:rFonts w:ascii="Verdana" w:hAnsi="Verdana"/>
          <w:color w:val="000000"/>
          <w:lang w:val="en"/>
        </w:rPr>
        <w:t xml:space="preserve">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Authenticates End-User)</w:t>
        </w:r>
      </w:hyperlink>
      <w:r>
        <w:rPr>
          <w:rFonts w:ascii="Verdana" w:hAnsi="Verdana"/>
          <w:color w:val="000000"/>
          <w:lang w:val="en"/>
        </w:rPr>
        <w:t xml:space="preserve">. </w:t>
      </w:r>
    </w:p>
    <w:p w14:paraId="037B7C42" w14:textId="77777777" w:rsidR="00000000" w:rsidRDefault="003F103A">
      <w:pPr>
        <w:spacing w:before="0" w:beforeAutospacing="0" w:after="0" w:afterAutospacing="0"/>
        <w:divId w:val="1567063107"/>
        <w:rPr>
          <w:rFonts w:ascii="Verdana" w:eastAsia="Times New Roman" w:hAnsi="Verdana"/>
          <w:color w:val="000000"/>
          <w:lang w:val="en"/>
        </w:rPr>
      </w:pPr>
      <w:bookmarkStart w:id="72" w:name="ImplicitConsent"/>
      <w:bookmarkEnd w:id="72"/>
    </w:p>
    <w:p w14:paraId="335AB18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5ED4A66" w14:textId="77777777">
        <w:trPr>
          <w:divId w:val="1567063107"/>
          <w:trHeight w:val="225"/>
          <w:tblCellSpacing w:w="12" w:type="dxa"/>
        </w:trPr>
        <w:tc>
          <w:tcPr>
            <w:tcW w:w="450" w:type="dxa"/>
            <w:shd w:val="clear" w:color="auto" w:fill="990000"/>
            <w:vAlign w:val="center"/>
            <w:hideMark/>
          </w:tcPr>
          <w:p w14:paraId="3959D28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B4BF2FD" w14:textId="77777777" w:rsidR="00000000" w:rsidRDefault="003F103A">
      <w:pPr>
        <w:pStyle w:val="Heading3"/>
        <w:divId w:val="1567063107"/>
        <w:rPr>
          <w:rFonts w:eastAsia="Times New Roman"/>
          <w:lang w:val="en"/>
        </w:rPr>
      </w:pPr>
      <w:bookmarkStart w:id="73" w:name="rfc.section.3.2.2.4"/>
      <w:bookmarkEnd w:id="73"/>
      <w:r>
        <w:rPr>
          <w:rFonts w:eastAsia="Times New Roman"/>
          <w:lang w:val="en"/>
        </w:rPr>
        <w:t>3.2.2.4.</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Obtains End-User Consent/Authorization</w:t>
      </w:r>
    </w:p>
    <w:p w14:paraId="6BB595C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w:t>
        </w:r>
        <w:r>
          <w:rPr>
            <w:rStyle w:val="Hyperlink"/>
            <w:rFonts w:ascii="Verdana" w:hAnsi="Verdana"/>
            <w:vanish/>
            <w:u w:val="none"/>
            <w:lang w:val="en"/>
          </w:rPr>
          <w:t>Obtains End-User Consent/Authorization)</w:t>
        </w:r>
      </w:hyperlink>
      <w:r>
        <w:rPr>
          <w:rFonts w:ascii="Verdana" w:hAnsi="Verdana"/>
          <w:color w:val="000000"/>
          <w:lang w:val="en"/>
        </w:rPr>
        <w:t xml:space="preserve">. </w:t>
      </w:r>
    </w:p>
    <w:p w14:paraId="303F99CF" w14:textId="77777777" w:rsidR="00000000" w:rsidRDefault="003F103A">
      <w:pPr>
        <w:spacing w:before="0" w:beforeAutospacing="0" w:after="0" w:afterAutospacing="0"/>
        <w:divId w:val="1567063107"/>
        <w:rPr>
          <w:rFonts w:ascii="Verdana" w:eastAsia="Times New Roman" w:hAnsi="Verdana"/>
          <w:color w:val="000000"/>
          <w:lang w:val="en"/>
        </w:rPr>
      </w:pPr>
      <w:bookmarkStart w:id="74" w:name="ImplicitAuthResponse"/>
      <w:bookmarkEnd w:id="74"/>
    </w:p>
    <w:p w14:paraId="12FC5B9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782325E" w14:textId="77777777">
        <w:trPr>
          <w:divId w:val="1567063107"/>
          <w:trHeight w:val="225"/>
          <w:tblCellSpacing w:w="12" w:type="dxa"/>
        </w:trPr>
        <w:tc>
          <w:tcPr>
            <w:tcW w:w="450" w:type="dxa"/>
            <w:shd w:val="clear" w:color="auto" w:fill="990000"/>
            <w:vAlign w:val="center"/>
            <w:hideMark/>
          </w:tcPr>
          <w:p w14:paraId="76535F7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D32DC4" w14:textId="77777777" w:rsidR="00000000" w:rsidRDefault="003F103A">
      <w:pPr>
        <w:pStyle w:val="Heading3"/>
        <w:divId w:val="1567063107"/>
        <w:rPr>
          <w:rFonts w:eastAsia="Times New Roman"/>
          <w:lang w:val="en"/>
        </w:rPr>
      </w:pPr>
      <w:bookmarkStart w:id="75" w:name="rfc.section.3.2.2.5"/>
      <w:bookmarkEnd w:id="75"/>
      <w:r>
        <w:rPr>
          <w:rFonts w:eastAsia="Times New Roman"/>
          <w:lang w:val="en"/>
        </w:rPr>
        <w:t>3.2.2.5.</w:t>
      </w:r>
      <w:proofErr w:type="gramStart"/>
      <w:r>
        <w:rPr>
          <w:rFonts w:eastAsia="Times New Roman"/>
          <w:lang w:val="en"/>
        </w:rPr>
        <w:t xml:space="preserve">  </w:t>
      </w:r>
      <w:r>
        <w:rPr>
          <w:rFonts w:eastAsia="Times New Roman"/>
          <w:lang w:val="en"/>
        </w:rPr>
        <w:t>Successful</w:t>
      </w:r>
      <w:proofErr w:type="gramEnd"/>
      <w:r>
        <w:rPr>
          <w:rFonts w:eastAsia="Times New Roman"/>
          <w:lang w:val="en"/>
        </w:rPr>
        <w:t xml:space="preserve"> Authentication Response</w:t>
      </w:r>
    </w:p>
    <w:p w14:paraId="388FAE8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Authentication Responses are made in the same manner as for the Authorization Code Flow, as defined in </w:t>
      </w:r>
      <w:hyperlink w:anchor="AuthResponse" w:history="1">
        <w:r>
          <w:rPr>
            <w:rStyle w:val="Hyperlink"/>
            <w:rFonts w:ascii="Verdana" w:hAnsi="Verdana"/>
            <w:u w:val="none"/>
            <w:lang w:val="en"/>
          </w:rPr>
          <w:t>Section 3.1.2.5</w:t>
        </w:r>
        <w:r>
          <w:rPr>
            <w:rStyle w:val="Hyperlink"/>
            <w:rFonts w:ascii="Verdana" w:hAnsi="Verdana"/>
            <w:vanish/>
            <w:u w:val="none"/>
            <w:lang w:val="en"/>
          </w:rPr>
          <w:t xml:space="preserve"> (Successful Authentication Response)</w:t>
        </w:r>
      </w:hyperlink>
      <w:r>
        <w:rPr>
          <w:rFonts w:ascii="Verdana" w:hAnsi="Verdana"/>
          <w:color w:val="000000"/>
          <w:lang w:val="en"/>
        </w:rPr>
        <w:t>,</w:t>
      </w:r>
      <w:r>
        <w:rPr>
          <w:rFonts w:ascii="Verdana" w:hAnsi="Verdana"/>
          <w:color w:val="000000"/>
          <w:lang w:val="en"/>
        </w:rPr>
        <w:t xml:space="preserve"> with the exception of the differences specified in this section. </w:t>
      </w:r>
    </w:p>
    <w:p w14:paraId="7B26D08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all response parameters are added to the fragment component of the Redirection URI, as specified in </w:t>
      </w:r>
      <w:hyperlink w:anchor="OAuth.Responses" w:history="1">
        <w:r>
          <w:rPr>
            <w:rStyle w:val="Hyperlink"/>
            <w:rFonts w:ascii="Verdana" w:hAnsi="Verdana"/>
            <w:u w:val="none"/>
            <w:lang w:val="en"/>
          </w:rPr>
          <w:t>OAuth 2.0 Multiple Re</w:t>
        </w:r>
        <w:r>
          <w:rPr>
            <w:rStyle w:val="Hyperlink"/>
            <w:rFonts w:ascii="Verdana" w:hAnsi="Verdana"/>
            <w:u w:val="none"/>
            <w:lang w:val="en"/>
          </w:rPr>
          <w:t>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unless a different Response Mode was specified. </w:t>
      </w:r>
    </w:p>
    <w:p w14:paraId="1B1A84F7" w14:textId="77777777" w:rsidR="00000000" w:rsidRDefault="003F103A">
      <w:pPr>
        <w:pStyle w:val="NormalWeb"/>
        <w:divId w:val="1567063107"/>
        <w:rPr>
          <w:rFonts w:ascii="Verdana" w:hAnsi="Verdana"/>
          <w:color w:val="000000"/>
          <w:lang w:val="en"/>
        </w:rPr>
      </w:pPr>
      <w:r>
        <w:rPr>
          <w:rFonts w:ascii="Verdana" w:hAnsi="Verdana"/>
          <w:color w:val="000000"/>
          <w:lang w:val="en"/>
        </w:rPr>
        <w:t>These parameters are r</w:t>
      </w:r>
      <w:r>
        <w:rPr>
          <w:rFonts w:ascii="Verdana" w:hAnsi="Verdana"/>
          <w:color w:val="000000"/>
          <w:lang w:val="en"/>
        </w:rPr>
        <w:t xml:space="preserve">eturned from the Authorization Endpoint: </w:t>
      </w:r>
    </w:p>
    <w:p w14:paraId="636BBAF0" w14:textId="77777777" w:rsidR="00000000" w:rsidRDefault="003F103A">
      <w:pPr>
        <w:spacing w:before="0" w:beforeAutospacing="0" w:after="0" w:afterAutospacing="0"/>
        <w:divId w:val="1543859262"/>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14:paraId="36EF86C5" w14:textId="77777777" w:rsidR="00000000" w:rsidRDefault="003F103A">
      <w:pPr>
        <w:spacing w:before="0" w:beforeAutospacing="0" w:after="0" w:afterAutospacing="0"/>
        <w:ind w:left="720"/>
        <w:divId w:val="1543859262"/>
        <w:rPr>
          <w:rFonts w:ascii="Verdana" w:eastAsia="Times New Roman" w:hAnsi="Verdana"/>
          <w:color w:val="000000"/>
          <w:lang w:val="en"/>
        </w:rPr>
      </w:pPr>
      <w:proofErr w:type="gramStart"/>
      <w:r>
        <w:rPr>
          <w:rFonts w:ascii="Verdana" w:eastAsia="Times New Roman" w:hAnsi="Verdana"/>
          <w:color w:val="000000"/>
          <w:lang w:val="en"/>
        </w:rPr>
        <w:t>OAuth 2.0 Access Token.</w:t>
      </w:r>
      <w:proofErr w:type="gramEnd"/>
      <w:r>
        <w:rPr>
          <w:rFonts w:ascii="Verdana" w:eastAsia="Times New Roman" w:hAnsi="Verdana"/>
          <w:color w:val="000000"/>
          <w:lang w:val="en"/>
        </w:rPr>
        <w:t xml:space="preserve"> This is returned unless the </w:t>
      </w:r>
      <w:proofErr w:type="spellStart"/>
      <w:r>
        <w:rPr>
          <w:rStyle w:val="HTMLTypewriter"/>
          <w:lang w:val="en"/>
        </w:rPr>
        <w:t>response_type</w:t>
      </w:r>
      <w:proofErr w:type="spellEnd"/>
      <w:r>
        <w:rPr>
          <w:rFonts w:ascii="Verdana" w:eastAsia="Times New Roman" w:hAnsi="Verdana"/>
          <w:color w:val="000000"/>
          <w:lang w:val="en"/>
        </w:rPr>
        <w:t xml:space="preserve"> value used is </w:t>
      </w:r>
      <w:proofErr w:type="spellStart"/>
      <w:r>
        <w:rPr>
          <w:rStyle w:val="HTMLTypewriter"/>
          <w:lang w:val="en"/>
        </w:rPr>
        <w:t>id_token</w:t>
      </w:r>
      <w:proofErr w:type="spellEnd"/>
      <w:r>
        <w:rPr>
          <w:rFonts w:ascii="Verdana" w:eastAsia="Times New Roman" w:hAnsi="Verdana"/>
          <w:color w:val="000000"/>
          <w:lang w:val="en"/>
        </w:rPr>
        <w:t xml:space="preserve">. </w:t>
      </w:r>
    </w:p>
    <w:p w14:paraId="1E11F787" w14:textId="77777777" w:rsidR="00000000" w:rsidRDefault="003F103A">
      <w:pPr>
        <w:spacing w:before="0" w:beforeAutospacing="0" w:after="0" w:afterAutospacing="0"/>
        <w:divId w:val="1543859262"/>
        <w:rPr>
          <w:rFonts w:ascii="Verdana" w:eastAsia="Times New Roman" w:hAnsi="Verdana"/>
          <w:color w:val="000000"/>
          <w:lang w:val="en"/>
        </w:rPr>
      </w:pPr>
      <w:proofErr w:type="spellStart"/>
      <w:r>
        <w:rPr>
          <w:rFonts w:ascii="Verdana" w:eastAsia="Times New Roman" w:hAnsi="Verdana"/>
          <w:color w:val="000000"/>
          <w:lang w:val="en"/>
        </w:rPr>
        <w:t>token_type</w:t>
      </w:r>
      <w:proofErr w:type="spellEnd"/>
    </w:p>
    <w:p w14:paraId="3251C638" w14:textId="77777777" w:rsidR="00000000" w:rsidRDefault="003F103A">
      <w:pPr>
        <w:spacing w:before="0" w:beforeAutospacing="0" w:after="0" w:afterAutospacing="0"/>
        <w:ind w:left="720"/>
        <w:divId w:val="1543859262"/>
        <w:rPr>
          <w:rFonts w:ascii="Verdana" w:eastAsia="Times New Roman" w:hAnsi="Verdana"/>
          <w:color w:val="000000"/>
          <w:lang w:val="en"/>
        </w:rPr>
      </w:pPr>
      <w:proofErr w:type="gramStart"/>
      <w:r>
        <w:rPr>
          <w:rFonts w:ascii="Verdana" w:eastAsia="Times New Roman" w:hAnsi="Verdana"/>
          <w:color w:val="000000"/>
          <w:lang w:val="en"/>
        </w:rPr>
        <w:t>OAuth 2.0 Token Type value.</w:t>
      </w:r>
      <w:proofErr w:type="gramEnd"/>
      <w:r>
        <w:rPr>
          <w:rFonts w:ascii="Verdana" w:eastAsia="Times New Roman" w:hAnsi="Verdana"/>
          <w:color w:val="000000"/>
          <w:lang w:val="en"/>
        </w:rPr>
        <w:t xml:space="preserve"> The value MUST be </w:t>
      </w:r>
      <w:r>
        <w:rPr>
          <w:rStyle w:val="HTMLTypewriter"/>
          <w:lang w:val="en"/>
        </w:rPr>
        <w:t>Bearer</w:t>
      </w:r>
      <w:r>
        <w:rPr>
          <w:rFonts w:ascii="Verdana" w:eastAsia="Times New Roman" w:hAnsi="Verdana"/>
          <w:color w:val="000000"/>
          <w:lang w:val="en"/>
        </w:rPr>
        <w:t xml:space="preserve"> or another </w:t>
      </w:r>
      <w:proofErr w:type="spellStart"/>
      <w:r>
        <w:rPr>
          <w:rStyle w:val="HTMLTypewriter"/>
          <w:lang w:val="en"/>
        </w:rPr>
        <w:t>token_type</w:t>
      </w:r>
      <w:proofErr w:type="spellEnd"/>
      <w:r>
        <w:rPr>
          <w:rFonts w:ascii="Verdana" w:eastAsia="Times New Roman" w:hAnsi="Verdana"/>
          <w:color w:val="000000"/>
          <w:lang w:val="en"/>
        </w:rPr>
        <w:t xml:space="preserve"> value that the Client ha</w:t>
      </w:r>
      <w:r>
        <w:rPr>
          <w:rFonts w:ascii="Verdana" w:eastAsia="Times New Roman" w:hAnsi="Verdana"/>
          <w:color w:val="000000"/>
          <w:lang w:val="en"/>
        </w:rPr>
        <w:t xml:space="preserve">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w:t>
      </w:r>
      <w:r>
        <w:rPr>
          <w:rFonts w:ascii="Verdana" w:eastAsia="Times New Roman" w:hAnsi="Verdana"/>
          <w:color w:val="000000"/>
          <w:lang w:val="en"/>
        </w:rPr>
        <w:t xml:space="preserve">[RFC6750] specification. This profile only describes the use of bearer tokens. This is returned in the same cases as </w:t>
      </w:r>
      <w:proofErr w:type="spellStart"/>
      <w:r>
        <w:rPr>
          <w:rStyle w:val="HTMLTypewriter"/>
          <w:lang w:val="en"/>
        </w:rPr>
        <w:t>access_token</w:t>
      </w:r>
      <w:proofErr w:type="spellEnd"/>
      <w:r>
        <w:rPr>
          <w:rFonts w:ascii="Verdana" w:eastAsia="Times New Roman" w:hAnsi="Verdana"/>
          <w:color w:val="000000"/>
          <w:lang w:val="en"/>
        </w:rPr>
        <w:t xml:space="preserve"> is. </w:t>
      </w:r>
    </w:p>
    <w:p w14:paraId="062E1376" w14:textId="77777777" w:rsidR="00000000" w:rsidRDefault="003F103A">
      <w:pPr>
        <w:spacing w:before="0" w:beforeAutospacing="0" w:after="0" w:afterAutospacing="0"/>
        <w:divId w:val="1543859262"/>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14:paraId="30AD436D" w14:textId="77777777" w:rsidR="00000000" w:rsidRDefault="003F103A">
      <w:pPr>
        <w:spacing w:before="0" w:beforeAutospacing="0" w:after="0" w:afterAutospacing="0"/>
        <w:ind w:left="720"/>
        <w:divId w:val="15438592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ID Token. </w:t>
      </w:r>
    </w:p>
    <w:p w14:paraId="020070DD" w14:textId="77777777" w:rsidR="00000000" w:rsidRDefault="003F103A">
      <w:pPr>
        <w:spacing w:before="0" w:beforeAutospacing="0" w:after="0" w:afterAutospacing="0"/>
        <w:divId w:val="1543859262"/>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65F66D9A" w14:textId="77777777" w:rsidR="00000000" w:rsidRDefault="003F103A">
      <w:pPr>
        <w:spacing w:before="0" w:beforeAutospacing="0" w:after="0" w:afterAutospacing="0"/>
        <w:ind w:left="720"/>
        <w:divId w:val="1543859262"/>
        <w:rPr>
          <w:rFonts w:ascii="Verdana" w:eastAsia="Times New Roman" w:hAnsi="Verdana"/>
          <w:color w:val="000000"/>
          <w:lang w:val="en"/>
        </w:rPr>
      </w:pPr>
      <w:proofErr w:type="gramStart"/>
      <w:r>
        <w:rPr>
          <w:rFonts w:ascii="Verdana" w:eastAsia="Times New Roman" w:hAnsi="Verdana"/>
          <w:color w:val="000000"/>
          <w:lang w:val="en"/>
        </w:rPr>
        <w:t>OAuth 2.0 state value.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REQUIRED if the </w:t>
      </w:r>
      <w:r>
        <w:rPr>
          <w:rStyle w:val="HTMLTypewriter"/>
          <w:lang w:val="en"/>
        </w:rPr>
        <w:t>state</w:t>
      </w:r>
      <w:r>
        <w:rPr>
          <w:rFonts w:ascii="Verdana" w:eastAsia="Times New Roman" w:hAnsi="Verdana"/>
          <w:color w:val="000000"/>
          <w:lang w:val="en"/>
        </w:rPr>
        <w:t xml:space="preserve"> parameter is present in the Authorizatio</w:t>
      </w:r>
      <w:r>
        <w:rPr>
          <w:rFonts w:ascii="Verdana" w:eastAsia="Times New Roman" w:hAnsi="Verdana"/>
          <w:color w:val="000000"/>
          <w:lang w:val="en"/>
        </w:rPr>
        <w:t>n Request.</w:t>
      </w:r>
      <w:proofErr w:type="gramEnd"/>
      <w:r>
        <w:rPr>
          <w:rFonts w:ascii="Verdana" w:eastAsia="Times New Roman" w:hAnsi="Verdana"/>
          <w:color w:val="000000"/>
          <w:lang w:val="en"/>
        </w:rPr>
        <w:t xml:space="preserve">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39D7AA4E" w14:textId="77777777" w:rsidR="00000000" w:rsidRDefault="003F103A">
      <w:pPr>
        <w:spacing w:before="0" w:beforeAutospacing="0" w:after="0" w:afterAutospacing="0"/>
        <w:divId w:val="1543859262"/>
        <w:rPr>
          <w:rFonts w:ascii="Verdana" w:eastAsia="Times New Roman" w:hAnsi="Verdana"/>
          <w:color w:val="000000"/>
          <w:lang w:val="en"/>
        </w:rPr>
      </w:pPr>
      <w:proofErr w:type="spellStart"/>
      <w:r>
        <w:rPr>
          <w:rFonts w:ascii="Verdana" w:eastAsia="Times New Roman" w:hAnsi="Verdana"/>
          <w:color w:val="000000"/>
          <w:lang w:val="en"/>
        </w:rPr>
        <w:t>expires_in</w:t>
      </w:r>
      <w:proofErr w:type="spellEnd"/>
    </w:p>
    <w:p w14:paraId="21AD3865" w14:textId="77777777" w:rsidR="00000000" w:rsidRDefault="003F103A">
      <w:pPr>
        <w:spacing w:before="0" w:beforeAutospacing="0" w:after="0" w:afterAutospacing="0"/>
        <w:ind w:left="720"/>
        <w:divId w:val="154385926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Expiration time of the Access Token in seconds since the response was generated. </w:t>
      </w:r>
    </w:p>
    <w:p w14:paraId="0D594E2A"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Per Section 4.2.2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no </w:t>
      </w:r>
      <w:r>
        <w:rPr>
          <w:rStyle w:val="HTMLTypewriter"/>
          <w:lang w:val="en"/>
        </w:rPr>
        <w:t>code</w:t>
      </w:r>
      <w:r>
        <w:rPr>
          <w:rFonts w:ascii="Verdana" w:hAnsi="Verdana"/>
          <w:color w:val="000000"/>
          <w:lang w:val="en"/>
        </w:rPr>
        <w:t xml:space="preserve"> result is returned when using the Implicit Flow. </w:t>
      </w:r>
    </w:p>
    <w:p w14:paraId="36186212"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a successful response using the Imp</w:t>
      </w:r>
      <w:r>
        <w:rPr>
          <w:rFonts w:ascii="Verdana" w:hAnsi="Verdana"/>
          <w:color w:val="000000"/>
          <w:lang w:val="en"/>
        </w:rPr>
        <w:t xml:space="preserve">licit Flow (with line wraps for the display purposes only): </w:t>
      </w:r>
    </w:p>
    <w:p w14:paraId="60772AF2" w14:textId="77777777" w:rsidR="00000000" w:rsidRDefault="003F103A">
      <w:pPr>
        <w:pStyle w:val="HTMLPreformatted"/>
        <w:divId w:val="628324199"/>
        <w:rPr>
          <w:lang w:val="en"/>
        </w:rPr>
      </w:pPr>
    </w:p>
    <w:p w14:paraId="56B78105" w14:textId="77777777" w:rsidR="00000000" w:rsidRDefault="003F103A">
      <w:pPr>
        <w:pStyle w:val="HTMLPreformatted"/>
        <w:divId w:val="628324199"/>
        <w:rPr>
          <w:lang w:val="en"/>
        </w:rPr>
      </w:pPr>
      <w:r>
        <w:rPr>
          <w:lang w:val="en"/>
        </w:rPr>
        <w:t xml:space="preserve">  HTTP/1.1 302 Found</w:t>
      </w:r>
    </w:p>
    <w:p w14:paraId="58DD875D" w14:textId="77777777" w:rsidR="00000000" w:rsidRDefault="003F103A">
      <w:pPr>
        <w:pStyle w:val="HTMLPreformatted"/>
        <w:divId w:val="628324199"/>
        <w:rPr>
          <w:lang w:val="en"/>
        </w:rPr>
      </w:pPr>
      <w:r>
        <w:rPr>
          <w:lang w:val="en"/>
        </w:rPr>
        <w:t xml:space="preserve">  Location: https://client.example.org/cb#</w:t>
      </w:r>
    </w:p>
    <w:p w14:paraId="459EDFDD" w14:textId="77777777" w:rsidR="00000000" w:rsidRDefault="003F103A">
      <w:pPr>
        <w:pStyle w:val="HTMLPreformatted"/>
        <w:divId w:val="628324199"/>
        <w:rPr>
          <w:lang w:val="en"/>
        </w:rPr>
      </w:pPr>
      <w:r>
        <w:rPr>
          <w:lang w:val="en"/>
        </w:rPr>
        <w:t xml:space="preserve">    </w:t>
      </w:r>
      <w:proofErr w:type="spellStart"/>
      <w:r>
        <w:rPr>
          <w:lang w:val="en"/>
        </w:rPr>
        <w:t>access_token</w:t>
      </w:r>
      <w:proofErr w:type="spellEnd"/>
      <w:r>
        <w:rPr>
          <w:lang w:val="en"/>
        </w:rPr>
        <w:t>=SlAV32hkKG</w:t>
      </w:r>
    </w:p>
    <w:p w14:paraId="7AFEFC65" w14:textId="77777777" w:rsidR="00000000" w:rsidRDefault="003F103A">
      <w:pPr>
        <w:pStyle w:val="HTMLPreformatted"/>
        <w:divId w:val="628324199"/>
        <w:rPr>
          <w:lang w:val="en"/>
        </w:rPr>
      </w:pPr>
      <w:r>
        <w:rPr>
          <w:lang w:val="en"/>
        </w:rPr>
        <w:t xml:space="preserve">    &amp;</w:t>
      </w:r>
      <w:proofErr w:type="spellStart"/>
      <w:r>
        <w:rPr>
          <w:lang w:val="en"/>
        </w:rPr>
        <w:t>token_type</w:t>
      </w:r>
      <w:proofErr w:type="spellEnd"/>
      <w:r>
        <w:rPr>
          <w:lang w:val="en"/>
        </w:rPr>
        <w:t>=bearer</w:t>
      </w:r>
    </w:p>
    <w:p w14:paraId="2325AA1A" w14:textId="77777777" w:rsidR="00000000" w:rsidRDefault="003F103A">
      <w:pPr>
        <w:pStyle w:val="HTMLPreformatted"/>
        <w:divId w:val="628324199"/>
        <w:rPr>
          <w:lang w:val="en"/>
        </w:rPr>
      </w:pPr>
      <w:r>
        <w:rPr>
          <w:lang w:val="en"/>
        </w:rPr>
        <w:t xml:space="preserve">    &amp;</w:t>
      </w:r>
      <w:proofErr w:type="spellStart"/>
      <w:r>
        <w:rPr>
          <w:lang w:val="en"/>
        </w:rPr>
        <w:t>id_token</w:t>
      </w:r>
      <w:proofErr w:type="spellEnd"/>
      <w:r>
        <w:rPr>
          <w:lang w:val="en"/>
        </w:rPr>
        <w:t xml:space="preserve">=eyJ0 ... NiJ9.eyJ1c ... I6IjIifX0.DeWt4Qu ... </w:t>
      </w:r>
      <w:proofErr w:type="spellStart"/>
      <w:r>
        <w:rPr>
          <w:lang w:val="en"/>
        </w:rPr>
        <w:t>ZXso</w:t>
      </w:r>
      <w:proofErr w:type="spellEnd"/>
    </w:p>
    <w:p w14:paraId="76FB6136" w14:textId="77777777" w:rsidR="00000000" w:rsidRDefault="003F103A">
      <w:pPr>
        <w:pStyle w:val="HTMLPreformatted"/>
        <w:divId w:val="628324199"/>
        <w:rPr>
          <w:lang w:val="en"/>
        </w:rPr>
      </w:pPr>
      <w:r>
        <w:rPr>
          <w:lang w:val="en"/>
        </w:rPr>
        <w:t xml:space="preserve">    &amp;</w:t>
      </w:r>
      <w:proofErr w:type="spellStart"/>
      <w:r>
        <w:rPr>
          <w:lang w:val="en"/>
        </w:rPr>
        <w:t>expires_i</w:t>
      </w:r>
      <w:r>
        <w:rPr>
          <w:lang w:val="en"/>
        </w:rPr>
        <w:t>n</w:t>
      </w:r>
      <w:proofErr w:type="spellEnd"/>
      <w:r>
        <w:rPr>
          <w:lang w:val="en"/>
        </w:rPr>
        <w:t>=3600</w:t>
      </w:r>
    </w:p>
    <w:p w14:paraId="24CD568B" w14:textId="77777777" w:rsidR="00000000" w:rsidRDefault="003F103A">
      <w:pPr>
        <w:pStyle w:val="HTMLPreformatted"/>
        <w:divId w:val="628324199"/>
        <w:rPr>
          <w:lang w:val="en"/>
        </w:rPr>
      </w:pPr>
      <w:r>
        <w:rPr>
          <w:lang w:val="en"/>
        </w:rPr>
        <w:t xml:space="preserve">    &amp;state=af0ifjsldkj</w:t>
      </w:r>
    </w:p>
    <w:p w14:paraId="747DEAFC" w14:textId="77777777" w:rsidR="00000000" w:rsidRDefault="003F103A">
      <w:pPr>
        <w:spacing w:before="0" w:beforeAutospacing="0" w:after="0" w:afterAutospacing="0"/>
        <w:divId w:val="1567063107"/>
        <w:rPr>
          <w:rFonts w:ascii="Verdana" w:eastAsia="Times New Roman" w:hAnsi="Verdana"/>
          <w:color w:val="000000"/>
          <w:lang w:val="en"/>
        </w:rPr>
      </w:pPr>
      <w:bookmarkStart w:id="76" w:name="ImplicitAuthError"/>
      <w:bookmarkEnd w:id="76"/>
    </w:p>
    <w:p w14:paraId="1DACB33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4CA65A2" w14:textId="77777777">
        <w:trPr>
          <w:divId w:val="1567063107"/>
          <w:trHeight w:val="225"/>
          <w:tblCellSpacing w:w="12" w:type="dxa"/>
        </w:trPr>
        <w:tc>
          <w:tcPr>
            <w:tcW w:w="450" w:type="dxa"/>
            <w:shd w:val="clear" w:color="auto" w:fill="990000"/>
            <w:vAlign w:val="center"/>
            <w:hideMark/>
          </w:tcPr>
          <w:p w14:paraId="0565285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A9B645" w14:textId="77777777" w:rsidR="00000000" w:rsidRDefault="003F103A">
      <w:pPr>
        <w:pStyle w:val="Heading3"/>
        <w:divId w:val="1567063107"/>
        <w:rPr>
          <w:rFonts w:eastAsia="Times New Roman"/>
          <w:lang w:val="en"/>
        </w:rPr>
      </w:pPr>
      <w:bookmarkStart w:id="77" w:name="rfc.section.3.2.2.6"/>
      <w:bookmarkEnd w:id="77"/>
      <w:r>
        <w:rPr>
          <w:rFonts w:eastAsia="Times New Roman"/>
          <w:lang w:val="en"/>
        </w:rPr>
        <w:t>3.2.2.6.</w:t>
      </w:r>
      <w:proofErr w:type="gramStart"/>
      <w:r>
        <w:rPr>
          <w:rFonts w:eastAsia="Times New Roman"/>
          <w:lang w:val="en"/>
        </w:rPr>
        <w:t> </w:t>
      </w:r>
      <w:r>
        <w:rPr>
          <w:rFonts w:eastAsia="Times New Roman"/>
          <w:lang w:val="en"/>
        </w:rPr>
        <w:t xml:space="preserve"> Authentication</w:t>
      </w:r>
      <w:proofErr w:type="gramEnd"/>
      <w:r>
        <w:rPr>
          <w:rFonts w:eastAsia="Times New Roman"/>
          <w:lang w:val="en"/>
        </w:rPr>
        <w:t xml:space="preserve"> Error Response</w:t>
      </w:r>
    </w:p>
    <w:p w14:paraId="10C2344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Authorization Error Responses are made 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with t</w:t>
      </w:r>
      <w:r>
        <w:rPr>
          <w:rFonts w:ascii="Verdana" w:hAnsi="Verdana"/>
          <w:color w:val="000000"/>
          <w:lang w:val="en"/>
        </w:rPr>
        <w:t xml:space="preserve">he exception of the differences specified in this section. </w:t>
      </w:r>
    </w:p>
    <w:p w14:paraId="055D79D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w:t>
      </w:r>
      <w:r>
        <w:rPr>
          <w:rFonts w:ascii="Verdana" w:hAnsi="Verdana"/>
          <w:color w:val="000000"/>
          <w:lang w:val="en"/>
        </w:rPr>
        <w:t xml:space="preserve">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w:t>
        </w:r>
        <w:r>
          <w:rPr>
            <w:rStyle w:val="Hyperlink"/>
            <w:rFonts w:ascii="Verdana" w:hAnsi="Verdana"/>
            <w:vanish/>
            <w:u w:val="none"/>
            <w:lang w:val="en"/>
          </w:rPr>
          <w:t>de Medeiros, B., Ed., Scurtescu, 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unless a different Response Mode was specified. </w:t>
      </w:r>
    </w:p>
    <w:p w14:paraId="6E18F1D8" w14:textId="77777777" w:rsidR="00000000" w:rsidRDefault="003F103A">
      <w:pPr>
        <w:spacing w:before="0" w:beforeAutospacing="0" w:after="0" w:afterAutospacing="0"/>
        <w:divId w:val="1567063107"/>
        <w:rPr>
          <w:rFonts w:ascii="Verdana" w:eastAsia="Times New Roman" w:hAnsi="Verdana"/>
          <w:color w:val="000000"/>
          <w:lang w:val="en"/>
        </w:rPr>
      </w:pPr>
      <w:bookmarkStart w:id="78" w:name="ImplicitCallback"/>
      <w:bookmarkEnd w:id="78"/>
    </w:p>
    <w:p w14:paraId="4E02CE2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71579DF" w14:textId="77777777">
        <w:trPr>
          <w:divId w:val="1567063107"/>
          <w:trHeight w:val="225"/>
          <w:tblCellSpacing w:w="12" w:type="dxa"/>
        </w:trPr>
        <w:tc>
          <w:tcPr>
            <w:tcW w:w="450" w:type="dxa"/>
            <w:shd w:val="clear" w:color="auto" w:fill="990000"/>
            <w:vAlign w:val="center"/>
            <w:hideMark/>
          </w:tcPr>
          <w:p w14:paraId="5CAB6A2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F12FF6" w14:textId="77777777" w:rsidR="00000000" w:rsidRDefault="003F103A">
      <w:pPr>
        <w:pStyle w:val="Heading3"/>
        <w:divId w:val="1567063107"/>
        <w:rPr>
          <w:rFonts w:eastAsia="Times New Roman"/>
          <w:lang w:val="en"/>
        </w:rPr>
      </w:pPr>
      <w:bookmarkStart w:id="79" w:name="rfc.section.3.2.2.7"/>
      <w:bookmarkEnd w:id="79"/>
      <w:r>
        <w:rPr>
          <w:rFonts w:eastAsia="Times New Roman"/>
          <w:lang w:val="en"/>
        </w:rPr>
        <w:t>3.2.2.7.</w:t>
      </w:r>
      <w:proofErr w:type="gramStart"/>
      <w:r>
        <w:rPr>
          <w:rFonts w:eastAsia="Times New Roman"/>
          <w:lang w:val="en"/>
        </w:rPr>
        <w:t>  Redirect</w:t>
      </w:r>
      <w:proofErr w:type="gramEnd"/>
      <w:r>
        <w:rPr>
          <w:rFonts w:eastAsia="Times New Roman"/>
          <w:lang w:val="en"/>
        </w:rPr>
        <w:t xml:space="preserve"> URI Fragment Handling</w:t>
      </w:r>
    </w:p>
    <w:p w14:paraId="38C9C2F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Since response parameters are returned in the Redirection URI fragment value, the Client needs to have the User Agent parse the fragment encoded values and pass them to on to the Client's processing logic for consumption.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 implementation notes on URI fragment handling. </w:t>
      </w:r>
    </w:p>
    <w:p w14:paraId="2F485179" w14:textId="77777777" w:rsidR="00000000" w:rsidRDefault="003F103A">
      <w:pPr>
        <w:spacing w:before="0" w:beforeAutospacing="0" w:after="0" w:afterAutospacing="0"/>
        <w:divId w:val="1567063107"/>
        <w:rPr>
          <w:rFonts w:ascii="Verdana" w:eastAsia="Times New Roman" w:hAnsi="Verdana"/>
          <w:color w:val="000000"/>
          <w:lang w:val="en"/>
        </w:rPr>
      </w:pPr>
      <w:bookmarkStart w:id="80" w:name="ImplicitAuthResponseValidation"/>
      <w:bookmarkEnd w:id="80"/>
    </w:p>
    <w:p w14:paraId="046A521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39C1C2E" w14:textId="77777777">
        <w:trPr>
          <w:divId w:val="1567063107"/>
          <w:trHeight w:val="225"/>
          <w:tblCellSpacing w:w="12" w:type="dxa"/>
        </w:trPr>
        <w:tc>
          <w:tcPr>
            <w:tcW w:w="450" w:type="dxa"/>
            <w:shd w:val="clear" w:color="auto" w:fill="990000"/>
            <w:vAlign w:val="center"/>
            <w:hideMark/>
          </w:tcPr>
          <w:p w14:paraId="7DDC32F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F1BA26" w14:textId="77777777" w:rsidR="00000000" w:rsidRDefault="003F103A">
      <w:pPr>
        <w:pStyle w:val="Heading3"/>
        <w:divId w:val="1567063107"/>
        <w:rPr>
          <w:rFonts w:eastAsia="Times New Roman"/>
          <w:lang w:val="en"/>
        </w:rPr>
      </w:pPr>
      <w:bookmarkStart w:id="81" w:name="rfc.section.3.2.2.8"/>
      <w:bookmarkEnd w:id="81"/>
      <w:r>
        <w:rPr>
          <w:rFonts w:eastAsia="Times New Roman"/>
          <w:lang w:val="en"/>
        </w:rPr>
        <w:t>3.2.2.8.</w:t>
      </w:r>
      <w:proofErr w:type="gramStart"/>
      <w:r>
        <w:rPr>
          <w:rFonts w:eastAsia="Times New Roman"/>
          <w:lang w:val="en"/>
        </w:rPr>
        <w:t>  Authentication</w:t>
      </w:r>
      <w:proofErr w:type="gramEnd"/>
      <w:r>
        <w:rPr>
          <w:rFonts w:eastAsia="Times New Roman"/>
          <w:lang w:val="en"/>
        </w:rPr>
        <w:t xml:space="preserve"> Response Validation</w:t>
      </w:r>
    </w:p>
    <w:p w14:paraId="527F087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the Client MUST validate the response as follows: </w:t>
      </w:r>
    </w:p>
    <w:p w14:paraId="6E739936" w14:textId="77777777" w:rsidR="00000000" w:rsidRDefault="003F103A">
      <w:pPr>
        <w:numPr>
          <w:ilvl w:val="0"/>
          <w:numId w:val="1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OAuth.Responses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w:t>
      </w:r>
    </w:p>
    <w:p w14:paraId="63C9955D" w14:textId="77777777" w:rsidR="00000000" w:rsidRDefault="003F103A">
      <w:pPr>
        <w:numPr>
          <w:ilvl w:val="0"/>
          <w:numId w:val="10"/>
        </w:numPr>
        <w:ind w:left="1200" w:right="480"/>
        <w:divId w:val="1567063107"/>
        <w:rPr>
          <w:rFonts w:ascii="Verdana" w:eastAsia="Times New Roman" w:hAnsi="Verdana"/>
          <w:color w:val="000000"/>
          <w:lang w:val="en"/>
        </w:rPr>
      </w:pPr>
      <w:r>
        <w:rPr>
          <w:rFonts w:ascii="Verdana" w:eastAsia="Times New Roman" w:hAnsi="Verdana"/>
          <w:color w:val="000000"/>
          <w:lang w:val="en"/>
        </w:rPr>
        <w:t>Follow the va</w:t>
      </w:r>
      <w:r>
        <w:rPr>
          <w:rFonts w:ascii="Verdana" w:eastAsia="Times New Roman" w:hAnsi="Verdana"/>
          <w:color w:val="000000"/>
          <w:lang w:val="en"/>
        </w:rPr>
        <w:t xml:space="preserve">lidation rules in RFC 6749, especially those in Sections 4.2.2 and 10.12. </w:t>
      </w:r>
    </w:p>
    <w:p w14:paraId="47740E71" w14:textId="77777777" w:rsidR="00000000" w:rsidRDefault="003F103A">
      <w:pPr>
        <w:numPr>
          <w:ilvl w:val="0"/>
          <w:numId w:val="1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ImplicitIDTValidation" w:history="1">
        <w:r>
          <w:rPr>
            <w:rStyle w:val="Hyperlink"/>
            <w:rFonts w:ascii="Verdana" w:eastAsia="Times New Roman" w:hAnsi="Verdana"/>
            <w:u w:val="none"/>
            <w:lang w:val="en"/>
          </w:rPr>
          <w:t>Section 3.2.2.11</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4A5ACFFB" w14:textId="77777777" w:rsidR="00000000" w:rsidRDefault="003F103A">
      <w:pPr>
        <w:numPr>
          <w:ilvl w:val="0"/>
          <w:numId w:val="1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ImplicitTokenValidation" w:history="1">
        <w:r>
          <w:rPr>
            <w:rStyle w:val="Hyperlink"/>
            <w:rFonts w:ascii="Verdana" w:eastAsia="Times New Roman" w:hAnsi="Verdana"/>
            <w:u w:val="none"/>
            <w:lang w:val="en"/>
          </w:rPr>
          <w:t>Section 3.2.2.9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unless the </w:t>
      </w:r>
      <w:proofErr w:type="spellStart"/>
      <w:r>
        <w:rPr>
          <w:rStyle w:val="HTMLTypewriter"/>
          <w:lang w:val="en"/>
        </w:rPr>
        <w:t>response_type</w:t>
      </w:r>
      <w:proofErr w:type="spellEnd"/>
      <w:r>
        <w:rPr>
          <w:rFonts w:ascii="Verdana" w:eastAsia="Times New Roman" w:hAnsi="Verdana"/>
          <w:color w:val="000000"/>
          <w:lang w:val="en"/>
        </w:rPr>
        <w:t xml:space="preserve"> value used is </w:t>
      </w:r>
      <w:proofErr w:type="spellStart"/>
      <w:r>
        <w:rPr>
          <w:rStyle w:val="HTMLTypewriter"/>
          <w:lang w:val="en"/>
        </w:rPr>
        <w:t>id_token</w:t>
      </w:r>
      <w:proofErr w:type="spellEnd"/>
      <w:r>
        <w:rPr>
          <w:rFonts w:ascii="Verdana" w:eastAsia="Times New Roman" w:hAnsi="Verdana"/>
          <w:color w:val="000000"/>
          <w:lang w:val="en"/>
        </w:rPr>
        <w:t xml:space="preserve">. </w:t>
      </w:r>
    </w:p>
    <w:p w14:paraId="18E99C3D" w14:textId="77777777" w:rsidR="00000000" w:rsidRDefault="003F103A">
      <w:pPr>
        <w:spacing w:before="0" w:beforeAutospacing="0" w:after="0" w:afterAutospacing="0"/>
        <w:divId w:val="1567063107"/>
        <w:rPr>
          <w:rFonts w:ascii="Verdana" w:eastAsia="Times New Roman" w:hAnsi="Verdana"/>
          <w:color w:val="000000"/>
          <w:lang w:val="en"/>
        </w:rPr>
      </w:pPr>
      <w:bookmarkStart w:id="82" w:name="ImplicitTokenValidation"/>
      <w:bookmarkEnd w:id="82"/>
    </w:p>
    <w:p w14:paraId="551B91A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BAA9868" w14:textId="77777777">
        <w:trPr>
          <w:divId w:val="1567063107"/>
          <w:trHeight w:val="225"/>
          <w:tblCellSpacing w:w="12" w:type="dxa"/>
        </w:trPr>
        <w:tc>
          <w:tcPr>
            <w:tcW w:w="450" w:type="dxa"/>
            <w:shd w:val="clear" w:color="auto" w:fill="990000"/>
            <w:vAlign w:val="center"/>
            <w:hideMark/>
          </w:tcPr>
          <w:p w14:paraId="1DAF5DB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A5BBB4" w14:textId="77777777" w:rsidR="00000000" w:rsidRDefault="003F103A">
      <w:pPr>
        <w:pStyle w:val="Heading3"/>
        <w:divId w:val="1567063107"/>
        <w:rPr>
          <w:rFonts w:eastAsia="Times New Roman"/>
          <w:lang w:val="en"/>
        </w:rPr>
      </w:pPr>
      <w:bookmarkStart w:id="83" w:name="rfc.section.3.2.2.9"/>
      <w:bookmarkEnd w:id="83"/>
      <w:r>
        <w:rPr>
          <w:rFonts w:eastAsia="Times New Roman"/>
          <w:lang w:val="en"/>
        </w:rPr>
        <w:t>3.2.2.9.</w:t>
      </w:r>
      <w:proofErr w:type="gramStart"/>
      <w:r>
        <w:rPr>
          <w:rFonts w:eastAsia="Times New Roman"/>
          <w:lang w:val="en"/>
        </w:rPr>
        <w:t>  Access</w:t>
      </w:r>
      <w:proofErr w:type="gramEnd"/>
      <w:r>
        <w:rPr>
          <w:rFonts w:eastAsia="Times New Roman"/>
          <w:lang w:val="en"/>
        </w:rPr>
        <w:t xml:space="preserve"> Token Validation</w:t>
      </w:r>
    </w:p>
    <w:p w14:paraId="131EADDA" w14:textId="77777777" w:rsidR="00000000" w:rsidRDefault="003F103A">
      <w:pPr>
        <w:pStyle w:val="NormalWeb"/>
        <w:divId w:val="1567063107"/>
        <w:rPr>
          <w:rFonts w:ascii="Verdana" w:hAnsi="Verdana"/>
          <w:color w:val="000000"/>
          <w:lang w:val="en"/>
        </w:rPr>
      </w:pPr>
      <w:r>
        <w:rPr>
          <w:rFonts w:ascii="Verdana" w:hAnsi="Verdana"/>
          <w:color w:val="000000"/>
          <w:lang w:val="en"/>
        </w:rPr>
        <w:t>To validate an Access Token issued from the Authorization Endpoint with an ID T</w:t>
      </w:r>
      <w:r>
        <w:rPr>
          <w:rFonts w:ascii="Verdana" w:hAnsi="Verdana"/>
          <w:color w:val="000000"/>
          <w:lang w:val="en"/>
        </w:rPr>
        <w:t xml:space="preserve">oken, the Client SHOULD </w:t>
      </w:r>
      <w:proofErr w:type="gramStart"/>
      <w:r>
        <w:rPr>
          <w:rFonts w:ascii="Verdana" w:hAnsi="Verdana"/>
          <w:color w:val="000000"/>
          <w:lang w:val="en"/>
        </w:rPr>
        <w:t>do</w:t>
      </w:r>
      <w:proofErr w:type="gramEnd"/>
      <w:r>
        <w:rPr>
          <w:rFonts w:ascii="Verdana" w:hAnsi="Verdana"/>
          <w:color w:val="000000"/>
          <w:lang w:val="en"/>
        </w:rPr>
        <w:t xml:space="preserve"> the following: </w:t>
      </w:r>
    </w:p>
    <w:p w14:paraId="1B004649" w14:textId="77777777" w:rsidR="00000000" w:rsidRDefault="003F103A">
      <w:pPr>
        <w:numPr>
          <w:ilvl w:val="0"/>
          <w:numId w:val="1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proofErr w:type="spellStart"/>
      <w:r>
        <w:rPr>
          <w:rStyle w:val="HTMLTypewriter"/>
          <w:lang w:val="en"/>
        </w:rPr>
        <w:t>access_token</w:t>
      </w:r>
      <w:proofErr w:type="spellEnd"/>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[JWA] for the </w:t>
      </w:r>
      <w:proofErr w:type="spellStart"/>
      <w:r>
        <w:rPr>
          <w:rStyle w:val="HTMLTypewriter"/>
          <w:lang w:val="en"/>
        </w:rPr>
        <w:t>alg</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header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749519EF" w14:textId="77777777" w:rsidR="00000000" w:rsidRDefault="003F103A">
      <w:pPr>
        <w:numPr>
          <w:ilvl w:val="0"/>
          <w:numId w:val="1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Take the left-most </w:t>
      </w:r>
      <w:r>
        <w:rPr>
          <w:rFonts w:ascii="Verdana" w:eastAsia="Times New Roman" w:hAnsi="Verdana"/>
          <w:color w:val="000000"/>
          <w:lang w:val="en"/>
        </w:rPr>
        <w:t xml:space="preserve">half of the hash and base64url encode it. </w:t>
      </w:r>
    </w:p>
    <w:p w14:paraId="1710E79A" w14:textId="77777777" w:rsidR="00000000" w:rsidRDefault="003F103A">
      <w:pPr>
        <w:numPr>
          <w:ilvl w:val="0"/>
          <w:numId w:val="1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value of </w:t>
      </w:r>
      <w:proofErr w:type="spellStart"/>
      <w:r>
        <w:rPr>
          <w:rStyle w:val="HTMLTypewriter"/>
          <w:lang w:val="en"/>
        </w:rPr>
        <w:t>at_hash</w:t>
      </w:r>
      <w:proofErr w:type="spellEnd"/>
      <w:r>
        <w:rPr>
          <w:rFonts w:ascii="Verdana" w:eastAsia="Times New Roman" w:hAnsi="Verdana"/>
          <w:color w:val="000000"/>
          <w:lang w:val="en"/>
        </w:rPr>
        <w:t xml:space="preserve"> in the ID Token MUST match the value produced in the previous step. </w:t>
      </w:r>
    </w:p>
    <w:p w14:paraId="7E91C97F" w14:textId="77777777" w:rsidR="00000000" w:rsidRDefault="003F103A">
      <w:pPr>
        <w:spacing w:before="0" w:beforeAutospacing="0" w:after="0" w:afterAutospacing="0"/>
        <w:divId w:val="1567063107"/>
        <w:rPr>
          <w:rFonts w:ascii="Verdana" w:eastAsia="Times New Roman" w:hAnsi="Verdana"/>
          <w:color w:val="000000"/>
          <w:lang w:val="en"/>
        </w:rPr>
      </w:pPr>
      <w:bookmarkStart w:id="84" w:name="ImplicitIDToken"/>
      <w:bookmarkEnd w:id="84"/>
    </w:p>
    <w:p w14:paraId="39EC031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93E962A" w14:textId="77777777">
        <w:trPr>
          <w:divId w:val="1567063107"/>
          <w:trHeight w:val="225"/>
          <w:tblCellSpacing w:w="12" w:type="dxa"/>
        </w:trPr>
        <w:tc>
          <w:tcPr>
            <w:tcW w:w="450" w:type="dxa"/>
            <w:shd w:val="clear" w:color="auto" w:fill="990000"/>
            <w:vAlign w:val="center"/>
            <w:hideMark/>
          </w:tcPr>
          <w:p w14:paraId="2E3EC5F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138A86" w14:textId="77777777" w:rsidR="00000000" w:rsidRDefault="003F103A">
      <w:pPr>
        <w:pStyle w:val="Heading3"/>
        <w:divId w:val="1567063107"/>
        <w:rPr>
          <w:rFonts w:eastAsia="Times New Roman"/>
          <w:lang w:val="en"/>
        </w:rPr>
      </w:pPr>
      <w:bookmarkStart w:id="85" w:name="rfc.section.3.2.2.10"/>
      <w:bookmarkEnd w:id="85"/>
      <w:r>
        <w:rPr>
          <w:rFonts w:eastAsia="Times New Roman"/>
          <w:lang w:val="en"/>
        </w:rPr>
        <w:t>3.2.2.10.</w:t>
      </w:r>
      <w:proofErr w:type="gramStart"/>
      <w:r>
        <w:rPr>
          <w:rFonts w:eastAsia="Times New Roman"/>
          <w:lang w:val="en"/>
        </w:rPr>
        <w:t>  ID</w:t>
      </w:r>
      <w:proofErr w:type="gramEnd"/>
      <w:r>
        <w:rPr>
          <w:rFonts w:eastAsia="Times New Roman"/>
          <w:lang w:val="en"/>
        </w:rPr>
        <w:t xml:space="preserve"> Token</w:t>
      </w:r>
    </w:p>
    <w:p w14:paraId="55B5F22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Implicit Flow, these additional requirements for the following ID Token Claims apply: </w:t>
      </w:r>
    </w:p>
    <w:p w14:paraId="4018645E" w14:textId="77777777" w:rsidR="00000000" w:rsidRDefault="003F103A">
      <w:pPr>
        <w:spacing w:before="0" w:beforeAutospacing="0" w:after="0" w:afterAutospacing="0"/>
        <w:divId w:val="1940599107"/>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02CF3096" w14:textId="77777777" w:rsidR="00000000" w:rsidRDefault="003F103A">
      <w:pPr>
        <w:spacing w:before="0" w:beforeAutospacing="0" w:after="0" w:afterAutospacing="0"/>
        <w:ind w:left="720"/>
        <w:divId w:val="1940599107"/>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t>
      </w:r>
      <w:r>
        <w:rPr>
          <w:rFonts w:ascii="Verdana" w:eastAsia="Times New Roman" w:hAnsi="Verdana"/>
          <w:color w:val="000000"/>
          <w:lang w:val="en"/>
        </w:rPr>
        <w:t xml:space="preserve">w. </w:t>
      </w:r>
    </w:p>
    <w:p w14:paraId="61879413" w14:textId="77777777" w:rsidR="00000000" w:rsidRDefault="003F103A">
      <w:pPr>
        <w:spacing w:before="0" w:beforeAutospacing="0" w:after="0" w:afterAutospacing="0"/>
        <w:divId w:val="1940599107"/>
        <w:rPr>
          <w:rFonts w:ascii="Verdana" w:eastAsia="Times New Roman" w:hAnsi="Verdana"/>
          <w:color w:val="000000"/>
          <w:lang w:val="en"/>
        </w:rPr>
      </w:pPr>
      <w:proofErr w:type="spellStart"/>
      <w:r>
        <w:rPr>
          <w:rFonts w:ascii="Verdana" w:eastAsia="Times New Roman" w:hAnsi="Verdana"/>
          <w:color w:val="000000"/>
          <w:lang w:val="en"/>
        </w:rPr>
        <w:t>at_hash</w:t>
      </w:r>
      <w:proofErr w:type="spellEnd"/>
    </w:p>
    <w:p w14:paraId="294895D7" w14:textId="77777777" w:rsidR="00000000" w:rsidRDefault="003F103A">
      <w:pPr>
        <w:spacing w:before="0" w:beforeAutospacing="0" w:after="0" w:afterAutospacing="0"/>
        <w:ind w:left="720"/>
        <w:divId w:val="1940599107"/>
        <w:rPr>
          <w:rFonts w:ascii="Verdana" w:eastAsia="Times New Roman" w:hAnsi="Verdana"/>
          <w:color w:val="000000"/>
          <w:lang w:val="en"/>
        </w:rPr>
      </w:pP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Its value is the base64url encoding of the left-most half of the hash of the octets of the ASCII representation of the </w:t>
      </w:r>
      <w:proofErr w:type="spellStart"/>
      <w:r>
        <w:rPr>
          <w:rStyle w:val="HTMLTypewriter"/>
          <w:lang w:val="en"/>
        </w:rPr>
        <w:t>access_token</w:t>
      </w:r>
      <w:proofErr w:type="spellEnd"/>
      <w:r>
        <w:rPr>
          <w:rFonts w:ascii="Verdana" w:eastAsia="Times New Roman" w:hAnsi="Verdana"/>
          <w:color w:val="000000"/>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olor w:val="000000"/>
          <w:lang w:val="en"/>
        </w:rPr>
        <w:t xml:space="preserve"> header param</w:t>
      </w:r>
      <w:r>
        <w:rPr>
          <w:rFonts w:ascii="Verdana" w:eastAsia="Times New Roman" w:hAnsi="Verdana"/>
          <w:color w:val="000000"/>
          <w:lang w:val="en"/>
        </w:rPr>
        <w:t xml:space="preserve">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proofErr w:type="spellStart"/>
      <w:r>
        <w:rPr>
          <w:rStyle w:val="HTMLTypewriter"/>
          <w:lang w:val="en"/>
        </w:rPr>
        <w:t>access_token</w:t>
      </w:r>
      <w:proofErr w:type="spellEnd"/>
      <w:r>
        <w:rPr>
          <w:rFonts w:ascii="Verdana" w:eastAsia="Times New Roman" w:hAnsi="Verdana"/>
          <w:color w:val="000000"/>
          <w:lang w:val="en"/>
        </w:rPr>
        <w:t xml:space="preserve"> value </w:t>
      </w:r>
      <w:r>
        <w:rPr>
          <w:rFonts w:ascii="Verdana" w:eastAsia="Times New Roman" w:hAnsi="Verdana"/>
          <w:color w:val="000000"/>
          <w:lang w:val="en"/>
        </w:rPr>
        <w:t>with SHA-256, then take</w:t>
      </w:r>
      <w:proofErr w:type="gramEnd"/>
      <w:r>
        <w:rPr>
          <w:rFonts w:ascii="Verdana" w:eastAsia="Times New Roman" w:hAnsi="Verdana"/>
          <w:color w:val="000000"/>
          <w:lang w:val="en"/>
        </w:rPr>
        <w:t xml:space="preserve"> the left-most 128 bits and base64url encode them. The </w:t>
      </w:r>
      <w:proofErr w:type="spellStart"/>
      <w:r>
        <w:rPr>
          <w:rStyle w:val="HTMLTypewriter"/>
          <w:lang w:val="en"/>
        </w:rPr>
        <w:t>at_hash</w:t>
      </w:r>
      <w:proofErr w:type="spellEnd"/>
      <w:r>
        <w:rPr>
          <w:rFonts w:ascii="Verdana" w:eastAsia="Times New Roman" w:hAnsi="Verdana"/>
          <w:color w:val="000000"/>
          <w:lang w:val="en"/>
        </w:rPr>
        <w:t xml:space="preserve"> value is a case sensitive string. </w:t>
      </w:r>
    </w:p>
    <w:p w14:paraId="60A92A07" w14:textId="77777777" w:rsidR="00000000" w:rsidRDefault="003F103A">
      <w:pPr>
        <w:spacing w:before="0" w:beforeAutospacing="0" w:after="0" w:afterAutospacing="0"/>
        <w:ind w:left="720"/>
        <w:divId w:val="1940599107"/>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proofErr w:type="spellStart"/>
      <w:r>
        <w:rPr>
          <w:rStyle w:val="HTMLTypewriter"/>
          <w:lang w:val="en"/>
        </w:rPr>
        <w:t>access_token</w:t>
      </w:r>
      <w:proofErr w:type="spellEnd"/>
      <w:r>
        <w:rPr>
          <w:rFonts w:ascii="Verdana" w:eastAsia="Times New Roman" w:hAnsi="Verdana"/>
          <w:color w:val="000000"/>
          <w:lang w:val="en"/>
        </w:rPr>
        <w:t xml:space="preserve"> value, which is the case for the </w:t>
      </w:r>
      <w:proofErr w:type="spellStart"/>
      <w:r>
        <w:rPr>
          <w:rStyle w:val="HTMLTypewriter"/>
          <w:lang w:val="en"/>
        </w:rPr>
        <w:t>response_type</w:t>
      </w:r>
      <w:proofErr w:type="spellEnd"/>
      <w:r>
        <w:rPr>
          <w:rFonts w:ascii="Verdana" w:eastAsia="Times New Roman" w:hAnsi="Verdana"/>
          <w:color w:val="000000"/>
          <w:lang w:val="en"/>
        </w:rPr>
        <w:t xml:space="preserve"> value </w:t>
      </w:r>
      <w:proofErr w:type="spellStart"/>
      <w:r>
        <w:rPr>
          <w:rStyle w:val="HTMLTypewriter"/>
          <w:lang w:val="en"/>
        </w:rPr>
        <w:t>id_</w:t>
      </w:r>
      <w:r>
        <w:rPr>
          <w:rStyle w:val="HTMLTypewriter"/>
          <w:lang w:val="en"/>
        </w:rPr>
        <w:t>token</w:t>
      </w:r>
      <w:proofErr w:type="spellEnd"/>
      <w:r>
        <w:rPr>
          <w:rStyle w:val="HTMLTypewriter"/>
          <w:lang w:val="en"/>
        </w:rPr>
        <w:t> token</w:t>
      </w:r>
      <w:r>
        <w:rPr>
          <w:rFonts w:ascii="Verdana" w:eastAsia="Times New Roman" w:hAnsi="Verdana"/>
          <w:color w:val="000000"/>
          <w:lang w:val="en"/>
        </w:rPr>
        <w:t xml:space="preserve">, this is REQUIRED; it MAY NOT be used when no Access Token is issued, which is the case for the </w:t>
      </w:r>
      <w:proofErr w:type="spellStart"/>
      <w:r>
        <w:rPr>
          <w:rStyle w:val="HTMLTypewriter"/>
          <w:lang w:val="en"/>
        </w:rPr>
        <w:t>response_type</w:t>
      </w:r>
      <w:proofErr w:type="spellEnd"/>
      <w:r>
        <w:rPr>
          <w:rFonts w:ascii="Verdana" w:eastAsia="Times New Roman" w:hAnsi="Verdana"/>
          <w:color w:val="000000"/>
          <w:lang w:val="en"/>
        </w:rPr>
        <w:t xml:space="preserve"> value </w:t>
      </w:r>
      <w:proofErr w:type="spellStart"/>
      <w:r>
        <w:rPr>
          <w:rStyle w:val="HTMLTypewriter"/>
          <w:lang w:val="en"/>
        </w:rPr>
        <w:t>id_token</w:t>
      </w:r>
      <w:proofErr w:type="spellEnd"/>
      <w:r>
        <w:rPr>
          <w:rFonts w:ascii="Verdana" w:eastAsia="Times New Roman" w:hAnsi="Verdana"/>
          <w:color w:val="000000"/>
          <w:lang w:val="en"/>
        </w:rPr>
        <w:t xml:space="preserve">. </w:t>
      </w:r>
    </w:p>
    <w:p w14:paraId="54BE2EFA" w14:textId="77777777" w:rsidR="00000000" w:rsidRDefault="003F103A">
      <w:pPr>
        <w:spacing w:before="0" w:beforeAutospacing="0" w:after="0" w:afterAutospacing="0"/>
        <w:divId w:val="1567063107"/>
        <w:rPr>
          <w:rFonts w:ascii="Verdana" w:eastAsia="Times New Roman" w:hAnsi="Verdana"/>
          <w:color w:val="000000"/>
          <w:lang w:val="en"/>
        </w:rPr>
      </w:pPr>
      <w:bookmarkStart w:id="86" w:name="ImplicitIDTValidation"/>
      <w:bookmarkEnd w:id="86"/>
    </w:p>
    <w:p w14:paraId="1F1CFDE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072275C" w14:textId="77777777">
        <w:trPr>
          <w:divId w:val="1567063107"/>
          <w:trHeight w:val="225"/>
          <w:tblCellSpacing w:w="12" w:type="dxa"/>
        </w:trPr>
        <w:tc>
          <w:tcPr>
            <w:tcW w:w="450" w:type="dxa"/>
            <w:shd w:val="clear" w:color="auto" w:fill="990000"/>
            <w:vAlign w:val="center"/>
            <w:hideMark/>
          </w:tcPr>
          <w:p w14:paraId="3645023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5CBD2E" w14:textId="77777777" w:rsidR="00000000" w:rsidRDefault="003F103A">
      <w:pPr>
        <w:pStyle w:val="Heading3"/>
        <w:divId w:val="1567063107"/>
        <w:rPr>
          <w:rFonts w:eastAsia="Times New Roman"/>
          <w:lang w:val="en"/>
        </w:rPr>
      </w:pPr>
      <w:bookmarkStart w:id="87" w:name="rfc.section.3.2.2.11"/>
      <w:bookmarkEnd w:id="87"/>
      <w:r>
        <w:rPr>
          <w:rFonts w:eastAsia="Times New Roman"/>
          <w:lang w:val="en"/>
        </w:rPr>
        <w:t>3.2.2.11.</w:t>
      </w:r>
      <w:proofErr w:type="gramStart"/>
      <w:r>
        <w:rPr>
          <w:rFonts w:eastAsia="Times New Roman"/>
          <w:lang w:val="en"/>
        </w:rPr>
        <w:t>  ID</w:t>
      </w:r>
      <w:proofErr w:type="gramEnd"/>
      <w:r>
        <w:rPr>
          <w:rFonts w:eastAsia="Times New Roman"/>
          <w:lang w:val="en"/>
        </w:rPr>
        <w:t xml:space="preserve"> Token Validation</w:t>
      </w:r>
    </w:p>
    <w:p w14:paraId="2ED24F8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Implicit Flow, the contents of the ID Token MUST </w:t>
      </w:r>
      <w:proofErr w:type="gramStart"/>
      <w:r>
        <w:rPr>
          <w:rFonts w:ascii="Verdana" w:hAnsi="Verdana"/>
          <w:color w:val="000000"/>
          <w:lang w:val="en"/>
        </w:rPr>
        <w:t>be</w:t>
      </w:r>
      <w:proofErr w:type="gramEnd"/>
      <w:r>
        <w:rPr>
          <w:rFonts w:ascii="Verdana" w:hAnsi="Verdana"/>
          <w:color w:val="000000"/>
          <w:lang w:val="en"/>
        </w:rPr>
        <w:t xml:space="preserve"> validated </w:t>
      </w:r>
      <w:r>
        <w:rPr>
          <w:rFonts w:ascii="Verdana" w:hAnsi="Verdana"/>
          <w:color w:val="000000"/>
          <w:lang w:val="en"/>
        </w:rPr>
        <w:t xml:space="preserve">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with the exception of the differences specified in this section. </w:t>
      </w:r>
    </w:p>
    <w:p w14:paraId="5540A768" w14:textId="77777777" w:rsidR="00000000" w:rsidRDefault="003F103A">
      <w:pPr>
        <w:numPr>
          <w:ilvl w:val="0"/>
          <w:numId w:val="1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the signature of </w:t>
      </w:r>
      <w:r>
        <w:rPr>
          <w:rFonts w:ascii="Verdana" w:eastAsia="Times New Roman" w:hAnsi="Verdana"/>
          <w:color w:val="000000"/>
          <w:lang w:val="en"/>
        </w:rPr>
        <w:t xml:space="preserve">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using the algorithm specified in the </w:t>
      </w:r>
      <w:proofErr w:type="spellStart"/>
      <w:r>
        <w:rPr>
          <w:rStyle w:val="HTMLTypewriter"/>
          <w:lang w:val="en"/>
        </w:rPr>
        <w:t>alg</w:t>
      </w:r>
      <w:proofErr w:type="spellEnd"/>
      <w:r>
        <w:rPr>
          <w:rFonts w:ascii="Verdana" w:eastAsia="Times New Roman" w:hAnsi="Verdana"/>
          <w:color w:val="000000"/>
          <w:lang w:val="en"/>
        </w:rPr>
        <w:t xml:space="preserve"> parameter of the JWT header. </w:t>
      </w:r>
    </w:p>
    <w:p w14:paraId="2C632CAE" w14:textId="77777777" w:rsidR="00000000" w:rsidRDefault="003F103A">
      <w:pPr>
        <w:numPr>
          <w:ilvl w:val="0"/>
          <w:numId w:val="1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checked to verify that it is the same value as the one that was sent in the Authentication Request. The Client SHOULD </w:t>
      </w:r>
      <w:r>
        <w:rPr>
          <w:rFonts w:ascii="Verdana" w:eastAsia="Times New Roman" w:hAnsi="Verdana"/>
          <w:color w:val="000000"/>
          <w:lang w:val="en"/>
        </w:rPr>
        <w:lastRenderedPageBreak/>
        <w:t xml:space="preserve">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73B5D843" w14:textId="77777777" w:rsidR="00000000" w:rsidRDefault="003F103A">
      <w:pPr>
        <w:spacing w:before="0" w:beforeAutospacing="0" w:after="0" w:afterAutospacing="0"/>
        <w:divId w:val="1567063107"/>
        <w:rPr>
          <w:rFonts w:ascii="Verdana" w:eastAsia="Times New Roman" w:hAnsi="Verdana"/>
          <w:color w:val="000000"/>
          <w:lang w:val="en"/>
        </w:rPr>
      </w:pPr>
      <w:bookmarkStart w:id="88" w:name="HybridFlowAuth"/>
      <w:bookmarkEnd w:id="88"/>
    </w:p>
    <w:p w14:paraId="2236865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5BDC370" w14:textId="77777777">
        <w:trPr>
          <w:divId w:val="1567063107"/>
          <w:trHeight w:val="225"/>
          <w:tblCellSpacing w:w="12" w:type="dxa"/>
        </w:trPr>
        <w:tc>
          <w:tcPr>
            <w:tcW w:w="450" w:type="dxa"/>
            <w:shd w:val="clear" w:color="auto" w:fill="990000"/>
            <w:vAlign w:val="center"/>
            <w:hideMark/>
          </w:tcPr>
          <w:p w14:paraId="20CD799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FF5AA8" w14:textId="77777777" w:rsidR="00000000" w:rsidRDefault="003F103A">
      <w:pPr>
        <w:pStyle w:val="Heading3"/>
        <w:divId w:val="1567063107"/>
        <w:rPr>
          <w:rFonts w:eastAsia="Times New Roman"/>
          <w:lang w:val="en"/>
        </w:rPr>
      </w:pPr>
      <w:bookmarkStart w:id="89" w:name="rfc.section.3.3"/>
      <w:bookmarkEnd w:id="89"/>
      <w:r>
        <w:rPr>
          <w:rFonts w:eastAsia="Times New Roman"/>
          <w:lang w:val="en"/>
        </w:rPr>
        <w:t>3.3.</w:t>
      </w:r>
      <w:proofErr w:type="gramStart"/>
      <w:r>
        <w:rPr>
          <w:rFonts w:eastAsia="Times New Roman"/>
          <w:lang w:val="en"/>
        </w:rPr>
        <w:t>  Authentication</w:t>
      </w:r>
      <w:proofErr w:type="gramEnd"/>
      <w:r>
        <w:rPr>
          <w:rFonts w:eastAsia="Times New Roman"/>
          <w:lang w:val="en"/>
        </w:rPr>
        <w:t xml:space="preserve"> using the Hybrid Flow</w:t>
      </w:r>
    </w:p>
    <w:p w14:paraId="6E45B6F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section describes how to perform authentication using the Hybrid </w:t>
      </w:r>
      <w:r>
        <w:rPr>
          <w:rFonts w:ascii="Verdana" w:hAnsi="Verdana"/>
          <w:color w:val="000000"/>
          <w:lang w:val="en"/>
        </w:rPr>
        <w:t xml:space="preserve">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w:t>
      </w:r>
    </w:p>
    <w:p w14:paraId="038A37EC" w14:textId="77777777" w:rsidR="00000000" w:rsidRDefault="003F103A">
      <w:pPr>
        <w:spacing w:before="0" w:beforeAutospacing="0" w:after="0" w:afterAutospacing="0"/>
        <w:divId w:val="1567063107"/>
        <w:rPr>
          <w:rFonts w:ascii="Verdana" w:eastAsia="Times New Roman" w:hAnsi="Verdana"/>
          <w:color w:val="000000"/>
          <w:lang w:val="en"/>
        </w:rPr>
      </w:pPr>
      <w:bookmarkStart w:id="90" w:name="HybridFlowSteps"/>
      <w:bookmarkEnd w:id="90"/>
    </w:p>
    <w:p w14:paraId="688FFFC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093576B" w14:textId="77777777">
        <w:trPr>
          <w:divId w:val="1567063107"/>
          <w:trHeight w:val="225"/>
          <w:tblCellSpacing w:w="12" w:type="dxa"/>
        </w:trPr>
        <w:tc>
          <w:tcPr>
            <w:tcW w:w="450" w:type="dxa"/>
            <w:shd w:val="clear" w:color="auto" w:fill="990000"/>
            <w:vAlign w:val="center"/>
            <w:hideMark/>
          </w:tcPr>
          <w:p w14:paraId="77541AC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8DA712" w14:textId="77777777" w:rsidR="00000000" w:rsidRDefault="003F103A">
      <w:pPr>
        <w:pStyle w:val="Heading3"/>
        <w:divId w:val="1567063107"/>
        <w:rPr>
          <w:rFonts w:eastAsia="Times New Roman"/>
          <w:lang w:val="en"/>
        </w:rPr>
      </w:pPr>
      <w:bookmarkStart w:id="91" w:name="rfc.section.3.3.1"/>
      <w:bookmarkEnd w:id="91"/>
      <w:r>
        <w:rPr>
          <w:rFonts w:eastAsia="Times New Roman"/>
          <w:lang w:val="en"/>
        </w:rPr>
        <w:t>3.3.1.</w:t>
      </w:r>
      <w:proofErr w:type="gramStart"/>
      <w:r>
        <w:rPr>
          <w:rFonts w:eastAsia="Times New Roman"/>
          <w:lang w:val="en"/>
        </w:rPr>
        <w:t>  Hybrid</w:t>
      </w:r>
      <w:proofErr w:type="gramEnd"/>
      <w:r>
        <w:rPr>
          <w:rFonts w:eastAsia="Times New Roman"/>
          <w:lang w:val="en"/>
        </w:rPr>
        <w:t xml:space="preserve"> Flow Steps</w:t>
      </w:r>
    </w:p>
    <w:p w14:paraId="584F397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Hybrid Flow follows the following steps: </w:t>
      </w:r>
    </w:p>
    <w:p w14:paraId="725CD249"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prepares an Authentication Request containing the desired request parameters. </w:t>
      </w:r>
    </w:p>
    <w:p w14:paraId="6DFC39F8"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0048DE40"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0682FA2C"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Authorization Server obtains End-User Consent/Authorization. </w:t>
      </w:r>
    </w:p>
    <w:p w14:paraId="69C410F2"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Aut</w:t>
      </w:r>
      <w:r>
        <w:rPr>
          <w:rFonts w:ascii="Verdana" w:eastAsia="Times New Roman" w:hAnsi="Verdana"/>
          <w:color w:val="000000"/>
          <w:lang w:val="en"/>
        </w:rPr>
        <w:t xml:space="preserve">horization Server sends the End-User back to the Client with an Authorization Code and, depending on the Response Type, one or more additional parameters. </w:t>
      </w:r>
    </w:p>
    <w:p w14:paraId="21CB0D83"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requests a response using the Authorization Code at the Token Endpoint. </w:t>
      </w:r>
    </w:p>
    <w:p w14:paraId="05D21603"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Client receives a re</w:t>
      </w:r>
      <w:r>
        <w:rPr>
          <w:rFonts w:ascii="Verdana" w:eastAsia="Times New Roman" w:hAnsi="Verdana"/>
          <w:color w:val="000000"/>
          <w:lang w:val="en"/>
        </w:rPr>
        <w:t xml:space="preserve">sponse that contains an ID Token and Access Token in the response body. </w:t>
      </w:r>
    </w:p>
    <w:p w14:paraId="67A32623" w14:textId="77777777" w:rsidR="00000000" w:rsidRDefault="003F103A">
      <w:pPr>
        <w:numPr>
          <w:ilvl w:val="0"/>
          <w:numId w:val="1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Client validates the ID Token and retrieves the End-User's Subject Identifier. </w:t>
      </w:r>
    </w:p>
    <w:p w14:paraId="78FAFDA1" w14:textId="77777777" w:rsidR="00000000" w:rsidRDefault="003F103A">
      <w:pPr>
        <w:spacing w:before="0" w:beforeAutospacing="0" w:after="0" w:afterAutospacing="0"/>
        <w:divId w:val="1567063107"/>
        <w:rPr>
          <w:rFonts w:ascii="Verdana" w:eastAsia="Times New Roman" w:hAnsi="Verdana"/>
          <w:color w:val="000000"/>
          <w:lang w:val="en"/>
        </w:rPr>
      </w:pPr>
      <w:bookmarkStart w:id="92" w:name="HybridAuthorizationEndpoint"/>
      <w:bookmarkEnd w:id="92"/>
    </w:p>
    <w:p w14:paraId="4FE0FF6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E0D2AD3" w14:textId="77777777">
        <w:trPr>
          <w:divId w:val="1567063107"/>
          <w:trHeight w:val="225"/>
          <w:tblCellSpacing w:w="12" w:type="dxa"/>
        </w:trPr>
        <w:tc>
          <w:tcPr>
            <w:tcW w:w="450" w:type="dxa"/>
            <w:shd w:val="clear" w:color="auto" w:fill="990000"/>
            <w:vAlign w:val="center"/>
            <w:hideMark/>
          </w:tcPr>
          <w:p w14:paraId="05B3CEB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A30C847" w14:textId="77777777" w:rsidR="00000000" w:rsidRDefault="003F103A">
      <w:pPr>
        <w:pStyle w:val="Heading3"/>
        <w:divId w:val="1567063107"/>
        <w:rPr>
          <w:rFonts w:eastAsia="Times New Roman"/>
          <w:lang w:val="en"/>
        </w:rPr>
      </w:pPr>
      <w:bookmarkStart w:id="93" w:name="rfc.section.3.3.2"/>
      <w:bookmarkEnd w:id="93"/>
      <w:r>
        <w:rPr>
          <w:rFonts w:eastAsia="Times New Roman"/>
          <w:lang w:val="en"/>
        </w:rPr>
        <w:t>3.3.2.</w:t>
      </w:r>
      <w:proofErr w:type="gramStart"/>
      <w:r>
        <w:rPr>
          <w:rFonts w:eastAsia="Times New Roman"/>
          <w:lang w:val="en"/>
        </w:rPr>
        <w:t>  Authorization</w:t>
      </w:r>
      <w:proofErr w:type="gramEnd"/>
      <w:r>
        <w:rPr>
          <w:rFonts w:eastAsia="Times New Roman"/>
          <w:lang w:val="en"/>
        </w:rPr>
        <w:t xml:space="preserve"> Endpoint</w:t>
      </w:r>
    </w:p>
    <w:p w14:paraId="7C802DA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Authorization Endpoint is used </w:t>
      </w:r>
      <w:r>
        <w:rPr>
          <w:rFonts w:ascii="Verdana" w:hAnsi="Verdana"/>
          <w:color w:val="000000"/>
          <w:lang w:val="en"/>
        </w:rPr>
        <w:t xml:space="preserve">in the same manner as for the Authorization Code Flow, as defined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with the exception of the differences specified in this section. </w:t>
      </w:r>
    </w:p>
    <w:p w14:paraId="5C641BAF" w14:textId="77777777" w:rsidR="00000000" w:rsidRDefault="003F103A">
      <w:pPr>
        <w:spacing w:before="0" w:beforeAutospacing="0" w:after="0" w:afterAutospacing="0"/>
        <w:divId w:val="1567063107"/>
        <w:rPr>
          <w:rFonts w:ascii="Verdana" w:eastAsia="Times New Roman" w:hAnsi="Verdana"/>
          <w:color w:val="000000"/>
          <w:lang w:val="en"/>
        </w:rPr>
      </w:pPr>
      <w:bookmarkStart w:id="94" w:name="HybridAuthRequest"/>
      <w:bookmarkEnd w:id="94"/>
    </w:p>
    <w:p w14:paraId="0786F57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CD7A454" w14:textId="77777777">
        <w:trPr>
          <w:divId w:val="1567063107"/>
          <w:trHeight w:val="225"/>
          <w:tblCellSpacing w:w="12" w:type="dxa"/>
        </w:trPr>
        <w:tc>
          <w:tcPr>
            <w:tcW w:w="450" w:type="dxa"/>
            <w:shd w:val="clear" w:color="auto" w:fill="990000"/>
            <w:vAlign w:val="center"/>
            <w:hideMark/>
          </w:tcPr>
          <w:p w14:paraId="5F82ED5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C80B2D" w14:textId="77777777" w:rsidR="00000000" w:rsidRDefault="003F103A">
      <w:pPr>
        <w:pStyle w:val="Heading3"/>
        <w:divId w:val="1567063107"/>
        <w:rPr>
          <w:rFonts w:eastAsia="Times New Roman"/>
          <w:lang w:val="en"/>
        </w:rPr>
      </w:pPr>
      <w:bookmarkStart w:id="95" w:name="rfc.section.3.3.2.1"/>
      <w:bookmarkEnd w:id="95"/>
      <w:r>
        <w:rPr>
          <w:rFonts w:eastAsia="Times New Roman"/>
          <w:lang w:val="en"/>
        </w:rPr>
        <w:t>3.3.2.1.</w:t>
      </w:r>
      <w:proofErr w:type="gramStart"/>
      <w:r>
        <w:rPr>
          <w:rFonts w:eastAsia="Times New Roman"/>
          <w:lang w:val="en"/>
        </w:rPr>
        <w:t>  Authentication</w:t>
      </w:r>
      <w:proofErr w:type="gramEnd"/>
      <w:r>
        <w:rPr>
          <w:rFonts w:eastAsia="Times New Roman"/>
          <w:lang w:val="en"/>
        </w:rPr>
        <w:t xml:space="preserve"> Request</w:t>
      </w:r>
    </w:p>
    <w:p w14:paraId="10617CF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Authentication Requests are made as defined in </w:t>
      </w:r>
      <w:hyperlink w:anchor="AuthRequest" w:history="1">
        <w:r>
          <w:rPr>
            <w:rStyle w:val="Hyperlink"/>
            <w:rFonts w:ascii="Verdana" w:hAnsi="Verdana"/>
            <w:u w:val="none"/>
            <w:lang w:val="en"/>
          </w:rPr>
          <w:t>Section 3.1.2.1</w:t>
        </w:r>
        <w:r>
          <w:rPr>
            <w:rStyle w:val="Hyperlink"/>
            <w:rFonts w:ascii="Verdana" w:hAnsi="Verdana"/>
            <w:vanish/>
            <w:u w:val="none"/>
            <w:lang w:val="en"/>
          </w:rPr>
          <w:t xml:space="preserve"> (Authentication Request)</w:t>
        </w:r>
      </w:hyperlink>
      <w:r>
        <w:rPr>
          <w:rFonts w:ascii="Verdana" w:hAnsi="Verdana"/>
          <w:color w:val="000000"/>
          <w:lang w:val="en"/>
        </w:rPr>
        <w:t xml:space="preserve">, except that these Authentication Request parameters are used as follows: </w:t>
      </w:r>
    </w:p>
    <w:p w14:paraId="0703CB61" w14:textId="77777777" w:rsidR="00000000" w:rsidRDefault="003F103A">
      <w:pPr>
        <w:spacing w:before="0" w:beforeAutospacing="0" w:after="0" w:afterAutospacing="0"/>
        <w:divId w:val="673459658"/>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14:paraId="379DEBD4" w14:textId="77777777" w:rsidR="00000000" w:rsidRDefault="003F103A">
      <w:pPr>
        <w:spacing w:before="0" w:beforeAutospacing="0" w:after="0" w:afterAutospacing="0"/>
        <w:ind w:left="720"/>
        <w:divId w:val="67345965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Response Type value that </w:t>
      </w:r>
      <w:r>
        <w:rPr>
          <w:rFonts w:ascii="Verdana" w:eastAsia="Times New Roman" w:hAnsi="Verdana"/>
          <w:color w:val="000000"/>
          <w:lang w:val="en"/>
        </w:rPr>
        <w:t xml:space="preserve">determines the authorization processing flow to be used, including what parameters are returned from the endpoints used. When using the Hybrid Flow, this value is </w:t>
      </w:r>
      <w:r>
        <w:rPr>
          <w:rStyle w:val="HTMLTypewriter"/>
          <w:lang w:val="en"/>
        </w:rPr>
        <w:t>code </w:t>
      </w:r>
      <w:proofErr w:type="spellStart"/>
      <w:r>
        <w:rPr>
          <w:rStyle w:val="HTMLTypewriter"/>
          <w:lang w:val="en"/>
        </w:rPr>
        <w:t>id_token</w:t>
      </w:r>
      <w:proofErr w:type="spellEnd"/>
      <w:r>
        <w:rPr>
          <w:rFonts w:ascii="Verdana" w:eastAsia="Times New Roman" w:hAnsi="Verdana"/>
          <w:color w:val="000000"/>
          <w:lang w:val="en"/>
        </w:rPr>
        <w:t xml:space="preserve">, </w:t>
      </w:r>
      <w:r>
        <w:rPr>
          <w:rStyle w:val="HTMLTypewriter"/>
          <w:lang w:val="en"/>
        </w:rPr>
        <w:t>code token</w:t>
      </w:r>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The meanings of these values are defined i</w:t>
      </w:r>
      <w:r>
        <w:rPr>
          <w:rFonts w:ascii="Verdana" w:eastAsia="Times New Roman" w:hAnsi="Verdana"/>
          <w:color w:val="000000"/>
          <w:lang w:val="en"/>
        </w:rPr>
        <w:t xml:space="preserve">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Encoding Practices,”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OAuth.Responses</w:t>
      </w:r>
      <w:proofErr w:type="spellEnd"/>
      <w:r>
        <w:rPr>
          <w:rFonts w:ascii="Verdana" w:eastAsia="Times New Roman" w:hAnsi="Verdana"/>
          <w:color w:val="000000"/>
          <w:lang w:val="en"/>
        </w:rPr>
        <w:t xml:space="preserve">]. </w:t>
      </w:r>
    </w:p>
    <w:p w14:paraId="406D0892" w14:textId="77777777" w:rsidR="00000000" w:rsidRDefault="003F103A">
      <w:pPr>
        <w:pStyle w:val="NormalWeb"/>
        <w:divId w:val="1567063107"/>
        <w:rPr>
          <w:rFonts w:ascii="Verdana" w:hAnsi="Verdana"/>
          <w:color w:val="000000"/>
          <w:lang w:val="en"/>
        </w:rPr>
      </w:pPr>
      <w:r>
        <w:rPr>
          <w:rFonts w:ascii="Verdana" w:hAnsi="Verdana"/>
          <w:color w:val="000000"/>
          <w:lang w:val="en"/>
        </w:rPr>
        <w:t>The follo</w:t>
      </w:r>
      <w:r>
        <w:rPr>
          <w:rFonts w:ascii="Verdana" w:hAnsi="Verdana"/>
          <w:color w:val="000000"/>
          <w:lang w:val="en"/>
        </w:rPr>
        <w:t>wing is a non-normative example request using the Hybrid Flow that would be sent by the User Agent to the Authorization Server in response to a corresponding HTTP 302 redirect response by the Client (with line wraps within values for display purposes only)</w:t>
      </w:r>
      <w:r>
        <w:rPr>
          <w:rFonts w:ascii="Verdana" w:hAnsi="Verdana"/>
          <w:color w:val="000000"/>
          <w:lang w:val="en"/>
        </w:rPr>
        <w:t xml:space="preserve">: </w:t>
      </w:r>
    </w:p>
    <w:p w14:paraId="31EE99BD" w14:textId="77777777" w:rsidR="00000000" w:rsidRDefault="003F103A">
      <w:pPr>
        <w:pStyle w:val="HTMLPreformatted"/>
        <w:divId w:val="625702721"/>
        <w:rPr>
          <w:lang w:val="en"/>
        </w:rPr>
      </w:pPr>
    </w:p>
    <w:p w14:paraId="298CB331" w14:textId="77777777" w:rsidR="00000000" w:rsidRDefault="003F103A">
      <w:pPr>
        <w:pStyle w:val="HTMLPreformatted"/>
        <w:divId w:val="625702721"/>
        <w:rPr>
          <w:lang w:val="en"/>
        </w:rPr>
      </w:pPr>
      <w:r>
        <w:rPr>
          <w:lang w:val="en"/>
        </w:rPr>
        <w:t xml:space="preserve">  GET /authorize?</w:t>
      </w:r>
    </w:p>
    <w:p w14:paraId="15C315E0" w14:textId="77777777" w:rsidR="00000000" w:rsidRDefault="003F103A">
      <w:pPr>
        <w:pStyle w:val="HTMLPreformatted"/>
        <w:divId w:val="625702721"/>
        <w:rPr>
          <w:lang w:val="en"/>
        </w:rPr>
      </w:pPr>
      <w:r>
        <w:rPr>
          <w:lang w:val="en"/>
        </w:rPr>
        <w:t xml:space="preserve">    </w:t>
      </w:r>
      <w:proofErr w:type="spellStart"/>
      <w:r>
        <w:rPr>
          <w:lang w:val="en"/>
        </w:rPr>
        <w:t>response_type</w:t>
      </w:r>
      <w:proofErr w:type="spellEnd"/>
      <w:r>
        <w:rPr>
          <w:lang w:val="en"/>
        </w:rPr>
        <w:t>=code%20id_token</w:t>
      </w:r>
    </w:p>
    <w:p w14:paraId="782AF941" w14:textId="77777777" w:rsidR="00000000" w:rsidRDefault="003F103A">
      <w:pPr>
        <w:pStyle w:val="HTMLPreformatted"/>
        <w:divId w:val="625702721"/>
        <w:rPr>
          <w:lang w:val="en"/>
        </w:rPr>
      </w:pPr>
      <w:r>
        <w:rPr>
          <w:lang w:val="en"/>
        </w:rPr>
        <w:t xml:space="preserve">    &amp;</w:t>
      </w:r>
      <w:proofErr w:type="spellStart"/>
      <w:r>
        <w:rPr>
          <w:lang w:val="en"/>
        </w:rPr>
        <w:t>client_id</w:t>
      </w:r>
      <w:proofErr w:type="spellEnd"/>
      <w:r>
        <w:rPr>
          <w:lang w:val="en"/>
        </w:rPr>
        <w:t>=s6BhdRkqt3</w:t>
      </w:r>
    </w:p>
    <w:p w14:paraId="23A92C60" w14:textId="77777777" w:rsidR="00000000" w:rsidRDefault="003F103A">
      <w:pPr>
        <w:pStyle w:val="HTMLPreformatted"/>
        <w:divId w:val="625702721"/>
        <w:rPr>
          <w:lang w:val="en"/>
        </w:rPr>
      </w:pPr>
      <w:r>
        <w:rPr>
          <w:lang w:val="en"/>
        </w:rPr>
        <w:t xml:space="preserve">    &amp;</w:t>
      </w:r>
      <w:proofErr w:type="spellStart"/>
      <w:r>
        <w:rPr>
          <w:lang w:val="en"/>
        </w:rPr>
        <w:t>redirect_uri</w:t>
      </w:r>
      <w:proofErr w:type="spellEnd"/>
      <w:r>
        <w:rPr>
          <w:lang w:val="en"/>
        </w:rPr>
        <w:t>=https%3A%2F%2Fclient.example.org%2Fcb</w:t>
      </w:r>
    </w:p>
    <w:p w14:paraId="2C1818CC" w14:textId="77777777" w:rsidR="00000000" w:rsidRDefault="003F103A">
      <w:pPr>
        <w:pStyle w:val="HTMLPreformatted"/>
        <w:divId w:val="625702721"/>
        <w:rPr>
          <w:lang w:val="en"/>
        </w:rPr>
      </w:pPr>
      <w:r>
        <w:rPr>
          <w:lang w:val="en"/>
        </w:rPr>
        <w:t xml:space="preserve">    &amp;scope=openid%20profile%20email</w:t>
      </w:r>
    </w:p>
    <w:p w14:paraId="337C0D3F" w14:textId="77777777" w:rsidR="00000000" w:rsidRDefault="003F103A">
      <w:pPr>
        <w:pStyle w:val="HTMLPreformatted"/>
        <w:divId w:val="625702721"/>
        <w:rPr>
          <w:lang w:val="en"/>
        </w:rPr>
      </w:pPr>
      <w:r>
        <w:rPr>
          <w:lang w:val="en"/>
        </w:rPr>
        <w:t xml:space="preserve">    &amp;nonce=n-0S6_WzA2Mj</w:t>
      </w:r>
    </w:p>
    <w:p w14:paraId="3914FA23" w14:textId="77777777" w:rsidR="00000000" w:rsidRDefault="003F103A">
      <w:pPr>
        <w:pStyle w:val="HTMLPreformatted"/>
        <w:divId w:val="625702721"/>
        <w:rPr>
          <w:lang w:val="en"/>
        </w:rPr>
      </w:pPr>
      <w:r>
        <w:rPr>
          <w:lang w:val="en"/>
        </w:rPr>
        <w:t xml:space="preserve">    &amp;state=af0ifjsldkj HTTP/1.1</w:t>
      </w:r>
    </w:p>
    <w:p w14:paraId="74CCD8CB" w14:textId="77777777" w:rsidR="00000000" w:rsidRDefault="003F103A">
      <w:pPr>
        <w:pStyle w:val="HTMLPreformatted"/>
        <w:divId w:val="625702721"/>
        <w:rPr>
          <w:lang w:val="en"/>
        </w:rPr>
      </w:pPr>
      <w:r>
        <w:rPr>
          <w:lang w:val="en"/>
        </w:rPr>
        <w:t xml:space="preserve">  Host: server.example.com</w:t>
      </w:r>
    </w:p>
    <w:p w14:paraId="71A5D9E8" w14:textId="77777777" w:rsidR="00000000" w:rsidRDefault="003F103A">
      <w:pPr>
        <w:spacing w:before="0" w:beforeAutospacing="0" w:after="0" w:afterAutospacing="0"/>
        <w:divId w:val="1567063107"/>
        <w:rPr>
          <w:rFonts w:ascii="Verdana" w:eastAsia="Times New Roman" w:hAnsi="Verdana"/>
          <w:color w:val="000000"/>
          <w:lang w:val="en"/>
        </w:rPr>
      </w:pPr>
      <w:bookmarkStart w:id="96" w:name="HybridValidation"/>
      <w:bookmarkEnd w:id="96"/>
    </w:p>
    <w:p w14:paraId="02A5845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220D5F1" w14:textId="77777777">
        <w:trPr>
          <w:divId w:val="1567063107"/>
          <w:trHeight w:val="225"/>
          <w:tblCellSpacing w:w="12" w:type="dxa"/>
        </w:trPr>
        <w:tc>
          <w:tcPr>
            <w:tcW w:w="450" w:type="dxa"/>
            <w:shd w:val="clear" w:color="auto" w:fill="990000"/>
            <w:vAlign w:val="center"/>
            <w:hideMark/>
          </w:tcPr>
          <w:p w14:paraId="22D3604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BC42BC" w14:textId="77777777" w:rsidR="00000000" w:rsidRDefault="003F103A">
      <w:pPr>
        <w:pStyle w:val="Heading3"/>
        <w:divId w:val="1567063107"/>
        <w:rPr>
          <w:rFonts w:eastAsia="Times New Roman"/>
          <w:lang w:val="en"/>
        </w:rPr>
      </w:pPr>
      <w:bookmarkStart w:id="97" w:name="rfc.section.3.3.2.2"/>
      <w:bookmarkEnd w:id="97"/>
      <w:r>
        <w:rPr>
          <w:rFonts w:eastAsia="Times New Roman"/>
          <w:lang w:val="en"/>
        </w:rPr>
        <w:t>3.3.2.2.</w:t>
      </w:r>
      <w:proofErr w:type="gramStart"/>
      <w:r>
        <w:rPr>
          <w:rFonts w:eastAsia="Times New Roman"/>
          <w:lang w:val="en"/>
        </w:rPr>
        <w:t>  Authentication</w:t>
      </w:r>
      <w:proofErr w:type="gramEnd"/>
      <w:r>
        <w:rPr>
          <w:rFonts w:eastAsia="Times New Roman"/>
          <w:lang w:val="en"/>
        </w:rPr>
        <w:t xml:space="preserve"> Request Validati</w:t>
      </w:r>
      <w:r>
        <w:rPr>
          <w:rFonts w:eastAsia="Times New Roman"/>
          <w:lang w:val="en"/>
        </w:rPr>
        <w:t>on</w:t>
      </w:r>
    </w:p>
    <w:p w14:paraId="31590B6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Authentication Request is validated in the same manner as for the Authorization Code Flow, as defined in </w:t>
      </w:r>
      <w:hyperlink w:anchor="AuthRequestValidation" w:history="1">
        <w:r>
          <w:rPr>
            <w:rStyle w:val="Hyperlink"/>
            <w:rFonts w:ascii="Verdana" w:hAnsi="Verdana"/>
            <w:u w:val="none"/>
            <w:lang w:val="en"/>
          </w:rPr>
          <w:t>Section 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40163CFD" w14:textId="77777777" w:rsidR="00000000" w:rsidRDefault="003F103A">
      <w:pPr>
        <w:spacing w:before="0" w:beforeAutospacing="0" w:after="0" w:afterAutospacing="0"/>
        <w:divId w:val="1567063107"/>
        <w:rPr>
          <w:rFonts w:ascii="Verdana" w:eastAsia="Times New Roman" w:hAnsi="Verdana"/>
          <w:color w:val="000000"/>
          <w:lang w:val="en"/>
        </w:rPr>
      </w:pPr>
      <w:bookmarkStart w:id="98" w:name="HybridAuthenticates"/>
      <w:bookmarkEnd w:id="98"/>
    </w:p>
    <w:p w14:paraId="302E8AF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929B19E" w14:textId="77777777">
        <w:trPr>
          <w:divId w:val="1567063107"/>
          <w:trHeight w:val="225"/>
          <w:tblCellSpacing w:w="12" w:type="dxa"/>
        </w:trPr>
        <w:tc>
          <w:tcPr>
            <w:tcW w:w="450" w:type="dxa"/>
            <w:shd w:val="clear" w:color="auto" w:fill="990000"/>
            <w:vAlign w:val="center"/>
            <w:hideMark/>
          </w:tcPr>
          <w:p w14:paraId="049592B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F8FFD5F" w14:textId="77777777" w:rsidR="00000000" w:rsidRDefault="003F103A">
      <w:pPr>
        <w:pStyle w:val="Heading3"/>
        <w:divId w:val="1567063107"/>
        <w:rPr>
          <w:rFonts w:eastAsia="Times New Roman"/>
          <w:lang w:val="en"/>
        </w:rPr>
      </w:pPr>
      <w:bookmarkStart w:id="99" w:name="rfc.section.3.3.2.3"/>
      <w:bookmarkEnd w:id="99"/>
      <w:r>
        <w:rPr>
          <w:rFonts w:eastAsia="Times New Roman"/>
          <w:lang w:val="en"/>
        </w:rPr>
        <w:t>3.3.2.3.</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Authenticates End-User</w:t>
      </w:r>
    </w:p>
    <w:p w14:paraId="61F812D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lang w:val="en"/>
          </w:rPr>
          <w:t>Section 3.1.2.3</w:t>
        </w:r>
        <w:r>
          <w:rPr>
            <w:rStyle w:val="Hyperlink"/>
            <w:rFonts w:ascii="Verdana" w:hAnsi="Verdana"/>
            <w:vanish/>
            <w:u w:val="none"/>
            <w:lang w:val="en"/>
          </w:rPr>
          <w:t xml:space="preserve"> (Authorization Server Auth</w:t>
        </w:r>
        <w:r>
          <w:rPr>
            <w:rStyle w:val="Hyperlink"/>
            <w:rFonts w:ascii="Verdana" w:hAnsi="Verdana"/>
            <w:vanish/>
            <w:u w:val="none"/>
            <w:lang w:val="en"/>
          </w:rPr>
          <w:t>enticates End-User)</w:t>
        </w:r>
      </w:hyperlink>
      <w:r>
        <w:rPr>
          <w:rFonts w:ascii="Verdana" w:hAnsi="Verdana"/>
          <w:color w:val="000000"/>
          <w:lang w:val="en"/>
        </w:rPr>
        <w:t xml:space="preserve">. </w:t>
      </w:r>
    </w:p>
    <w:p w14:paraId="04F74FBF" w14:textId="77777777" w:rsidR="00000000" w:rsidRDefault="003F103A">
      <w:pPr>
        <w:spacing w:before="0" w:beforeAutospacing="0" w:after="0" w:afterAutospacing="0"/>
        <w:divId w:val="1567063107"/>
        <w:rPr>
          <w:rFonts w:ascii="Verdana" w:eastAsia="Times New Roman" w:hAnsi="Verdana"/>
          <w:color w:val="000000"/>
          <w:lang w:val="en"/>
        </w:rPr>
      </w:pPr>
      <w:bookmarkStart w:id="100" w:name="HybridConsent"/>
      <w:bookmarkEnd w:id="100"/>
    </w:p>
    <w:p w14:paraId="1EBB081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723B91D" w14:textId="77777777">
        <w:trPr>
          <w:divId w:val="1567063107"/>
          <w:trHeight w:val="225"/>
          <w:tblCellSpacing w:w="12" w:type="dxa"/>
        </w:trPr>
        <w:tc>
          <w:tcPr>
            <w:tcW w:w="450" w:type="dxa"/>
            <w:shd w:val="clear" w:color="auto" w:fill="990000"/>
            <w:vAlign w:val="center"/>
            <w:hideMark/>
          </w:tcPr>
          <w:p w14:paraId="0832FD1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816700" w14:textId="77777777" w:rsidR="00000000" w:rsidRDefault="003F103A">
      <w:pPr>
        <w:pStyle w:val="Heading3"/>
        <w:divId w:val="1567063107"/>
        <w:rPr>
          <w:rFonts w:eastAsia="Times New Roman"/>
          <w:lang w:val="en"/>
        </w:rPr>
      </w:pPr>
      <w:bookmarkStart w:id="101" w:name="rfc.section.3.3.2.4"/>
      <w:bookmarkEnd w:id="101"/>
      <w:r>
        <w:rPr>
          <w:rFonts w:eastAsia="Times New Roman"/>
          <w:lang w:val="en"/>
        </w:rPr>
        <w:t>3.3.2.4.</w:t>
      </w:r>
      <w:proofErr w:type="gramStart"/>
      <w:r>
        <w:rPr>
          <w:rFonts w:eastAsia="Times New Roman"/>
          <w:lang w:val="en"/>
        </w:rPr>
        <w:t xml:space="preserve">  </w:t>
      </w:r>
      <w:r>
        <w:rPr>
          <w:rFonts w:eastAsia="Times New Roman"/>
          <w:lang w:val="en"/>
        </w:rPr>
        <w:t>Authorization</w:t>
      </w:r>
      <w:proofErr w:type="gramEnd"/>
      <w:r>
        <w:rPr>
          <w:rFonts w:eastAsia="Times New Roman"/>
          <w:lang w:val="en"/>
        </w:rPr>
        <w:t xml:space="preserve"> Server Obtains End-User Consent/Authorization</w:t>
      </w:r>
    </w:p>
    <w:p w14:paraId="1F59403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End-User Consent is obtained in the same manner as for the Authorization Code Flow, as defined in </w:t>
      </w:r>
      <w:hyperlink w:anchor="Consent" w:history="1">
        <w:r>
          <w:rPr>
            <w:rStyle w:val="Hyperlink"/>
            <w:rFonts w:ascii="Verdana" w:hAnsi="Verdana"/>
            <w:u w:val="none"/>
            <w:lang w:val="en"/>
          </w:rPr>
          <w:t>Section 3.1.2.4</w:t>
        </w:r>
        <w:r>
          <w:rPr>
            <w:rStyle w:val="Hyperlink"/>
            <w:rFonts w:ascii="Verdana" w:hAnsi="Verdana"/>
            <w:vanish/>
            <w:u w:val="none"/>
            <w:lang w:val="en"/>
          </w:rPr>
          <w:t xml:space="preserve"> (Authorization Server Ob</w:t>
        </w:r>
        <w:r>
          <w:rPr>
            <w:rStyle w:val="Hyperlink"/>
            <w:rFonts w:ascii="Verdana" w:hAnsi="Verdana"/>
            <w:vanish/>
            <w:u w:val="none"/>
            <w:lang w:val="en"/>
          </w:rPr>
          <w:t>tains End-User Consent/Authorization)</w:t>
        </w:r>
      </w:hyperlink>
      <w:r>
        <w:rPr>
          <w:rFonts w:ascii="Verdana" w:hAnsi="Verdana"/>
          <w:color w:val="000000"/>
          <w:lang w:val="en"/>
        </w:rPr>
        <w:t xml:space="preserve">. </w:t>
      </w:r>
    </w:p>
    <w:p w14:paraId="3E0085CC" w14:textId="77777777" w:rsidR="00000000" w:rsidRDefault="003F103A">
      <w:pPr>
        <w:spacing w:before="0" w:beforeAutospacing="0" w:after="0" w:afterAutospacing="0"/>
        <w:divId w:val="1567063107"/>
        <w:rPr>
          <w:rFonts w:ascii="Verdana" w:eastAsia="Times New Roman" w:hAnsi="Verdana"/>
          <w:color w:val="000000"/>
          <w:lang w:val="en"/>
        </w:rPr>
      </w:pPr>
      <w:bookmarkStart w:id="102" w:name="HybridAuthResponse"/>
      <w:bookmarkEnd w:id="102"/>
    </w:p>
    <w:p w14:paraId="3519AF7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653DA59" w14:textId="77777777">
        <w:trPr>
          <w:divId w:val="1567063107"/>
          <w:trHeight w:val="225"/>
          <w:tblCellSpacing w:w="12" w:type="dxa"/>
        </w:trPr>
        <w:tc>
          <w:tcPr>
            <w:tcW w:w="450" w:type="dxa"/>
            <w:shd w:val="clear" w:color="auto" w:fill="990000"/>
            <w:vAlign w:val="center"/>
            <w:hideMark/>
          </w:tcPr>
          <w:p w14:paraId="356D1F3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EC5FD9" w14:textId="77777777" w:rsidR="00000000" w:rsidRDefault="003F103A">
      <w:pPr>
        <w:pStyle w:val="Heading3"/>
        <w:divId w:val="1567063107"/>
        <w:rPr>
          <w:rFonts w:eastAsia="Times New Roman"/>
          <w:lang w:val="en"/>
        </w:rPr>
      </w:pPr>
      <w:bookmarkStart w:id="103" w:name="rfc.section.3.3.2.5"/>
      <w:bookmarkEnd w:id="103"/>
      <w:r>
        <w:rPr>
          <w:rFonts w:eastAsia="Times New Roman"/>
          <w:lang w:val="en"/>
        </w:rPr>
        <w:t>3.3.2.5.</w:t>
      </w:r>
      <w:proofErr w:type="gramStart"/>
      <w:r>
        <w:rPr>
          <w:rFonts w:eastAsia="Times New Roman"/>
          <w:lang w:val="en"/>
        </w:rPr>
        <w:t>  Successful</w:t>
      </w:r>
      <w:proofErr w:type="gramEnd"/>
      <w:r>
        <w:rPr>
          <w:rFonts w:eastAsia="Times New Roman"/>
          <w:lang w:val="en"/>
        </w:rPr>
        <w:t xml:space="preserve"> Authentication Response</w:t>
      </w:r>
    </w:p>
    <w:p w14:paraId="0C25E7AB"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Hybrid Flow, Authentication Responses are made in the same manner as for the Implicit Flo</w:t>
      </w:r>
      <w:r>
        <w:rPr>
          <w:rFonts w:ascii="Verdana" w:hAnsi="Verdana"/>
          <w:color w:val="000000"/>
          <w:lang w:val="en"/>
        </w:rPr>
        <w:t xml:space="preserve">w, as defined in </w:t>
      </w:r>
      <w:hyperlink w:anchor="ImplicitAuthResponse" w:history="1">
        <w:r>
          <w:rPr>
            <w:rStyle w:val="Hyperlink"/>
            <w:rFonts w:ascii="Verdana" w:hAnsi="Verdana"/>
            <w:u w:val="none"/>
            <w:lang w:val="en"/>
          </w:rPr>
          <w:t>Section 3.2.2.5</w:t>
        </w:r>
        <w:r>
          <w:rPr>
            <w:rStyle w:val="Hyperlink"/>
            <w:rFonts w:ascii="Verdana" w:hAnsi="Verdana"/>
            <w:vanish/>
            <w:u w:val="none"/>
            <w:lang w:val="en"/>
          </w:rPr>
          <w:t xml:space="preserve"> (Successful Authentication Response)</w:t>
        </w:r>
      </w:hyperlink>
      <w:r>
        <w:rPr>
          <w:rFonts w:ascii="Verdana" w:hAnsi="Verdana"/>
          <w:color w:val="000000"/>
          <w:lang w:val="en"/>
        </w:rPr>
        <w:t xml:space="preserve">, with the exception of the differences specified in this section. </w:t>
      </w:r>
    </w:p>
    <w:p w14:paraId="25354AD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These Authorization Endpoint results are used in the following manner: </w:t>
      </w:r>
    </w:p>
    <w:p w14:paraId="0883D02D" w14:textId="77777777" w:rsidR="00000000" w:rsidRDefault="003F103A">
      <w:pPr>
        <w:spacing w:before="0" w:beforeAutospacing="0" w:after="0" w:afterAutospacing="0"/>
        <w:divId w:val="53743122"/>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14:paraId="43D6142E" w14:textId="77777777" w:rsidR="00000000" w:rsidRDefault="003F103A">
      <w:pPr>
        <w:spacing w:before="0" w:beforeAutospacing="0" w:after="0" w:afterAutospacing="0"/>
        <w:ind w:left="720"/>
        <w:divId w:val="53743122"/>
        <w:rPr>
          <w:rFonts w:ascii="Verdana" w:eastAsia="Times New Roman" w:hAnsi="Verdana"/>
          <w:color w:val="000000"/>
          <w:lang w:val="en"/>
        </w:rPr>
      </w:pPr>
      <w:proofErr w:type="gramStart"/>
      <w:r>
        <w:rPr>
          <w:rFonts w:ascii="Verdana" w:eastAsia="Times New Roman" w:hAnsi="Verdana"/>
          <w:color w:val="000000"/>
          <w:lang w:val="en"/>
        </w:rPr>
        <w:lastRenderedPageBreak/>
        <w:t>OAuth 2.0 Access Token.</w:t>
      </w:r>
      <w:proofErr w:type="gramEnd"/>
      <w:r>
        <w:rPr>
          <w:rFonts w:ascii="Verdana" w:eastAsia="Times New Roman" w:hAnsi="Verdana"/>
          <w:color w:val="000000"/>
          <w:lang w:val="en"/>
        </w:rPr>
        <w:t xml:space="preserve"> This is returned when the </w:t>
      </w:r>
      <w:proofErr w:type="spellStart"/>
      <w:r>
        <w:rPr>
          <w:rStyle w:val="HTMLTypewriter"/>
          <w:lang w:val="en"/>
        </w:rPr>
        <w:t>response_type</w:t>
      </w:r>
      <w:proofErr w:type="spellEnd"/>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(A </w:t>
      </w:r>
      <w:proofErr w:type="spellStart"/>
      <w:r>
        <w:rPr>
          <w:rStyle w:val="HTMLTypewriter"/>
          <w:lang w:val="en"/>
        </w:rPr>
        <w:t>token_type</w:t>
      </w:r>
      <w:proofErr w:type="spellEnd"/>
      <w:r>
        <w:rPr>
          <w:rFonts w:ascii="Verdana" w:eastAsia="Times New Roman" w:hAnsi="Verdana"/>
          <w:color w:val="000000"/>
          <w:lang w:val="en"/>
        </w:rPr>
        <w:t xml:space="preserve"> value is also returned in the same cases.) </w:t>
      </w:r>
    </w:p>
    <w:p w14:paraId="06D10DA5" w14:textId="77777777" w:rsidR="00000000" w:rsidRDefault="003F103A">
      <w:pPr>
        <w:spacing w:before="0" w:beforeAutospacing="0" w:after="0" w:afterAutospacing="0"/>
        <w:divId w:val="53743122"/>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14:paraId="1D0519C2" w14:textId="77777777" w:rsidR="00000000" w:rsidRDefault="003F103A">
      <w:pPr>
        <w:spacing w:before="0" w:beforeAutospacing="0" w:after="0" w:afterAutospacing="0"/>
        <w:ind w:left="720"/>
        <w:divId w:val="53743122"/>
        <w:rPr>
          <w:rFonts w:ascii="Verdana" w:eastAsia="Times New Roman" w:hAnsi="Verdana"/>
          <w:color w:val="000000"/>
          <w:lang w:val="en"/>
        </w:rPr>
      </w:pPr>
      <w:r>
        <w:rPr>
          <w:rFonts w:ascii="Verdana" w:eastAsia="Times New Roman" w:hAnsi="Verdana"/>
          <w:color w:val="000000"/>
          <w:lang w:val="en"/>
        </w:rPr>
        <w:t xml:space="preserve">ID Token. This is returned when the </w:t>
      </w:r>
      <w:proofErr w:type="spellStart"/>
      <w:r>
        <w:rPr>
          <w:rStyle w:val="HTMLTypewriter"/>
          <w:lang w:val="en"/>
        </w:rPr>
        <w:t>response_type</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value used is </w:t>
      </w:r>
      <w:r>
        <w:rPr>
          <w:rStyle w:val="HTMLTypewriter"/>
          <w:lang w:val="en"/>
        </w:rPr>
        <w:t>code </w:t>
      </w:r>
      <w:proofErr w:type="spellStart"/>
      <w:r>
        <w:rPr>
          <w:rStyle w:val="HTMLTypewriter"/>
          <w:lang w:val="en"/>
        </w:rPr>
        <w:t>id_token</w:t>
      </w:r>
      <w:proofErr w:type="spellEnd"/>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w:t>
      </w:r>
    </w:p>
    <w:p w14:paraId="67B9DE66" w14:textId="77777777" w:rsidR="00000000" w:rsidRDefault="003F103A">
      <w:pPr>
        <w:spacing w:before="0" w:beforeAutospacing="0" w:after="0" w:afterAutospacing="0"/>
        <w:divId w:val="53743122"/>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14:paraId="6095CE5D" w14:textId="77777777" w:rsidR="00000000" w:rsidRDefault="003F103A">
      <w:pPr>
        <w:spacing w:before="0" w:beforeAutospacing="0" w:after="0" w:afterAutospacing="0"/>
        <w:ind w:left="720"/>
        <w:divId w:val="53743122"/>
        <w:rPr>
          <w:rFonts w:ascii="Verdana" w:eastAsia="Times New Roman" w:hAnsi="Verdana"/>
          <w:color w:val="000000"/>
          <w:lang w:val="en"/>
        </w:rPr>
      </w:pPr>
      <w:proofErr w:type="gramStart"/>
      <w:r>
        <w:rPr>
          <w:rFonts w:ascii="Verdana" w:eastAsia="Times New Roman" w:hAnsi="Verdana"/>
          <w:color w:val="000000"/>
          <w:lang w:val="en"/>
        </w:rPr>
        <w:t>Authorization Code.</w:t>
      </w:r>
      <w:proofErr w:type="gramEnd"/>
      <w:r>
        <w:rPr>
          <w:rFonts w:ascii="Verdana" w:eastAsia="Times New Roman" w:hAnsi="Verdana"/>
          <w:color w:val="000000"/>
          <w:lang w:val="en"/>
        </w:rPr>
        <w:t xml:space="preserve"> This is always returned when using the Hybrid Flow. </w:t>
      </w:r>
    </w:p>
    <w:p w14:paraId="6E1AA16C"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a successful response using the Hybrid Flow (with line wraps for the display purp</w:t>
      </w:r>
      <w:r>
        <w:rPr>
          <w:rFonts w:ascii="Verdana" w:hAnsi="Verdana"/>
          <w:color w:val="000000"/>
          <w:lang w:val="en"/>
        </w:rPr>
        <w:t xml:space="preserve">oses only): </w:t>
      </w:r>
    </w:p>
    <w:p w14:paraId="0EAF8BB2" w14:textId="77777777" w:rsidR="00000000" w:rsidRDefault="003F103A">
      <w:pPr>
        <w:pStyle w:val="HTMLPreformatted"/>
        <w:divId w:val="1663656647"/>
        <w:rPr>
          <w:lang w:val="en"/>
        </w:rPr>
      </w:pPr>
    </w:p>
    <w:p w14:paraId="7F8EEEDF" w14:textId="77777777" w:rsidR="00000000" w:rsidRDefault="003F103A">
      <w:pPr>
        <w:pStyle w:val="HTMLPreformatted"/>
        <w:divId w:val="1663656647"/>
        <w:rPr>
          <w:lang w:val="en"/>
        </w:rPr>
      </w:pPr>
      <w:r>
        <w:rPr>
          <w:lang w:val="en"/>
        </w:rPr>
        <w:t xml:space="preserve">  HTTP/1.1 302 Found</w:t>
      </w:r>
    </w:p>
    <w:p w14:paraId="296EDE98" w14:textId="77777777" w:rsidR="00000000" w:rsidRDefault="003F103A">
      <w:pPr>
        <w:pStyle w:val="HTMLPreformatted"/>
        <w:divId w:val="1663656647"/>
        <w:rPr>
          <w:lang w:val="en"/>
        </w:rPr>
      </w:pPr>
      <w:r>
        <w:rPr>
          <w:lang w:val="en"/>
        </w:rPr>
        <w:t xml:space="preserve">  Location: https://client.example.org/cb#</w:t>
      </w:r>
    </w:p>
    <w:p w14:paraId="1D5E312E" w14:textId="77777777" w:rsidR="00000000" w:rsidRDefault="003F103A">
      <w:pPr>
        <w:pStyle w:val="HTMLPreformatted"/>
        <w:divId w:val="1663656647"/>
        <w:rPr>
          <w:lang w:val="en"/>
        </w:rPr>
      </w:pPr>
      <w:r>
        <w:rPr>
          <w:lang w:val="en"/>
        </w:rPr>
        <w:t xml:space="preserve">    </w:t>
      </w:r>
      <w:proofErr w:type="gramStart"/>
      <w:r>
        <w:rPr>
          <w:lang w:val="en"/>
        </w:rPr>
        <w:t>code=</w:t>
      </w:r>
      <w:proofErr w:type="gramEnd"/>
      <w:r>
        <w:rPr>
          <w:lang w:val="en"/>
        </w:rPr>
        <w:t>SplxlOBeZQQYbYS6WxSbIA</w:t>
      </w:r>
    </w:p>
    <w:p w14:paraId="419181E2" w14:textId="77777777" w:rsidR="00000000" w:rsidRDefault="003F103A">
      <w:pPr>
        <w:pStyle w:val="HTMLPreformatted"/>
        <w:divId w:val="1663656647"/>
        <w:rPr>
          <w:lang w:val="en"/>
        </w:rPr>
      </w:pPr>
      <w:r>
        <w:rPr>
          <w:lang w:val="en"/>
        </w:rPr>
        <w:t xml:space="preserve">    &amp;</w:t>
      </w:r>
      <w:proofErr w:type="spellStart"/>
      <w:r>
        <w:rPr>
          <w:lang w:val="en"/>
        </w:rPr>
        <w:t>id_token</w:t>
      </w:r>
      <w:proofErr w:type="spellEnd"/>
      <w:r>
        <w:rPr>
          <w:lang w:val="en"/>
        </w:rPr>
        <w:t xml:space="preserve">=eyJ0 ... NiJ9.eyJ1c ... I6IjIifX0.DeWt4Qu ... </w:t>
      </w:r>
      <w:proofErr w:type="spellStart"/>
      <w:r>
        <w:rPr>
          <w:lang w:val="en"/>
        </w:rPr>
        <w:t>ZXso</w:t>
      </w:r>
      <w:proofErr w:type="spellEnd"/>
    </w:p>
    <w:p w14:paraId="0630A295" w14:textId="77777777" w:rsidR="00000000" w:rsidRDefault="003F103A">
      <w:pPr>
        <w:pStyle w:val="HTMLPreformatted"/>
        <w:divId w:val="1663656647"/>
        <w:rPr>
          <w:lang w:val="en"/>
        </w:rPr>
      </w:pPr>
      <w:r>
        <w:rPr>
          <w:lang w:val="en"/>
        </w:rPr>
        <w:t xml:space="preserve">    &amp;state=af0ifjsldkj</w:t>
      </w:r>
    </w:p>
    <w:p w14:paraId="12D9DBB0" w14:textId="77777777" w:rsidR="00000000" w:rsidRDefault="003F103A">
      <w:pPr>
        <w:spacing w:before="0" w:beforeAutospacing="0" w:after="0" w:afterAutospacing="0"/>
        <w:divId w:val="1567063107"/>
        <w:rPr>
          <w:rFonts w:ascii="Verdana" w:eastAsia="Times New Roman" w:hAnsi="Verdana"/>
          <w:color w:val="000000"/>
          <w:lang w:val="en"/>
        </w:rPr>
      </w:pPr>
      <w:bookmarkStart w:id="104" w:name="HybridAuthError"/>
      <w:bookmarkEnd w:id="104"/>
    </w:p>
    <w:p w14:paraId="4ACDB33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EE3FB9C" w14:textId="77777777">
        <w:trPr>
          <w:divId w:val="1567063107"/>
          <w:trHeight w:val="225"/>
          <w:tblCellSpacing w:w="12" w:type="dxa"/>
        </w:trPr>
        <w:tc>
          <w:tcPr>
            <w:tcW w:w="450" w:type="dxa"/>
            <w:shd w:val="clear" w:color="auto" w:fill="990000"/>
            <w:vAlign w:val="center"/>
            <w:hideMark/>
          </w:tcPr>
          <w:p w14:paraId="5060713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386517" w14:textId="77777777" w:rsidR="00000000" w:rsidRDefault="003F103A">
      <w:pPr>
        <w:pStyle w:val="Heading3"/>
        <w:divId w:val="1567063107"/>
        <w:rPr>
          <w:rFonts w:eastAsia="Times New Roman"/>
          <w:lang w:val="en"/>
        </w:rPr>
      </w:pPr>
      <w:bookmarkStart w:id="105" w:name="rfc.section.3.3.2.6"/>
      <w:bookmarkEnd w:id="105"/>
      <w:r>
        <w:rPr>
          <w:rFonts w:eastAsia="Times New Roman"/>
          <w:lang w:val="en"/>
        </w:rPr>
        <w:t>3.3.2.6.</w:t>
      </w:r>
      <w:proofErr w:type="gramStart"/>
      <w:r>
        <w:rPr>
          <w:rFonts w:eastAsia="Times New Roman"/>
          <w:lang w:val="en"/>
        </w:rPr>
        <w:t>  Authentication</w:t>
      </w:r>
      <w:proofErr w:type="gramEnd"/>
      <w:r>
        <w:rPr>
          <w:rFonts w:eastAsia="Times New Roman"/>
          <w:lang w:val="en"/>
        </w:rPr>
        <w:t xml:space="preserve"> Error Response</w:t>
      </w:r>
    </w:p>
    <w:p w14:paraId="2D8AFFE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lang w:val="en"/>
          </w:rPr>
          <w:t>Section 3.1.2.6</w:t>
        </w:r>
        <w:r>
          <w:rPr>
            <w:rStyle w:val="Hyperlink"/>
            <w:rFonts w:ascii="Verdana" w:hAnsi="Verdana"/>
            <w:vanish/>
            <w:u w:val="none"/>
            <w:lang w:val="en"/>
          </w:rPr>
          <w:t xml:space="preserve"> (Authentication Error Response)</w:t>
        </w:r>
      </w:hyperlink>
      <w:r>
        <w:rPr>
          <w:rFonts w:ascii="Verdana" w:hAnsi="Verdana"/>
          <w:color w:val="000000"/>
          <w:lang w:val="en"/>
        </w:rPr>
        <w:t>, with the exception of the differences s</w:t>
      </w:r>
      <w:r>
        <w:rPr>
          <w:rFonts w:ascii="Verdana" w:hAnsi="Verdana"/>
          <w:color w:val="000000"/>
          <w:lang w:val="en"/>
        </w:rPr>
        <w:t xml:space="preserve">pecified in this section. </w:t>
      </w:r>
    </w:p>
    <w:p w14:paraId="4887B42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End-User denies the request or the End-User authentication fails, the Authorization Server MUST return the error Authorization Response in the fragment component of the Redirection URI,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w:t>
        </w:r>
        <w:r>
          <w:rPr>
            <w:rStyle w:val="Hyperlink"/>
            <w:rFonts w:ascii="Verdana" w:hAnsi="Verdana"/>
            <w:vanish/>
            <w:u w:val="none"/>
            <w:lang w:val="en"/>
          </w:rPr>
          <w:t>. Jones, “OAuth 2.0 Multiple Response Type Encoding Practices,” February 2014.)</w:t>
        </w:r>
      </w:hyperlink>
      <w:r>
        <w:rPr>
          <w:rFonts w:ascii="Verdana" w:hAnsi="Verdana"/>
          <w:color w:val="000000"/>
          <w:lang w:val="en"/>
        </w:rPr>
        <w:t xml:space="preserve"> [</w:t>
      </w:r>
      <w:proofErr w:type="spellStart"/>
      <w:r>
        <w:rPr>
          <w:rFonts w:ascii="Verdana" w:hAnsi="Verdana"/>
          <w:color w:val="000000"/>
          <w:lang w:val="en"/>
        </w:rPr>
        <w:t>OAuth.Responses</w:t>
      </w:r>
      <w:proofErr w:type="spellEnd"/>
      <w:r>
        <w:rPr>
          <w:rFonts w:ascii="Verdana" w:hAnsi="Verdana"/>
          <w:color w:val="000000"/>
          <w:lang w:val="en"/>
        </w:rPr>
        <w:t xml:space="preserve">], unless a different Response Mode was specified. </w:t>
      </w:r>
    </w:p>
    <w:p w14:paraId="19182733" w14:textId="77777777" w:rsidR="00000000" w:rsidRDefault="003F103A">
      <w:pPr>
        <w:spacing w:before="0" w:beforeAutospacing="0" w:after="0" w:afterAutospacing="0"/>
        <w:divId w:val="1567063107"/>
        <w:rPr>
          <w:rFonts w:ascii="Verdana" w:eastAsia="Times New Roman" w:hAnsi="Verdana"/>
          <w:color w:val="000000"/>
          <w:lang w:val="en"/>
        </w:rPr>
      </w:pPr>
      <w:bookmarkStart w:id="106" w:name="HybridCallback"/>
      <w:bookmarkEnd w:id="106"/>
    </w:p>
    <w:p w14:paraId="4EA484E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1567CEE" w14:textId="77777777">
        <w:trPr>
          <w:divId w:val="1567063107"/>
          <w:trHeight w:val="225"/>
          <w:tblCellSpacing w:w="12" w:type="dxa"/>
        </w:trPr>
        <w:tc>
          <w:tcPr>
            <w:tcW w:w="450" w:type="dxa"/>
            <w:shd w:val="clear" w:color="auto" w:fill="990000"/>
            <w:vAlign w:val="center"/>
            <w:hideMark/>
          </w:tcPr>
          <w:p w14:paraId="188A6BC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0367B0" w14:textId="77777777" w:rsidR="00000000" w:rsidRDefault="003F103A">
      <w:pPr>
        <w:pStyle w:val="Heading3"/>
        <w:divId w:val="1567063107"/>
        <w:rPr>
          <w:rFonts w:eastAsia="Times New Roman"/>
          <w:lang w:val="en"/>
        </w:rPr>
      </w:pPr>
      <w:bookmarkStart w:id="107" w:name="rfc.section.3.3.2.7"/>
      <w:bookmarkEnd w:id="107"/>
      <w:r>
        <w:rPr>
          <w:rFonts w:eastAsia="Times New Roman"/>
          <w:lang w:val="en"/>
        </w:rPr>
        <w:t>3.3.2.7.</w:t>
      </w:r>
      <w:proofErr w:type="gramStart"/>
      <w:r>
        <w:rPr>
          <w:rFonts w:eastAsia="Times New Roman"/>
          <w:lang w:val="en"/>
        </w:rPr>
        <w:t>  Redirect</w:t>
      </w:r>
      <w:proofErr w:type="gramEnd"/>
      <w:r>
        <w:rPr>
          <w:rFonts w:eastAsia="Times New Roman"/>
          <w:lang w:val="en"/>
        </w:rPr>
        <w:t xml:space="preserve"> URI Fragment Handling</w:t>
      </w:r>
    </w:p>
    <w:p w14:paraId="23ADB1B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same requirements for Redirection URI fragment parameter handling apply as do for the Implicit Flow, as defined </w:t>
      </w:r>
      <w:r>
        <w:rPr>
          <w:rFonts w:ascii="Verdana" w:hAnsi="Verdana"/>
          <w:color w:val="000000"/>
          <w:lang w:val="en"/>
        </w:rPr>
        <w:t xml:space="preserve">in </w:t>
      </w:r>
      <w:hyperlink w:anchor="ImplicitCallback" w:history="1">
        <w:r>
          <w:rPr>
            <w:rStyle w:val="Hyperlink"/>
            <w:rFonts w:ascii="Verdana" w:hAnsi="Verdana"/>
            <w:u w:val="none"/>
            <w:lang w:val="en"/>
          </w:rPr>
          <w:t>Section 3.2.2.7</w:t>
        </w:r>
        <w:r>
          <w:rPr>
            <w:rStyle w:val="Hyperlink"/>
            <w:rFonts w:ascii="Verdana" w:hAnsi="Verdana"/>
            <w:vanish/>
            <w:u w:val="none"/>
            <w:lang w:val="en"/>
          </w:rPr>
          <w:t xml:space="preserve"> (Redirect URI Fragment Handling)</w:t>
        </w:r>
      </w:hyperlink>
      <w:r>
        <w:rPr>
          <w:rFonts w:ascii="Verdana" w:hAnsi="Verdana"/>
          <w:color w:val="000000"/>
          <w:lang w:val="en"/>
        </w:rPr>
        <w:t xml:space="preserve">. Also see </w:t>
      </w:r>
      <w:hyperlink w:anchor="FragmentNotes" w:history="1">
        <w:r>
          <w:rPr>
            <w:rStyle w:val="Hyperlink"/>
            <w:rFonts w:ascii="Verdana" w:hAnsi="Verdana"/>
            <w:u w:val="none"/>
            <w:lang w:val="en"/>
          </w:rPr>
          <w:t>Section 15.5.3</w:t>
        </w:r>
        <w:r>
          <w:rPr>
            <w:rStyle w:val="Hyperlink"/>
            <w:rFonts w:ascii="Verdana" w:hAnsi="Verdana"/>
            <w:vanish/>
            <w:u w:val="none"/>
            <w:lang w:val="en"/>
          </w:rPr>
          <w:t xml:space="preserve"> (Redirect URI Fragment Handling Implementation Notes)</w:t>
        </w:r>
      </w:hyperlink>
      <w:r>
        <w:rPr>
          <w:rFonts w:ascii="Verdana" w:hAnsi="Verdana"/>
          <w:color w:val="000000"/>
          <w:lang w:val="en"/>
        </w:rPr>
        <w:t xml:space="preserve"> for implementation notes on URI fragment handling.</w:t>
      </w:r>
      <w:r>
        <w:rPr>
          <w:rFonts w:ascii="Verdana" w:hAnsi="Verdana"/>
          <w:color w:val="000000"/>
          <w:lang w:val="en"/>
        </w:rPr>
        <w:t xml:space="preserve"> </w:t>
      </w:r>
    </w:p>
    <w:p w14:paraId="59888197" w14:textId="77777777" w:rsidR="00000000" w:rsidRDefault="003F103A">
      <w:pPr>
        <w:spacing w:before="0" w:beforeAutospacing="0" w:after="0" w:afterAutospacing="0"/>
        <w:divId w:val="1567063107"/>
        <w:rPr>
          <w:rFonts w:ascii="Verdana" w:eastAsia="Times New Roman" w:hAnsi="Verdana"/>
          <w:color w:val="000000"/>
          <w:lang w:val="en"/>
        </w:rPr>
      </w:pPr>
      <w:bookmarkStart w:id="108" w:name="HybridAuthResponseValidation"/>
      <w:bookmarkEnd w:id="108"/>
    </w:p>
    <w:p w14:paraId="64E0673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D757100" w14:textId="77777777">
        <w:trPr>
          <w:divId w:val="1567063107"/>
          <w:trHeight w:val="225"/>
          <w:tblCellSpacing w:w="12" w:type="dxa"/>
        </w:trPr>
        <w:tc>
          <w:tcPr>
            <w:tcW w:w="450" w:type="dxa"/>
            <w:shd w:val="clear" w:color="auto" w:fill="990000"/>
            <w:vAlign w:val="center"/>
            <w:hideMark/>
          </w:tcPr>
          <w:p w14:paraId="0FE41E9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7CDC0C" w14:textId="77777777" w:rsidR="00000000" w:rsidRDefault="003F103A">
      <w:pPr>
        <w:pStyle w:val="Heading3"/>
        <w:divId w:val="1567063107"/>
        <w:rPr>
          <w:rFonts w:eastAsia="Times New Roman"/>
          <w:lang w:val="en"/>
        </w:rPr>
      </w:pPr>
      <w:bookmarkStart w:id="109" w:name="rfc.section.3.3.2.8"/>
      <w:bookmarkEnd w:id="109"/>
      <w:r>
        <w:rPr>
          <w:rFonts w:eastAsia="Times New Roman"/>
          <w:lang w:val="en"/>
        </w:rPr>
        <w:t>3.3.2.8.</w:t>
      </w:r>
      <w:proofErr w:type="gramStart"/>
      <w:r>
        <w:rPr>
          <w:rFonts w:eastAsia="Times New Roman"/>
          <w:lang w:val="en"/>
        </w:rPr>
        <w:t xml:space="preserve">  </w:t>
      </w:r>
      <w:r>
        <w:rPr>
          <w:rFonts w:eastAsia="Times New Roman"/>
          <w:lang w:val="en"/>
        </w:rPr>
        <w:t>Authentication</w:t>
      </w:r>
      <w:proofErr w:type="gramEnd"/>
      <w:r>
        <w:rPr>
          <w:rFonts w:eastAsia="Times New Roman"/>
          <w:lang w:val="en"/>
        </w:rPr>
        <w:t xml:space="preserve"> Response Validation</w:t>
      </w:r>
    </w:p>
    <w:p w14:paraId="1A12AA6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Client MUST validate the response as follows: </w:t>
      </w:r>
    </w:p>
    <w:p w14:paraId="591FF66D" w14:textId="77777777" w:rsidR="00000000" w:rsidRDefault="003F103A">
      <w:pPr>
        <w:numPr>
          <w:ilvl w:val="0"/>
          <w:numId w:val="1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the response conforms to Section 5 of </w:t>
      </w:r>
      <w:hyperlink w:anchor="OAuth.Response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OAuth.Responses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(de Medeiros, B., Ed., Scurtescu, M.</w:t>
        </w:r>
        <w:r>
          <w:rPr>
            <w:rStyle w:val="Hyperlink"/>
            <w:rFonts w:ascii="Verdana" w:eastAsia="Times New Roman" w:hAnsi="Verdana"/>
            <w:vanish/>
            <w:u w:val="none"/>
            <w:lang w:val="en"/>
          </w:rPr>
          <w:t>, Tarjan, P., and M. Jones, “OAuth 2.0 Multiple Response Type Encoding Practices,” February 2014.)</w:t>
        </w:r>
      </w:hyperlink>
      <w:r>
        <w:rPr>
          <w:rFonts w:ascii="Verdana" w:eastAsia="Times New Roman" w:hAnsi="Verdana"/>
          <w:color w:val="000000"/>
          <w:lang w:val="en"/>
        </w:rPr>
        <w:t xml:space="preserve">. </w:t>
      </w:r>
    </w:p>
    <w:p w14:paraId="3A3D989A" w14:textId="77777777" w:rsidR="00000000" w:rsidRDefault="003F103A">
      <w:pPr>
        <w:numPr>
          <w:ilvl w:val="0"/>
          <w:numId w:val="1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validation rules in RFC 6749, especially those in Sections 4.2.2 and 10.12. </w:t>
      </w:r>
    </w:p>
    <w:p w14:paraId="68142016" w14:textId="77777777" w:rsidR="00000000" w:rsidRDefault="003F103A">
      <w:pPr>
        <w:numPr>
          <w:ilvl w:val="0"/>
          <w:numId w:val="1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ID Token validation rules in </w:t>
      </w:r>
      <w:hyperlink w:anchor="HybridIDTValidation" w:history="1">
        <w:r>
          <w:rPr>
            <w:rStyle w:val="Hyperlink"/>
            <w:rFonts w:ascii="Verdana" w:eastAsia="Times New Roman" w:hAnsi="Verdana"/>
            <w:u w:val="none"/>
            <w:lang w:val="en"/>
          </w:rPr>
          <w:t>Section 3.3.2.12</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when the </w:t>
      </w:r>
      <w:proofErr w:type="spellStart"/>
      <w:r>
        <w:rPr>
          <w:rStyle w:val="HTMLTypewriter"/>
          <w:lang w:val="en"/>
        </w:rPr>
        <w:t>response_type</w:t>
      </w:r>
      <w:proofErr w:type="spellEnd"/>
      <w:r>
        <w:rPr>
          <w:rFonts w:ascii="Verdana" w:eastAsia="Times New Roman" w:hAnsi="Verdana"/>
          <w:color w:val="000000"/>
          <w:lang w:val="en"/>
        </w:rPr>
        <w:t xml:space="preserve"> value used is </w:t>
      </w:r>
      <w:r>
        <w:rPr>
          <w:rStyle w:val="HTMLTypewriter"/>
          <w:lang w:val="en"/>
        </w:rPr>
        <w:t>code </w:t>
      </w:r>
      <w:proofErr w:type="spellStart"/>
      <w:r>
        <w:rPr>
          <w:rStyle w:val="HTMLTypewriter"/>
          <w:lang w:val="en"/>
        </w:rPr>
        <w:t>id_token</w:t>
      </w:r>
      <w:proofErr w:type="spellEnd"/>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w:t>
      </w:r>
    </w:p>
    <w:p w14:paraId="671FEB85" w14:textId="77777777" w:rsidR="00000000" w:rsidRDefault="003F103A">
      <w:pPr>
        <w:numPr>
          <w:ilvl w:val="0"/>
          <w:numId w:val="1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Access Token validation rules in </w:t>
      </w:r>
      <w:hyperlink w:anchor="HybridTokenValidation" w:history="1">
        <w:r>
          <w:rPr>
            <w:rStyle w:val="Hyperlink"/>
            <w:rFonts w:ascii="Verdana" w:eastAsia="Times New Roman" w:hAnsi="Verdana"/>
            <w:u w:val="none"/>
            <w:lang w:val="en"/>
          </w:rPr>
          <w:t>Section 3.3</w:t>
        </w:r>
        <w:r>
          <w:rPr>
            <w:rStyle w:val="Hyperlink"/>
            <w:rFonts w:ascii="Verdana" w:eastAsia="Times New Roman" w:hAnsi="Verdana"/>
            <w:u w:val="none"/>
            <w:lang w:val="en"/>
          </w:rPr>
          <w:t>.2.9</w:t>
        </w:r>
        <w:r>
          <w:rPr>
            <w:rStyle w:val="Hyperlink"/>
            <w:rFonts w:ascii="Verdana" w:eastAsia="Times New Roman" w:hAnsi="Verdana"/>
            <w:vanish/>
            <w:u w:val="none"/>
            <w:lang w:val="en"/>
          </w:rPr>
          <w:t xml:space="preserve"> (Access Token Validation)</w:t>
        </w:r>
      </w:hyperlink>
      <w:r>
        <w:rPr>
          <w:rFonts w:ascii="Verdana" w:eastAsia="Times New Roman" w:hAnsi="Verdana"/>
          <w:color w:val="000000"/>
          <w:lang w:val="en"/>
        </w:rPr>
        <w:t xml:space="preserve"> when the </w:t>
      </w:r>
      <w:proofErr w:type="spellStart"/>
      <w:r>
        <w:rPr>
          <w:rStyle w:val="HTMLTypewriter"/>
          <w:lang w:val="en"/>
        </w:rPr>
        <w:t>response_type</w:t>
      </w:r>
      <w:proofErr w:type="spellEnd"/>
      <w:r>
        <w:rPr>
          <w:rFonts w:ascii="Verdana" w:eastAsia="Times New Roman" w:hAnsi="Verdana"/>
          <w:color w:val="000000"/>
          <w:lang w:val="en"/>
        </w:rPr>
        <w:t xml:space="preserve"> value used is </w:t>
      </w:r>
      <w:r>
        <w:rPr>
          <w:rStyle w:val="HTMLTypewriter"/>
          <w:lang w:val="en"/>
        </w:rPr>
        <w:t>code token</w:t>
      </w:r>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w:t>
      </w:r>
    </w:p>
    <w:p w14:paraId="4E9B2D00" w14:textId="4B5DE8E2" w:rsidR="00000000" w:rsidRDefault="003F103A">
      <w:pPr>
        <w:numPr>
          <w:ilvl w:val="0"/>
          <w:numId w:val="1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Follow the Authorization Code validation rules in </w:t>
      </w:r>
      <w:hyperlink w:anchor="CodeValidation" w:history="1">
        <w:r>
          <w:rPr>
            <w:rStyle w:val="Hyperlink"/>
            <w:rFonts w:ascii="Verdana" w:eastAsia="Times New Roman" w:hAnsi="Verdana"/>
            <w:u w:val="none"/>
            <w:lang w:val="en"/>
          </w:rPr>
          <w:t>Section 3.3.2.10</w:t>
        </w:r>
        <w:r>
          <w:rPr>
            <w:rStyle w:val="Hyperlink"/>
            <w:rFonts w:ascii="Verdana" w:eastAsia="Times New Roman" w:hAnsi="Verdana"/>
            <w:vanish/>
            <w:u w:val="none"/>
            <w:lang w:val="en"/>
          </w:rPr>
          <w:t xml:space="preserve"> (Authorization Code Validation)</w:t>
        </w:r>
      </w:hyperlink>
      <w:r>
        <w:rPr>
          <w:rFonts w:ascii="Verdana" w:eastAsia="Times New Roman" w:hAnsi="Verdana"/>
          <w:color w:val="000000"/>
          <w:lang w:val="en"/>
        </w:rPr>
        <w:t xml:space="preserve"> when the </w:t>
      </w:r>
      <w:proofErr w:type="spellStart"/>
      <w:r>
        <w:rPr>
          <w:rStyle w:val="HTMLTypewriter"/>
          <w:lang w:val="en"/>
        </w:rPr>
        <w:t>respons</w:t>
      </w:r>
      <w:r>
        <w:rPr>
          <w:rStyle w:val="HTMLTypewriter"/>
          <w:lang w:val="en"/>
        </w:rPr>
        <w:t>e_type</w:t>
      </w:r>
      <w:proofErr w:type="spellEnd"/>
      <w:r>
        <w:rPr>
          <w:rFonts w:ascii="Verdana" w:eastAsia="Times New Roman" w:hAnsi="Verdana"/>
          <w:color w:val="000000"/>
          <w:lang w:val="en"/>
        </w:rPr>
        <w:t xml:space="preserve"> value used is </w:t>
      </w:r>
      <w:r>
        <w:rPr>
          <w:rStyle w:val="HTMLTypewriter"/>
          <w:lang w:val="en"/>
        </w:rPr>
        <w:t>code </w:t>
      </w:r>
      <w:proofErr w:type="spellStart"/>
      <w:r>
        <w:rPr>
          <w:rStyle w:val="HTMLTypewriter"/>
          <w:lang w:val="en"/>
        </w:rPr>
        <w:t>id_token</w:t>
      </w:r>
      <w:proofErr w:type="spellEnd"/>
      <w:del w:id="110" w:author="Errata" w:date="2014-08-04T17:35:00Z">
        <w:r>
          <w:rPr>
            <w:rFonts w:ascii="Verdana" w:eastAsia="Times New Roman" w:hAnsi="Verdana"/>
            <w:color w:val="000000"/>
            <w:lang w:val="en"/>
          </w:rPr>
          <w:delText xml:space="preserve">, </w:delText>
        </w:r>
        <w:r>
          <w:rPr>
            <w:rStyle w:val="HTMLTypewriter"/>
            <w:lang w:val="en"/>
          </w:rPr>
          <w:delText>code token</w:delText>
        </w:r>
        <w:r>
          <w:rPr>
            <w:rFonts w:ascii="Verdana" w:eastAsia="Times New Roman" w:hAnsi="Verdana"/>
            <w:color w:val="000000"/>
            <w:lang w:val="en"/>
          </w:rPr>
          <w:delText>,</w:delText>
        </w:r>
      </w:del>
      <w:r>
        <w:rPr>
          <w:rFonts w:ascii="Verdana" w:eastAsia="Times New Roman" w:hAnsi="Verdana"/>
          <w:color w:val="000000"/>
          <w:lang w:val="en"/>
        </w:rPr>
        <w:t xml:space="preserve"> or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w:t>
      </w:r>
    </w:p>
    <w:p w14:paraId="321A311E" w14:textId="77777777" w:rsidR="00000000" w:rsidRDefault="003F103A">
      <w:pPr>
        <w:spacing w:before="0" w:beforeAutospacing="0" w:after="0" w:afterAutospacing="0"/>
        <w:divId w:val="1567063107"/>
        <w:rPr>
          <w:rFonts w:ascii="Verdana" w:eastAsia="Times New Roman" w:hAnsi="Verdana"/>
          <w:color w:val="000000"/>
          <w:lang w:val="en"/>
        </w:rPr>
      </w:pPr>
      <w:bookmarkStart w:id="111" w:name="HybridTokenValidation"/>
      <w:bookmarkEnd w:id="111"/>
    </w:p>
    <w:p w14:paraId="31DB16C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7C1FD22" w14:textId="77777777">
        <w:trPr>
          <w:divId w:val="1567063107"/>
          <w:trHeight w:val="225"/>
          <w:tblCellSpacing w:w="12" w:type="dxa"/>
        </w:trPr>
        <w:tc>
          <w:tcPr>
            <w:tcW w:w="450" w:type="dxa"/>
            <w:shd w:val="clear" w:color="auto" w:fill="990000"/>
            <w:vAlign w:val="center"/>
            <w:hideMark/>
          </w:tcPr>
          <w:p w14:paraId="3D04AF3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18F7BC" w14:textId="77777777" w:rsidR="00000000" w:rsidRDefault="003F103A">
      <w:pPr>
        <w:pStyle w:val="Heading3"/>
        <w:divId w:val="1567063107"/>
        <w:rPr>
          <w:rFonts w:eastAsia="Times New Roman"/>
          <w:lang w:val="en"/>
        </w:rPr>
      </w:pPr>
      <w:bookmarkStart w:id="112" w:name="rfc.section.3.3.2.9"/>
      <w:bookmarkEnd w:id="112"/>
      <w:r>
        <w:rPr>
          <w:rFonts w:eastAsia="Times New Roman"/>
          <w:lang w:val="en"/>
        </w:rPr>
        <w:t>3.3.2.9.</w:t>
      </w:r>
      <w:proofErr w:type="gramStart"/>
      <w:r>
        <w:rPr>
          <w:rFonts w:eastAsia="Times New Roman"/>
          <w:lang w:val="en"/>
        </w:rPr>
        <w:t>  Access</w:t>
      </w:r>
      <w:proofErr w:type="gramEnd"/>
      <w:r>
        <w:rPr>
          <w:rFonts w:eastAsia="Times New Roman"/>
          <w:lang w:val="en"/>
        </w:rPr>
        <w:t xml:space="preserve"> Token Validation</w:t>
      </w:r>
    </w:p>
    <w:p w14:paraId="20E4E734" w14:textId="77777777" w:rsidR="00000000" w:rsidRDefault="003F103A">
      <w:pPr>
        <w:pStyle w:val="NormalWeb"/>
        <w:divId w:val="1567063107"/>
        <w:rPr>
          <w:rFonts w:ascii="Verdana" w:hAnsi="Verdana"/>
          <w:color w:val="000000"/>
          <w:lang w:val="en"/>
        </w:rPr>
      </w:pPr>
      <w:r>
        <w:rPr>
          <w:rFonts w:ascii="Verdana" w:hAnsi="Verdana"/>
          <w:color w:val="000000"/>
          <w:lang w:val="en"/>
        </w:rPr>
        <w:t>When us</w:t>
      </w:r>
      <w:r>
        <w:rPr>
          <w:rFonts w:ascii="Verdana" w:hAnsi="Verdana"/>
          <w:color w:val="000000"/>
          <w:lang w:val="en"/>
        </w:rPr>
        <w:t xml:space="preserve">ing the Hybrid Flow, Access Tokens returned from the Authorization Endpoint are validated in the same manner as for the Implicit Flow, as defined in </w:t>
      </w:r>
      <w:hyperlink w:anchor="ImplicitTokenValidation" w:history="1">
        <w:r>
          <w:rPr>
            <w:rStyle w:val="Hyperlink"/>
            <w:rFonts w:ascii="Verdana" w:hAnsi="Verdana"/>
            <w:u w:val="none"/>
            <w:lang w:val="en"/>
          </w:rPr>
          <w:t>Section 3.2.2.9</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08866BB1" w14:textId="77777777" w:rsidR="00000000" w:rsidRDefault="003F103A">
      <w:pPr>
        <w:spacing w:before="0" w:beforeAutospacing="0" w:after="0" w:afterAutospacing="0"/>
        <w:divId w:val="1567063107"/>
        <w:rPr>
          <w:rFonts w:ascii="Verdana" w:eastAsia="Times New Roman" w:hAnsi="Verdana"/>
          <w:color w:val="000000"/>
          <w:lang w:val="en"/>
        </w:rPr>
      </w:pPr>
      <w:bookmarkStart w:id="113" w:name="CodeValidation"/>
      <w:bookmarkEnd w:id="113"/>
    </w:p>
    <w:p w14:paraId="27DE28D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9D670B9" w14:textId="77777777">
        <w:trPr>
          <w:divId w:val="1567063107"/>
          <w:trHeight w:val="225"/>
          <w:tblCellSpacing w:w="12" w:type="dxa"/>
        </w:trPr>
        <w:tc>
          <w:tcPr>
            <w:tcW w:w="450" w:type="dxa"/>
            <w:shd w:val="clear" w:color="auto" w:fill="990000"/>
            <w:vAlign w:val="center"/>
            <w:hideMark/>
          </w:tcPr>
          <w:p w14:paraId="10D0804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AF3AE2" w14:textId="77777777" w:rsidR="00000000" w:rsidRDefault="003F103A">
      <w:pPr>
        <w:pStyle w:val="Heading3"/>
        <w:divId w:val="1567063107"/>
        <w:rPr>
          <w:rFonts w:eastAsia="Times New Roman"/>
          <w:lang w:val="en"/>
        </w:rPr>
      </w:pPr>
      <w:bookmarkStart w:id="114" w:name="rfc.section.3.3.2.10"/>
      <w:bookmarkEnd w:id="114"/>
      <w:r>
        <w:rPr>
          <w:rFonts w:eastAsia="Times New Roman"/>
          <w:lang w:val="en"/>
        </w:rPr>
        <w:t>3.3.2.10.</w:t>
      </w:r>
      <w:proofErr w:type="gramStart"/>
      <w:r>
        <w:rPr>
          <w:rFonts w:eastAsia="Times New Roman"/>
          <w:lang w:val="en"/>
        </w:rPr>
        <w:t>  Authorization</w:t>
      </w:r>
      <w:proofErr w:type="gramEnd"/>
      <w:r>
        <w:rPr>
          <w:rFonts w:eastAsia="Times New Roman"/>
          <w:lang w:val="en"/>
        </w:rPr>
        <w:t xml:space="preserve"> Code Validation</w:t>
      </w:r>
    </w:p>
    <w:p w14:paraId="3772A32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validate an Authorization Code issued from the Authorization Endpoint with an ID Token, the Client SHOULD </w:t>
      </w:r>
      <w:proofErr w:type="gramStart"/>
      <w:r>
        <w:rPr>
          <w:rFonts w:ascii="Verdana" w:hAnsi="Verdana"/>
          <w:color w:val="000000"/>
          <w:lang w:val="en"/>
        </w:rPr>
        <w:t>do</w:t>
      </w:r>
      <w:proofErr w:type="gramEnd"/>
      <w:r>
        <w:rPr>
          <w:rFonts w:ascii="Verdana" w:hAnsi="Verdana"/>
          <w:color w:val="000000"/>
          <w:lang w:val="en"/>
        </w:rPr>
        <w:t xml:space="preserve"> the following: </w:t>
      </w:r>
    </w:p>
    <w:p w14:paraId="43E8F737" w14:textId="77777777" w:rsidR="00000000" w:rsidRDefault="003F103A">
      <w:pPr>
        <w:numPr>
          <w:ilvl w:val="0"/>
          <w:numId w:val="1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Hash the octets of the ASCII representation of the </w:t>
      </w:r>
      <w:r>
        <w:rPr>
          <w:rStyle w:val="HTMLTypewriter"/>
          <w:lang w:val="en"/>
        </w:rPr>
        <w:t>code</w:t>
      </w:r>
      <w:r>
        <w:rPr>
          <w:rFonts w:ascii="Verdana" w:eastAsia="Times New Roman" w:hAnsi="Verdana"/>
          <w:color w:val="000000"/>
          <w:lang w:val="en"/>
        </w:rPr>
        <w:t xml:space="preserve"> with the hash algorithm specified in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w:t>
        </w:r>
        <w:r>
          <w:rPr>
            <w:rStyle w:val="Hyperlink"/>
            <w:rFonts w:ascii="Verdana" w:eastAsia="Times New Roman" w:hAnsi="Verdana"/>
            <w:vanish/>
            <w:u w:val="none"/>
            <w:lang w:val="en"/>
          </w:rPr>
          <w:t>s, M., “JSON Web Algorithms (JWA),” November 2013.)</w:t>
        </w:r>
      </w:hyperlink>
      <w:r>
        <w:rPr>
          <w:rFonts w:ascii="Verdana" w:eastAsia="Times New Roman" w:hAnsi="Verdana"/>
          <w:color w:val="000000"/>
          <w:lang w:val="en"/>
        </w:rPr>
        <w:t xml:space="preserve"> [JWA] for the </w:t>
      </w:r>
      <w:proofErr w:type="spellStart"/>
      <w:r>
        <w:rPr>
          <w:rStyle w:val="HTMLTypewriter"/>
          <w:lang w:val="en"/>
        </w:rPr>
        <w:t>alg</w:t>
      </w:r>
      <w:proofErr w:type="spellEnd"/>
      <w:r>
        <w:rPr>
          <w:rFonts w:ascii="Verdana" w:eastAsia="Times New Roman" w:hAnsi="Verdana"/>
          <w:color w:val="000000"/>
          <w:lang w:val="en"/>
        </w:rPr>
        <w:t xml:space="preserve"> header parameter in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the hash algorithm used is SHA-256. </w:t>
      </w:r>
    </w:p>
    <w:p w14:paraId="5B60C4BB" w14:textId="77777777" w:rsidR="00000000" w:rsidRDefault="003F103A">
      <w:pPr>
        <w:numPr>
          <w:ilvl w:val="0"/>
          <w:numId w:val="1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Take the left-most half of the hash and base64url encode it. </w:t>
      </w:r>
    </w:p>
    <w:p w14:paraId="2A682C47" w14:textId="77777777" w:rsidR="00000000" w:rsidRDefault="003F103A">
      <w:pPr>
        <w:numPr>
          <w:ilvl w:val="0"/>
          <w:numId w:val="1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value of </w:t>
      </w:r>
      <w:proofErr w:type="spellStart"/>
      <w:r>
        <w:rPr>
          <w:rStyle w:val="HTMLTypewriter"/>
          <w:lang w:val="en"/>
        </w:rPr>
        <w:t>c_hash</w:t>
      </w:r>
      <w:proofErr w:type="spellEnd"/>
      <w:r>
        <w:rPr>
          <w:rFonts w:ascii="Verdana" w:eastAsia="Times New Roman" w:hAnsi="Verdana"/>
          <w:color w:val="000000"/>
          <w:lang w:val="en"/>
        </w:rPr>
        <w:t xml:space="preserve"> in the ID Token MUST match the value produced in the previous step if </w:t>
      </w:r>
      <w:proofErr w:type="spellStart"/>
      <w:r>
        <w:rPr>
          <w:rStyle w:val="HTMLTypewriter"/>
          <w:lang w:val="en"/>
        </w:rPr>
        <w:t>c_hash</w:t>
      </w:r>
      <w:proofErr w:type="spellEnd"/>
      <w:r>
        <w:rPr>
          <w:rFonts w:ascii="Verdana" w:eastAsia="Times New Roman" w:hAnsi="Verdana"/>
          <w:color w:val="000000"/>
          <w:lang w:val="en"/>
        </w:rPr>
        <w:t xml:space="preserve"> is present in the ID Token. </w:t>
      </w:r>
    </w:p>
    <w:p w14:paraId="79775A4F" w14:textId="77777777" w:rsidR="00000000" w:rsidRDefault="003F103A">
      <w:pPr>
        <w:spacing w:before="0" w:beforeAutospacing="0" w:after="0" w:afterAutospacing="0"/>
        <w:divId w:val="1567063107"/>
        <w:rPr>
          <w:rFonts w:ascii="Verdana" w:eastAsia="Times New Roman" w:hAnsi="Verdana"/>
          <w:color w:val="000000"/>
          <w:lang w:val="en"/>
        </w:rPr>
      </w:pPr>
      <w:bookmarkStart w:id="115" w:name="HybridIDToken"/>
      <w:bookmarkEnd w:id="115"/>
    </w:p>
    <w:p w14:paraId="72D0839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2743716" w14:textId="77777777">
        <w:trPr>
          <w:divId w:val="1567063107"/>
          <w:trHeight w:val="225"/>
          <w:tblCellSpacing w:w="12" w:type="dxa"/>
        </w:trPr>
        <w:tc>
          <w:tcPr>
            <w:tcW w:w="450" w:type="dxa"/>
            <w:shd w:val="clear" w:color="auto" w:fill="990000"/>
            <w:vAlign w:val="center"/>
            <w:hideMark/>
          </w:tcPr>
          <w:p w14:paraId="4454C0C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720196" w14:textId="77777777" w:rsidR="00000000" w:rsidRDefault="003F103A">
      <w:pPr>
        <w:pStyle w:val="Heading3"/>
        <w:divId w:val="1567063107"/>
        <w:rPr>
          <w:rFonts w:eastAsia="Times New Roman"/>
          <w:lang w:val="en"/>
        </w:rPr>
      </w:pPr>
      <w:bookmarkStart w:id="116" w:name="rfc.section.3.3.2.11"/>
      <w:bookmarkEnd w:id="116"/>
      <w:r>
        <w:rPr>
          <w:rFonts w:eastAsia="Times New Roman"/>
          <w:lang w:val="en"/>
        </w:rPr>
        <w:t>3.3.2.11.</w:t>
      </w:r>
      <w:proofErr w:type="gramStart"/>
      <w:r>
        <w:rPr>
          <w:rFonts w:eastAsia="Times New Roman"/>
          <w:lang w:val="en"/>
        </w:rPr>
        <w:t>  ID</w:t>
      </w:r>
      <w:proofErr w:type="gramEnd"/>
      <w:r>
        <w:rPr>
          <w:rFonts w:eastAsia="Times New Roman"/>
          <w:lang w:val="en"/>
        </w:rPr>
        <w:t xml:space="preserve"> Token</w:t>
      </w:r>
    </w:p>
    <w:p w14:paraId="13B3B2F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contents of the ID Token are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When using the Hybrid Flow, </w:t>
      </w:r>
      <w:r>
        <w:rPr>
          <w:rFonts w:ascii="Verdana" w:hAnsi="Verdana"/>
          <w:color w:val="000000"/>
          <w:lang w:val="en"/>
        </w:rPr>
        <w:t xml:space="preserve">these additional requirements for the following ID Token Claims apply to an ID Token returned from the Authorization Endpoint: </w:t>
      </w:r>
    </w:p>
    <w:p w14:paraId="6FE62FB5" w14:textId="77777777" w:rsidR="00000000" w:rsidRDefault="003F103A">
      <w:pPr>
        <w:spacing w:before="0" w:beforeAutospacing="0" w:after="0" w:afterAutospacing="0"/>
        <w:divId w:val="248851208"/>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6CC11B80" w14:textId="77777777" w:rsidR="00000000" w:rsidRDefault="003F103A">
      <w:pPr>
        <w:spacing w:before="0" w:beforeAutospacing="0" w:after="0" w:afterAutospacing="0"/>
        <w:ind w:left="720"/>
        <w:divId w:val="248851208"/>
        <w:rPr>
          <w:rFonts w:ascii="Verdana" w:eastAsia="Times New Roman" w:hAnsi="Verdana"/>
          <w:color w:val="000000"/>
          <w:lang w:val="en"/>
        </w:rPr>
      </w:pPr>
      <w:r>
        <w:rPr>
          <w:rFonts w:ascii="Verdana" w:eastAsia="Times New Roman" w:hAnsi="Verdana"/>
          <w:color w:val="000000"/>
          <w:lang w:val="en"/>
        </w:rPr>
        <w:t xml:space="preserve">Use of the </w:t>
      </w:r>
      <w:r>
        <w:rPr>
          <w:rStyle w:val="HTMLTypewriter"/>
          <w:lang w:val="en"/>
        </w:rPr>
        <w:t>nonce</w:t>
      </w:r>
      <w:r>
        <w:rPr>
          <w:rFonts w:ascii="Verdana" w:eastAsia="Times New Roman" w:hAnsi="Verdana"/>
          <w:color w:val="000000"/>
          <w:lang w:val="en"/>
        </w:rPr>
        <w:t xml:space="preserve"> Claim is REQUIRED for this flow. </w:t>
      </w:r>
    </w:p>
    <w:p w14:paraId="4748FB28" w14:textId="77777777" w:rsidR="00000000" w:rsidRDefault="003F103A">
      <w:pPr>
        <w:spacing w:before="0" w:beforeAutospacing="0" w:after="0" w:afterAutospacing="0"/>
        <w:divId w:val="248851208"/>
        <w:rPr>
          <w:rFonts w:ascii="Verdana" w:eastAsia="Times New Roman" w:hAnsi="Verdana"/>
          <w:color w:val="000000"/>
          <w:lang w:val="en"/>
        </w:rPr>
      </w:pPr>
      <w:proofErr w:type="spellStart"/>
      <w:r>
        <w:rPr>
          <w:rFonts w:ascii="Verdana" w:eastAsia="Times New Roman" w:hAnsi="Verdana"/>
          <w:color w:val="000000"/>
          <w:lang w:val="en"/>
        </w:rPr>
        <w:t>at_hash</w:t>
      </w:r>
      <w:proofErr w:type="spellEnd"/>
    </w:p>
    <w:p w14:paraId="55D7F889" w14:textId="77777777" w:rsidR="00000000" w:rsidRDefault="003F103A">
      <w:pPr>
        <w:spacing w:before="0" w:beforeAutospacing="0" w:after="0" w:afterAutospacing="0"/>
        <w:ind w:left="720"/>
        <w:divId w:val="248851208"/>
        <w:rPr>
          <w:rFonts w:ascii="Verdana" w:eastAsia="Times New Roman" w:hAnsi="Verdana"/>
          <w:color w:val="000000"/>
          <w:lang w:val="en"/>
        </w:rPr>
      </w:pP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Its value is the base64url encoding of the left-most half of the hash of the octets of the ASCII representation of the </w:t>
      </w:r>
      <w:proofErr w:type="spellStart"/>
      <w:r>
        <w:rPr>
          <w:rStyle w:val="HTMLTypewriter"/>
          <w:lang w:val="en"/>
        </w:rPr>
        <w:t>access_token</w:t>
      </w:r>
      <w:proofErr w:type="spellEnd"/>
      <w:r>
        <w:rPr>
          <w:rFonts w:ascii="Verdana" w:eastAsia="Times New Roman" w:hAnsi="Verdana"/>
          <w:color w:val="000000"/>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olor w:val="000000"/>
          <w:lang w:val="en"/>
        </w:rPr>
        <w:t xml:space="preserve"> header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proofErr w:type="spellStart"/>
      <w:r>
        <w:rPr>
          <w:rStyle w:val="HTMLTypewriter"/>
          <w:lang w:val="en"/>
        </w:rPr>
        <w:t>access_token</w:t>
      </w:r>
      <w:proofErr w:type="spellEnd"/>
      <w:r>
        <w:rPr>
          <w:rFonts w:ascii="Verdana" w:eastAsia="Times New Roman" w:hAnsi="Verdana"/>
          <w:color w:val="000000"/>
          <w:lang w:val="en"/>
        </w:rPr>
        <w:t xml:space="preserve"> value with SHA-256, then take</w:t>
      </w:r>
      <w:proofErr w:type="gramEnd"/>
      <w:r>
        <w:rPr>
          <w:rFonts w:ascii="Verdana" w:eastAsia="Times New Roman" w:hAnsi="Verdana"/>
          <w:color w:val="000000"/>
          <w:lang w:val="en"/>
        </w:rPr>
        <w:t xml:space="preserve"> the left-most 128 bits and base64url encode them. The</w:t>
      </w:r>
      <w:r>
        <w:rPr>
          <w:rFonts w:ascii="Verdana" w:eastAsia="Times New Roman" w:hAnsi="Verdana"/>
          <w:color w:val="000000"/>
          <w:lang w:val="en"/>
        </w:rPr>
        <w:t xml:space="preserve"> </w:t>
      </w:r>
      <w:proofErr w:type="spellStart"/>
      <w:r>
        <w:rPr>
          <w:rStyle w:val="HTMLTypewriter"/>
          <w:lang w:val="en"/>
        </w:rPr>
        <w:t>at_hash</w:t>
      </w:r>
      <w:proofErr w:type="spellEnd"/>
      <w:r>
        <w:rPr>
          <w:rFonts w:ascii="Verdana" w:eastAsia="Times New Roman" w:hAnsi="Verdana"/>
          <w:color w:val="000000"/>
          <w:lang w:val="en"/>
        </w:rPr>
        <w:t xml:space="preserve"> value is a case sensitive string. </w:t>
      </w:r>
    </w:p>
    <w:p w14:paraId="596672CA" w14:textId="77777777" w:rsidR="00000000" w:rsidRDefault="003F103A">
      <w:pPr>
        <w:spacing w:before="0" w:beforeAutospacing="0" w:after="0" w:afterAutospacing="0"/>
        <w:ind w:left="720"/>
        <w:divId w:val="24885120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an </w:t>
      </w:r>
      <w:proofErr w:type="spellStart"/>
      <w:r>
        <w:rPr>
          <w:rStyle w:val="HTMLTypewriter"/>
          <w:lang w:val="en"/>
        </w:rPr>
        <w:t>access_token</w:t>
      </w:r>
      <w:proofErr w:type="spellEnd"/>
      <w:r>
        <w:rPr>
          <w:rFonts w:ascii="Verdana" w:eastAsia="Times New Roman" w:hAnsi="Verdana"/>
          <w:color w:val="000000"/>
          <w:lang w:val="en"/>
        </w:rPr>
        <w:t xml:space="preserve"> value, which is the </w:t>
      </w:r>
      <w:r>
        <w:rPr>
          <w:rFonts w:ascii="Verdana" w:eastAsia="Times New Roman" w:hAnsi="Verdana"/>
          <w:color w:val="000000"/>
          <w:lang w:val="en"/>
        </w:rPr>
        <w:lastRenderedPageBreak/>
        <w:t xml:space="preserve">case for the </w:t>
      </w:r>
      <w:proofErr w:type="spellStart"/>
      <w:r>
        <w:rPr>
          <w:rStyle w:val="HTMLTypewriter"/>
          <w:lang w:val="en"/>
        </w:rPr>
        <w:t>response_type</w:t>
      </w:r>
      <w:proofErr w:type="spellEnd"/>
      <w:r>
        <w:rPr>
          <w:rFonts w:ascii="Verdana" w:eastAsia="Times New Roman" w:hAnsi="Verdana"/>
          <w:color w:val="000000"/>
          <w:lang w:val="en"/>
        </w:rPr>
        <w:t xml:space="preserve"> value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this is REQUIRED; otherwise, its inclusion is OPTIONAL. </w:t>
      </w:r>
    </w:p>
    <w:p w14:paraId="4A4E931D" w14:textId="77777777" w:rsidR="00000000" w:rsidRDefault="003F103A">
      <w:pPr>
        <w:spacing w:before="0" w:beforeAutospacing="0" w:after="0" w:afterAutospacing="0"/>
        <w:divId w:val="248851208"/>
        <w:rPr>
          <w:rFonts w:ascii="Verdana" w:eastAsia="Times New Roman" w:hAnsi="Verdana"/>
          <w:color w:val="000000"/>
          <w:lang w:val="en"/>
        </w:rPr>
      </w:pPr>
      <w:proofErr w:type="spellStart"/>
      <w:r>
        <w:rPr>
          <w:rFonts w:ascii="Verdana" w:eastAsia="Times New Roman" w:hAnsi="Verdana"/>
          <w:color w:val="000000"/>
          <w:lang w:val="en"/>
        </w:rPr>
        <w:t>c_</w:t>
      </w:r>
      <w:r>
        <w:rPr>
          <w:rFonts w:ascii="Verdana" w:eastAsia="Times New Roman" w:hAnsi="Verdana"/>
          <w:color w:val="000000"/>
          <w:lang w:val="en"/>
        </w:rPr>
        <w:t>hash</w:t>
      </w:r>
      <w:proofErr w:type="spellEnd"/>
    </w:p>
    <w:p w14:paraId="436E904F" w14:textId="77777777" w:rsidR="00000000" w:rsidRDefault="003F103A">
      <w:pPr>
        <w:spacing w:before="0" w:beforeAutospacing="0" w:after="0" w:afterAutospacing="0"/>
        <w:ind w:left="720"/>
        <w:divId w:val="248851208"/>
        <w:rPr>
          <w:rFonts w:ascii="Verdana" w:eastAsia="Times New Roman" w:hAnsi="Verdana"/>
          <w:color w:val="000000"/>
          <w:lang w:val="en"/>
        </w:rPr>
      </w:pPr>
      <w:proofErr w:type="gramStart"/>
      <w:r>
        <w:rPr>
          <w:rFonts w:ascii="Verdana" w:eastAsia="Times New Roman" w:hAnsi="Verdana"/>
          <w:color w:val="000000"/>
          <w:lang w:val="en"/>
        </w:rPr>
        <w:t>Code hash value.</w:t>
      </w:r>
      <w:proofErr w:type="gramEnd"/>
      <w:r>
        <w:rPr>
          <w:rFonts w:ascii="Verdana" w:eastAsia="Times New Roman" w:hAnsi="Verdana"/>
          <w:color w:val="000000"/>
          <w:lang w:val="en"/>
        </w:rPr>
        <w:t xml:space="preserve"> Its value is the base64url encoding of the left-most half of the hash of the octets of the ASCII representation of the </w:t>
      </w:r>
      <w:r>
        <w:rPr>
          <w:rStyle w:val="HTMLTypewriter"/>
          <w:lang w:val="en"/>
        </w:rPr>
        <w:t>code</w:t>
      </w:r>
      <w:r>
        <w:rPr>
          <w:rFonts w:ascii="Verdana" w:eastAsia="Times New Roman" w:hAnsi="Verdana"/>
          <w:color w:val="000000"/>
          <w:lang w:val="en"/>
        </w:rPr>
        <w:t xml:space="preserve"> value, where the hash algorithm used is the hash algorithm used in the </w:t>
      </w:r>
      <w:proofErr w:type="spellStart"/>
      <w:r>
        <w:rPr>
          <w:rStyle w:val="HTMLTypewriter"/>
          <w:lang w:val="en"/>
        </w:rPr>
        <w:t>alg</w:t>
      </w:r>
      <w:proofErr w:type="spellEnd"/>
      <w:r>
        <w:rPr>
          <w:rFonts w:ascii="Verdana" w:eastAsia="Times New Roman" w:hAnsi="Verdana"/>
          <w:color w:val="000000"/>
          <w:lang w:val="en"/>
        </w:rPr>
        <w:t xml:space="preserve"> header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header. For instance, if the </w:t>
      </w:r>
      <w:proofErr w:type="spellStart"/>
      <w:r>
        <w:rPr>
          <w:rStyle w:val="HTMLTypewriter"/>
          <w:lang w:val="en"/>
        </w:rPr>
        <w:t>alg</w:t>
      </w:r>
      <w:proofErr w:type="spellEnd"/>
      <w:r>
        <w:rPr>
          <w:rFonts w:ascii="Verdana" w:eastAsia="Times New Roman" w:hAnsi="Verdana"/>
          <w:color w:val="000000"/>
          <w:lang w:val="en"/>
        </w:rPr>
        <w:t xml:space="preserve"> is </w:t>
      </w:r>
      <w:r>
        <w:rPr>
          <w:rStyle w:val="HTMLTypewriter"/>
          <w:lang w:val="en"/>
        </w:rPr>
        <w:t>HS512</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code</w:t>
      </w:r>
      <w:r>
        <w:rPr>
          <w:rFonts w:ascii="Verdana" w:eastAsia="Times New Roman" w:hAnsi="Verdana"/>
          <w:color w:val="000000"/>
          <w:lang w:val="en"/>
        </w:rPr>
        <w:t xml:space="preserve"> value with SHA-512, then take</w:t>
      </w:r>
      <w:proofErr w:type="gramEnd"/>
      <w:r>
        <w:rPr>
          <w:rFonts w:ascii="Verdana" w:eastAsia="Times New Roman" w:hAnsi="Verdana"/>
          <w:color w:val="000000"/>
          <w:lang w:val="en"/>
        </w:rPr>
        <w:t xml:space="preserve"> the left-most 256 bits and base64url encode the</w:t>
      </w:r>
      <w:r>
        <w:rPr>
          <w:rFonts w:ascii="Verdana" w:eastAsia="Times New Roman" w:hAnsi="Verdana"/>
          <w:color w:val="000000"/>
          <w:lang w:val="en"/>
        </w:rPr>
        <w:t xml:space="preserve">m. The </w:t>
      </w:r>
      <w:proofErr w:type="spellStart"/>
      <w:r>
        <w:rPr>
          <w:rStyle w:val="HTMLTypewriter"/>
          <w:lang w:val="en"/>
        </w:rPr>
        <w:t>c_hash</w:t>
      </w:r>
      <w:proofErr w:type="spellEnd"/>
      <w:r>
        <w:rPr>
          <w:rFonts w:ascii="Verdana" w:eastAsia="Times New Roman" w:hAnsi="Verdana"/>
          <w:color w:val="000000"/>
          <w:lang w:val="en"/>
        </w:rPr>
        <w:t xml:space="preserve"> value is a case sensitive string. </w:t>
      </w:r>
    </w:p>
    <w:p w14:paraId="03A2F933" w14:textId="77777777" w:rsidR="00000000" w:rsidRDefault="003F103A">
      <w:pPr>
        <w:spacing w:before="0" w:beforeAutospacing="0" w:after="0" w:afterAutospacing="0"/>
        <w:ind w:left="720"/>
        <w:divId w:val="248851208"/>
        <w:rPr>
          <w:rFonts w:ascii="Verdana" w:eastAsia="Times New Roman" w:hAnsi="Verdana"/>
          <w:color w:val="000000"/>
          <w:lang w:val="en"/>
        </w:rPr>
      </w:pPr>
      <w:r>
        <w:rPr>
          <w:rFonts w:ascii="Verdana" w:eastAsia="Times New Roman" w:hAnsi="Verdana"/>
          <w:color w:val="000000"/>
          <w:lang w:val="en"/>
        </w:rPr>
        <w:t xml:space="preserve">If the ID Token is issued from the Authorization Endpoint with a </w:t>
      </w:r>
      <w:r>
        <w:rPr>
          <w:rStyle w:val="HTMLTypewriter"/>
          <w:lang w:val="en"/>
        </w:rPr>
        <w:t>code</w:t>
      </w:r>
      <w:r>
        <w:rPr>
          <w:rFonts w:ascii="Verdana" w:eastAsia="Times New Roman" w:hAnsi="Verdana"/>
          <w:color w:val="000000"/>
          <w:lang w:val="en"/>
        </w:rPr>
        <w:t xml:space="preserve">, which is the case for the </w:t>
      </w:r>
      <w:proofErr w:type="spellStart"/>
      <w:r>
        <w:rPr>
          <w:rStyle w:val="HTMLTypewriter"/>
          <w:lang w:val="en"/>
        </w:rPr>
        <w:t>response_type</w:t>
      </w:r>
      <w:proofErr w:type="spellEnd"/>
      <w:r>
        <w:rPr>
          <w:rFonts w:ascii="Verdana" w:eastAsia="Times New Roman" w:hAnsi="Verdana"/>
          <w:color w:val="000000"/>
          <w:lang w:val="en"/>
        </w:rPr>
        <w:t xml:space="preserve"> values </w:t>
      </w:r>
      <w:r>
        <w:rPr>
          <w:rStyle w:val="HTMLTypewriter"/>
          <w:lang w:val="en"/>
        </w:rPr>
        <w:t>code </w:t>
      </w:r>
      <w:proofErr w:type="spellStart"/>
      <w:r>
        <w:rPr>
          <w:rStyle w:val="HTMLTypewriter"/>
          <w:lang w:val="en"/>
        </w:rPr>
        <w:t>id_token</w:t>
      </w:r>
      <w:proofErr w:type="spellEnd"/>
      <w:r>
        <w:rPr>
          <w:rFonts w:ascii="Verdana" w:eastAsia="Times New Roman" w:hAnsi="Verdana"/>
          <w:color w:val="000000"/>
          <w:lang w:val="en"/>
        </w:rPr>
        <w:t xml:space="preserve"> and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this is REQUIRED; otherwise, its inclusion is OPTI</w:t>
      </w:r>
      <w:r>
        <w:rPr>
          <w:rFonts w:ascii="Verdana" w:eastAsia="Times New Roman" w:hAnsi="Verdana"/>
          <w:color w:val="000000"/>
          <w:lang w:val="en"/>
        </w:rPr>
        <w:t xml:space="preserve">ONAL. </w:t>
      </w:r>
    </w:p>
    <w:p w14:paraId="1E3ECC7B" w14:textId="77777777" w:rsidR="00000000" w:rsidRDefault="003F103A">
      <w:pPr>
        <w:spacing w:before="0" w:beforeAutospacing="0" w:after="0" w:afterAutospacing="0"/>
        <w:divId w:val="1567063107"/>
        <w:rPr>
          <w:rFonts w:ascii="Verdana" w:eastAsia="Times New Roman" w:hAnsi="Verdana"/>
          <w:color w:val="000000"/>
          <w:lang w:val="en"/>
        </w:rPr>
      </w:pPr>
      <w:bookmarkStart w:id="117" w:name="HybridIDTValidation"/>
      <w:bookmarkEnd w:id="117"/>
    </w:p>
    <w:p w14:paraId="6A3751F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A4CD333" w14:textId="77777777">
        <w:trPr>
          <w:divId w:val="1567063107"/>
          <w:trHeight w:val="225"/>
          <w:tblCellSpacing w:w="12" w:type="dxa"/>
        </w:trPr>
        <w:tc>
          <w:tcPr>
            <w:tcW w:w="450" w:type="dxa"/>
            <w:shd w:val="clear" w:color="auto" w:fill="990000"/>
            <w:vAlign w:val="center"/>
            <w:hideMark/>
          </w:tcPr>
          <w:p w14:paraId="674F5A6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4F2FEF" w14:textId="77777777" w:rsidR="00000000" w:rsidRDefault="003F103A">
      <w:pPr>
        <w:pStyle w:val="Heading3"/>
        <w:divId w:val="1567063107"/>
        <w:rPr>
          <w:rFonts w:eastAsia="Times New Roman"/>
          <w:lang w:val="en"/>
        </w:rPr>
      </w:pPr>
      <w:bookmarkStart w:id="118" w:name="rfc.section.3.3.2.12"/>
      <w:bookmarkEnd w:id="118"/>
      <w:r>
        <w:rPr>
          <w:rFonts w:eastAsia="Times New Roman"/>
          <w:lang w:val="en"/>
        </w:rPr>
        <w:t>3.3.2.12.</w:t>
      </w:r>
      <w:proofErr w:type="gramStart"/>
      <w:r>
        <w:rPr>
          <w:rFonts w:eastAsia="Times New Roman"/>
          <w:lang w:val="en"/>
        </w:rPr>
        <w:t>  ID</w:t>
      </w:r>
      <w:proofErr w:type="gramEnd"/>
      <w:r>
        <w:rPr>
          <w:rFonts w:eastAsia="Times New Roman"/>
          <w:lang w:val="en"/>
        </w:rPr>
        <w:t xml:space="preserve"> Token Validation</w:t>
      </w:r>
    </w:p>
    <w:p w14:paraId="18EEA697"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Hybrid Flow, the contents of an ID Token returned from the Authoriz</w:t>
      </w:r>
      <w:r>
        <w:rPr>
          <w:rFonts w:ascii="Verdana" w:hAnsi="Verdana"/>
          <w:color w:val="000000"/>
          <w:lang w:val="en"/>
        </w:rPr>
        <w:t xml:space="preserve">ation Endpoint MUST </w:t>
      </w:r>
      <w:proofErr w:type="gramStart"/>
      <w:r>
        <w:rPr>
          <w:rFonts w:ascii="Verdana" w:hAnsi="Verdana"/>
          <w:color w:val="000000"/>
          <w:lang w:val="en"/>
        </w:rPr>
        <w:t>be</w:t>
      </w:r>
      <w:proofErr w:type="gramEnd"/>
      <w:r>
        <w:rPr>
          <w:rFonts w:ascii="Verdana" w:hAnsi="Verdana"/>
          <w:color w:val="000000"/>
          <w:lang w:val="en"/>
        </w:rPr>
        <w:t xml:space="preserve"> validated in the same manner as for the Implicit Flow, as defined in </w:t>
      </w:r>
      <w:hyperlink w:anchor="ImplicitIDTValidation" w:history="1">
        <w:r>
          <w:rPr>
            <w:rStyle w:val="Hyperlink"/>
            <w:rFonts w:ascii="Verdana" w:hAnsi="Verdana"/>
            <w:u w:val="none"/>
            <w:lang w:val="en"/>
          </w:rPr>
          <w:t>Section 3.2.2.11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16799C44" w14:textId="77777777" w:rsidR="00000000" w:rsidRDefault="003F103A">
      <w:pPr>
        <w:spacing w:before="0" w:beforeAutospacing="0" w:after="0" w:afterAutospacing="0"/>
        <w:divId w:val="1567063107"/>
        <w:rPr>
          <w:rFonts w:ascii="Verdana" w:eastAsia="Times New Roman" w:hAnsi="Verdana"/>
          <w:color w:val="000000"/>
          <w:lang w:val="en"/>
        </w:rPr>
      </w:pPr>
      <w:bookmarkStart w:id="119" w:name="HybridTokenEndpoint"/>
      <w:bookmarkEnd w:id="119"/>
    </w:p>
    <w:p w14:paraId="526C930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A496ED7" w14:textId="77777777">
        <w:trPr>
          <w:divId w:val="1567063107"/>
          <w:trHeight w:val="225"/>
          <w:tblCellSpacing w:w="12" w:type="dxa"/>
        </w:trPr>
        <w:tc>
          <w:tcPr>
            <w:tcW w:w="450" w:type="dxa"/>
            <w:shd w:val="clear" w:color="auto" w:fill="990000"/>
            <w:vAlign w:val="center"/>
            <w:hideMark/>
          </w:tcPr>
          <w:p w14:paraId="2A51417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2DE434" w14:textId="77777777" w:rsidR="00000000" w:rsidRDefault="003F103A">
      <w:pPr>
        <w:pStyle w:val="Heading3"/>
        <w:divId w:val="1567063107"/>
        <w:rPr>
          <w:rFonts w:eastAsia="Times New Roman"/>
          <w:lang w:val="en"/>
        </w:rPr>
      </w:pPr>
      <w:bookmarkStart w:id="120" w:name="rfc.section.3.3.3"/>
      <w:bookmarkEnd w:id="120"/>
      <w:r>
        <w:rPr>
          <w:rFonts w:eastAsia="Times New Roman"/>
          <w:lang w:val="en"/>
        </w:rPr>
        <w:t>3.3.3.</w:t>
      </w:r>
      <w:proofErr w:type="gramStart"/>
      <w:r>
        <w:rPr>
          <w:rFonts w:eastAsia="Times New Roman"/>
          <w:lang w:val="en"/>
        </w:rPr>
        <w:t>  Token</w:t>
      </w:r>
      <w:proofErr w:type="gramEnd"/>
      <w:r>
        <w:rPr>
          <w:rFonts w:eastAsia="Times New Roman"/>
          <w:lang w:val="en"/>
        </w:rPr>
        <w:t xml:space="preserve"> Endpoint</w:t>
      </w:r>
    </w:p>
    <w:p w14:paraId="01987E4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Token Endpoint is used in the same manner as for the Authorization Code Flow, as defined in </w:t>
      </w:r>
      <w:hyperlink w:anchor="TokenEndpoint" w:history="1">
        <w:r>
          <w:rPr>
            <w:rStyle w:val="Hyperlink"/>
            <w:rFonts w:ascii="Verdana" w:hAnsi="Verdana"/>
            <w:u w:val="none"/>
            <w:lang w:val="en"/>
          </w:rPr>
          <w:t>Section 3.1.3</w:t>
        </w:r>
        <w:r>
          <w:rPr>
            <w:rStyle w:val="Hyperlink"/>
            <w:rFonts w:ascii="Verdana" w:hAnsi="Verdana"/>
            <w:vanish/>
            <w:u w:val="none"/>
            <w:lang w:val="en"/>
          </w:rPr>
          <w:t xml:space="preserve"> (Token Endpoint)</w:t>
        </w:r>
      </w:hyperlink>
      <w:r>
        <w:rPr>
          <w:rFonts w:ascii="Verdana" w:hAnsi="Verdana"/>
          <w:color w:val="000000"/>
          <w:lang w:val="en"/>
        </w:rPr>
        <w:t>, with the exception of the differences specified in this section.</w:t>
      </w:r>
      <w:r>
        <w:rPr>
          <w:rFonts w:ascii="Verdana" w:hAnsi="Verdana"/>
          <w:color w:val="000000"/>
          <w:lang w:val="en"/>
        </w:rPr>
        <w:t xml:space="preserve"> </w:t>
      </w:r>
    </w:p>
    <w:p w14:paraId="52312609" w14:textId="77777777" w:rsidR="00000000" w:rsidRDefault="003F103A">
      <w:pPr>
        <w:spacing w:before="0" w:beforeAutospacing="0" w:after="0" w:afterAutospacing="0"/>
        <w:divId w:val="1567063107"/>
        <w:rPr>
          <w:rFonts w:ascii="Verdana" w:eastAsia="Times New Roman" w:hAnsi="Verdana"/>
          <w:color w:val="000000"/>
          <w:lang w:val="en"/>
        </w:rPr>
      </w:pPr>
      <w:bookmarkStart w:id="121" w:name="HybridTokenRequest"/>
      <w:bookmarkEnd w:id="121"/>
    </w:p>
    <w:p w14:paraId="428D029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F7829E3" w14:textId="77777777">
        <w:trPr>
          <w:divId w:val="1567063107"/>
          <w:trHeight w:val="225"/>
          <w:tblCellSpacing w:w="12" w:type="dxa"/>
        </w:trPr>
        <w:tc>
          <w:tcPr>
            <w:tcW w:w="450" w:type="dxa"/>
            <w:shd w:val="clear" w:color="auto" w:fill="990000"/>
            <w:vAlign w:val="center"/>
            <w:hideMark/>
          </w:tcPr>
          <w:p w14:paraId="36A9E9B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FEBAE7A" w14:textId="77777777" w:rsidR="00000000" w:rsidRDefault="003F103A">
      <w:pPr>
        <w:pStyle w:val="Heading3"/>
        <w:divId w:val="1567063107"/>
        <w:rPr>
          <w:rFonts w:eastAsia="Times New Roman"/>
          <w:lang w:val="en"/>
        </w:rPr>
      </w:pPr>
      <w:bookmarkStart w:id="122" w:name="rfc.section.3.3.3.1"/>
      <w:bookmarkEnd w:id="122"/>
      <w:r>
        <w:rPr>
          <w:rFonts w:eastAsia="Times New Roman"/>
          <w:lang w:val="en"/>
        </w:rPr>
        <w:t>3.3.3.1.</w:t>
      </w:r>
      <w:proofErr w:type="gramStart"/>
      <w:r>
        <w:rPr>
          <w:rFonts w:eastAsia="Times New Roman"/>
          <w:lang w:val="en"/>
        </w:rPr>
        <w:t>  Token</w:t>
      </w:r>
      <w:proofErr w:type="gramEnd"/>
      <w:r>
        <w:rPr>
          <w:rFonts w:eastAsia="Times New Roman"/>
          <w:lang w:val="en"/>
        </w:rPr>
        <w:t xml:space="preserve"> Request</w:t>
      </w:r>
    </w:p>
    <w:p w14:paraId="7F913CF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Token Requests are made in the same manner as for the Authorization Code Flow, as defined in </w:t>
      </w:r>
      <w:hyperlink w:anchor="TokenRequest" w:history="1">
        <w:r>
          <w:rPr>
            <w:rStyle w:val="Hyperlink"/>
            <w:rFonts w:ascii="Verdana" w:hAnsi="Verdana"/>
            <w:u w:val="none"/>
            <w:lang w:val="en"/>
          </w:rPr>
          <w:t>Section 3.1.3.1</w:t>
        </w:r>
        <w:r>
          <w:rPr>
            <w:rStyle w:val="Hyperlink"/>
            <w:rFonts w:ascii="Verdana" w:hAnsi="Verdana"/>
            <w:vanish/>
            <w:u w:val="none"/>
            <w:lang w:val="en"/>
          </w:rPr>
          <w:t xml:space="preserve"> (Token Request)</w:t>
        </w:r>
      </w:hyperlink>
      <w:r>
        <w:rPr>
          <w:rFonts w:ascii="Verdana" w:hAnsi="Verdana"/>
          <w:color w:val="000000"/>
          <w:lang w:val="en"/>
        </w:rPr>
        <w:t xml:space="preserve">. </w:t>
      </w:r>
    </w:p>
    <w:p w14:paraId="01DC7D84" w14:textId="77777777" w:rsidR="00000000" w:rsidRDefault="003F103A">
      <w:pPr>
        <w:spacing w:before="0" w:beforeAutospacing="0" w:after="0" w:afterAutospacing="0"/>
        <w:divId w:val="1567063107"/>
        <w:rPr>
          <w:rFonts w:ascii="Verdana" w:eastAsia="Times New Roman" w:hAnsi="Verdana"/>
          <w:color w:val="000000"/>
          <w:lang w:val="en"/>
        </w:rPr>
      </w:pPr>
      <w:bookmarkStart w:id="123" w:name="HybridTokenRequestValidation"/>
      <w:bookmarkEnd w:id="123"/>
    </w:p>
    <w:p w14:paraId="02C7E3D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A4AE51D" w14:textId="77777777">
        <w:trPr>
          <w:divId w:val="1567063107"/>
          <w:trHeight w:val="225"/>
          <w:tblCellSpacing w:w="12" w:type="dxa"/>
        </w:trPr>
        <w:tc>
          <w:tcPr>
            <w:tcW w:w="450" w:type="dxa"/>
            <w:shd w:val="clear" w:color="auto" w:fill="990000"/>
            <w:vAlign w:val="center"/>
            <w:hideMark/>
          </w:tcPr>
          <w:p w14:paraId="497C22A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446A6A" w14:textId="77777777" w:rsidR="00000000" w:rsidRDefault="003F103A">
      <w:pPr>
        <w:pStyle w:val="Heading3"/>
        <w:divId w:val="1567063107"/>
        <w:rPr>
          <w:rFonts w:eastAsia="Times New Roman"/>
          <w:lang w:val="en"/>
        </w:rPr>
      </w:pPr>
      <w:bookmarkStart w:id="124" w:name="rfc.section.3.3.3.2"/>
      <w:bookmarkEnd w:id="124"/>
      <w:r>
        <w:rPr>
          <w:rFonts w:eastAsia="Times New Roman"/>
          <w:lang w:val="en"/>
        </w:rPr>
        <w:t>3.3.3.2.</w:t>
      </w:r>
      <w:proofErr w:type="gramStart"/>
      <w:r>
        <w:rPr>
          <w:rFonts w:eastAsia="Times New Roman"/>
          <w:lang w:val="en"/>
        </w:rPr>
        <w:t>  Token</w:t>
      </w:r>
      <w:proofErr w:type="gramEnd"/>
      <w:r>
        <w:rPr>
          <w:rFonts w:eastAsia="Times New Roman"/>
          <w:lang w:val="en"/>
        </w:rPr>
        <w:t xml:space="preserve"> Request Validation</w:t>
      </w:r>
    </w:p>
    <w:p w14:paraId="69B35F63"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Hybrid Flow, Token Requests are validated in the same manner as for the Authorization Code Flow, as</w:t>
      </w:r>
      <w:r>
        <w:rPr>
          <w:rFonts w:ascii="Verdana" w:hAnsi="Verdana"/>
          <w:color w:val="000000"/>
          <w:lang w:val="en"/>
        </w:rPr>
        <w:t xml:space="preserve"> defined in </w:t>
      </w:r>
      <w:hyperlink w:anchor="TokenRequestValidation" w:history="1">
        <w:r>
          <w:rPr>
            <w:rStyle w:val="Hyperlink"/>
            <w:rFonts w:ascii="Verdana" w:hAnsi="Verdana"/>
            <w:u w:val="none"/>
            <w:lang w:val="en"/>
          </w:rPr>
          <w:t>Section 3.1.3.2</w:t>
        </w:r>
        <w:r>
          <w:rPr>
            <w:rStyle w:val="Hyperlink"/>
            <w:rFonts w:ascii="Verdana" w:hAnsi="Verdana"/>
            <w:vanish/>
            <w:u w:val="none"/>
            <w:lang w:val="en"/>
          </w:rPr>
          <w:t xml:space="preserve"> (Token Request Validation)</w:t>
        </w:r>
      </w:hyperlink>
      <w:r>
        <w:rPr>
          <w:rFonts w:ascii="Verdana" w:hAnsi="Verdana"/>
          <w:color w:val="000000"/>
          <w:lang w:val="en"/>
        </w:rPr>
        <w:t xml:space="preserve">. </w:t>
      </w:r>
    </w:p>
    <w:p w14:paraId="215F54F9" w14:textId="77777777" w:rsidR="00000000" w:rsidRDefault="003F103A">
      <w:pPr>
        <w:spacing w:before="0" w:beforeAutospacing="0" w:after="0" w:afterAutospacing="0"/>
        <w:divId w:val="1567063107"/>
        <w:rPr>
          <w:rFonts w:ascii="Verdana" w:eastAsia="Times New Roman" w:hAnsi="Verdana"/>
          <w:color w:val="000000"/>
          <w:lang w:val="en"/>
        </w:rPr>
      </w:pPr>
      <w:bookmarkStart w:id="125" w:name="HybridTokenResponse"/>
      <w:bookmarkEnd w:id="125"/>
    </w:p>
    <w:p w14:paraId="614B9F8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4730616" w14:textId="77777777">
        <w:trPr>
          <w:divId w:val="1567063107"/>
          <w:trHeight w:val="225"/>
          <w:tblCellSpacing w:w="12" w:type="dxa"/>
        </w:trPr>
        <w:tc>
          <w:tcPr>
            <w:tcW w:w="450" w:type="dxa"/>
            <w:shd w:val="clear" w:color="auto" w:fill="990000"/>
            <w:vAlign w:val="center"/>
            <w:hideMark/>
          </w:tcPr>
          <w:p w14:paraId="2D3424C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BD4B25" w14:textId="77777777" w:rsidR="00000000" w:rsidRDefault="003F103A">
      <w:pPr>
        <w:pStyle w:val="Heading3"/>
        <w:divId w:val="1567063107"/>
        <w:rPr>
          <w:rFonts w:eastAsia="Times New Roman"/>
          <w:lang w:val="en"/>
        </w:rPr>
      </w:pPr>
      <w:bookmarkStart w:id="126" w:name="rfc.section.3.3.3.3"/>
      <w:bookmarkEnd w:id="126"/>
      <w:r>
        <w:rPr>
          <w:rFonts w:eastAsia="Times New Roman"/>
          <w:lang w:val="en"/>
        </w:rPr>
        <w:t>3.3.3.3.</w:t>
      </w:r>
      <w:proofErr w:type="gramStart"/>
      <w:r>
        <w:rPr>
          <w:rFonts w:eastAsia="Times New Roman"/>
          <w:lang w:val="en"/>
        </w:rPr>
        <w:t>  Successful</w:t>
      </w:r>
      <w:proofErr w:type="gramEnd"/>
      <w:r>
        <w:rPr>
          <w:rFonts w:eastAsia="Times New Roman"/>
          <w:lang w:val="en"/>
        </w:rPr>
        <w:t xml:space="preserve"> Token Response</w:t>
      </w:r>
    </w:p>
    <w:p w14:paraId="77F8730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Token Responses are made in the same manner as for the Authorization Code Flow, as defined in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p>
    <w:p w14:paraId="1162A4CC" w14:textId="77777777" w:rsidR="00000000" w:rsidRDefault="003F103A">
      <w:pPr>
        <w:spacing w:before="0" w:beforeAutospacing="0" w:after="0" w:afterAutospacing="0"/>
        <w:divId w:val="1567063107"/>
        <w:rPr>
          <w:rFonts w:ascii="Verdana" w:eastAsia="Times New Roman" w:hAnsi="Verdana"/>
          <w:color w:val="000000"/>
          <w:lang w:val="en"/>
        </w:rPr>
      </w:pPr>
      <w:bookmarkStart w:id="127" w:name="HybridTokenErrorResponse"/>
      <w:bookmarkEnd w:id="127"/>
    </w:p>
    <w:p w14:paraId="1058EF5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4E915F0" w14:textId="77777777">
        <w:trPr>
          <w:divId w:val="1567063107"/>
          <w:trHeight w:val="225"/>
          <w:tblCellSpacing w:w="12" w:type="dxa"/>
        </w:trPr>
        <w:tc>
          <w:tcPr>
            <w:tcW w:w="450" w:type="dxa"/>
            <w:shd w:val="clear" w:color="auto" w:fill="990000"/>
            <w:vAlign w:val="center"/>
            <w:hideMark/>
          </w:tcPr>
          <w:p w14:paraId="3EE1BBA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FB8655" w14:textId="77777777" w:rsidR="00000000" w:rsidRDefault="003F103A">
      <w:pPr>
        <w:pStyle w:val="Heading3"/>
        <w:divId w:val="1567063107"/>
        <w:rPr>
          <w:rFonts w:eastAsia="Times New Roman"/>
          <w:lang w:val="en"/>
        </w:rPr>
      </w:pPr>
      <w:bookmarkStart w:id="128" w:name="rfc.section.3.3.3.4"/>
      <w:bookmarkEnd w:id="128"/>
      <w:r>
        <w:rPr>
          <w:rFonts w:eastAsia="Times New Roman"/>
          <w:lang w:val="en"/>
        </w:rPr>
        <w:t>3.3.3.4.</w:t>
      </w:r>
      <w:proofErr w:type="gramStart"/>
      <w:r>
        <w:rPr>
          <w:rFonts w:eastAsia="Times New Roman"/>
          <w:lang w:val="en"/>
        </w:rPr>
        <w:t>  Token</w:t>
      </w:r>
      <w:proofErr w:type="gramEnd"/>
      <w:r>
        <w:rPr>
          <w:rFonts w:eastAsia="Times New Roman"/>
          <w:lang w:val="en"/>
        </w:rPr>
        <w:t xml:space="preserve"> Error Response</w:t>
      </w:r>
    </w:p>
    <w:p w14:paraId="485D452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Token Error Responses are made </w:t>
      </w:r>
      <w:r>
        <w:rPr>
          <w:rFonts w:ascii="Verdana" w:hAnsi="Verdana"/>
          <w:color w:val="000000"/>
          <w:lang w:val="en"/>
        </w:rPr>
        <w:t xml:space="preserve">in the same manner as for the Authorization Code Flow, as defined in </w:t>
      </w:r>
      <w:hyperlink w:anchor="TokenErrorResponse" w:history="1">
        <w:r>
          <w:rPr>
            <w:rStyle w:val="Hyperlink"/>
            <w:rFonts w:ascii="Verdana" w:hAnsi="Verdana"/>
            <w:u w:val="none"/>
            <w:lang w:val="en"/>
          </w:rPr>
          <w:t>Section 3.1.3.4</w:t>
        </w:r>
        <w:r>
          <w:rPr>
            <w:rStyle w:val="Hyperlink"/>
            <w:rFonts w:ascii="Verdana" w:hAnsi="Verdana"/>
            <w:vanish/>
            <w:u w:val="none"/>
            <w:lang w:val="en"/>
          </w:rPr>
          <w:t xml:space="preserve"> (Token Error Response)</w:t>
        </w:r>
      </w:hyperlink>
      <w:r>
        <w:rPr>
          <w:rFonts w:ascii="Verdana" w:hAnsi="Verdana"/>
          <w:color w:val="000000"/>
          <w:lang w:val="en"/>
        </w:rPr>
        <w:t xml:space="preserve">. </w:t>
      </w:r>
    </w:p>
    <w:p w14:paraId="3D3357BD" w14:textId="77777777" w:rsidR="00000000" w:rsidRDefault="003F103A">
      <w:pPr>
        <w:spacing w:before="0" w:beforeAutospacing="0" w:after="0" w:afterAutospacing="0"/>
        <w:divId w:val="1567063107"/>
        <w:rPr>
          <w:rFonts w:ascii="Verdana" w:eastAsia="Times New Roman" w:hAnsi="Verdana"/>
          <w:color w:val="000000"/>
          <w:lang w:val="en"/>
        </w:rPr>
      </w:pPr>
      <w:bookmarkStart w:id="129" w:name="HybridTokenResponseValidation"/>
      <w:bookmarkEnd w:id="129"/>
    </w:p>
    <w:p w14:paraId="75B9D4A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5E47D22" w14:textId="77777777">
        <w:trPr>
          <w:divId w:val="1567063107"/>
          <w:trHeight w:val="225"/>
          <w:tblCellSpacing w:w="12" w:type="dxa"/>
        </w:trPr>
        <w:tc>
          <w:tcPr>
            <w:tcW w:w="450" w:type="dxa"/>
            <w:shd w:val="clear" w:color="auto" w:fill="990000"/>
            <w:vAlign w:val="center"/>
            <w:hideMark/>
          </w:tcPr>
          <w:p w14:paraId="7521346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A144DC" w14:textId="77777777" w:rsidR="00000000" w:rsidRDefault="003F103A">
      <w:pPr>
        <w:pStyle w:val="Heading3"/>
        <w:divId w:val="1567063107"/>
        <w:rPr>
          <w:rFonts w:eastAsia="Times New Roman"/>
          <w:lang w:val="en"/>
        </w:rPr>
      </w:pPr>
      <w:bookmarkStart w:id="130" w:name="rfc.section.3.3.3.5"/>
      <w:bookmarkEnd w:id="130"/>
      <w:r>
        <w:rPr>
          <w:rFonts w:eastAsia="Times New Roman"/>
          <w:lang w:val="en"/>
        </w:rPr>
        <w:t>3.3.3.5.</w:t>
      </w:r>
      <w:proofErr w:type="gramStart"/>
      <w:r>
        <w:rPr>
          <w:rFonts w:eastAsia="Times New Roman"/>
          <w:lang w:val="en"/>
        </w:rPr>
        <w:t>  Token</w:t>
      </w:r>
      <w:proofErr w:type="gramEnd"/>
      <w:r>
        <w:rPr>
          <w:rFonts w:eastAsia="Times New Roman"/>
          <w:lang w:val="en"/>
        </w:rPr>
        <w:t xml:space="preserve"> Response Validation</w:t>
      </w:r>
    </w:p>
    <w:p w14:paraId="3ADB9F0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Token Responses are validated </w:t>
      </w:r>
      <w:r>
        <w:rPr>
          <w:rFonts w:ascii="Verdana" w:hAnsi="Verdana"/>
          <w:color w:val="000000"/>
          <w:lang w:val="en"/>
        </w:rPr>
        <w:t xml:space="preserve">in the same manner as for the Authorization Code Flow, as defined in </w:t>
      </w:r>
      <w:hyperlink w:anchor="TokenResponseValidation" w:history="1">
        <w:r>
          <w:rPr>
            <w:rStyle w:val="Hyperlink"/>
            <w:rFonts w:ascii="Verdana" w:hAnsi="Verdana"/>
            <w:u w:val="none"/>
            <w:lang w:val="en"/>
          </w:rPr>
          <w:t>Section 3.1.3.5</w:t>
        </w:r>
        <w:r>
          <w:rPr>
            <w:rStyle w:val="Hyperlink"/>
            <w:rFonts w:ascii="Verdana" w:hAnsi="Verdana"/>
            <w:vanish/>
            <w:u w:val="none"/>
            <w:lang w:val="en"/>
          </w:rPr>
          <w:t xml:space="preserve"> (Token Response Validation)</w:t>
        </w:r>
      </w:hyperlink>
      <w:r>
        <w:rPr>
          <w:rFonts w:ascii="Verdana" w:hAnsi="Verdana"/>
          <w:color w:val="000000"/>
          <w:lang w:val="en"/>
        </w:rPr>
        <w:t xml:space="preserve">. </w:t>
      </w:r>
    </w:p>
    <w:p w14:paraId="16700FEF" w14:textId="77777777" w:rsidR="00000000" w:rsidRDefault="003F103A">
      <w:pPr>
        <w:spacing w:before="0" w:beforeAutospacing="0" w:after="0" w:afterAutospacing="0"/>
        <w:divId w:val="1567063107"/>
        <w:rPr>
          <w:rFonts w:ascii="Verdana" w:eastAsia="Times New Roman" w:hAnsi="Verdana"/>
          <w:color w:val="000000"/>
          <w:lang w:val="en"/>
        </w:rPr>
      </w:pPr>
      <w:bookmarkStart w:id="131" w:name="HybridIDToken2"/>
      <w:bookmarkEnd w:id="131"/>
    </w:p>
    <w:p w14:paraId="641FEF2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BF97B40" w14:textId="77777777">
        <w:trPr>
          <w:divId w:val="1567063107"/>
          <w:trHeight w:val="225"/>
          <w:tblCellSpacing w:w="12" w:type="dxa"/>
        </w:trPr>
        <w:tc>
          <w:tcPr>
            <w:tcW w:w="450" w:type="dxa"/>
            <w:shd w:val="clear" w:color="auto" w:fill="990000"/>
            <w:vAlign w:val="center"/>
            <w:hideMark/>
          </w:tcPr>
          <w:p w14:paraId="3825C4B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FA1201" w14:textId="77777777" w:rsidR="00000000" w:rsidRDefault="003F103A">
      <w:pPr>
        <w:pStyle w:val="Heading3"/>
        <w:divId w:val="1567063107"/>
        <w:rPr>
          <w:rFonts w:eastAsia="Times New Roman"/>
          <w:lang w:val="en"/>
        </w:rPr>
      </w:pPr>
      <w:bookmarkStart w:id="132" w:name="rfc.section.3.3.3.6"/>
      <w:bookmarkEnd w:id="132"/>
      <w:r>
        <w:rPr>
          <w:rFonts w:eastAsia="Times New Roman"/>
          <w:lang w:val="en"/>
        </w:rPr>
        <w:t>3.3.3.6.</w:t>
      </w:r>
      <w:proofErr w:type="gramStart"/>
      <w:r>
        <w:rPr>
          <w:rFonts w:eastAsia="Times New Roman"/>
          <w:lang w:val="en"/>
        </w:rPr>
        <w:t>  ID</w:t>
      </w:r>
      <w:proofErr w:type="gramEnd"/>
      <w:r>
        <w:rPr>
          <w:rFonts w:eastAsia="Times New Roman"/>
          <w:lang w:val="en"/>
        </w:rPr>
        <w:t xml:space="preserve"> Token</w:t>
      </w:r>
    </w:p>
    <w:p w14:paraId="30917C58"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Hybrid Flow, the contents of an ID Token returned from the Token Endpoint are t</w:t>
      </w:r>
      <w:r>
        <w:rPr>
          <w:rFonts w:ascii="Verdana" w:hAnsi="Verdana"/>
          <w:color w:val="000000"/>
          <w:lang w:val="en"/>
        </w:rPr>
        <w:t xml:space="preserve">he same as for an ID Token returned from the Authorization Endpoint, as defined in </w:t>
      </w:r>
      <w:hyperlink w:anchor="HybridIDToken" w:history="1">
        <w:r>
          <w:rPr>
            <w:rStyle w:val="Hyperlink"/>
            <w:rFonts w:ascii="Verdana" w:hAnsi="Verdana"/>
            <w:u w:val="none"/>
            <w:lang w:val="en"/>
          </w:rPr>
          <w:t>Section 3.3.2.11</w:t>
        </w:r>
        <w:r>
          <w:rPr>
            <w:rStyle w:val="Hyperlink"/>
            <w:rFonts w:ascii="Verdana" w:hAnsi="Verdana"/>
            <w:vanish/>
            <w:u w:val="none"/>
            <w:lang w:val="en"/>
          </w:rPr>
          <w:t xml:space="preserve"> (ID Token)</w:t>
        </w:r>
      </w:hyperlink>
      <w:r>
        <w:rPr>
          <w:rFonts w:ascii="Verdana" w:hAnsi="Verdana"/>
          <w:color w:val="000000"/>
          <w:lang w:val="en"/>
        </w:rPr>
        <w:t xml:space="preserve">, with the exception of the differences specified in this </w:t>
      </w:r>
      <w:proofErr w:type="gramStart"/>
      <w:r>
        <w:rPr>
          <w:rFonts w:ascii="Verdana" w:hAnsi="Verdana"/>
          <w:color w:val="000000"/>
          <w:lang w:val="en"/>
        </w:rPr>
        <w:t>section.</w:t>
      </w:r>
      <w:proofErr w:type="gramEnd"/>
      <w:r>
        <w:rPr>
          <w:rFonts w:ascii="Verdana" w:hAnsi="Verdana"/>
          <w:color w:val="000000"/>
          <w:lang w:val="en"/>
        </w:rPr>
        <w:t xml:space="preserve"> </w:t>
      </w:r>
    </w:p>
    <w:p w14:paraId="585BF67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an ID Token is returned from both the Authorization Endpoint and from the Token Endpoint, which is the case for the </w:t>
      </w:r>
      <w:proofErr w:type="spellStart"/>
      <w:r>
        <w:rPr>
          <w:rStyle w:val="HTMLTypewriter"/>
          <w:lang w:val="en"/>
        </w:rPr>
        <w:t>response_type</w:t>
      </w:r>
      <w:proofErr w:type="spellEnd"/>
      <w:r>
        <w:rPr>
          <w:rFonts w:ascii="Verdana" w:hAnsi="Verdana"/>
          <w:color w:val="000000"/>
          <w:lang w:val="en"/>
        </w:rPr>
        <w:t xml:space="preserve"> values </w:t>
      </w:r>
      <w:r>
        <w:rPr>
          <w:rStyle w:val="HTMLTypewriter"/>
          <w:lang w:val="en"/>
        </w:rPr>
        <w:t>code </w:t>
      </w:r>
      <w:proofErr w:type="spellStart"/>
      <w:r>
        <w:rPr>
          <w:rStyle w:val="HTMLTypewriter"/>
          <w:lang w:val="en"/>
        </w:rPr>
        <w:t>id_token</w:t>
      </w:r>
      <w:proofErr w:type="spellEnd"/>
      <w:r>
        <w:rPr>
          <w:rFonts w:ascii="Verdana" w:hAnsi="Verdana"/>
          <w:color w:val="000000"/>
          <w:lang w:val="en"/>
        </w:rPr>
        <w:t xml:space="preserve"> and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hAnsi="Verdana"/>
          <w:color w:val="000000"/>
          <w:lang w:val="en"/>
        </w:rPr>
        <w:t xml:space="preserve">, the </w:t>
      </w:r>
      <w:proofErr w:type="spellStart"/>
      <w:r>
        <w:rPr>
          <w:rStyle w:val="HTMLTypewriter"/>
          <w:lang w:val="en"/>
        </w:rPr>
        <w:t>iss</w:t>
      </w:r>
      <w:proofErr w:type="spellEnd"/>
      <w:r>
        <w:rPr>
          <w:rFonts w:ascii="Verdana" w:hAnsi="Verdana"/>
          <w:color w:val="000000"/>
          <w:lang w:val="en"/>
        </w:rPr>
        <w:t xml:space="preserve"> and </w:t>
      </w:r>
      <w:r>
        <w:rPr>
          <w:rStyle w:val="HTMLTypewriter"/>
          <w:lang w:val="en"/>
        </w:rPr>
        <w:t>sub</w:t>
      </w:r>
      <w:r>
        <w:rPr>
          <w:rFonts w:ascii="Verdana" w:hAnsi="Verdana"/>
          <w:color w:val="000000"/>
          <w:lang w:val="en"/>
        </w:rPr>
        <w:t xml:space="preserve"> Claim Values MUST be identical in both ID Tokens. All Claims </w:t>
      </w:r>
      <w:r>
        <w:rPr>
          <w:rFonts w:ascii="Verdana" w:hAnsi="Verdana"/>
          <w:color w:val="000000"/>
          <w:lang w:val="en"/>
        </w:rPr>
        <w:t>about the Authentication event present in either SHOULD be present in both. If either ID Token contains Claims about the End-User, any that are present in both SHOULD have the same values in both. Note that the OP MAY choose to return fewer Claims about th</w:t>
      </w:r>
      <w:r>
        <w:rPr>
          <w:rFonts w:ascii="Verdana" w:hAnsi="Verdana"/>
          <w:color w:val="000000"/>
          <w:lang w:val="en"/>
        </w:rPr>
        <w:t xml:space="preserve">e End-User from the Authorization Endpoint, for instance, for privacy reasons. The </w:t>
      </w:r>
      <w:proofErr w:type="spellStart"/>
      <w:r>
        <w:rPr>
          <w:rStyle w:val="HTMLTypewriter"/>
          <w:lang w:val="en"/>
        </w:rPr>
        <w:t>at_hash</w:t>
      </w:r>
      <w:proofErr w:type="spellEnd"/>
      <w:r>
        <w:rPr>
          <w:rFonts w:ascii="Verdana" w:hAnsi="Verdana"/>
          <w:color w:val="000000"/>
          <w:lang w:val="en"/>
        </w:rPr>
        <w:t xml:space="preserve"> and </w:t>
      </w:r>
      <w:proofErr w:type="spellStart"/>
      <w:r>
        <w:rPr>
          <w:rStyle w:val="HTMLTypewriter"/>
          <w:lang w:val="en"/>
        </w:rPr>
        <w:t>c_hash</w:t>
      </w:r>
      <w:proofErr w:type="spellEnd"/>
      <w:r>
        <w:rPr>
          <w:rFonts w:ascii="Verdana" w:hAnsi="Verdana"/>
          <w:color w:val="000000"/>
          <w:lang w:val="en"/>
        </w:rPr>
        <w:t xml:space="preserve"> Claims MAY be omitted from the ID Token returned from the Token Endpoint even when these Claims are present in the ID Token returned from the Authorizatio</w:t>
      </w:r>
      <w:r>
        <w:rPr>
          <w:rFonts w:ascii="Verdana" w:hAnsi="Verdana"/>
          <w:color w:val="000000"/>
          <w:lang w:val="en"/>
        </w:rPr>
        <w:t xml:space="preserve">n Endpoint, because the ID Token and Access Token values returned from the Token Endpoint are already cryptographically bound together by the TLS encryption performed by the Token Endpoint. </w:t>
      </w:r>
    </w:p>
    <w:p w14:paraId="5B0BEDEE" w14:textId="77777777" w:rsidR="00000000" w:rsidRDefault="003F103A">
      <w:pPr>
        <w:spacing w:before="0" w:beforeAutospacing="0" w:after="0" w:afterAutospacing="0"/>
        <w:divId w:val="1567063107"/>
        <w:rPr>
          <w:rFonts w:ascii="Verdana" w:eastAsia="Times New Roman" w:hAnsi="Verdana"/>
          <w:color w:val="000000"/>
          <w:lang w:val="en"/>
        </w:rPr>
      </w:pPr>
      <w:bookmarkStart w:id="133" w:name="HybridIDTValidation2"/>
      <w:bookmarkEnd w:id="133"/>
    </w:p>
    <w:p w14:paraId="73B3991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708BD75" w14:textId="77777777">
        <w:trPr>
          <w:divId w:val="1567063107"/>
          <w:trHeight w:val="225"/>
          <w:tblCellSpacing w:w="12" w:type="dxa"/>
        </w:trPr>
        <w:tc>
          <w:tcPr>
            <w:tcW w:w="450" w:type="dxa"/>
            <w:shd w:val="clear" w:color="auto" w:fill="990000"/>
            <w:vAlign w:val="center"/>
            <w:hideMark/>
          </w:tcPr>
          <w:p w14:paraId="4C056BE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58EABF" w14:textId="77777777" w:rsidR="00000000" w:rsidRDefault="003F103A">
      <w:pPr>
        <w:pStyle w:val="Heading3"/>
        <w:divId w:val="1567063107"/>
        <w:rPr>
          <w:rFonts w:eastAsia="Times New Roman"/>
          <w:lang w:val="en"/>
        </w:rPr>
      </w:pPr>
      <w:bookmarkStart w:id="134" w:name="rfc.section.3.3.3.7"/>
      <w:bookmarkEnd w:id="134"/>
      <w:r>
        <w:rPr>
          <w:rFonts w:eastAsia="Times New Roman"/>
          <w:lang w:val="en"/>
        </w:rPr>
        <w:t>3.3.3.7.</w:t>
      </w:r>
      <w:proofErr w:type="gramStart"/>
      <w:r>
        <w:rPr>
          <w:rFonts w:eastAsia="Times New Roman"/>
          <w:lang w:val="en"/>
        </w:rPr>
        <w:t>  ID</w:t>
      </w:r>
      <w:proofErr w:type="gramEnd"/>
      <w:r>
        <w:rPr>
          <w:rFonts w:eastAsia="Times New Roman"/>
          <w:lang w:val="en"/>
        </w:rPr>
        <w:t xml:space="preserve"> Token Validation</w:t>
      </w:r>
    </w:p>
    <w:p w14:paraId="6F3298E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Hybrid Flow, the contents of an ID Token </w:t>
      </w:r>
      <w:r>
        <w:rPr>
          <w:rFonts w:ascii="Verdana" w:hAnsi="Verdana"/>
          <w:color w:val="000000"/>
          <w:lang w:val="en"/>
        </w:rPr>
        <w:t xml:space="preserve">returned from the Token Endpoint MUST </w:t>
      </w:r>
      <w:proofErr w:type="gramStart"/>
      <w:r>
        <w:rPr>
          <w:rFonts w:ascii="Verdana" w:hAnsi="Verdana"/>
          <w:color w:val="000000"/>
          <w:lang w:val="en"/>
        </w:rPr>
        <w:t>be</w:t>
      </w:r>
      <w:proofErr w:type="gramEnd"/>
      <w:r>
        <w:rPr>
          <w:rFonts w:ascii="Verdana" w:hAnsi="Verdana"/>
          <w:color w:val="000000"/>
          <w:lang w:val="en"/>
        </w:rPr>
        <w:t xml:space="preserve"> validated in the same manner as for the Authorization Code Flow, as defined in </w:t>
      </w:r>
      <w:hyperlink w:anchor="IDTokenValidation" w:history="1">
        <w:r>
          <w:rPr>
            <w:rStyle w:val="Hyperlink"/>
            <w:rFonts w:ascii="Verdana" w:hAnsi="Verdana"/>
            <w:u w:val="none"/>
            <w:lang w:val="en"/>
          </w:rPr>
          <w:t>Section 3.1.3.7</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03207E9C" w14:textId="77777777" w:rsidR="00000000" w:rsidRDefault="003F103A">
      <w:pPr>
        <w:spacing w:before="0" w:beforeAutospacing="0" w:after="0" w:afterAutospacing="0"/>
        <w:divId w:val="1567063107"/>
        <w:rPr>
          <w:rFonts w:ascii="Verdana" w:eastAsia="Times New Roman" w:hAnsi="Verdana"/>
          <w:color w:val="000000"/>
          <w:lang w:val="en"/>
        </w:rPr>
      </w:pPr>
      <w:bookmarkStart w:id="135" w:name="HybridAccessToken2"/>
      <w:bookmarkEnd w:id="135"/>
    </w:p>
    <w:p w14:paraId="10A5CC1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EBF3644" w14:textId="77777777">
        <w:trPr>
          <w:divId w:val="1567063107"/>
          <w:trHeight w:val="225"/>
          <w:tblCellSpacing w:w="12" w:type="dxa"/>
        </w:trPr>
        <w:tc>
          <w:tcPr>
            <w:tcW w:w="450" w:type="dxa"/>
            <w:shd w:val="clear" w:color="auto" w:fill="990000"/>
            <w:vAlign w:val="center"/>
            <w:hideMark/>
          </w:tcPr>
          <w:p w14:paraId="43924DC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91C084" w14:textId="77777777" w:rsidR="00000000" w:rsidRDefault="003F103A">
      <w:pPr>
        <w:pStyle w:val="Heading3"/>
        <w:divId w:val="1567063107"/>
        <w:rPr>
          <w:rFonts w:eastAsia="Times New Roman"/>
          <w:lang w:val="en"/>
        </w:rPr>
      </w:pPr>
      <w:bookmarkStart w:id="136" w:name="rfc.section.3.3.3.8"/>
      <w:bookmarkEnd w:id="136"/>
      <w:r>
        <w:rPr>
          <w:rFonts w:eastAsia="Times New Roman"/>
          <w:lang w:val="en"/>
        </w:rPr>
        <w:t>3.3.3.8.</w:t>
      </w:r>
      <w:proofErr w:type="gramStart"/>
      <w:r>
        <w:rPr>
          <w:rFonts w:eastAsia="Times New Roman"/>
          <w:lang w:val="en"/>
        </w:rPr>
        <w:t>  Access</w:t>
      </w:r>
      <w:proofErr w:type="gramEnd"/>
      <w:r>
        <w:rPr>
          <w:rFonts w:eastAsia="Times New Roman"/>
          <w:lang w:val="en"/>
        </w:rPr>
        <w:t xml:space="preserve"> Token</w:t>
      </w:r>
    </w:p>
    <w:p w14:paraId="3A9384C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an Access Token is returned from both the Authorization Endpoint </w:t>
      </w:r>
      <w:r>
        <w:rPr>
          <w:rFonts w:ascii="Verdana" w:hAnsi="Verdana"/>
          <w:color w:val="000000"/>
          <w:lang w:val="en"/>
        </w:rPr>
        <w:t xml:space="preserve">and from the Token Endpoint, which is the case for the </w:t>
      </w:r>
      <w:proofErr w:type="spellStart"/>
      <w:r>
        <w:rPr>
          <w:rStyle w:val="HTMLTypewriter"/>
          <w:lang w:val="en"/>
        </w:rPr>
        <w:t>response_type</w:t>
      </w:r>
      <w:proofErr w:type="spellEnd"/>
      <w:r>
        <w:rPr>
          <w:rFonts w:ascii="Verdana" w:hAnsi="Verdana"/>
          <w:color w:val="000000"/>
          <w:lang w:val="en"/>
        </w:rPr>
        <w:t xml:space="preserve"> values </w:t>
      </w:r>
      <w:r>
        <w:rPr>
          <w:rStyle w:val="HTMLTypewriter"/>
          <w:lang w:val="en"/>
        </w:rPr>
        <w:t>code token</w:t>
      </w:r>
      <w:r>
        <w:rPr>
          <w:rFonts w:ascii="Verdana" w:hAnsi="Verdana"/>
          <w:color w:val="000000"/>
          <w:lang w:val="en"/>
        </w:rPr>
        <w:t xml:space="preserve"> and </w:t>
      </w:r>
      <w:r>
        <w:rPr>
          <w:rStyle w:val="HTMLTypewriter"/>
          <w:lang w:val="en"/>
        </w:rPr>
        <w:t>code </w:t>
      </w:r>
      <w:proofErr w:type="spellStart"/>
      <w:r>
        <w:rPr>
          <w:rStyle w:val="HTMLTypewriter"/>
          <w:lang w:val="en"/>
        </w:rPr>
        <w:t>id_token</w:t>
      </w:r>
      <w:proofErr w:type="spellEnd"/>
      <w:r>
        <w:rPr>
          <w:rStyle w:val="HTMLTypewriter"/>
          <w:lang w:val="en"/>
        </w:rPr>
        <w:t> token</w:t>
      </w:r>
      <w:r>
        <w:rPr>
          <w:rFonts w:ascii="Verdana" w:hAnsi="Verdana"/>
          <w:color w:val="000000"/>
          <w:lang w:val="en"/>
        </w:rPr>
        <w:t>, their values MAY be the same or they MAY be different. Note that different Access Tokens might be returned be due to the different security char</w:t>
      </w:r>
      <w:r>
        <w:rPr>
          <w:rFonts w:ascii="Verdana" w:hAnsi="Verdana"/>
          <w:color w:val="000000"/>
          <w:lang w:val="en"/>
        </w:rPr>
        <w:t xml:space="preserve">acteristics of the two endpoints and the lifetimes and the access to resources granted by them might also be different. </w:t>
      </w:r>
    </w:p>
    <w:p w14:paraId="4859DE06" w14:textId="77777777" w:rsidR="00000000" w:rsidRDefault="003F103A">
      <w:pPr>
        <w:spacing w:before="0" w:beforeAutospacing="0" w:after="0" w:afterAutospacing="0"/>
        <w:divId w:val="1567063107"/>
        <w:rPr>
          <w:rFonts w:ascii="Verdana" w:eastAsia="Times New Roman" w:hAnsi="Verdana"/>
          <w:color w:val="000000"/>
          <w:lang w:val="en"/>
        </w:rPr>
      </w:pPr>
      <w:bookmarkStart w:id="137" w:name="HybridTokenValidation2"/>
      <w:bookmarkEnd w:id="137"/>
    </w:p>
    <w:p w14:paraId="3AA75F3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D48B3BF" w14:textId="77777777">
        <w:trPr>
          <w:divId w:val="1567063107"/>
          <w:trHeight w:val="225"/>
          <w:tblCellSpacing w:w="12" w:type="dxa"/>
        </w:trPr>
        <w:tc>
          <w:tcPr>
            <w:tcW w:w="450" w:type="dxa"/>
            <w:shd w:val="clear" w:color="auto" w:fill="990000"/>
            <w:vAlign w:val="center"/>
            <w:hideMark/>
          </w:tcPr>
          <w:p w14:paraId="41FC0B4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249F3E" w14:textId="77777777" w:rsidR="00000000" w:rsidRDefault="003F103A">
      <w:pPr>
        <w:pStyle w:val="Heading3"/>
        <w:divId w:val="1567063107"/>
        <w:rPr>
          <w:rFonts w:eastAsia="Times New Roman"/>
          <w:lang w:val="en"/>
        </w:rPr>
      </w:pPr>
      <w:bookmarkStart w:id="138" w:name="rfc.section.3.3.3.9"/>
      <w:bookmarkEnd w:id="138"/>
      <w:r>
        <w:rPr>
          <w:rFonts w:eastAsia="Times New Roman"/>
          <w:lang w:val="en"/>
        </w:rPr>
        <w:t>3.3.3.9.</w:t>
      </w:r>
      <w:proofErr w:type="gramStart"/>
      <w:r>
        <w:rPr>
          <w:rFonts w:eastAsia="Times New Roman"/>
          <w:lang w:val="en"/>
        </w:rPr>
        <w:t>  Access</w:t>
      </w:r>
      <w:proofErr w:type="gramEnd"/>
      <w:r>
        <w:rPr>
          <w:rFonts w:eastAsia="Times New Roman"/>
          <w:lang w:val="en"/>
        </w:rPr>
        <w:t xml:space="preserve"> Token Validation</w:t>
      </w:r>
    </w:p>
    <w:p w14:paraId="3CFE0D47"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the Hybrid Flow, the Access Token returned from the Token Endpoint is validated in the same manner as for the Authorization Code Flow, as de</w:t>
      </w:r>
      <w:r>
        <w:rPr>
          <w:rFonts w:ascii="Verdana" w:hAnsi="Verdana"/>
          <w:color w:val="000000"/>
          <w:lang w:val="en"/>
        </w:rPr>
        <w:t xml:space="preserve">fined in </w:t>
      </w:r>
      <w:hyperlink w:anchor="CodeFlowTokenValidation" w:history="1">
        <w:r>
          <w:rPr>
            <w:rStyle w:val="Hyperlink"/>
            <w:rFonts w:ascii="Verdana" w:hAnsi="Verdana"/>
            <w:u w:val="none"/>
            <w:lang w:val="en"/>
          </w:rPr>
          <w:t>Section 3.1.3.8</w:t>
        </w:r>
        <w:r>
          <w:rPr>
            <w:rStyle w:val="Hyperlink"/>
            <w:rFonts w:ascii="Verdana" w:hAnsi="Verdana"/>
            <w:vanish/>
            <w:u w:val="none"/>
            <w:lang w:val="en"/>
          </w:rPr>
          <w:t xml:space="preserve"> (Access Token Validation)</w:t>
        </w:r>
      </w:hyperlink>
      <w:r>
        <w:rPr>
          <w:rFonts w:ascii="Verdana" w:hAnsi="Verdana"/>
          <w:color w:val="000000"/>
          <w:lang w:val="en"/>
        </w:rPr>
        <w:t xml:space="preserve">. </w:t>
      </w:r>
    </w:p>
    <w:p w14:paraId="79502B04" w14:textId="77777777" w:rsidR="00000000" w:rsidRDefault="003F103A">
      <w:pPr>
        <w:spacing w:before="0" w:beforeAutospacing="0" w:after="0" w:afterAutospacing="0"/>
        <w:divId w:val="1567063107"/>
        <w:rPr>
          <w:rFonts w:ascii="Verdana" w:eastAsia="Times New Roman" w:hAnsi="Verdana"/>
          <w:color w:val="000000"/>
          <w:lang w:val="en"/>
        </w:rPr>
      </w:pPr>
      <w:bookmarkStart w:id="139" w:name="ThirdPartyInitiatedLogin"/>
      <w:bookmarkEnd w:id="139"/>
    </w:p>
    <w:p w14:paraId="138F2A9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FC12D34" w14:textId="77777777">
        <w:trPr>
          <w:divId w:val="1567063107"/>
          <w:trHeight w:val="225"/>
          <w:tblCellSpacing w:w="12" w:type="dxa"/>
        </w:trPr>
        <w:tc>
          <w:tcPr>
            <w:tcW w:w="450" w:type="dxa"/>
            <w:shd w:val="clear" w:color="auto" w:fill="990000"/>
            <w:vAlign w:val="center"/>
            <w:hideMark/>
          </w:tcPr>
          <w:p w14:paraId="7660EF1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F01AA7" w14:textId="77777777" w:rsidR="00000000" w:rsidRDefault="003F103A">
      <w:pPr>
        <w:pStyle w:val="Heading3"/>
        <w:divId w:val="1567063107"/>
        <w:rPr>
          <w:rFonts w:eastAsia="Times New Roman"/>
          <w:lang w:val="en"/>
        </w:rPr>
      </w:pPr>
      <w:bookmarkStart w:id="140" w:name="rfc.section.4"/>
      <w:bookmarkEnd w:id="140"/>
      <w:r>
        <w:rPr>
          <w:rFonts w:eastAsia="Times New Roman"/>
          <w:lang w:val="en"/>
        </w:rPr>
        <w:t>4.  Initiating Login from a Third Party</w:t>
      </w:r>
    </w:p>
    <w:p w14:paraId="063B4EC4" w14:textId="77777777" w:rsidR="00000000" w:rsidRDefault="003F103A">
      <w:pPr>
        <w:pStyle w:val="NormalWeb"/>
        <w:divId w:val="1567063107"/>
        <w:rPr>
          <w:rFonts w:ascii="Verdana" w:hAnsi="Verdana"/>
          <w:color w:val="000000"/>
          <w:lang w:val="en"/>
        </w:rPr>
      </w:pPr>
      <w:r>
        <w:rPr>
          <w:rFonts w:ascii="Verdana" w:hAnsi="Verdana"/>
          <w:color w:val="000000"/>
          <w:lang w:val="en"/>
        </w:rPr>
        <w:t>In some cases, the login flow is init</w:t>
      </w:r>
      <w:r>
        <w:rPr>
          <w:rFonts w:ascii="Verdana" w:hAnsi="Verdana"/>
          <w:color w:val="000000"/>
          <w:lang w:val="en"/>
        </w:rPr>
        <w:t>iated by an OpenID Provider or another party, rather than the Relying Party. In this case, the initiator redirects to the RP at its login initiation endpoint, which requests that the RP send an Authentication Request to a specified OP. This login initiatio</w:t>
      </w:r>
      <w:r>
        <w:rPr>
          <w:rFonts w:ascii="Verdana" w:hAnsi="Verdana"/>
          <w:color w:val="000000"/>
          <w:lang w:val="en"/>
        </w:rPr>
        <w:t xml:space="preserve">n endpoint can be a deep link at the RP, rather than a default landing page. RPs supporting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w:t>
        </w:r>
        <w:r>
          <w:rPr>
            <w:rStyle w:val="Hyperlink"/>
            <w:rFonts w:ascii="Verdana" w:hAnsi="Verdana"/>
            <w:vanish/>
            <w:u w:val="none"/>
            <w:lang w:val="en"/>
          </w:rPr>
          <w:t>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w:t>
      </w:r>
      <w:proofErr w:type="gramStart"/>
      <w:r>
        <w:rPr>
          <w:rFonts w:ascii="Verdana" w:hAnsi="Verdana"/>
          <w:color w:val="000000"/>
          <w:lang w:val="en"/>
        </w:rPr>
        <w:t>register</w:t>
      </w:r>
      <w:proofErr w:type="gramEnd"/>
      <w:r>
        <w:rPr>
          <w:rFonts w:ascii="Verdana" w:hAnsi="Verdana"/>
          <w:color w:val="000000"/>
          <w:lang w:val="en"/>
        </w:rPr>
        <w:t xml:space="preserve"> this endpoint value using the </w:t>
      </w:r>
      <w:proofErr w:type="spellStart"/>
      <w:r>
        <w:rPr>
          <w:rStyle w:val="HTMLTypewriter"/>
          <w:lang w:val="en"/>
        </w:rPr>
        <w:t>initiate_login_uri</w:t>
      </w:r>
      <w:proofErr w:type="spellEnd"/>
      <w:r>
        <w:rPr>
          <w:rFonts w:ascii="Verdana" w:hAnsi="Verdana"/>
          <w:color w:val="000000"/>
          <w:lang w:val="en"/>
        </w:rPr>
        <w:t xml:space="preserve"> Registration parameter. </w:t>
      </w:r>
    </w:p>
    <w:p w14:paraId="2C495D5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party initiating the login request does so by redirecting to the login initiation </w:t>
      </w:r>
      <w:r>
        <w:rPr>
          <w:rFonts w:ascii="Verdana" w:hAnsi="Verdana"/>
          <w:color w:val="000000"/>
          <w:lang w:val="en"/>
        </w:rPr>
        <w:t xml:space="preserve">endpoint at the RP, passing the following parameters: </w:t>
      </w:r>
    </w:p>
    <w:p w14:paraId="158FA06A" w14:textId="77777777" w:rsidR="00000000" w:rsidRDefault="003F103A">
      <w:pPr>
        <w:spacing w:before="0" w:beforeAutospacing="0" w:after="0" w:afterAutospacing="0"/>
        <w:divId w:val="1949658949"/>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14:paraId="4209BE00" w14:textId="77777777" w:rsidR="00000000" w:rsidRDefault="003F103A">
      <w:pPr>
        <w:spacing w:before="0" w:beforeAutospacing="0" w:after="0" w:afterAutospacing="0"/>
        <w:ind w:left="720"/>
        <w:divId w:val="1949658949"/>
        <w:rPr>
          <w:rFonts w:ascii="Verdana" w:eastAsia="Times New Roman" w:hAnsi="Verdana"/>
          <w:color w:val="000000"/>
          <w:lang w:val="en"/>
        </w:rPr>
      </w:pPr>
      <w:proofErr w:type="gramStart"/>
      <w:r>
        <w:rPr>
          <w:rFonts w:ascii="Verdana" w:eastAsia="Times New Roman" w:hAnsi="Verdana"/>
          <w:color w:val="000000"/>
          <w:lang w:val="en"/>
        </w:rPr>
        <w:lastRenderedPageBreak/>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 Identifier for the OP that the RP is to send the Authentication Request to.</w:t>
      </w:r>
      <w:proofErr w:type="gramEnd"/>
      <w:r>
        <w:rPr>
          <w:rFonts w:ascii="Verdana" w:eastAsia="Times New Roman" w:hAnsi="Verdana"/>
          <w:color w:val="000000"/>
          <w:lang w:val="en"/>
        </w:rPr>
        <w:t xml:space="preserve"> Its value MUST be a URL using the </w:t>
      </w:r>
      <w:r>
        <w:rPr>
          <w:rStyle w:val="HTMLTypewriter"/>
          <w:lang w:val="en"/>
        </w:rPr>
        <w:t>https</w:t>
      </w:r>
      <w:r>
        <w:rPr>
          <w:rFonts w:ascii="Verdana" w:eastAsia="Times New Roman" w:hAnsi="Verdana"/>
          <w:color w:val="000000"/>
          <w:lang w:val="en"/>
        </w:rPr>
        <w:t xml:space="preserve"> scheme. </w:t>
      </w:r>
    </w:p>
    <w:p w14:paraId="0ACAE862" w14:textId="77777777" w:rsidR="00000000" w:rsidRDefault="003F103A">
      <w:pPr>
        <w:spacing w:before="0" w:beforeAutospacing="0" w:after="0" w:afterAutospacing="0"/>
        <w:divId w:val="1949658949"/>
        <w:rPr>
          <w:rFonts w:ascii="Verdana" w:eastAsia="Times New Roman" w:hAnsi="Verdana"/>
          <w:color w:val="000000"/>
          <w:lang w:val="en"/>
        </w:rPr>
      </w:pPr>
      <w:proofErr w:type="spellStart"/>
      <w:r>
        <w:rPr>
          <w:rFonts w:ascii="Verdana" w:eastAsia="Times New Roman" w:hAnsi="Verdana"/>
          <w:color w:val="000000"/>
          <w:lang w:val="en"/>
        </w:rPr>
        <w:t>login_hint</w:t>
      </w:r>
      <w:proofErr w:type="spellEnd"/>
    </w:p>
    <w:p w14:paraId="2541BE09" w14:textId="77777777" w:rsidR="00000000" w:rsidRDefault="003F103A">
      <w:pPr>
        <w:spacing w:before="0" w:beforeAutospacing="0" w:after="0" w:afterAutospacing="0"/>
        <w:ind w:left="720"/>
        <w:divId w:val="194965894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Hint to the Authorization Server a</w:t>
      </w:r>
      <w:r>
        <w:rPr>
          <w:rFonts w:ascii="Verdana" w:eastAsia="Times New Roman" w:hAnsi="Verdana"/>
          <w:color w:val="000000"/>
          <w:lang w:val="en"/>
        </w:rPr>
        <w:t xml:space="preserve">bout the login identifier the End-User might use to log in. If the client receives a value for this string-valued parameter, it MUST include it in the Authentication Request as the </w:t>
      </w:r>
      <w:proofErr w:type="spellStart"/>
      <w:r>
        <w:rPr>
          <w:rStyle w:val="HTMLTypewriter"/>
          <w:lang w:val="en"/>
        </w:rPr>
        <w:t>login_hint</w:t>
      </w:r>
      <w:proofErr w:type="spellEnd"/>
      <w:r>
        <w:rPr>
          <w:rFonts w:ascii="Verdana" w:eastAsia="Times New Roman" w:hAnsi="Verdana"/>
          <w:color w:val="000000"/>
          <w:lang w:val="en"/>
        </w:rPr>
        <w:t xml:space="preserve"> parameter value. </w:t>
      </w:r>
    </w:p>
    <w:p w14:paraId="66242F37" w14:textId="77777777" w:rsidR="00000000" w:rsidRDefault="003F103A">
      <w:pPr>
        <w:spacing w:before="0" w:beforeAutospacing="0" w:after="0" w:afterAutospacing="0"/>
        <w:divId w:val="1949658949"/>
        <w:rPr>
          <w:rFonts w:ascii="Verdana" w:eastAsia="Times New Roman" w:hAnsi="Verdana"/>
          <w:color w:val="000000"/>
          <w:lang w:val="en"/>
        </w:rPr>
      </w:pPr>
      <w:proofErr w:type="spellStart"/>
      <w:r>
        <w:rPr>
          <w:rFonts w:ascii="Verdana" w:eastAsia="Times New Roman" w:hAnsi="Verdana"/>
          <w:color w:val="000000"/>
          <w:lang w:val="en"/>
        </w:rPr>
        <w:t>target_link_uri</w:t>
      </w:r>
      <w:proofErr w:type="spellEnd"/>
    </w:p>
    <w:p w14:paraId="153449EB" w14:textId="77777777" w:rsidR="00000000" w:rsidRDefault="003F103A">
      <w:pPr>
        <w:spacing w:before="0" w:beforeAutospacing="0" w:after="0" w:afterAutospacing="0"/>
        <w:ind w:left="720"/>
        <w:divId w:val="194965894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RP is r</w:t>
      </w:r>
      <w:r>
        <w:rPr>
          <w:rFonts w:ascii="Verdana" w:eastAsia="Times New Roman" w:hAnsi="Verdana"/>
          <w:color w:val="000000"/>
          <w:lang w:val="en"/>
        </w:rPr>
        <w:t xml:space="preserve">equested to redirect to after authentication. RPs MUST verify the value of the </w:t>
      </w:r>
      <w:proofErr w:type="spellStart"/>
      <w:r>
        <w:rPr>
          <w:rStyle w:val="HTMLTypewriter"/>
          <w:lang w:val="en"/>
        </w:rPr>
        <w:t>target_link_uri</w:t>
      </w:r>
      <w:proofErr w:type="spellEnd"/>
      <w:r>
        <w:rPr>
          <w:rFonts w:ascii="Verdana" w:eastAsia="Times New Roman" w:hAnsi="Verdana"/>
          <w:color w:val="000000"/>
          <w:lang w:val="en"/>
        </w:rPr>
        <w:t xml:space="preserve"> to prevent being used as an open redirector to external sites. </w:t>
      </w:r>
    </w:p>
    <w:p w14:paraId="1204764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parameters can either be passed as query parameters using the HTTP </w:t>
      </w:r>
      <w:r>
        <w:rPr>
          <w:rStyle w:val="HTMLTypewriter"/>
          <w:lang w:val="en"/>
        </w:rPr>
        <w:t>GET</w:t>
      </w:r>
      <w:r>
        <w:rPr>
          <w:rFonts w:ascii="Verdana" w:hAnsi="Verdana"/>
          <w:color w:val="000000"/>
          <w:lang w:val="en"/>
        </w:rPr>
        <w:t xml:space="preserve"> method or be passed as</w:t>
      </w:r>
      <w:r>
        <w:rPr>
          <w:rFonts w:ascii="Verdana" w:hAnsi="Verdana"/>
          <w:color w:val="000000"/>
          <w:lang w:val="en"/>
        </w:rPr>
        <w:t xml:space="preserve"> HTML form values that are auto-submitted in the User Agent, and thus are transmitted via the HTTP </w:t>
      </w:r>
      <w:r>
        <w:rPr>
          <w:rStyle w:val="HTMLTypewriter"/>
          <w:lang w:val="en"/>
        </w:rPr>
        <w:t>POST</w:t>
      </w:r>
      <w:r>
        <w:rPr>
          <w:rFonts w:ascii="Verdana" w:hAnsi="Verdana"/>
          <w:color w:val="000000"/>
          <w:lang w:val="en"/>
        </w:rPr>
        <w:t xml:space="preserve"> method. </w:t>
      </w:r>
    </w:p>
    <w:p w14:paraId="503ADE6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Other parameters MAY be sent, if defined by extensions. Any parameters used that are not understood MUST be ignored by the Client. </w:t>
      </w:r>
    </w:p>
    <w:p w14:paraId="7D7225D9" w14:textId="77777777" w:rsidR="00000000" w:rsidRDefault="003F103A">
      <w:pPr>
        <w:pStyle w:val="NormalWeb"/>
        <w:divId w:val="1567063107"/>
        <w:rPr>
          <w:rFonts w:ascii="Verdana" w:hAnsi="Verdana"/>
          <w:color w:val="000000"/>
          <w:lang w:val="en"/>
        </w:rPr>
      </w:pPr>
      <w:r>
        <w:rPr>
          <w:rFonts w:ascii="Verdana" w:hAnsi="Verdana"/>
          <w:color w:val="000000"/>
          <w:lang w:val="en"/>
        </w:rPr>
        <w:t>Clients SHO</w:t>
      </w:r>
      <w:r>
        <w:rPr>
          <w:rFonts w:ascii="Verdana" w:hAnsi="Verdana"/>
          <w:color w:val="000000"/>
          <w:lang w:val="en"/>
        </w:rPr>
        <w:t xml:space="preserve">ULD employ frame busting and other techniques to prevent End-Users from being logged in by third party sites without their knowledge through attacks such as </w:t>
      </w:r>
      <w:proofErr w:type="spellStart"/>
      <w:r>
        <w:rPr>
          <w:rFonts w:ascii="Verdana" w:hAnsi="Verdana"/>
          <w:color w:val="000000"/>
          <w:lang w:val="en"/>
        </w:rPr>
        <w:t>Clickjacking</w:t>
      </w:r>
      <w:proofErr w:type="spellEnd"/>
      <w:r>
        <w:rPr>
          <w:rFonts w:ascii="Verdana" w:hAnsi="Verdana"/>
          <w:color w:val="000000"/>
          <w:lang w:val="en"/>
        </w:rPr>
        <w:t xml:space="preserve">. Refer to Section 4.4.1.9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w:t>
        </w:r>
        <w:r>
          <w:rPr>
            <w:rStyle w:val="Hyperlink"/>
            <w:rFonts w:ascii="Verdana" w:hAnsi="Verdana"/>
            <w:vanish/>
            <w:u w:val="none"/>
            <w:lang w:val="en"/>
          </w:rPr>
          <w:t xml:space="preserve"> McGloin, M., and P. Hunt, “OAuth 2.0 Threat Model and Security Considerations,” January 2013.)</w:t>
        </w:r>
      </w:hyperlink>
      <w:r>
        <w:rPr>
          <w:rFonts w:ascii="Verdana" w:hAnsi="Verdana"/>
          <w:color w:val="000000"/>
          <w:lang w:val="en"/>
        </w:rPr>
        <w:t xml:space="preserve"> for more details. </w:t>
      </w:r>
    </w:p>
    <w:p w14:paraId="1F22E447" w14:textId="77777777" w:rsidR="00000000" w:rsidRDefault="003F103A">
      <w:pPr>
        <w:spacing w:before="0" w:beforeAutospacing="0" w:after="0" w:afterAutospacing="0"/>
        <w:divId w:val="1567063107"/>
        <w:rPr>
          <w:rFonts w:ascii="Verdana" w:eastAsia="Times New Roman" w:hAnsi="Verdana"/>
          <w:color w:val="000000"/>
          <w:lang w:val="en"/>
        </w:rPr>
      </w:pPr>
      <w:bookmarkStart w:id="141" w:name="Claims"/>
      <w:bookmarkEnd w:id="141"/>
    </w:p>
    <w:p w14:paraId="189C479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9D7D1B8" w14:textId="77777777">
        <w:trPr>
          <w:divId w:val="1567063107"/>
          <w:trHeight w:val="225"/>
          <w:tblCellSpacing w:w="12" w:type="dxa"/>
        </w:trPr>
        <w:tc>
          <w:tcPr>
            <w:tcW w:w="450" w:type="dxa"/>
            <w:shd w:val="clear" w:color="auto" w:fill="990000"/>
            <w:vAlign w:val="center"/>
            <w:hideMark/>
          </w:tcPr>
          <w:p w14:paraId="3E7356D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956899" w14:textId="77777777" w:rsidR="00000000" w:rsidRDefault="003F103A">
      <w:pPr>
        <w:pStyle w:val="Heading3"/>
        <w:divId w:val="1567063107"/>
        <w:rPr>
          <w:rFonts w:eastAsia="Times New Roman"/>
          <w:lang w:val="en"/>
        </w:rPr>
      </w:pPr>
      <w:bookmarkStart w:id="142" w:name="rfc.section.5"/>
      <w:bookmarkEnd w:id="142"/>
      <w:r>
        <w:rPr>
          <w:rFonts w:eastAsia="Times New Roman"/>
          <w:lang w:val="en"/>
        </w:rPr>
        <w:t>5.  Claims</w:t>
      </w:r>
    </w:p>
    <w:p w14:paraId="59DA6682" w14:textId="77777777" w:rsidR="00000000" w:rsidRDefault="003F103A">
      <w:pPr>
        <w:pStyle w:val="NormalWeb"/>
        <w:divId w:val="1567063107"/>
        <w:rPr>
          <w:rFonts w:ascii="Verdana" w:hAnsi="Verdana"/>
          <w:color w:val="000000"/>
          <w:lang w:val="en"/>
        </w:rPr>
      </w:pPr>
      <w:r>
        <w:rPr>
          <w:rFonts w:ascii="Verdana" w:hAnsi="Verdana"/>
          <w:color w:val="000000"/>
          <w:lang w:val="en"/>
        </w:rPr>
        <w:t>This section specifies how the Client can obtain Claims about the End-User and the Authentication event. It also defines a standard set of basic profile Claims. Pre-defined sets of Claims can be requested using specific scope values or individual Claims ca</w:t>
      </w:r>
      <w:r>
        <w:rPr>
          <w:rFonts w:ascii="Verdana" w:hAnsi="Verdana"/>
          <w:color w:val="000000"/>
          <w:lang w:val="en"/>
        </w:rPr>
        <w:t xml:space="preserve">n be requested using the </w:t>
      </w:r>
      <w:r>
        <w:rPr>
          <w:rStyle w:val="HTMLTypewriter"/>
          <w:lang w:val="en"/>
        </w:rPr>
        <w:t>claims</w:t>
      </w:r>
      <w:r>
        <w:rPr>
          <w:rFonts w:ascii="Verdana" w:hAnsi="Verdana"/>
          <w:color w:val="000000"/>
          <w:lang w:val="en"/>
        </w:rPr>
        <w:t xml:space="preserve"> request parameter. The Claims can come directly from the OpenID Provider or from distributed sources as well. </w:t>
      </w:r>
    </w:p>
    <w:p w14:paraId="2A9B7A85" w14:textId="77777777" w:rsidR="00000000" w:rsidRDefault="003F103A">
      <w:pPr>
        <w:spacing w:before="0" w:beforeAutospacing="0" w:after="0" w:afterAutospacing="0"/>
        <w:divId w:val="1567063107"/>
        <w:rPr>
          <w:rFonts w:ascii="Verdana" w:eastAsia="Times New Roman" w:hAnsi="Verdana"/>
          <w:color w:val="000000"/>
          <w:lang w:val="en"/>
        </w:rPr>
      </w:pPr>
      <w:bookmarkStart w:id="143" w:name="StandardClaims"/>
      <w:bookmarkEnd w:id="143"/>
    </w:p>
    <w:p w14:paraId="29B80C5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BEC8267" w14:textId="77777777">
        <w:trPr>
          <w:divId w:val="1567063107"/>
          <w:trHeight w:val="225"/>
          <w:tblCellSpacing w:w="12" w:type="dxa"/>
        </w:trPr>
        <w:tc>
          <w:tcPr>
            <w:tcW w:w="450" w:type="dxa"/>
            <w:shd w:val="clear" w:color="auto" w:fill="990000"/>
            <w:vAlign w:val="center"/>
            <w:hideMark/>
          </w:tcPr>
          <w:p w14:paraId="14BF5A0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535913" w14:textId="77777777" w:rsidR="00000000" w:rsidRDefault="003F103A">
      <w:pPr>
        <w:pStyle w:val="Heading3"/>
        <w:divId w:val="1567063107"/>
        <w:rPr>
          <w:rFonts w:eastAsia="Times New Roman"/>
          <w:lang w:val="en"/>
        </w:rPr>
      </w:pPr>
      <w:bookmarkStart w:id="144" w:name="rfc.section.5.1"/>
      <w:bookmarkEnd w:id="144"/>
      <w:r>
        <w:rPr>
          <w:rFonts w:eastAsia="Times New Roman"/>
          <w:lang w:val="en"/>
        </w:rPr>
        <w:t>5.1.</w:t>
      </w:r>
      <w:proofErr w:type="gramStart"/>
      <w:r>
        <w:rPr>
          <w:rFonts w:eastAsia="Times New Roman"/>
          <w:lang w:val="en"/>
        </w:rPr>
        <w:t>  Standard</w:t>
      </w:r>
      <w:proofErr w:type="gramEnd"/>
      <w:r>
        <w:rPr>
          <w:rFonts w:eastAsia="Times New Roman"/>
          <w:lang w:val="en"/>
        </w:rPr>
        <w:t xml:space="preserve"> Claims</w:t>
      </w:r>
    </w:p>
    <w:p w14:paraId="178CF57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defines a set of standard Claims. They can be requested to be returned either in the UserInfo Response, per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or in the ID Token, per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p>
    <w:p w14:paraId="15B17541" w14:textId="77777777" w:rsidR="00000000" w:rsidRDefault="003F103A">
      <w:pPr>
        <w:spacing w:before="0" w:beforeAutospacing="0" w:after="0" w:afterAutospacing="0"/>
        <w:divId w:val="1567063107"/>
        <w:rPr>
          <w:rFonts w:ascii="Verdana" w:eastAsia="Times New Roman" w:hAnsi="Verdana"/>
          <w:color w:val="000000"/>
          <w:lang w:val="en"/>
        </w:rPr>
      </w:pPr>
    </w:p>
    <w:p w14:paraId="53EBF9BB"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099"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000000" w14:paraId="2CD2041D" w14:textId="77777777">
        <w:trPr>
          <w:divId w:val="1567063107"/>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ED860D7" w14:textId="77777777" w:rsidR="00000000" w:rsidRDefault="003F103A">
            <w:pPr>
              <w:spacing w:before="0" w:beforeAutospacing="0" w:after="0" w:afterAutospacing="0"/>
              <w:rPr>
                <w:rFonts w:ascii="Verdana" w:eastAsia="Times New Roman" w:hAnsi="Verdana"/>
                <w:b/>
                <w:bCs/>
                <w:color w:val="000000"/>
              </w:rPr>
            </w:pPr>
            <w:bookmarkStart w:id="145" w:name="ClaimTable"/>
            <w:bookmarkEnd w:id="145"/>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E07CCC7"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3C47E2BB" w14:textId="77777777" w:rsidR="00000000" w:rsidRDefault="003F103A">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71B3FC44" w14:textId="77777777">
        <w:trPr>
          <w:divId w:val="1567063107"/>
          <w:jc w:val="center"/>
        </w:trPr>
        <w:tc>
          <w:tcPr>
            <w:tcW w:w="0" w:type="auto"/>
            <w:tcBorders>
              <w:top w:val="nil"/>
              <w:left w:val="nil"/>
              <w:bottom w:val="nil"/>
              <w:right w:val="nil"/>
            </w:tcBorders>
            <w:vAlign w:val="center"/>
            <w:hideMark/>
          </w:tcPr>
          <w:p w14:paraId="0FF4A0C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36C7EC3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EBF0873"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3AC1CA0C" w14:textId="77777777">
        <w:trPr>
          <w:divId w:val="1567063107"/>
          <w:jc w:val="center"/>
        </w:trPr>
        <w:tc>
          <w:tcPr>
            <w:tcW w:w="0" w:type="auto"/>
            <w:tcBorders>
              <w:top w:val="nil"/>
              <w:left w:val="nil"/>
              <w:bottom w:val="nil"/>
              <w:right w:val="nil"/>
            </w:tcBorders>
            <w:vAlign w:val="center"/>
            <w:hideMark/>
          </w:tcPr>
          <w:p w14:paraId="20E1AA6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0C52E1E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2B0FC09"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000000" w14:paraId="65A06C6E" w14:textId="77777777">
        <w:trPr>
          <w:divId w:val="1567063107"/>
          <w:jc w:val="center"/>
        </w:trPr>
        <w:tc>
          <w:tcPr>
            <w:tcW w:w="0" w:type="auto"/>
            <w:tcBorders>
              <w:top w:val="nil"/>
              <w:left w:val="nil"/>
              <w:bottom w:val="nil"/>
              <w:right w:val="nil"/>
            </w:tcBorders>
            <w:vAlign w:val="center"/>
            <w:hideMark/>
          </w:tcPr>
          <w:p w14:paraId="377113F7"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given_name</w:t>
            </w:r>
            <w:proofErr w:type="spellEnd"/>
          </w:p>
        </w:tc>
        <w:tc>
          <w:tcPr>
            <w:tcW w:w="0" w:type="auto"/>
            <w:tcBorders>
              <w:top w:val="nil"/>
              <w:left w:val="nil"/>
              <w:bottom w:val="nil"/>
              <w:right w:val="nil"/>
            </w:tcBorders>
            <w:vAlign w:val="center"/>
            <w:hideMark/>
          </w:tcPr>
          <w:p w14:paraId="0817A9E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EDD94C1"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Given name(s) or first name(s) of the End-User. Note that in so</w:t>
            </w:r>
            <w:r>
              <w:rPr>
                <w:rFonts w:ascii="Verdana" w:eastAsia="Times New Roman" w:hAnsi="Verdana"/>
                <w:color w:val="000000"/>
              </w:rPr>
              <w:t xml:space="preserve">me cultures, people can have multiple given names; all can be present, with the names being separated by space characters. </w:t>
            </w:r>
          </w:p>
        </w:tc>
      </w:tr>
      <w:tr w:rsidR="00000000" w14:paraId="14DAA385" w14:textId="77777777">
        <w:trPr>
          <w:divId w:val="1567063107"/>
          <w:jc w:val="center"/>
        </w:trPr>
        <w:tc>
          <w:tcPr>
            <w:tcW w:w="0" w:type="auto"/>
            <w:tcBorders>
              <w:top w:val="nil"/>
              <w:left w:val="nil"/>
              <w:bottom w:val="nil"/>
              <w:right w:val="nil"/>
            </w:tcBorders>
            <w:vAlign w:val="center"/>
            <w:hideMark/>
          </w:tcPr>
          <w:p w14:paraId="566C9A44"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family_name</w:t>
            </w:r>
            <w:proofErr w:type="spellEnd"/>
          </w:p>
        </w:tc>
        <w:tc>
          <w:tcPr>
            <w:tcW w:w="0" w:type="auto"/>
            <w:tcBorders>
              <w:top w:val="nil"/>
              <w:left w:val="nil"/>
              <w:bottom w:val="nil"/>
              <w:right w:val="nil"/>
            </w:tcBorders>
            <w:vAlign w:val="center"/>
            <w:hideMark/>
          </w:tcPr>
          <w:p w14:paraId="1F67088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EBF1D7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w:t>
            </w:r>
            <w:r>
              <w:rPr>
                <w:rFonts w:ascii="Verdana" w:eastAsia="Times New Roman" w:hAnsi="Verdana"/>
                <w:color w:val="000000"/>
              </w:rPr>
              <w:t xml:space="preserve">Note that in some cultures, people can have multiple family names or no family name; all can be present, with the names being separated by space characters. </w:t>
            </w:r>
          </w:p>
        </w:tc>
      </w:tr>
      <w:tr w:rsidR="00000000" w14:paraId="4F41BA88" w14:textId="77777777">
        <w:trPr>
          <w:divId w:val="1567063107"/>
          <w:jc w:val="center"/>
        </w:trPr>
        <w:tc>
          <w:tcPr>
            <w:tcW w:w="0" w:type="auto"/>
            <w:tcBorders>
              <w:top w:val="nil"/>
              <w:left w:val="nil"/>
              <w:bottom w:val="nil"/>
              <w:right w:val="nil"/>
            </w:tcBorders>
            <w:vAlign w:val="center"/>
            <w:hideMark/>
          </w:tcPr>
          <w:p w14:paraId="22BFE2C2"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middle_name</w:t>
            </w:r>
            <w:proofErr w:type="spellEnd"/>
          </w:p>
        </w:tc>
        <w:tc>
          <w:tcPr>
            <w:tcW w:w="0" w:type="auto"/>
            <w:tcBorders>
              <w:top w:val="nil"/>
              <w:left w:val="nil"/>
              <w:bottom w:val="nil"/>
              <w:right w:val="nil"/>
            </w:tcBorders>
            <w:vAlign w:val="center"/>
            <w:hideMark/>
          </w:tcPr>
          <w:p w14:paraId="366B043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28DA6B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Middle name(s) of the End-User. Note that in some cultures, people can h</w:t>
            </w:r>
            <w:r>
              <w:rPr>
                <w:rFonts w:ascii="Verdana" w:eastAsia="Times New Roman" w:hAnsi="Verdana"/>
                <w:color w:val="000000"/>
              </w:rPr>
              <w:t xml:space="preserve">ave multiple middle names; all can be present, with the names being separated by space characters. Also note that in some cultures, middle names are not used. </w:t>
            </w:r>
          </w:p>
        </w:tc>
      </w:tr>
      <w:tr w:rsidR="00000000" w14:paraId="4F3871D5" w14:textId="77777777">
        <w:trPr>
          <w:divId w:val="1567063107"/>
          <w:jc w:val="center"/>
        </w:trPr>
        <w:tc>
          <w:tcPr>
            <w:tcW w:w="0" w:type="auto"/>
            <w:tcBorders>
              <w:top w:val="nil"/>
              <w:left w:val="nil"/>
              <w:bottom w:val="nil"/>
              <w:right w:val="nil"/>
            </w:tcBorders>
            <w:vAlign w:val="center"/>
            <w:hideMark/>
          </w:tcPr>
          <w:p w14:paraId="279DDD82"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6E477F7E"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7F2F89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proofErr w:type="spellStart"/>
            <w:r>
              <w:rPr>
                <w:rStyle w:val="HTMLTypewriter"/>
              </w:rPr>
              <w:t>given_name</w:t>
            </w:r>
            <w:proofErr w:type="spellEnd"/>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w:t>
            </w:r>
            <w:r>
              <w:rPr>
                <w:rFonts w:ascii="Verdana" w:eastAsia="Times New Roman" w:hAnsi="Verdana"/>
                <w:color w:val="000000"/>
              </w:rPr>
              <w:lastRenderedPageBreak/>
              <w:t xml:space="preserve">value of </w:t>
            </w:r>
            <w:r>
              <w:rPr>
                <w:rStyle w:val="HTMLTypewriter"/>
              </w:rPr>
              <w:t>Mike</w:t>
            </w:r>
            <w:r>
              <w:rPr>
                <w:rFonts w:ascii="Verdana" w:eastAsia="Times New Roman" w:hAnsi="Verdana"/>
                <w:color w:val="000000"/>
              </w:rPr>
              <w:t xml:space="preserve"> might be returned alongside a </w:t>
            </w:r>
            <w:proofErr w:type="spellStart"/>
            <w:r>
              <w:rPr>
                <w:rStyle w:val="HTMLTypewriter"/>
              </w:rPr>
              <w:t>given_name</w:t>
            </w:r>
            <w:proofErr w:type="spellEnd"/>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230208E4" w14:textId="77777777">
        <w:trPr>
          <w:divId w:val="1567063107"/>
          <w:jc w:val="center"/>
        </w:trPr>
        <w:tc>
          <w:tcPr>
            <w:tcW w:w="0" w:type="auto"/>
            <w:tcBorders>
              <w:top w:val="nil"/>
              <w:left w:val="nil"/>
              <w:bottom w:val="nil"/>
              <w:right w:val="nil"/>
            </w:tcBorders>
            <w:vAlign w:val="center"/>
            <w:hideMark/>
          </w:tcPr>
          <w:p w14:paraId="4373C734"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lastRenderedPageBreak/>
              <w:t>preferred_username</w:t>
            </w:r>
            <w:proofErr w:type="spellEnd"/>
          </w:p>
        </w:tc>
        <w:tc>
          <w:tcPr>
            <w:tcW w:w="0" w:type="auto"/>
            <w:tcBorders>
              <w:top w:val="nil"/>
              <w:left w:val="nil"/>
              <w:bottom w:val="nil"/>
              <w:right w:val="nil"/>
            </w:tcBorders>
            <w:vAlign w:val="center"/>
            <w:hideMark/>
          </w:tcPr>
          <w:p w14:paraId="4BADF307"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B5124E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proofErr w:type="spellStart"/>
            <w:r>
              <w:rPr>
                <w:rStyle w:val="HTMLTypewriter"/>
              </w:rPr>
              <w:t>janedoe</w:t>
            </w:r>
            <w:proofErr w:type="spellEnd"/>
            <w:r>
              <w:rPr>
                <w:rFonts w:ascii="Verdana" w:eastAsia="Times New Roman" w:hAnsi="Verdana"/>
                <w:color w:val="000000"/>
              </w:rPr>
              <w:t xml:space="preserve"> or </w:t>
            </w:r>
            <w:proofErr w:type="spellStart"/>
            <w:r>
              <w:rPr>
                <w:rStyle w:val="HTMLTypewriter"/>
              </w:rPr>
              <w:t>j.doe</w:t>
            </w:r>
            <w:proofErr w:type="spellEnd"/>
            <w:r>
              <w:rPr>
                <w:rFonts w:ascii="Verdana" w:eastAsia="Times New Roman" w:hAnsi="Verdana"/>
                <w:color w:val="000000"/>
              </w:rPr>
              <w:t>. This value MAY</w:t>
            </w:r>
            <w:r>
              <w:rPr>
                <w:rFonts w:ascii="Verdana" w:eastAsia="Times New Roman" w:hAnsi="Verdana"/>
                <w:color w:val="000000"/>
              </w:rPr>
              <w:t xml:space="preserve">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1D9BB882" w14:textId="77777777">
        <w:trPr>
          <w:divId w:val="1567063107"/>
          <w:jc w:val="center"/>
        </w:trPr>
        <w:tc>
          <w:tcPr>
            <w:tcW w:w="0" w:type="auto"/>
            <w:tcBorders>
              <w:top w:val="nil"/>
              <w:left w:val="nil"/>
              <w:bottom w:val="nil"/>
              <w:right w:val="nil"/>
            </w:tcBorders>
            <w:vAlign w:val="center"/>
            <w:hideMark/>
          </w:tcPr>
          <w:p w14:paraId="201BCB4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6551277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56422E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14:paraId="0D7418BC" w14:textId="77777777">
        <w:trPr>
          <w:divId w:val="1567063107"/>
          <w:jc w:val="center"/>
        </w:trPr>
        <w:tc>
          <w:tcPr>
            <w:tcW w:w="0" w:type="auto"/>
            <w:tcBorders>
              <w:top w:val="nil"/>
              <w:left w:val="nil"/>
              <w:bottom w:val="nil"/>
              <w:right w:val="nil"/>
            </w:tcBorders>
            <w:vAlign w:val="center"/>
            <w:hideMark/>
          </w:tcPr>
          <w:p w14:paraId="7A021CB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3E15130B"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988500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w:t>
            </w:r>
            <w:r>
              <w:rPr>
                <w:rFonts w:ascii="Verdana" w:eastAsia="Times New Roman" w:hAnsi="Verdana"/>
                <w:color w:val="000000"/>
              </w:rPr>
              <w:t xml:space="preserve">o a Web page containing an image. 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000000" w14:paraId="5E2CDD90" w14:textId="77777777">
        <w:trPr>
          <w:divId w:val="1567063107"/>
          <w:jc w:val="center"/>
        </w:trPr>
        <w:tc>
          <w:tcPr>
            <w:tcW w:w="0" w:type="auto"/>
            <w:tcBorders>
              <w:top w:val="nil"/>
              <w:left w:val="nil"/>
              <w:bottom w:val="nil"/>
              <w:right w:val="nil"/>
            </w:tcBorders>
            <w:vAlign w:val="center"/>
            <w:hideMark/>
          </w:tcPr>
          <w:p w14:paraId="39E58A23"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35F13024"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0D09D3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000000" w14:paraId="178EF3CA" w14:textId="77777777">
        <w:trPr>
          <w:divId w:val="1567063107"/>
          <w:jc w:val="center"/>
        </w:trPr>
        <w:tc>
          <w:tcPr>
            <w:tcW w:w="0" w:type="auto"/>
            <w:tcBorders>
              <w:top w:val="nil"/>
              <w:left w:val="nil"/>
              <w:bottom w:val="nil"/>
              <w:right w:val="nil"/>
            </w:tcBorders>
            <w:vAlign w:val="center"/>
            <w:hideMark/>
          </w:tcPr>
          <w:p w14:paraId="7A3CC43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083F59CE"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164EAC3"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w:t>
            </w:r>
            <w:proofErr w:type="spellStart"/>
            <w:r>
              <w:rPr>
                <w:rFonts w:ascii="Verdana" w:eastAsia="Times New Roman" w:hAnsi="Verdana"/>
                <w:color w:val="000000"/>
              </w:rPr>
              <w:t>addr</w:t>
            </w:r>
            <w:proofErr w:type="spellEnd"/>
            <w:r>
              <w:rPr>
                <w:rFonts w:ascii="Verdana" w:eastAsia="Times New Roman" w:hAnsi="Verdana"/>
                <w:color w:val="000000"/>
              </w:rPr>
              <w:t xml:space="preserve">-spec syntax. The RP MUST NOT rely upon this value being unique, as discussed in </w:t>
            </w:r>
            <w:hyperlink w:anchor="ClaimStability" w:history="1">
              <w:r>
                <w:rPr>
                  <w:rStyle w:val="Hyperlink"/>
                  <w:rFonts w:ascii="Verdana" w:eastAsia="Times New Roman" w:hAnsi="Verdana"/>
                  <w:u w:val="none"/>
                </w:rPr>
                <w:t>Section 5.7</w:t>
              </w:r>
              <w:r>
                <w:rPr>
                  <w:rStyle w:val="Hyperlink"/>
                  <w:rFonts w:ascii="Verdana" w:eastAsia="Times New Roman" w:hAnsi="Verdana"/>
                  <w:vanish/>
                  <w:u w:val="none"/>
                </w:rPr>
                <w:t xml:space="preserve"> (</w:t>
              </w:r>
              <w:r>
                <w:rPr>
                  <w:rStyle w:val="Hyperlink"/>
                  <w:rFonts w:ascii="Verdana" w:eastAsia="Times New Roman" w:hAnsi="Verdana"/>
                  <w:vanish/>
                  <w:u w:val="none"/>
                </w:rPr>
                <w:t>Claim Stability and Uniqueness)</w:t>
              </w:r>
            </w:hyperlink>
            <w:r>
              <w:rPr>
                <w:rFonts w:ascii="Verdana" w:eastAsia="Times New Roman" w:hAnsi="Verdana"/>
                <w:color w:val="000000"/>
              </w:rPr>
              <w:t xml:space="preserve">. </w:t>
            </w:r>
          </w:p>
        </w:tc>
      </w:tr>
      <w:tr w:rsidR="00000000" w14:paraId="6B9ECDEA" w14:textId="77777777">
        <w:trPr>
          <w:divId w:val="1567063107"/>
          <w:jc w:val="center"/>
        </w:trPr>
        <w:tc>
          <w:tcPr>
            <w:tcW w:w="0" w:type="auto"/>
            <w:tcBorders>
              <w:top w:val="nil"/>
              <w:left w:val="nil"/>
              <w:bottom w:val="nil"/>
              <w:right w:val="nil"/>
            </w:tcBorders>
            <w:vAlign w:val="center"/>
            <w:hideMark/>
          </w:tcPr>
          <w:p w14:paraId="622B41A8"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email_verified</w:t>
            </w:r>
            <w:proofErr w:type="spellEnd"/>
          </w:p>
        </w:tc>
        <w:tc>
          <w:tcPr>
            <w:tcW w:w="0" w:type="auto"/>
            <w:tcBorders>
              <w:top w:val="nil"/>
              <w:left w:val="nil"/>
              <w:bottom w:val="nil"/>
              <w:right w:val="nil"/>
            </w:tcBorders>
            <w:vAlign w:val="center"/>
            <w:hideMark/>
          </w:tcPr>
          <w:p w14:paraId="3082B4FE"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14:paraId="2166462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 xml:space="preserve">to ensure that this e-mail address was controlled by the End-User at the time the verification was performed. The means by which an e-mail address </w:t>
            </w:r>
            <w:r>
              <w:rPr>
                <w:rFonts w:ascii="Verdana" w:eastAsia="Times New Roman" w:hAnsi="Verdana"/>
                <w:color w:val="000000"/>
              </w:rPr>
              <w:lastRenderedPageBreak/>
              <w:t>is verified is context-specific, and dependent upon the trust framework or contractual agreements within whic</w:t>
            </w:r>
            <w:r>
              <w:rPr>
                <w:rFonts w:ascii="Verdana" w:eastAsia="Times New Roman" w:hAnsi="Verdana"/>
                <w:color w:val="000000"/>
              </w:rPr>
              <w:t xml:space="preserve">h the parties are operating. </w:t>
            </w:r>
          </w:p>
        </w:tc>
      </w:tr>
      <w:tr w:rsidR="00000000" w14:paraId="531447A9" w14:textId="77777777">
        <w:trPr>
          <w:divId w:val="1567063107"/>
          <w:jc w:val="center"/>
        </w:trPr>
        <w:tc>
          <w:tcPr>
            <w:tcW w:w="0" w:type="auto"/>
            <w:tcBorders>
              <w:top w:val="nil"/>
              <w:left w:val="nil"/>
              <w:bottom w:val="nil"/>
              <w:right w:val="nil"/>
            </w:tcBorders>
            <w:vAlign w:val="center"/>
            <w:hideMark/>
          </w:tcPr>
          <w:p w14:paraId="464E723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gender</w:t>
            </w:r>
          </w:p>
        </w:tc>
        <w:tc>
          <w:tcPr>
            <w:tcW w:w="0" w:type="auto"/>
            <w:tcBorders>
              <w:top w:val="nil"/>
              <w:left w:val="nil"/>
              <w:bottom w:val="nil"/>
              <w:right w:val="nil"/>
            </w:tcBorders>
            <w:vAlign w:val="center"/>
            <w:hideMark/>
          </w:tcPr>
          <w:p w14:paraId="4A8134B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9D17221"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4384C699" w14:textId="77777777">
        <w:trPr>
          <w:divId w:val="1567063107"/>
          <w:jc w:val="center"/>
        </w:trPr>
        <w:tc>
          <w:tcPr>
            <w:tcW w:w="0" w:type="auto"/>
            <w:tcBorders>
              <w:top w:val="nil"/>
              <w:left w:val="nil"/>
              <w:bottom w:val="nil"/>
              <w:right w:val="nil"/>
            </w:tcBorders>
            <w:vAlign w:val="center"/>
            <w:hideMark/>
          </w:tcPr>
          <w:p w14:paraId="4C0DF8E8"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4F12C64E"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E4E790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End-User's birthday, represe</w:t>
            </w:r>
            <w:r>
              <w:rPr>
                <w:rFonts w:ascii="Verdana" w:eastAsia="Times New Roman" w:hAnsi="Verdana"/>
                <w:color w:val="000000"/>
              </w:rPr>
              <w:t xml:space="preserv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w:t>
            </w:r>
            <w:r>
              <w:rPr>
                <w:rStyle w:val="HTMLTypewriter"/>
              </w:rPr>
              <w:t>-DD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w:t>
            </w:r>
            <w:r>
              <w:rPr>
                <w:rFonts w:ascii="Verdana" w:eastAsia="Times New Roman" w:hAnsi="Verdana"/>
                <w:color w:val="000000"/>
              </w:rPr>
              <w:t xml:space="preserve">lementers need to take this factor into account to correctly process the dates. </w:t>
            </w:r>
          </w:p>
        </w:tc>
      </w:tr>
      <w:tr w:rsidR="00000000" w14:paraId="443D22A3" w14:textId="77777777">
        <w:trPr>
          <w:divId w:val="1567063107"/>
          <w:jc w:val="center"/>
        </w:trPr>
        <w:tc>
          <w:tcPr>
            <w:tcW w:w="0" w:type="auto"/>
            <w:tcBorders>
              <w:top w:val="nil"/>
              <w:left w:val="nil"/>
              <w:bottom w:val="nil"/>
              <w:right w:val="nil"/>
            </w:tcBorders>
            <w:vAlign w:val="center"/>
            <w:hideMark/>
          </w:tcPr>
          <w:p w14:paraId="57C3AE01"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zoneinfo</w:t>
            </w:r>
            <w:proofErr w:type="spellEnd"/>
          </w:p>
        </w:tc>
        <w:tc>
          <w:tcPr>
            <w:tcW w:w="0" w:type="auto"/>
            <w:tcBorders>
              <w:top w:val="nil"/>
              <w:left w:val="nil"/>
              <w:bottom w:val="nil"/>
              <w:right w:val="nil"/>
            </w:tcBorders>
            <w:vAlign w:val="center"/>
            <w:hideMark/>
          </w:tcPr>
          <w:p w14:paraId="08F72EB7"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DC7C780"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w:t>
            </w:r>
            <w:proofErr w:type="spellStart"/>
            <w:r>
              <w:rPr>
                <w:rFonts w:ascii="Verdana" w:eastAsia="Times New Roman" w:hAnsi="Verdana"/>
                <w:color w:val="000000"/>
              </w:rPr>
              <w:t>zoneinfo</w:t>
            </w:r>
            <w:proofErr w:type="spellEnd"/>
            <w:r>
              <w:rPr>
                <w:rFonts w:ascii="Verdana" w:eastAsia="Times New Roman" w:hAnsi="Verdana"/>
                <w:color w:val="000000"/>
              </w:rPr>
              <w:t xml:space="preserve"> </w:t>
            </w:r>
            <w:hyperlink w:anchor="zoneinfo" w:history="1">
              <w:r>
                <w:rPr>
                  <w:rStyle w:val="Hyperlink"/>
                  <w:rFonts w:ascii="Verdana" w:eastAsia="Times New Roman" w:hAnsi="Verdana"/>
                  <w:u w:val="none"/>
                </w:rPr>
                <w:t>[</w:t>
              </w:r>
              <w:proofErr w:type="spellStart"/>
              <w:r>
                <w:rPr>
                  <w:rStyle w:val="Hyperlink"/>
                  <w:rFonts w:ascii="Verdana" w:eastAsia="Times New Roman" w:hAnsi="Verdana"/>
                  <w:u w:val="none"/>
                </w:rPr>
                <w:t>zoneinfo</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w:t>
            </w:r>
            <w:r>
              <w:rPr>
                <w:rFonts w:ascii="Verdana" w:eastAsia="Times New Roman" w:hAnsi="Verdana"/>
                <w:color w:val="000000"/>
              </w:rPr>
              <w:t xml:space="preserve">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w:t>
            </w:r>
            <w:proofErr w:type="spellStart"/>
            <w:r>
              <w:rPr>
                <w:rStyle w:val="HTMLTypewriter"/>
              </w:rPr>
              <w:t>Los_Angeles</w:t>
            </w:r>
            <w:proofErr w:type="spellEnd"/>
            <w:r>
              <w:rPr>
                <w:rFonts w:ascii="Verdana" w:eastAsia="Times New Roman" w:hAnsi="Verdana"/>
                <w:color w:val="000000"/>
              </w:rPr>
              <w:t>.</w:t>
            </w:r>
          </w:p>
        </w:tc>
      </w:tr>
      <w:tr w:rsidR="00000000" w14:paraId="6CED63BF" w14:textId="77777777">
        <w:trPr>
          <w:divId w:val="1567063107"/>
          <w:jc w:val="center"/>
        </w:trPr>
        <w:tc>
          <w:tcPr>
            <w:tcW w:w="0" w:type="auto"/>
            <w:tcBorders>
              <w:top w:val="nil"/>
              <w:left w:val="nil"/>
              <w:bottom w:val="nil"/>
              <w:right w:val="nil"/>
            </w:tcBorders>
            <w:vAlign w:val="center"/>
            <w:hideMark/>
          </w:tcPr>
          <w:p w14:paraId="78669656"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12A25A41"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96D3093"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w:t>
              </w:r>
              <w:r>
                <w:rPr>
                  <w:rStyle w:val="Hyperlink"/>
                  <w:rFonts w:ascii="Verdana" w:eastAsia="Times New Roman" w:hAnsi="Verdana"/>
                  <w:vanish/>
                  <w:u w:val="none"/>
                </w:rPr>
                <w:t>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r>
                <w:rPr>
                  <w:rStyle w:val="Hyperlink"/>
                  <w:rFonts w:ascii="Verdana" w:eastAsia="Times New Roman" w:hAnsi="Verdana"/>
                  <w:vanish/>
                  <w:u w:val="none"/>
                </w:rPr>
                <w:t>)</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w:t>
              </w:r>
              <w:r>
                <w:rPr>
                  <w:rStyle w:val="Hyperlink"/>
                  <w:rFonts w:ascii="Verdana" w:eastAsia="Times New Roman" w:hAnsi="Verdana"/>
                  <w:vanish/>
                  <w:u w:val="none"/>
                </w:rPr>
                <w:t>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proofErr w:type="spellStart"/>
            <w:r>
              <w:rPr>
                <w:rStyle w:val="HTMLTypewriter"/>
              </w:rPr>
              <w:t>fr</w:t>
            </w:r>
            <w:proofErr w:type="spellEnd"/>
            <w:r>
              <w:rPr>
                <w:rStyle w:val="HTMLTypewriter"/>
              </w:rPr>
              <w:t>-CA</w:t>
            </w:r>
            <w:r>
              <w:rPr>
                <w:rFonts w:ascii="Verdana" w:eastAsia="Times New Roman" w:hAnsi="Verdana"/>
                <w:color w:val="000000"/>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olor w:val="000000"/>
              </w:rPr>
              <w:t>; Relying Parties MAY cho</w:t>
            </w:r>
            <w:r>
              <w:rPr>
                <w:rFonts w:ascii="Verdana" w:eastAsia="Times New Roman" w:hAnsi="Verdana"/>
                <w:color w:val="000000"/>
              </w:rPr>
              <w:t>ose to accept this locale syntax as well.</w:t>
            </w:r>
          </w:p>
        </w:tc>
      </w:tr>
      <w:tr w:rsidR="00000000" w14:paraId="73F9CA58" w14:textId="77777777">
        <w:trPr>
          <w:divId w:val="1567063107"/>
          <w:jc w:val="center"/>
        </w:trPr>
        <w:tc>
          <w:tcPr>
            <w:tcW w:w="0" w:type="auto"/>
            <w:tcBorders>
              <w:top w:val="nil"/>
              <w:left w:val="nil"/>
              <w:bottom w:val="nil"/>
              <w:right w:val="nil"/>
            </w:tcBorders>
            <w:vAlign w:val="center"/>
            <w:hideMark/>
          </w:tcPr>
          <w:p w14:paraId="6A188940"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phone_number</w:t>
            </w:r>
            <w:proofErr w:type="spellEnd"/>
          </w:p>
        </w:tc>
        <w:tc>
          <w:tcPr>
            <w:tcW w:w="0" w:type="auto"/>
            <w:tcBorders>
              <w:top w:val="nil"/>
              <w:left w:val="nil"/>
              <w:bottom w:val="nil"/>
              <w:right w:val="nil"/>
            </w:tcBorders>
            <w:vAlign w:val="center"/>
            <w:hideMark/>
          </w:tcPr>
          <w:p w14:paraId="4A56479F"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B0683C3"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w:t>
            </w:r>
            <w:r>
              <w:rPr>
                <w:rFonts w:ascii="Verdana" w:eastAsia="Times New Roman" w:hAnsi="Verdana"/>
                <w:color w:val="000000"/>
              </w:rPr>
              <w:lastRenderedPageBreak/>
              <w:t xml:space="preserve">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w:t>
              </w:r>
              <w:r>
                <w:rPr>
                  <w:rStyle w:val="Hyperlink"/>
                  <w:rFonts w:ascii="Verdana" w:eastAsia="Times New Roman" w:hAnsi="Verdana"/>
                  <w:vanish/>
                  <w:u w:val="none"/>
                </w:rPr>
                <w:t>rinne, H., “The tel URI for Telephone Numbers,” December 2004.)</w:t>
              </w:r>
            </w:hyperlink>
            <w:r>
              <w:rPr>
                <w:rFonts w:ascii="Verdana" w:eastAsia="Times New Roman" w:hAnsi="Verdana"/>
                <w:color w:val="000000"/>
              </w:rPr>
              <w:t xml:space="preserve"> [RFC3966]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olor w:val="000000"/>
              </w:rPr>
              <w:t xml:space="preserve">. </w:t>
            </w:r>
          </w:p>
        </w:tc>
      </w:tr>
      <w:tr w:rsidR="00000000" w14:paraId="5AAE5EBA" w14:textId="77777777">
        <w:trPr>
          <w:divId w:val="1567063107"/>
          <w:jc w:val="center"/>
        </w:trPr>
        <w:tc>
          <w:tcPr>
            <w:tcW w:w="0" w:type="auto"/>
            <w:tcBorders>
              <w:top w:val="nil"/>
              <w:left w:val="nil"/>
              <w:bottom w:val="nil"/>
              <w:right w:val="nil"/>
            </w:tcBorders>
            <w:vAlign w:val="center"/>
            <w:hideMark/>
          </w:tcPr>
          <w:p w14:paraId="50D49192"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lastRenderedPageBreak/>
              <w:t>phone_number_verified</w:t>
            </w:r>
            <w:proofErr w:type="spellEnd"/>
          </w:p>
        </w:tc>
        <w:tc>
          <w:tcPr>
            <w:tcW w:w="0" w:type="auto"/>
            <w:tcBorders>
              <w:top w:val="nil"/>
              <w:left w:val="nil"/>
              <w:bottom w:val="nil"/>
              <w:right w:val="nil"/>
            </w:tcBorders>
            <w:vAlign w:val="center"/>
            <w:hideMark/>
          </w:tcPr>
          <w:p w14:paraId="05E174C5"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14:paraId="35495E2B"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True if the End-User's phone number has been verified; otherwise false. When this Cla</w:t>
            </w:r>
            <w:r>
              <w:rPr>
                <w:rFonts w:ascii="Verdana" w:eastAsia="Times New Roman" w:hAnsi="Verdana"/>
                <w:color w:val="000000"/>
              </w:rPr>
              <w:t xml:space="preserve">im Value is </w:t>
            </w:r>
            <w:r>
              <w:rPr>
                <w:rStyle w:val="HTMLTypewriter"/>
              </w:rPr>
              <w:t>true</w:t>
            </w:r>
            <w:r>
              <w:rPr>
                <w:rFonts w:ascii="Verdana" w:eastAsia="Times New Roman" w:hAnsi="Verdana"/>
                <w:color w:val="000000"/>
              </w:rPr>
              <w:t>, this means that the OP took affirmative steps to ensure that this phone number was controlled by the End-User at the time the verification was performed. The means by which a phone number is verified is context-specific, and dependent upo</w:t>
            </w:r>
            <w:r>
              <w:rPr>
                <w:rFonts w:ascii="Verdana" w:eastAsia="Times New Roman" w:hAnsi="Verdana"/>
                <w:color w:val="000000"/>
              </w:rPr>
              <w:t xml:space="preserve">n the trust framework or contractual agreements within which the parties are operating. When true, the </w:t>
            </w:r>
            <w:proofErr w:type="spellStart"/>
            <w:r>
              <w:rPr>
                <w:rStyle w:val="HTMLTypewriter"/>
              </w:rPr>
              <w:t>phone_number</w:t>
            </w:r>
            <w:proofErr w:type="spellEnd"/>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000000" w14:paraId="5915F7A8" w14:textId="77777777">
        <w:trPr>
          <w:divId w:val="1567063107"/>
          <w:jc w:val="center"/>
        </w:trPr>
        <w:tc>
          <w:tcPr>
            <w:tcW w:w="0" w:type="auto"/>
            <w:tcBorders>
              <w:top w:val="nil"/>
              <w:left w:val="nil"/>
              <w:bottom w:val="nil"/>
              <w:right w:val="nil"/>
            </w:tcBorders>
            <w:vAlign w:val="center"/>
            <w:hideMark/>
          </w:tcPr>
          <w:p w14:paraId="6E74EDDE"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16D657D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37F5504A"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w:t>
            </w:r>
            <w:r>
              <w:rPr>
                <w:rFonts w:ascii="Verdana" w:eastAsia="Times New Roman" w:hAnsi="Verdana"/>
                <w:color w:val="000000"/>
              </w:rPr>
              <w:t xml:space="preserve">the members defined in </w:t>
            </w:r>
            <w:hyperlink w:anchor="AddressClaim" w:history="1">
              <w:r>
                <w:rPr>
                  <w:rStyle w:val="Hyperlink"/>
                  <w:rFonts w:ascii="Verdana" w:eastAsia="Times New Roman" w:hAnsi="Verdana"/>
                  <w:u w:val="none"/>
                </w:rPr>
                <w:t>Section 5.1.1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14:paraId="5F2F8915" w14:textId="77777777">
        <w:trPr>
          <w:divId w:val="1567063107"/>
          <w:jc w:val="center"/>
        </w:trPr>
        <w:tc>
          <w:tcPr>
            <w:tcW w:w="0" w:type="auto"/>
            <w:tcBorders>
              <w:top w:val="nil"/>
              <w:left w:val="nil"/>
              <w:bottom w:val="nil"/>
              <w:right w:val="nil"/>
            </w:tcBorders>
            <w:vAlign w:val="center"/>
            <w:hideMark/>
          </w:tcPr>
          <w:p w14:paraId="3ACABA87" w14:textId="77777777" w:rsidR="00000000" w:rsidRDefault="003F103A">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updated_at</w:t>
            </w:r>
            <w:proofErr w:type="spellEnd"/>
          </w:p>
        </w:tc>
        <w:tc>
          <w:tcPr>
            <w:tcW w:w="0" w:type="auto"/>
            <w:tcBorders>
              <w:top w:val="nil"/>
              <w:left w:val="nil"/>
              <w:bottom w:val="nil"/>
              <w:right w:val="nil"/>
            </w:tcBorders>
            <w:vAlign w:val="center"/>
            <w:hideMark/>
          </w:tcPr>
          <w:p w14:paraId="0E62A65C"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7994DEAD" w14:textId="77777777" w:rsidR="00000000" w:rsidRDefault="003F103A">
            <w:pPr>
              <w:spacing w:before="0" w:beforeAutospacing="0" w:after="0" w:afterAutospacing="0"/>
              <w:rPr>
                <w:rFonts w:ascii="Verdana" w:eastAsia="Times New Roman" w:hAnsi="Verdana"/>
                <w:color w:val="000000"/>
              </w:rPr>
            </w:pPr>
            <w:r>
              <w:rPr>
                <w:rFonts w:ascii="Verdana" w:eastAsia="Times New Roman" w:hAnsi="Verdana"/>
                <w:color w:val="000000"/>
              </w:rPr>
              <w:t>Time the End-User's information was last updated. Its value is a JSON number representing the number of seconds from 1970-01-01T0:0:0Z as mea</w:t>
            </w:r>
            <w:r>
              <w:rPr>
                <w:rFonts w:ascii="Verdana" w:eastAsia="Times New Roman" w:hAnsi="Verdana"/>
                <w:color w:val="000000"/>
              </w:rPr>
              <w:t xml:space="preserve">sured in UTC until the date/time. </w:t>
            </w:r>
          </w:p>
        </w:tc>
      </w:tr>
    </w:tbl>
    <w:p w14:paraId="3DAADC9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3655"/>
      </w:tblGrid>
      <w:tr w:rsidR="00000000" w14:paraId="760E97E2" w14:textId="77777777">
        <w:trPr>
          <w:divId w:val="1567063107"/>
          <w:tblCellSpacing w:w="12" w:type="dxa"/>
          <w:jc w:val="center"/>
        </w:trPr>
        <w:tc>
          <w:tcPr>
            <w:tcW w:w="0" w:type="auto"/>
            <w:vAlign w:val="center"/>
            <w:hideMark/>
          </w:tcPr>
          <w:p w14:paraId="5EDD979F" w14:textId="77777777" w:rsidR="00000000" w:rsidRDefault="003F103A">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Registered Member Definitions </w:t>
            </w:r>
          </w:p>
        </w:tc>
      </w:tr>
    </w:tbl>
    <w:p w14:paraId="28E5B33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0" style="width:.05pt;height:.75pt" o:hrpct="800" o:hralign="center" o:hrstd="t" o:hrnoshade="t" o:hr="t" fillcolor="#ccc" stroked="f"/>
        </w:pict>
      </w:r>
    </w:p>
    <w:p w14:paraId="0F19E17D" w14:textId="77777777" w:rsidR="00000000" w:rsidRDefault="003F103A">
      <w:pPr>
        <w:spacing w:before="0" w:beforeAutospacing="0" w:after="0" w:afterAutospacing="0"/>
        <w:divId w:val="1567063107"/>
        <w:rPr>
          <w:rFonts w:ascii="Verdana" w:eastAsia="Times New Roman" w:hAnsi="Verdana"/>
          <w:color w:val="000000"/>
          <w:lang w:val="en"/>
        </w:rPr>
      </w:pPr>
      <w:bookmarkStart w:id="146" w:name="AddressClaim"/>
      <w:bookmarkEnd w:id="146"/>
    </w:p>
    <w:p w14:paraId="6EEC1FF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94AD490" w14:textId="77777777">
        <w:trPr>
          <w:divId w:val="1567063107"/>
          <w:trHeight w:val="225"/>
          <w:tblCellSpacing w:w="12" w:type="dxa"/>
        </w:trPr>
        <w:tc>
          <w:tcPr>
            <w:tcW w:w="450" w:type="dxa"/>
            <w:shd w:val="clear" w:color="auto" w:fill="990000"/>
            <w:vAlign w:val="center"/>
            <w:hideMark/>
          </w:tcPr>
          <w:p w14:paraId="739369B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C97EBD" w14:textId="77777777" w:rsidR="00000000" w:rsidRDefault="003F103A">
      <w:pPr>
        <w:pStyle w:val="Heading3"/>
        <w:divId w:val="1567063107"/>
        <w:rPr>
          <w:rFonts w:eastAsia="Times New Roman"/>
          <w:lang w:val="en"/>
        </w:rPr>
      </w:pPr>
      <w:bookmarkStart w:id="147" w:name="rfc.section.5.1.1"/>
      <w:bookmarkEnd w:id="147"/>
      <w:r>
        <w:rPr>
          <w:rFonts w:eastAsia="Times New Roman"/>
          <w:lang w:val="en"/>
        </w:rPr>
        <w:t>5.1.1.</w:t>
      </w:r>
      <w:proofErr w:type="gramStart"/>
      <w:r>
        <w:rPr>
          <w:rFonts w:eastAsia="Times New Roman"/>
          <w:lang w:val="en"/>
        </w:rPr>
        <w:t>  Address</w:t>
      </w:r>
      <w:proofErr w:type="gramEnd"/>
      <w:r>
        <w:rPr>
          <w:rFonts w:eastAsia="Times New Roman"/>
          <w:lang w:val="en"/>
        </w:rPr>
        <w:t xml:space="preserve"> Claim</w:t>
      </w:r>
    </w:p>
    <w:p w14:paraId="3B0FFE30"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Address Claim r</w:t>
      </w:r>
      <w:r>
        <w:rPr>
          <w:rFonts w:ascii="Verdana" w:hAnsi="Verdana"/>
          <w:color w:val="000000"/>
          <w:lang w:val="en"/>
        </w:rPr>
        <w:t xml:space="preserve">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w:t>
      </w:r>
      <w:r>
        <w:rPr>
          <w:rFonts w:ascii="Verdana" w:hAnsi="Verdana"/>
          <w:color w:val="000000"/>
          <w:lang w:val="en"/>
        </w:rPr>
        <w:t xml:space="preserve">might be returned without returning more fine-grained address information. </w:t>
      </w:r>
    </w:p>
    <w:p w14:paraId="6F9755F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w:t>
      </w:r>
      <w:r>
        <w:rPr>
          <w:rFonts w:ascii="Verdana" w:hAnsi="Verdana"/>
          <w:color w:val="000000"/>
          <w:lang w:val="en"/>
        </w:rPr>
        <w:t xml:space="preserve">or they MAY return both. If both variants are returned, they SHOULD be describing the same address, with the formatted address indicating how the component fields are combined. </w:t>
      </w:r>
    </w:p>
    <w:p w14:paraId="1BCAFA52" w14:textId="77777777" w:rsidR="00000000" w:rsidRDefault="003F103A">
      <w:pPr>
        <w:spacing w:before="0" w:beforeAutospacing="0" w:after="0" w:afterAutospacing="0"/>
        <w:divId w:val="709186017"/>
        <w:rPr>
          <w:rFonts w:ascii="Verdana" w:eastAsia="Times New Roman" w:hAnsi="Verdana"/>
          <w:color w:val="000000"/>
          <w:lang w:val="en"/>
        </w:rPr>
      </w:pPr>
      <w:proofErr w:type="gramStart"/>
      <w:r>
        <w:rPr>
          <w:rFonts w:ascii="Verdana" w:eastAsia="Times New Roman" w:hAnsi="Verdana"/>
          <w:color w:val="000000"/>
          <w:lang w:val="en"/>
        </w:rPr>
        <w:t>formatted</w:t>
      </w:r>
      <w:proofErr w:type="gramEnd"/>
    </w:p>
    <w:p w14:paraId="54F1D7CE" w14:textId="77777777" w:rsidR="00000000" w:rsidRDefault="003F103A">
      <w:pPr>
        <w:spacing w:before="0" w:beforeAutospacing="0" w:after="0" w:afterAutospacing="0"/>
        <w:ind w:left="720"/>
        <w:divId w:val="709186017"/>
        <w:rPr>
          <w:rFonts w:ascii="Verdana" w:eastAsia="Times New Roman" w:hAnsi="Verdana"/>
          <w:color w:val="000000"/>
          <w:lang w:val="en"/>
        </w:rPr>
      </w:pPr>
      <w:proofErr w:type="gramStart"/>
      <w:r>
        <w:rPr>
          <w:rFonts w:ascii="Verdana" w:eastAsia="Times New Roman" w:hAnsi="Verdana"/>
          <w:color w:val="000000"/>
          <w:lang w:val="en"/>
        </w:rPr>
        <w:t>Full mailing address, formatted for display or use on a mailing labe</w:t>
      </w:r>
      <w:r>
        <w:rPr>
          <w:rFonts w:ascii="Verdana" w:eastAsia="Times New Roman" w:hAnsi="Verdana"/>
          <w:color w:val="000000"/>
          <w:lang w:val="en"/>
        </w:rPr>
        <w:t>l.</w:t>
      </w:r>
      <w:proofErr w:type="gramEnd"/>
      <w:r>
        <w:rPr>
          <w:rFonts w:ascii="Verdana" w:eastAsia="Times New Roman" w:hAnsi="Verdana"/>
          <w:color w:val="000000"/>
          <w:lang w:val="en"/>
        </w:rPr>
        <w:t xml:space="preserve"> This field MAY contain multiple lines, separated by newlines. Newlines can be represented either as a carriage return/line feed pair ("\r\n") or as a single line feed character ("\n"). </w:t>
      </w:r>
    </w:p>
    <w:p w14:paraId="5CF0E6A1" w14:textId="77777777" w:rsidR="00000000" w:rsidRDefault="003F103A">
      <w:pPr>
        <w:spacing w:before="0" w:beforeAutospacing="0" w:after="0" w:afterAutospacing="0"/>
        <w:divId w:val="709186017"/>
        <w:rPr>
          <w:rFonts w:ascii="Verdana" w:eastAsia="Times New Roman" w:hAnsi="Verdana"/>
          <w:color w:val="000000"/>
          <w:lang w:val="en"/>
        </w:rPr>
      </w:pPr>
      <w:proofErr w:type="spellStart"/>
      <w:r>
        <w:rPr>
          <w:rFonts w:ascii="Verdana" w:eastAsia="Times New Roman" w:hAnsi="Verdana"/>
          <w:color w:val="000000"/>
          <w:lang w:val="en"/>
        </w:rPr>
        <w:t>street_address</w:t>
      </w:r>
      <w:proofErr w:type="spellEnd"/>
    </w:p>
    <w:p w14:paraId="20CCA4CD" w14:textId="77777777" w:rsidR="00000000" w:rsidRDefault="003F103A">
      <w:pPr>
        <w:spacing w:before="0" w:beforeAutospacing="0" w:after="0" w:afterAutospacing="0"/>
        <w:ind w:left="720"/>
        <w:divId w:val="709186017"/>
        <w:rPr>
          <w:rFonts w:ascii="Verdana" w:eastAsia="Times New Roman" w:hAnsi="Verdana"/>
          <w:color w:val="000000"/>
          <w:lang w:val="en"/>
        </w:rPr>
      </w:pPr>
      <w:r>
        <w:rPr>
          <w:rFonts w:ascii="Verdana" w:eastAsia="Times New Roman" w:hAnsi="Verdana"/>
          <w:color w:val="000000"/>
          <w:lang w:val="en"/>
        </w:rPr>
        <w:t>Full street address component, which MAY include hou</w:t>
      </w:r>
      <w:r>
        <w:rPr>
          <w:rFonts w:ascii="Verdana" w:eastAsia="Times New Roman" w:hAnsi="Verdana"/>
          <w:color w:val="000000"/>
          <w:lang w:val="en"/>
        </w:rPr>
        <w:t>se number, street name, Post Office Box, and multi-line extended street address information. This field MAY contain multiple lines, separated by newlines. Newlines can be represented either as a carriage return/line feed pair ("\r\n") or as a single line f</w:t>
      </w:r>
      <w:r>
        <w:rPr>
          <w:rFonts w:ascii="Verdana" w:eastAsia="Times New Roman" w:hAnsi="Verdana"/>
          <w:color w:val="000000"/>
          <w:lang w:val="en"/>
        </w:rPr>
        <w:t xml:space="preserve">eed character ("\n"). </w:t>
      </w:r>
    </w:p>
    <w:p w14:paraId="65DB1F0B" w14:textId="77777777" w:rsidR="00000000" w:rsidRDefault="003F103A">
      <w:pPr>
        <w:spacing w:before="0" w:beforeAutospacing="0" w:after="0" w:afterAutospacing="0"/>
        <w:divId w:val="709186017"/>
        <w:rPr>
          <w:rFonts w:ascii="Verdana" w:eastAsia="Times New Roman" w:hAnsi="Verdana"/>
          <w:color w:val="000000"/>
          <w:lang w:val="en"/>
        </w:rPr>
      </w:pPr>
      <w:proofErr w:type="gramStart"/>
      <w:r>
        <w:rPr>
          <w:rFonts w:ascii="Verdana" w:eastAsia="Times New Roman" w:hAnsi="Verdana"/>
          <w:color w:val="000000"/>
          <w:lang w:val="en"/>
        </w:rPr>
        <w:t>locality</w:t>
      </w:r>
      <w:proofErr w:type="gramEnd"/>
    </w:p>
    <w:p w14:paraId="2242C948" w14:textId="77777777" w:rsidR="00000000" w:rsidRDefault="003F103A">
      <w:pPr>
        <w:spacing w:before="0" w:beforeAutospacing="0" w:after="0" w:afterAutospacing="0"/>
        <w:ind w:left="720"/>
        <w:divId w:val="709186017"/>
        <w:rPr>
          <w:rFonts w:ascii="Verdana" w:eastAsia="Times New Roman" w:hAnsi="Verdana"/>
          <w:color w:val="000000"/>
          <w:lang w:val="en"/>
        </w:rPr>
      </w:pPr>
      <w:proofErr w:type="gramStart"/>
      <w:r>
        <w:rPr>
          <w:rFonts w:ascii="Verdana" w:eastAsia="Times New Roman" w:hAnsi="Verdana"/>
          <w:color w:val="000000"/>
          <w:lang w:val="en"/>
        </w:rPr>
        <w:t>City or locality component.</w:t>
      </w:r>
      <w:proofErr w:type="gramEnd"/>
      <w:r>
        <w:rPr>
          <w:rFonts w:ascii="Verdana" w:eastAsia="Times New Roman" w:hAnsi="Verdana"/>
          <w:color w:val="000000"/>
          <w:lang w:val="en"/>
        </w:rPr>
        <w:t xml:space="preserve"> </w:t>
      </w:r>
    </w:p>
    <w:p w14:paraId="7730924A" w14:textId="77777777" w:rsidR="00000000" w:rsidRDefault="003F103A">
      <w:pPr>
        <w:spacing w:before="0" w:beforeAutospacing="0" w:after="0" w:afterAutospacing="0"/>
        <w:divId w:val="709186017"/>
        <w:rPr>
          <w:rFonts w:ascii="Verdana" w:eastAsia="Times New Roman" w:hAnsi="Verdana"/>
          <w:color w:val="000000"/>
          <w:lang w:val="en"/>
        </w:rPr>
      </w:pPr>
      <w:proofErr w:type="gramStart"/>
      <w:r>
        <w:rPr>
          <w:rFonts w:ascii="Verdana" w:eastAsia="Times New Roman" w:hAnsi="Verdana"/>
          <w:color w:val="000000"/>
          <w:lang w:val="en"/>
        </w:rPr>
        <w:t>region</w:t>
      </w:r>
      <w:proofErr w:type="gramEnd"/>
    </w:p>
    <w:p w14:paraId="1D69177F" w14:textId="77777777" w:rsidR="00000000" w:rsidRDefault="003F103A">
      <w:pPr>
        <w:spacing w:before="0" w:beforeAutospacing="0" w:after="0" w:afterAutospacing="0"/>
        <w:ind w:left="720"/>
        <w:divId w:val="709186017"/>
        <w:rPr>
          <w:rFonts w:ascii="Verdana" w:eastAsia="Times New Roman" w:hAnsi="Verdana"/>
          <w:color w:val="000000"/>
          <w:lang w:val="en"/>
        </w:rPr>
      </w:pPr>
      <w:proofErr w:type="gramStart"/>
      <w:r>
        <w:rPr>
          <w:rFonts w:ascii="Verdana" w:eastAsia="Times New Roman" w:hAnsi="Verdana"/>
          <w:color w:val="000000"/>
          <w:lang w:val="en"/>
        </w:rPr>
        <w:t>State, province, prefecture, or region component.</w:t>
      </w:r>
      <w:proofErr w:type="gramEnd"/>
      <w:r>
        <w:rPr>
          <w:rFonts w:ascii="Verdana" w:eastAsia="Times New Roman" w:hAnsi="Verdana"/>
          <w:color w:val="000000"/>
          <w:lang w:val="en"/>
        </w:rPr>
        <w:t xml:space="preserve"> </w:t>
      </w:r>
    </w:p>
    <w:p w14:paraId="63B72B4A" w14:textId="77777777" w:rsidR="00000000" w:rsidRDefault="003F103A">
      <w:pPr>
        <w:spacing w:before="0" w:beforeAutospacing="0" w:after="0" w:afterAutospacing="0"/>
        <w:divId w:val="709186017"/>
        <w:rPr>
          <w:rFonts w:ascii="Verdana" w:eastAsia="Times New Roman" w:hAnsi="Verdana"/>
          <w:color w:val="000000"/>
          <w:lang w:val="en"/>
        </w:rPr>
      </w:pPr>
      <w:proofErr w:type="spellStart"/>
      <w:r>
        <w:rPr>
          <w:rFonts w:ascii="Verdana" w:eastAsia="Times New Roman" w:hAnsi="Verdana"/>
          <w:color w:val="000000"/>
          <w:lang w:val="en"/>
        </w:rPr>
        <w:t>postal_code</w:t>
      </w:r>
      <w:proofErr w:type="spellEnd"/>
    </w:p>
    <w:p w14:paraId="0504B304" w14:textId="77777777" w:rsidR="00000000" w:rsidRDefault="003F103A">
      <w:pPr>
        <w:spacing w:before="0" w:beforeAutospacing="0" w:after="0" w:afterAutospacing="0"/>
        <w:ind w:left="720"/>
        <w:divId w:val="709186017"/>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205460F8" w14:textId="77777777" w:rsidR="00000000" w:rsidRDefault="003F103A">
      <w:pPr>
        <w:spacing w:before="0" w:beforeAutospacing="0" w:after="0" w:afterAutospacing="0"/>
        <w:divId w:val="709186017"/>
        <w:rPr>
          <w:rFonts w:ascii="Verdana" w:eastAsia="Times New Roman" w:hAnsi="Verdana"/>
          <w:color w:val="000000"/>
          <w:lang w:val="en"/>
        </w:rPr>
      </w:pPr>
      <w:proofErr w:type="gramStart"/>
      <w:r>
        <w:rPr>
          <w:rFonts w:ascii="Verdana" w:eastAsia="Times New Roman" w:hAnsi="Verdana"/>
          <w:color w:val="000000"/>
          <w:lang w:val="en"/>
        </w:rPr>
        <w:t>country</w:t>
      </w:r>
      <w:proofErr w:type="gramEnd"/>
    </w:p>
    <w:p w14:paraId="6018CCA1" w14:textId="77777777" w:rsidR="00000000" w:rsidRDefault="003F103A">
      <w:pPr>
        <w:spacing w:before="0" w:beforeAutospacing="0" w:after="0" w:afterAutospacing="0"/>
        <w:ind w:left="720"/>
        <w:divId w:val="709186017"/>
        <w:rPr>
          <w:rFonts w:ascii="Verdana" w:eastAsia="Times New Roman" w:hAnsi="Verdana"/>
          <w:color w:val="000000"/>
          <w:lang w:val="en"/>
        </w:rPr>
      </w:pPr>
      <w:proofErr w:type="gramStart"/>
      <w:r>
        <w:rPr>
          <w:rFonts w:ascii="Verdana" w:eastAsia="Times New Roman" w:hAnsi="Verdana"/>
          <w:color w:val="000000"/>
          <w:lang w:val="en"/>
        </w:rPr>
        <w:t>Country name component.</w:t>
      </w:r>
      <w:proofErr w:type="gramEnd"/>
      <w:r>
        <w:rPr>
          <w:rFonts w:ascii="Verdana" w:eastAsia="Times New Roman" w:hAnsi="Verdana"/>
          <w:color w:val="000000"/>
          <w:lang w:val="en"/>
        </w:rPr>
        <w:t xml:space="preserve"> </w:t>
      </w:r>
    </w:p>
    <w:p w14:paraId="326F21B8" w14:textId="77777777" w:rsidR="00000000" w:rsidRDefault="003F103A">
      <w:pPr>
        <w:spacing w:before="0" w:beforeAutospacing="0" w:after="0" w:afterAutospacing="0"/>
        <w:divId w:val="1567063107"/>
        <w:rPr>
          <w:rFonts w:ascii="Verdana" w:eastAsia="Times New Roman" w:hAnsi="Verdana"/>
          <w:color w:val="000000"/>
          <w:lang w:val="en"/>
        </w:rPr>
      </w:pPr>
      <w:bookmarkStart w:id="148" w:name="AdditionalClaims"/>
      <w:bookmarkEnd w:id="148"/>
    </w:p>
    <w:p w14:paraId="6C6D528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855EA22" w14:textId="77777777">
        <w:trPr>
          <w:divId w:val="1567063107"/>
          <w:trHeight w:val="225"/>
          <w:tblCellSpacing w:w="12" w:type="dxa"/>
        </w:trPr>
        <w:tc>
          <w:tcPr>
            <w:tcW w:w="450" w:type="dxa"/>
            <w:shd w:val="clear" w:color="auto" w:fill="990000"/>
            <w:vAlign w:val="center"/>
            <w:hideMark/>
          </w:tcPr>
          <w:p w14:paraId="3903F83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04153C" w14:textId="77777777" w:rsidR="00000000" w:rsidRDefault="003F103A">
      <w:pPr>
        <w:pStyle w:val="Heading3"/>
        <w:divId w:val="1567063107"/>
        <w:rPr>
          <w:rFonts w:eastAsia="Times New Roman"/>
          <w:lang w:val="en"/>
        </w:rPr>
      </w:pPr>
      <w:bookmarkStart w:id="149" w:name="rfc.section.5.1.2"/>
      <w:bookmarkEnd w:id="149"/>
      <w:r>
        <w:rPr>
          <w:rFonts w:eastAsia="Times New Roman"/>
          <w:lang w:val="en"/>
        </w:rPr>
        <w:t>5.1.2.</w:t>
      </w:r>
      <w:proofErr w:type="gramStart"/>
      <w:r>
        <w:rPr>
          <w:rFonts w:eastAsia="Times New Roman"/>
          <w:lang w:val="en"/>
        </w:rPr>
        <w:t>  Additional</w:t>
      </w:r>
      <w:proofErr w:type="gramEnd"/>
      <w:r>
        <w:rPr>
          <w:rFonts w:eastAsia="Times New Roman"/>
          <w:lang w:val="en"/>
        </w:rPr>
        <w:t xml:space="preserve"> Claims</w:t>
      </w:r>
    </w:p>
    <w:p w14:paraId="0EAF7471"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While this specification defines only a small set of Claims as standard Claims, other Claims MAY be used in conjunction with the standard Claims. When using such Claims, it is RECOMMENDED that collision-resistant names be used for the Claim Names, as descr</w:t>
      </w:r>
      <w:r>
        <w:rPr>
          <w:rFonts w:ascii="Verdana" w:hAnsi="Verdana"/>
          <w:color w:val="000000"/>
          <w:lang w:val="en"/>
        </w:rPr>
        <w:t xml:space="preserve">ibed in the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[JWT] specification. Alternatively, Private Claim Names can be safely used when naming conflicts are unlikely to ar</w:t>
      </w:r>
      <w:r>
        <w:rPr>
          <w:rFonts w:ascii="Verdana" w:hAnsi="Verdana"/>
          <w:color w:val="000000"/>
          <w:lang w:val="en"/>
        </w:rPr>
        <w:t xml:space="preserve">ise, as described in the JWT specification. Or, if specific additional Claims will have broad and general applicability, they can be registered with Registered Claim Names, per the JWT specification. </w:t>
      </w:r>
    </w:p>
    <w:p w14:paraId="7C12DE20" w14:textId="77777777" w:rsidR="00000000" w:rsidRDefault="003F103A">
      <w:pPr>
        <w:spacing w:before="0" w:beforeAutospacing="0" w:after="0" w:afterAutospacing="0"/>
        <w:divId w:val="1567063107"/>
        <w:rPr>
          <w:rFonts w:ascii="Verdana" w:eastAsia="Times New Roman" w:hAnsi="Verdana"/>
          <w:color w:val="000000"/>
          <w:lang w:val="en"/>
        </w:rPr>
      </w:pPr>
      <w:bookmarkStart w:id="150" w:name="ClaimsLanguagesAndScripts"/>
      <w:bookmarkEnd w:id="150"/>
    </w:p>
    <w:p w14:paraId="7AE071F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1D3240D" w14:textId="77777777">
        <w:trPr>
          <w:divId w:val="1567063107"/>
          <w:trHeight w:val="225"/>
          <w:tblCellSpacing w:w="12" w:type="dxa"/>
        </w:trPr>
        <w:tc>
          <w:tcPr>
            <w:tcW w:w="450" w:type="dxa"/>
            <w:shd w:val="clear" w:color="auto" w:fill="990000"/>
            <w:vAlign w:val="center"/>
            <w:hideMark/>
          </w:tcPr>
          <w:p w14:paraId="0F81638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1AFEE8" w14:textId="77777777" w:rsidR="00000000" w:rsidRDefault="003F103A">
      <w:pPr>
        <w:pStyle w:val="Heading3"/>
        <w:divId w:val="1567063107"/>
        <w:rPr>
          <w:rFonts w:eastAsia="Times New Roman"/>
          <w:lang w:val="en"/>
        </w:rPr>
      </w:pPr>
      <w:bookmarkStart w:id="151" w:name="rfc.section.5.2"/>
      <w:bookmarkEnd w:id="151"/>
      <w:r>
        <w:rPr>
          <w:rFonts w:eastAsia="Times New Roman"/>
          <w:lang w:val="en"/>
        </w:rPr>
        <w:t>5.2.</w:t>
      </w:r>
      <w:proofErr w:type="gramStart"/>
      <w:r>
        <w:rPr>
          <w:rFonts w:eastAsia="Times New Roman"/>
          <w:lang w:val="en"/>
        </w:rPr>
        <w:t>  Claims</w:t>
      </w:r>
      <w:proofErr w:type="gramEnd"/>
      <w:r>
        <w:rPr>
          <w:rFonts w:eastAsia="Times New Roman"/>
          <w:lang w:val="en"/>
        </w:rPr>
        <w:t xml:space="preserve"> Languages and Scripts</w:t>
      </w:r>
    </w:p>
    <w:p w14:paraId="42B1F19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w:t>
        </w:r>
        <w:r>
          <w:rPr>
            <w:rStyle w:val="Hyperlink"/>
            <w:rFonts w:ascii="Verdana" w:hAnsi="Verdana"/>
            <w:vanish/>
            <w:u w:val="none"/>
            <w:lang w:val="en"/>
          </w:rPr>
          <w:t>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proofErr w:type="spellStart"/>
      <w:r>
        <w:rPr>
          <w:rStyle w:val="HTMLTypewriter"/>
          <w:lang w:val="en"/>
        </w:rPr>
        <w:t>family_name#ja-Kana-JP</w:t>
      </w:r>
      <w:proofErr w:type="spellEnd"/>
      <w:r>
        <w:rPr>
          <w:rFonts w:ascii="Verdana" w:hAnsi="Verdana"/>
          <w:color w:val="000000"/>
          <w:lang w:val="en"/>
        </w:rPr>
        <w:t xml:space="preserve"> expresses the Family Name in Katakana in Japanese, which is commonly used to index and represent the phoneti</w:t>
      </w:r>
      <w:r>
        <w:rPr>
          <w:rFonts w:ascii="Verdana" w:hAnsi="Verdana"/>
          <w:color w:val="000000"/>
          <w:lang w:val="en"/>
        </w:rPr>
        <w:t xml:space="preserve">cs of the Kanji representation of the same represented as </w:t>
      </w:r>
      <w:proofErr w:type="spellStart"/>
      <w:r>
        <w:rPr>
          <w:rStyle w:val="HTMLTypewriter"/>
          <w:lang w:val="en"/>
        </w:rPr>
        <w:t>family_name#ja-Hani-JP</w:t>
      </w:r>
      <w:proofErr w:type="spellEnd"/>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proofErr w:type="spellStart"/>
      <w:r>
        <w:rPr>
          <w:rStyle w:val="HTMLTypewriter"/>
          <w:lang w:val="en"/>
        </w:rPr>
        <w:t>website#de</w:t>
      </w:r>
      <w:proofErr w:type="spellEnd"/>
      <w:r>
        <w:rPr>
          <w:rFonts w:ascii="Verdana" w:hAnsi="Verdana"/>
          <w:color w:val="000000"/>
          <w:lang w:val="en"/>
        </w:rPr>
        <w:t xml:space="preserve"> Claim Values might be returned, referencing a Web site in an unspecified language and a Web site in German. </w:t>
      </w:r>
    </w:p>
    <w:p w14:paraId="3F8EB3A8" w14:textId="77777777" w:rsidR="00000000" w:rsidRDefault="003F103A">
      <w:pPr>
        <w:pStyle w:val="NormalWeb"/>
        <w:divId w:val="1567063107"/>
        <w:rPr>
          <w:rFonts w:ascii="Verdana" w:hAnsi="Verdana"/>
          <w:color w:val="000000"/>
          <w:lang w:val="en"/>
        </w:rPr>
      </w:pPr>
      <w:r>
        <w:rPr>
          <w:rFonts w:ascii="Verdana" w:hAnsi="Verdana"/>
          <w:color w:val="000000"/>
          <w:lang w:val="en"/>
        </w:rPr>
        <w:t>Since Claim Names</w:t>
      </w:r>
      <w:r>
        <w:rPr>
          <w:rFonts w:ascii="Verdana" w:hAnsi="Verdana"/>
          <w:color w:val="000000"/>
          <w:lang w:val="en"/>
        </w:rPr>
        <w:t xml:space="preserve">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 xml:space="preserve">IANA Language </w:t>
        </w:r>
        <w:proofErr w:type="spellStart"/>
        <w:r>
          <w:rPr>
            <w:rStyle w:val="Hyperlink"/>
            <w:rFonts w:ascii="Verdana" w:hAnsi="Verdana"/>
            <w:u w:val="none"/>
            <w:lang w:val="en"/>
          </w:rPr>
          <w:t>Subtag</w:t>
        </w:r>
        <w:proofErr w:type="spellEnd"/>
        <w:r>
          <w:rPr>
            <w:rStyle w:val="Hyperlink"/>
            <w:rFonts w:ascii="Verdana" w:hAnsi="Verdana"/>
            <w:u w:val="none"/>
            <w:lang w:val="en"/>
          </w:rPr>
          <w:t xml:space="preserve"> Registry</w:t>
        </w:r>
        <w:r>
          <w:rPr>
            <w:rStyle w:val="Hyperlink"/>
            <w:rFonts w:ascii="Verdana" w:hAnsi="Verdana"/>
            <w:vanish/>
            <w:u w:val="none"/>
            <w:lang w:val="en"/>
          </w:rPr>
          <w:t xml:space="preserve"> (Internet Assigned Numb</w:t>
        </w:r>
        <w:r>
          <w:rPr>
            <w:rStyle w:val="Hyperlink"/>
            <w:rFonts w:ascii="Verdana" w:hAnsi="Verdana"/>
            <w:vanish/>
            <w:u w:val="none"/>
            <w:lang w:val="en"/>
          </w:rPr>
          <w:t>ers Authority (IANA), “Language Subtag Registry,” 2005.)</w:t>
        </w:r>
      </w:hyperlink>
      <w:r>
        <w:rPr>
          <w:rFonts w:ascii="Verdana" w:hAnsi="Verdana"/>
          <w:color w:val="000000"/>
          <w:lang w:val="en"/>
        </w:rPr>
        <w:t xml:space="preserve"> [</w:t>
      </w:r>
      <w:proofErr w:type="spellStart"/>
      <w:r>
        <w:rPr>
          <w:rFonts w:ascii="Verdana" w:hAnsi="Verdana"/>
          <w:color w:val="000000"/>
          <w:lang w:val="en"/>
        </w:rPr>
        <w:t>IANA.Language</w:t>
      </w:r>
      <w:proofErr w:type="spellEnd"/>
      <w:r>
        <w:rPr>
          <w:rFonts w:ascii="Verdana" w:hAnsi="Verdana"/>
          <w:color w:val="000000"/>
          <w:lang w:val="en"/>
        </w:rPr>
        <w:t xml:space="preserve">]. In particular, normally language names are spelled with lowercase characters, region names are spelled with uppercase characters, and scripts are spelled with mixed case characters. </w:t>
      </w:r>
      <w:r>
        <w:rPr>
          <w:rFonts w:ascii="Verdana" w:hAnsi="Verdana"/>
          <w:color w:val="000000"/>
          <w:lang w:val="en"/>
        </w:rPr>
        <w:t xml:space="preserve">However, since BCP47 language tag values are case insensitive, implementations SHOULD interpret the language tag values supplied in a case insensitive manner. </w:t>
      </w:r>
    </w:p>
    <w:p w14:paraId="608F0088"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Per the recommendations in BCP47, language tag values for Claims SHOULD only </w:t>
      </w:r>
      <w:proofErr w:type="gramStart"/>
      <w:r>
        <w:rPr>
          <w:rFonts w:ascii="Verdana" w:hAnsi="Verdana"/>
          <w:color w:val="000000"/>
          <w:lang w:val="en"/>
        </w:rPr>
        <w:t>be</w:t>
      </w:r>
      <w:proofErr w:type="gramEnd"/>
      <w:r>
        <w:rPr>
          <w:rFonts w:ascii="Verdana" w:hAnsi="Verdana"/>
          <w:color w:val="000000"/>
          <w:lang w:val="en"/>
        </w:rPr>
        <w:t xml:space="preserve"> as specific as n</w:t>
      </w:r>
      <w:r>
        <w:rPr>
          <w:rFonts w:ascii="Verdana" w:hAnsi="Verdana"/>
          <w:color w:val="000000"/>
          <w:lang w:val="en"/>
        </w:rPr>
        <w:t xml:space="preserve">ecessary. For instance, using </w:t>
      </w:r>
      <w:proofErr w:type="spellStart"/>
      <w:proofErr w:type="gramStart"/>
      <w:r>
        <w:rPr>
          <w:rStyle w:val="HTMLTypewriter"/>
          <w:lang w:val="en"/>
        </w:rPr>
        <w:t>fr</w:t>
      </w:r>
      <w:proofErr w:type="spellEnd"/>
      <w:proofErr w:type="gramEnd"/>
      <w:r>
        <w:rPr>
          <w:rFonts w:ascii="Verdana" w:hAnsi="Verdana"/>
          <w:color w:val="000000"/>
          <w:lang w:val="en"/>
        </w:rPr>
        <w:t xml:space="preserve"> might be sufficient in many contexts, rather than </w:t>
      </w:r>
      <w:proofErr w:type="spellStart"/>
      <w:r>
        <w:rPr>
          <w:rStyle w:val="HTMLTypewriter"/>
          <w:lang w:val="en"/>
        </w:rPr>
        <w:t>fr</w:t>
      </w:r>
      <w:proofErr w:type="spellEnd"/>
      <w:r>
        <w:rPr>
          <w:rStyle w:val="HTMLTypewriter"/>
          <w:lang w:val="en"/>
        </w:rPr>
        <w:t>-CA</w:t>
      </w:r>
      <w:r>
        <w:rPr>
          <w:rFonts w:ascii="Verdana" w:hAnsi="Verdana"/>
          <w:color w:val="000000"/>
          <w:lang w:val="en"/>
        </w:rPr>
        <w:t xml:space="preserve"> or </w:t>
      </w:r>
      <w:proofErr w:type="spellStart"/>
      <w:r>
        <w:rPr>
          <w:rStyle w:val="HTMLTypewriter"/>
          <w:lang w:val="en"/>
        </w:rPr>
        <w:t>fr</w:t>
      </w:r>
      <w:proofErr w:type="spellEnd"/>
      <w:r>
        <w:rPr>
          <w:rStyle w:val="HTMLTypewriter"/>
          <w:lang w:val="en"/>
        </w:rPr>
        <w:t>-FR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(German) language </w:t>
      </w:r>
      <w:r>
        <w:rPr>
          <w:rFonts w:ascii="Verdana" w:hAnsi="Verdana"/>
          <w:color w:val="000000"/>
          <w:lang w:val="en"/>
        </w:rPr>
        <w:t xml:space="preserve">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w:t>
      </w:r>
      <w:r>
        <w:rPr>
          <w:rFonts w:ascii="Verdana" w:hAnsi="Verdana"/>
          <w:color w:val="000000"/>
          <w:lang w:val="en"/>
        </w:rPr>
        <w:t xml:space="preserve">OP as possible, to simplify Clients.) </w:t>
      </w:r>
    </w:p>
    <w:p w14:paraId="69144CB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Authorization Request parameter to enable specify the preferred languages and scripts to be used for the returned Claims: </w:t>
      </w:r>
    </w:p>
    <w:p w14:paraId="4ACF736D" w14:textId="77777777" w:rsidR="00000000" w:rsidRDefault="003F103A">
      <w:pPr>
        <w:spacing w:before="0" w:beforeAutospacing="0" w:after="0" w:afterAutospacing="0"/>
        <w:divId w:val="758601872"/>
        <w:rPr>
          <w:rFonts w:ascii="Verdana" w:eastAsia="Times New Roman" w:hAnsi="Verdana"/>
          <w:color w:val="000000"/>
          <w:lang w:val="en"/>
        </w:rPr>
      </w:pPr>
      <w:proofErr w:type="spellStart"/>
      <w:r>
        <w:rPr>
          <w:rFonts w:ascii="Verdana" w:eastAsia="Times New Roman" w:hAnsi="Verdana"/>
          <w:color w:val="000000"/>
          <w:lang w:val="en"/>
        </w:rPr>
        <w:t>claims_locales</w:t>
      </w:r>
      <w:proofErr w:type="spellEnd"/>
    </w:p>
    <w:p w14:paraId="138BF4DE" w14:textId="77777777" w:rsidR="00000000" w:rsidRDefault="003F103A">
      <w:pPr>
        <w:spacing w:before="0" w:beforeAutospacing="0" w:after="0" w:afterAutospacing="0"/>
        <w:ind w:left="720"/>
        <w:divId w:val="75860187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w:t>
      </w:r>
      <w:r>
        <w:rPr>
          <w:rFonts w:ascii="Verdana" w:eastAsia="Times New Roman" w:hAnsi="Verdana"/>
          <w:color w:val="000000"/>
          <w:lang w:val="en"/>
        </w:rPr>
        <w:t xml:space="preserve">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w:t>
      </w:r>
      <w:r>
        <w:rPr>
          <w:rFonts w:ascii="Verdana" w:eastAsia="Times New Roman" w:hAnsi="Verdana"/>
          <w:color w:val="000000"/>
          <w:lang w:val="en"/>
        </w:rPr>
        <w:t xml:space="preserve">An error SHOULD NOT result if some or all of the requested locales are not supported by the OpenID Provider. </w:t>
      </w:r>
    </w:p>
    <w:p w14:paraId="7B3D9B1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the OP determines, either through the </w:t>
      </w:r>
      <w:proofErr w:type="spellStart"/>
      <w:r>
        <w:rPr>
          <w:rStyle w:val="HTMLTypewriter"/>
          <w:lang w:val="en"/>
        </w:rPr>
        <w:t>claims_locales</w:t>
      </w:r>
      <w:proofErr w:type="spellEnd"/>
      <w:r>
        <w:rPr>
          <w:rFonts w:ascii="Verdana" w:hAnsi="Verdana"/>
          <w:color w:val="000000"/>
          <w:lang w:val="en"/>
        </w:rPr>
        <w:t xml:space="preserve"> parameter, or by other means, that the End-User and Client are requesting Claims in only</w:t>
      </w:r>
      <w:r>
        <w:rPr>
          <w:rFonts w:ascii="Verdana" w:hAnsi="Verdana"/>
          <w:color w:val="000000"/>
          <w:lang w:val="en"/>
        </w:rPr>
        <w:t xml:space="preserve"> one set of languages and scripts, it is RECOMMENDED that OPs return Claims without language tags when they employ this language and script. It is also RECOMMENDED that Clients be written in a manner that they can handle and utilize Claims using language t</w:t>
      </w:r>
      <w:r>
        <w:rPr>
          <w:rFonts w:ascii="Verdana" w:hAnsi="Verdana"/>
          <w:color w:val="000000"/>
          <w:lang w:val="en"/>
        </w:rPr>
        <w:t xml:space="preserve">ags. </w:t>
      </w:r>
    </w:p>
    <w:p w14:paraId="05730B1C" w14:textId="77777777" w:rsidR="00000000" w:rsidRDefault="003F103A">
      <w:pPr>
        <w:spacing w:before="0" w:beforeAutospacing="0" w:after="0" w:afterAutospacing="0"/>
        <w:divId w:val="1567063107"/>
        <w:rPr>
          <w:rFonts w:ascii="Verdana" w:eastAsia="Times New Roman" w:hAnsi="Verdana"/>
          <w:color w:val="000000"/>
          <w:lang w:val="en"/>
        </w:rPr>
      </w:pPr>
      <w:bookmarkStart w:id="152" w:name="UserInfo"/>
      <w:bookmarkEnd w:id="152"/>
    </w:p>
    <w:p w14:paraId="297DF78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EA5DDA8" w14:textId="77777777">
        <w:trPr>
          <w:divId w:val="1567063107"/>
          <w:trHeight w:val="225"/>
          <w:tblCellSpacing w:w="12" w:type="dxa"/>
        </w:trPr>
        <w:tc>
          <w:tcPr>
            <w:tcW w:w="450" w:type="dxa"/>
            <w:shd w:val="clear" w:color="auto" w:fill="990000"/>
            <w:vAlign w:val="center"/>
            <w:hideMark/>
          </w:tcPr>
          <w:p w14:paraId="608DE56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3555F0" w14:textId="77777777" w:rsidR="00000000" w:rsidRDefault="003F103A">
      <w:pPr>
        <w:pStyle w:val="Heading3"/>
        <w:divId w:val="1567063107"/>
        <w:rPr>
          <w:rFonts w:eastAsia="Times New Roman"/>
          <w:lang w:val="en"/>
        </w:rPr>
      </w:pPr>
      <w:bookmarkStart w:id="153" w:name="rfc.section.5.3"/>
      <w:bookmarkEnd w:id="153"/>
      <w:r>
        <w:rPr>
          <w:rFonts w:eastAsia="Times New Roman"/>
          <w:lang w:val="en"/>
        </w:rPr>
        <w:t>5.3.</w:t>
      </w:r>
      <w:proofErr w:type="gramStart"/>
      <w:r>
        <w:rPr>
          <w:rFonts w:eastAsia="Times New Roman"/>
          <w:lang w:val="en"/>
        </w:rPr>
        <w:t>  UserInfo</w:t>
      </w:r>
      <w:proofErr w:type="gramEnd"/>
      <w:r>
        <w:rPr>
          <w:rFonts w:eastAsia="Times New Roman"/>
          <w:lang w:val="en"/>
        </w:rPr>
        <w:t xml:space="preserve"> Endpoint</w:t>
      </w:r>
    </w:p>
    <w:p w14:paraId="252EC53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To obtain the requested Claims about the End-User, the Client </w:t>
      </w:r>
      <w:r>
        <w:rPr>
          <w:rFonts w:ascii="Verdana" w:hAnsi="Verdana"/>
          <w:color w:val="000000"/>
          <w:lang w:val="en"/>
        </w:rPr>
        <w:lastRenderedPageBreak/>
        <w:t>makes a request to the UserInfo Endpoint using an Access Token obtained through Ope</w:t>
      </w:r>
      <w:r>
        <w:rPr>
          <w:rFonts w:ascii="Verdana" w:hAnsi="Verdana"/>
          <w:color w:val="000000"/>
          <w:lang w:val="en"/>
        </w:rPr>
        <w:t xml:space="preserve">nID Connect Authentication. These Claims are normally represented by a JSON object that contains a collection of name and value pairs for the Claims. </w:t>
      </w:r>
    </w:p>
    <w:p w14:paraId="0E506730" w14:textId="77777777" w:rsidR="00000000" w:rsidRDefault="003F103A">
      <w:pPr>
        <w:pStyle w:val="NormalWeb"/>
        <w:divId w:val="1567063107"/>
        <w:rPr>
          <w:rFonts w:ascii="Verdana" w:hAnsi="Verdana"/>
          <w:color w:val="000000"/>
          <w:lang w:val="en"/>
        </w:rPr>
      </w:pPr>
      <w:proofErr w:type="gramStart"/>
      <w:r>
        <w:rPr>
          <w:rFonts w:ascii="Verdana" w:hAnsi="Verdana"/>
          <w:color w:val="000000"/>
          <w:lang w:val="en"/>
        </w:rPr>
        <w:t>Communication with the UserInfo Endpoint MUST utilize</w:t>
      </w:r>
      <w:proofErr w:type="gramEnd"/>
      <w:r>
        <w:rPr>
          <w:rFonts w:ascii="Verdana" w:hAnsi="Verdana"/>
          <w:color w:val="000000"/>
          <w:lang w:val="en"/>
        </w:rPr>
        <w:t xml:space="preserve"> TLS. See </w:t>
      </w:r>
      <w:hyperlink w:anchor="TLSRequirements" w:history="1">
        <w:r>
          <w:rPr>
            <w:rStyle w:val="Hyperlink"/>
            <w:rFonts w:ascii="Verdana" w:hAnsi="Verdana"/>
            <w:u w:val="none"/>
            <w:lang w:val="en"/>
          </w:rPr>
          <w:t>Section 16.17</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D93434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UserInfo Endpoint MUST support the use of the HTTP </w:t>
      </w:r>
      <w:r>
        <w:rPr>
          <w:rStyle w:val="HTMLTypewriter"/>
          <w:lang w:val="en"/>
        </w:rPr>
        <w:t>GET</w:t>
      </w:r>
      <w:r>
        <w:rPr>
          <w:rFonts w:ascii="Verdana" w:hAnsi="Verdana"/>
          <w:color w:val="000000"/>
          <w:lang w:val="en"/>
        </w:rPr>
        <w:t xml:space="preserve"> and HTTP </w:t>
      </w:r>
      <w:r>
        <w:rPr>
          <w:rStyle w:val="HTMLTypewriter"/>
          <w:lang w:val="en"/>
        </w:rPr>
        <w:t>POST</w:t>
      </w:r>
      <w:r>
        <w:rPr>
          <w:rFonts w:ascii="Verdana" w:hAnsi="Verdana"/>
          <w:color w:val="000000"/>
          <w:lang w:val="en"/>
        </w:rPr>
        <w:t xml:space="preserve"> methods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w:t>
        </w:r>
        <w:r>
          <w:rPr>
            <w:rStyle w:val="Hyperlink"/>
            <w:rFonts w:ascii="Verdana" w:hAnsi="Verdana"/>
            <w:vanish/>
            <w:u w:val="none"/>
            <w:lang w:val="en"/>
          </w:rPr>
          <w:t>ter, L., Leach, P., and T. Berners-Lee, “Hypertext Transfer Protocol -- HTTP/1.1,” June 1999.)</w:t>
        </w:r>
      </w:hyperlink>
      <w:r>
        <w:rPr>
          <w:rFonts w:ascii="Verdana" w:hAnsi="Verdana"/>
          <w:color w:val="000000"/>
          <w:lang w:val="en"/>
        </w:rPr>
        <w:t xml:space="preserve"> [RFC2616]. </w:t>
      </w:r>
    </w:p>
    <w:p w14:paraId="5587CB8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UserInfo Endpoint MUST </w:t>
      </w:r>
      <w:proofErr w:type="gramStart"/>
      <w:r>
        <w:rPr>
          <w:rFonts w:ascii="Verdana" w:hAnsi="Verdana"/>
          <w:color w:val="000000"/>
          <w:lang w:val="en"/>
        </w:rPr>
        <w:t>accept</w:t>
      </w:r>
      <w:proofErr w:type="gramEnd"/>
      <w:r>
        <w:rPr>
          <w:rFonts w:ascii="Verdana" w:hAnsi="Verdana"/>
          <w:color w:val="000000"/>
          <w:lang w:val="en"/>
        </w:rPr>
        <w:t xml:space="preserve"> Access Tokens as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w:t>
        </w:r>
        <w:r>
          <w:rPr>
            <w:rStyle w:val="Hyperlink"/>
            <w:rFonts w:ascii="Verdana" w:hAnsi="Verdana"/>
            <w:vanish/>
            <w:u w:val="none"/>
            <w:lang w:val="en"/>
          </w:rPr>
          <w:t xml:space="preserve"> Authorization Framework: Bearer Token Usage,” October 2012.)</w:t>
        </w:r>
      </w:hyperlink>
      <w:r>
        <w:rPr>
          <w:rFonts w:ascii="Verdana" w:hAnsi="Verdana"/>
          <w:color w:val="000000"/>
          <w:lang w:val="en"/>
        </w:rPr>
        <w:t xml:space="preserve"> [RFC6750]. </w:t>
      </w:r>
    </w:p>
    <w:p w14:paraId="5598261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UserInfo Endpoint SHOULD </w:t>
      </w:r>
      <w:proofErr w:type="gramStart"/>
      <w:r>
        <w:rPr>
          <w:rFonts w:ascii="Verdana" w:hAnsi="Verdana"/>
          <w:color w:val="000000"/>
          <w:lang w:val="en"/>
        </w:rPr>
        <w:t>support</w:t>
      </w:r>
      <w:proofErr w:type="gramEnd"/>
      <w:r>
        <w:rPr>
          <w:rFonts w:ascii="Verdana" w:hAnsi="Verdana"/>
          <w:color w:val="000000"/>
          <w:lang w:val="en"/>
        </w:rPr>
        <w:t xml:space="preserve"> the use of </w:t>
      </w:r>
      <w:hyperlink w:anchor="CORS" w:history="1">
        <w:r>
          <w:rPr>
            <w:rStyle w:val="Hyperlink"/>
            <w:rFonts w:ascii="Verdana" w:hAnsi="Verdana"/>
            <w:u w:val="none"/>
            <w:lang w:val="en"/>
          </w:rPr>
          <w:t>Cross Origin Resource Sharing (CORS)</w:t>
        </w:r>
        <w:r>
          <w:rPr>
            <w:rStyle w:val="Hyperlink"/>
            <w:rFonts w:ascii="Verdana" w:hAnsi="Verdana"/>
            <w:vanish/>
            <w:u w:val="none"/>
            <w:lang w:val="en"/>
          </w:rPr>
          <w:t xml:space="preserve"> (Opera Software ASA, “Cross-Origin Resource Sharing,” July 2010.)</w:t>
        </w:r>
      </w:hyperlink>
      <w:r>
        <w:rPr>
          <w:rFonts w:ascii="Verdana" w:hAnsi="Verdana"/>
          <w:color w:val="000000"/>
          <w:lang w:val="en"/>
        </w:rPr>
        <w:t xml:space="preserve"> [COR</w:t>
      </w:r>
      <w:r>
        <w:rPr>
          <w:rFonts w:ascii="Verdana" w:hAnsi="Verdana"/>
          <w:color w:val="000000"/>
          <w:lang w:val="en"/>
        </w:rPr>
        <w:t xml:space="preserve">S] and or other methods as appropriate to enable Java Script Clients to access the endpoint. </w:t>
      </w:r>
    </w:p>
    <w:p w14:paraId="48F9A8E7" w14:textId="77777777" w:rsidR="00000000" w:rsidRDefault="003F103A">
      <w:pPr>
        <w:spacing w:before="0" w:beforeAutospacing="0" w:after="0" w:afterAutospacing="0"/>
        <w:divId w:val="1567063107"/>
        <w:rPr>
          <w:rFonts w:ascii="Verdana" w:eastAsia="Times New Roman" w:hAnsi="Verdana"/>
          <w:color w:val="000000"/>
          <w:lang w:val="en"/>
        </w:rPr>
      </w:pPr>
      <w:bookmarkStart w:id="154" w:name="UserInfoRequest"/>
      <w:bookmarkEnd w:id="154"/>
    </w:p>
    <w:p w14:paraId="2CD1856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C031BFF" w14:textId="77777777">
        <w:trPr>
          <w:divId w:val="1567063107"/>
          <w:trHeight w:val="225"/>
          <w:tblCellSpacing w:w="12" w:type="dxa"/>
        </w:trPr>
        <w:tc>
          <w:tcPr>
            <w:tcW w:w="450" w:type="dxa"/>
            <w:shd w:val="clear" w:color="auto" w:fill="990000"/>
            <w:vAlign w:val="center"/>
            <w:hideMark/>
          </w:tcPr>
          <w:p w14:paraId="7CF69D7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55C999" w14:textId="77777777" w:rsidR="00000000" w:rsidRDefault="003F103A">
      <w:pPr>
        <w:pStyle w:val="Heading3"/>
        <w:divId w:val="1567063107"/>
        <w:rPr>
          <w:rFonts w:eastAsia="Times New Roman"/>
          <w:lang w:val="en"/>
        </w:rPr>
      </w:pPr>
      <w:bookmarkStart w:id="155" w:name="rfc.section.5.3.1"/>
      <w:bookmarkEnd w:id="155"/>
      <w:r>
        <w:rPr>
          <w:rFonts w:eastAsia="Times New Roman"/>
          <w:lang w:val="en"/>
        </w:rPr>
        <w:t>5.3.1.</w:t>
      </w:r>
      <w:proofErr w:type="gramStart"/>
      <w:r>
        <w:rPr>
          <w:rFonts w:eastAsia="Times New Roman"/>
          <w:lang w:val="en"/>
        </w:rPr>
        <w:t>  UserInfo</w:t>
      </w:r>
      <w:proofErr w:type="gramEnd"/>
      <w:r>
        <w:rPr>
          <w:rFonts w:eastAsia="Times New Roman"/>
          <w:lang w:val="en"/>
        </w:rPr>
        <w:t xml:space="preserve"> Request</w:t>
      </w:r>
    </w:p>
    <w:p w14:paraId="7C23C2C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sends the UserInfo Request using either HTTP </w:t>
      </w:r>
      <w:r>
        <w:rPr>
          <w:rStyle w:val="HTMLTypewriter"/>
          <w:lang w:val="en"/>
        </w:rPr>
        <w:t>GET</w:t>
      </w:r>
      <w:r>
        <w:rPr>
          <w:rFonts w:ascii="Verdana" w:hAnsi="Verdana"/>
          <w:color w:val="000000"/>
          <w:lang w:val="en"/>
        </w:rPr>
        <w:t xml:space="preserve"> or HTTP </w:t>
      </w:r>
      <w:r>
        <w:rPr>
          <w:rStyle w:val="HTMLTypewriter"/>
          <w:lang w:val="en"/>
        </w:rPr>
        <w:t>POST</w:t>
      </w:r>
      <w:r>
        <w:rPr>
          <w:rFonts w:ascii="Verdana" w:hAnsi="Verdana"/>
          <w:color w:val="000000"/>
          <w:lang w:val="en"/>
        </w:rPr>
        <w:t>. The Access Token obtained from an OpenID Connect A</w:t>
      </w:r>
      <w:r>
        <w:rPr>
          <w:rFonts w:ascii="Verdana" w:hAnsi="Verdana"/>
          <w:color w:val="000000"/>
          <w:lang w:val="en"/>
        </w:rPr>
        <w:t xml:space="preserve">uthentication Request MUST </w:t>
      </w:r>
      <w:proofErr w:type="gramStart"/>
      <w:r>
        <w:rPr>
          <w:rFonts w:ascii="Verdana" w:hAnsi="Verdana"/>
          <w:color w:val="000000"/>
          <w:lang w:val="en"/>
        </w:rPr>
        <w:t>be</w:t>
      </w:r>
      <w:proofErr w:type="gramEnd"/>
      <w:r>
        <w:rPr>
          <w:rFonts w:ascii="Verdana" w:hAnsi="Verdana"/>
          <w:color w:val="000000"/>
          <w:lang w:val="en"/>
        </w:rPr>
        <w:t xml:space="preserve"> sent as a Bearer Token, per Section 2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02F34D9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It is RECOMMENDED that the request use the HTTP </w:t>
      </w:r>
      <w:r>
        <w:rPr>
          <w:rStyle w:val="HTMLTypewriter"/>
          <w:lang w:val="en"/>
        </w:rPr>
        <w:t>GET</w:t>
      </w:r>
      <w:r>
        <w:rPr>
          <w:rFonts w:ascii="Verdana" w:hAnsi="Verdana"/>
          <w:color w:val="000000"/>
          <w:lang w:val="en"/>
        </w:rPr>
        <w:t xml:space="preserve"> method and the Access Token be sent using the </w:t>
      </w:r>
      <w:r>
        <w:rPr>
          <w:rStyle w:val="HTMLTypewriter"/>
          <w:lang w:val="en"/>
        </w:rPr>
        <w:t>Authorization</w:t>
      </w:r>
      <w:r>
        <w:rPr>
          <w:rFonts w:ascii="Verdana" w:hAnsi="Verdana"/>
          <w:color w:val="000000"/>
          <w:lang w:val="en"/>
        </w:rPr>
        <w:t xml:space="preserve"> header field. </w:t>
      </w:r>
    </w:p>
    <w:p w14:paraId="4AF46DD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UserInfo Request: </w:t>
      </w:r>
    </w:p>
    <w:p w14:paraId="1E270F6E" w14:textId="77777777" w:rsidR="00000000" w:rsidRDefault="003F103A">
      <w:pPr>
        <w:pStyle w:val="HTMLPreformatted"/>
        <w:divId w:val="153112352"/>
        <w:rPr>
          <w:lang w:val="en"/>
        </w:rPr>
      </w:pPr>
    </w:p>
    <w:p w14:paraId="5B87A129" w14:textId="77777777" w:rsidR="00000000" w:rsidRDefault="003F103A">
      <w:pPr>
        <w:pStyle w:val="HTMLPreformatted"/>
        <w:divId w:val="153112352"/>
        <w:rPr>
          <w:lang w:val="en"/>
        </w:rPr>
      </w:pPr>
      <w:r>
        <w:rPr>
          <w:lang w:val="en"/>
        </w:rPr>
        <w:t xml:space="preserve">  GET /</w:t>
      </w:r>
      <w:proofErr w:type="spellStart"/>
      <w:r>
        <w:rPr>
          <w:lang w:val="en"/>
        </w:rPr>
        <w:t>userinfo</w:t>
      </w:r>
      <w:proofErr w:type="spellEnd"/>
      <w:r>
        <w:rPr>
          <w:lang w:val="en"/>
        </w:rPr>
        <w:t xml:space="preserve"> HTTP/1.1</w:t>
      </w:r>
    </w:p>
    <w:p w14:paraId="7D3E968E" w14:textId="77777777" w:rsidR="00000000" w:rsidRDefault="003F103A">
      <w:pPr>
        <w:pStyle w:val="HTMLPreformatted"/>
        <w:divId w:val="153112352"/>
        <w:rPr>
          <w:lang w:val="en"/>
        </w:rPr>
      </w:pPr>
      <w:r>
        <w:rPr>
          <w:lang w:val="en"/>
        </w:rPr>
        <w:t xml:space="preserve">  Host: server.example.com</w:t>
      </w:r>
    </w:p>
    <w:p w14:paraId="6522BEAB" w14:textId="77777777" w:rsidR="00000000" w:rsidRDefault="003F103A">
      <w:pPr>
        <w:pStyle w:val="HTMLPreformatted"/>
        <w:divId w:val="153112352"/>
        <w:rPr>
          <w:lang w:val="en"/>
        </w:rPr>
      </w:pPr>
      <w:r>
        <w:rPr>
          <w:lang w:val="en"/>
        </w:rPr>
        <w:t xml:space="preserve">  Authoriza</w:t>
      </w:r>
      <w:r>
        <w:rPr>
          <w:lang w:val="en"/>
        </w:rPr>
        <w:t>tion: Bearer SlAV32hkKG</w:t>
      </w:r>
    </w:p>
    <w:p w14:paraId="00F99458" w14:textId="77777777" w:rsidR="00000000" w:rsidRDefault="003F103A">
      <w:pPr>
        <w:spacing w:before="0" w:beforeAutospacing="0" w:after="0" w:afterAutospacing="0"/>
        <w:divId w:val="1567063107"/>
        <w:rPr>
          <w:rFonts w:ascii="Verdana" w:eastAsia="Times New Roman" w:hAnsi="Verdana"/>
          <w:color w:val="000000"/>
          <w:lang w:val="en"/>
        </w:rPr>
      </w:pPr>
      <w:bookmarkStart w:id="156" w:name="UserInfoResponse"/>
      <w:bookmarkEnd w:id="156"/>
    </w:p>
    <w:p w14:paraId="01BCAED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7DC2E0E" w14:textId="77777777">
        <w:trPr>
          <w:divId w:val="1567063107"/>
          <w:trHeight w:val="225"/>
          <w:tblCellSpacing w:w="12" w:type="dxa"/>
        </w:trPr>
        <w:tc>
          <w:tcPr>
            <w:tcW w:w="450" w:type="dxa"/>
            <w:shd w:val="clear" w:color="auto" w:fill="990000"/>
            <w:vAlign w:val="center"/>
            <w:hideMark/>
          </w:tcPr>
          <w:p w14:paraId="3E8D254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DFBA15" w14:textId="77777777" w:rsidR="00000000" w:rsidRDefault="003F103A">
      <w:pPr>
        <w:pStyle w:val="Heading3"/>
        <w:divId w:val="1567063107"/>
        <w:rPr>
          <w:rFonts w:eastAsia="Times New Roman"/>
          <w:lang w:val="en"/>
        </w:rPr>
      </w:pPr>
      <w:bookmarkStart w:id="157" w:name="rfc.section.5.3.2"/>
      <w:bookmarkEnd w:id="157"/>
      <w:r>
        <w:rPr>
          <w:rFonts w:eastAsia="Times New Roman"/>
          <w:lang w:val="en"/>
        </w:rPr>
        <w:t>5.3.2.</w:t>
      </w:r>
      <w:proofErr w:type="gramStart"/>
      <w:r>
        <w:rPr>
          <w:rFonts w:eastAsia="Times New Roman"/>
          <w:lang w:val="en"/>
        </w:rPr>
        <w:t>  Successful</w:t>
      </w:r>
      <w:proofErr w:type="gramEnd"/>
      <w:r>
        <w:rPr>
          <w:rFonts w:eastAsia="Times New Roman"/>
          <w:lang w:val="en"/>
        </w:rPr>
        <w:t xml:space="preserve"> UserInfo Response</w:t>
      </w:r>
    </w:p>
    <w:p w14:paraId="75F2A02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UserInfo Claims MUST </w:t>
      </w:r>
      <w:proofErr w:type="gramStart"/>
      <w:r>
        <w:rPr>
          <w:rFonts w:ascii="Verdana" w:hAnsi="Verdana"/>
          <w:color w:val="000000"/>
          <w:lang w:val="en"/>
        </w:rPr>
        <w:t>be</w:t>
      </w:r>
      <w:proofErr w:type="gramEnd"/>
      <w:r>
        <w:rPr>
          <w:rFonts w:ascii="Verdana" w:hAnsi="Verdana"/>
          <w:color w:val="000000"/>
          <w:lang w:val="en"/>
        </w:rPr>
        <w:t xml:space="preserve"> returned as the members of a JSON object unless a signed or encrypted response was requested during Client Registration.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can be returned, a</w:t>
      </w:r>
      <w:r>
        <w:rPr>
          <w:rFonts w:ascii="Verdana" w:hAnsi="Verdana"/>
          <w:color w:val="000000"/>
          <w:lang w:val="en"/>
        </w:rPr>
        <w:t xml:space="preserve">s can additional Claims not specified there. </w:t>
      </w:r>
    </w:p>
    <w:p w14:paraId="77F6E0E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For privacy reasons, OpenID Providers MAY elect to not return values for some requested Claims. </w:t>
      </w:r>
    </w:p>
    <w:p w14:paraId="551F6EA9" w14:textId="77777777" w:rsidR="00000000" w:rsidRDefault="003F103A">
      <w:pPr>
        <w:pStyle w:val="NormalWeb"/>
        <w:divId w:val="1567063107"/>
        <w:rPr>
          <w:rFonts w:ascii="Verdana" w:hAnsi="Verdana"/>
          <w:color w:val="000000"/>
          <w:lang w:val="en"/>
        </w:rPr>
      </w:pPr>
      <w:r>
        <w:rPr>
          <w:rFonts w:ascii="Verdana" w:hAnsi="Verdana"/>
          <w:color w:val="000000"/>
          <w:lang w:val="en"/>
        </w:rPr>
        <w:t>If a Claim is not returned, that Claim Name SHOULD be omitted from the JSON object representing the Claims; it SH</w:t>
      </w:r>
      <w:r>
        <w:rPr>
          <w:rFonts w:ascii="Verdana" w:hAnsi="Verdana"/>
          <w:color w:val="000000"/>
          <w:lang w:val="en"/>
        </w:rPr>
        <w:t xml:space="preserve">OULD NOT be present with a null or empty string value. </w:t>
      </w:r>
    </w:p>
    <w:p w14:paraId="31E53AC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w:t>
      </w:r>
      <w:proofErr w:type="gramStart"/>
      <w:r>
        <w:rPr>
          <w:rFonts w:ascii="Verdana" w:hAnsi="Verdana"/>
          <w:color w:val="000000"/>
          <w:lang w:val="en"/>
        </w:rPr>
        <w:t>be</w:t>
      </w:r>
      <w:proofErr w:type="gramEnd"/>
      <w:r>
        <w:rPr>
          <w:rFonts w:ascii="Verdana" w:hAnsi="Verdana"/>
          <w:color w:val="000000"/>
          <w:lang w:val="en"/>
        </w:rPr>
        <w:t xml:space="preserve"> returned in the UserInfo Response. </w:t>
      </w:r>
    </w:p>
    <w:p w14:paraId="420C1DD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Due to the possibility of token substitution attacks (see </w:t>
      </w:r>
      <w:hyperlink w:anchor="TokenSubstitution" w:history="1">
        <w:r>
          <w:rPr>
            <w:rStyle w:val="Hyperlink"/>
            <w:rFonts w:ascii="Verdana" w:hAnsi="Verdana"/>
            <w:u w:val="none"/>
            <w:lang w:val="en"/>
          </w:rPr>
          <w:t>Section 16.11</w:t>
        </w:r>
        <w:r>
          <w:rPr>
            <w:rStyle w:val="Hyperlink"/>
            <w:rFonts w:ascii="Verdana" w:hAnsi="Verdana"/>
            <w:vanish/>
            <w:u w:val="none"/>
            <w:lang w:val="en"/>
          </w:rPr>
          <w:t xml:space="preserve"> (Token </w:t>
        </w:r>
        <w:r>
          <w:rPr>
            <w:rStyle w:val="Hyperlink"/>
            <w:rFonts w:ascii="Verdana" w:hAnsi="Verdana"/>
            <w:vanish/>
            <w:u w:val="none"/>
            <w:lang w:val="en"/>
          </w:rPr>
          <w:t>Substitution)</w:t>
        </w:r>
      </w:hyperlink>
      <w:r>
        <w:rPr>
          <w:rFonts w:ascii="Verdana" w:hAnsi="Verdana"/>
          <w:color w:val="000000"/>
          <w:lang w:val="en"/>
        </w:rPr>
        <w:t>)</w:t>
      </w:r>
      <w:proofErr w:type="gramStart"/>
      <w:r>
        <w:rPr>
          <w:rFonts w:ascii="Verdana" w:hAnsi="Verdana"/>
          <w:color w:val="000000"/>
          <w:lang w:val="en"/>
        </w:rPr>
        <w:t>,</w:t>
      </w:r>
      <w:proofErr w:type="gramEnd"/>
      <w:r>
        <w:rPr>
          <w:rFonts w:ascii="Verdana" w:hAnsi="Verdana"/>
          <w:color w:val="000000"/>
          <w:lang w:val="en"/>
        </w:rPr>
        <w:t xml:space="preserve">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UserInfo Response MUST </w:t>
      </w:r>
      <w:proofErr w:type="gramStart"/>
      <w:r>
        <w:rPr>
          <w:rFonts w:ascii="Verdana" w:hAnsi="Verdana"/>
          <w:color w:val="000000"/>
          <w:lang w:val="en"/>
        </w:rPr>
        <w:t>be</w:t>
      </w:r>
      <w:proofErr w:type="gramEnd"/>
      <w:r>
        <w:rPr>
          <w:rFonts w:ascii="Verdana" w:hAnsi="Verdana"/>
          <w:color w:val="000000"/>
          <w:lang w:val="en"/>
        </w:rPr>
        <w:t xml:space="preserve"> verified to exactly match the </w:t>
      </w:r>
      <w:r>
        <w:rPr>
          <w:rStyle w:val="HTMLTypewriter"/>
          <w:lang w:val="en"/>
        </w:rPr>
        <w:t>sub</w:t>
      </w:r>
      <w:r>
        <w:rPr>
          <w:rFonts w:ascii="Verdana" w:hAnsi="Verdana"/>
          <w:color w:val="000000"/>
          <w:lang w:val="en"/>
        </w:rPr>
        <w:t xml:space="preserve"> Claim in the ID Token; if they do not</w:t>
      </w:r>
      <w:r>
        <w:rPr>
          <w:rFonts w:ascii="Verdana" w:hAnsi="Verdana"/>
          <w:color w:val="000000"/>
          <w:lang w:val="en"/>
        </w:rPr>
        <w:t xml:space="preserve"> match, the UserInfo Response values MUST NOT be used. </w:t>
      </w:r>
    </w:p>
    <w:p w14:paraId="65E264A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Upon receipt of the UserInfo Request, the UserInfo Endpoint MUST </w:t>
      </w:r>
      <w:proofErr w:type="gramStart"/>
      <w:r>
        <w:rPr>
          <w:rFonts w:ascii="Verdana" w:hAnsi="Verdana"/>
          <w:color w:val="000000"/>
          <w:lang w:val="en"/>
        </w:rPr>
        <w:t>return</w:t>
      </w:r>
      <w:proofErr w:type="gramEnd"/>
      <w:r>
        <w:rPr>
          <w:rFonts w:ascii="Verdana" w:hAnsi="Verdana"/>
          <w:color w:val="000000"/>
          <w:lang w:val="en"/>
        </w:rPr>
        <w:t xml:space="preserve"> the JSON Serialization of the UserInfo Response as in </w:t>
      </w:r>
      <w:hyperlink w:anchor="JSONSerialization" w:history="1">
        <w:r>
          <w:rPr>
            <w:rStyle w:val="Hyperlink"/>
            <w:rFonts w:ascii="Verdana" w:hAnsi="Verdana"/>
            <w:u w:val="none"/>
            <w:lang w:val="en"/>
          </w:rPr>
          <w:t>Section 13.3</w:t>
        </w:r>
        <w:r>
          <w:rPr>
            <w:rStyle w:val="Hyperlink"/>
            <w:rFonts w:ascii="Verdana" w:hAnsi="Verdana"/>
            <w:vanish/>
            <w:u w:val="none"/>
            <w:lang w:val="en"/>
          </w:rPr>
          <w:t xml:space="preserve"> (JSON Serialization)</w:t>
        </w:r>
      </w:hyperlink>
      <w:r>
        <w:rPr>
          <w:rFonts w:ascii="Verdana" w:hAnsi="Verdana"/>
          <w:color w:val="000000"/>
          <w:lang w:val="en"/>
        </w:rPr>
        <w:t xml:space="preserve"> </w:t>
      </w:r>
      <w:r>
        <w:rPr>
          <w:rFonts w:ascii="Verdana" w:hAnsi="Verdana"/>
          <w:color w:val="000000"/>
          <w:lang w:val="en"/>
        </w:rPr>
        <w:t xml:space="preserve">in the HTTP response body unless a different format was specified during Registration </w:t>
      </w:r>
      <w:hyperlink w:anchor="OpenID.Registration" w:history="1">
        <w:r>
          <w:rPr>
            <w:rStyle w:val="Hyperlink"/>
            <w:rFonts w:ascii="Verdana" w:hAnsi="Verdana"/>
            <w:u w:val="none"/>
            <w:lang w:val="en"/>
          </w:rPr>
          <w:t>[</w:t>
        </w:r>
        <w:proofErr w:type="spellStart"/>
        <w:r>
          <w:rPr>
            <w:rStyle w:val="Hyperlink"/>
            <w:rFonts w:ascii="Verdana" w:hAnsi="Verdana"/>
            <w:u w:val="none"/>
            <w:lang w:val="en"/>
          </w:rPr>
          <w:t>OpenID.Registration</w:t>
        </w:r>
        <w:proofErr w:type="spellEnd"/>
        <w:r>
          <w:rPr>
            <w:rStyle w:val="Hyperlink"/>
            <w:rFonts w:ascii="Verdana" w:hAnsi="Verdana"/>
            <w:u w:val="none"/>
            <w:lang w:val="en"/>
          </w:rPr>
          <w:t>]</w:t>
        </w:r>
        <w:r>
          <w:rPr>
            <w:rStyle w:val="Hyperlink"/>
            <w:rFonts w:ascii="Verdana" w:hAnsi="Verdana"/>
            <w:vanish/>
            <w:u w:val="none"/>
            <w:lang w:val="en"/>
          </w:rPr>
          <w:t xml:space="preserve"> (Sakimura, N., Bradley, J., and M. Jones, “OpenID Connect Dynamic Client Registration 1.0,” February 2014.</w:t>
        </w:r>
        <w:r>
          <w:rPr>
            <w:rStyle w:val="Hyperlink"/>
            <w:rFonts w:ascii="Verdana" w:hAnsi="Verdana"/>
            <w:vanish/>
            <w:u w:val="none"/>
            <w:lang w:val="en"/>
          </w:rPr>
          <w:t>)</w:t>
        </w:r>
      </w:hyperlink>
      <w:r>
        <w:rPr>
          <w:rFonts w:ascii="Verdana" w:hAnsi="Verdana"/>
          <w:color w:val="000000"/>
          <w:lang w:val="en"/>
        </w:rPr>
        <w:t xml:space="preserve">. The UserInfo Endpoint MUST return a content-type header to indicate which format is being returned. The content-type of the HTTP response MUST be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if the response body is a text JSON object; the response body SHOULD be encoded using UTF-</w:t>
      </w:r>
      <w:r>
        <w:rPr>
          <w:rFonts w:ascii="Verdana" w:hAnsi="Verdana"/>
          <w:color w:val="000000"/>
          <w:lang w:val="en"/>
        </w:rPr>
        <w:t xml:space="preserve">8. </w:t>
      </w:r>
    </w:p>
    <w:p w14:paraId="393C2B7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UserInfo Response is signed and/or encrypted, then the Claims are returned in a JWT and the content-type MUST be </w:t>
      </w:r>
      <w:r>
        <w:rPr>
          <w:rStyle w:val="HTMLTypewriter"/>
          <w:lang w:val="en"/>
        </w:rPr>
        <w:t>application/</w:t>
      </w:r>
      <w:proofErr w:type="spellStart"/>
      <w:r>
        <w:rPr>
          <w:rStyle w:val="HTMLTypewriter"/>
          <w:lang w:val="en"/>
        </w:rPr>
        <w:t>jwt</w:t>
      </w:r>
      <w:proofErr w:type="spellEnd"/>
      <w:r>
        <w:rPr>
          <w:rFonts w:ascii="Verdana" w:hAnsi="Verdana"/>
          <w:color w:val="000000"/>
          <w:lang w:val="en"/>
        </w:rPr>
        <w:t xml:space="preserve">. The response MAY be encrypted </w:t>
      </w:r>
      <w:r>
        <w:rPr>
          <w:rFonts w:ascii="Verdana" w:hAnsi="Verdana"/>
          <w:color w:val="000000"/>
          <w:lang w:val="en"/>
        </w:rPr>
        <w:lastRenderedPageBreak/>
        <w:t>without also being signed. If both signing and encryption are requested, the response</w:t>
      </w:r>
      <w:r>
        <w:rPr>
          <w:rFonts w:ascii="Verdana" w:hAnsi="Verdana"/>
          <w:color w:val="000000"/>
          <w:lang w:val="en"/>
        </w:rPr>
        <w:t xml:space="preserve"> MUST be signed then encrypted, with the result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w:t>
      </w:r>
    </w:p>
    <w:p w14:paraId="545B608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signed, the UserInfo Response SHOULD </w:t>
      </w:r>
      <w:proofErr w:type="gramStart"/>
      <w:r>
        <w:rPr>
          <w:rFonts w:ascii="Verdana" w:hAnsi="Verdana"/>
          <w:color w:val="000000"/>
          <w:lang w:val="en"/>
        </w:rPr>
        <w:t>contain</w:t>
      </w:r>
      <w:proofErr w:type="gramEnd"/>
      <w:r>
        <w:rPr>
          <w:rFonts w:ascii="Verdana" w:hAnsi="Verdana"/>
          <w:color w:val="000000"/>
          <w:lang w:val="en"/>
        </w:rPr>
        <w:t xml:space="preserve"> the Claims</w:t>
      </w:r>
      <w:r>
        <w:rPr>
          <w:rFonts w:ascii="Verdana" w:hAnsi="Verdana"/>
          <w:color w:val="000000"/>
          <w:lang w:val="en"/>
        </w:rPr>
        <w:t xml:space="preserve"> </w:t>
      </w:r>
      <w:proofErr w:type="spellStart"/>
      <w:r>
        <w:rPr>
          <w:rStyle w:val="HTMLTypewriter"/>
          <w:lang w:val="en"/>
        </w:rPr>
        <w:t>iss</w:t>
      </w:r>
      <w:proofErr w:type="spellEnd"/>
      <w:r>
        <w:rPr>
          <w:rFonts w:ascii="Verdana" w:hAnsi="Verdana"/>
          <w:color w:val="000000"/>
          <w:lang w:val="en"/>
        </w:rPr>
        <w:t xml:space="preserve"> (issuer) and </w:t>
      </w:r>
      <w:proofErr w:type="spellStart"/>
      <w:r>
        <w:rPr>
          <w:rStyle w:val="HTMLTypewriter"/>
          <w:lang w:val="en"/>
        </w:rPr>
        <w:t>aud</w:t>
      </w:r>
      <w:proofErr w:type="spellEnd"/>
      <w:r>
        <w:rPr>
          <w:rFonts w:ascii="Verdana" w:hAnsi="Verdana"/>
          <w:color w:val="000000"/>
          <w:lang w:val="en"/>
        </w:rPr>
        <w:t xml:space="preserve"> (audience) as members. The </w:t>
      </w:r>
      <w:proofErr w:type="spellStart"/>
      <w:r>
        <w:rPr>
          <w:rStyle w:val="HTMLTypewriter"/>
          <w:lang w:val="en"/>
        </w:rPr>
        <w:t>iss</w:t>
      </w:r>
      <w:proofErr w:type="spellEnd"/>
      <w:r>
        <w:rPr>
          <w:rFonts w:ascii="Verdana" w:hAnsi="Verdana"/>
          <w:color w:val="000000"/>
          <w:lang w:val="en"/>
        </w:rPr>
        <w:t xml:space="preserve"> value SHOULD be the OP's Issuer Identifier URL. The </w:t>
      </w:r>
      <w:proofErr w:type="spellStart"/>
      <w:r>
        <w:rPr>
          <w:rStyle w:val="HTMLTypewriter"/>
          <w:lang w:val="en"/>
        </w:rPr>
        <w:t>aud</w:t>
      </w:r>
      <w:proofErr w:type="spellEnd"/>
      <w:r>
        <w:rPr>
          <w:rFonts w:ascii="Verdana" w:hAnsi="Verdana"/>
          <w:color w:val="000000"/>
          <w:lang w:val="en"/>
        </w:rPr>
        <w:t xml:space="preserve"> value SHOULD be or include the RP's Client ID value. </w:t>
      </w:r>
    </w:p>
    <w:p w14:paraId="5093B42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UserInfo Response: </w:t>
      </w:r>
    </w:p>
    <w:p w14:paraId="4D73E99B" w14:textId="77777777" w:rsidR="00000000" w:rsidRDefault="003F103A">
      <w:pPr>
        <w:pStyle w:val="HTMLPreformatted"/>
        <w:divId w:val="821232723"/>
        <w:rPr>
          <w:lang w:val="en"/>
        </w:rPr>
      </w:pPr>
    </w:p>
    <w:p w14:paraId="72D5AF2E" w14:textId="77777777" w:rsidR="00000000" w:rsidRDefault="003F103A">
      <w:pPr>
        <w:pStyle w:val="HTMLPreformatted"/>
        <w:divId w:val="821232723"/>
        <w:rPr>
          <w:lang w:val="en"/>
        </w:rPr>
      </w:pPr>
      <w:r>
        <w:rPr>
          <w:lang w:val="en"/>
        </w:rPr>
        <w:t xml:space="preserve">  HTTP/1.1 200 OK</w:t>
      </w:r>
    </w:p>
    <w:p w14:paraId="0AAE69AE" w14:textId="77777777" w:rsidR="00000000" w:rsidRDefault="003F103A">
      <w:pPr>
        <w:pStyle w:val="HTMLPreformatted"/>
        <w:divId w:val="821232723"/>
        <w:rPr>
          <w:lang w:val="en"/>
        </w:rPr>
      </w:pPr>
      <w:r>
        <w:rPr>
          <w:lang w:val="en"/>
        </w:rPr>
        <w:t xml:space="preserve">  </w:t>
      </w:r>
      <w:r>
        <w:rPr>
          <w:lang w:val="en"/>
        </w:rPr>
        <w:t>Content-Type: application/</w:t>
      </w:r>
      <w:proofErr w:type="spellStart"/>
      <w:r>
        <w:rPr>
          <w:lang w:val="en"/>
        </w:rPr>
        <w:t>json</w:t>
      </w:r>
      <w:proofErr w:type="spellEnd"/>
    </w:p>
    <w:p w14:paraId="6018F653" w14:textId="77777777" w:rsidR="00000000" w:rsidRDefault="003F103A">
      <w:pPr>
        <w:pStyle w:val="HTMLPreformatted"/>
        <w:divId w:val="821232723"/>
        <w:rPr>
          <w:lang w:val="en"/>
        </w:rPr>
      </w:pPr>
    </w:p>
    <w:p w14:paraId="38AEBE3F" w14:textId="77777777" w:rsidR="00000000" w:rsidRDefault="003F103A">
      <w:pPr>
        <w:pStyle w:val="HTMLPreformatted"/>
        <w:divId w:val="821232723"/>
        <w:rPr>
          <w:lang w:val="en"/>
        </w:rPr>
      </w:pPr>
      <w:r>
        <w:rPr>
          <w:lang w:val="en"/>
        </w:rPr>
        <w:t xml:space="preserve">  {</w:t>
      </w:r>
    </w:p>
    <w:p w14:paraId="22C5468A" w14:textId="77777777" w:rsidR="00000000" w:rsidRDefault="003F103A">
      <w:pPr>
        <w:pStyle w:val="HTMLPreformatted"/>
        <w:divId w:val="821232723"/>
        <w:rPr>
          <w:lang w:val="en"/>
        </w:rPr>
      </w:pPr>
      <w:r>
        <w:rPr>
          <w:lang w:val="en"/>
        </w:rPr>
        <w:t xml:space="preserve">   "</w:t>
      </w:r>
      <w:proofErr w:type="gramStart"/>
      <w:r>
        <w:rPr>
          <w:lang w:val="en"/>
        </w:rPr>
        <w:t>sub</w:t>
      </w:r>
      <w:proofErr w:type="gramEnd"/>
      <w:r>
        <w:rPr>
          <w:lang w:val="en"/>
        </w:rPr>
        <w:t>": "248289761001",</w:t>
      </w:r>
    </w:p>
    <w:p w14:paraId="052FD2D6" w14:textId="77777777" w:rsidR="00000000" w:rsidRDefault="003F103A">
      <w:pPr>
        <w:pStyle w:val="HTMLPreformatted"/>
        <w:divId w:val="821232723"/>
        <w:rPr>
          <w:lang w:val="en"/>
        </w:rPr>
      </w:pPr>
      <w:r>
        <w:rPr>
          <w:lang w:val="en"/>
        </w:rPr>
        <w:t xml:space="preserve">   "</w:t>
      </w:r>
      <w:proofErr w:type="gramStart"/>
      <w:r>
        <w:rPr>
          <w:lang w:val="en"/>
        </w:rPr>
        <w:t>name</w:t>
      </w:r>
      <w:proofErr w:type="gramEnd"/>
      <w:r>
        <w:rPr>
          <w:lang w:val="en"/>
        </w:rPr>
        <w:t>": "Jane Doe",</w:t>
      </w:r>
    </w:p>
    <w:p w14:paraId="16B7FFC9" w14:textId="77777777" w:rsidR="00000000" w:rsidRDefault="003F103A">
      <w:pPr>
        <w:pStyle w:val="HTMLPreformatted"/>
        <w:divId w:val="821232723"/>
        <w:rPr>
          <w:lang w:val="en"/>
        </w:rPr>
      </w:pPr>
      <w:r>
        <w:rPr>
          <w:lang w:val="en"/>
        </w:rPr>
        <w:t xml:space="preserve">   "</w:t>
      </w:r>
      <w:proofErr w:type="spellStart"/>
      <w:r>
        <w:rPr>
          <w:lang w:val="en"/>
        </w:rPr>
        <w:t>given_name</w:t>
      </w:r>
      <w:proofErr w:type="spellEnd"/>
      <w:r>
        <w:rPr>
          <w:lang w:val="en"/>
        </w:rPr>
        <w:t>": "Jane",</w:t>
      </w:r>
    </w:p>
    <w:p w14:paraId="2BDC83A9" w14:textId="77777777" w:rsidR="00000000" w:rsidRDefault="003F103A">
      <w:pPr>
        <w:pStyle w:val="HTMLPreformatted"/>
        <w:divId w:val="821232723"/>
        <w:rPr>
          <w:lang w:val="en"/>
        </w:rPr>
      </w:pPr>
      <w:r>
        <w:rPr>
          <w:lang w:val="en"/>
        </w:rPr>
        <w:t xml:space="preserve">   "</w:t>
      </w:r>
      <w:proofErr w:type="spellStart"/>
      <w:r>
        <w:rPr>
          <w:lang w:val="en"/>
        </w:rPr>
        <w:t>family_name</w:t>
      </w:r>
      <w:proofErr w:type="spellEnd"/>
      <w:r>
        <w:rPr>
          <w:lang w:val="en"/>
        </w:rPr>
        <w:t>": "Doe",</w:t>
      </w:r>
    </w:p>
    <w:p w14:paraId="45B3A25E" w14:textId="77777777" w:rsidR="00000000" w:rsidRDefault="003F103A">
      <w:pPr>
        <w:pStyle w:val="HTMLPreformatted"/>
        <w:divId w:val="821232723"/>
        <w:rPr>
          <w:lang w:val="en"/>
        </w:rPr>
      </w:pPr>
      <w:r>
        <w:rPr>
          <w:lang w:val="en"/>
        </w:rPr>
        <w:t xml:space="preserve">   "</w:t>
      </w:r>
      <w:proofErr w:type="spellStart"/>
      <w:r>
        <w:rPr>
          <w:lang w:val="en"/>
        </w:rPr>
        <w:t>preferred_username</w:t>
      </w:r>
      <w:proofErr w:type="spellEnd"/>
      <w:r>
        <w:rPr>
          <w:lang w:val="en"/>
        </w:rPr>
        <w:t>": "</w:t>
      </w:r>
      <w:proofErr w:type="spellStart"/>
      <w:r>
        <w:rPr>
          <w:lang w:val="en"/>
        </w:rPr>
        <w:t>j.doe</w:t>
      </w:r>
      <w:proofErr w:type="spellEnd"/>
      <w:r>
        <w:rPr>
          <w:lang w:val="en"/>
        </w:rPr>
        <w:t>",</w:t>
      </w:r>
    </w:p>
    <w:p w14:paraId="1768BDED" w14:textId="77777777" w:rsidR="00000000" w:rsidRDefault="003F103A">
      <w:pPr>
        <w:pStyle w:val="HTMLPreformatted"/>
        <w:divId w:val="821232723"/>
        <w:rPr>
          <w:lang w:val="en"/>
        </w:rPr>
      </w:pPr>
      <w:r>
        <w:rPr>
          <w:lang w:val="en"/>
        </w:rPr>
        <w:t xml:space="preserve">   "</w:t>
      </w:r>
      <w:proofErr w:type="gramStart"/>
      <w:r>
        <w:rPr>
          <w:lang w:val="en"/>
        </w:rPr>
        <w:t>email</w:t>
      </w:r>
      <w:proofErr w:type="gramEnd"/>
      <w:r>
        <w:rPr>
          <w:lang w:val="en"/>
        </w:rPr>
        <w:t>": "janedoe@example.com",</w:t>
      </w:r>
    </w:p>
    <w:p w14:paraId="284AF568" w14:textId="77777777" w:rsidR="00000000" w:rsidRDefault="003F103A">
      <w:pPr>
        <w:pStyle w:val="HTMLPreformatted"/>
        <w:divId w:val="821232723"/>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14:paraId="5EB5551F" w14:textId="77777777" w:rsidR="00000000" w:rsidRDefault="003F103A">
      <w:pPr>
        <w:pStyle w:val="HTMLPreformatted"/>
        <w:divId w:val="821232723"/>
        <w:rPr>
          <w:lang w:val="en"/>
        </w:rPr>
      </w:pPr>
      <w:r>
        <w:rPr>
          <w:lang w:val="en"/>
        </w:rPr>
        <w:t xml:space="preserve">  </w:t>
      </w:r>
      <w:r>
        <w:rPr>
          <w:lang w:val="en"/>
        </w:rPr>
        <w:t>}</w:t>
      </w:r>
    </w:p>
    <w:p w14:paraId="6D8F64E5" w14:textId="77777777" w:rsidR="00000000" w:rsidRDefault="003F103A">
      <w:pPr>
        <w:spacing w:before="0" w:beforeAutospacing="0" w:after="0" w:afterAutospacing="0"/>
        <w:divId w:val="1567063107"/>
        <w:rPr>
          <w:rFonts w:ascii="Verdana" w:eastAsia="Times New Roman" w:hAnsi="Verdana"/>
          <w:color w:val="000000"/>
          <w:lang w:val="en"/>
        </w:rPr>
      </w:pPr>
      <w:bookmarkStart w:id="158" w:name="UserInfoError"/>
      <w:bookmarkEnd w:id="158"/>
    </w:p>
    <w:p w14:paraId="311E8ED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D907916" w14:textId="77777777">
        <w:trPr>
          <w:divId w:val="1567063107"/>
          <w:trHeight w:val="225"/>
          <w:tblCellSpacing w:w="12" w:type="dxa"/>
        </w:trPr>
        <w:tc>
          <w:tcPr>
            <w:tcW w:w="450" w:type="dxa"/>
            <w:shd w:val="clear" w:color="auto" w:fill="990000"/>
            <w:vAlign w:val="center"/>
            <w:hideMark/>
          </w:tcPr>
          <w:p w14:paraId="7C5AAC4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82118A" w14:textId="77777777" w:rsidR="00000000" w:rsidRDefault="003F103A">
      <w:pPr>
        <w:pStyle w:val="Heading3"/>
        <w:divId w:val="1567063107"/>
        <w:rPr>
          <w:rFonts w:eastAsia="Times New Roman"/>
          <w:lang w:val="en"/>
        </w:rPr>
      </w:pPr>
      <w:bookmarkStart w:id="159" w:name="rfc.section.5.3.3"/>
      <w:bookmarkEnd w:id="159"/>
      <w:r>
        <w:rPr>
          <w:rFonts w:eastAsia="Times New Roman"/>
          <w:lang w:val="en"/>
        </w:rPr>
        <w:t>5.3.3.</w:t>
      </w:r>
      <w:proofErr w:type="gramStart"/>
      <w:r>
        <w:rPr>
          <w:rFonts w:eastAsia="Times New Roman"/>
          <w:lang w:val="en"/>
        </w:rPr>
        <w:t>  UserInfo</w:t>
      </w:r>
      <w:proofErr w:type="gramEnd"/>
      <w:r>
        <w:rPr>
          <w:rFonts w:eastAsia="Times New Roman"/>
          <w:lang w:val="en"/>
        </w:rPr>
        <w:t xml:space="preserve"> Error Response</w:t>
      </w:r>
    </w:p>
    <w:p w14:paraId="1AE7BF1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w:t>
        </w:r>
        <w:r>
          <w:rPr>
            <w:rStyle w:val="Hyperlink"/>
            <w:rFonts w:ascii="Verdana" w:hAnsi="Verdana"/>
            <w:vanish/>
            <w:u w:val="none"/>
            <w:lang w:val="en"/>
          </w:rPr>
          <w:t>ber 2012.)</w:t>
        </w:r>
      </w:hyperlink>
      <w:r>
        <w:rPr>
          <w:rFonts w:ascii="Verdana" w:hAnsi="Verdana"/>
          <w:color w:val="000000"/>
          <w:lang w:val="en"/>
        </w:rPr>
        <w:t xml:space="preserve"> [RFC6750]. (HTTP errors unrelated to RFC 6750 are returned to the User Agent using the appropriate HTTP status code.) </w:t>
      </w:r>
    </w:p>
    <w:p w14:paraId="479A94A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UserInfo Error Response: </w:t>
      </w:r>
    </w:p>
    <w:p w14:paraId="1046509F" w14:textId="77777777" w:rsidR="00000000" w:rsidRDefault="003F103A">
      <w:pPr>
        <w:pStyle w:val="HTMLPreformatted"/>
        <w:divId w:val="1123693228"/>
        <w:rPr>
          <w:lang w:val="en"/>
        </w:rPr>
      </w:pPr>
    </w:p>
    <w:p w14:paraId="748F97D6" w14:textId="77777777" w:rsidR="00000000" w:rsidRDefault="003F103A">
      <w:pPr>
        <w:pStyle w:val="HTMLPreformatted"/>
        <w:divId w:val="1123693228"/>
        <w:rPr>
          <w:lang w:val="en"/>
        </w:rPr>
      </w:pPr>
      <w:r>
        <w:rPr>
          <w:lang w:val="en"/>
        </w:rPr>
        <w:t xml:space="preserve">  HTTP/1.1 401 Unauthorized</w:t>
      </w:r>
    </w:p>
    <w:p w14:paraId="43C0CFCC" w14:textId="77777777" w:rsidR="00000000" w:rsidRDefault="003F103A">
      <w:pPr>
        <w:pStyle w:val="HTMLPreformatted"/>
        <w:divId w:val="1123693228"/>
        <w:rPr>
          <w:lang w:val="en"/>
        </w:rPr>
      </w:pPr>
      <w:r>
        <w:rPr>
          <w:lang w:val="en"/>
        </w:rPr>
        <w:t xml:space="preserve">  </w:t>
      </w:r>
      <w:r>
        <w:rPr>
          <w:lang w:val="en"/>
        </w:rPr>
        <w:t>WWW-Authenticate: error="</w:t>
      </w:r>
      <w:proofErr w:type="spellStart"/>
      <w:r>
        <w:rPr>
          <w:lang w:val="en"/>
        </w:rPr>
        <w:t>invalid_token</w:t>
      </w:r>
      <w:proofErr w:type="spellEnd"/>
      <w:r>
        <w:rPr>
          <w:lang w:val="en"/>
        </w:rPr>
        <w:t>",</w:t>
      </w:r>
    </w:p>
    <w:p w14:paraId="56F0A3E5" w14:textId="77777777" w:rsidR="00000000" w:rsidRDefault="003F103A">
      <w:pPr>
        <w:pStyle w:val="HTMLPreformatted"/>
        <w:divId w:val="1123693228"/>
        <w:rPr>
          <w:lang w:val="en"/>
        </w:rPr>
      </w:pPr>
      <w:r>
        <w:rPr>
          <w:lang w:val="en"/>
        </w:rPr>
        <w:t xml:space="preserve">    </w:t>
      </w:r>
      <w:proofErr w:type="spellStart"/>
      <w:r>
        <w:rPr>
          <w:lang w:val="en"/>
        </w:rPr>
        <w:t>error_description</w:t>
      </w:r>
      <w:proofErr w:type="spellEnd"/>
      <w:r>
        <w:rPr>
          <w:lang w:val="en"/>
        </w:rPr>
        <w:t>="The Access Token expired"</w:t>
      </w:r>
    </w:p>
    <w:p w14:paraId="68CC5969" w14:textId="77777777" w:rsidR="00000000" w:rsidRDefault="003F103A">
      <w:pPr>
        <w:spacing w:before="0" w:beforeAutospacing="0" w:after="0" w:afterAutospacing="0"/>
        <w:divId w:val="1567063107"/>
        <w:rPr>
          <w:rFonts w:ascii="Verdana" w:eastAsia="Times New Roman" w:hAnsi="Verdana"/>
          <w:color w:val="000000"/>
          <w:lang w:val="en"/>
        </w:rPr>
      </w:pPr>
      <w:bookmarkStart w:id="160" w:name="UserInfoResponseValidation"/>
      <w:bookmarkEnd w:id="160"/>
    </w:p>
    <w:p w14:paraId="028F0D7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0115E71" w14:textId="77777777">
        <w:trPr>
          <w:divId w:val="1567063107"/>
          <w:trHeight w:val="225"/>
          <w:tblCellSpacing w:w="12" w:type="dxa"/>
        </w:trPr>
        <w:tc>
          <w:tcPr>
            <w:tcW w:w="450" w:type="dxa"/>
            <w:shd w:val="clear" w:color="auto" w:fill="990000"/>
            <w:vAlign w:val="center"/>
            <w:hideMark/>
          </w:tcPr>
          <w:p w14:paraId="4503DBB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560E6CB" w14:textId="77777777" w:rsidR="00000000" w:rsidRDefault="003F103A">
      <w:pPr>
        <w:pStyle w:val="Heading3"/>
        <w:divId w:val="1567063107"/>
        <w:rPr>
          <w:rFonts w:eastAsia="Times New Roman"/>
          <w:lang w:val="en"/>
        </w:rPr>
      </w:pPr>
      <w:bookmarkStart w:id="161" w:name="rfc.section.5.3.4"/>
      <w:bookmarkEnd w:id="161"/>
      <w:r>
        <w:rPr>
          <w:rFonts w:eastAsia="Times New Roman"/>
          <w:lang w:val="en"/>
        </w:rPr>
        <w:t>5.3.4.</w:t>
      </w:r>
      <w:proofErr w:type="gramStart"/>
      <w:r>
        <w:rPr>
          <w:rFonts w:eastAsia="Times New Roman"/>
          <w:lang w:val="en"/>
        </w:rPr>
        <w:t>  UserInfo</w:t>
      </w:r>
      <w:proofErr w:type="gramEnd"/>
      <w:r>
        <w:rPr>
          <w:rFonts w:eastAsia="Times New Roman"/>
          <w:lang w:val="en"/>
        </w:rPr>
        <w:t xml:space="preserve"> Response Validation</w:t>
      </w:r>
    </w:p>
    <w:p w14:paraId="2183007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MUST validate the UserInfo Response as follows: </w:t>
      </w:r>
    </w:p>
    <w:p w14:paraId="39B5C5B3" w14:textId="77777777" w:rsidR="00000000" w:rsidRDefault="003F103A">
      <w:pPr>
        <w:numPr>
          <w:ilvl w:val="0"/>
          <w:numId w:val="1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Verify that the OP that responded was the intended OP through a TLS server certificate check, per </w:t>
      </w:r>
      <w:hyperlink w:anchor="RFC6125" w:history="1">
        <w:r>
          <w:rPr>
            <w:rStyle w:val="Hyperlink"/>
            <w:rFonts w:ascii="Verdana" w:eastAsia="Times New Roman" w:hAnsi="Verdana"/>
            <w:u w:val="none"/>
            <w:lang w:val="en"/>
          </w:rPr>
          <w:t>RFC 6125</w:t>
        </w:r>
        <w:r>
          <w:rPr>
            <w:rStyle w:val="Hyperlink"/>
            <w:rFonts w:ascii="Verdana" w:eastAsia="Times New Roman" w:hAnsi="Verdana"/>
            <w:vanish/>
            <w:u w:val="none"/>
            <w:lang w:val="en"/>
          </w:rPr>
          <w:t xml:space="preserve"> (Saint-Andre, P. and J. Hodges, “Representation and Verification of Domain-Based Application Service Identity within Internet Public Key Infrastructure Using X.509 (PKIX) Certificates in the Context of Transport Layer</w:t>
        </w:r>
        <w:r>
          <w:rPr>
            <w:rStyle w:val="Hyperlink"/>
            <w:rFonts w:ascii="Verdana" w:eastAsia="Times New Roman" w:hAnsi="Verdana"/>
            <w:vanish/>
            <w:u w:val="none"/>
            <w:lang w:val="en"/>
          </w:rPr>
          <w:t xml:space="preserve"> Security (TLS),” March 2011.)</w:t>
        </w:r>
      </w:hyperlink>
      <w:r>
        <w:rPr>
          <w:rFonts w:ascii="Verdana" w:eastAsia="Times New Roman" w:hAnsi="Verdana"/>
          <w:color w:val="000000"/>
          <w:lang w:val="en"/>
        </w:rPr>
        <w:t xml:space="preserve"> [RFC6125]. </w:t>
      </w:r>
    </w:p>
    <w:p w14:paraId="0D6E3028" w14:textId="77777777" w:rsidR="00000000" w:rsidRDefault="003F103A">
      <w:pPr>
        <w:numPr>
          <w:ilvl w:val="0"/>
          <w:numId w:val="1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Client has provided a </w:t>
      </w:r>
      <w:proofErr w:type="spellStart"/>
      <w:r>
        <w:rPr>
          <w:rStyle w:val="HTMLTypewriter"/>
          <w:lang w:val="en"/>
        </w:rPr>
        <w:t>userinfo_encrypted_response_alg</w:t>
      </w:r>
      <w:proofErr w:type="spellEnd"/>
      <w:r>
        <w:rPr>
          <w:rFonts w:ascii="Verdana" w:eastAsia="Times New Roman" w:hAnsi="Verdana"/>
          <w:color w:val="000000"/>
          <w:lang w:val="en"/>
        </w:rPr>
        <w:t xml:space="preserve"> parameter during Registration, decrypt the UserInfo Response using the keys specified during Registration. </w:t>
      </w:r>
    </w:p>
    <w:p w14:paraId="573A36FC" w14:textId="77777777" w:rsidR="00000000" w:rsidRDefault="003F103A">
      <w:pPr>
        <w:numPr>
          <w:ilvl w:val="0"/>
          <w:numId w:val="16"/>
        </w:numPr>
        <w:ind w:left="1200" w:right="480"/>
        <w:divId w:val="1567063107"/>
        <w:rPr>
          <w:rFonts w:ascii="Verdana" w:eastAsia="Times New Roman" w:hAnsi="Verdana"/>
          <w:color w:val="000000"/>
          <w:lang w:val="en"/>
        </w:rPr>
      </w:pPr>
      <w:r>
        <w:rPr>
          <w:rFonts w:ascii="Verdana" w:eastAsia="Times New Roman" w:hAnsi="Verdana"/>
          <w:color w:val="000000"/>
          <w:lang w:val="en"/>
        </w:rPr>
        <w:t>If the response was signed, the Client SHOUL</w:t>
      </w:r>
      <w:r>
        <w:rPr>
          <w:rFonts w:ascii="Verdana" w:eastAsia="Times New Roman" w:hAnsi="Verdana"/>
          <w:color w:val="000000"/>
          <w:lang w:val="en"/>
        </w:rPr>
        <w:t xml:space="preserve">D validate the signature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w:t>
      </w:r>
    </w:p>
    <w:p w14:paraId="6F5C542F" w14:textId="77777777" w:rsidR="00000000" w:rsidRDefault="003F103A">
      <w:pPr>
        <w:spacing w:before="0" w:beforeAutospacing="0" w:after="0" w:afterAutospacing="0"/>
        <w:divId w:val="1567063107"/>
        <w:rPr>
          <w:rFonts w:ascii="Verdana" w:eastAsia="Times New Roman" w:hAnsi="Verdana"/>
          <w:color w:val="000000"/>
          <w:lang w:val="en"/>
        </w:rPr>
      </w:pPr>
      <w:bookmarkStart w:id="162" w:name="ScopeClaims"/>
      <w:bookmarkEnd w:id="162"/>
    </w:p>
    <w:p w14:paraId="44168BD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BA74F85" w14:textId="77777777">
        <w:trPr>
          <w:divId w:val="1567063107"/>
          <w:trHeight w:val="225"/>
          <w:tblCellSpacing w:w="12" w:type="dxa"/>
        </w:trPr>
        <w:tc>
          <w:tcPr>
            <w:tcW w:w="450" w:type="dxa"/>
            <w:shd w:val="clear" w:color="auto" w:fill="990000"/>
            <w:vAlign w:val="center"/>
            <w:hideMark/>
          </w:tcPr>
          <w:p w14:paraId="2FFF2E7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A2808E" w14:textId="77777777" w:rsidR="00000000" w:rsidRDefault="003F103A">
      <w:pPr>
        <w:pStyle w:val="Heading3"/>
        <w:divId w:val="1567063107"/>
        <w:rPr>
          <w:rFonts w:eastAsia="Times New Roman"/>
          <w:lang w:val="en"/>
        </w:rPr>
      </w:pPr>
      <w:bookmarkStart w:id="163" w:name="rfc.section.5.4"/>
      <w:bookmarkEnd w:id="163"/>
      <w:r>
        <w:rPr>
          <w:rFonts w:eastAsia="Times New Roman"/>
          <w:lang w:val="en"/>
        </w:rPr>
        <w:t>5.4.</w:t>
      </w:r>
      <w:proofErr w:type="gramStart"/>
      <w:r>
        <w:rPr>
          <w:rFonts w:eastAsia="Times New Roman"/>
          <w:lang w:val="en"/>
        </w:rPr>
        <w:t>  Requesting</w:t>
      </w:r>
      <w:proofErr w:type="gramEnd"/>
      <w:r>
        <w:rPr>
          <w:rFonts w:eastAsia="Times New Roman"/>
          <w:lang w:val="en"/>
        </w:rPr>
        <w:t xml:space="preserve"> Claims using Scope Values</w:t>
      </w:r>
    </w:p>
    <w:p w14:paraId="512A75F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Section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w:t>
      </w:r>
      <w:r>
        <w:rPr>
          <w:rFonts w:ascii="Verdana" w:hAnsi="Verdana"/>
          <w:color w:val="000000"/>
          <w:lang w:val="en"/>
        </w:rPr>
        <w:t xml:space="preserve">used to access OAuth 2.0 protected endpoints. Protected Resource endpoints MAY perform different actions and return different information based on the scope values and other parameters used when requesting the presented Access Token. </w:t>
      </w:r>
    </w:p>
    <w:p w14:paraId="64FC6F47" w14:textId="77777777" w:rsidR="00000000" w:rsidRDefault="003F103A">
      <w:pPr>
        <w:pStyle w:val="NormalWeb"/>
        <w:divId w:val="1567063107"/>
        <w:rPr>
          <w:rFonts w:ascii="Verdana" w:hAnsi="Verdana"/>
          <w:color w:val="000000"/>
          <w:lang w:val="en"/>
        </w:rPr>
      </w:pPr>
      <w:r>
        <w:rPr>
          <w:rFonts w:ascii="Verdana" w:hAnsi="Verdana"/>
          <w:color w:val="000000"/>
          <w:lang w:val="en"/>
        </w:rPr>
        <w:t>For OpenID Connect, s</w:t>
      </w:r>
      <w:r>
        <w:rPr>
          <w:rFonts w:ascii="Verdana" w:hAnsi="Verdana"/>
          <w:color w:val="000000"/>
          <w:lang w:val="en"/>
        </w:rPr>
        <w:t xml:space="preserve">copes can be used to request that specific sets of information be made available as Claim Values. </w:t>
      </w:r>
    </w:p>
    <w:p w14:paraId="4345DBD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6A10D51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that ar</w:t>
      </w:r>
      <w:r>
        <w:rPr>
          <w:rFonts w:ascii="Verdana" w:hAnsi="Verdana"/>
          <w:color w:val="000000"/>
          <w:lang w:val="en"/>
        </w:rPr>
        <w:t xml:space="preserve">e used to request Claims: </w:t>
      </w:r>
    </w:p>
    <w:p w14:paraId="22CD01AC" w14:textId="77777777" w:rsidR="00000000" w:rsidRDefault="003F103A">
      <w:pPr>
        <w:spacing w:before="0" w:beforeAutospacing="0" w:after="0" w:afterAutospacing="0"/>
        <w:divId w:val="1983345588"/>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14:paraId="2DC5DD2E" w14:textId="77777777" w:rsidR="00000000" w:rsidRDefault="003F103A">
      <w:pPr>
        <w:spacing w:before="0" w:beforeAutospacing="0" w:after="0" w:afterAutospacing="0"/>
        <w:ind w:left="720"/>
        <w:divId w:val="1983345588"/>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proofErr w:type="spellStart"/>
      <w:r>
        <w:rPr>
          <w:rStyle w:val="HTMLTypewriter"/>
          <w:lang w:val="en"/>
        </w:rPr>
        <w:t>family_name</w:t>
      </w:r>
      <w:proofErr w:type="spellEnd"/>
      <w:r>
        <w:rPr>
          <w:rFonts w:ascii="Verdana" w:eastAsia="Times New Roman" w:hAnsi="Verdana"/>
          <w:color w:val="000000"/>
          <w:lang w:val="en"/>
        </w:rPr>
        <w:t xml:space="preserve">, </w:t>
      </w:r>
      <w:proofErr w:type="spellStart"/>
      <w:r>
        <w:rPr>
          <w:rStyle w:val="HTMLTypewriter"/>
          <w:lang w:val="en"/>
        </w:rPr>
        <w:t>given_name</w:t>
      </w:r>
      <w:proofErr w:type="spellEnd"/>
      <w:r>
        <w:rPr>
          <w:rFonts w:ascii="Verdana" w:eastAsia="Times New Roman" w:hAnsi="Verdana"/>
          <w:color w:val="000000"/>
          <w:lang w:val="en"/>
        </w:rPr>
        <w:t xml:space="preserve">, </w:t>
      </w:r>
      <w:proofErr w:type="spellStart"/>
      <w:r>
        <w:rPr>
          <w:rStyle w:val="HTMLTypewriter"/>
          <w:lang w:val="en"/>
        </w:rPr>
        <w:t>middle_name</w:t>
      </w:r>
      <w:proofErr w:type="spellEnd"/>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proofErr w:type="spellStart"/>
      <w:r>
        <w:rPr>
          <w:rStyle w:val="HTMLTypewriter"/>
          <w:lang w:val="en"/>
        </w:rPr>
        <w:t>preferred_username</w:t>
      </w:r>
      <w:proofErr w:type="spellEnd"/>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proofErr w:type="spellStart"/>
      <w:r>
        <w:rPr>
          <w:rStyle w:val="HTMLTypewriter"/>
          <w:lang w:val="en"/>
        </w:rPr>
        <w:t>zonei</w:t>
      </w:r>
      <w:r>
        <w:rPr>
          <w:rStyle w:val="HTMLTypewriter"/>
          <w:lang w:val="en"/>
        </w:rPr>
        <w:t>nfo</w:t>
      </w:r>
      <w:proofErr w:type="spellEnd"/>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proofErr w:type="spellStart"/>
      <w:r>
        <w:rPr>
          <w:rStyle w:val="HTMLTypewriter"/>
          <w:lang w:val="en"/>
        </w:rPr>
        <w:t>updated_at</w:t>
      </w:r>
      <w:proofErr w:type="spellEnd"/>
      <w:r>
        <w:rPr>
          <w:rFonts w:ascii="Verdana" w:eastAsia="Times New Roman" w:hAnsi="Verdana"/>
          <w:color w:val="000000"/>
          <w:lang w:val="en"/>
        </w:rPr>
        <w:t xml:space="preserve">. </w:t>
      </w:r>
    </w:p>
    <w:p w14:paraId="1AC3024F" w14:textId="77777777" w:rsidR="00000000" w:rsidRDefault="003F103A">
      <w:pPr>
        <w:spacing w:before="0" w:beforeAutospacing="0" w:after="0" w:afterAutospacing="0"/>
        <w:divId w:val="1983345588"/>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14:paraId="463C46F2" w14:textId="77777777" w:rsidR="00000000" w:rsidRDefault="003F103A">
      <w:pPr>
        <w:spacing w:before="0" w:beforeAutospacing="0" w:after="0" w:afterAutospacing="0"/>
        <w:ind w:left="720"/>
        <w:divId w:val="198334558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email</w:t>
      </w:r>
      <w:r>
        <w:rPr>
          <w:rFonts w:ascii="Verdana" w:eastAsia="Times New Roman" w:hAnsi="Verdana"/>
          <w:color w:val="000000"/>
          <w:lang w:val="en"/>
        </w:rPr>
        <w:t xml:space="preserve"> and </w:t>
      </w:r>
      <w:proofErr w:type="spellStart"/>
      <w:r>
        <w:rPr>
          <w:rStyle w:val="HTMLTypewriter"/>
          <w:lang w:val="en"/>
        </w:rPr>
        <w:t>email_verified</w:t>
      </w:r>
      <w:proofErr w:type="spellEnd"/>
      <w:r>
        <w:rPr>
          <w:rFonts w:ascii="Verdana" w:eastAsia="Times New Roman" w:hAnsi="Verdana"/>
          <w:color w:val="000000"/>
          <w:lang w:val="en"/>
        </w:rPr>
        <w:t xml:space="preserve"> Claims. </w:t>
      </w:r>
    </w:p>
    <w:p w14:paraId="117A9F3D" w14:textId="77777777" w:rsidR="00000000" w:rsidRDefault="003F103A">
      <w:pPr>
        <w:spacing w:before="0" w:beforeAutospacing="0" w:after="0" w:afterAutospacing="0"/>
        <w:divId w:val="1983345588"/>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14:paraId="283B9B2A" w14:textId="77777777" w:rsidR="00000000" w:rsidRDefault="003F103A">
      <w:pPr>
        <w:spacing w:before="0" w:beforeAutospacing="0" w:after="0" w:afterAutospacing="0"/>
        <w:ind w:left="720"/>
        <w:divId w:val="198334558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address</w:t>
      </w:r>
      <w:r>
        <w:rPr>
          <w:rFonts w:ascii="Verdana" w:eastAsia="Times New Roman" w:hAnsi="Verdana"/>
          <w:color w:val="000000"/>
          <w:lang w:val="en"/>
        </w:rPr>
        <w:t xml:space="preserve"> Claim. </w:t>
      </w:r>
    </w:p>
    <w:p w14:paraId="11BC4FFC" w14:textId="77777777" w:rsidR="00000000" w:rsidRDefault="003F103A">
      <w:pPr>
        <w:spacing w:before="0" w:beforeAutospacing="0" w:after="0" w:afterAutospacing="0"/>
        <w:divId w:val="1983345588"/>
        <w:rPr>
          <w:rFonts w:ascii="Verdana" w:eastAsia="Times New Roman" w:hAnsi="Verdana"/>
          <w:color w:val="000000"/>
          <w:lang w:val="en"/>
        </w:rPr>
      </w:pPr>
      <w:proofErr w:type="gramStart"/>
      <w:r>
        <w:rPr>
          <w:rFonts w:ascii="Verdana" w:eastAsia="Times New Roman" w:hAnsi="Verdana"/>
          <w:color w:val="000000"/>
          <w:lang w:val="en"/>
        </w:rPr>
        <w:t>phone</w:t>
      </w:r>
      <w:proofErr w:type="gramEnd"/>
    </w:p>
    <w:p w14:paraId="00553318" w14:textId="77777777" w:rsidR="00000000" w:rsidRDefault="003F103A">
      <w:pPr>
        <w:spacing w:before="0" w:beforeAutospacing="0" w:after="0" w:afterAutospacing="0"/>
        <w:ind w:left="720"/>
        <w:divId w:val="198334558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proofErr w:type="spellStart"/>
      <w:r>
        <w:rPr>
          <w:rStyle w:val="HTMLTypewriter"/>
          <w:lang w:val="en"/>
        </w:rPr>
        <w:t>phone_</w:t>
      </w:r>
      <w:r>
        <w:rPr>
          <w:rStyle w:val="HTMLTypewriter"/>
          <w:lang w:val="en"/>
        </w:rPr>
        <w:t>number</w:t>
      </w:r>
      <w:proofErr w:type="spellEnd"/>
      <w:r>
        <w:rPr>
          <w:rFonts w:ascii="Verdana" w:eastAsia="Times New Roman" w:hAnsi="Verdana"/>
          <w:color w:val="000000"/>
          <w:lang w:val="en"/>
        </w:rPr>
        <w:t xml:space="preserve"> and </w:t>
      </w:r>
      <w:proofErr w:type="spellStart"/>
      <w:r>
        <w:rPr>
          <w:rStyle w:val="HTMLTypewriter"/>
          <w:lang w:val="en"/>
        </w:rPr>
        <w:t>phone_number_verified</w:t>
      </w:r>
      <w:proofErr w:type="spellEnd"/>
      <w:r>
        <w:rPr>
          <w:rFonts w:ascii="Verdana" w:eastAsia="Times New Roman" w:hAnsi="Verdana"/>
          <w:color w:val="000000"/>
          <w:lang w:val="en"/>
        </w:rPr>
        <w:t xml:space="preserve"> Claims. </w:t>
      </w:r>
    </w:p>
    <w:p w14:paraId="5F95CA3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Multiple scope values MAY be used by creating a space delimited, case sensitive list of ASCII scope values. </w:t>
      </w:r>
    </w:p>
    <w:p w14:paraId="107B065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w:t>
      </w:r>
      <w:r>
        <w:rPr>
          <w:rFonts w:ascii="Verdana" w:hAnsi="Verdana"/>
          <w:color w:val="000000"/>
          <w:lang w:val="en"/>
        </w:rPr>
        <w:t xml:space="preserve">o Endpoint, as described in </w:t>
      </w:r>
      <w:hyperlink w:anchor="UserInfoResponse" w:history="1">
        <w:r>
          <w:rPr>
            <w:rStyle w:val="Hyperlink"/>
            <w:rFonts w:ascii="Verdana" w:hAnsi="Verdana"/>
            <w:u w:val="none"/>
            <w:lang w:val="en"/>
          </w:rPr>
          <w:t>Section 5.3.2</w:t>
        </w:r>
        <w:r>
          <w:rPr>
            <w:rStyle w:val="Hyperlink"/>
            <w:rFonts w:ascii="Verdana" w:hAnsi="Verdana"/>
            <w:vanish/>
            <w:u w:val="none"/>
            <w:lang w:val="en"/>
          </w:rPr>
          <w:t xml:space="preserve"> (Successful UserInfo Response)</w:t>
        </w:r>
      </w:hyperlink>
      <w:r>
        <w:rPr>
          <w:rFonts w:ascii="Verdana" w:hAnsi="Verdana"/>
          <w:color w:val="000000"/>
          <w:lang w:val="en"/>
        </w:rPr>
        <w:t xml:space="preserve">, when a </w:t>
      </w:r>
      <w:proofErr w:type="spellStart"/>
      <w:r>
        <w:rPr>
          <w:rStyle w:val="HTMLTypewriter"/>
          <w:lang w:val="en"/>
        </w:rPr>
        <w:t>response_type</w:t>
      </w:r>
      <w:proofErr w:type="spellEnd"/>
      <w:r>
        <w:rPr>
          <w:rFonts w:ascii="Verdana" w:hAnsi="Verdana"/>
          <w:color w:val="000000"/>
          <w:lang w:val="en"/>
        </w:rPr>
        <w:t xml:space="preserve"> value is used that results in an Access Token being issued. However, when no Access Token is issued (which is the case for</w:t>
      </w:r>
      <w:r>
        <w:rPr>
          <w:rFonts w:ascii="Verdana" w:hAnsi="Verdana"/>
          <w:color w:val="000000"/>
          <w:lang w:val="en"/>
        </w:rPr>
        <w:t xml:space="preserve"> the </w:t>
      </w:r>
      <w:proofErr w:type="spellStart"/>
      <w:r>
        <w:rPr>
          <w:rStyle w:val="HTMLTypewriter"/>
          <w:lang w:val="en"/>
        </w:rPr>
        <w:t>response_type</w:t>
      </w:r>
      <w:proofErr w:type="spellEnd"/>
      <w:r>
        <w:rPr>
          <w:rFonts w:ascii="Verdana" w:hAnsi="Verdana"/>
          <w:color w:val="000000"/>
          <w:lang w:val="en"/>
        </w:rPr>
        <w:t xml:space="preserve"> value </w:t>
      </w:r>
      <w:proofErr w:type="spellStart"/>
      <w:r>
        <w:rPr>
          <w:rStyle w:val="HTMLTypewriter"/>
          <w:lang w:val="en"/>
        </w:rPr>
        <w:t>id_token</w:t>
      </w:r>
      <w:proofErr w:type="spellEnd"/>
      <w:r>
        <w:rPr>
          <w:rFonts w:ascii="Verdana" w:hAnsi="Verdana"/>
          <w:color w:val="000000"/>
          <w:lang w:val="en"/>
        </w:rPr>
        <w:t xml:space="preserve">), the resulting Claims are returned in the ID Token. </w:t>
      </w:r>
    </w:p>
    <w:p w14:paraId="5AAFB4A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some cases, the End-User will be given the option to have the OpenID Provider decline to provide some or all information requested by RPs. To minimize the amount of </w:t>
      </w:r>
      <w:r>
        <w:rPr>
          <w:rFonts w:ascii="Verdana" w:hAnsi="Verdana"/>
          <w:color w:val="000000"/>
          <w:lang w:val="en"/>
        </w:rPr>
        <w:t xml:space="preserve">information that the End-User is being asked to disclose, an RP can elect to only request a subset of the information available from the UserInfo Endpoint. </w:t>
      </w:r>
    </w:p>
    <w:p w14:paraId="21B1BA6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an unencoded </w:t>
      </w:r>
      <w:r>
        <w:rPr>
          <w:rStyle w:val="HTMLTypewriter"/>
          <w:lang w:val="en"/>
        </w:rPr>
        <w:t>scope</w:t>
      </w:r>
      <w:r>
        <w:rPr>
          <w:rFonts w:ascii="Verdana" w:hAnsi="Verdana"/>
          <w:color w:val="000000"/>
          <w:lang w:val="en"/>
        </w:rPr>
        <w:t xml:space="preserve"> request: </w:t>
      </w:r>
    </w:p>
    <w:p w14:paraId="3A494F3F" w14:textId="77777777" w:rsidR="00000000" w:rsidRDefault="003F103A">
      <w:pPr>
        <w:pStyle w:val="HTMLPreformatted"/>
        <w:divId w:val="1521435778"/>
        <w:rPr>
          <w:lang w:val="en"/>
        </w:rPr>
      </w:pPr>
    </w:p>
    <w:p w14:paraId="2971FC74" w14:textId="77777777" w:rsidR="00000000" w:rsidRDefault="003F103A">
      <w:pPr>
        <w:pStyle w:val="HTMLPreformatted"/>
        <w:divId w:val="1521435778"/>
        <w:rPr>
          <w:lang w:val="en"/>
        </w:rPr>
      </w:pPr>
      <w:r>
        <w:rPr>
          <w:lang w:val="en"/>
        </w:rPr>
        <w:t xml:space="preserve">  </w:t>
      </w:r>
      <w:proofErr w:type="gramStart"/>
      <w:r>
        <w:rPr>
          <w:lang w:val="en"/>
        </w:rPr>
        <w:t>scope=</w:t>
      </w:r>
      <w:proofErr w:type="spellStart"/>
      <w:proofErr w:type="gramEnd"/>
      <w:r>
        <w:rPr>
          <w:lang w:val="en"/>
        </w:rPr>
        <w:t>openid</w:t>
      </w:r>
      <w:proofErr w:type="spellEnd"/>
      <w:r>
        <w:rPr>
          <w:lang w:val="en"/>
        </w:rPr>
        <w:t xml:space="preserve"> profile email phone</w:t>
      </w:r>
    </w:p>
    <w:p w14:paraId="14EEBC72" w14:textId="77777777" w:rsidR="00000000" w:rsidRDefault="003F103A">
      <w:pPr>
        <w:spacing w:before="0" w:beforeAutospacing="0" w:after="0" w:afterAutospacing="0"/>
        <w:divId w:val="1567063107"/>
        <w:rPr>
          <w:rFonts w:ascii="Verdana" w:eastAsia="Times New Roman" w:hAnsi="Verdana"/>
          <w:color w:val="000000"/>
          <w:lang w:val="en"/>
        </w:rPr>
      </w:pPr>
      <w:bookmarkStart w:id="164" w:name="ClaimsParameter"/>
      <w:bookmarkEnd w:id="164"/>
    </w:p>
    <w:p w14:paraId="25C00DC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70BFC46" w14:textId="77777777">
        <w:trPr>
          <w:divId w:val="1567063107"/>
          <w:trHeight w:val="225"/>
          <w:tblCellSpacing w:w="12" w:type="dxa"/>
        </w:trPr>
        <w:tc>
          <w:tcPr>
            <w:tcW w:w="450" w:type="dxa"/>
            <w:shd w:val="clear" w:color="auto" w:fill="990000"/>
            <w:vAlign w:val="center"/>
            <w:hideMark/>
          </w:tcPr>
          <w:p w14:paraId="53DD2CC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DA00CA" w14:textId="77777777" w:rsidR="00000000" w:rsidRDefault="003F103A">
      <w:pPr>
        <w:pStyle w:val="Heading3"/>
        <w:divId w:val="1567063107"/>
        <w:rPr>
          <w:rFonts w:eastAsia="Times New Roman"/>
          <w:lang w:val="en"/>
        </w:rPr>
      </w:pPr>
      <w:bookmarkStart w:id="165" w:name="rfc.section.5.5"/>
      <w:bookmarkEnd w:id="165"/>
      <w:r>
        <w:rPr>
          <w:rFonts w:eastAsia="Times New Roman"/>
          <w:lang w:val="en"/>
        </w:rPr>
        <w:t>5.5.</w:t>
      </w:r>
      <w:proofErr w:type="gramStart"/>
      <w:r>
        <w:rPr>
          <w:rFonts w:eastAsia="Times New Roman"/>
          <w:lang w:val="en"/>
        </w:rPr>
        <w:t>  Requesting</w:t>
      </w:r>
      <w:proofErr w:type="gramEnd"/>
      <w:r>
        <w:rPr>
          <w:rFonts w:eastAsia="Times New Roman"/>
          <w:lang w:val="en"/>
        </w:rPr>
        <w:t xml:space="preserve"> Claims using the "claims" Request Parameter</w:t>
      </w:r>
    </w:p>
    <w:p w14:paraId="335D2CC9" w14:textId="77777777" w:rsidR="00000000" w:rsidRDefault="003F103A">
      <w:pPr>
        <w:pStyle w:val="NormalWeb"/>
        <w:divId w:val="1567063107"/>
        <w:rPr>
          <w:rFonts w:ascii="Verdana" w:hAnsi="Verdana"/>
          <w:color w:val="000000"/>
          <w:lang w:val="en"/>
        </w:rPr>
      </w:pPr>
      <w:r>
        <w:rPr>
          <w:rFonts w:ascii="Verdana" w:hAnsi="Verdana"/>
          <w:color w:val="000000"/>
          <w:lang w:val="en"/>
        </w:rPr>
        <w:t>OpenID Connect defines the following Authorization R</w:t>
      </w:r>
      <w:r>
        <w:rPr>
          <w:rFonts w:ascii="Verdana" w:hAnsi="Verdana"/>
          <w:color w:val="000000"/>
          <w:lang w:val="en"/>
        </w:rPr>
        <w:t xml:space="preserve">equest parameter to enable requesting individual Claims and specifying parameters that apply to the requested Claims: </w:t>
      </w:r>
    </w:p>
    <w:p w14:paraId="188BE7F9" w14:textId="77777777" w:rsidR="00000000" w:rsidRDefault="003F103A">
      <w:pPr>
        <w:spacing w:before="0" w:beforeAutospacing="0" w:after="0" w:afterAutospacing="0"/>
        <w:divId w:val="683822684"/>
        <w:rPr>
          <w:rFonts w:ascii="Verdana" w:eastAsia="Times New Roman" w:hAnsi="Verdana"/>
          <w:color w:val="000000"/>
          <w:lang w:val="en"/>
        </w:rPr>
      </w:pPr>
      <w:proofErr w:type="gramStart"/>
      <w:r>
        <w:rPr>
          <w:rFonts w:ascii="Verdana" w:eastAsia="Times New Roman" w:hAnsi="Verdana"/>
          <w:color w:val="000000"/>
          <w:lang w:val="en"/>
        </w:rPr>
        <w:t>claims</w:t>
      </w:r>
      <w:proofErr w:type="gramEnd"/>
    </w:p>
    <w:p w14:paraId="4A4F03D6" w14:textId="77777777" w:rsidR="00000000" w:rsidRDefault="003F103A">
      <w:pPr>
        <w:spacing w:before="0" w:beforeAutospacing="0" w:after="0" w:afterAutospacing="0"/>
        <w:ind w:left="720"/>
        <w:divId w:val="68382268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to request that specific Claims be returned. The value is a JSON object listing the requested Cla</w:t>
      </w:r>
      <w:r>
        <w:rPr>
          <w:rFonts w:ascii="Verdana" w:eastAsia="Times New Roman" w:hAnsi="Verdana"/>
          <w:color w:val="000000"/>
          <w:lang w:val="en"/>
        </w:rPr>
        <w:t xml:space="preserve">ims. </w:t>
      </w:r>
    </w:p>
    <w:p w14:paraId="5453146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Authentication Request parameter requests that specific Claims be returned from the UserInfo Endpoint and/or in the ID Token. It is represented as a JSON object containing lists of Claims being requested from these locations. Properties of</w:t>
      </w:r>
      <w:r>
        <w:rPr>
          <w:rFonts w:ascii="Verdana" w:hAnsi="Verdana"/>
          <w:color w:val="000000"/>
          <w:lang w:val="en"/>
        </w:rPr>
        <w:t xml:space="preserve"> the Claims being requested MAY also be specified. </w:t>
      </w:r>
    </w:p>
    <w:p w14:paraId="1243010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Support for the </w:t>
      </w:r>
      <w:r>
        <w:rPr>
          <w:rStyle w:val="HTMLTypewriter"/>
          <w:lang w:val="en"/>
        </w:rPr>
        <w:t>claims</w:t>
      </w:r>
      <w:r>
        <w:rPr>
          <w:rFonts w:ascii="Verdana" w:hAnsi="Verdana"/>
          <w:color w:val="000000"/>
          <w:lang w:val="en"/>
        </w:rPr>
        <w:t xml:space="preserve"> parameter is OPTIONAL. Should an OP not support this parameter and an RP uses it, the OP SHOULD return a set of Claims to the RP that it believes would </w:t>
      </w:r>
      <w:r>
        <w:rPr>
          <w:rFonts w:ascii="Verdana" w:hAnsi="Verdana"/>
          <w:color w:val="000000"/>
          <w:lang w:val="en"/>
        </w:rPr>
        <w:t xml:space="preserve">be useful to the RP and the End-User using whatever heuristics it believes are appropriate. The </w:t>
      </w:r>
      <w:proofErr w:type="spellStart"/>
      <w:r>
        <w:rPr>
          <w:rStyle w:val="HTMLTypewriter"/>
          <w:lang w:val="en"/>
        </w:rPr>
        <w:t>claims_parameter_supported</w:t>
      </w:r>
      <w:proofErr w:type="spellEnd"/>
      <w:r>
        <w:rPr>
          <w:rFonts w:ascii="Verdana" w:hAnsi="Verdana"/>
          <w:color w:val="000000"/>
          <w:lang w:val="en"/>
        </w:rPr>
        <w:t xml:space="preserve"> Discovery result indicates whether the OP supports this parameter. </w:t>
      </w:r>
    </w:p>
    <w:p w14:paraId="2F8B06D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claims</w:t>
      </w:r>
      <w:r>
        <w:rPr>
          <w:rFonts w:ascii="Verdana" w:hAnsi="Verdana"/>
          <w:color w:val="000000"/>
          <w:lang w:val="en"/>
        </w:rPr>
        <w:t xml:space="preserve"> parameter value is represented in an OAuth 2.0 request</w:t>
      </w:r>
      <w:r>
        <w:rPr>
          <w:rFonts w:ascii="Verdana" w:hAnsi="Verdana"/>
          <w:color w:val="000000"/>
          <w:lang w:val="en"/>
        </w:rPr>
        <w:t xml:space="preserve"> as UTF-8 encoded JSON (which ends up being form-</w:t>
      </w:r>
      <w:proofErr w:type="spellStart"/>
      <w:r>
        <w:rPr>
          <w:rFonts w:ascii="Verdana" w:hAnsi="Verdana"/>
          <w:color w:val="000000"/>
          <w:lang w:val="en"/>
        </w:rPr>
        <w:t>urlencoded</w:t>
      </w:r>
      <w:proofErr w:type="spellEnd"/>
      <w:r>
        <w:rPr>
          <w:rFonts w:ascii="Verdana" w:hAnsi="Verdana"/>
          <w:color w:val="000000"/>
          <w:lang w:val="en"/>
        </w:rPr>
        <w:t xml:space="preserve"> when passed as an OAuth 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the JSON is used as the value of t</w:t>
      </w:r>
      <w:r>
        <w:rPr>
          <w:rFonts w:ascii="Verdana" w:hAnsi="Verdana"/>
          <w:color w:val="000000"/>
          <w:lang w:val="en"/>
        </w:rPr>
        <w:t xml:space="preserve">he </w:t>
      </w:r>
      <w:r>
        <w:rPr>
          <w:rStyle w:val="HTMLTypewriter"/>
          <w:lang w:val="en"/>
        </w:rPr>
        <w:t>claims</w:t>
      </w:r>
      <w:r>
        <w:rPr>
          <w:rFonts w:ascii="Verdana" w:hAnsi="Verdana"/>
          <w:color w:val="000000"/>
          <w:lang w:val="en"/>
        </w:rPr>
        <w:t xml:space="preserve"> member. </w:t>
      </w:r>
    </w:p>
    <w:p w14:paraId="039240C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top-level members of the Claims request JSON object are: </w:t>
      </w:r>
    </w:p>
    <w:p w14:paraId="1CCB972A" w14:textId="77777777" w:rsidR="00000000" w:rsidRDefault="003F103A">
      <w:pPr>
        <w:spacing w:before="0" w:beforeAutospacing="0" w:after="0" w:afterAutospacing="0"/>
        <w:divId w:val="910769580"/>
        <w:rPr>
          <w:rFonts w:ascii="Verdana" w:eastAsia="Times New Roman" w:hAnsi="Verdana"/>
          <w:color w:val="000000"/>
          <w:lang w:val="en"/>
        </w:rPr>
      </w:pPr>
      <w:proofErr w:type="spellStart"/>
      <w:proofErr w:type="gramStart"/>
      <w:r>
        <w:rPr>
          <w:rFonts w:ascii="Verdana" w:eastAsia="Times New Roman" w:hAnsi="Verdana"/>
          <w:color w:val="000000"/>
          <w:lang w:val="en"/>
        </w:rPr>
        <w:t>userinfo</w:t>
      </w:r>
      <w:proofErr w:type="spellEnd"/>
      <w:proofErr w:type="gramEnd"/>
    </w:p>
    <w:p w14:paraId="4972F8AE" w14:textId="77777777" w:rsidR="00000000" w:rsidRDefault="003F103A">
      <w:pPr>
        <w:spacing w:before="0" w:beforeAutospacing="0" w:after="0" w:afterAutospacing="0"/>
        <w:ind w:left="720"/>
        <w:divId w:val="91076958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that the listed individual Claims be returned from the UserInfo Endpoint. If present, the listed Claims are being requested to be added to </w:t>
      </w:r>
      <w:r>
        <w:rPr>
          <w:rFonts w:ascii="Verdana" w:eastAsia="Times New Roman" w:hAnsi="Verdana"/>
          <w:color w:val="000000"/>
          <w:lang w:val="en"/>
        </w:rPr>
        <w:t xml:space="preserve">any Claims that are being requested using </w:t>
      </w:r>
      <w:r>
        <w:rPr>
          <w:rStyle w:val="HTMLTypewriter"/>
          <w:lang w:val="en"/>
        </w:rPr>
        <w:t>scope</w:t>
      </w:r>
      <w:r>
        <w:rPr>
          <w:rFonts w:ascii="Verdana" w:eastAsia="Times New Roman" w:hAnsi="Verdana"/>
          <w:color w:val="000000"/>
          <w:lang w:val="en"/>
        </w:rPr>
        <w:t xml:space="preserve"> values. If not present, the Claims being requested from the UserInfo Endpoint are only those requested using </w:t>
      </w:r>
      <w:r>
        <w:rPr>
          <w:rStyle w:val="HTMLTypewriter"/>
          <w:lang w:val="en"/>
        </w:rPr>
        <w:t>scope</w:t>
      </w:r>
      <w:r>
        <w:rPr>
          <w:rFonts w:ascii="Verdana" w:eastAsia="Times New Roman" w:hAnsi="Verdana"/>
          <w:color w:val="000000"/>
          <w:lang w:val="en"/>
        </w:rPr>
        <w:t xml:space="preserve"> values. </w:t>
      </w:r>
    </w:p>
    <w:p w14:paraId="5ABAFD8E" w14:textId="77777777" w:rsidR="00000000" w:rsidRDefault="003F103A">
      <w:pPr>
        <w:spacing w:before="0" w:beforeAutospacing="0" w:after="0" w:afterAutospacing="0"/>
        <w:ind w:left="720"/>
        <w:divId w:val="910769580"/>
        <w:rPr>
          <w:rFonts w:ascii="Verdana" w:eastAsia="Times New Roman" w:hAnsi="Verdana"/>
          <w:color w:val="000000"/>
          <w:lang w:val="en"/>
        </w:rPr>
      </w:pPr>
      <w:r>
        <w:rPr>
          <w:rFonts w:ascii="Verdana" w:eastAsia="Times New Roman" w:hAnsi="Verdana"/>
          <w:color w:val="000000"/>
          <w:lang w:val="en"/>
        </w:rPr>
        <w:lastRenderedPageBreak/>
        <w:t xml:space="preserve">When the </w:t>
      </w:r>
      <w:proofErr w:type="spellStart"/>
      <w:r>
        <w:rPr>
          <w:rStyle w:val="HTMLTypewriter"/>
          <w:lang w:val="en"/>
        </w:rPr>
        <w:t>userinfo</w:t>
      </w:r>
      <w:proofErr w:type="spellEnd"/>
      <w:r>
        <w:rPr>
          <w:rFonts w:ascii="Verdana" w:eastAsia="Times New Roman" w:hAnsi="Verdana"/>
          <w:color w:val="000000"/>
          <w:lang w:val="en"/>
        </w:rPr>
        <w:t xml:space="preserve"> member is used, the request MUST also use a </w:t>
      </w:r>
      <w:proofErr w:type="spellStart"/>
      <w:r>
        <w:rPr>
          <w:rStyle w:val="HTMLTypewriter"/>
          <w:lang w:val="en"/>
        </w:rPr>
        <w:t>response_type</w:t>
      </w:r>
      <w:proofErr w:type="spellEnd"/>
      <w:r>
        <w:rPr>
          <w:rFonts w:ascii="Verdana" w:eastAsia="Times New Roman" w:hAnsi="Verdana"/>
          <w:color w:val="000000"/>
          <w:lang w:val="en"/>
        </w:rPr>
        <w:t xml:space="preserve"> value th</w:t>
      </w:r>
      <w:r>
        <w:rPr>
          <w:rFonts w:ascii="Verdana" w:eastAsia="Times New Roman" w:hAnsi="Verdana"/>
          <w:color w:val="000000"/>
          <w:lang w:val="en"/>
        </w:rPr>
        <w:t xml:space="preserve">at results in an Access Token being issued to the Client for use at the UserInfo Endpoint. </w:t>
      </w:r>
    </w:p>
    <w:p w14:paraId="529E2254" w14:textId="77777777" w:rsidR="00000000" w:rsidRDefault="003F103A">
      <w:pPr>
        <w:spacing w:before="0" w:beforeAutospacing="0" w:after="0" w:afterAutospacing="0"/>
        <w:divId w:val="910769580"/>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14:paraId="1797C004" w14:textId="77777777" w:rsidR="00000000" w:rsidRDefault="003F103A">
      <w:pPr>
        <w:spacing w:before="0" w:beforeAutospacing="0" w:after="0" w:afterAutospacing="0"/>
        <w:ind w:left="720"/>
        <w:divId w:val="91076958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that the listed individual Claims be returned in the ID Token. If present, the listed Claims are being requested to be added to the defa</w:t>
      </w:r>
      <w:r>
        <w:rPr>
          <w:rFonts w:ascii="Verdana" w:eastAsia="Times New Roman" w:hAnsi="Verdana"/>
          <w:color w:val="000000"/>
          <w:lang w:val="en"/>
        </w:rPr>
        <w:t xml:space="preserve">ult Claims in the ID Token. If not present, the </w:t>
      </w:r>
      <w:proofErr w:type="gramStart"/>
      <w:r>
        <w:rPr>
          <w:rFonts w:ascii="Verdana" w:eastAsia="Times New Roman" w:hAnsi="Verdana"/>
          <w:color w:val="000000"/>
          <w:lang w:val="en"/>
        </w:rPr>
        <w:t>default ID Token Claims are</w:t>
      </w:r>
      <w:proofErr w:type="gramEnd"/>
      <w:r>
        <w:rPr>
          <w:rFonts w:ascii="Verdana" w:eastAsia="Times New Roman" w:hAnsi="Verdana"/>
          <w:color w:val="000000"/>
          <w:lang w:val="en"/>
        </w:rPr>
        <w:t xml:space="preserve"> requested, as per the ID Token definition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per the additional per-flow ID Token requirements in Sections </w:t>
      </w:r>
      <w:hyperlink w:anchor="CodeIDToken" w:history="1">
        <w:r>
          <w:rPr>
            <w:rStyle w:val="Hyperlink"/>
            <w:rFonts w:ascii="Verdana" w:eastAsia="Times New Roman" w:hAnsi="Verdana"/>
            <w:u w:val="none"/>
            <w:lang w:val="en"/>
          </w:rPr>
          <w:t>3.1.3.6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ImplicitIDToken" w:history="1">
        <w:r>
          <w:rPr>
            <w:rStyle w:val="Hyperlink"/>
            <w:rFonts w:ascii="Verdana" w:eastAsia="Times New Roman" w:hAnsi="Verdana"/>
            <w:u w:val="none"/>
            <w:lang w:val="en"/>
          </w:rPr>
          <w:t>3.2.2.10</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hyperlink w:anchor="HybridIDToken" w:history="1">
        <w:r>
          <w:rPr>
            <w:rStyle w:val="Hyperlink"/>
            <w:rFonts w:ascii="Verdana" w:eastAsia="Times New Roman" w:hAnsi="Verdana"/>
            <w:u w:val="none"/>
            <w:lang w:val="en"/>
          </w:rPr>
          <w:t>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and </w:t>
      </w:r>
      <w:hyperlink w:anchor="HybridIDToken2" w:history="1">
        <w:r>
          <w:rPr>
            <w:rStyle w:val="Hyperlink"/>
            <w:rFonts w:ascii="Verdana" w:eastAsia="Times New Roman" w:hAnsi="Verdana"/>
            <w:u w:val="none"/>
            <w:lang w:val="en"/>
          </w:rPr>
          <w:t>3.3.3.6</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33AE289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Other members MAY be present. </w:t>
      </w:r>
      <w:r>
        <w:rPr>
          <w:rFonts w:ascii="Verdana" w:hAnsi="Verdana"/>
          <w:color w:val="000000"/>
          <w:lang w:val="en"/>
        </w:rPr>
        <w:t xml:space="preserve">Any members used that are not understood MUST be ignored. </w:t>
      </w:r>
    </w:p>
    <w:p w14:paraId="3B57886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 example Claims request is as follows: </w:t>
      </w:r>
    </w:p>
    <w:p w14:paraId="28190B66" w14:textId="77777777" w:rsidR="00000000" w:rsidRDefault="003F103A">
      <w:pPr>
        <w:pStyle w:val="HTMLPreformatted"/>
        <w:divId w:val="160969497"/>
        <w:rPr>
          <w:lang w:val="en"/>
        </w:rPr>
      </w:pPr>
    </w:p>
    <w:p w14:paraId="63D70711" w14:textId="77777777" w:rsidR="00000000" w:rsidRDefault="003F103A">
      <w:pPr>
        <w:pStyle w:val="HTMLPreformatted"/>
        <w:divId w:val="160969497"/>
        <w:rPr>
          <w:lang w:val="en"/>
        </w:rPr>
      </w:pPr>
      <w:r>
        <w:rPr>
          <w:lang w:val="en"/>
        </w:rPr>
        <w:t xml:space="preserve">  {</w:t>
      </w:r>
    </w:p>
    <w:p w14:paraId="4B370E29" w14:textId="77777777" w:rsidR="00000000" w:rsidRDefault="003F103A">
      <w:pPr>
        <w:pStyle w:val="HTMLPreformatted"/>
        <w:divId w:val="160969497"/>
        <w:rPr>
          <w:lang w:val="en"/>
        </w:rPr>
      </w:pPr>
      <w:r>
        <w:rPr>
          <w:lang w:val="en"/>
        </w:rPr>
        <w:t xml:space="preserve">   "</w:t>
      </w:r>
      <w:proofErr w:type="spellStart"/>
      <w:proofErr w:type="gramStart"/>
      <w:r>
        <w:rPr>
          <w:lang w:val="en"/>
        </w:rPr>
        <w:t>userinfo</w:t>
      </w:r>
      <w:proofErr w:type="spellEnd"/>
      <w:proofErr w:type="gramEnd"/>
      <w:r>
        <w:rPr>
          <w:lang w:val="en"/>
        </w:rPr>
        <w:t>":</w:t>
      </w:r>
    </w:p>
    <w:p w14:paraId="1A2725D2" w14:textId="77777777" w:rsidR="00000000" w:rsidRDefault="003F103A">
      <w:pPr>
        <w:pStyle w:val="HTMLPreformatted"/>
        <w:divId w:val="160969497"/>
        <w:rPr>
          <w:lang w:val="en"/>
        </w:rPr>
      </w:pPr>
      <w:r>
        <w:rPr>
          <w:lang w:val="en"/>
        </w:rPr>
        <w:t xml:space="preserve">    {</w:t>
      </w:r>
    </w:p>
    <w:p w14:paraId="6AE2A47B" w14:textId="77777777" w:rsidR="00000000" w:rsidRDefault="003F103A">
      <w:pPr>
        <w:pStyle w:val="HTMLPreformatted"/>
        <w:divId w:val="160969497"/>
        <w:rPr>
          <w:lang w:val="en"/>
        </w:rPr>
      </w:pPr>
      <w:r>
        <w:rPr>
          <w:lang w:val="en"/>
        </w:rPr>
        <w:t xml:space="preserve">     "</w:t>
      </w:r>
      <w:proofErr w:type="spellStart"/>
      <w:r>
        <w:rPr>
          <w:lang w:val="en"/>
        </w:rPr>
        <w:t>given_name</w:t>
      </w:r>
      <w:proofErr w:type="spellEnd"/>
      <w:r>
        <w:rPr>
          <w:lang w:val="en"/>
        </w:rPr>
        <w:t>": {"essential": true},</w:t>
      </w:r>
    </w:p>
    <w:p w14:paraId="13CCEF8F" w14:textId="77777777" w:rsidR="00000000" w:rsidRDefault="003F103A">
      <w:pPr>
        <w:pStyle w:val="HTMLPreformatted"/>
        <w:divId w:val="160969497"/>
        <w:rPr>
          <w:lang w:val="en"/>
        </w:rPr>
      </w:pPr>
      <w:r>
        <w:rPr>
          <w:lang w:val="en"/>
        </w:rPr>
        <w:t xml:space="preserve">     "</w:t>
      </w:r>
      <w:proofErr w:type="gramStart"/>
      <w:r>
        <w:rPr>
          <w:lang w:val="en"/>
        </w:rPr>
        <w:t>nickname</w:t>
      </w:r>
      <w:proofErr w:type="gramEnd"/>
      <w:r>
        <w:rPr>
          <w:lang w:val="en"/>
        </w:rPr>
        <w:t>": null,</w:t>
      </w:r>
    </w:p>
    <w:p w14:paraId="380EF194" w14:textId="77777777" w:rsidR="00000000" w:rsidRDefault="003F103A">
      <w:pPr>
        <w:pStyle w:val="HTMLPreformatted"/>
        <w:divId w:val="160969497"/>
        <w:rPr>
          <w:lang w:val="en"/>
        </w:rPr>
      </w:pPr>
      <w:r>
        <w:rPr>
          <w:lang w:val="en"/>
        </w:rPr>
        <w:t xml:space="preserve">     "</w:t>
      </w:r>
      <w:proofErr w:type="gramStart"/>
      <w:r>
        <w:rPr>
          <w:lang w:val="en"/>
        </w:rPr>
        <w:t>email</w:t>
      </w:r>
      <w:proofErr w:type="gramEnd"/>
      <w:r>
        <w:rPr>
          <w:lang w:val="en"/>
        </w:rPr>
        <w:t>": {"essential": true},</w:t>
      </w:r>
    </w:p>
    <w:p w14:paraId="3056902F" w14:textId="77777777" w:rsidR="00000000" w:rsidRDefault="003F103A">
      <w:pPr>
        <w:pStyle w:val="HTMLPreformatted"/>
        <w:divId w:val="160969497"/>
        <w:rPr>
          <w:lang w:val="en"/>
        </w:rPr>
      </w:pPr>
      <w:r>
        <w:rPr>
          <w:lang w:val="en"/>
        </w:rPr>
        <w:t xml:space="preserve">     "</w:t>
      </w:r>
      <w:proofErr w:type="spellStart"/>
      <w:r>
        <w:rPr>
          <w:lang w:val="en"/>
        </w:rPr>
        <w:t>email_verified</w:t>
      </w:r>
      <w:proofErr w:type="spellEnd"/>
      <w:r>
        <w:rPr>
          <w:lang w:val="en"/>
        </w:rPr>
        <w:t>": {"essent</w:t>
      </w:r>
      <w:r>
        <w:rPr>
          <w:lang w:val="en"/>
        </w:rPr>
        <w:t>ial": true},</w:t>
      </w:r>
    </w:p>
    <w:p w14:paraId="03E6379D" w14:textId="77777777" w:rsidR="00000000" w:rsidRDefault="003F103A">
      <w:pPr>
        <w:pStyle w:val="HTMLPreformatted"/>
        <w:divId w:val="160969497"/>
        <w:rPr>
          <w:lang w:val="en"/>
        </w:rPr>
      </w:pPr>
      <w:r>
        <w:rPr>
          <w:lang w:val="en"/>
        </w:rPr>
        <w:t xml:space="preserve">     "</w:t>
      </w:r>
      <w:proofErr w:type="gramStart"/>
      <w:r>
        <w:rPr>
          <w:lang w:val="en"/>
        </w:rPr>
        <w:t>picture</w:t>
      </w:r>
      <w:proofErr w:type="gramEnd"/>
      <w:r>
        <w:rPr>
          <w:lang w:val="en"/>
        </w:rPr>
        <w:t>": null,</w:t>
      </w:r>
    </w:p>
    <w:p w14:paraId="31F04206" w14:textId="77777777" w:rsidR="00000000" w:rsidRDefault="003F103A">
      <w:pPr>
        <w:pStyle w:val="HTMLPreformatted"/>
        <w:divId w:val="160969497"/>
        <w:rPr>
          <w:lang w:val="en"/>
        </w:rPr>
      </w:pPr>
      <w:r>
        <w:rPr>
          <w:lang w:val="en"/>
        </w:rPr>
        <w:t xml:space="preserve">     "http://example.info/claims/groups": null</w:t>
      </w:r>
    </w:p>
    <w:p w14:paraId="6921BEA9" w14:textId="77777777" w:rsidR="00000000" w:rsidRDefault="003F103A">
      <w:pPr>
        <w:pStyle w:val="HTMLPreformatted"/>
        <w:divId w:val="160969497"/>
        <w:rPr>
          <w:lang w:val="en"/>
        </w:rPr>
      </w:pPr>
      <w:r>
        <w:rPr>
          <w:lang w:val="en"/>
        </w:rPr>
        <w:t xml:space="preserve">    },</w:t>
      </w:r>
    </w:p>
    <w:p w14:paraId="4E9C5B78" w14:textId="77777777" w:rsidR="00000000" w:rsidRDefault="003F103A">
      <w:pPr>
        <w:pStyle w:val="HTMLPreformatted"/>
        <w:divId w:val="160969497"/>
        <w:rPr>
          <w:lang w:val="en"/>
        </w:rPr>
      </w:pPr>
      <w:r>
        <w:rPr>
          <w:lang w:val="en"/>
        </w:rPr>
        <w:t xml:space="preserve">   "</w:t>
      </w:r>
      <w:proofErr w:type="spellStart"/>
      <w:r>
        <w:rPr>
          <w:lang w:val="en"/>
        </w:rPr>
        <w:t>id_token</w:t>
      </w:r>
      <w:proofErr w:type="spellEnd"/>
      <w:r>
        <w:rPr>
          <w:lang w:val="en"/>
        </w:rPr>
        <w:t>":</w:t>
      </w:r>
    </w:p>
    <w:p w14:paraId="5F6DF105" w14:textId="77777777" w:rsidR="00000000" w:rsidRDefault="003F103A">
      <w:pPr>
        <w:pStyle w:val="HTMLPreformatted"/>
        <w:divId w:val="160969497"/>
        <w:rPr>
          <w:lang w:val="en"/>
        </w:rPr>
      </w:pPr>
      <w:r>
        <w:rPr>
          <w:lang w:val="en"/>
        </w:rPr>
        <w:t xml:space="preserve">    {</w:t>
      </w:r>
    </w:p>
    <w:p w14:paraId="17C43246" w14:textId="77777777" w:rsidR="00000000" w:rsidRDefault="003F103A">
      <w:pPr>
        <w:pStyle w:val="HTMLPreformatted"/>
        <w:divId w:val="160969497"/>
        <w:rPr>
          <w:lang w:val="en"/>
        </w:rPr>
      </w:pPr>
      <w:r>
        <w:rPr>
          <w:lang w:val="en"/>
        </w:rPr>
        <w:t xml:space="preserve">     "</w:t>
      </w:r>
      <w:proofErr w:type="spellStart"/>
      <w:r>
        <w:rPr>
          <w:lang w:val="en"/>
        </w:rPr>
        <w:t>auth_time</w:t>
      </w:r>
      <w:proofErr w:type="spellEnd"/>
      <w:r>
        <w:rPr>
          <w:lang w:val="en"/>
        </w:rPr>
        <w:t>": {"essential": true},</w:t>
      </w:r>
    </w:p>
    <w:p w14:paraId="5CC958A8" w14:textId="77777777" w:rsidR="00000000" w:rsidRDefault="003F103A">
      <w:pPr>
        <w:pStyle w:val="HTMLPreformatted"/>
        <w:divId w:val="160969497"/>
        <w:rPr>
          <w:lang w:val="en"/>
        </w:rPr>
      </w:pPr>
      <w:r>
        <w:rPr>
          <w:lang w:val="en"/>
        </w:rPr>
        <w:t xml:space="preserve">     "</w:t>
      </w:r>
      <w:proofErr w:type="spellStart"/>
      <w:proofErr w:type="gramStart"/>
      <w:r>
        <w:rPr>
          <w:lang w:val="en"/>
        </w:rPr>
        <w:t>acr</w:t>
      </w:r>
      <w:proofErr w:type="spellEnd"/>
      <w:proofErr w:type="gramEnd"/>
      <w:r>
        <w:rPr>
          <w:lang w:val="en"/>
        </w:rPr>
        <w:t>": {"values": ["</w:t>
      </w:r>
      <w:proofErr w:type="spellStart"/>
      <w:r>
        <w:rPr>
          <w:lang w:val="en"/>
        </w:rPr>
        <w:t>urn:mace:incommon:iap:silver</w:t>
      </w:r>
      <w:proofErr w:type="spellEnd"/>
      <w:r>
        <w:rPr>
          <w:lang w:val="en"/>
        </w:rPr>
        <w:t>"] }</w:t>
      </w:r>
    </w:p>
    <w:p w14:paraId="335B0BD5" w14:textId="77777777" w:rsidR="00000000" w:rsidRDefault="003F103A">
      <w:pPr>
        <w:pStyle w:val="HTMLPreformatted"/>
        <w:divId w:val="160969497"/>
        <w:rPr>
          <w:lang w:val="en"/>
        </w:rPr>
      </w:pPr>
      <w:r>
        <w:rPr>
          <w:lang w:val="en"/>
        </w:rPr>
        <w:t xml:space="preserve">    }</w:t>
      </w:r>
    </w:p>
    <w:p w14:paraId="46E1CC4F" w14:textId="77777777" w:rsidR="00000000" w:rsidRDefault="003F103A">
      <w:pPr>
        <w:pStyle w:val="HTMLPreformatted"/>
        <w:divId w:val="160969497"/>
        <w:rPr>
          <w:lang w:val="en"/>
        </w:rPr>
      </w:pPr>
      <w:r>
        <w:rPr>
          <w:lang w:val="en"/>
        </w:rPr>
        <w:t xml:space="preserve">  }</w:t>
      </w:r>
    </w:p>
    <w:p w14:paraId="5F67DC0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t>Note that a Claim that is not in the st</w:t>
      </w:r>
      <w:r>
        <w:rPr>
          <w:rFonts w:ascii="Verdana" w:eastAsia="Times New Roman" w:hAnsi="Verdana"/>
          <w:color w:val="000000"/>
          <w:lang w:val="en"/>
        </w:rPr>
        <w:t xml:space="preserve">andard set defined in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the (example) </w:t>
      </w:r>
      <w:r>
        <w:rPr>
          <w:rStyle w:val="HTMLTypewriter"/>
          <w:lang w:val="en"/>
        </w:rPr>
        <w:t>http://example.info/claims/groups</w:t>
      </w:r>
      <w:r>
        <w:rPr>
          <w:rFonts w:ascii="Verdana" w:eastAsia="Times New Roman" w:hAnsi="Verdana"/>
          <w:color w:val="000000"/>
          <w:lang w:val="en"/>
        </w:rPr>
        <w:t xml:space="preserve"> Claim, is being requested. Using the </w:t>
      </w:r>
      <w:r>
        <w:rPr>
          <w:rStyle w:val="HTMLTypewriter"/>
          <w:lang w:val="en"/>
        </w:rPr>
        <w:t>claims</w:t>
      </w:r>
      <w:r>
        <w:rPr>
          <w:rFonts w:ascii="Verdana" w:eastAsia="Times New Roman" w:hAnsi="Verdana"/>
          <w:color w:val="000000"/>
          <w:lang w:val="en"/>
        </w:rPr>
        <w:t xml:space="preserve"> parameter is the only way to request Claims outside the standard set. It i</w:t>
      </w:r>
      <w:r>
        <w:rPr>
          <w:rFonts w:ascii="Verdana" w:eastAsia="Times New Roman" w:hAnsi="Verdana"/>
          <w:color w:val="000000"/>
          <w:lang w:val="en"/>
        </w:rPr>
        <w:t xml:space="preserve">s also the only way to request specific combinations of the standard Claims that cannot be specified using scope values. </w:t>
      </w:r>
      <w:bookmarkStart w:id="166" w:name="IndividualClaimsRequests"/>
      <w:bookmarkEnd w:id="166"/>
    </w:p>
    <w:p w14:paraId="2E71A10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372E446" w14:textId="77777777">
        <w:trPr>
          <w:divId w:val="1567063107"/>
          <w:trHeight w:val="225"/>
          <w:tblCellSpacing w:w="12" w:type="dxa"/>
        </w:trPr>
        <w:tc>
          <w:tcPr>
            <w:tcW w:w="450" w:type="dxa"/>
            <w:shd w:val="clear" w:color="auto" w:fill="990000"/>
            <w:vAlign w:val="center"/>
            <w:hideMark/>
          </w:tcPr>
          <w:p w14:paraId="583BA69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ABF6BE" w14:textId="77777777" w:rsidR="00000000" w:rsidRDefault="003F103A">
      <w:pPr>
        <w:pStyle w:val="Heading3"/>
        <w:divId w:val="1567063107"/>
        <w:rPr>
          <w:rFonts w:eastAsia="Times New Roman"/>
          <w:lang w:val="en"/>
        </w:rPr>
      </w:pPr>
      <w:bookmarkStart w:id="167" w:name="rfc.section.5.5.1"/>
      <w:bookmarkEnd w:id="167"/>
      <w:r>
        <w:rPr>
          <w:rFonts w:eastAsia="Times New Roman"/>
          <w:lang w:val="en"/>
        </w:rPr>
        <w:t>5.5.1.</w:t>
      </w:r>
      <w:proofErr w:type="gramStart"/>
      <w:r>
        <w:rPr>
          <w:rFonts w:eastAsia="Times New Roman"/>
          <w:lang w:val="en"/>
        </w:rPr>
        <w:t>  Individual</w:t>
      </w:r>
      <w:proofErr w:type="gramEnd"/>
      <w:r>
        <w:rPr>
          <w:rFonts w:eastAsia="Times New Roman"/>
          <w:lang w:val="en"/>
        </w:rPr>
        <w:t xml:space="preserve"> Claims Requests</w:t>
      </w:r>
    </w:p>
    <w:p w14:paraId="0525C26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proofErr w:type="spellStart"/>
      <w:r>
        <w:rPr>
          <w:rStyle w:val="HTMLTypewriter"/>
          <w:lang w:val="en"/>
        </w:rPr>
        <w:t>userinfo</w:t>
      </w:r>
      <w:proofErr w:type="spellEnd"/>
      <w:r>
        <w:rPr>
          <w:rFonts w:ascii="Verdana" w:hAnsi="Verdana"/>
          <w:color w:val="000000"/>
          <w:lang w:val="en"/>
        </w:rPr>
        <w:t xml:space="preserve"> and </w:t>
      </w:r>
      <w:proofErr w:type="spellStart"/>
      <w:r>
        <w:rPr>
          <w:rStyle w:val="HTMLTypewriter"/>
          <w:lang w:val="en"/>
        </w:rPr>
        <w:t>id_token</w:t>
      </w:r>
      <w:proofErr w:type="spellEnd"/>
      <w:r>
        <w:rPr>
          <w:rFonts w:ascii="Verdana" w:hAnsi="Verdana"/>
          <w:color w:val="000000"/>
          <w:lang w:val="en"/>
        </w:rPr>
        <w:t xml:space="preserve"> members of the </w:t>
      </w:r>
      <w:r>
        <w:rPr>
          <w:rStyle w:val="HTMLTypewriter"/>
          <w:lang w:val="en"/>
        </w:rPr>
        <w:t>claims</w:t>
      </w:r>
      <w:r>
        <w:rPr>
          <w:rFonts w:ascii="Verdana" w:hAnsi="Verdana"/>
          <w:color w:val="000000"/>
          <w:lang w:val="en"/>
        </w:rPr>
        <w:t xml:space="preserve"> request both are JSON objects </w:t>
      </w:r>
      <w:r>
        <w:rPr>
          <w:rFonts w:ascii="Verdana" w:hAnsi="Verdana"/>
          <w:color w:val="000000"/>
          <w:lang w:val="en"/>
        </w:rPr>
        <w:t xml:space="preserve">with the names of the individual Claims being requested as the member names. The member values MUST be one of the following: </w:t>
      </w:r>
    </w:p>
    <w:p w14:paraId="149F81B3" w14:textId="77777777" w:rsidR="00000000" w:rsidRDefault="003F103A">
      <w:pPr>
        <w:spacing w:before="0" w:beforeAutospacing="0" w:after="0" w:afterAutospacing="0"/>
        <w:divId w:val="979648434"/>
        <w:rPr>
          <w:rFonts w:ascii="Verdana" w:eastAsia="Times New Roman" w:hAnsi="Verdana"/>
          <w:color w:val="000000"/>
          <w:lang w:val="en"/>
        </w:rPr>
      </w:pPr>
      <w:proofErr w:type="gramStart"/>
      <w:r>
        <w:rPr>
          <w:rFonts w:ascii="Verdana" w:eastAsia="Times New Roman" w:hAnsi="Verdana"/>
          <w:color w:val="000000"/>
          <w:lang w:val="en"/>
        </w:rPr>
        <w:t>null</w:t>
      </w:r>
      <w:proofErr w:type="gramEnd"/>
    </w:p>
    <w:p w14:paraId="463F5DCF"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Indicates that this Claim is being requested in the default manner.</w:t>
      </w:r>
      <w:proofErr w:type="gramEnd"/>
      <w:r>
        <w:rPr>
          <w:rFonts w:ascii="Verdana" w:eastAsia="Times New Roman" w:hAnsi="Verdana"/>
          <w:color w:val="000000"/>
          <w:lang w:val="en"/>
        </w:rPr>
        <w:t xml:space="preserve"> In particular, this is a Voluntary Claim. For instance, t</w:t>
      </w:r>
      <w:r>
        <w:rPr>
          <w:rFonts w:ascii="Verdana" w:eastAsia="Times New Roman" w:hAnsi="Verdana"/>
          <w:color w:val="000000"/>
          <w:lang w:val="en"/>
        </w:rPr>
        <w:t xml:space="preserve">he Claim request: </w:t>
      </w:r>
    </w:p>
    <w:p w14:paraId="07FEA75E" w14:textId="77777777" w:rsidR="00000000" w:rsidRDefault="003F103A">
      <w:pPr>
        <w:pStyle w:val="HTMLPreformatted"/>
        <w:ind w:left="720"/>
        <w:divId w:val="777143948"/>
        <w:rPr>
          <w:lang w:val="en"/>
        </w:rPr>
      </w:pPr>
    </w:p>
    <w:p w14:paraId="4F677A78" w14:textId="77777777" w:rsidR="00000000" w:rsidRDefault="003F103A">
      <w:pPr>
        <w:pStyle w:val="HTMLPreformatted"/>
        <w:ind w:left="720"/>
        <w:divId w:val="777143948"/>
        <w:rPr>
          <w:lang w:val="en"/>
        </w:rPr>
      </w:pPr>
      <w:r>
        <w:rPr>
          <w:lang w:val="en"/>
        </w:rPr>
        <w:t xml:space="preserve">  "</w:t>
      </w:r>
      <w:proofErr w:type="spellStart"/>
      <w:r>
        <w:rPr>
          <w:lang w:val="en"/>
        </w:rPr>
        <w:t>given_name</w:t>
      </w:r>
      <w:proofErr w:type="spellEnd"/>
      <w:r>
        <w:rPr>
          <w:lang w:val="en"/>
        </w:rPr>
        <w:t>": null</w:t>
      </w:r>
    </w:p>
    <w:p w14:paraId="4FD225B5"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requests</w:t>
      </w:r>
      <w:proofErr w:type="gramEnd"/>
      <w:r>
        <w:rPr>
          <w:rFonts w:ascii="Verdana" w:eastAsia="Times New Roman" w:hAnsi="Verdana"/>
          <w:color w:val="000000"/>
          <w:lang w:val="en"/>
        </w:rPr>
        <w:t xml:space="preserve"> the </w:t>
      </w:r>
      <w:proofErr w:type="spellStart"/>
      <w:r>
        <w:rPr>
          <w:rStyle w:val="HTMLTypewriter"/>
          <w:lang w:val="en"/>
        </w:rPr>
        <w:t>given_name</w:t>
      </w:r>
      <w:proofErr w:type="spellEnd"/>
      <w:r>
        <w:rPr>
          <w:rFonts w:ascii="Verdana" w:eastAsia="Times New Roman" w:hAnsi="Verdana"/>
          <w:color w:val="000000"/>
          <w:lang w:val="en"/>
        </w:rPr>
        <w:t xml:space="preserve"> Claim in the default manner. </w:t>
      </w:r>
    </w:p>
    <w:p w14:paraId="4BFD81F8" w14:textId="77777777" w:rsidR="00000000" w:rsidRDefault="003F103A">
      <w:pPr>
        <w:spacing w:before="0" w:beforeAutospacing="0" w:after="0" w:afterAutospacing="0"/>
        <w:divId w:val="979648434"/>
        <w:rPr>
          <w:rFonts w:ascii="Verdana" w:eastAsia="Times New Roman" w:hAnsi="Verdana"/>
          <w:color w:val="000000"/>
          <w:lang w:val="en"/>
        </w:rPr>
      </w:pPr>
      <w:r>
        <w:rPr>
          <w:rFonts w:ascii="Verdana" w:eastAsia="Times New Roman" w:hAnsi="Verdana"/>
          <w:color w:val="000000"/>
          <w:lang w:val="en"/>
        </w:rPr>
        <w:t>JSON Object</w:t>
      </w:r>
    </w:p>
    <w:p w14:paraId="576FF28A"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Used to provide additional information about the Claim being requested.</w:t>
      </w:r>
      <w:proofErr w:type="gramEnd"/>
      <w:r>
        <w:rPr>
          <w:rFonts w:ascii="Verdana" w:eastAsia="Times New Roman" w:hAnsi="Verdana"/>
          <w:color w:val="000000"/>
          <w:lang w:val="en"/>
        </w:rPr>
        <w:t xml:space="preserve"> This specification defines the following members: </w:t>
      </w:r>
    </w:p>
    <w:p w14:paraId="7CB8841A"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essential</w:t>
      </w:r>
      <w:proofErr w:type="gramEnd"/>
    </w:p>
    <w:p w14:paraId="4DB0CFD5"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Indica</w:t>
      </w:r>
      <w:r>
        <w:rPr>
          <w:rFonts w:ascii="Verdana" w:eastAsia="Times New Roman" w:hAnsi="Verdana"/>
          <w:color w:val="000000"/>
          <w:lang w:val="en"/>
        </w:rPr>
        <w:t>tes whether the Claim being requested is an Essential Claim.</w:t>
      </w:r>
      <w:proofErr w:type="gramEnd"/>
      <w:r>
        <w:rPr>
          <w:rFonts w:ascii="Verdana" w:eastAsia="Times New Roman" w:hAnsi="Verdana"/>
          <w:color w:val="000000"/>
          <w:lang w:val="en"/>
        </w:rPr>
        <w:t xml:space="preserve"> If the value is </w:t>
      </w:r>
      <w:r>
        <w:rPr>
          <w:rStyle w:val="HTMLTypewriter"/>
          <w:lang w:val="en"/>
        </w:rPr>
        <w:t>true</w:t>
      </w:r>
      <w:r>
        <w:rPr>
          <w:rFonts w:ascii="Verdana" w:eastAsia="Times New Roman" w:hAnsi="Verdana"/>
          <w:color w:val="000000"/>
          <w:lang w:val="en"/>
        </w:rPr>
        <w:t xml:space="preserve">, this indicates that the Claim is an Essential Claim. For instance, the Claim request: </w:t>
      </w:r>
    </w:p>
    <w:p w14:paraId="1321F7EC" w14:textId="77777777" w:rsidR="00000000" w:rsidRDefault="003F103A">
      <w:pPr>
        <w:pStyle w:val="HTMLPreformatted"/>
        <w:ind w:left="720"/>
        <w:divId w:val="1930310432"/>
        <w:rPr>
          <w:lang w:val="en"/>
        </w:rPr>
      </w:pPr>
    </w:p>
    <w:p w14:paraId="1930CE89" w14:textId="77777777" w:rsidR="00000000" w:rsidRDefault="003F103A">
      <w:pPr>
        <w:pStyle w:val="HTMLPreformatted"/>
        <w:ind w:left="720"/>
        <w:divId w:val="1930310432"/>
        <w:rPr>
          <w:lang w:val="en"/>
        </w:rPr>
      </w:pPr>
      <w:r>
        <w:rPr>
          <w:lang w:val="en"/>
        </w:rPr>
        <w:t xml:space="preserve">  "</w:t>
      </w:r>
      <w:proofErr w:type="spellStart"/>
      <w:r>
        <w:rPr>
          <w:lang w:val="en"/>
        </w:rPr>
        <w:t>auth_time</w:t>
      </w:r>
      <w:proofErr w:type="spellEnd"/>
      <w:r>
        <w:rPr>
          <w:lang w:val="en"/>
        </w:rPr>
        <w:t>": {"essential": true}</w:t>
      </w:r>
    </w:p>
    <w:p w14:paraId="00702149"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can</w:t>
      </w:r>
      <w:proofErr w:type="gramEnd"/>
      <w:r>
        <w:rPr>
          <w:rFonts w:ascii="Verdana" w:eastAsia="Times New Roman" w:hAnsi="Verdana"/>
          <w:color w:val="000000"/>
          <w:lang w:val="en"/>
        </w:rPr>
        <w:t xml:space="preserve"> be used to specify that it is Essential to ret</w:t>
      </w:r>
      <w:r>
        <w:rPr>
          <w:rFonts w:ascii="Verdana" w:eastAsia="Times New Roman" w:hAnsi="Verdana"/>
          <w:color w:val="000000"/>
          <w:lang w:val="en"/>
        </w:rPr>
        <w:t xml:space="preserve">urn an </w:t>
      </w:r>
      <w:proofErr w:type="spellStart"/>
      <w:r>
        <w:rPr>
          <w:rStyle w:val="HTMLTypewriter"/>
          <w:lang w:val="en"/>
        </w:rPr>
        <w:t>auth_time</w:t>
      </w:r>
      <w:proofErr w:type="spellEnd"/>
      <w:r>
        <w:rPr>
          <w:rFonts w:ascii="Verdana" w:eastAsia="Times New Roman" w:hAnsi="Verdana"/>
          <w:color w:val="000000"/>
          <w:lang w:val="en"/>
        </w:rPr>
        <w:t xml:space="preserve"> Claim Value. </w:t>
      </w:r>
    </w:p>
    <w:p w14:paraId="68B993E1"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If the value is </w:t>
      </w:r>
      <w:r>
        <w:rPr>
          <w:rStyle w:val="HTMLTypewriter"/>
          <w:lang w:val="en"/>
        </w:rPr>
        <w:t>false</w:t>
      </w:r>
      <w:r>
        <w:rPr>
          <w:rFonts w:ascii="Verdana" w:eastAsia="Times New Roman" w:hAnsi="Verdana"/>
          <w:color w:val="000000"/>
          <w:lang w:val="en"/>
        </w:rPr>
        <w:t xml:space="preserve">, it indicates that it is a Voluntary Claim. The default is </w:t>
      </w:r>
      <w:r>
        <w:rPr>
          <w:rStyle w:val="HTMLTypewriter"/>
          <w:lang w:val="en"/>
        </w:rPr>
        <w:t>false</w:t>
      </w:r>
      <w:r>
        <w:rPr>
          <w:rFonts w:ascii="Verdana" w:eastAsia="Times New Roman" w:hAnsi="Verdana"/>
          <w:color w:val="000000"/>
          <w:lang w:val="en"/>
        </w:rPr>
        <w:t xml:space="preserve">. </w:t>
      </w:r>
    </w:p>
    <w:p w14:paraId="326B1EF1"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By requesting Claims as Essential Claims, the RP indicates to the End-User </w:t>
      </w:r>
      <w:r>
        <w:rPr>
          <w:rFonts w:ascii="Verdana" w:eastAsia="Times New Roman" w:hAnsi="Verdana"/>
          <w:color w:val="000000"/>
          <w:lang w:val="en"/>
        </w:rPr>
        <w:t>that releasing these Claims will ensure a smooth authorization for the specific task requested by the End-User. Note that even if the Claims are not available because the End-User did not authorize their release or they are not present, the Authorization S</w:t>
      </w:r>
      <w:r>
        <w:rPr>
          <w:rFonts w:ascii="Verdana" w:eastAsia="Times New Roman" w:hAnsi="Verdana"/>
          <w:color w:val="000000"/>
          <w:lang w:val="en"/>
        </w:rPr>
        <w:t xml:space="preserve">erver MUST NOT generate an error when Claims are not returned, whether they are Essential or Voluntary, unless otherwise specified in the description of the specific claim. </w:t>
      </w:r>
    </w:p>
    <w:p w14:paraId="528EE0B0"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value</w:t>
      </w:r>
      <w:proofErr w:type="gramEnd"/>
    </w:p>
    <w:p w14:paraId="4E4E914F"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that the Claim be returned with a particular value.</w:t>
      </w:r>
      <w:proofErr w:type="gramEnd"/>
      <w:r>
        <w:rPr>
          <w:rFonts w:ascii="Verdana" w:eastAsia="Times New Roman" w:hAnsi="Verdana"/>
          <w:color w:val="000000"/>
          <w:lang w:val="en"/>
        </w:rPr>
        <w:t xml:space="preserve"> For i</w:t>
      </w:r>
      <w:r>
        <w:rPr>
          <w:rFonts w:ascii="Verdana" w:eastAsia="Times New Roman" w:hAnsi="Verdana"/>
          <w:color w:val="000000"/>
          <w:lang w:val="en"/>
        </w:rPr>
        <w:t xml:space="preserve">nstance the Claim request: </w:t>
      </w:r>
    </w:p>
    <w:p w14:paraId="37296794" w14:textId="77777777" w:rsidR="00000000" w:rsidRDefault="003F103A">
      <w:pPr>
        <w:pStyle w:val="HTMLPreformatted"/>
        <w:ind w:left="720"/>
        <w:divId w:val="1607468266"/>
        <w:rPr>
          <w:lang w:val="en"/>
        </w:rPr>
      </w:pPr>
    </w:p>
    <w:p w14:paraId="4A77777A" w14:textId="77777777" w:rsidR="00000000" w:rsidRDefault="003F103A">
      <w:pPr>
        <w:pStyle w:val="HTMLPreformatted"/>
        <w:ind w:left="720"/>
        <w:divId w:val="1607468266"/>
        <w:rPr>
          <w:lang w:val="en"/>
        </w:rPr>
      </w:pPr>
      <w:r>
        <w:rPr>
          <w:lang w:val="en"/>
        </w:rPr>
        <w:t xml:space="preserve">  "</w:t>
      </w:r>
      <w:proofErr w:type="gramStart"/>
      <w:r>
        <w:rPr>
          <w:lang w:val="en"/>
        </w:rPr>
        <w:t>sub</w:t>
      </w:r>
      <w:proofErr w:type="gramEnd"/>
      <w:r>
        <w:rPr>
          <w:lang w:val="en"/>
        </w:rPr>
        <w:t>": {"value": "248289761001"}</w:t>
      </w:r>
    </w:p>
    <w:p w14:paraId="642F4D93"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can</w:t>
      </w:r>
      <w:proofErr w:type="gramEnd"/>
      <w:r>
        <w:rPr>
          <w:rFonts w:ascii="Verdana" w:eastAsia="Times New Roman" w:hAnsi="Verdana"/>
          <w:color w:val="000000"/>
          <w:lang w:val="en"/>
        </w:rPr>
        <w:t xml:space="preserve"> be used to specify that the request apply to the End-User with Subject Identifier </w:t>
      </w:r>
      <w:r>
        <w:rPr>
          <w:rStyle w:val="HTMLTypewriter"/>
          <w:lang w:val="en"/>
        </w:rPr>
        <w:t>248289761001</w:t>
      </w:r>
      <w:r>
        <w:rPr>
          <w:rFonts w:ascii="Verdana" w:eastAsia="Times New Roman" w:hAnsi="Verdana"/>
          <w:color w:val="000000"/>
          <w:lang w:val="en"/>
        </w:rPr>
        <w:t xml:space="preserve">. </w:t>
      </w:r>
    </w:p>
    <w:p w14:paraId="05BFDA78"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The value of the </w:t>
      </w:r>
      <w:r>
        <w:rPr>
          <w:rStyle w:val="HTMLTypewriter"/>
          <w:lang w:val="en"/>
        </w:rPr>
        <w:t>value</w:t>
      </w:r>
      <w:r>
        <w:rPr>
          <w:rFonts w:ascii="Verdana" w:eastAsia="Times New Roman" w:hAnsi="Verdana"/>
          <w:color w:val="000000"/>
          <w:lang w:val="en"/>
        </w:rPr>
        <w:t xml:space="preserve"> member MUST be a valid value for the Claim being requested. Definiti</w:t>
      </w:r>
      <w:r>
        <w:rPr>
          <w:rFonts w:ascii="Verdana" w:eastAsia="Times New Roman" w:hAnsi="Verdana"/>
          <w:color w:val="000000"/>
          <w:lang w:val="en"/>
        </w:rPr>
        <w:t xml:space="preserve">ons of individual Claims can include requirements on how and whether the </w:t>
      </w:r>
      <w:r>
        <w:rPr>
          <w:rStyle w:val="HTMLTypewriter"/>
          <w:lang w:val="en"/>
        </w:rPr>
        <w:t>value</w:t>
      </w:r>
      <w:r>
        <w:rPr>
          <w:rFonts w:ascii="Verdana" w:eastAsia="Times New Roman" w:hAnsi="Verdana"/>
          <w:color w:val="000000"/>
          <w:lang w:val="en"/>
        </w:rPr>
        <w:t xml:space="preserve"> qualifier is to be used when requesting that Claim. </w:t>
      </w:r>
    </w:p>
    <w:p w14:paraId="2C2CEDCF"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values</w:t>
      </w:r>
      <w:proofErr w:type="gramEnd"/>
    </w:p>
    <w:p w14:paraId="52ABEB3A" w14:textId="77777777" w:rsidR="00000000" w:rsidRDefault="003F103A">
      <w:pPr>
        <w:spacing w:before="0" w:beforeAutospacing="0" w:after="0" w:afterAutospacing="0"/>
        <w:ind w:left="720"/>
        <w:divId w:val="97964843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that the Claim be returned with one of a set of values, with the values appearing in order of pref</w:t>
      </w:r>
      <w:r>
        <w:rPr>
          <w:rFonts w:ascii="Verdana" w:eastAsia="Times New Roman" w:hAnsi="Verdana"/>
          <w:color w:val="000000"/>
          <w:lang w:val="en"/>
        </w:rPr>
        <w:t>erence.</w:t>
      </w:r>
      <w:proofErr w:type="gramEnd"/>
      <w:r>
        <w:rPr>
          <w:rFonts w:ascii="Verdana" w:eastAsia="Times New Roman" w:hAnsi="Verdana"/>
          <w:color w:val="000000"/>
          <w:lang w:val="en"/>
        </w:rPr>
        <w:t xml:space="preserve"> For instance the Claim request: </w:t>
      </w:r>
    </w:p>
    <w:p w14:paraId="286BDF6C" w14:textId="77777777" w:rsidR="00000000" w:rsidRDefault="003F103A">
      <w:pPr>
        <w:pStyle w:val="HTMLPreformatted"/>
        <w:ind w:left="720"/>
        <w:divId w:val="539317709"/>
        <w:rPr>
          <w:lang w:val="en"/>
        </w:rPr>
      </w:pPr>
    </w:p>
    <w:p w14:paraId="4D66F36C" w14:textId="77777777" w:rsidR="00000000" w:rsidRDefault="003F103A">
      <w:pPr>
        <w:pStyle w:val="HTMLPreformatted"/>
        <w:ind w:left="720"/>
        <w:divId w:val="539317709"/>
        <w:rPr>
          <w:lang w:val="en"/>
        </w:rPr>
      </w:pPr>
      <w:r>
        <w:rPr>
          <w:lang w:val="en"/>
        </w:rPr>
        <w:t xml:space="preserve">  "</w:t>
      </w:r>
      <w:proofErr w:type="spellStart"/>
      <w:proofErr w:type="gramStart"/>
      <w:r>
        <w:rPr>
          <w:lang w:val="en"/>
        </w:rPr>
        <w:t>acr</w:t>
      </w:r>
      <w:proofErr w:type="spellEnd"/>
      <w:proofErr w:type="gramEnd"/>
      <w:r>
        <w:rPr>
          <w:lang w:val="en"/>
        </w:rPr>
        <w:t>": {"essential": true,</w:t>
      </w:r>
    </w:p>
    <w:p w14:paraId="01955120" w14:textId="77777777" w:rsidR="00000000" w:rsidRDefault="003F103A">
      <w:pPr>
        <w:pStyle w:val="HTMLPreformatted"/>
        <w:ind w:left="720"/>
        <w:divId w:val="539317709"/>
        <w:rPr>
          <w:lang w:val="en"/>
        </w:rPr>
      </w:pPr>
      <w:r>
        <w:rPr>
          <w:lang w:val="en"/>
        </w:rPr>
        <w:t xml:space="preserve">          "</w:t>
      </w:r>
      <w:proofErr w:type="gramStart"/>
      <w:r>
        <w:rPr>
          <w:lang w:val="en"/>
        </w:rPr>
        <w:t>values</w:t>
      </w:r>
      <w:proofErr w:type="gramEnd"/>
      <w:r>
        <w:rPr>
          <w:lang w:val="en"/>
        </w:rPr>
        <w:t>": ["</w:t>
      </w:r>
      <w:proofErr w:type="spellStart"/>
      <w:r>
        <w:rPr>
          <w:lang w:val="en"/>
        </w:rPr>
        <w:t>urn:mace:incommon:iap:silver</w:t>
      </w:r>
      <w:proofErr w:type="spellEnd"/>
      <w:r>
        <w:rPr>
          <w:lang w:val="en"/>
        </w:rPr>
        <w:t>",</w:t>
      </w:r>
    </w:p>
    <w:p w14:paraId="5855F8C3" w14:textId="77777777" w:rsidR="00000000" w:rsidRDefault="003F103A">
      <w:pPr>
        <w:pStyle w:val="HTMLPreformatted"/>
        <w:ind w:left="720"/>
        <w:divId w:val="539317709"/>
        <w:rPr>
          <w:lang w:val="en"/>
        </w:rPr>
      </w:pPr>
      <w:r>
        <w:rPr>
          <w:lang w:val="en"/>
        </w:rPr>
        <w:t xml:space="preserve">                     "</w:t>
      </w:r>
      <w:proofErr w:type="spellStart"/>
      <w:r>
        <w:rPr>
          <w:lang w:val="en"/>
        </w:rPr>
        <w:t>urn</w:t>
      </w:r>
      <w:proofErr w:type="gramStart"/>
      <w:r>
        <w:rPr>
          <w:lang w:val="en"/>
        </w:rPr>
        <w:t>:mace:incommon:iap:bronze</w:t>
      </w:r>
      <w:proofErr w:type="spellEnd"/>
      <w:proofErr w:type="gramEnd"/>
      <w:r>
        <w:rPr>
          <w:lang w:val="en"/>
        </w:rPr>
        <w:t>"]}</w:t>
      </w:r>
    </w:p>
    <w:p w14:paraId="75353D42"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specifies that it is Essential that the </w:t>
      </w:r>
      <w:proofErr w:type="spellStart"/>
      <w:r>
        <w:rPr>
          <w:rStyle w:val="HTMLTypewriter"/>
          <w:lang w:val="en"/>
        </w:rPr>
        <w:t>acr</w:t>
      </w:r>
      <w:proofErr w:type="spellEnd"/>
      <w:r>
        <w:rPr>
          <w:rFonts w:ascii="Verdana" w:eastAsia="Times New Roman" w:hAnsi="Verdana"/>
          <w:color w:val="000000"/>
          <w:lang w:val="en"/>
        </w:rPr>
        <w:t xml:space="preserve"> Claim be returned with either the </w:t>
      </w:r>
      <w:r>
        <w:rPr>
          <w:rFonts w:ascii="Verdana" w:eastAsia="Times New Roman" w:hAnsi="Verdana"/>
          <w:color w:val="000000"/>
          <w:lang w:val="en"/>
        </w:rPr>
        <w:t xml:space="preserve">value </w:t>
      </w:r>
      <w:proofErr w:type="spellStart"/>
      <w:r>
        <w:rPr>
          <w:rStyle w:val="HTMLTypewriter"/>
          <w:lang w:val="en"/>
        </w:rPr>
        <w:t>urn:mace:incommon:iap:silver</w:t>
      </w:r>
      <w:proofErr w:type="spellEnd"/>
      <w:r>
        <w:rPr>
          <w:rFonts w:ascii="Verdana" w:eastAsia="Times New Roman" w:hAnsi="Verdana"/>
          <w:color w:val="000000"/>
          <w:lang w:val="en"/>
        </w:rPr>
        <w:t xml:space="preserve"> or </w:t>
      </w:r>
      <w:proofErr w:type="spellStart"/>
      <w:r>
        <w:rPr>
          <w:rStyle w:val="HTMLTypewriter"/>
          <w:lang w:val="en"/>
        </w:rPr>
        <w:t>urn:mace:incommon:iap:bronze</w:t>
      </w:r>
      <w:proofErr w:type="spellEnd"/>
      <w:r>
        <w:rPr>
          <w:rFonts w:ascii="Verdana" w:eastAsia="Times New Roman" w:hAnsi="Verdana"/>
          <w:color w:val="000000"/>
          <w:lang w:val="en"/>
        </w:rPr>
        <w:t xml:space="preserve">. </w:t>
      </w:r>
    </w:p>
    <w:p w14:paraId="167C1247"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The values in the </w:t>
      </w:r>
      <w:r>
        <w:rPr>
          <w:rStyle w:val="HTMLTypewriter"/>
          <w:lang w:val="en"/>
        </w:rPr>
        <w:t>values</w:t>
      </w:r>
      <w:r>
        <w:rPr>
          <w:rFonts w:ascii="Verdana" w:eastAsia="Times New Roman" w:hAnsi="Verdana"/>
          <w:color w:val="000000"/>
          <w:lang w:val="en"/>
        </w:rPr>
        <w:t xml:space="preserve"> member array MUST be valid values for the Claim being requested. Definitions of individual Claims can include requirements on how and whether the </w:t>
      </w:r>
      <w:r>
        <w:rPr>
          <w:rStyle w:val="HTMLTypewriter"/>
          <w:lang w:val="en"/>
        </w:rPr>
        <w:t>values</w:t>
      </w:r>
      <w:r>
        <w:rPr>
          <w:rFonts w:ascii="Verdana" w:eastAsia="Times New Roman" w:hAnsi="Verdana"/>
          <w:color w:val="000000"/>
          <w:lang w:val="en"/>
        </w:rPr>
        <w:t xml:space="preserve"> qualifier</w:t>
      </w:r>
      <w:r>
        <w:rPr>
          <w:rFonts w:ascii="Verdana" w:eastAsia="Times New Roman" w:hAnsi="Verdana"/>
          <w:color w:val="000000"/>
          <w:lang w:val="en"/>
        </w:rPr>
        <w:t xml:space="preserve"> is to be used when requesting that Claim. </w:t>
      </w:r>
    </w:p>
    <w:p w14:paraId="30D5E6AA" w14:textId="77777777" w:rsidR="00000000" w:rsidRDefault="003F103A">
      <w:pPr>
        <w:spacing w:before="0" w:beforeAutospacing="0" w:after="0" w:afterAutospacing="0"/>
        <w:ind w:left="720"/>
        <w:divId w:val="979648434"/>
        <w:rPr>
          <w:rFonts w:ascii="Verdana" w:eastAsia="Times New Roman" w:hAnsi="Verdana"/>
          <w:color w:val="000000"/>
          <w:lang w:val="en"/>
        </w:rPr>
      </w:pPr>
      <w:r>
        <w:rPr>
          <w:rFonts w:ascii="Verdana" w:eastAsia="Times New Roman" w:hAnsi="Verdana"/>
          <w:color w:val="000000"/>
          <w:lang w:val="en"/>
        </w:rPr>
        <w:t xml:space="preserve">Other members MAY be defined to provide additional information about the requested Claims. Any members used that are not understood MUST be ignored. </w:t>
      </w:r>
    </w:p>
    <w:p w14:paraId="18FEDC6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that when the </w:t>
      </w:r>
      <w:r>
        <w:rPr>
          <w:rStyle w:val="HTMLTypewriter"/>
          <w:lang w:val="en"/>
        </w:rPr>
        <w:t>claims</w:t>
      </w:r>
      <w:r>
        <w:rPr>
          <w:rFonts w:ascii="Verdana" w:hAnsi="Verdana"/>
          <w:color w:val="000000"/>
          <w:lang w:val="en"/>
        </w:rPr>
        <w:t xml:space="preserve"> request parameter is supported, the </w:t>
      </w:r>
      <w:r>
        <w:rPr>
          <w:rFonts w:ascii="Verdana" w:hAnsi="Verdana"/>
          <w:color w:val="000000"/>
          <w:lang w:val="en"/>
        </w:rPr>
        <w:t xml:space="preserve">scope values that request Claims, as defined in </w:t>
      </w:r>
      <w:hyperlink w:anchor="ScopeClaims" w:history="1">
        <w:r>
          <w:rPr>
            <w:rStyle w:val="Hyperlink"/>
            <w:rFonts w:ascii="Verdana" w:hAnsi="Verdana"/>
            <w:u w:val="none"/>
            <w:lang w:val="en"/>
          </w:rPr>
          <w:t>Section 5.4</w:t>
        </w:r>
        <w:r>
          <w:rPr>
            <w:rStyle w:val="Hyperlink"/>
            <w:rFonts w:ascii="Verdana" w:hAnsi="Verdana"/>
            <w:vanish/>
            <w:u w:val="none"/>
            <w:lang w:val="en"/>
          </w:rPr>
          <w:t xml:space="preserve"> (Requesting Claims using Scope Values)</w:t>
        </w:r>
      </w:hyperlink>
      <w:r>
        <w:rPr>
          <w:rFonts w:ascii="Verdana" w:hAnsi="Verdana"/>
          <w:color w:val="000000"/>
          <w:lang w:val="en"/>
        </w:rPr>
        <w:t xml:space="preserve">, are effectively shorthand methods for requesting sets of individual Claims. For example, using the scope value </w:t>
      </w:r>
      <w:proofErr w:type="spellStart"/>
      <w:r>
        <w:rPr>
          <w:rStyle w:val="HTMLTypewriter"/>
          <w:lang w:val="en"/>
        </w:rPr>
        <w:t>openid</w:t>
      </w:r>
      <w:proofErr w:type="spellEnd"/>
      <w:r>
        <w:rPr>
          <w:rStyle w:val="HTMLTypewriter"/>
          <w:lang w:val="en"/>
        </w:rPr>
        <w:t xml:space="preserve"> email</w:t>
      </w:r>
      <w:r>
        <w:rPr>
          <w:rFonts w:ascii="Verdana" w:hAnsi="Verdana"/>
          <w:color w:val="000000"/>
          <w:lang w:val="en"/>
        </w:rPr>
        <w:t xml:space="preserve"> and a </w:t>
      </w:r>
      <w:proofErr w:type="spellStart"/>
      <w:r>
        <w:rPr>
          <w:rStyle w:val="HTMLTypewriter"/>
          <w:lang w:val="en"/>
        </w:rPr>
        <w:t>response_type</w:t>
      </w:r>
      <w:proofErr w:type="spellEnd"/>
      <w:r>
        <w:rPr>
          <w:rFonts w:ascii="Verdana" w:hAnsi="Verdana"/>
          <w:color w:val="000000"/>
          <w:lang w:val="en"/>
        </w:rPr>
        <w:t xml:space="preserve"> that </w:t>
      </w:r>
      <w:r>
        <w:rPr>
          <w:rFonts w:ascii="Verdana" w:hAnsi="Verdana"/>
          <w:color w:val="000000"/>
          <w:lang w:val="en"/>
        </w:rPr>
        <w:lastRenderedPageBreak/>
        <w:t xml:space="preserve">returns an Access Token is equivalent to using the scope value </w:t>
      </w:r>
      <w:proofErr w:type="spellStart"/>
      <w:r>
        <w:rPr>
          <w:rStyle w:val="HTMLTypewriter"/>
          <w:lang w:val="en"/>
        </w:rPr>
        <w:t>openid</w:t>
      </w:r>
      <w:proofErr w:type="spellEnd"/>
      <w:r>
        <w:rPr>
          <w:rFonts w:ascii="Verdana" w:hAnsi="Verdana"/>
          <w:color w:val="000000"/>
          <w:lang w:val="en"/>
        </w:rPr>
        <w:t xml:space="preserve"> and the following request for individual Claims. </w:t>
      </w:r>
    </w:p>
    <w:p w14:paraId="045B252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Equivalent of using the </w:t>
      </w:r>
      <w:r>
        <w:rPr>
          <w:rStyle w:val="HTMLTypewriter"/>
          <w:lang w:val="en"/>
        </w:rPr>
        <w:t>email</w:t>
      </w:r>
      <w:r>
        <w:rPr>
          <w:rFonts w:ascii="Verdana" w:hAnsi="Verdana"/>
          <w:color w:val="000000"/>
          <w:lang w:val="en"/>
        </w:rPr>
        <w:t xml:space="preserve"> scope value: </w:t>
      </w:r>
    </w:p>
    <w:p w14:paraId="37AE188C" w14:textId="77777777" w:rsidR="00000000" w:rsidRDefault="003F103A">
      <w:pPr>
        <w:pStyle w:val="HTMLPreformatted"/>
        <w:divId w:val="493883929"/>
        <w:rPr>
          <w:lang w:val="en"/>
        </w:rPr>
      </w:pPr>
    </w:p>
    <w:p w14:paraId="2CF08D99" w14:textId="77777777" w:rsidR="00000000" w:rsidRDefault="003F103A">
      <w:pPr>
        <w:pStyle w:val="HTMLPreformatted"/>
        <w:divId w:val="493883929"/>
        <w:rPr>
          <w:lang w:val="en"/>
        </w:rPr>
      </w:pPr>
      <w:r>
        <w:rPr>
          <w:lang w:val="en"/>
        </w:rPr>
        <w:t xml:space="preserve">  {</w:t>
      </w:r>
    </w:p>
    <w:p w14:paraId="2374FF26" w14:textId="77777777" w:rsidR="00000000" w:rsidRDefault="003F103A">
      <w:pPr>
        <w:pStyle w:val="HTMLPreformatted"/>
        <w:divId w:val="493883929"/>
        <w:rPr>
          <w:lang w:val="en"/>
        </w:rPr>
      </w:pPr>
      <w:r>
        <w:rPr>
          <w:lang w:val="en"/>
        </w:rPr>
        <w:t xml:space="preserve">   "</w:t>
      </w:r>
      <w:proofErr w:type="spellStart"/>
      <w:proofErr w:type="gramStart"/>
      <w:r>
        <w:rPr>
          <w:lang w:val="en"/>
        </w:rPr>
        <w:t>userinfo</w:t>
      </w:r>
      <w:proofErr w:type="spellEnd"/>
      <w:proofErr w:type="gramEnd"/>
      <w:r>
        <w:rPr>
          <w:lang w:val="en"/>
        </w:rPr>
        <w:t>":</w:t>
      </w:r>
    </w:p>
    <w:p w14:paraId="5A6D231A" w14:textId="77777777" w:rsidR="00000000" w:rsidRDefault="003F103A">
      <w:pPr>
        <w:pStyle w:val="HTMLPreformatted"/>
        <w:divId w:val="493883929"/>
        <w:rPr>
          <w:lang w:val="en"/>
        </w:rPr>
      </w:pPr>
      <w:r>
        <w:rPr>
          <w:lang w:val="en"/>
        </w:rPr>
        <w:t xml:space="preserve">    {</w:t>
      </w:r>
    </w:p>
    <w:p w14:paraId="27E89588" w14:textId="77777777" w:rsidR="00000000" w:rsidRDefault="003F103A">
      <w:pPr>
        <w:pStyle w:val="HTMLPreformatted"/>
        <w:divId w:val="493883929"/>
        <w:rPr>
          <w:lang w:val="en"/>
        </w:rPr>
      </w:pPr>
      <w:r>
        <w:rPr>
          <w:lang w:val="en"/>
        </w:rPr>
        <w:t xml:space="preserve">     "</w:t>
      </w:r>
      <w:proofErr w:type="gramStart"/>
      <w:r>
        <w:rPr>
          <w:lang w:val="en"/>
        </w:rPr>
        <w:t>email</w:t>
      </w:r>
      <w:proofErr w:type="gramEnd"/>
      <w:r>
        <w:rPr>
          <w:lang w:val="en"/>
        </w:rPr>
        <w:t>": null,</w:t>
      </w:r>
    </w:p>
    <w:p w14:paraId="20BD4A44" w14:textId="77777777" w:rsidR="00000000" w:rsidRDefault="003F103A">
      <w:pPr>
        <w:pStyle w:val="HTMLPreformatted"/>
        <w:divId w:val="493883929"/>
        <w:rPr>
          <w:lang w:val="en"/>
        </w:rPr>
      </w:pPr>
      <w:r>
        <w:rPr>
          <w:lang w:val="en"/>
        </w:rPr>
        <w:t xml:space="preserve">     "</w:t>
      </w:r>
      <w:proofErr w:type="spellStart"/>
      <w:r>
        <w:rPr>
          <w:lang w:val="en"/>
        </w:rPr>
        <w:t>em</w:t>
      </w:r>
      <w:r>
        <w:rPr>
          <w:lang w:val="en"/>
        </w:rPr>
        <w:t>ail_verified</w:t>
      </w:r>
      <w:proofErr w:type="spellEnd"/>
      <w:r>
        <w:rPr>
          <w:lang w:val="en"/>
        </w:rPr>
        <w:t>": null</w:t>
      </w:r>
    </w:p>
    <w:p w14:paraId="18D6CD99" w14:textId="77777777" w:rsidR="00000000" w:rsidRDefault="003F103A">
      <w:pPr>
        <w:pStyle w:val="HTMLPreformatted"/>
        <w:divId w:val="493883929"/>
        <w:rPr>
          <w:lang w:val="en"/>
        </w:rPr>
      </w:pPr>
      <w:r>
        <w:rPr>
          <w:lang w:val="en"/>
        </w:rPr>
        <w:t xml:space="preserve">    }</w:t>
      </w:r>
    </w:p>
    <w:p w14:paraId="039A3795" w14:textId="77777777" w:rsidR="00000000" w:rsidRDefault="003F103A">
      <w:pPr>
        <w:pStyle w:val="HTMLPreformatted"/>
        <w:divId w:val="493883929"/>
        <w:rPr>
          <w:lang w:val="en"/>
        </w:rPr>
      </w:pPr>
      <w:r>
        <w:rPr>
          <w:lang w:val="en"/>
        </w:rPr>
        <w:t xml:space="preserve">  }</w:t>
      </w:r>
    </w:p>
    <w:p w14:paraId="4E53102B" w14:textId="77777777" w:rsidR="00000000" w:rsidRDefault="003F103A">
      <w:pPr>
        <w:spacing w:before="0" w:beforeAutospacing="0" w:after="0" w:afterAutospacing="0"/>
        <w:divId w:val="1567063107"/>
        <w:rPr>
          <w:rFonts w:ascii="Verdana" w:eastAsia="Times New Roman" w:hAnsi="Verdana"/>
          <w:color w:val="000000"/>
          <w:lang w:val="en"/>
        </w:rPr>
      </w:pPr>
      <w:bookmarkStart w:id="168" w:name="acrSemantics"/>
      <w:bookmarkEnd w:id="168"/>
    </w:p>
    <w:p w14:paraId="63A00E9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68B1553" w14:textId="77777777">
        <w:trPr>
          <w:divId w:val="1567063107"/>
          <w:trHeight w:val="225"/>
          <w:tblCellSpacing w:w="12" w:type="dxa"/>
        </w:trPr>
        <w:tc>
          <w:tcPr>
            <w:tcW w:w="450" w:type="dxa"/>
            <w:shd w:val="clear" w:color="auto" w:fill="990000"/>
            <w:vAlign w:val="center"/>
            <w:hideMark/>
          </w:tcPr>
          <w:p w14:paraId="0E5BE5C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BE1207" w14:textId="77777777" w:rsidR="00000000" w:rsidRDefault="003F103A">
      <w:pPr>
        <w:pStyle w:val="Heading3"/>
        <w:divId w:val="1567063107"/>
        <w:rPr>
          <w:rFonts w:eastAsia="Times New Roman"/>
          <w:lang w:val="en"/>
        </w:rPr>
      </w:pPr>
      <w:bookmarkStart w:id="169" w:name="rfc.section.5.5.1.1"/>
      <w:bookmarkEnd w:id="169"/>
      <w:r>
        <w:rPr>
          <w:rFonts w:eastAsia="Times New Roman"/>
          <w:lang w:val="en"/>
        </w:rPr>
        <w:t>5.5.1.1.</w:t>
      </w:r>
      <w:proofErr w:type="gramStart"/>
      <w:r>
        <w:rPr>
          <w:rFonts w:eastAsia="Times New Roman"/>
          <w:lang w:val="en"/>
        </w:rPr>
        <w:t>  Requesting</w:t>
      </w:r>
      <w:proofErr w:type="gramEnd"/>
      <w:r>
        <w:rPr>
          <w:rFonts w:eastAsia="Times New Roman"/>
          <w:lang w:val="en"/>
        </w:rPr>
        <w:t xml:space="preserve"> the "</w:t>
      </w:r>
      <w:proofErr w:type="spellStart"/>
      <w:r>
        <w:rPr>
          <w:rFonts w:eastAsia="Times New Roman"/>
          <w:lang w:val="en"/>
        </w:rPr>
        <w:t>acr</w:t>
      </w:r>
      <w:proofErr w:type="spellEnd"/>
      <w:r>
        <w:rPr>
          <w:rFonts w:eastAsia="Times New Roman"/>
          <w:lang w:val="en"/>
        </w:rPr>
        <w:t>" Claim</w:t>
      </w:r>
    </w:p>
    <w:p w14:paraId="26C6809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w:t>
      </w:r>
      <w:proofErr w:type="spellStart"/>
      <w:r>
        <w:rPr>
          <w:rStyle w:val="HTMLTypewriter"/>
          <w:lang w:val="en"/>
        </w:rPr>
        <w:t>acr</w:t>
      </w:r>
      <w:proofErr w:type="spellEnd"/>
      <w:r>
        <w:rPr>
          <w:rFonts w:ascii="Verdana" w:hAnsi="Verdana"/>
          <w:color w:val="000000"/>
          <w:lang w:val="en"/>
        </w:rPr>
        <w:t xml:space="preserve"> Claim is requested as an Essential Claim for the ID Token with a </w:t>
      </w:r>
      <w:r>
        <w:rPr>
          <w:rStyle w:val="HTMLTypewriter"/>
          <w:lang w:val="en"/>
        </w:rPr>
        <w:t>values</w:t>
      </w:r>
      <w:r>
        <w:rPr>
          <w:rFonts w:ascii="Verdana" w:hAnsi="Verdana"/>
          <w:color w:val="000000"/>
          <w:lang w:val="en"/>
        </w:rPr>
        <w:t xml:space="preserve"> parameter requesting specific Authentication Context Class Reference values and the implementation supports the </w:t>
      </w:r>
      <w:r>
        <w:rPr>
          <w:rStyle w:val="HTMLTypewriter"/>
          <w:lang w:val="en"/>
        </w:rPr>
        <w:t>claims</w:t>
      </w:r>
      <w:r>
        <w:rPr>
          <w:rFonts w:ascii="Verdana" w:hAnsi="Verdana"/>
          <w:color w:val="000000"/>
          <w:lang w:val="en"/>
        </w:rPr>
        <w:t xml:space="preserve"> parameter, the Authorization Server MUST return an </w:t>
      </w:r>
      <w:proofErr w:type="spellStart"/>
      <w:r>
        <w:rPr>
          <w:rStyle w:val="HTMLTypewriter"/>
          <w:lang w:val="en"/>
        </w:rPr>
        <w:t>acr</w:t>
      </w:r>
      <w:proofErr w:type="spellEnd"/>
      <w:r>
        <w:rPr>
          <w:rFonts w:ascii="Verdana" w:hAnsi="Verdana"/>
          <w:color w:val="000000"/>
          <w:lang w:val="en"/>
        </w:rPr>
        <w:t xml:space="preserve"> Claim Value that matches one of the requested values. The Authorization Server MAY ask the End-User to re-authenticate with additional factors to meet this requirement. If this is an Essential Claim and the requirement cannot be met, then the Authorizatio</w:t>
      </w:r>
      <w:r>
        <w:rPr>
          <w:rFonts w:ascii="Verdana" w:hAnsi="Verdana"/>
          <w:color w:val="000000"/>
          <w:lang w:val="en"/>
        </w:rPr>
        <w:t xml:space="preserve">n Server MUST </w:t>
      </w:r>
      <w:proofErr w:type="gramStart"/>
      <w:r>
        <w:rPr>
          <w:rFonts w:ascii="Verdana" w:hAnsi="Verdana"/>
          <w:color w:val="000000"/>
          <w:lang w:val="en"/>
        </w:rPr>
        <w:t>treat</w:t>
      </w:r>
      <w:proofErr w:type="gramEnd"/>
      <w:r>
        <w:rPr>
          <w:rFonts w:ascii="Verdana" w:hAnsi="Verdana"/>
          <w:color w:val="000000"/>
          <w:lang w:val="en"/>
        </w:rPr>
        <w:t xml:space="preserve"> that outcome as a failed authentication attempt. </w:t>
      </w:r>
    </w:p>
    <w:p w14:paraId="283F155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that the RP MAY request the </w:t>
      </w:r>
      <w:proofErr w:type="spellStart"/>
      <w:r>
        <w:rPr>
          <w:rStyle w:val="HTMLTypewriter"/>
          <w:lang w:val="en"/>
        </w:rPr>
        <w:t>acr</w:t>
      </w:r>
      <w:proofErr w:type="spellEnd"/>
      <w:r>
        <w:rPr>
          <w:rFonts w:ascii="Verdana" w:hAnsi="Verdana"/>
          <w:color w:val="000000"/>
          <w:lang w:val="en"/>
        </w:rPr>
        <w:t xml:space="preserve"> Claim as a Voluntary Claim by using the </w:t>
      </w:r>
      <w:proofErr w:type="spellStart"/>
      <w:r>
        <w:rPr>
          <w:rStyle w:val="HTMLTypewriter"/>
          <w:lang w:val="en"/>
        </w:rPr>
        <w:t>acr_values</w:t>
      </w:r>
      <w:proofErr w:type="spellEnd"/>
      <w:r>
        <w:rPr>
          <w:rFonts w:ascii="Verdana" w:hAnsi="Verdana"/>
          <w:color w:val="000000"/>
          <w:lang w:val="en"/>
        </w:rPr>
        <w:t xml:space="preserve"> request parameter or by not including "essential": true in an individual </w:t>
      </w:r>
      <w:proofErr w:type="spellStart"/>
      <w:r>
        <w:rPr>
          <w:rStyle w:val="HTMLTypewriter"/>
          <w:lang w:val="en"/>
        </w:rPr>
        <w:t>acr</w:t>
      </w:r>
      <w:proofErr w:type="spellEnd"/>
      <w:r>
        <w:rPr>
          <w:rFonts w:ascii="Verdana" w:hAnsi="Verdana"/>
          <w:color w:val="000000"/>
          <w:lang w:val="en"/>
        </w:rPr>
        <w:t xml:space="preserve"> Claim request. If the</w:t>
      </w:r>
      <w:r>
        <w:rPr>
          <w:rFonts w:ascii="Verdana" w:hAnsi="Verdana"/>
          <w:color w:val="000000"/>
          <w:lang w:val="en"/>
        </w:rPr>
        <w:t xml:space="preserve"> Claim is not </w:t>
      </w:r>
      <w:proofErr w:type="gramStart"/>
      <w:r>
        <w:rPr>
          <w:rFonts w:ascii="Verdana" w:hAnsi="Verdana"/>
          <w:color w:val="000000"/>
          <w:lang w:val="en"/>
        </w:rPr>
        <w:t>Essential</w:t>
      </w:r>
      <w:proofErr w:type="gramEnd"/>
      <w:r>
        <w:rPr>
          <w:rFonts w:ascii="Verdana" w:hAnsi="Verdana"/>
          <w:color w:val="000000"/>
          <w:lang w:val="en"/>
        </w:rPr>
        <w:t xml:space="preserve"> and a requested value cannot be provided, the Authorization Server SHOULD return the session's current </w:t>
      </w:r>
      <w:proofErr w:type="spellStart"/>
      <w:r>
        <w:rPr>
          <w:rStyle w:val="HTMLTypewriter"/>
          <w:lang w:val="en"/>
        </w:rPr>
        <w:t>acr</w:t>
      </w:r>
      <w:proofErr w:type="spellEnd"/>
      <w:r>
        <w:rPr>
          <w:rFonts w:ascii="Verdana" w:hAnsi="Verdana"/>
          <w:color w:val="000000"/>
          <w:lang w:val="en"/>
        </w:rPr>
        <w:t xml:space="preserve"> as the value of the </w:t>
      </w:r>
      <w:proofErr w:type="spellStart"/>
      <w:r>
        <w:rPr>
          <w:rStyle w:val="HTMLTypewriter"/>
          <w:lang w:val="en"/>
        </w:rPr>
        <w:t>acr</w:t>
      </w:r>
      <w:proofErr w:type="spellEnd"/>
      <w:r>
        <w:rPr>
          <w:rFonts w:ascii="Verdana" w:hAnsi="Verdana"/>
          <w:color w:val="000000"/>
          <w:lang w:val="en"/>
        </w:rPr>
        <w:t xml:space="preserve"> Claim. If the Claim is not </w:t>
      </w:r>
      <w:proofErr w:type="gramStart"/>
      <w:r>
        <w:rPr>
          <w:rFonts w:ascii="Verdana" w:hAnsi="Verdana"/>
          <w:color w:val="000000"/>
          <w:lang w:val="en"/>
        </w:rPr>
        <w:t>Essential</w:t>
      </w:r>
      <w:proofErr w:type="gramEnd"/>
      <w:r>
        <w:rPr>
          <w:rFonts w:ascii="Verdana" w:hAnsi="Verdana"/>
          <w:color w:val="000000"/>
          <w:lang w:val="en"/>
        </w:rPr>
        <w:t xml:space="preserve">, the Authorization Server is not required to provide this Claim </w:t>
      </w:r>
      <w:r>
        <w:rPr>
          <w:rFonts w:ascii="Verdana" w:hAnsi="Verdana"/>
          <w:color w:val="000000"/>
          <w:lang w:val="en"/>
        </w:rPr>
        <w:t xml:space="preserve">in its response. </w:t>
      </w:r>
    </w:p>
    <w:p w14:paraId="17227C3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client requests the </w:t>
      </w:r>
      <w:proofErr w:type="spellStart"/>
      <w:r>
        <w:rPr>
          <w:rStyle w:val="HTMLTypewriter"/>
          <w:lang w:val="en"/>
        </w:rPr>
        <w:t>acr</w:t>
      </w:r>
      <w:proofErr w:type="spellEnd"/>
      <w:r>
        <w:rPr>
          <w:rFonts w:ascii="Verdana" w:hAnsi="Verdana"/>
          <w:color w:val="000000"/>
          <w:lang w:val="en"/>
        </w:rPr>
        <w:t xml:space="preserve"> Claim using both the </w:t>
      </w:r>
      <w:proofErr w:type="spellStart"/>
      <w:r>
        <w:rPr>
          <w:rStyle w:val="HTMLTypewriter"/>
          <w:lang w:val="en"/>
        </w:rPr>
        <w:t>acr_values</w:t>
      </w:r>
      <w:proofErr w:type="spellEnd"/>
      <w:r>
        <w:rPr>
          <w:rFonts w:ascii="Verdana" w:hAnsi="Verdana"/>
          <w:color w:val="000000"/>
          <w:lang w:val="en"/>
        </w:rPr>
        <w:t xml:space="preserve"> request parameter and an individual </w:t>
      </w:r>
      <w:proofErr w:type="spellStart"/>
      <w:r>
        <w:rPr>
          <w:rStyle w:val="HTMLTypewriter"/>
          <w:lang w:val="en"/>
        </w:rPr>
        <w:t>acr</w:t>
      </w:r>
      <w:proofErr w:type="spellEnd"/>
      <w:r>
        <w:rPr>
          <w:rFonts w:ascii="Verdana" w:hAnsi="Verdana"/>
          <w:color w:val="000000"/>
          <w:lang w:val="en"/>
        </w:rPr>
        <w:t xml:space="preserve"> Claim request for the ID Token listing specific requested values, the resulting behavior is unspecified. </w:t>
      </w:r>
    </w:p>
    <w:p w14:paraId="2103A950" w14:textId="77777777" w:rsidR="00000000" w:rsidRDefault="003F103A">
      <w:pPr>
        <w:spacing w:before="0" w:beforeAutospacing="0" w:after="0" w:afterAutospacing="0"/>
        <w:divId w:val="1567063107"/>
        <w:rPr>
          <w:rFonts w:ascii="Verdana" w:eastAsia="Times New Roman" w:hAnsi="Verdana"/>
          <w:color w:val="000000"/>
          <w:lang w:val="en"/>
        </w:rPr>
      </w:pPr>
      <w:bookmarkStart w:id="170" w:name="IndividualClaimsLanguages"/>
      <w:bookmarkEnd w:id="170"/>
    </w:p>
    <w:p w14:paraId="2483346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4EFC32F" w14:textId="77777777">
        <w:trPr>
          <w:divId w:val="1567063107"/>
          <w:trHeight w:val="225"/>
          <w:tblCellSpacing w:w="12" w:type="dxa"/>
        </w:trPr>
        <w:tc>
          <w:tcPr>
            <w:tcW w:w="450" w:type="dxa"/>
            <w:shd w:val="clear" w:color="auto" w:fill="990000"/>
            <w:vAlign w:val="center"/>
            <w:hideMark/>
          </w:tcPr>
          <w:p w14:paraId="587E6B8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1F8AD5" w14:textId="77777777" w:rsidR="00000000" w:rsidRDefault="003F103A">
      <w:pPr>
        <w:pStyle w:val="Heading3"/>
        <w:divId w:val="1567063107"/>
        <w:rPr>
          <w:rFonts w:eastAsia="Times New Roman"/>
          <w:lang w:val="en"/>
        </w:rPr>
      </w:pPr>
      <w:bookmarkStart w:id="171" w:name="rfc.section.5.5.2"/>
      <w:bookmarkEnd w:id="171"/>
      <w:r>
        <w:rPr>
          <w:rFonts w:eastAsia="Times New Roman"/>
          <w:lang w:val="en"/>
        </w:rPr>
        <w:t>5.5.2.</w:t>
      </w:r>
      <w:proofErr w:type="gramStart"/>
      <w:r>
        <w:rPr>
          <w:rFonts w:eastAsia="Times New Roman"/>
          <w:lang w:val="en"/>
        </w:rPr>
        <w:t>  Languages</w:t>
      </w:r>
      <w:proofErr w:type="gramEnd"/>
      <w:r>
        <w:rPr>
          <w:rFonts w:eastAsia="Times New Roman"/>
          <w:lang w:val="en"/>
        </w:rPr>
        <w:t xml:space="preserve"> and Scripts for Individual Claims</w:t>
      </w:r>
    </w:p>
    <w:p w14:paraId="3E1E0663" w14:textId="77777777" w:rsidR="00000000" w:rsidRDefault="003F103A">
      <w:pPr>
        <w:pStyle w:val="NormalWeb"/>
        <w:divId w:val="1567063107"/>
        <w:rPr>
          <w:rFonts w:ascii="Verdana" w:hAnsi="Verdana"/>
          <w:color w:val="000000"/>
          <w:lang w:val="en"/>
        </w:rPr>
      </w:pPr>
      <w:r>
        <w:rPr>
          <w:rFonts w:ascii="Verdana" w:hAnsi="Verdana"/>
          <w:color w:val="000000"/>
          <w:lang w:val="en"/>
        </w:rPr>
        <w:t>As described in</w:t>
      </w:r>
      <w:r>
        <w:rPr>
          <w:rFonts w:ascii="Verdana" w:hAnsi="Verdana"/>
          <w:color w:val="000000"/>
          <w:lang w:val="en"/>
        </w:rPr>
        <w:t xml:space="preserve">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human-readable Claim Values and Claim Values that reference human-readable values MAY be represented in multiple languages and scripts. Within a request for indivi</w:t>
      </w:r>
      <w:r>
        <w:rPr>
          <w:rFonts w:ascii="Verdana" w:hAnsi="Verdana"/>
          <w:color w:val="000000"/>
          <w:lang w:val="en"/>
        </w:rPr>
        <w:t xml:space="preserve">dual Claims, requested languages and scripts for particular Claims MAY be requested by including Claim Names that contain </w:t>
      </w:r>
      <w:r>
        <w:rPr>
          <w:rStyle w:val="HTMLTypewriter"/>
          <w:lang w:val="en"/>
        </w:rPr>
        <w:t>#</w:t>
      </w:r>
      <w:r>
        <w:rPr>
          <w:rFonts w:ascii="Verdana" w:hAnsi="Verdana"/>
          <w:color w:val="000000"/>
          <w:lang w:val="en"/>
        </w:rPr>
        <w:t xml:space="preserve">-separated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w:t>
      </w:r>
      <w:r>
        <w:rPr>
          <w:rFonts w:ascii="Verdana" w:hAnsi="Verdana"/>
          <w:color w:val="000000"/>
          <w:lang w:val="en"/>
        </w:rPr>
        <w:t xml:space="preserve">6] language tags in the Claims request, using the Claim Name syntax specified in </w:t>
      </w:r>
      <w:hyperlink w:anchor="ClaimsLanguagesAndScripts" w:history="1">
        <w:r>
          <w:rPr>
            <w:rStyle w:val="Hyperlink"/>
            <w:rFonts w:ascii="Verdana" w:hAnsi="Verdana"/>
            <w:u w:val="none"/>
            <w:lang w:val="en"/>
          </w:rPr>
          <w:t>Section 5.2</w:t>
        </w:r>
        <w:r>
          <w:rPr>
            <w:rStyle w:val="Hyperlink"/>
            <w:rFonts w:ascii="Verdana" w:hAnsi="Verdana"/>
            <w:vanish/>
            <w:u w:val="none"/>
            <w:lang w:val="en"/>
          </w:rPr>
          <w:t xml:space="preserve"> (Claims Languages and Scripts)</w:t>
        </w:r>
      </w:hyperlink>
      <w:r>
        <w:rPr>
          <w:rFonts w:ascii="Verdana" w:hAnsi="Verdana"/>
          <w:color w:val="000000"/>
          <w:lang w:val="en"/>
        </w:rPr>
        <w:t xml:space="preserve">. For example, a Family Name in Katakana in Japanese </w:t>
      </w:r>
      <w:r>
        <w:rPr>
          <w:rFonts w:ascii="Verdana" w:hAnsi="Verdana"/>
          <w:color w:val="000000"/>
          <w:lang w:val="en"/>
        </w:rPr>
        <w:t xml:space="preserve">can be requested using the Claim Name </w:t>
      </w:r>
      <w:proofErr w:type="spellStart"/>
      <w:r>
        <w:rPr>
          <w:rStyle w:val="HTMLTypewriter"/>
          <w:lang w:val="en"/>
        </w:rPr>
        <w:t>family_name#ja-Kana-JP</w:t>
      </w:r>
      <w:proofErr w:type="spellEnd"/>
      <w:r>
        <w:rPr>
          <w:rFonts w:ascii="Verdana" w:hAnsi="Verdana"/>
          <w:color w:val="000000"/>
          <w:lang w:val="en"/>
        </w:rPr>
        <w:t xml:space="preserve"> and a Kanji representation of the Family Name in Japanese can be requested using the Claim Name </w:t>
      </w:r>
      <w:proofErr w:type="spellStart"/>
      <w:r>
        <w:rPr>
          <w:rStyle w:val="HTMLTypewriter"/>
          <w:lang w:val="en"/>
        </w:rPr>
        <w:t>family_name#ja-Hani-JP</w:t>
      </w:r>
      <w:proofErr w:type="spellEnd"/>
      <w:r>
        <w:rPr>
          <w:rFonts w:ascii="Verdana" w:hAnsi="Verdana"/>
          <w:color w:val="000000"/>
          <w:lang w:val="en"/>
        </w:rPr>
        <w:t xml:space="preserve">. A German-language Web site can be requested with the Claim Name </w:t>
      </w:r>
      <w:proofErr w:type="spellStart"/>
      <w:r>
        <w:rPr>
          <w:rStyle w:val="HTMLTypewriter"/>
          <w:lang w:val="en"/>
        </w:rPr>
        <w:t>website#de</w:t>
      </w:r>
      <w:proofErr w:type="spellEnd"/>
      <w:r>
        <w:rPr>
          <w:rFonts w:ascii="Verdana" w:hAnsi="Verdana"/>
          <w:color w:val="000000"/>
          <w:lang w:val="en"/>
        </w:rPr>
        <w:t>.</w:t>
      </w:r>
      <w:r>
        <w:rPr>
          <w:rFonts w:ascii="Verdana" w:hAnsi="Verdana"/>
          <w:color w:val="000000"/>
          <w:lang w:val="en"/>
        </w:rPr>
        <w:t xml:space="preserve"> </w:t>
      </w:r>
    </w:p>
    <w:p w14:paraId="20E7EB4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an OP receives a request for human-readable Claims in a language and script that it doesn't have, any versions of those Claims returned that don't use the requested language and script SHOULD use a language tag in the Claim Name. </w:t>
      </w:r>
    </w:p>
    <w:p w14:paraId="7C3A623A" w14:textId="77777777" w:rsidR="00000000" w:rsidRDefault="003F103A">
      <w:pPr>
        <w:spacing w:before="0" w:beforeAutospacing="0" w:after="0" w:afterAutospacing="0"/>
        <w:divId w:val="1567063107"/>
        <w:rPr>
          <w:rFonts w:ascii="Verdana" w:eastAsia="Times New Roman" w:hAnsi="Verdana"/>
          <w:color w:val="000000"/>
          <w:lang w:val="en"/>
        </w:rPr>
      </w:pPr>
      <w:bookmarkStart w:id="172" w:name="ClaimTypes"/>
      <w:bookmarkEnd w:id="172"/>
    </w:p>
    <w:p w14:paraId="66D73DE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1B8942A" w14:textId="77777777">
        <w:trPr>
          <w:divId w:val="1567063107"/>
          <w:trHeight w:val="225"/>
          <w:tblCellSpacing w:w="12" w:type="dxa"/>
        </w:trPr>
        <w:tc>
          <w:tcPr>
            <w:tcW w:w="450" w:type="dxa"/>
            <w:shd w:val="clear" w:color="auto" w:fill="990000"/>
            <w:vAlign w:val="center"/>
            <w:hideMark/>
          </w:tcPr>
          <w:p w14:paraId="6A6FE53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1909C5" w14:textId="77777777" w:rsidR="00000000" w:rsidRDefault="003F103A">
      <w:pPr>
        <w:pStyle w:val="Heading3"/>
        <w:divId w:val="1567063107"/>
        <w:rPr>
          <w:rFonts w:eastAsia="Times New Roman"/>
          <w:lang w:val="en"/>
        </w:rPr>
      </w:pPr>
      <w:bookmarkStart w:id="173" w:name="rfc.section.5.6"/>
      <w:bookmarkEnd w:id="173"/>
      <w:r>
        <w:rPr>
          <w:rFonts w:eastAsia="Times New Roman"/>
          <w:lang w:val="en"/>
        </w:rPr>
        <w:t>5.6.</w:t>
      </w:r>
      <w:proofErr w:type="gramStart"/>
      <w:r>
        <w:rPr>
          <w:rFonts w:eastAsia="Times New Roman"/>
          <w:lang w:val="en"/>
        </w:rPr>
        <w:t>  Claim</w:t>
      </w:r>
      <w:proofErr w:type="gramEnd"/>
      <w:r>
        <w:rPr>
          <w:rFonts w:eastAsia="Times New Roman"/>
          <w:lang w:val="en"/>
        </w:rPr>
        <w:t xml:space="preserve"> Types</w:t>
      </w:r>
    </w:p>
    <w:p w14:paraId="38987D5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Three representations of Claim Values are defined by this specification: </w:t>
      </w:r>
    </w:p>
    <w:p w14:paraId="4D0E5ED5" w14:textId="77777777" w:rsidR="00000000" w:rsidRDefault="003F103A">
      <w:pPr>
        <w:spacing w:before="0" w:beforeAutospacing="0" w:after="0" w:afterAutospacing="0"/>
        <w:divId w:val="1811091177"/>
        <w:rPr>
          <w:rFonts w:ascii="Verdana" w:eastAsia="Times New Roman" w:hAnsi="Verdana"/>
          <w:color w:val="000000"/>
          <w:lang w:val="en"/>
        </w:rPr>
      </w:pPr>
      <w:r>
        <w:rPr>
          <w:rFonts w:ascii="Verdana" w:eastAsia="Times New Roman" w:hAnsi="Verdana"/>
          <w:color w:val="000000"/>
          <w:lang w:val="en"/>
        </w:rPr>
        <w:t>Normal Claims</w:t>
      </w:r>
    </w:p>
    <w:p w14:paraId="3B58F4F6" w14:textId="77777777" w:rsidR="00000000" w:rsidRDefault="003F103A">
      <w:pPr>
        <w:spacing w:before="0" w:beforeAutospacing="0" w:after="0" w:afterAutospacing="0"/>
        <w:ind w:left="720"/>
        <w:divId w:val="1811091177"/>
        <w:rPr>
          <w:rFonts w:ascii="Verdana" w:eastAsia="Times New Roman" w:hAnsi="Verdana"/>
          <w:color w:val="000000"/>
          <w:lang w:val="en"/>
        </w:rPr>
      </w:pPr>
      <w:proofErr w:type="gramStart"/>
      <w:r>
        <w:rPr>
          <w:rFonts w:ascii="Verdana" w:eastAsia="Times New Roman" w:hAnsi="Verdana"/>
          <w:color w:val="000000"/>
          <w:lang w:val="en"/>
        </w:rPr>
        <w:t>Claims that are directly asserted by the OpenID Provider.</w:t>
      </w:r>
      <w:proofErr w:type="gramEnd"/>
      <w:r>
        <w:rPr>
          <w:rFonts w:ascii="Verdana" w:eastAsia="Times New Roman" w:hAnsi="Verdana"/>
          <w:color w:val="000000"/>
          <w:lang w:val="en"/>
        </w:rPr>
        <w:t xml:space="preserve"> </w:t>
      </w:r>
    </w:p>
    <w:p w14:paraId="5EBA4434" w14:textId="77777777" w:rsidR="00000000" w:rsidRDefault="003F103A">
      <w:pPr>
        <w:spacing w:before="0" w:beforeAutospacing="0" w:after="0" w:afterAutospacing="0"/>
        <w:divId w:val="1811091177"/>
        <w:rPr>
          <w:rFonts w:ascii="Verdana" w:eastAsia="Times New Roman" w:hAnsi="Verdana"/>
          <w:color w:val="000000"/>
          <w:lang w:val="en"/>
        </w:rPr>
      </w:pPr>
      <w:r>
        <w:rPr>
          <w:rFonts w:ascii="Verdana" w:eastAsia="Times New Roman" w:hAnsi="Verdana"/>
          <w:color w:val="000000"/>
          <w:lang w:val="en"/>
        </w:rPr>
        <w:t>Aggregated Claims</w:t>
      </w:r>
    </w:p>
    <w:p w14:paraId="2AD759A1" w14:textId="77777777" w:rsidR="00000000" w:rsidRDefault="003F103A">
      <w:pPr>
        <w:spacing w:before="0" w:beforeAutospacing="0" w:after="0" w:afterAutospacing="0"/>
        <w:ind w:left="720"/>
        <w:divId w:val="1811091177"/>
        <w:rPr>
          <w:rFonts w:ascii="Verdana" w:eastAsia="Times New Roman" w:hAnsi="Verdana"/>
          <w:color w:val="000000"/>
          <w:lang w:val="en"/>
        </w:rPr>
      </w:pPr>
      <w:proofErr w:type="gramStart"/>
      <w:r>
        <w:rPr>
          <w:rFonts w:ascii="Verdana" w:eastAsia="Times New Roman" w:hAnsi="Verdana"/>
          <w:color w:val="000000"/>
          <w:lang w:val="en"/>
        </w:rPr>
        <w:t>Claims that are asserted by a Claims Provider other than the OpenID Provider but are return</w:t>
      </w:r>
      <w:r>
        <w:rPr>
          <w:rFonts w:ascii="Verdana" w:eastAsia="Times New Roman" w:hAnsi="Verdana"/>
          <w:color w:val="000000"/>
          <w:lang w:val="en"/>
        </w:rPr>
        <w:t>ed by OpenID Provider.</w:t>
      </w:r>
      <w:proofErr w:type="gramEnd"/>
      <w:r>
        <w:rPr>
          <w:rFonts w:ascii="Verdana" w:eastAsia="Times New Roman" w:hAnsi="Verdana"/>
          <w:color w:val="000000"/>
          <w:lang w:val="en"/>
        </w:rPr>
        <w:t xml:space="preserve"> </w:t>
      </w:r>
    </w:p>
    <w:p w14:paraId="22964E0E" w14:textId="77777777" w:rsidR="00000000" w:rsidRDefault="003F103A">
      <w:pPr>
        <w:spacing w:before="0" w:beforeAutospacing="0" w:after="0" w:afterAutospacing="0"/>
        <w:divId w:val="1811091177"/>
        <w:rPr>
          <w:rFonts w:ascii="Verdana" w:eastAsia="Times New Roman" w:hAnsi="Verdana"/>
          <w:color w:val="000000"/>
          <w:lang w:val="en"/>
        </w:rPr>
      </w:pPr>
      <w:r>
        <w:rPr>
          <w:rFonts w:ascii="Verdana" w:eastAsia="Times New Roman" w:hAnsi="Verdana"/>
          <w:color w:val="000000"/>
          <w:lang w:val="en"/>
        </w:rPr>
        <w:t>Distributed Claims</w:t>
      </w:r>
    </w:p>
    <w:p w14:paraId="7B3D3D62" w14:textId="77777777" w:rsidR="00000000" w:rsidRDefault="003F103A">
      <w:pPr>
        <w:spacing w:before="0" w:beforeAutospacing="0" w:after="0" w:afterAutospacing="0"/>
        <w:ind w:left="720"/>
        <w:divId w:val="1811091177"/>
        <w:rPr>
          <w:rFonts w:ascii="Verdana" w:eastAsia="Times New Roman" w:hAnsi="Verdana"/>
          <w:color w:val="000000"/>
          <w:lang w:val="en"/>
        </w:rPr>
      </w:pPr>
      <w:proofErr w:type="gramStart"/>
      <w:r>
        <w:rPr>
          <w:rFonts w:ascii="Verdana" w:eastAsia="Times New Roman" w:hAnsi="Verdana"/>
          <w:color w:val="000000"/>
          <w:lang w:val="en"/>
        </w:rPr>
        <w:lastRenderedPageBreak/>
        <w:t>Claims that are asserted by a Claims Provider other than the OpenID Provider but are returned as references by the OpenID Provider.</w:t>
      </w:r>
      <w:proofErr w:type="gramEnd"/>
      <w:r>
        <w:rPr>
          <w:rFonts w:ascii="Verdana" w:eastAsia="Times New Roman" w:hAnsi="Verdana"/>
          <w:color w:val="000000"/>
          <w:lang w:val="en"/>
        </w:rPr>
        <w:t xml:space="preserve"> </w:t>
      </w:r>
    </w:p>
    <w:p w14:paraId="7768D1A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Normal Claims MUST </w:t>
      </w:r>
      <w:proofErr w:type="gramStart"/>
      <w:r>
        <w:rPr>
          <w:rFonts w:ascii="Verdana" w:hAnsi="Verdana"/>
          <w:color w:val="000000"/>
          <w:lang w:val="en"/>
        </w:rPr>
        <w:t>be</w:t>
      </w:r>
      <w:proofErr w:type="gramEnd"/>
      <w:r>
        <w:rPr>
          <w:rFonts w:ascii="Verdana" w:hAnsi="Verdana"/>
          <w:color w:val="000000"/>
          <w:lang w:val="en"/>
        </w:rPr>
        <w:t xml:space="preserve"> supported. Support for Aggregated Claims and Distributed C</w:t>
      </w:r>
      <w:r>
        <w:rPr>
          <w:rFonts w:ascii="Verdana" w:hAnsi="Verdana"/>
          <w:color w:val="000000"/>
          <w:lang w:val="en"/>
        </w:rPr>
        <w:t xml:space="preserve">laims is OPTIONAL. </w:t>
      </w:r>
    </w:p>
    <w:p w14:paraId="0B4114CC" w14:textId="77777777" w:rsidR="00000000" w:rsidRDefault="003F103A">
      <w:pPr>
        <w:spacing w:before="0" w:beforeAutospacing="0" w:after="0" w:afterAutospacing="0"/>
        <w:divId w:val="1567063107"/>
        <w:rPr>
          <w:rFonts w:ascii="Verdana" w:eastAsia="Times New Roman" w:hAnsi="Verdana"/>
          <w:color w:val="000000"/>
          <w:lang w:val="en"/>
        </w:rPr>
      </w:pPr>
      <w:bookmarkStart w:id="174" w:name="NormalClaims"/>
      <w:bookmarkEnd w:id="174"/>
    </w:p>
    <w:p w14:paraId="5AC7911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57EAEB7" w14:textId="77777777">
        <w:trPr>
          <w:divId w:val="1567063107"/>
          <w:trHeight w:val="225"/>
          <w:tblCellSpacing w:w="12" w:type="dxa"/>
        </w:trPr>
        <w:tc>
          <w:tcPr>
            <w:tcW w:w="450" w:type="dxa"/>
            <w:shd w:val="clear" w:color="auto" w:fill="990000"/>
            <w:vAlign w:val="center"/>
            <w:hideMark/>
          </w:tcPr>
          <w:p w14:paraId="3515843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016FCF" w14:textId="77777777" w:rsidR="00000000" w:rsidRDefault="003F103A">
      <w:pPr>
        <w:pStyle w:val="Heading3"/>
        <w:divId w:val="1567063107"/>
        <w:rPr>
          <w:rFonts w:eastAsia="Times New Roman"/>
          <w:lang w:val="en"/>
        </w:rPr>
      </w:pPr>
      <w:bookmarkStart w:id="175" w:name="rfc.section.5.6.1"/>
      <w:bookmarkEnd w:id="175"/>
      <w:r>
        <w:rPr>
          <w:rFonts w:eastAsia="Times New Roman"/>
          <w:lang w:val="en"/>
        </w:rPr>
        <w:t>5.6.1.</w:t>
      </w:r>
      <w:proofErr w:type="gramStart"/>
      <w:r>
        <w:rPr>
          <w:rFonts w:eastAsia="Times New Roman"/>
          <w:lang w:val="en"/>
        </w:rPr>
        <w:t xml:space="preserve">  </w:t>
      </w:r>
      <w:r>
        <w:rPr>
          <w:rFonts w:eastAsia="Times New Roman"/>
          <w:lang w:val="en"/>
        </w:rPr>
        <w:t>Normal</w:t>
      </w:r>
      <w:proofErr w:type="gramEnd"/>
      <w:r>
        <w:rPr>
          <w:rFonts w:eastAsia="Times New Roman"/>
          <w:lang w:val="en"/>
        </w:rPr>
        <w:t xml:space="preserve"> Claims</w:t>
      </w:r>
    </w:p>
    <w:p w14:paraId="2A2B1D0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Normal Claims are represented as members in a JSON object. The Claim Name is the member name and the Claim Value is the member value. </w:t>
      </w:r>
    </w:p>
    <w:p w14:paraId="53069F8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response containing Normal Claims: </w:t>
      </w:r>
    </w:p>
    <w:p w14:paraId="40226757" w14:textId="77777777" w:rsidR="00000000" w:rsidRDefault="003F103A">
      <w:pPr>
        <w:pStyle w:val="HTMLPreformatted"/>
        <w:divId w:val="1623612095"/>
        <w:rPr>
          <w:lang w:val="en"/>
        </w:rPr>
      </w:pPr>
    </w:p>
    <w:p w14:paraId="02E34D06" w14:textId="77777777" w:rsidR="00000000" w:rsidRDefault="003F103A">
      <w:pPr>
        <w:pStyle w:val="HTMLPreformatted"/>
        <w:divId w:val="1623612095"/>
        <w:rPr>
          <w:lang w:val="en"/>
        </w:rPr>
      </w:pPr>
      <w:r>
        <w:rPr>
          <w:lang w:val="en"/>
        </w:rPr>
        <w:t xml:space="preserve">  {</w:t>
      </w:r>
    </w:p>
    <w:p w14:paraId="650E9F8B" w14:textId="77777777" w:rsidR="00000000" w:rsidRDefault="003F103A">
      <w:pPr>
        <w:pStyle w:val="HTMLPreformatted"/>
        <w:divId w:val="1623612095"/>
        <w:rPr>
          <w:lang w:val="en"/>
        </w:rPr>
      </w:pPr>
      <w:r>
        <w:rPr>
          <w:lang w:val="en"/>
        </w:rPr>
        <w:t xml:space="preserve">   "</w:t>
      </w:r>
      <w:proofErr w:type="gramStart"/>
      <w:r>
        <w:rPr>
          <w:lang w:val="en"/>
        </w:rPr>
        <w:t>name</w:t>
      </w:r>
      <w:proofErr w:type="gramEnd"/>
      <w:r>
        <w:rPr>
          <w:lang w:val="en"/>
        </w:rPr>
        <w:t>": "Jane Doe",</w:t>
      </w:r>
    </w:p>
    <w:p w14:paraId="7D0B7275" w14:textId="77777777" w:rsidR="00000000" w:rsidRDefault="003F103A">
      <w:pPr>
        <w:pStyle w:val="HTMLPreformatted"/>
        <w:divId w:val="1623612095"/>
        <w:rPr>
          <w:lang w:val="en"/>
        </w:rPr>
      </w:pPr>
      <w:r>
        <w:rPr>
          <w:lang w:val="en"/>
        </w:rPr>
        <w:t xml:space="preserve">   "</w:t>
      </w:r>
      <w:proofErr w:type="spellStart"/>
      <w:r>
        <w:rPr>
          <w:lang w:val="en"/>
        </w:rPr>
        <w:t>given_</w:t>
      </w:r>
      <w:r>
        <w:rPr>
          <w:lang w:val="en"/>
        </w:rPr>
        <w:t>name</w:t>
      </w:r>
      <w:proofErr w:type="spellEnd"/>
      <w:r>
        <w:rPr>
          <w:lang w:val="en"/>
        </w:rPr>
        <w:t>": "Jane",</w:t>
      </w:r>
    </w:p>
    <w:p w14:paraId="3B32F6FA" w14:textId="77777777" w:rsidR="00000000" w:rsidRDefault="003F103A">
      <w:pPr>
        <w:pStyle w:val="HTMLPreformatted"/>
        <w:divId w:val="1623612095"/>
        <w:rPr>
          <w:lang w:val="en"/>
        </w:rPr>
      </w:pPr>
      <w:r>
        <w:rPr>
          <w:lang w:val="en"/>
        </w:rPr>
        <w:t xml:space="preserve">   "</w:t>
      </w:r>
      <w:proofErr w:type="spellStart"/>
      <w:r>
        <w:rPr>
          <w:lang w:val="en"/>
        </w:rPr>
        <w:t>family_name</w:t>
      </w:r>
      <w:proofErr w:type="spellEnd"/>
      <w:r>
        <w:rPr>
          <w:lang w:val="en"/>
        </w:rPr>
        <w:t>": "Doe",</w:t>
      </w:r>
    </w:p>
    <w:p w14:paraId="2D39B40E" w14:textId="77777777" w:rsidR="00000000" w:rsidRDefault="003F103A">
      <w:pPr>
        <w:pStyle w:val="HTMLPreformatted"/>
        <w:divId w:val="1623612095"/>
        <w:rPr>
          <w:lang w:val="en"/>
        </w:rPr>
      </w:pPr>
      <w:r>
        <w:rPr>
          <w:lang w:val="en"/>
        </w:rPr>
        <w:t xml:space="preserve">   "</w:t>
      </w:r>
      <w:proofErr w:type="gramStart"/>
      <w:r>
        <w:rPr>
          <w:lang w:val="en"/>
        </w:rPr>
        <w:t>email</w:t>
      </w:r>
      <w:proofErr w:type="gramEnd"/>
      <w:r>
        <w:rPr>
          <w:lang w:val="en"/>
        </w:rPr>
        <w:t>": "janedoe@example.com",</w:t>
      </w:r>
    </w:p>
    <w:p w14:paraId="19BD51C2" w14:textId="77777777" w:rsidR="00000000" w:rsidRDefault="003F103A">
      <w:pPr>
        <w:pStyle w:val="HTMLPreformatted"/>
        <w:divId w:val="1623612095"/>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14:paraId="0EF63CB2" w14:textId="77777777" w:rsidR="00000000" w:rsidRDefault="003F103A">
      <w:pPr>
        <w:pStyle w:val="HTMLPreformatted"/>
        <w:divId w:val="1623612095"/>
        <w:rPr>
          <w:lang w:val="en"/>
        </w:rPr>
      </w:pPr>
      <w:r>
        <w:rPr>
          <w:lang w:val="en"/>
        </w:rPr>
        <w:t xml:space="preserve">  }</w:t>
      </w:r>
    </w:p>
    <w:p w14:paraId="17833B81" w14:textId="77777777" w:rsidR="00000000" w:rsidRDefault="003F103A">
      <w:pPr>
        <w:spacing w:before="0" w:beforeAutospacing="0" w:after="0" w:afterAutospacing="0"/>
        <w:divId w:val="1567063107"/>
        <w:rPr>
          <w:rFonts w:ascii="Verdana" w:eastAsia="Times New Roman" w:hAnsi="Verdana"/>
          <w:color w:val="000000"/>
          <w:lang w:val="en"/>
        </w:rPr>
      </w:pPr>
      <w:bookmarkStart w:id="176" w:name="AggregatedDistributedClaims"/>
      <w:bookmarkEnd w:id="176"/>
    </w:p>
    <w:p w14:paraId="208E783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C0171DE" w14:textId="77777777">
        <w:trPr>
          <w:divId w:val="1567063107"/>
          <w:trHeight w:val="225"/>
          <w:tblCellSpacing w:w="12" w:type="dxa"/>
        </w:trPr>
        <w:tc>
          <w:tcPr>
            <w:tcW w:w="450" w:type="dxa"/>
            <w:shd w:val="clear" w:color="auto" w:fill="990000"/>
            <w:vAlign w:val="center"/>
            <w:hideMark/>
          </w:tcPr>
          <w:p w14:paraId="14A794B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7A4ABB" w14:textId="77777777" w:rsidR="00000000" w:rsidRDefault="003F103A">
      <w:pPr>
        <w:pStyle w:val="Heading3"/>
        <w:divId w:val="1567063107"/>
        <w:rPr>
          <w:rFonts w:eastAsia="Times New Roman"/>
          <w:lang w:val="en"/>
        </w:rPr>
      </w:pPr>
      <w:bookmarkStart w:id="177" w:name="rfc.section.5.6.2"/>
      <w:bookmarkEnd w:id="177"/>
      <w:r>
        <w:rPr>
          <w:rFonts w:eastAsia="Times New Roman"/>
          <w:lang w:val="en"/>
        </w:rPr>
        <w:t>5.6.2.</w:t>
      </w:r>
      <w:proofErr w:type="gramStart"/>
      <w:r>
        <w:rPr>
          <w:rFonts w:eastAsia="Times New Roman"/>
          <w:lang w:val="en"/>
        </w:rPr>
        <w:t>  Aggregated</w:t>
      </w:r>
      <w:proofErr w:type="gramEnd"/>
      <w:r>
        <w:rPr>
          <w:rFonts w:eastAsia="Times New Roman"/>
          <w:lang w:val="en"/>
        </w:rPr>
        <w:t xml:space="preserve"> and Distributed Claims</w:t>
      </w:r>
    </w:p>
    <w:p w14:paraId="1491D62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Aggregated and distributed Claims are represented by using special </w:t>
      </w:r>
      <w:r>
        <w:rPr>
          <w:rStyle w:val="HTMLTypewriter"/>
          <w:lang w:val="en"/>
        </w:rPr>
        <w:t>_</w:t>
      </w:r>
      <w:proofErr w:type="spellStart"/>
      <w:r>
        <w:rPr>
          <w:rStyle w:val="HTMLTypewriter"/>
          <w:lang w:val="en"/>
        </w:rPr>
        <w:t>claim_names</w:t>
      </w:r>
      <w:proofErr w:type="spellEnd"/>
      <w:r>
        <w:rPr>
          <w:rFonts w:ascii="Verdana" w:hAnsi="Verdana"/>
          <w:color w:val="000000"/>
          <w:lang w:val="en"/>
        </w:rPr>
        <w:t xml:space="preserve"> and </w:t>
      </w:r>
      <w:r>
        <w:rPr>
          <w:rStyle w:val="HTMLTypewriter"/>
          <w:lang w:val="en"/>
        </w:rPr>
        <w:t>_</w:t>
      </w:r>
      <w:proofErr w:type="spellStart"/>
      <w:r>
        <w:rPr>
          <w:rStyle w:val="HTMLTypewriter"/>
          <w:lang w:val="en"/>
        </w:rPr>
        <w:t>claim_sources</w:t>
      </w:r>
      <w:proofErr w:type="spellEnd"/>
      <w:r>
        <w:rPr>
          <w:rFonts w:ascii="Verdana" w:hAnsi="Verdana"/>
          <w:color w:val="000000"/>
          <w:lang w:val="en"/>
        </w:rPr>
        <w:t xml:space="preserve"> members </w:t>
      </w:r>
      <w:r>
        <w:rPr>
          <w:rFonts w:ascii="Verdana" w:hAnsi="Verdana"/>
          <w:color w:val="000000"/>
          <w:lang w:val="en"/>
        </w:rPr>
        <w:t xml:space="preserve">of the JSON object containing the Claims. </w:t>
      </w:r>
    </w:p>
    <w:p w14:paraId="39D1776D" w14:textId="77777777" w:rsidR="00000000" w:rsidRDefault="003F103A">
      <w:pPr>
        <w:spacing w:before="0" w:beforeAutospacing="0" w:after="0" w:afterAutospacing="0"/>
        <w:divId w:val="1639803824"/>
        <w:rPr>
          <w:rFonts w:ascii="Verdana" w:eastAsia="Times New Roman" w:hAnsi="Verdana"/>
          <w:color w:val="000000"/>
          <w:lang w:val="en"/>
        </w:rPr>
      </w:pPr>
      <w:r>
        <w:rPr>
          <w:rFonts w:ascii="Verdana" w:eastAsia="Times New Roman" w:hAnsi="Verdana"/>
          <w:color w:val="000000"/>
          <w:lang w:val="en"/>
        </w:rPr>
        <w:t>_</w:t>
      </w:r>
      <w:proofErr w:type="spellStart"/>
      <w:r>
        <w:rPr>
          <w:rFonts w:ascii="Verdana" w:eastAsia="Times New Roman" w:hAnsi="Verdana"/>
          <w:color w:val="000000"/>
          <w:lang w:val="en"/>
        </w:rPr>
        <w:t>claim_names</w:t>
      </w:r>
      <w:proofErr w:type="spellEnd"/>
    </w:p>
    <w:p w14:paraId="33DF6199"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 xml:space="preserve">JSON object whose member names are the Claim Names for the Aggregated and Distributed Claims. The member values are references to the member names in the </w:t>
      </w:r>
      <w:r>
        <w:rPr>
          <w:rStyle w:val="HTMLTypewriter"/>
          <w:lang w:val="en"/>
        </w:rPr>
        <w:t>_</w:t>
      </w:r>
      <w:proofErr w:type="spellStart"/>
      <w:r>
        <w:rPr>
          <w:rStyle w:val="HTMLTypewriter"/>
          <w:lang w:val="en"/>
        </w:rPr>
        <w:t>claim_sources</w:t>
      </w:r>
      <w:proofErr w:type="spellEnd"/>
      <w:r>
        <w:rPr>
          <w:rFonts w:ascii="Verdana" w:eastAsia="Times New Roman" w:hAnsi="Verdana"/>
          <w:color w:val="000000"/>
          <w:lang w:val="en"/>
        </w:rPr>
        <w:t xml:space="preserve"> member from which the actual Cl</w:t>
      </w:r>
      <w:r>
        <w:rPr>
          <w:rFonts w:ascii="Verdana" w:eastAsia="Times New Roman" w:hAnsi="Verdana"/>
          <w:color w:val="000000"/>
          <w:lang w:val="en"/>
        </w:rPr>
        <w:t xml:space="preserve">aim Values can be retrieved. </w:t>
      </w:r>
    </w:p>
    <w:p w14:paraId="1BAFEB9F" w14:textId="77777777" w:rsidR="00000000" w:rsidRDefault="003F103A">
      <w:pPr>
        <w:spacing w:before="0" w:beforeAutospacing="0" w:after="0" w:afterAutospacing="0"/>
        <w:divId w:val="1639803824"/>
        <w:rPr>
          <w:rFonts w:ascii="Verdana" w:eastAsia="Times New Roman" w:hAnsi="Verdana"/>
          <w:color w:val="000000"/>
          <w:lang w:val="en"/>
        </w:rPr>
      </w:pPr>
      <w:r>
        <w:rPr>
          <w:rFonts w:ascii="Verdana" w:eastAsia="Times New Roman" w:hAnsi="Verdana"/>
          <w:color w:val="000000"/>
          <w:lang w:val="en"/>
        </w:rPr>
        <w:t>_</w:t>
      </w:r>
      <w:proofErr w:type="spellStart"/>
      <w:r>
        <w:rPr>
          <w:rFonts w:ascii="Verdana" w:eastAsia="Times New Roman" w:hAnsi="Verdana"/>
          <w:color w:val="000000"/>
          <w:lang w:val="en"/>
        </w:rPr>
        <w:t>claim_sources</w:t>
      </w:r>
      <w:proofErr w:type="spellEnd"/>
    </w:p>
    <w:p w14:paraId="46EEFFB7"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lastRenderedPageBreak/>
        <w:t xml:space="preserve">JSON object whose member names are referenced by the member values of the </w:t>
      </w:r>
      <w:r>
        <w:rPr>
          <w:rStyle w:val="HTMLTypewriter"/>
          <w:lang w:val="en"/>
        </w:rPr>
        <w:t>_</w:t>
      </w:r>
      <w:proofErr w:type="spellStart"/>
      <w:r>
        <w:rPr>
          <w:rStyle w:val="HTMLTypewriter"/>
          <w:lang w:val="en"/>
        </w:rPr>
        <w:t>claim_names</w:t>
      </w:r>
      <w:proofErr w:type="spellEnd"/>
      <w:r>
        <w:rPr>
          <w:rFonts w:ascii="Verdana" w:eastAsia="Times New Roman" w:hAnsi="Verdana"/>
          <w:color w:val="000000"/>
          <w:lang w:val="en"/>
        </w:rPr>
        <w:t xml:space="preserve"> member. The member values contain sets of Aggregated Claims or reference locations for Distributed Claims. The member values</w:t>
      </w:r>
      <w:r>
        <w:rPr>
          <w:rFonts w:ascii="Verdana" w:eastAsia="Times New Roman" w:hAnsi="Verdana"/>
          <w:color w:val="000000"/>
          <w:lang w:val="en"/>
        </w:rPr>
        <w:t xml:space="preserve"> can have one of the following formats depending on whether it is providing Aggregated or Distributed Claims: </w:t>
      </w:r>
    </w:p>
    <w:p w14:paraId="59D4D7DC"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Aggregated Claims</w:t>
      </w:r>
    </w:p>
    <w:p w14:paraId="5569FE98"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 xml:space="preserve">JSON object that MUST contain the </w:t>
      </w:r>
      <w:r>
        <w:rPr>
          <w:rStyle w:val="HTMLTypewriter"/>
          <w:lang w:val="en"/>
        </w:rPr>
        <w:t>JWT</w:t>
      </w:r>
      <w:r>
        <w:rPr>
          <w:rFonts w:ascii="Verdana" w:eastAsia="Times New Roman" w:hAnsi="Verdana"/>
          <w:color w:val="000000"/>
          <w:lang w:val="en"/>
        </w:rPr>
        <w:t xml:space="preserve">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w:t>
        </w:r>
        <w:r>
          <w:rPr>
            <w:rStyle w:val="Hyperlink"/>
            <w:rFonts w:ascii="Verdana" w:eastAsia="Times New Roman" w:hAnsi="Verdana"/>
            <w:vanish/>
            <w:u w:val="none"/>
            <w:lang w:val="en"/>
          </w:rPr>
          <w:t>imura, “JSON Web Token (JWT),” November 2013.)</w:t>
        </w:r>
      </w:hyperlink>
      <w:r>
        <w:rPr>
          <w:rFonts w:ascii="Verdana" w:eastAsia="Times New Roman" w:hAnsi="Verdana"/>
          <w:color w:val="000000"/>
          <w:lang w:val="en"/>
        </w:rPr>
        <w:t xml:space="preserve"> [JWT] that MUST contain all the Claims in the </w:t>
      </w:r>
      <w:r>
        <w:rPr>
          <w:rStyle w:val="HTMLTypewriter"/>
          <w:lang w:val="en"/>
        </w:rPr>
        <w:t>_</w:t>
      </w:r>
      <w:proofErr w:type="spellStart"/>
      <w:r>
        <w:rPr>
          <w:rStyle w:val="HTMLTypewriter"/>
          <w:lang w:val="en"/>
        </w:rPr>
        <w:t>claim_names</w:t>
      </w:r>
      <w:proofErr w:type="spellEnd"/>
      <w:r>
        <w:rPr>
          <w:rFonts w:ascii="Verdana" w:eastAsia="Times New Roman" w:hAnsi="Verdana"/>
          <w:color w:val="000000"/>
          <w:lang w:val="en"/>
        </w:rPr>
        <w:t xml:space="preserve"> object that references the corresponding </w:t>
      </w:r>
      <w:r>
        <w:rPr>
          <w:rStyle w:val="HTMLTypewriter"/>
          <w:lang w:val="en"/>
        </w:rPr>
        <w:t>_</w:t>
      </w:r>
      <w:proofErr w:type="spellStart"/>
      <w:r>
        <w:rPr>
          <w:rStyle w:val="HTMLTypewriter"/>
          <w:lang w:val="en"/>
        </w:rPr>
        <w:t>claim_sources</w:t>
      </w:r>
      <w:proofErr w:type="spellEnd"/>
      <w:r>
        <w:rPr>
          <w:rFonts w:ascii="Verdana" w:eastAsia="Times New Roman" w:hAnsi="Verdana"/>
          <w:color w:val="000000"/>
          <w:lang w:val="en"/>
        </w:rPr>
        <w:t xml:space="preserve"> member. Other members MAY be present. Any members used that are not understood MUST be ignored</w:t>
      </w:r>
      <w:r>
        <w:rPr>
          <w:rFonts w:ascii="Verdana" w:eastAsia="Times New Roman" w:hAnsi="Verdana"/>
          <w:color w:val="000000"/>
          <w:lang w:val="en"/>
        </w:rPr>
        <w:t xml:space="preserve">. </w:t>
      </w:r>
    </w:p>
    <w:p w14:paraId="5E58E7BB"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JWT</w:t>
      </w:r>
    </w:p>
    <w:p w14:paraId="13BEDAF6" w14:textId="77777777" w:rsidR="00000000" w:rsidRDefault="003F103A">
      <w:pPr>
        <w:spacing w:before="0" w:beforeAutospacing="0" w:after="0" w:afterAutospacing="0"/>
        <w:ind w:left="720"/>
        <w:divId w:val="16398038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JWT containing Claim Values.</w:t>
      </w:r>
      <w:proofErr w:type="gramEnd"/>
      <w:r>
        <w:rPr>
          <w:rFonts w:ascii="Verdana" w:eastAsia="Times New Roman" w:hAnsi="Verdana"/>
          <w:color w:val="000000"/>
          <w:lang w:val="en"/>
        </w:rPr>
        <w:t xml:space="preserve"> </w:t>
      </w:r>
    </w:p>
    <w:p w14:paraId="1BE2C3AB"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 xml:space="preserve">The JWT SHOULD NOT contain a </w:t>
      </w:r>
      <w:r>
        <w:rPr>
          <w:rStyle w:val="HTMLTypewriter"/>
          <w:lang w:val="en"/>
        </w:rPr>
        <w:t>sub</w:t>
      </w:r>
      <w:r>
        <w:rPr>
          <w:rFonts w:ascii="Verdana" w:eastAsia="Times New Roman" w:hAnsi="Verdana"/>
          <w:color w:val="000000"/>
          <w:lang w:val="en"/>
        </w:rPr>
        <w:t xml:space="preserve"> (subject) Claim unless its value is an identifier for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w:t>
      </w:r>
      <w:r>
        <w:rPr>
          <w:rFonts w:ascii="Verdana" w:eastAsia="Times New Roman" w:hAnsi="Verdana"/>
          <w:color w:val="000000"/>
          <w:lang w:val="en"/>
        </w:rPr>
        <w:t xml:space="preserve">aim SHOULD NOT be provided. </w:t>
      </w:r>
    </w:p>
    <w:p w14:paraId="657948B7"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Distributed Claims</w:t>
      </w:r>
    </w:p>
    <w:p w14:paraId="78E78D43"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t xml:space="preserve">JSON object that contains the following members and values: </w:t>
      </w:r>
    </w:p>
    <w:p w14:paraId="66233C0C" w14:textId="77777777" w:rsidR="00000000" w:rsidRDefault="003F103A">
      <w:pPr>
        <w:spacing w:before="0" w:beforeAutospacing="0" w:after="0" w:afterAutospacing="0"/>
        <w:ind w:left="720"/>
        <w:divId w:val="1639803824"/>
        <w:rPr>
          <w:rFonts w:ascii="Verdana" w:eastAsia="Times New Roman" w:hAnsi="Verdana"/>
          <w:color w:val="000000"/>
          <w:lang w:val="en"/>
        </w:rPr>
      </w:pPr>
      <w:proofErr w:type="gramStart"/>
      <w:r>
        <w:rPr>
          <w:rFonts w:ascii="Verdana" w:eastAsia="Times New Roman" w:hAnsi="Verdana"/>
          <w:color w:val="000000"/>
          <w:lang w:val="en"/>
        </w:rPr>
        <w:t>endpoint</w:t>
      </w:r>
      <w:proofErr w:type="gramEnd"/>
    </w:p>
    <w:p w14:paraId="70C38A2C" w14:textId="77777777" w:rsidR="00000000" w:rsidRDefault="003F103A">
      <w:pPr>
        <w:spacing w:before="0" w:beforeAutospacing="0" w:after="0" w:afterAutospacing="0"/>
        <w:ind w:left="720"/>
        <w:divId w:val="163980382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OAuth 2.0 resource endpoint from which the associated Claim can be retrieved. The endpoint URL MUST return the Claim as a JWT. </w:t>
      </w:r>
    </w:p>
    <w:p w14:paraId="1898B6D1" w14:textId="77777777" w:rsidR="00000000" w:rsidRDefault="003F103A">
      <w:pPr>
        <w:spacing w:before="0" w:beforeAutospacing="0" w:after="0" w:afterAutospacing="0"/>
        <w:ind w:left="720"/>
        <w:divId w:val="1639803824"/>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14:paraId="35AA3AEE" w14:textId="77777777" w:rsidR="00000000" w:rsidRDefault="003F103A">
      <w:pPr>
        <w:spacing w:before="0" w:beforeAutospacing="0" w:after="0" w:afterAutospacing="0"/>
        <w:ind w:left="720"/>
        <w:divId w:val="16398038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Access Token enabling retrieval of the Claims from the endpoint URL by using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w:t>
        </w:r>
        <w:r>
          <w:rPr>
            <w:rStyle w:val="Hyperlink"/>
            <w:rFonts w:ascii="Verdana" w:eastAsia="Times New Roman" w:hAnsi="Verdana"/>
            <w:vanish/>
            <w:u w:val="none"/>
            <w:lang w:val="en"/>
          </w:rPr>
          <w:t> 2012.)</w:t>
        </w:r>
      </w:hyperlink>
      <w:r>
        <w:rPr>
          <w:rFonts w:ascii="Verdana" w:eastAsia="Times New Roman" w:hAnsi="Verdana"/>
          <w:color w:val="000000"/>
          <w:lang w:val="en"/>
        </w:rPr>
        <w:t xml:space="preserve"> [RFC6750] protocol.</w:t>
      </w:r>
      <w:proofErr w:type="gramEnd"/>
      <w:r>
        <w:rPr>
          <w:rFonts w:ascii="Verdana" w:eastAsia="Times New Roman" w:hAnsi="Verdana"/>
          <w:color w:val="000000"/>
          <w:lang w:val="en"/>
        </w:rPr>
        <w:t xml:space="preserve"> Claims SHOULD be requested using the Authorization Request header field and Claims Providers MUST support this method. If the Access Token is not available, RPs MAY need to retrieve the Access Token out of band or use an Access </w:t>
      </w:r>
      <w:r>
        <w:rPr>
          <w:rFonts w:ascii="Verdana" w:eastAsia="Times New Roman" w:hAnsi="Verdana"/>
          <w:color w:val="000000"/>
          <w:lang w:val="en"/>
        </w:rPr>
        <w:t xml:space="preserve">Token that was pre-negotiated between the Claims Provider and RP, or the Claims Provider MAY reauthenticate the End-User and/or reauthorize the RP. </w:t>
      </w:r>
    </w:p>
    <w:p w14:paraId="5EA38F7B" w14:textId="77777777" w:rsidR="00000000" w:rsidRDefault="003F103A">
      <w:pPr>
        <w:spacing w:before="0" w:beforeAutospacing="0" w:after="0" w:afterAutospacing="0"/>
        <w:ind w:left="720"/>
        <w:divId w:val="1639803824"/>
        <w:rPr>
          <w:rFonts w:ascii="Verdana" w:eastAsia="Times New Roman" w:hAnsi="Verdana"/>
          <w:color w:val="000000"/>
          <w:lang w:val="en"/>
        </w:rPr>
      </w:pPr>
      <w:r>
        <w:rPr>
          <w:rFonts w:ascii="Verdana" w:eastAsia="Times New Roman" w:hAnsi="Verdana"/>
          <w:color w:val="000000"/>
          <w:lang w:val="en"/>
        </w:rPr>
        <w:lastRenderedPageBreak/>
        <w:t xml:space="preserve">A </w:t>
      </w:r>
      <w:r>
        <w:rPr>
          <w:rStyle w:val="HTMLTypewriter"/>
          <w:lang w:val="en"/>
        </w:rPr>
        <w:t>sub</w:t>
      </w:r>
      <w:r>
        <w:rPr>
          <w:rFonts w:ascii="Verdana" w:eastAsia="Times New Roman" w:hAnsi="Verdana"/>
          <w:color w:val="000000"/>
          <w:lang w:val="en"/>
        </w:rPr>
        <w:t xml:space="preserve"> (subject) Claim SHOULD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returned from the Claims Provider unless its value is an identifier for</w:t>
      </w:r>
      <w:r>
        <w:rPr>
          <w:rFonts w:ascii="Verdana" w:eastAsia="Times New Roman" w:hAnsi="Verdana"/>
          <w:color w:val="000000"/>
          <w:lang w:val="en"/>
        </w:rPr>
        <w:t xml:space="preserve"> the End-User at the Claims Provider (and not for the OpenID Provider or another party); this typically means that a </w:t>
      </w:r>
      <w:r>
        <w:rPr>
          <w:rStyle w:val="HTMLTypewriter"/>
          <w:lang w:val="en"/>
        </w:rPr>
        <w:t>sub</w:t>
      </w:r>
      <w:r>
        <w:rPr>
          <w:rFonts w:ascii="Verdana" w:eastAsia="Times New Roman" w:hAnsi="Verdana"/>
          <w:color w:val="000000"/>
          <w:lang w:val="en"/>
        </w:rPr>
        <w:t xml:space="preserve"> Claim SHOULD NOT be provided. </w:t>
      </w:r>
    </w:p>
    <w:p w14:paraId="43C4456A" w14:textId="77777777" w:rsidR="00000000" w:rsidRDefault="003F103A">
      <w:pPr>
        <w:pStyle w:val="NormalWeb"/>
        <w:divId w:val="1567063107"/>
        <w:rPr>
          <w:rFonts w:ascii="Verdana" w:hAnsi="Verdana"/>
          <w:color w:val="000000"/>
          <w:lang w:val="en"/>
        </w:rPr>
      </w:pPr>
      <w:r>
        <w:rPr>
          <w:rFonts w:ascii="Verdana" w:hAnsi="Verdana"/>
          <w:color w:val="000000"/>
          <w:lang w:val="en"/>
        </w:rPr>
        <w:t>In general, it is up to the OP when it is appropriate to use Aggregated Claims and Distributed Claims. I</w:t>
      </w:r>
      <w:r>
        <w:rPr>
          <w:rFonts w:ascii="Verdana" w:hAnsi="Verdana"/>
          <w:color w:val="000000"/>
          <w:lang w:val="en"/>
        </w:rPr>
        <w:t xml:space="preserve">n some cases, information about when to use what Claim Types might be negotiated out of band between RPs and OPs. </w:t>
      </w:r>
    </w:p>
    <w:p w14:paraId="5BA7C447" w14:textId="77777777" w:rsidR="00000000" w:rsidRDefault="003F103A">
      <w:pPr>
        <w:spacing w:before="0" w:beforeAutospacing="0" w:after="0" w:afterAutospacing="0"/>
        <w:divId w:val="1567063107"/>
        <w:rPr>
          <w:rFonts w:ascii="Verdana" w:eastAsia="Times New Roman" w:hAnsi="Verdana"/>
          <w:color w:val="000000"/>
          <w:lang w:val="en"/>
        </w:rPr>
      </w:pPr>
      <w:bookmarkStart w:id="178" w:name="AggregatedExample"/>
      <w:bookmarkEnd w:id="178"/>
    </w:p>
    <w:p w14:paraId="4E21D0A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62ADDCE" w14:textId="77777777">
        <w:trPr>
          <w:divId w:val="1567063107"/>
          <w:trHeight w:val="225"/>
          <w:tblCellSpacing w:w="12" w:type="dxa"/>
        </w:trPr>
        <w:tc>
          <w:tcPr>
            <w:tcW w:w="450" w:type="dxa"/>
            <w:shd w:val="clear" w:color="auto" w:fill="990000"/>
            <w:vAlign w:val="center"/>
            <w:hideMark/>
          </w:tcPr>
          <w:p w14:paraId="024E6FF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58BF7B7" w14:textId="77777777" w:rsidR="00000000" w:rsidRDefault="003F103A">
      <w:pPr>
        <w:pStyle w:val="Heading3"/>
        <w:divId w:val="1567063107"/>
        <w:rPr>
          <w:rFonts w:eastAsia="Times New Roman"/>
          <w:lang w:val="en"/>
        </w:rPr>
      </w:pPr>
      <w:bookmarkStart w:id="179" w:name="rfc.section.5.6.2.1"/>
      <w:bookmarkEnd w:id="179"/>
      <w:r>
        <w:rPr>
          <w:rFonts w:eastAsia="Times New Roman"/>
          <w:lang w:val="en"/>
        </w:rPr>
        <w:t>5.6.2.1.</w:t>
      </w:r>
      <w:proofErr w:type="gramStart"/>
      <w:r>
        <w:rPr>
          <w:rFonts w:eastAsia="Times New Roman"/>
          <w:lang w:val="en"/>
        </w:rPr>
        <w:t>  Example</w:t>
      </w:r>
      <w:proofErr w:type="gramEnd"/>
      <w:r>
        <w:rPr>
          <w:rFonts w:eastAsia="Times New Roman"/>
          <w:lang w:val="en"/>
        </w:rPr>
        <w:t xml:space="preserve"> of Aggregated Claims</w:t>
      </w:r>
    </w:p>
    <w:p w14:paraId="65AAE3B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this non-normative example, Claims from Claims Provider A are combined with other Claims held by the OpenID provider, with the </w:t>
      </w:r>
      <w:r>
        <w:rPr>
          <w:rFonts w:ascii="Verdana" w:hAnsi="Verdana"/>
          <w:color w:val="000000"/>
          <w:lang w:val="en"/>
        </w:rPr>
        <w:t xml:space="preserve">Claims from Claims Provider </w:t>
      </w:r>
      <w:proofErr w:type="gramStart"/>
      <w:r>
        <w:rPr>
          <w:rFonts w:ascii="Verdana" w:hAnsi="Verdana"/>
          <w:color w:val="000000"/>
          <w:lang w:val="en"/>
        </w:rPr>
        <w:t>A</w:t>
      </w:r>
      <w:proofErr w:type="gramEnd"/>
      <w:r>
        <w:rPr>
          <w:rFonts w:ascii="Verdana" w:hAnsi="Verdana"/>
          <w:color w:val="000000"/>
          <w:lang w:val="en"/>
        </w:rPr>
        <w:t xml:space="preserve"> being returned as Aggregated Claims. </w:t>
      </w:r>
    </w:p>
    <w:p w14:paraId="67EF0B8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this example, these Claims about Jane Doe have been issued by Claims Provider A: </w:t>
      </w:r>
    </w:p>
    <w:p w14:paraId="589ABD72" w14:textId="77777777" w:rsidR="00000000" w:rsidRDefault="003F103A">
      <w:pPr>
        <w:pStyle w:val="HTMLPreformatted"/>
        <w:divId w:val="1158494048"/>
        <w:rPr>
          <w:lang w:val="en"/>
        </w:rPr>
      </w:pPr>
    </w:p>
    <w:p w14:paraId="4362921C" w14:textId="77777777" w:rsidR="00000000" w:rsidRDefault="003F103A">
      <w:pPr>
        <w:pStyle w:val="HTMLPreformatted"/>
        <w:divId w:val="1158494048"/>
        <w:rPr>
          <w:lang w:val="en"/>
        </w:rPr>
      </w:pPr>
      <w:r>
        <w:rPr>
          <w:lang w:val="en"/>
        </w:rPr>
        <w:t xml:space="preserve">  {</w:t>
      </w:r>
    </w:p>
    <w:p w14:paraId="378C11E4" w14:textId="77777777" w:rsidR="00000000" w:rsidRDefault="003F103A">
      <w:pPr>
        <w:pStyle w:val="HTMLPreformatted"/>
        <w:divId w:val="1158494048"/>
        <w:rPr>
          <w:lang w:val="en"/>
        </w:rPr>
      </w:pPr>
      <w:r>
        <w:rPr>
          <w:lang w:val="en"/>
        </w:rPr>
        <w:t xml:space="preserve">   "</w:t>
      </w:r>
      <w:proofErr w:type="gramStart"/>
      <w:r>
        <w:rPr>
          <w:lang w:val="en"/>
        </w:rPr>
        <w:t>address</w:t>
      </w:r>
      <w:proofErr w:type="gramEnd"/>
      <w:r>
        <w:rPr>
          <w:lang w:val="en"/>
        </w:rPr>
        <w:t>": {</w:t>
      </w:r>
    </w:p>
    <w:p w14:paraId="139729E1" w14:textId="77777777" w:rsidR="00000000" w:rsidRDefault="003F103A">
      <w:pPr>
        <w:pStyle w:val="HTMLPreformatted"/>
        <w:divId w:val="1158494048"/>
        <w:rPr>
          <w:lang w:val="en"/>
        </w:rPr>
      </w:pPr>
      <w:r>
        <w:rPr>
          <w:lang w:val="en"/>
        </w:rPr>
        <w:t xml:space="preserve">     "</w:t>
      </w:r>
      <w:proofErr w:type="spellStart"/>
      <w:r>
        <w:rPr>
          <w:lang w:val="en"/>
        </w:rPr>
        <w:t>street_address</w:t>
      </w:r>
      <w:proofErr w:type="spellEnd"/>
      <w:r>
        <w:rPr>
          <w:lang w:val="en"/>
        </w:rPr>
        <w:t>": "1234 Hollywood Blvd.",</w:t>
      </w:r>
    </w:p>
    <w:p w14:paraId="292E4C3F" w14:textId="77777777" w:rsidR="00000000" w:rsidRDefault="003F103A">
      <w:pPr>
        <w:pStyle w:val="HTMLPreformatted"/>
        <w:divId w:val="1158494048"/>
        <w:rPr>
          <w:lang w:val="en"/>
        </w:rPr>
      </w:pPr>
      <w:r>
        <w:rPr>
          <w:lang w:val="en"/>
        </w:rPr>
        <w:t xml:space="preserve">     "</w:t>
      </w:r>
      <w:proofErr w:type="gramStart"/>
      <w:r>
        <w:rPr>
          <w:lang w:val="en"/>
        </w:rPr>
        <w:t>locality</w:t>
      </w:r>
      <w:proofErr w:type="gramEnd"/>
      <w:r>
        <w:rPr>
          <w:lang w:val="en"/>
        </w:rPr>
        <w:t>": "Los Angeles",</w:t>
      </w:r>
    </w:p>
    <w:p w14:paraId="702FC681" w14:textId="77777777" w:rsidR="00000000" w:rsidRDefault="003F103A">
      <w:pPr>
        <w:pStyle w:val="HTMLPreformatted"/>
        <w:divId w:val="1158494048"/>
        <w:rPr>
          <w:lang w:val="en"/>
        </w:rPr>
      </w:pPr>
      <w:r>
        <w:rPr>
          <w:lang w:val="en"/>
        </w:rPr>
        <w:t xml:space="preserve">   </w:t>
      </w:r>
      <w:r>
        <w:rPr>
          <w:lang w:val="en"/>
        </w:rPr>
        <w:t xml:space="preserve">  "</w:t>
      </w:r>
      <w:proofErr w:type="gramStart"/>
      <w:r>
        <w:rPr>
          <w:lang w:val="en"/>
        </w:rPr>
        <w:t>region</w:t>
      </w:r>
      <w:proofErr w:type="gramEnd"/>
      <w:r>
        <w:rPr>
          <w:lang w:val="en"/>
        </w:rPr>
        <w:t>": "CA",</w:t>
      </w:r>
    </w:p>
    <w:p w14:paraId="73DF36D9" w14:textId="77777777" w:rsidR="00000000" w:rsidRDefault="003F103A">
      <w:pPr>
        <w:pStyle w:val="HTMLPreformatted"/>
        <w:divId w:val="1158494048"/>
        <w:rPr>
          <w:lang w:val="en"/>
        </w:rPr>
      </w:pPr>
      <w:r>
        <w:rPr>
          <w:lang w:val="en"/>
        </w:rPr>
        <w:t xml:space="preserve">     "</w:t>
      </w:r>
      <w:proofErr w:type="spellStart"/>
      <w:r>
        <w:rPr>
          <w:lang w:val="en"/>
        </w:rPr>
        <w:t>postal_code</w:t>
      </w:r>
      <w:proofErr w:type="spellEnd"/>
      <w:r>
        <w:rPr>
          <w:lang w:val="en"/>
        </w:rPr>
        <w:t>": "90210",</w:t>
      </w:r>
    </w:p>
    <w:p w14:paraId="554829ED" w14:textId="77777777" w:rsidR="00000000" w:rsidRDefault="003F103A">
      <w:pPr>
        <w:pStyle w:val="HTMLPreformatted"/>
        <w:divId w:val="1158494048"/>
        <w:rPr>
          <w:lang w:val="en"/>
        </w:rPr>
      </w:pPr>
      <w:r>
        <w:rPr>
          <w:lang w:val="en"/>
        </w:rPr>
        <w:t xml:space="preserve">     "country": "US"},</w:t>
      </w:r>
    </w:p>
    <w:p w14:paraId="4C7D561E" w14:textId="77777777" w:rsidR="00000000" w:rsidRDefault="003F103A">
      <w:pPr>
        <w:pStyle w:val="HTMLPreformatted"/>
        <w:divId w:val="1158494048"/>
        <w:rPr>
          <w:lang w:val="en"/>
        </w:rPr>
      </w:pPr>
      <w:r>
        <w:rPr>
          <w:lang w:val="en"/>
        </w:rPr>
        <w:t xml:space="preserve">   "</w:t>
      </w:r>
      <w:proofErr w:type="spellStart"/>
      <w:r>
        <w:rPr>
          <w:lang w:val="en"/>
        </w:rPr>
        <w:t>phone_number</w:t>
      </w:r>
      <w:proofErr w:type="spellEnd"/>
      <w:r>
        <w:rPr>
          <w:lang w:val="en"/>
        </w:rPr>
        <w:t>": "+1 (310) 123-4567"</w:t>
      </w:r>
    </w:p>
    <w:p w14:paraId="7F5DA1C0" w14:textId="77777777" w:rsidR="00000000" w:rsidRDefault="003F103A">
      <w:pPr>
        <w:pStyle w:val="HTMLPreformatted"/>
        <w:divId w:val="1158494048"/>
        <w:rPr>
          <w:lang w:val="en"/>
        </w:rPr>
      </w:pPr>
      <w:r>
        <w:rPr>
          <w:lang w:val="en"/>
        </w:rPr>
        <w:t xml:space="preserve">  }</w:t>
      </w:r>
    </w:p>
    <w:p w14:paraId="46132F5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Claims Provider </w:t>
      </w:r>
      <w:proofErr w:type="gramStart"/>
      <w:r>
        <w:rPr>
          <w:rFonts w:ascii="Verdana" w:hAnsi="Verdana"/>
          <w:color w:val="000000"/>
          <w:lang w:val="en"/>
        </w:rPr>
        <w:t>A</w:t>
      </w:r>
      <w:proofErr w:type="gramEnd"/>
      <w:r>
        <w:rPr>
          <w:rFonts w:ascii="Verdana" w:hAnsi="Verdana"/>
          <w:color w:val="000000"/>
          <w:lang w:val="en"/>
        </w:rPr>
        <w:t xml:space="preserve"> signs the JSON Claims, representing them in a signed JWT: jwt_header.jwt_part2.jwt_part3. It is this JWT that is used by the </w:t>
      </w:r>
      <w:r>
        <w:rPr>
          <w:rFonts w:ascii="Verdana" w:hAnsi="Verdana"/>
          <w:color w:val="000000"/>
          <w:lang w:val="en"/>
        </w:rPr>
        <w:t xml:space="preserve">OpenID Provider. </w:t>
      </w:r>
    </w:p>
    <w:p w14:paraId="690B3E4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this example, this JWT containing Jane Doe's Aggregated Claims from Claims Provider A is combined with other Normal Claims, and returned as the following set of Claims: </w:t>
      </w:r>
    </w:p>
    <w:p w14:paraId="6F60C2F7" w14:textId="77777777" w:rsidR="00000000" w:rsidRDefault="003F103A">
      <w:pPr>
        <w:pStyle w:val="HTMLPreformatted"/>
        <w:divId w:val="1918056202"/>
        <w:rPr>
          <w:lang w:val="en"/>
        </w:rPr>
      </w:pPr>
    </w:p>
    <w:p w14:paraId="6E247F21" w14:textId="77777777" w:rsidR="00000000" w:rsidRDefault="003F103A">
      <w:pPr>
        <w:pStyle w:val="HTMLPreformatted"/>
        <w:divId w:val="1918056202"/>
        <w:rPr>
          <w:lang w:val="en"/>
        </w:rPr>
      </w:pPr>
      <w:r>
        <w:rPr>
          <w:lang w:val="en"/>
        </w:rPr>
        <w:t xml:space="preserve">  {</w:t>
      </w:r>
    </w:p>
    <w:p w14:paraId="092E0981" w14:textId="77777777" w:rsidR="00000000" w:rsidRDefault="003F103A">
      <w:pPr>
        <w:pStyle w:val="HTMLPreformatted"/>
        <w:divId w:val="1918056202"/>
        <w:rPr>
          <w:lang w:val="en"/>
        </w:rPr>
      </w:pPr>
      <w:r>
        <w:rPr>
          <w:lang w:val="en"/>
        </w:rPr>
        <w:t xml:space="preserve">   "</w:t>
      </w:r>
      <w:proofErr w:type="gramStart"/>
      <w:r>
        <w:rPr>
          <w:lang w:val="en"/>
        </w:rPr>
        <w:t>name</w:t>
      </w:r>
      <w:proofErr w:type="gramEnd"/>
      <w:r>
        <w:rPr>
          <w:lang w:val="en"/>
        </w:rPr>
        <w:t>": "Jane Doe",</w:t>
      </w:r>
    </w:p>
    <w:p w14:paraId="462F5EB9" w14:textId="77777777" w:rsidR="00000000" w:rsidRDefault="003F103A">
      <w:pPr>
        <w:pStyle w:val="HTMLPreformatted"/>
        <w:divId w:val="1918056202"/>
        <w:rPr>
          <w:lang w:val="en"/>
        </w:rPr>
      </w:pPr>
      <w:r>
        <w:rPr>
          <w:lang w:val="en"/>
        </w:rPr>
        <w:t xml:space="preserve">   "</w:t>
      </w:r>
      <w:proofErr w:type="spellStart"/>
      <w:r>
        <w:rPr>
          <w:lang w:val="en"/>
        </w:rPr>
        <w:t>given_name</w:t>
      </w:r>
      <w:proofErr w:type="spellEnd"/>
      <w:r>
        <w:rPr>
          <w:lang w:val="en"/>
        </w:rPr>
        <w:t>": "Jane",</w:t>
      </w:r>
    </w:p>
    <w:p w14:paraId="2251B647" w14:textId="77777777" w:rsidR="00000000" w:rsidRDefault="003F103A">
      <w:pPr>
        <w:pStyle w:val="HTMLPreformatted"/>
        <w:divId w:val="1918056202"/>
        <w:rPr>
          <w:lang w:val="en"/>
        </w:rPr>
      </w:pPr>
      <w:r>
        <w:rPr>
          <w:lang w:val="en"/>
        </w:rPr>
        <w:t xml:space="preserve">   </w:t>
      </w:r>
      <w:r>
        <w:rPr>
          <w:lang w:val="en"/>
        </w:rPr>
        <w:t>"</w:t>
      </w:r>
      <w:proofErr w:type="spellStart"/>
      <w:r>
        <w:rPr>
          <w:lang w:val="en"/>
        </w:rPr>
        <w:t>family_name</w:t>
      </w:r>
      <w:proofErr w:type="spellEnd"/>
      <w:r>
        <w:rPr>
          <w:lang w:val="en"/>
        </w:rPr>
        <w:t>": "Doe",</w:t>
      </w:r>
    </w:p>
    <w:p w14:paraId="33CA77D1" w14:textId="77777777" w:rsidR="00000000" w:rsidRDefault="003F103A">
      <w:pPr>
        <w:pStyle w:val="HTMLPreformatted"/>
        <w:divId w:val="1918056202"/>
        <w:rPr>
          <w:lang w:val="en"/>
        </w:rPr>
      </w:pPr>
      <w:r>
        <w:rPr>
          <w:lang w:val="en"/>
        </w:rPr>
        <w:t xml:space="preserve">   "</w:t>
      </w:r>
      <w:proofErr w:type="gramStart"/>
      <w:r>
        <w:rPr>
          <w:lang w:val="en"/>
        </w:rPr>
        <w:t>birthdate</w:t>
      </w:r>
      <w:proofErr w:type="gramEnd"/>
      <w:r>
        <w:rPr>
          <w:lang w:val="en"/>
        </w:rPr>
        <w:t>": "0000-03-22",</w:t>
      </w:r>
    </w:p>
    <w:p w14:paraId="79636557" w14:textId="77777777" w:rsidR="00000000" w:rsidRDefault="003F103A">
      <w:pPr>
        <w:pStyle w:val="HTMLPreformatted"/>
        <w:divId w:val="1918056202"/>
        <w:rPr>
          <w:lang w:val="en"/>
        </w:rPr>
      </w:pPr>
      <w:r>
        <w:rPr>
          <w:lang w:val="en"/>
        </w:rPr>
        <w:t xml:space="preserve">   "</w:t>
      </w:r>
      <w:proofErr w:type="spellStart"/>
      <w:r>
        <w:rPr>
          <w:lang w:val="en"/>
        </w:rPr>
        <w:t>eye_color</w:t>
      </w:r>
      <w:proofErr w:type="spellEnd"/>
      <w:r>
        <w:rPr>
          <w:lang w:val="en"/>
        </w:rPr>
        <w:t>": "blue",</w:t>
      </w:r>
    </w:p>
    <w:p w14:paraId="7533A154" w14:textId="77777777" w:rsidR="00000000" w:rsidRDefault="003F103A">
      <w:pPr>
        <w:pStyle w:val="HTMLPreformatted"/>
        <w:divId w:val="1918056202"/>
        <w:rPr>
          <w:lang w:val="en"/>
        </w:rPr>
      </w:pPr>
      <w:r>
        <w:rPr>
          <w:lang w:val="en"/>
        </w:rPr>
        <w:t xml:space="preserve">   "</w:t>
      </w:r>
      <w:proofErr w:type="gramStart"/>
      <w:r>
        <w:rPr>
          <w:lang w:val="en"/>
        </w:rPr>
        <w:t>email</w:t>
      </w:r>
      <w:proofErr w:type="gramEnd"/>
      <w:r>
        <w:rPr>
          <w:lang w:val="en"/>
        </w:rPr>
        <w:t>": "janedoe@example.com",</w:t>
      </w:r>
    </w:p>
    <w:p w14:paraId="58C114EA" w14:textId="77777777" w:rsidR="00000000" w:rsidRDefault="003F103A">
      <w:pPr>
        <w:pStyle w:val="HTMLPreformatted"/>
        <w:divId w:val="1918056202"/>
        <w:rPr>
          <w:lang w:val="en"/>
        </w:rPr>
      </w:pPr>
      <w:r>
        <w:rPr>
          <w:lang w:val="en"/>
        </w:rPr>
        <w:t xml:space="preserve">   "_</w:t>
      </w:r>
      <w:proofErr w:type="spellStart"/>
      <w:r>
        <w:rPr>
          <w:lang w:val="en"/>
        </w:rPr>
        <w:t>claim_names</w:t>
      </w:r>
      <w:proofErr w:type="spellEnd"/>
      <w:r>
        <w:rPr>
          <w:lang w:val="en"/>
        </w:rPr>
        <w:t>": {</w:t>
      </w:r>
    </w:p>
    <w:p w14:paraId="024C4987" w14:textId="77777777" w:rsidR="00000000" w:rsidRDefault="003F103A">
      <w:pPr>
        <w:pStyle w:val="HTMLPreformatted"/>
        <w:divId w:val="1918056202"/>
        <w:rPr>
          <w:lang w:val="en"/>
        </w:rPr>
      </w:pPr>
      <w:r>
        <w:rPr>
          <w:lang w:val="en"/>
        </w:rPr>
        <w:t xml:space="preserve">     "</w:t>
      </w:r>
      <w:proofErr w:type="gramStart"/>
      <w:r>
        <w:rPr>
          <w:lang w:val="en"/>
        </w:rPr>
        <w:t>address</w:t>
      </w:r>
      <w:proofErr w:type="gramEnd"/>
      <w:r>
        <w:rPr>
          <w:lang w:val="en"/>
        </w:rPr>
        <w:t>": "src1",</w:t>
      </w:r>
    </w:p>
    <w:p w14:paraId="43AD5E77" w14:textId="77777777" w:rsidR="00000000" w:rsidRDefault="003F103A">
      <w:pPr>
        <w:pStyle w:val="HTMLPreformatted"/>
        <w:divId w:val="1918056202"/>
        <w:rPr>
          <w:lang w:val="en"/>
        </w:rPr>
      </w:pPr>
      <w:r>
        <w:rPr>
          <w:lang w:val="en"/>
        </w:rPr>
        <w:t xml:space="preserve">     "</w:t>
      </w:r>
      <w:proofErr w:type="spellStart"/>
      <w:r>
        <w:rPr>
          <w:lang w:val="en"/>
        </w:rPr>
        <w:t>phone_number</w:t>
      </w:r>
      <w:proofErr w:type="spellEnd"/>
      <w:r>
        <w:rPr>
          <w:lang w:val="en"/>
        </w:rPr>
        <w:t>": "src1"</w:t>
      </w:r>
    </w:p>
    <w:p w14:paraId="6D0DCB54" w14:textId="77777777" w:rsidR="00000000" w:rsidRDefault="003F103A">
      <w:pPr>
        <w:pStyle w:val="HTMLPreformatted"/>
        <w:divId w:val="1918056202"/>
        <w:rPr>
          <w:lang w:val="en"/>
        </w:rPr>
      </w:pPr>
      <w:r>
        <w:rPr>
          <w:lang w:val="en"/>
        </w:rPr>
        <w:t xml:space="preserve">   },</w:t>
      </w:r>
    </w:p>
    <w:p w14:paraId="453E4D07" w14:textId="77777777" w:rsidR="00000000" w:rsidRDefault="003F103A">
      <w:pPr>
        <w:pStyle w:val="HTMLPreformatted"/>
        <w:divId w:val="1918056202"/>
        <w:rPr>
          <w:lang w:val="en"/>
        </w:rPr>
      </w:pPr>
      <w:r>
        <w:rPr>
          <w:lang w:val="en"/>
        </w:rPr>
        <w:t xml:space="preserve">   "_</w:t>
      </w:r>
      <w:proofErr w:type="spellStart"/>
      <w:r>
        <w:rPr>
          <w:lang w:val="en"/>
        </w:rPr>
        <w:t>claim_sources</w:t>
      </w:r>
      <w:proofErr w:type="spellEnd"/>
      <w:r>
        <w:rPr>
          <w:lang w:val="en"/>
        </w:rPr>
        <w:t>": {</w:t>
      </w:r>
    </w:p>
    <w:p w14:paraId="021DD499" w14:textId="77777777" w:rsidR="00000000" w:rsidRDefault="003F103A">
      <w:pPr>
        <w:pStyle w:val="HTMLPreformatted"/>
        <w:divId w:val="1918056202"/>
        <w:rPr>
          <w:lang w:val="en"/>
        </w:rPr>
      </w:pPr>
      <w:r>
        <w:rPr>
          <w:lang w:val="en"/>
        </w:rPr>
        <w:t xml:space="preserve">     "src1": {"JWT": "jwt_header.jwt_part2.</w:t>
      </w:r>
      <w:r>
        <w:rPr>
          <w:lang w:val="en"/>
        </w:rPr>
        <w:t>jwt_part3"}</w:t>
      </w:r>
    </w:p>
    <w:p w14:paraId="4D7196E5" w14:textId="77777777" w:rsidR="00000000" w:rsidRDefault="003F103A">
      <w:pPr>
        <w:pStyle w:val="HTMLPreformatted"/>
        <w:divId w:val="1918056202"/>
        <w:rPr>
          <w:lang w:val="en"/>
        </w:rPr>
      </w:pPr>
      <w:r>
        <w:rPr>
          <w:lang w:val="en"/>
        </w:rPr>
        <w:t xml:space="preserve">   }</w:t>
      </w:r>
    </w:p>
    <w:p w14:paraId="19B6BA92" w14:textId="77777777" w:rsidR="00000000" w:rsidRDefault="003F103A">
      <w:pPr>
        <w:pStyle w:val="HTMLPreformatted"/>
        <w:divId w:val="1918056202"/>
        <w:rPr>
          <w:lang w:val="en"/>
        </w:rPr>
      </w:pPr>
      <w:r>
        <w:rPr>
          <w:lang w:val="en"/>
        </w:rPr>
        <w:t xml:space="preserve">  }</w:t>
      </w:r>
    </w:p>
    <w:p w14:paraId="12202252" w14:textId="77777777" w:rsidR="00000000" w:rsidRDefault="003F103A">
      <w:pPr>
        <w:spacing w:before="0" w:beforeAutospacing="0" w:after="0" w:afterAutospacing="0"/>
        <w:divId w:val="1567063107"/>
        <w:rPr>
          <w:rFonts w:ascii="Verdana" w:eastAsia="Times New Roman" w:hAnsi="Verdana"/>
          <w:color w:val="000000"/>
          <w:lang w:val="en"/>
        </w:rPr>
      </w:pPr>
      <w:bookmarkStart w:id="180" w:name="DistributedExample"/>
      <w:bookmarkEnd w:id="180"/>
    </w:p>
    <w:p w14:paraId="75D16ED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4FF90E7" w14:textId="77777777">
        <w:trPr>
          <w:divId w:val="1567063107"/>
          <w:trHeight w:val="225"/>
          <w:tblCellSpacing w:w="12" w:type="dxa"/>
        </w:trPr>
        <w:tc>
          <w:tcPr>
            <w:tcW w:w="450" w:type="dxa"/>
            <w:shd w:val="clear" w:color="auto" w:fill="990000"/>
            <w:vAlign w:val="center"/>
            <w:hideMark/>
          </w:tcPr>
          <w:p w14:paraId="7E9714A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669FBE" w14:textId="77777777" w:rsidR="00000000" w:rsidRDefault="003F103A">
      <w:pPr>
        <w:pStyle w:val="Heading3"/>
        <w:divId w:val="1567063107"/>
        <w:rPr>
          <w:rFonts w:eastAsia="Times New Roman"/>
          <w:lang w:val="en"/>
        </w:rPr>
      </w:pPr>
      <w:bookmarkStart w:id="181" w:name="rfc.section.5.6.2.2"/>
      <w:bookmarkEnd w:id="181"/>
      <w:r>
        <w:rPr>
          <w:rFonts w:eastAsia="Times New Roman"/>
          <w:lang w:val="en"/>
        </w:rPr>
        <w:t>5.6.2.2.</w:t>
      </w:r>
      <w:proofErr w:type="gramStart"/>
      <w:r>
        <w:rPr>
          <w:rFonts w:eastAsia="Times New Roman"/>
          <w:lang w:val="en"/>
        </w:rPr>
        <w:t>  Example</w:t>
      </w:r>
      <w:proofErr w:type="gramEnd"/>
      <w:r>
        <w:rPr>
          <w:rFonts w:eastAsia="Times New Roman"/>
          <w:lang w:val="en"/>
        </w:rPr>
        <w:t xml:space="preserve"> of Distributed Claims</w:t>
      </w:r>
    </w:p>
    <w:p w14:paraId="0B0B343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this non-normative example, the OpenID Provider combines Normal Claims that it holds with references to Claims held by </w:t>
      </w:r>
      <w:r>
        <w:rPr>
          <w:rFonts w:ascii="Verdana" w:hAnsi="Verdana"/>
          <w:color w:val="000000"/>
          <w:lang w:val="en"/>
        </w:rPr>
        <w:t xml:space="preserve">two different Claims Providers, B and C, incorporating references to some of the Claims held by B and C as Distributed Claims. </w:t>
      </w:r>
    </w:p>
    <w:p w14:paraId="47DEBC9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this example, these Claims about Jane Doe are held by Claims Provider B (Jane Doe's bank): </w:t>
      </w:r>
    </w:p>
    <w:p w14:paraId="46F5661D" w14:textId="77777777" w:rsidR="00000000" w:rsidRDefault="003F103A">
      <w:pPr>
        <w:pStyle w:val="HTMLPreformatted"/>
        <w:divId w:val="740367439"/>
        <w:rPr>
          <w:lang w:val="en"/>
        </w:rPr>
      </w:pPr>
    </w:p>
    <w:p w14:paraId="4F5B3309" w14:textId="77777777" w:rsidR="00000000" w:rsidRDefault="003F103A">
      <w:pPr>
        <w:pStyle w:val="HTMLPreformatted"/>
        <w:divId w:val="740367439"/>
        <w:rPr>
          <w:lang w:val="en"/>
        </w:rPr>
      </w:pPr>
      <w:r>
        <w:rPr>
          <w:lang w:val="en"/>
        </w:rPr>
        <w:t xml:space="preserve">  {</w:t>
      </w:r>
    </w:p>
    <w:p w14:paraId="78C1CB90" w14:textId="77777777" w:rsidR="00000000" w:rsidRDefault="003F103A">
      <w:pPr>
        <w:pStyle w:val="HTMLPreformatted"/>
        <w:divId w:val="740367439"/>
        <w:rPr>
          <w:lang w:val="en"/>
        </w:rPr>
      </w:pPr>
      <w:r>
        <w:rPr>
          <w:lang w:val="en"/>
        </w:rPr>
        <w:t xml:space="preserve">   "</w:t>
      </w:r>
      <w:proofErr w:type="spellStart"/>
      <w:r>
        <w:rPr>
          <w:lang w:val="en"/>
        </w:rPr>
        <w:t>shipping_address</w:t>
      </w:r>
      <w:proofErr w:type="spellEnd"/>
      <w:r>
        <w:rPr>
          <w:lang w:val="en"/>
        </w:rPr>
        <w:t>": {</w:t>
      </w:r>
    </w:p>
    <w:p w14:paraId="3DAB57B6" w14:textId="77777777" w:rsidR="00000000" w:rsidRDefault="003F103A">
      <w:pPr>
        <w:pStyle w:val="HTMLPreformatted"/>
        <w:divId w:val="740367439"/>
        <w:rPr>
          <w:lang w:val="en"/>
        </w:rPr>
      </w:pPr>
      <w:r>
        <w:rPr>
          <w:lang w:val="en"/>
        </w:rPr>
        <w:t xml:space="preserve">   </w:t>
      </w:r>
      <w:r>
        <w:rPr>
          <w:lang w:val="en"/>
        </w:rPr>
        <w:t xml:space="preserve">  "</w:t>
      </w:r>
      <w:proofErr w:type="spellStart"/>
      <w:r>
        <w:rPr>
          <w:lang w:val="en"/>
        </w:rPr>
        <w:t>street_address</w:t>
      </w:r>
      <w:proofErr w:type="spellEnd"/>
      <w:r>
        <w:rPr>
          <w:lang w:val="en"/>
        </w:rPr>
        <w:t>": "1234 Hollywood Blvd.",</w:t>
      </w:r>
    </w:p>
    <w:p w14:paraId="7150B974" w14:textId="77777777" w:rsidR="00000000" w:rsidRDefault="003F103A">
      <w:pPr>
        <w:pStyle w:val="HTMLPreformatted"/>
        <w:divId w:val="740367439"/>
        <w:rPr>
          <w:lang w:val="en"/>
        </w:rPr>
      </w:pPr>
      <w:r>
        <w:rPr>
          <w:lang w:val="en"/>
        </w:rPr>
        <w:t xml:space="preserve">     "</w:t>
      </w:r>
      <w:proofErr w:type="gramStart"/>
      <w:r>
        <w:rPr>
          <w:lang w:val="en"/>
        </w:rPr>
        <w:t>locality</w:t>
      </w:r>
      <w:proofErr w:type="gramEnd"/>
      <w:r>
        <w:rPr>
          <w:lang w:val="en"/>
        </w:rPr>
        <w:t>": "Los Angeles",</w:t>
      </w:r>
    </w:p>
    <w:p w14:paraId="40E79D43" w14:textId="77777777" w:rsidR="00000000" w:rsidRDefault="003F103A">
      <w:pPr>
        <w:pStyle w:val="HTMLPreformatted"/>
        <w:divId w:val="740367439"/>
        <w:rPr>
          <w:lang w:val="en"/>
        </w:rPr>
      </w:pPr>
      <w:r>
        <w:rPr>
          <w:lang w:val="en"/>
        </w:rPr>
        <w:t xml:space="preserve">     "</w:t>
      </w:r>
      <w:proofErr w:type="gramStart"/>
      <w:r>
        <w:rPr>
          <w:lang w:val="en"/>
        </w:rPr>
        <w:t>region</w:t>
      </w:r>
      <w:proofErr w:type="gramEnd"/>
      <w:r>
        <w:rPr>
          <w:lang w:val="en"/>
        </w:rPr>
        <w:t>": "CA",</w:t>
      </w:r>
    </w:p>
    <w:p w14:paraId="1088F26D" w14:textId="77777777" w:rsidR="00000000" w:rsidRDefault="003F103A">
      <w:pPr>
        <w:pStyle w:val="HTMLPreformatted"/>
        <w:divId w:val="740367439"/>
        <w:rPr>
          <w:lang w:val="en"/>
        </w:rPr>
      </w:pPr>
      <w:r>
        <w:rPr>
          <w:lang w:val="en"/>
        </w:rPr>
        <w:t xml:space="preserve">     "</w:t>
      </w:r>
      <w:proofErr w:type="spellStart"/>
      <w:r>
        <w:rPr>
          <w:lang w:val="en"/>
        </w:rPr>
        <w:t>postal_code</w:t>
      </w:r>
      <w:proofErr w:type="spellEnd"/>
      <w:r>
        <w:rPr>
          <w:lang w:val="en"/>
        </w:rPr>
        <w:t>": "90210",</w:t>
      </w:r>
    </w:p>
    <w:p w14:paraId="70C90654" w14:textId="77777777" w:rsidR="00000000" w:rsidRDefault="003F103A">
      <w:pPr>
        <w:pStyle w:val="HTMLPreformatted"/>
        <w:divId w:val="740367439"/>
        <w:rPr>
          <w:lang w:val="en"/>
        </w:rPr>
      </w:pPr>
      <w:r>
        <w:rPr>
          <w:lang w:val="en"/>
        </w:rPr>
        <w:t xml:space="preserve">     "country": "US"},</w:t>
      </w:r>
    </w:p>
    <w:p w14:paraId="6B04B056" w14:textId="77777777" w:rsidR="00000000" w:rsidRDefault="003F103A">
      <w:pPr>
        <w:pStyle w:val="HTMLPreformatted"/>
        <w:divId w:val="740367439"/>
        <w:rPr>
          <w:lang w:val="en"/>
        </w:rPr>
      </w:pPr>
      <w:r>
        <w:rPr>
          <w:lang w:val="en"/>
        </w:rPr>
        <w:t xml:space="preserve">   "</w:t>
      </w:r>
      <w:proofErr w:type="spellStart"/>
      <w:r>
        <w:rPr>
          <w:lang w:val="en"/>
        </w:rPr>
        <w:t>payment_info</w:t>
      </w:r>
      <w:proofErr w:type="spellEnd"/>
      <w:r>
        <w:rPr>
          <w:lang w:val="en"/>
        </w:rPr>
        <w:t>": "</w:t>
      </w:r>
      <w:proofErr w:type="spellStart"/>
      <w:r>
        <w:rPr>
          <w:lang w:val="en"/>
        </w:rPr>
        <w:t>Some_Card</w:t>
      </w:r>
      <w:proofErr w:type="spellEnd"/>
      <w:r>
        <w:rPr>
          <w:lang w:val="en"/>
        </w:rPr>
        <w:t xml:space="preserve"> 1234 5678 9012 3456",</w:t>
      </w:r>
    </w:p>
    <w:p w14:paraId="2DEDBBC5" w14:textId="77777777" w:rsidR="00000000" w:rsidRDefault="003F103A">
      <w:pPr>
        <w:pStyle w:val="HTMLPreformatted"/>
        <w:divId w:val="740367439"/>
        <w:rPr>
          <w:lang w:val="en"/>
        </w:rPr>
      </w:pPr>
      <w:r>
        <w:rPr>
          <w:lang w:val="en"/>
        </w:rPr>
        <w:t xml:space="preserve">   "</w:t>
      </w:r>
      <w:proofErr w:type="spellStart"/>
      <w:r>
        <w:rPr>
          <w:lang w:val="en"/>
        </w:rPr>
        <w:t>phone_number</w:t>
      </w:r>
      <w:proofErr w:type="spellEnd"/>
      <w:r>
        <w:rPr>
          <w:lang w:val="en"/>
        </w:rPr>
        <w:t>": "+1 (310) 123-4567"</w:t>
      </w:r>
    </w:p>
    <w:p w14:paraId="14493708" w14:textId="77777777" w:rsidR="00000000" w:rsidRDefault="003F103A">
      <w:pPr>
        <w:pStyle w:val="HTMLPreformatted"/>
        <w:divId w:val="740367439"/>
        <w:rPr>
          <w:lang w:val="en"/>
        </w:rPr>
      </w:pPr>
      <w:r>
        <w:rPr>
          <w:lang w:val="en"/>
        </w:rPr>
        <w:t xml:space="preserve">  }</w:t>
      </w:r>
    </w:p>
    <w:p w14:paraId="57D0E5CD" w14:textId="77777777" w:rsidR="00000000" w:rsidRDefault="003F103A">
      <w:pPr>
        <w:pStyle w:val="NormalWeb"/>
        <w:divId w:val="1567063107"/>
        <w:rPr>
          <w:rFonts w:ascii="Verdana" w:hAnsi="Verdana"/>
          <w:color w:val="000000"/>
          <w:lang w:val="en"/>
        </w:rPr>
      </w:pPr>
      <w:r>
        <w:rPr>
          <w:rFonts w:ascii="Verdana" w:hAnsi="Verdana"/>
          <w:color w:val="000000"/>
          <w:lang w:val="en"/>
        </w:rPr>
        <w:t>Also in this</w:t>
      </w:r>
      <w:r>
        <w:rPr>
          <w:rFonts w:ascii="Verdana" w:hAnsi="Verdana"/>
          <w:color w:val="000000"/>
          <w:lang w:val="en"/>
        </w:rPr>
        <w:t xml:space="preserve"> example, this Claim about Jane Doe is held by Claims Provider C (a credit agency): </w:t>
      </w:r>
    </w:p>
    <w:p w14:paraId="040CD6A6" w14:textId="77777777" w:rsidR="00000000" w:rsidRDefault="003F103A">
      <w:pPr>
        <w:pStyle w:val="HTMLPreformatted"/>
        <w:divId w:val="178667365"/>
        <w:rPr>
          <w:lang w:val="en"/>
        </w:rPr>
      </w:pPr>
    </w:p>
    <w:p w14:paraId="7B93445D" w14:textId="77777777" w:rsidR="00000000" w:rsidRDefault="003F103A">
      <w:pPr>
        <w:pStyle w:val="HTMLPreformatted"/>
        <w:divId w:val="178667365"/>
        <w:rPr>
          <w:lang w:val="en"/>
        </w:rPr>
      </w:pPr>
      <w:r>
        <w:rPr>
          <w:lang w:val="en"/>
        </w:rPr>
        <w:t xml:space="preserve">  {</w:t>
      </w:r>
    </w:p>
    <w:p w14:paraId="5BB2AE7A" w14:textId="77777777" w:rsidR="00000000" w:rsidRDefault="003F103A">
      <w:pPr>
        <w:pStyle w:val="HTMLPreformatted"/>
        <w:divId w:val="178667365"/>
        <w:rPr>
          <w:lang w:val="en"/>
        </w:rPr>
      </w:pPr>
      <w:r>
        <w:rPr>
          <w:lang w:val="en"/>
        </w:rPr>
        <w:t xml:space="preserve">   "</w:t>
      </w:r>
      <w:proofErr w:type="spellStart"/>
      <w:r>
        <w:rPr>
          <w:lang w:val="en"/>
        </w:rPr>
        <w:t>credit_score</w:t>
      </w:r>
      <w:proofErr w:type="spellEnd"/>
      <w:r>
        <w:rPr>
          <w:lang w:val="en"/>
        </w:rPr>
        <w:t>": 650</w:t>
      </w:r>
    </w:p>
    <w:p w14:paraId="70DC608C" w14:textId="77777777" w:rsidR="00000000" w:rsidRDefault="003F103A">
      <w:pPr>
        <w:pStyle w:val="HTMLPreformatted"/>
        <w:divId w:val="178667365"/>
        <w:rPr>
          <w:lang w:val="en"/>
        </w:rPr>
      </w:pPr>
      <w:r>
        <w:rPr>
          <w:lang w:val="en"/>
        </w:rPr>
        <w:t xml:space="preserve">  }</w:t>
      </w:r>
    </w:p>
    <w:p w14:paraId="5170E01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OpenID Provider returns Jane Doe's Claims along with references to the Distributed Claims from Claims Provider B and Claims Provider C </w:t>
      </w:r>
      <w:r>
        <w:rPr>
          <w:rFonts w:ascii="Verdana" w:hAnsi="Verdana"/>
          <w:color w:val="000000"/>
          <w:lang w:val="en"/>
        </w:rPr>
        <w:t xml:space="preserve">by sending the Access Tokens and URLs of locations from which the Distributed Claims can be retrieved: </w:t>
      </w:r>
    </w:p>
    <w:p w14:paraId="72515DD1" w14:textId="77777777" w:rsidR="00000000" w:rsidRDefault="003F103A">
      <w:pPr>
        <w:pStyle w:val="HTMLPreformatted"/>
        <w:divId w:val="274869969"/>
        <w:rPr>
          <w:lang w:val="en"/>
        </w:rPr>
      </w:pPr>
    </w:p>
    <w:p w14:paraId="3689131D" w14:textId="77777777" w:rsidR="00000000" w:rsidRDefault="003F103A">
      <w:pPr>
        <w:pStyle w:val="HTMLPreformatted"/>
        <w:divId w:val="274869969"/>
        <w:rPr>
          <w:lang w:val="en"/>
        </w:rPr>
      </w:pPr>
      <w:r>
        <w:rPr>
          <w:lang w:val="en"/>
        </w:rPr>
        <w:t xml:space="preserve">  {</w:t>
      </w:r>
    </w:p>
    <w:p w14:paraId="43AF0080" w14:textId="77777777" w:rsidR="00000000" w:rsidRDefault="003F103A">
      <w:pPr>
        <w:pStyle w:val="HTMLPreformatted"/>
        <w:divId w:val="274869969"/>
        <w:rPr>
          <w:lang w:val="en"/>
        </w:rPr>
      </w:pPr>
      <w:r>
        <w:rPr>
          <w:lang w:val="en"/>
        </w:rPr>
        <w:t xml:space="preserve">   "</w:t>
      </w:r>
      <w:proofErr w:type="gramStart"/>
      <w:r>
        <w:rPr>
          <w:lang w:val="en"/>
        </w:rPr>
        <w:t>name</w:t>
      </w:r>
      <w:proofErr w:type="gramEnd"/>
      <w:r>
        <w:rPr>
          <w:lang w:val="en"/>
        </w:rPr>
        <w:t>": "Jane Doe",</w:t>
      </w:r>
    </w:p>
    <w:p w14:paraId="2BB2F47C" w14:textId="77777777" w:rsidR="00000000" w:rsidRDefault="003F103A">
      <w:pPr>
        <w:pStyle w:val="HTMLPreformatted"/>
        <w:divId w:val="274869969"/>
        <w:rPr>
          <w:lang w:val="en"/>
        </w:rPr>
      </w:pPr>
      <w:r>
        <w:rPr>
          <w:lang w:val="en"/>
        </w:rPr>
        <w:t xml:space="preserve">   "</w:t>
      </w:r>
      <w:proofErr w:type="spellStart"/>
      <w:r>
        <w:rPr>
          <w:lang w:val="en"/>
        </w:rPr>
        <w:t>given_name</w:t>
      </w:r>
      <w:proofErr w:type="spellEnd"/>
      <w:r>
        <w:rPr>
          <w:lang w:val="en"/>
        </w:rPr>
        <w:t>": "Jane",</w:t>
      </w:r>
    </w:p>
    <w:p w14:paraId="0B5A058D" w14:textId="77777777" w:rsidR="00000000" w:rsidRDefault="003F103A">
      <w:pPr>
        <w:pStyle w:val="HTMLPreformatted"/>
        <w:divId w:val="274869969"/>
        <w:rPr>
          <w:lang w:val="en"/>
        </w:rPr>
      </w:pPr>
      <w:r>
        <w:rPr>
          <w:lang w:val="en"/>
        </w:rPr>
        <w:t xml:space="preserve">   "</w:t>
      </w:r>
      <w:proofErr w:type="spellStart"/>
      <w:r>
        <w:rPr>
          <w:lang w:val="en"/>
        </w:rPr>
        <w:t>family_name</w:t>
      </w:r>
      <w:proofErr w:type="spellEnd"/>
      <w:r>
        <w:rPr>
          <w:lang w:val="en"/>
        </w:rPr>
        <w:t>": "Doe",</w:t>
      </w:r>
    </w:p>
    <w:p w14:paraId="1793B729" w14:textId="77777777" w:rsidR="00000000" w:rsidRDefault="003F103A">
      <w:pPr>
        <w:pStyle w:val="HTMLPreformatted"/>
        <w:divId w:val="274869969"/>
        <w:rPr>
          <w:lang w:val="en"/>
        </w:rPr>
      </w:pPr>
      <w:r>
        <w:rPr>
          <w:lang w:val="en"/>
        </w:rPr>
        <w:t xml:space="preserve">   "</w:t>
      </w:r>
      <w:proofErr w:type="gramStart"/>
      <w:r>
        <w:rPr>
          <w:lang w:val="en"/>
        </w:rPr>
        <w:t>email</w:t>
      </w:r>
      <w:proofErr w:type="gramEnd"/>
      <w:r>
        <w:rPr>
          <w:lang w:val="en"/>
        </w:rPr>
        <w:t>": "janedoe@example.com",</w:t>
      </w:r>
    </w:p>
    <w:p w14:paraId="18E65792" w14:textId="77777777" w:rsidR="00000000" w:rsidRDefault="003F103A">
      <w:pPr>
        <w:pStyle w:val="HTMLPreformatted"/>
        <w:divId w:val="274869969"/>
        <w:rPr>
          <w:lang w:val="en"/>
        </w:rPr>
      </w:pPr>
      <w:r>
        <w:rPr>
          <w:lang w:val="en"/>
        </w:rPr>
        <w:t xml:space="preserve">   "</w:t>
      </w:r>
      <w:proofErr w:type="gramStart"/>
      <w:r>
        <w:rPr>
          <w:lang w:val="en"/>
        </w:rPr>
        <w:t>birthdate</w:t>
      </w:r>
      <w:proofErr w:type="gramEnd"/>
      <w:r>
        <w:rPr>
          <w:lang w:val="en"/>
        </w:rPr>
        <w:t>": "0000-03-22",</w:t>
      </w:r>
    </w:p>
    <w:p w14:paraId="57BA2DF1" w14:textId="77777777" w:rsidR="00000000" w:rsidRDefault="003F103A">
      <w:pPr>
        <w:pStyle w:val="HTMLPreformatted"/>
        <w:divId w:val="274869969"/>
        <w:rPr>
          <w:lang w:val="en"/>
        </w:rPr>
      </w:pPr>
      <w:r>
        <w:rPr>
          <w:lang w:val="en"/>
        </w:rPr>
        <w:t xml:space="preserve">   </w:t>
      </w:r>
      <w:r>
        <w:rPr>
          <w:lang w:val="en"/>
        </w:rPr>
        <w:t>"</w:t>
      </w:r>
      <w:proofErr w:type="spellStart"/>
      <w:r>
        <w:rPr>
          <w:lang w:val="en"/>
        </w:rPr>
        <w:t>eye_color</w:t>
      </w:r>
      <w:proofErr w:type="spellEnd"/>
      <w:r>
        <w:rPr>
          <w:lang w:val="en"/>
        </w:rPr>
        <w:t>": "blue",</w:t>
      </w:r>
    </w:p>
    <w:p w14:paraId="1C814F58" w14:textId="77777777" w:rsidR="00000000" w:rsidRDefault="003F103A">
      <w:pPr>
        <w:pStyle w:val="HTMLPreformatted"/>
        <w:divId w:val="274869969"/>
        <w:rPr>
          <w:lang w:val="en"/>
        </w:rPr>
      </w:pPr>
      <w:r>
        <w:rPr>
          <w:lang w:val="en"/>
        </w:rPr>
        <w:t xml:space="preserve">   "_</w:t>
      </w:r>
      <w:proofErr w:type="spellStart"/>
      <w:r>
        <w:rPr>
          <w:lang w:val="en"/>
        </w:rPr>
        <w:t>claim_names</w:t>
      </w:r>
      <w:proofErr w:type="spellEnd"/>
      <w:r>
        <w:rPr>
          <w:lang w:val="en"/>
        </w:rPr>
        <w:t>": {</w:t>
      </w:r>
    </w:p>
    <w:p w14:paraId="27CD9FD0" w14:textId="77777777" w:rsidR="00000000" w:rsidRDefault="003F103A">
      <w:pPr>
        <w:pStyle w:val="HTMLPreformatted"/>
        <w:divId w:val="274869969"/>
        <w:rPr>
          <w:lang w:val="en"/>
        </w:rPr>
      </w:pPr>
      <w:r>
        <w:rPr>
          <w:lang w:val="en"/>
        </w:rPr>
        <w:t xml:space="preserve">     "</w:t>
      </w:r>
      <w:proofErr w:type="spellStart"/>
      <w:r>
        <w:rPr>
          <w:lang w:val="en"/>
        </w:rPr>
        <w:t>payment_info</w:t>
      </w:r>
      <w:proofErr w:type="spellEnd"/>
      <w:r>
        <w:rPr>
          <w:lang w:val="en"/>
        </w:rPr>
        <w:t>": "src1",</w:t>
      </w:r>
    </w:p>
    <w:p w14:paraId="1678B4EC" w14:textId="77777777" w:rsidR="00000000" w:rsidRDefault="003F103A">
      <w:pPr>
        <w:pStyle w:val="HTMLPreformatted"/>
        <w:divId w:val="274869969"/>
        <w:rPr>
          <w:lang w:val="en"/>
        </w:rPr>
      </w:pPr>
      <w:r>
        <w:rPr>
          <w:lang w:val="en"/>
        </w:rPr>
        <w:t xml:space="preserve">     "</w:t>
      </w:r>
      <w:proofErr w:type="spellStart"/>
      <w:r>
        <w:rPr>
          <w:lang w:val="en"/>
        </w:rPr>
        <w:t>shipping_address</w:t>
      </w:r>
      <w:proofErr w:type="spellEnd"/>
      <w:r>
        <w:rPr>
          <w:lang w:val="en"/>
        </w:rPr>
        <w:t>": "src1",</w:t>
      </w:r>
    </w:p>
    <w:p w14:paraId="2FC18AB7" w14:textId="77777777" w:rsidR="00000000" w:rsidRDefault="003F103A">
      <w:pPr>
        <w:pStyle w:val="HTMLPreformatted"/>
        <w:divId w:val="274869969"/>
        <w:rPr>
          <w:lang w:val="en"/>
        </w:rPr>
      </w:pPr>
      <w:r>
        <w:rPr>
          <w:lang w:val="en"/>
        </w:rPr>
        <w:t xml:space="preserve">     "</w:t>
      </w:r>
      <w:proofErr w:type="spellStart"/>
      <w:r>
        <w:rPr>
          <w:lang w:val="en"/>
        </w:rPr>
        <w:t>credit_score</w:t>
      </w:r>
      <w:proofErr w:type="spellEnd"/>
      <w:r>
        <w:rPr>
          <w:lang w:val="en"/>
        </w:rPr>
        <w:t>": "src2"</w:t>
      </w:r>
    </w:p>
    <w:p w14:paraId="2EF3652D" w14:textId="77777777" w:rsidR="00000000" w:rsidRDefault="003F103A">
      <w:pPr>
        <w:pStyle w:val="HTMLPreformatted"/>
        <w:divId w:val="274869969"/>
        <w:rPr>
          <w:lang w:val="en"/>
        </w:rPr>
      </w:pPr>
      <w:r>
        <w:rPr>
          <w:lang w:val="en"/>
        </w:rPr>
        <w:t xml:space="preserve">    },</w:t>
      </w:r>
    </w:p>
    <w:p w14:paraId="4A7D28E4" w14:textId="77777777" w:rsidR="00000000" w:rsidRDefault="003F103A">
      <w:pPr>
        <w:pStyle w:val="HTMLPreformatted"/>
        <w:divId w:val="274869969"/>
        <w:rPr>
          <w:lang w:val="en"/>
        </w:rPr>
      </w:pPr>
      <w:r>
        <w:rPr>
          <w:lang w:val="en"/>
        </w:rPr>
        <w:t xml:space="preserve">   "_</w:t>
      </w:r>
      <w:proofErr w:type="spellStart"/>
      <w:r>
        <w:rPr>
          <w:lang w:val="en"/>
        </w:rPr>
        <w:t>claim_sources</w:t>
      </w:r>
      <w:proofErr w:type="spellEnd"/>
      <w:r>
        <w:rPr>
          <w:lang w:val="en"/>
        </w:rPr>
        <w:t>": {</w:t>
      </w:r>
    </w:p>
    <w:p w14:paraId="3E969FD9" w14:textId="77777777" w:rsidR="00000000" w:rsidRDefault="003F103A">
      <w:pPr>
        <w:pStyle w:val="HTMLPreformatted"/>
        <w:divId w:val="274869969"/>
        <w:rPr>
          <w:lang w:val="en"/>
        </w:rPr>
      </w:pPr>
      <w:r>
        <w:rPr>
          <w:lang w:val="en"/>
        </w:rPr>
        <w:t xml:space="preserve">     "src1": {"endpoint":</w:t>
      </w:r>
    </w:p>
    <w:p w14:paraId="337F2CB0" w14:textId="77777777" w:rsidR="00000000" w:rsidRDefault="003F103A">
      <w:pPr>
        <w:pStyle w:val="HTMLPreformatted"/>
        <w:divId w:val="274869969"/>
        <w:rPr>
          <w:lang w:val="en"/>
        </w:rPr>
      </w:pPr>
      <w:r>
        <w:rPr>
          <w:lang w:val="en"/>
        </w:rPr>
        <w:t xml:space="preserve">                "https://bank.example.com/</w:t>
      </w:r>
      <w:proofErr w:type="spellStart"/>
      <w:r>
        <w:rPr>
          <w:lang w:val="en"/>
        </w:rPr>
        <w:t>claim_source</w:t>
      </w:r>
      <w:proofErr w:type="spellEnd"/>
      <w:r>
        <w:rPr>
          <w:lang w:val="en"/>
        </w:rPr>
        <w:t>"},</w:t>
      </w:r>
    </w:p>
    <w:p w14:paraId="30E22226" w14:textId="77777777" w:rsidR="00000000" w:rsidRDefault="003F103A">
      <w:pPr>
        <w:pStyle w:val="HTMLPreformatted"/>
        <w:divId w:val="274869969"/>
        <w:rPr>
          <w:lang w:val="en"/>
        </w:rPr>
      </w:pPr>
      <w:r>
        <w:rPr>
          <w:lang w:val="en"/>
        </w:rPr>
        <w:t xml:space="preserve">     "src2</w:t>
      </w:r>
      <w:r>
        <w:rPr>
          <w:lang w:val="en"/>
        </w:rPr>
        <w:t>": {"endpoint":</w:t>
      </w:r>
    </w:p>
    <w:p w14:paraId="6E44C6D8" w14:textId="77777777" w:rsidR="00000000" w:rsidRDefault="003F103A">
      <w:pPr>
        <w:pStyle w:val="HTMLPreformatted"/>
        <w:divId w:val="274869969"/>
        <w:rPr>
          <w:lang w:val="en"/>
        </w:rPr>
      </w:pPr>
      <w:r>
        <w:rPr>
          <w:lang w:val="en"/>
        </w:rPr>
        <w:t xml:space="preserve">                "https://creditagency.example.com/</w:t>
      </w:r>
      <w:proofErr w:type="spellStart"/>
      <w:r>
        <w:rPr>
          <w:lang w:val="en"/>
        </w:rPr>
        <w:t>claims_here</w:t>
      </w:r>
      <w:proofErr w:type="spellEnd"/>
      <w:r>
        <w:rPr>
          <w:lang w:val="en"/>
        </w:rPr>
        <w:t>",</w:t>
      </w:r>
    </w:p>
    <w:p w14:paraId="5F8D51C4" w14:textId="77777777" w:rsidR="00000000" w:rsidRDefault="003F103A">
      <w:pPr>
        <w:pStyle w:val="HTMLPreformatted"/>
        <w:divId w:val="274869969"/>
        <w:rPr>
          <w:lang w:val="en"/>
        </w:rPr>
      </w:pPr>
      <w:r>
        <w:rPr>
          <w:lang w:val="en"/>
        </w:rPr>
        <w:t xml:space="preserve">              "</w:t>
      </w:r>
      <w:proofErr w:type="spellStart"/>
      <w:r>
        <w:rPr>
          <w:lang w:val="en"/>
        </w:rPr>
        <w:t>access_token</w:t>
      </w:r>
      <w:proofErr w:type="spellEnd"/>
      <w:r>
        <w:rPr>
          <w:lang w:val="en"/>
        </w:rPr>
        <w:t>": "ksj3n283dke"}</w:t>
      </w:r>
    </w:p>
    <w:p w14:paraId="4B86AB70" w14:textId="77777777" w:rsidR="00000000" w:rsidRDefault="003F103A">
      <w:pPr>
        <w:pStyle w:val="HTMLPreformatted"/>
        <w:divId w:val="274869969"/>
        <w:rPr>
          <w:lang w:val="en"/>
        </w:rPr>
      </w:pPr>
      <w:r>
        <w:rPr>
          <w:lang w:val="en"/>
        </w:rPr>
        <w:t xml:space="preserve">   }</w:t>
      </w:r>
    </w:p>
    <w:p w14:paraId="086BBC5C" w14:textId="77777777" w:rsidR="00000000" w:rsidRDefault="003F103A">
      <w:pPr>
        <w:pStyle w:val="HTMLPreformatted"/>
        <w:divId w:val="274869969"/>
        <w:rPr>
          <w:lang w:val="en"/>
        </w:rPr>
      </w:pPr>
      <w:r>
        <w:rPr>
          <w:lang w:val="en"/>
        </w:rPr>
        <w:t xml:space="preserve">  }</w:t>
      </w:r>
    </w:p>
    <w:p w14:paraId="2825D2A4" w14:textId="77777777" w:rsidR="00000000" w:rsidRDefault="003F103A">
      <w:pPr>
        <w:spacing w:before="0" w:beforeAutospacing="0" w:after="0" w:afterAutospacing="0"/>
        <w:divId w:val="1567063107"/>
        <w:rPr>
          <w:rFonts w:ascii="Verdana" w:eastAsia="Times New Roman" w:hAnsi="Verdana"/>
          <w:color w:val="000000"/>
          <w:lang w:val="en"/>
        </w:rPr>
      </w:pPr>
      <w:bookmarkStart w:id="182" w:name="ClaimStability"/>
      <w:bookmarkEnd w:id="182"/>
    </w:p>
    <w:p w14:paraId="4E0EA06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E309274" w14:textId="77777777">
        <w:trPr>
          <w:divId w:val="1567063107"/>
          <w:trHeight w:val="225"/>
          <w:tblCellSpacing w:w="12" w:type="dxa"/>
        </w:trPr>
        <w:tc>
          <w:tcPr>
            <w:tcW w:w="450" w:type="dxa"/>
            <w:shd w:val="clear" w:color="auto" w:fill="990000"/>
            <w:vAlign w:val="center"/>
            <w:hideMark/>
          </w:tcPr>
          <w:p w14:paraId="222CDD4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6F3A72" w14:textId="77777777" w:rsidR="00000000" w:rsidRDefault="003F103A">
      <w:pPr>
        <w:pStyle w:val="Heading3"/>
        <w:divId w:val="1567063107"/>
        <w:rPr>
          <w:rFonts w:eastAsia="Times New Roman"/>
          <w:lang w:val="en"/>
        </w:rPr>
      </w:pPr>
      <w:bookmarkStart w:id="183" w:name="rfc.section.5.7"/>
      <w:bookmarkEnd w:id="183"/>
      <w:r>
        <w:rPr>
          <w:rFonts w:eastAsia="Times New Roman"/>
          <w:lang w:val="en"/>
        </w:rPr>
        <w:t>5.7.</w:t>
      </w:r>
      <w:proofErr w:type="gramStart"/>
      <w:r>
        <w:rPr>
          <w:rFonts w:eastAsia="Times New Roman"/>
          <w:lang w:val="en"/>
        </w:rPr>
        <w:t>  Claim</w:t>
      </w:r>
      <w:proofErr w:type="gramEnd"/>
      <w:r>
        <w:rPr>
          <w:rFonts w:eastAsia="Times New Roman"/>
          <w:lang w:val="en"/>
        </w:rPr>
        <w:t xml:space="preserve"> Stability and Uniqueness</w:t>
      </w:r>
    </w:p>
    <w:p w14:paraId="7E21D3C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proofErr w:type="spellStart"/>
      <w:r>
        <w:rPr>
          <w:rStyle w:val="HTMLTypewriter"/>
          <w:lang w:val="en"/>
        </w:rPr>
        <w:t>iss</w:t>
      </w:r>
      <w:proofErr w:type="spellEnd"/>
      <w:r>
        <w:rPr>
          <w:rFonts w:ascii="Verdana" w:hAnsi="Verdana"/>
          <w:color w:val="000000"/>
          <w:lang w:val="en"/>
        </w:rPr>
        <w:t xml:space="preserve"> (issuer) Claims, used together, are the only Claims that an RP </w:t>
      </w:r>
      <w:r>
        <w:rPr>
          <w:rFonts w:ascii="Verdana" w:hAnsi="Verdana"/>
          <w:color w:val="000000"/>
          <w:lang w:val="en"/>
        </w:rPr>
        <w:t xml:space="preserve">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w:t>
      </w:r>
      <w:r>
        <w:rPr>
          <w:rFonts w:ascii="Verdana" w:hAnsi="Verdana"/>
          <w:color w:val="000000"/>
          <w:lang w:val="en"/>
        </w:rPr>
        <w:t xml:space="preserve">Therefore, </w:t>
      </w:r>
      <w:r>
        <w:rPr>
          <w:rFonts w:ascii="Verdana" w:hAnsi="Verdana"/>
          <w:color w:val="000000"/>
          <w:lang w:val="en"/>
        </w:rPr>
        <w:lastRenderedPageBreak/>
        <w:t xml:space="preserve">the only guaranteed unique identifier for a given End-User is the combination of the </w:t>
      </w:r>
      <w:proofErr w:type="spellStart"/>
      <w:r>
        <w:rPr>
          <w:rStyle w:val="HTMLTypewriter"/>
          <w:lang w:val="en"/>
        </w:rPr>
        <w:t>iss</w:t>
      </w:r>
      <w:proofErr w:type="spellEnd"/>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72C61AC8" w14:textId="77777777" w:rsidR="00000000" w:rsidRDefault="003F103A">
      <w:pPr>
        <w:pStyle w:val="NormalWeb"/>
        <w:divId w:val="1567063107"/>
        <w:rPr>
          <w:rFonts w:ascii="Verdana" w:hAnsi="Verdana"/>
          <w:color w:val="000000"/>
          <w:lang w:val="en"/>
        </w:rPr>
      </w:pPr>
      <w:r>
        <w:rPr>
          <w:rFonts w:ascii="Verdana" w:hAnsi="Verdana"/>
          <w:color w:val="000000"/>
          <w:lang w:val="en"/>
        </w:rPr>
        <w:t>All other Claims carry no such guarantees across different issuers in terms of stability over time or uniqueness across users, and</w:t>
      </w:r>
      <w:r>
        <w:rPr>
          <w:rFonts w:ascii="Verdana" w:hAnsi="Verdana"/>
          <w:color w:val="000000"/>
          <w:lang w:val="en"/>
        </w:rPr>
        <w:t xml:space="preserve">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w:t>
      </w:r>
      <w:r>
        <w:rPr>
          <w:rFonts w:ascii="Verdana" w:hAnsi="Verdana"/>
          <w:color w:val="000000"/>
          <w:lang w:val="en"/>
        </w:rPr>
        <w:t xml:space="preserve">ore, other Claims such as </w:t>
      </w:r>
      <w:r>
        <w:rPr>
          <w:rStyle w:val="HTMLTypewriter"/>
          <w:lang w:val="en"/>
        </w:rPr>
        <w:t>email</w:t>
      </w:r>
      <w:r>
        <w:rPr>
          <w:rFonts w:ascii="Verdana" w:hAnsi="Verdana"/>
          <w:color w:val="000000"/>
          <w:lang w:val="en"/>
        </w:rPr>
        <w:t xml:space="preserve">, </w:t>
      </w:r>
      <w:proofErr w:type="spellStart"/>
      <w:r>
        <w:rPr>
          <w:rStyle w:val="HTMLTypewriter"/>
          <w:lang w:val="en"/>
        </w:rPr>
        <w:t>phone_number</w:t>
      </w:r>
      <w:proofErr w:type="spellEnd"/>
      <w:r>
        <w:rPr>
          <w:rFonts w:ascii="Verdana" w:hAnsi="Verdana"/>
          <w:color w:val="000000"/>
          <w:lang w:val="en"/>
        </w:rPr>
        <w:t xml:space="preserve">, and </w:t>
      </w:r>
      <w:proofErr w:type="spellStart"/>
      <w:r>
        <w:rPr>
          <w:rStyle w:val="HTMLTypewriter"/>
          <w:lang w:val="en"/>
        </w:rPr>
        <w:t>preferred_username</w:t>
      </w:r>
      <w:proofErr w:type="spellEnd"/>
      <w:r>
        <w:rPr>
          <w:rFonts w:ascii="Verdana" w:hAnsi="Verdana"/>
          <w:color w:val="000000"/>
          <w:lang w:val="en"/>
        </w:rPr>
        <w:t xml:space="preserve"> and MUST NOT be used as unique identifiers for the End-User. </w:t>
      </w:r>
    </w:p>
    <w:p w14:paraId="34FE725A" w14:textId="77777777" w:rsidR="00000000" w:rsidRDefault="003F103A">
      <w:pPr>
        <w:spacing w:before="0" w:beforeAutospacing="0" w:after="0" w:afterAutospacing="0"/>
        <w:divId w:val="1567063107"/>
        <w:rPr>
          <w:rFonts w:ascii="Verdana" w:eastAsia="Times New Roman" w:hAnsi="Verdana"/>
          <w:color w:val="000000"/>
          <w:lang w:val="en"/>
        </w:rPr>
      </w:pPr>
      <w:bookmarkStart w:id="184" w:name="JWTRequests"/>
      <w:bookmarkEnd w:id="184"/>
    </w:p>
    <w:p w14:paraId="2075BEB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E0AF011" w14:textId="77777777">
        <w:trPr>
          <w:divId w:val="1567063107"/>
          <w:trHeight w:val="225"/>
          <w:tblCellSpacing w:w="12" w:type="dxa"/>
        </w:trPr>
        <w:tc>
          <w:tcPr>
            <w:tcW w:w="450" w:type="dxa"/>
            <w:shd w:val="clear" w:color="auto" w:fill="990000"/>
            <w:vAlign w:val="center"/>
            <w:hideMark/>
          </w:tcPr>
          <w:p w14:paraId="60231C8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A88169" w14:textId="77777777" w:rsidR="00000000" w:rsidRDefault="003F103A">
      <w:pPr>
        <w:pStyle w:val="Heading3"/>
        <w:divId w:val="1567063107"/>
        <w:rPr>
          <w:rFonts w:eastAsia="Times New Roman"/>
          <w:lang w:val="en"/>
        </w:rPr>
      </w:pPr>
      <w:bookmarkStart w:id="185" w:name="rfc.section.6"/>
      <w:bookmarkEnd w:id="185"/>
      <w:r>
        <w:rPr>
          <w:rFonts w:eastAsia="Times New Roman"/>
          <w:lang w:val="en"/>
        </w:rPr>
        <w:t>6.  Passing Request Parameters as JWTs</w:t>
      </w:r>
    </w:p>
    <w:p w14:paraId="0F796CB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Authorization Request parameters </w:t>
      </w:r>
      <w:r>
        <w:rPr>
          <w:rFonts w:ascii="Verdana" w:hAnsi="Verdana"/>
          <w:color w:val="000000"/>
          <w:lang w:val="en"/>
        </w:rPr>
        <w:t xml:space="preserve">to enable Authentication Requests to be signed and optionally encrypted: </w:t>
      </w:r>
    </w:p>
    <w:p w14:paraId="404B8A15" w14:textId="77777777" w:rsidR="00000000" w:rsidRDefault="003F103A">
      <w:pPr>
        <w:spacing w:before="0" w:beforeAutospacing="0" w:after="0" w:afterAutospacing="0"/>
        <w:divId w:val="2029483423"/>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14:paraId="2CFD21EB" w14:textId="77777777" w:rsidR="00000000" w:rsidRDefault="003F103A">
      <w:pPr>
        <w:spacing w:before="0" w:beforeAutospacing="0" w:after="0" w:afterAutospacing="0"/>
        <w:ind w:left="720"/>
        <w:divId w:val="202948342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enables OpenID Connect requests to be passed in a single, self-contained parameter and to be optionally signed and/or encrypted. The parameter value </w:t>
      </w:r>
      <w:r>
        <w:rPr>
          <w:rFonts w:ascii="Verdana" w:eastAsia="Times New Roman" w:hAnsi="Verdana"/>
          <w:color w:val="000000"/>
          <w:lang w:val="en"/>
        </w:rPr>
        <w:t xml:space="preserve">is a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It represents the request as a JWT whose Claims are the request parameters. </w:t>
      </w:r>
    </w:p>
    <w:p w14:paraId="060B097E" w14:textId="77777777" w:rsidR="00000000" w:rsidRDefault="003F103A">
      <w:pPr>
        <w:spacing w:before="0" w:beforeAutospacing="0" w:after="0" w:afterAutospacing="0"/>
        <w:divId w:val="2029483423"/>
        <w:rPr>
          <w:rFonts w:ascii="Verdana" w:eastAsia="Times New Roman" w:hAnsi="Verdana"/>
          <w:color w:val="000000"/>
          <w:lang w:val="en"/>
        </w:rPr>
      </w:pPr>
      <w:proofErr w:type="spellStart"/>
      <w:r>
        <w:rPr>
          <w:rFonts w:ascii="Verdana" w:eastAsia="Times New Roman" w:hAnsi="Verdana"/>
          <w:color w:val="000000"/>
          <w:lang w:val="en"/>
        </w:rPr>
        <w:t>request_uri</w:t>
      </w:r>
      <w:proofErr w:type="spellEnd"/>
    </w:p>
    <w:p w14:paraId="7077E76F" w14:textId="77777777" w:rsidR="00000000" w:rsidRDefault="003F103A">
      <w:pPr>
        <w:spacing w:before="0" w:beforeAutospacing="0" w:after="0" w:afterAutospacing="0"/>
        <w:ind w:left="720"/>
        <w:divId w:val="202948342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enables OpenID</w:t>
      </w:r>
      <w:r>
        <w:rPr>
          <w:rFonts w:ascii="Verdana" w:eastAsia="Times New Roman" w:hAnsi="Verdana"/>
          <w:color w:val="000000"/>
          <w:lang w:val="en"/>
        </w:rPr>
        <w:t xml:space="preserve"> Connect requests to be passed by reference, rather than by value. The </w:t>
      </w:r>
      <w:proofErr w:type="spellStart"/>
      <w:r>
        <w:rPr>
          <w:rStyle w:val="HTMLTypewriter"/>
          <w:lang w:val="en"/>
        </w:rPr>
        <w:t>request_uri</w:t>
      </w:r>
      <w:proofErr w:type="spellEnd"/>
      <w:r>
        <w:rPr>
          <w:rFonts w:ascii="Verdana" w:eastAsia="Times New Roman" w:hAnsi="Verdana"/>
          <w:color w:val="000000"/>
          <w:lang w:val="en"/>
        </w:rPr>
        <w:t xml:space="preserve"> value is a URL using the </w:t>
      </w:r>
      <w:r>
        <w:rPr>
          <w:rStyle w:val="HTMLTypewriter"/>
          <w:lang w:val="en"/>
        </w:rPr>
        <w:t>https</w:t>
      </w:r>
      <w:r>
        <w:rPr>
          <w:rFonts w:ascii="Verdana" w:eastAsia="Times New Roman" w:hAnsi="Verdana"/>
          <w:color w:val="000000"/>
          <w:lang w:val="en"/>
        </w:rPr>
        <w:t xml:space="preserve"> scheme referencing a resource containing a Request Object value, which is a JWT containing the request parameters. </w:t>
      </w:r>
    </w:p>
    <w:p w14:paraId="42F68429" w14:textId="77777777" w:rsidR="00000000" w:rsidRDefault="003F103A">
      <w:pPr>
        <w:pStyle w:val="NormalWeb"/>
        <w:divId w:val="1567063107"/>
        <w:rPr>
          <w:rFonts w:ascii="Verdana" w:hAnsi="Verdana"/>
          <w:color w:val="000000"/>
          <w:lang w:val="en"/>
        </w:rPr>
      </w:pPr>
      <w:r>
        <w:rPr>
          <w:rFonts w:ascii="Verdana" w:hAnsi="Verdana"/>
          <w:color w:val="000000"/>
          <w:lang w:val="en"/>
        </w:rPr>
        <w:t>Requests using these param</w:t>
      </w:r>
      <w:r>
        <w:rPr>
          <w:rFonts w:ascii="Verdana" w:hAnsi="Verdana"/>
          <w:color w:val="000000"/>
          <w:lang w:val="en"/>
        </w:rPr>
        <w:t xml:space="preserve">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lang w:val="en"/>
        </w:rPr>
        <w:t>be</w:t>
      </w:r>
      <w:proofErr w:type="gramEnd"/>
      <w:r>
        <w:rPr>
          <w:rFonts w:ascii="Verdana" w:hAnsi="Verdana"/>
          <w:color w:val="000000"/>
          <w:lang w:val="en"/>
        </w:rPr>
        <w:t xml:space="preserve"> used in the same request. </w:t>
      </w:r>
    </w:p>
    <w:p w14:paraId="0638F5E2" w14:textId="77777777" w:rsidR="00000000" w:rsidRDefault="003F103A">
      <w:pPr>
        <w:spacing w:before="0" w:beforeAutospacing="0" w:after="0" w:afterAutospacing="0"/>
        <w:divId w:val="1567063107"/>
        <w:rPr>
          <w:rFonts w:ascii="Verdana" w:eastAsia="Times New Roman" w:hAnsi="Verdana"/>
          <w:color w:val="000000"/>
          <w:lang w:val="en"/>
        </w:rPr>
      </w:pPr>
      <w:bookmarkStart w:id="186" w:name="RequestObject"/>
      <w:bookmarkEnd w:id="186"/>
    </w:p>
    <w:p w14:paraId="523DA28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E6601C9" w14:textId="77777777">
        <w:trPr>
          <w:divId w:val="1567063107"/>
          <w:trHeight w:val="225"/>
          <w:tblCellSpacing w:w="12" w:type="dxa"/>
        </w:trPr>
        <w:tc>
          <w:tcPr>
            <w:tcW w:w="450" w:type="dxa"/>
            <w:shd w:val="clear" w:color="auto" w:fill="990000"/>
            <w:vAlign w:val="center"/>
            <w:hideMark/>
          </w:tcPr>
          <w:p w14:paraId="21914DE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A5F73AF" w14:textId="77777777" w:rsidR="00000000" w:rsidRDefault="003F103A">
      <w:pPr>
        <w:pStyle w:val="Heading3"/>
        <w:divId w:val="1567063107"/>
        <w:rPr>
          <w:rFonts w:eastAsia="Times New Roman"/>
          <w:lang w:val="en"/>
        </w:rPr>
      </w:pPr>
      <w:bookmarkStart w:id="187" w:name="rfc.section.6.1"/>
      <w:bookmarkEnd w:id="187"/>
      <w:r>
        <w:rPr>
          <w:rFonts w:eastAsia="Times New Roman"/>
          <w:lang w:val="en"/>
        </w:rPr>
        <w:t>6.1.</w:t>
      </w:r>
      <w:proofErr w:type="gramStart"/>
      <w:r>
        <w:rPr>
          <w:rFonts w:eastAsia="Times New Roman"/>
          <w:lang w:val="en"/>
        </w:rPr>
        <w:t>  Passing</w:t>
      </w:r>
      <w:proofErr w:type="gramEnd"/>
      <w:r>
        <w:rPr>
          <w:rFonts w:eastAsia="Times New Roman"/>
          <w:lang w:val="en"/>
        </w:rPr>
        <w:t xml:space="preserve"> a Request Object by Value</w:t>
      </w:r>
    </w:p>
    <w:p w14:paraId="0AE5B72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request</w:t>
      </w:r>
      <w:r>
        <w:rPr>
          <w:rFonts w:ascii="Verdana" w:hAnsi="Verdana"/>
          <w:color w:val="000000"/>
          <w:lang w:val="en"/>
        </w:rPr>
        <w:t xml:space="preserve"> Authorization Request parameter enables OpenID Connect requests to be passed in a single, </w:t>
      </w:r>
      <w:r>
        <w:rPr>
          <w:rFonts w:ascii="Verdana" w:hAnsi="Verdana"/>
          <w:color w:val="000000"/>
          <w:lang w:val="en"/>
        </w:rPr>
        <w:t xml:space="preserve">self-contained parameter and to be optionally signed and/or encrypted. It represents the request as a JWT whose Claims are the request parameters specified in </w:t>
      </w:r>
      <w:hyperlink w:anchor="AuthorizationEndpoint" w:history="1">
        <w:r>
          <w:rPr>
            <w:rStyle w:val="Hyperlink"/>
            <w:rFonts w:ascii="Verdana" w:hAnsi="Verdana"/>
            <w:u w:val="none"/>
            <w:lang w:val="en"/>
          </w:rPr>
          <w:t>Section 3.1.2</w:t>
        </w:r>
        <w:r>
          <w:rPr>
            <w:rStyle w:val="Hyperlink"/>
            <w:rFonts w:ascii="Verdana" w:hAnsi="Verdana"/>
            <w:vanish/>
            <w:u w:val="none"/>
            <w:lang w:val="en"/>
          </w:rPr>
          <w:t xml:space="preserve"> (Authorization Endpoint)</w:t>
        </w:r>
      </w:hyperlink>
      <w:r>
        <w:rPr>
          <w:rFonts w:ascii="Verdana" w:hAnsi="Verdana"/>
          <w:color w:val="000000"/>
          <w:lang w:val="en"/>
        </w:rPr>
        <w:t xml:space="preserve">. </w:t>
      </w:r>
      <w:r>
        <w:rPr>
          <w:rFonts w:ascii="Verdana" w:hAnsi="Verdana"/>
          <w:color w:val="000000"/>
          <w:lang w:val="en"/>
        </w:rPr>
        <w:t xml:space="preserve">This JWT is called a Request Object. </w:t>
      </w:r>
    </w:p>
    <w:p w14:paraId="29AF031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Support for the </w:t>
      </w:r>
      <w:r>
        <w:rPr>
          <w:rStyle w:val="HTMLTypewriter"/>
          <w:lang w:val="en"/>
        </w:rPr>
        <w:t>request</w:t>
      </w:r>
      <w:r>
        <w:rPr>
          <w:rFonts w:ascii="Verdana" w:hAnsi="Verdana"/>
          <w:color w:val="000000"/>
          <w:lang w:val="en"/>
        </w:rPr>
        <w:t xml:space="preserve"> parameter is OPTIONAL. The </w:t>
      </w:r>
      <w:proofErr w:type="spellStart"/>
      <w:r>
        <w:rPr>
          <w:rStyle w:val="HTMLTypewriter"/>
          <w:lang w:val="en"/>
        </w:rPr>
        <w:t>request_parameter_supported</w:t>
      </w:r>
      <w:proofErr w:type="spellEnd"/>
      <w:r>
        <w:rPr>
          <w:rFonts w:ascii="Verdana" w:hAnsi="Verdana"/>
          <w:color w:val="000000"/>
          <w:lang w:val="en"/>
        </w:rPr>
        <w:t xml:space="preserve"> Discovery result indicates whether the OP supports this parameter. Should an OP not support this parameter and an RP uses it, the OP MUST r</w:t>
      </w:r>
      <w:r>
        <w:rPr>
          <w:rFonts w:ascii="Verdana" w:hAnsi="Verdana"/>
          <w:color w:val="000000"/>
          <w:lang w:val="en"/>
        </w:rPr>
        <w:t xml:space="preserve">eturn the </w:t>
      </w:r>
      <w:proofErr w:type="spellStart"/>
      <w:r>
        <w:rPr>
          <w:rStyle w:val="HTMLTypewriter"/>
          <w:lang w:val="en"/>
        </w:rPr>
        <w:t>request_not_supported</w:t>
      </w:r>
      <w:proofErr w:type="spellEnd"/>
      <w:r>
        <w:rPr>
          <w:rFonts w:ascii="Verdana" w:hAnsi="Verdana"/>
          <w:color w:val="000000"/>
          <w:lang w:val="en"/>
        </w:rPr>
        <w:t xml:space="preserve"> error. </w:t>
      </w:r>
    </w:p>
    <w:p w14:paraId="3A16799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parameter is used, the OpenID Connect request parameter values contained in the JWT supersede those passed using the OAuth 2.0 request syntax. However, parameters MAY also be passed using the OAuth 2</w:t>
      </w:r>
      <w:r>
        <w:rPr>
          <w:rFonts w:ascii="Verdana" w:hAnsi="Verdana"/>
          <w:color w:val="000000"/>
          <w:lang w:val="en"/>
        </w:rPr>
        <w:t>.0 request syntax even when a Request Object is used; this would typically be done to enable a cached, pre-signed (and possibly pre-encrypted) Request Object value to be used containing the fixed request parameters, while parameters that can vary with each</w:t>
      </w:r>
      <w:r>
        <w:rPr>
          <w:rFonts w:ascii="Verdana" w:hAnsi="Verdana"/>
          <w:color w:val="000000"/>
          <w:lang w:val="en"/>
        </w:rPr>
        <w:t xml:space="preserve">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0B43C02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So that the request is a valid OAuth 2.0 Authorization Request, values for the </w:t>
      </w:r>
      <w:proofErr w:type="spellStart"/>
      <w:r>
        <w:rPr>
          <w:rStyle w:val="HTMLTypewriter"/>
          <w:lang w:val="en"/>
        </w:rPr>
        <w:t>response_type</w:t>
      </w:r>
      <w:proofErr w:type="spellEnd"/>
      <w:r>
        <w:rPr>
          <w:rFonts w:ascii="Verdana" w:hAnsi="Verdana"/>
          <w:color w:val="000000"/>
          <w:lang w:val="en"/>
        </w:rPr>
        <w:t xml:space="preserve"> and </w:t>
      </w:r>
      <w:proofErr w:type="spellStart"/>
      <w:r>
        <w:rPr>
          <w:rStyle w:val="HTMLTypewriter"/>
          <w:lang w:val="en"/>
        </w:rPr>
        <w:t>client_id</w:t>
      </w:r>
      <w:proofErr w:type="spellEnd"/>
      <w:r>
        <w:rPr>
          <w:rFonts w:ascii="Verdana" w:hAnsi="Verdana"/>
          <w:color w:val="000000"/>
          <w:lang w:val="en"/>
        </w:rPr>
        <w:t xml:space="preserve"> parameters MUST be included using the OAuth 2.0 request syntax, since they ar</w:t>
      </w:r>
      <w:r>
        <w:rPr>
          <w:rFonts w:ascii="Verdana" w:hAnsi="Verdana"/>
          <w:color w:val="000000"/>
          <w:lang w:val="en"/>
        </w:rPr>
        <w:t xml:space="preserve">e REQUIRED by OAuth 2.0. The values for these parameters MUST match those in the Request Object, if present. </w:t>
      </w:r>
    </w:p>
    <w:p w14:paraId="4130067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Request Object value, a </w:t>
      </w:r>
      <w:r>
        <w:rPr>
          <w:rStyle w:val="HTMLTypewriter"/>
          <w:lang w:val="en"/>
        </w:rPr>
        <w:t>scope</w:t>
      </w:r>
      <w:r>
        <w:rPr>
          <w:rFonts w:ascii="Verdana" w:hAnsi="Verdana"/>
          <w:color w:val="000000"/>
          <w:lang w:val="en"/>
        </w:rPr>
        <w:t xml:space="preserve"> parameter MUST always be passed using the OAuth 2.0 request syntax conta</w:t>
      </w:r>
      <w:r>
        <w:rPr>
          <w:rFonts w:ascii="Verdana" w:hAnsi="Verdana"/>
          <w:color w:val="000000"/>
          <w:lang w:val="en"/>
        </w:rPr>
        <w:t xml:space="preserve">ining the </w:t>
      </w:r>
      <w:proofErr w:type="spellStart"/>
      <w:r>
        <w:rPr>
          <w:rStyle w:val="HTMLTypewriter"/>
          <w:lang w:val="en"/>
        </w:rPr>
        <w:t>openid</w:t>
      </w:r>
      <w:proofErr w:type="spellEnd"/>
      <w:r>
        <w:rPr>
          <w:rFonts w:ascii="Verdana" w:hAnsi="Verdana"/>
          <w:color w:val="000000"/>
          <w:lang w:val="en"/>
        </w:rPr>
        <w:t xml:space="preserve"> scope value to indicate to the underlying OAuth 2.0 logic that this is an OpenID Connect request. </w:t>
      </w:r>
    </w:p>
    <w:p w14:paraId="6A73E834"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The Request Object MAY be signed or unsigned (plaintext). When it is plaintext, this is indicated by use of </w:t>
      </w:r>
      <w:proofErr w:type="gramStart"/>
      <w:r>
        <w:rPr>
          <w:rFonts w:ascii="Verdana" w:hAnsi="Verdana"/>
          <w:color w:val="000000"/>
          <w:lang w:val="en"/>
        </w:rPr>
        <w:t xml:space="preserve">the </w:t>
      </w:r>
      <w:r>
        <w:rPr>
          <w:rStyle w:val="HTMLTypewriter"/>
          <w:lang w:val="en"/>
        </w:rPr>
        <w:t>none</w:t>
      </w:r>
      <w:proofErr w:type="gramEnd"/>
      <w:r>
        <w:rPr>
          <w:rFonts w:ascii="Verdana" w:hAnsi="Verdana"/>
          <w:color w:val="000000"/>
          <w:lang w:val="en"/>
        </w:rPr>
        <w:t xml:space="preserve"> algorithm </w:t>
      </w:r>
      <w:hyperlink w:anchor="JWA" w:history="1">
        <w:r>
          <w:rPr>
            <w:rStyle w:val="Hyperlink"/>
            <w:rFonts w:ascii="Verdana" w:hAnsi="Verdana"/>
            <w:u w:val="none"/>
            <w:lang w:val="en"/>
          </w:rPr>
          <w:t>[JWA]</w:t>
        </w:r>
        <w:r>
          <w:rPr>
            <w:rStyle w:val="Hyperlink"/>
            <w:rFonts w:ascii="Verdana" w:hAnsi="Verdana"/>
            <w:vanish/>
            <w:u w:val="none"/>
            <w:lang w:val="en"/>
          </w:rPr>
          <w:t xml:space="preserve"> (Jones, M., “JSON Web Algorithms (JWA),” November 2013.)</w:t>
        </w:r>
      </w:hyperlink>
      <w:r>
        <w:rPr>
          <w:rFonts w:ascii="Verdana" w:hAnsi="Verdana"/>
          <w:color w:val="000000"/>
          <w:lang w:val="en"/>
        </w:rPr>
        <w:t xml:space="preserve"> in the JWS header. If signed, the Request Object SHOULD </w:t>
      </w:r>
      <w:proofErr w:type="gramStart"/>
      <w:r>
        <w:rPr>
          <w:rFonts w:ascii="Verdana" w:hAnsi="Verdana"/>
          <w:color w:val="000000"/>
          <w:lang w:val="en"/>
        </w:rPr>
        <w:t>contain</w:t>
      </w:r>
      <w:proofErr w:type="gramEnd"/>
      <w:r>
        <w:rPr>
          <w:rFonts w:ascii="Verdana" w:hAnsi="Verdana"/>
          <w:color w:val="000000"/>
          <w:lang w:val="en"/>
        </w:rPr>
        <w:t xml:space="preserve"> the Claims </w:t>
      </w:r>
      <w:proofErr w:type="spellStart"/>
      <w:r>
        <w:rPr>
          <w:rStyle w:val="HTMLTypewriter"/>
          <w:lang w:val="en"/>
        </w:rPr>
        <w:t>iss</w:t>
      </w:r>
      <w:proofErr w:type="spellEnd"/>
      <w:r>
        <w:rPr>
          <w:rFonts w:ascii="Verdana" w:hAnsi="Verdana"/>
          <w:color w:val="000000"/>
          <w:lang w:val="en"/>
        </w:rPr>
        <w:t xml:space="preserve"> (issuer) and </w:t>
      </w:r>
      <w:proofErr w:type="spellStart"/>
      <w:r>
        <w:rPr>
          <w:rStyle w:val="HTMLTypewriter"/>
          <w:lang w:val="en"/>
        </w:rPr>
        <w:t>aud</w:t>
      </w:r>
      <w:proofErr w:type="spellEnd"/>
      <w:r>
        <w:rPr>
          <w:rFonts w:ascii="Verdana" w:hAnsi="Verdana"/>
          <w:color w:val="000000"/>
          <w:lang w:val="en"/>
        </w:rPr>
        <w:t xml:space="preserve"> (audience) as members. The </w:t>
      </w:r>
      <w:proofErr w:type="spellStart"/>
      <w:r>
        <w:rPr>
          <w:rStyle w:val="HTMLTypewriter"/>
          <w:lang w:val="en"/>
        </w:rPr>
        <w:t>iss</w:t>
      </w:r>
      <w:proofErr w:type="spellEnd"/>
      <w:r>
        <w:rPr>
          <w:rFonts w:ascii="Verdana" w:hAnsi="Verdana"/>
          <w:color w:val="000000"/>
          <w:lang w:val="en"/>
        </w:rPr>
        <w:t xml:space="preserve"> value SHOULD be the Client ID of the RP, unless it wa</w:t>
      </w:r>
      <w:r>
        <w:rPr>
          <w:rFonts w:ascii="Verdana" w:hAnsi="Verdana"/>
          <w:color w:val="000000"/>
          <w:lang w:val="en"/>
        </w:rPr>
        <w:t xml:space="preserve">s signed by a different party than the RP. The </w:t>
      </w:r>
      <w:proofErr w:type="spellStart"/>
      <w:r>
        <w:rPr>
          <w:rStyle w:val="HTMLTypewriter"/>
          <w:lang w:val="en"/>
        </w:rPr>
        <w:t>aud</w:t>
      </w:r>
      <w:proofErr w:type="spellEnd"/>
      <w:r>
        <w:rPr>
          <w:rFonts w:ascii="Verdana" w:hAnsi="Verdana"/>
          <w:color w:val="000000"/>
          <w:lang w:val="en"/>
        </w:rPr>
        <w:t xml:space="preserve"> value SHOULD be or include the OP's Issuer Identifier URL. </w:t>
      </w:r>
    </w:p>
    <w:p w14:paraId="7B9FF3D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Request Object MAY also be encrypted using </w:t>
      </w:r>
      <w:hyperlink w:anchor="JWE" w:history="1">
        <w:r>
          <w:rPr>
            <w:rStyle w:val="Hyperlink"/>
            <w:rFonts w:ascii="Verdana" w:hAnsi="Verdana"/>
            <w:u w:val="none"/>
            <w:lang w:val="en"/>
          </w:rPr>
          <w:t>JWE</w:t>
        </w:r>
        <w:r>
          <w:rPr>
            <w:rStyle w:val="Hyperlink"/>
            <w:rFonts w:ascii="Verdana" w:hAnsi="Verdana"/>
            <w:vanish/>
            <w:u w:val="none"/>
            <w:lang w:val="en"/>
          </w:rPr>
          <w:t xml:space="preserve"> (Jones, M., Rescorla, E., and J. Hildebrand, “JSON Web Encryption (J</w:t>
        </w:r>
        <w:r>
          <w:rPr>
            <w:rStyle w:val="Hyperlink"/>
            <w:rFonts w:ascii="Verdana" w:hAnsi="Verdana"/>
            <w:vanish/>
            <w:u w:val="none"/>
            <w:lang w:val="en"/>
          </w:rPr>
          <w:t>WE),” November 2013.)</w:t>
        </w:r>
      </w:hyperlink>
      <w:r>
        <w:rPr>
          <w:rFonts w:ascii="Verdana" w:hAnsi="Verdana"/>
          <w:color w:val="000000"/>
          <w:lang w:val="en"/>
        </w:rPr>
        <w:t xml:space="preserve"> [JWE] and MAY be encrypted without also being signed. If both signing and encryption are performed, it MUST be signed then encrypted, with the result being a Nested JWT, as defined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w:t>
        </w:r>
        <w:r>
          <w:rPr>
            <w:rStyle w:val="Hyperlink"/>
            <w:rFonts w:ascii="Verdana" w:hAnsi="Verdana"/>
            <w:vanish/>
            <w:u w:val="none"/>
            <w:lang w:val="en"/>
          </w:rPr>
          <w:t>y, J., and N. Sakimura, “JSON Web Token (JWT),” November 2013.)</w:t>
        </w:r>
      </w:hyperlink>
      <w:r>
        <w:rPr>
          <w:rFonts w:ascii="Verdana" w:hAnsi="Verdana"/>
          <w:color w:val="000000"/>
          <w:lang w:val="en"/>
        </w:rPr>
        <w:t xml:space="preserve">. </w:t>
      </w:r>
    </w:p>
    <w:p w14:paraId="425AA752" w14:textId="77777777" w:rsidR="00000000" w:rsidRDefault="003F103A">
      <w:pPr>
        <w:pStyle w:val="NormalWeb"/>
        <w:divId w:val="1567063107"/>
        <w:rPr>
          <w:rFonts w:ascii="Verdana" w:hAnsi="Verdana"/>
          <w:color w:val="000000"/>
          <w:lang w:val="en"/>
        </w:rPr>
      </w:pPr>
      <w:proofErr w:type="gramStart"/>
      <w:r>
        <w:rPr>
          <w:rStyle w:val="HTMLTypewriter"/>
          <w:lang w:val="en"/>
        </w:rPr>
        <w:t>request</w:t>
      </w:r>
      <w:proofErr w:type="gramEnd"/>
      <w:r>
        <w:rPr>
          <w:rFonts w:ascii="Verdana" w:hAnsi="Verdana"/>
          <w:color w:val="000000"/>
          <w:lang w:val="en"/>
        </w:rPr>
        <w:t xml:space="preserve"> and </w:t>
      </w:r>
      <w:proofErr w:type="spellStart"/>
      <w:r>
        <w:rPr>
          <w:rStyle w:val="HTMLTypewriter"/>
          <w:lang w:val="en"/>
        </w:rPr>
        <w:t>request_uri</w:t>
      </w:r>
      <w:proofErr w:type="spellEnd"/>
      <w:r>
        <w:rPr>
          <w:rFonts w:ascii="Verdana" w:hAnsi="Verdana"/>
          <w:color w:val="000000"/>
          <w:lang w:val="en"/>
        </w:rPr>
        <w:t xml:space="preserve"> parameters MUST NOT be included in Request Objects. </w:t>
      </w:r>
    </w:p>
    <w:p w14:paraId="2AD1C663"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the Claims in a Request Object before base64url encoding and signing:</w:t>
      </w:r>
      <w:r>
        <w:rPr>
          <w:rFonts w:ascii="Verdana" w:hAnsi="Verdana"/>
          <w:color w:val="000000"/>
          <w:lang w:val="en"/>
        </w:rPr>
        <w:t xml:space="preserve"> </w:t>
      </w:r>
    </w:p>
    <w:p w14:paraId="4CB49663" w14:textId="77777777" w:rsidR="00000000" w:rsidRDefault="003F103A">
      <w:pPr>
        <w:pStyle w:val="HTMLPreformatted"/>
        <w:divId w:val="1874879263"/>
        <w:rPr>
          <w:lang w:val="en"/>
        </w:rPr>
      </w:pPr>
    </w:p>
    <w:p w14:paraId="46FA2650" w14:textId="77777777" w:rsidR="00000000" w:rsidRDefault="003F103A">
      <w:pPr>
        <w:pStyle w:val="HTMLPreformatted"/>
        <w:divId w:val="1874879263"/>
        <w:rPr>
          <w:lang w:val="en"/>
        </w:rPr>
      </w:pPr>
      <w:r>
        <w:rPr>
          <w:lang w:val="en"/>
        </w:rPr>
        <w:t xml:space="preserve">  {</w:t>
      </w:r>
    </w:p>
    <w:p w14:paraId="059C9672" w14:textId="77777777" w:rsidR="00000000" w:rsidRDefault="003F103A">
      <w:pPr>
        <w:pStyle w:val="HTMLPreformatted"/>
        <w:divId w:val="1874879263"/>
        <w:rPr>
          <w:lang w:val="en"/>
        </w:rPr>
      </w:pPr>
      <w:r>
        <w:rPr>
          <w:lang w:val="en"/>
        </w:rPr>
        <w:t xml:space="preserve">   "</w:t>
      </w:r>
      <w:proofErr w:type="spellStart"/>
      <w:proofErr w:type="gramStart"/>
      <w:r>
        <w:rPr>
          <w:lang w:val="en"/>
        </w:rPr>
        <w:t>iss</w:t>
      </w:r>
      <w:proofErr w:type="spellEnd"/>
      <w:proofErr w:type="gramEnd"/>
      <w:r>
        <w:rPr>
          <w:lang w:val="en"/>
        </w:rPr>
        <w:t>": "s6BhdRkqt3",</w:t>
      </w:r>
    </w:p>
    <w:p w14:paraId="63443C8C" w14:textId="77777777" w:rsidR="00000000" w:rsidRDefault="003F103A">
      <w:pPr>
        <w:pStyle w:val="HTMLPreformatted"/>
        <w:divId w:val="1874879263"/>
        <w:rPr>
          <w:lang w:val="en"/>
        </w:rPr>
      </w:pPr>
      <w:r>
        <w:rPr>
          <w:lang w:val="en"/>
        </w:rPr>
        <w:t xml:space="preserve">   "</w:t>
      </w:r>
      <w:proofErr w:type="spellStart"/>
      <w:proofErr w:type="gramStart"/>
      <w:r>
        <w:rPr>
          <w:lang w:val="en"/>
        </w:rPr>
        <w:t>aud</w:t>
      </w:r>
      <w:proofErr w:type="spellEnd"/>
      <w:proofErr w:type="gramEnd"/>
      <w:r>
        <w:rPr>
          <w:lang w:val="en"/>
        </w:rPr>
        <w:t>": "https://server.example.com",</w:t>
      </w:r>
    </w:p>
    <w:p w14:paraId="4BD3BC59" w14:textId="77777777" w:rsidR="00000000" w:rsidRDefault="003F103A">
      <w:pPr>
        <w:pStyle w:val="HTMLPreformatted"/>
        <w:divId w:val="1874879263"/>
        <w:rPr>
          <w:lang w:val="en"/>
        </w:rPr>
      </w:pPr>
      <w:r>
        <w:rPr>
          <w:lang w:val="en"/>
        </w:rPr>
        <w:t xml:space="preserve">   "</w:t>
      </w:r>
      <w:proofErr w:type="spellStart"/>
      <w:r>
        <w:rPr>
          <w:lang w:val="en"/>
        </w:rPr>
        <w:t>response_type</w:t>
      </w:r>
      <w:proofErr w:type="spellEnd"/>
      <w:r>
        <w:rPr>
          <w:lang w:val="en"/>
        </w:rPr>
        <w:t xml:space="preserve">": "code </w:t>
      </w:r>
      <w:proofErr w:type="spellStart"/>
      <w:r>
        <w:rPr>
          <w:lang w:val="en"/>
        </w:rPr>
        <w:t>id_token</w:t>
      </w:r>
      <w:proofErr w:type="spellEnd"/>
      <w:r>
        <w:rPr>
          <w:lang w:val="en"/>
        </w:rPr>
        <w:t>",</w:t>
      </w:r>
    </w:p>
    <w:p w14:paraId="14ED74FB" w14:textId="77777777" w:rsidR="00000000" w:rsidRDefault="003F103A">
      <w:pPr>
        <w:pStyle w:val="HTMLPreformatted"/>
        <w:divId w:val="1874879263"/>
        <w:rPr>
          <w:lang w:val="en"/>
        </w:rPr>
      </w:pPr>
      <w:r>
        <w:rPr>
          <w:lang w:val="en"/>
        </w:rPr>
        <w:t xml:space="preserve">   "</w:t>
      </w:r>
      <w:proofErr w:type="spellStart"/>
      <w:r>
        <w:rPr>
          <w:lang w:val="en"/>
        </w:rPr>
        <w:t>client_id</w:t>
      </w:r>
      <w:proofErr w:type="spellEnd"/>
      <w:r>
        <w:rPr>
          <w:lang w:val="en"/>
        </w:rPr>
        <w:t>": "s6BhdRkqt3",</w:t>
      </w:r>
    </w:p>
    <w:p w14:paraId="74AD8212" w14:textId="77777777" w:rsidR="00000000" w:rsidRDefault="003F103A">
      <w:pPr>
        <w:pStyle w:val="HTMLPreformatted"/>
        <w:divId w:val="1874879263"/>
        <w:rPr>
          <w:lang w:val="en"/>
        </w:rPr>
      </w:pPr>
      <w:r>
        <w:rPr>
          <w:lang w:val="en"/>
        </w:rPr>
        <w:t xml:space="preserve">   "</w:t>
      </w:r>
      <w:proofErr w:type="spellStart"/>
      <w:r>
        <w:rPr>
          <w:lang w:val="en"/>
        </w:rPr>
        <w:t>redirect_uri</w:t>
      </w:r>
      <w:proofErr w:type="spellEnd"/>
      <w:r>
        <w:rPr>
          <w:lang w:val="en"/>
        </w:rPr>
        <w:t>": "https://client.example.org/</w:t>
      </w:r>
      <w:proofErr w:type="spellStart"/>
      <w:r>
        <w:rPr>
          <w:lang w:val="en"/>
        </w:rPr>
        <w:t>cb</w:t>
      </w:r>
      <w:proofErr w:type="spellEnd"/>
      <w:r>
        <w:rPr>
          <w:lang w:val="en"/>
        </w:rPr>
        <w:t>",</w:t>
      </w:r>
    </w:p>
    <w:p w14:paraId="3F63D1EB" w14:textId="77777777" w:rsidR="00000000" w:rsidRDefault="003F103A">
      <w:pPr>
        <w:pStyle w:val="HTMLPreformatted"/>
        <w:divId w:val="1874879263"/>
        <w:rPr>
          <w:lang w:val="en"/>
        </w:rPr>
      </w:pPr>
      <w:r>
        <w:rPr>
          <w:lang w:val="en"/>
        </w:rPr>
        <w:t xml:space="preserve">   "</w:t>
      </w:r>
      <w:proofErr w:type="gramStart"/>
      <w:r>
        <w:rPr>
          <w:lang w:val="en"/>
        </w:rPr>
        <w:t>scope</w:t>
      </w:r>
      <w:proofErr w:type="gramEnd"/>
      <w:r>
        <w:rPr>
          <w:lang w:val="en"/>
        </w:rPr>
        <w:t>": "</w:t>
      </w:r>
      <w:proofErr w:type="spellStart"/>
      <w:r>
        <w:rPr>
          <w:lang w:val="en"/>
        </w:rPr>
        <w:t>openid</w:t>
      </w:r>
      <w:proofErr w:type="spellEnd"/>
      <w:r>
        <w:rPr>
          <w:lang w:val="en"/>
        </w:rPr>
        <w:t>",</w:t>
      </w:r>
    </w:p>
    <w:p w14:paraId="7378F511" w14:textId="77777777" w:rsidR="00000000" w:rsidRDefault="003F103A">
      <w:pPr>
        <w:pStyle w:val="HTMLPreformatted"/>
        <w:divId w:val="1874879263"/>
        <w:rPr>
          <w:lang w:val="en"/>
        </w:rPr>
      </w:pPr>
      <w:r>
        <w:rPr>
          <w:lang w:val="en"/>
        </w:rPr>
        <w:t xml:space="preserve">   "</w:t>
      </w:r>
      <w:proofErr w:type="gramStart"/>
      <w:r>
        <w:rPr>
          <w:lang w:val="en"/>
        </w:rPr>
        <w:t>state</w:t>
      </w:r>
      <w:proofErr w:type="gramEnd"/>
      <w:r>
        <w:rPr>
          <w:lang w:val="en"/>
        </w:rPr>
        <w:t>": "af0ifjsldkj",</w:t>
      </w:r>
    </w:p>
    <w:p w14:paraId="025E7F12" w14:textId="77777777" w:rsidR="00000000" w:rsidRDefault="003F103A">
      <w:pPr>
        <w:pStyle w:val="HTMLPreformatted"/>
        <w:divId w:val="1874879263"/>
        <w:rPr>
          <w:lang w:val="en"/>
        </w:rPr>
      </w:pPr>
      <w:r>
        <w:rPr>
          <w:lang w:val="en"/>
        </w:rPr>
        <w:t xml:space="preserve">   </w:t>
      </w:r>
      <w:r>
        <w:rPr>
          <w:lang w:val="en"/>
        </w:rPr>
        <w:t>"</w:t>
      </w:r>
      <w:proofErr w:type="gramStart"/>
      <w:r>
        <w:rPr>
          <w:lang w:val="en"/>
        </w:rPr>
        <w:t>nonce</w:t>
      </w:r>
      <w:proofErr w:type="gramEnd"/>
      <w:r>
        <w:rPr>
          <w:lang w:val="en"/>
        </w:rPr>
        <w:t>": "n-0S6_WzA2Mj",</w:t>
      </w:r>
    </w:p>
    <w:p w14:paraId="7E3D8C9C" w14:textId="77777777" w:rsidR="00000000" w:rsidRDefault="003F103A">
      <w:pPr>
        <w:pStyle w:val="HTMLPreformatted"/>
        <w:divId w:val="1874879263"/>
        <w:rPr>
          <w:lang w:val="en"/>
        </w:rPr>
      </w:pPr>
      <w:r>
        <w:rPr>
          <w:lang w:val="en"/>
        </w:rPr>
        <w:t xml:space="preserve">   "</w:t>
      </w:r>
      <w:proofErr w:type="spellStart"/>
      <w:r>
        <w:rPr>
          <w:lang w:val="en"/>
        </w:rPr>
        <w:t>max_age</w:t>
      </w:r>
      <w:proofErr w:type="spellEnd"/>
      <w:r>
        <w:rPr>
          <w:lang w:val="en"/>
        </w:rPr>
        <w:t>": 86400,</w:t>
      </w:r>
    </w:p>
    <w:p w14:paraId="1A4829EC" w14:textId="77777777" w:rsidR="00000000" w:rsidRDefault="003F103A">
      <w:pPr>
        <w:pStyle w:val="HTMLPreformatted"/>
        <w:divId w:val="1874879263"/>
        <w:rPr>
          <w:lang w:val="en"/>
        </w:rPr>
      </w:pPr>
      <w:r>
        <w:rPr>
          <w:lang w:val="en"/>
        </w:rPr>
        <w:t xml:space="preserve">   "</w:t>
      </w:r>
      <w:proofErr w:type="gramStart"/>
      <w:r>
        <w:rPr>
          <w:lang w:val="en"/>
        </w:rPr>
        <w:t>claims</w:t>
      </w:r>
      <w:proofErr w:type="gramEnd"/>
      <w:r>
        <w:rPr>
          <w:lang w:val="en"/>
        </w:rPr>
        <w:t>":</w:t>
      </w:r>
    </w:p>
    <w:p w14:paraId="5D7D06B1" w14:textId="77777777" w:rsidR="00000000" w:rsidRDefault="003F103A">
      <w:pPr>
        <w:pStyle w:val="HTMLPreformatted"/>
        <w:divId w:val="1874879263"/>
        <w:rPr>
          <w:lang w:val="en"/>
        </w:rPr>
      </w:pPr>
      <w:r>
        <w:rPr>
          <w:lang w:val="en"/>
        </w:rPr>
        <w:t xml:space="preserve">    {</w:t>
      </w:r>
    </w:p>
    <w:p w14:paraId="2076AAD7" w14:textId="77777777" w:rsidR="00000000" w:rsidRDefault="003F103A">
      <w:pPr>
        <w:pStyle w:val="HTMLPreformatted"/>
        <w:divId w:val="1874879263"/>
        <w:rPr>
          <w:lang w:val="en"/>
        </w:rPr>
      </w:pPr>
      <w:r>
        <w:rPr>
          <w:lang w:val="en"/>
        </w:rPr>
        <w:t xml:space="preserve">     "</w:t>
      </w:r>
      <w:proofErr w:type="spellStart"/>
      <w:proofErr w:type="gramStart"/>
      <w:r>
        <w:rPr>
          <w:lang w:val="en"/>
        </w:rPr>
        <w:t>userinfo</w:t>
      </w:r>
      <w:proofErr w:type="spellEnd"/>
      <w:proofErr w:type="gramEnd"/>
      <w:r>
        <w:rPr>
          <w:lang w:val="en"/>
        </w:rPr>
        <w:t>":</w:t>
      </w:r>
    </w:p>
    <w:p w14:paraId="0384BB39" w14:textId="77777777" w:rsidR="00000000" w:rsidRDefault="003F103A">
      <w:pPr>
        <w:pStyle w:val="HTMLPreformatted"/>
        <w:divId w:val="1874879263"/>
        <w:rPr>
          <w:lang w:val="en"/>
        </w:rPr>
      </w:pPr>
      <w:r>
        <w:rPr>
          <w:lang w:val="en"/>
        </w:rPr>
        <w:t xml:space="preserve">      {</w:t>
      </w:r>
    </w:p>
    <w:p w14:paraId="160F2744" w14:textId="77777777" w:rsidR="00000000" w:rsidRDefault="003F103A">
      <w:pPr>
        <w:pStyle w:val="HTMLPreformatted"/>
        <w:divId w:val="1874879263"/>
        <w:rPr>
          <w:lang w:val="en"/>
        </w:rPr>
      </w:pPr>
      <w:r>
        <w:rPr>
          <w:lang w:val="en"/>
        </w:rPr>
        <w:t xml:space="preserve">       "</w:t>
      </w:r>
      <w:proofErr w:type="spellStart"/>
      <w:r>
        <w:rPr>
          <w:lang w:val="en"/>
        </w:rPr>
        <w:t>given_name</w:t>
      </w:r>
      <w:proofErr w:type="spellEnd"/>
      <w:r>
        <w:rPr>
          <w:lang w:val="en"/>
        </w:rPr>
        <w:t>": {"essential": true},</w:t>
      </w:r>
    </w:p>
    <w:p w14:paraId="5E621FF6" w14:textId="77777777" w:rsidR="00000000" w:rsidRDefault="003F103A">
      <w:pPr>
        <w:pStyle w:val="HTMLPreformatted"/>
        <w:divId w:val="1874879263"/>
        <w:rPr>
          <w:lang w:val="en"/>
        </w:rPr>
      </w:pPr>
      <w:r>
        <w:rPr>
          <w:lang w:val="en"/>
        </w:rPr>
        <w:t xml:space="preserve">       "</w:t>
      </w:r>
      <w:proofErr w:type="gramStart"/>
      <w:r>
        <w:rPr>
          <w:lang w:val="en"/>
        </w:rPr>
        <w:t>nickname</w:t>
      </w:r>
      <w:proofErr w:type="gramEnd"/>
      <w:r>
        <w:rPr>
          <w:lang w:val="en"/>
        </w:rPr>
        <w:t>": null,</w:t>
      </w:r>
    </w:p>
    <w:p w14:paraId="75710C69" w14:textId="77777777" w:rsidR="00000000" w:rsidRDefault="003F103A">
      <w:pPr>
        <w:pStyle w:val="HTMLPreformatted"/>
        <w:divId w:val="1874879263"/>
        <w:rPr>
          <w:lang w:val="en"/>
        </w:rPr>
      </w:pPr>
      <w:r>
        <w:rPr>
          <w:lang w:val="en"/>
        </w:rPr>
        <w:t xml:space="preserve">       "</w:t>
      </w:r>
      <w:proofErr w:type="gramStart"/>
      <w:r>
        <w:rPr>
          <w:lang w:val="en"/>
        </w:rPr>
        <w:t>email</w:t>
      </w:r>
      <w:proofErr w:type="gramEnd"/>
      <w:r>
        <w:rPr>
          <w:lang w:val="en"/>
        </w:rPr>
        <w:t>": {"essential": true},</w:t>
      </w:r>
    </w:p>
    <w:p w14:paraId="0CF61581" w14:textId="77777777" w:rsidR="00000000" w:rsidRDefault="003F103A">
      <w:pPr>
        <w:pStyle w:val="HTMLPreformatted"/>
        <w:divId w:val="1874879263"/>
        <w:rPr>
          <w:lang w:val="en"/>
        </w:rPr>
      </w:pPr>
      <w:r>
        <w:rPr>
          <w:lang w:val="en"/>
        </w:rPr>
        <w:t xml:space="preserve">       "</w:t>
      </w:r>
      <w:proofErr w:type="spellStart"/>
      <w:r>
        <w:rPr>
          <w:lang w:val="en"/>
        </w:rPr>
        <w:t>email_verified</w:t>
      </w:r>
      <w:proofErr w:type="spellEnd"/>
      <w:r>
        <w:rPr>
          <w:lang w:val="en"/>
        </w:rPr>
        <w:t>": {"essential": true},</w:t>
      </w:r>
    </w:p>
    <w:p w14:paraId="57A3A4FE" w14:textId="77777777" w:rsidR="00000000" w:rsidRDefault="003F103A">
      <w:pPr>
        <w:pStyle w:val="HTMLPreformatted"/>
        <w:divId w:val="1874879263"/>
        <w:rPr>
          <w:lang w:val="en"/>
        </w:rPr>
      </w:pPr>
      <w:r>
        <w:rPr>
          <w:lang w:val="en"/>
        </w:rPr>
        <w:t xml:space="preserve">       "</w:t>
      </w:r>
      <w:proofErr w:type="gramStart"/>
      <w:r>
        <w:rPr>
          <w:lang w:val="en"/>
        </w:rPr>
        <w:t>picture</w:t>
      </w:r>
      <w:proofErr w:type="gramEnd"/>
      <w:r>
        <w:rPr>
          <w:lang w:val="en"/>
        </w:rPr>
        <w:t>"</w:t>
      </w:r>
      <w:r>
        <w:rPr>
          <w:lang w:val="en"/>
        </w:rPr>
        <w:t>: null</w:t>
      </w:r>
    </w:p>
    <w:p w14:paraId="3BFD87C7" w14:textId="77777777" w:rsidR="00000000" w:rsidRDefault="003F103A">
      <w:pPr>
        <w:pStyle w:val="HTMLPreformatted"/>
        <w:divId w:val="1874879263"/>
        <w:rPr>
          <w:lang w:val="en"/>
        </w:rPr>
      </w:pPr>
      <w:r>
        <w:rPr>
          <w:lang w:val="en"/>
        </w:rPr>
        <w:t xml:space="preserve">      },</w:t>
      </w:r>
    </w:p>
    <w:p w14:paraId="084EBF87" w14:textId="77777777" w:rsidR="00000000" w:rsidRDefault="003F103A">
      <w:pPr>
        <w:pStyle w:val="HTMLPreformatted"/>
        <w:divId w:val="1874879263"/>
        <w:rPr>
          <w:lang w:val="en"/>
        </w:rPr>
      </w:pPr>
      <w:r>
        <w:rPr>
          <w:lang w:val="en"/>
        </w:rPr>
        <w:t xml:space="preserve">     "</w:t>
      </w:r>
      <w:proofErr w:type="spellStart"/>
      <w:r>
        <w:rPr>
          <w:lang w:val="en"/>
        </w:rPr>
        <w:t>id_token</w:t>
      </w:r>
      <w:proofErr w:type="spellEnd"/>
      <w:r>
        <w:rPr>
          <w:lang w:val="en"/>
        </w:rPr>
        <w:t>":</w:t>
      </w:r>
    </w:p>
    <w:p w14:paraId="5016568A" w14:textId="77777777" w:rsidR="00000000" w:rsidRDefault="003F103A">
      <w:pPr>
        <w:pStyle w:val="HTMLPreformatted"/>
        <w:divId w:val="1874879263"/>
        <w:rPr>
          <w:lang w:val="en"/>
        </w:rPr>
      </w:pPr>
      <w:r>
        <w:rPr>
          <w:lang w:val="en"/>
        </w:rPr>
        <w:t xml:space="preserve">      {</w:t>
      </w:r>
    </w:p>
    <w:p w14:paraId="0402C454" w14:textId="77777777" w:rsidR="00000000" w:rsidRDefault="003F103A">
      <w:pPr>
        <w:pStyle w:val="HTMLPreformatted"/>
        <w:divId w:val="1874879263"/>
        <w:rPr>
          <w:lang w:val="en"/>
        </w:rPr>
      </w:pPr>
      <w:r>
        <w:rPr>
          <w:lang w:val="en"/>
        </w:rPr>
        <w:t xml:space="preserve">       "</w:t>
      </w:r>
      <w:proofErr w:type="gramStart"/>
      <w:r>
        <w:rPr>
          <w:lang w:val="en"/>
        </w:rPr>
        <w:t>gender</w:t>
      </w:r>
      <w:proofErr w:type="gramEnd"/>
      <w:r>
        <w:rPr>
          <w:lang w:val="en"/>
        </w:rPr>
        <w:t>": null,</w:t>
      </w:r>
    </w:p>
    <w:p w14:paraId="793275F9" w14:textId="77777777" w:rsidR="00000000" w:rsidRDefault="003F103A">
      <w:pPr>
        <w:pStyle w:val="HTMLPreformatted"/>
        <w:divId w:val="1874879263"/>
        <w:rPr>
          <w:lang w:val="en"/>
        </w:rPr>
      </w:pPr>
      <w:r>
        <w:rPr>
          <w:lang w:val="en"/>
        </w:rPr>
        <w:lastRenderedPageBreak/>
        <w:t xml:space="preserve">       "</w:t>
      </w:r>
      <w:proofErr w:type="gramStart"/>
      <w:r>
        <w:rPr>
          <w:lang w:val="en"/>
        </w:rPr>
        <w:t>birthdate</w:t>
      </w:r>
      <w:proofErr w:type="gramEnd"/>
      <w:r>
        <w:rPr>
          <w:lang w:val="en"/>
        </w:rPr>
        <w:t>": {"essential": true},</w:t>
      </w:r>
    </w:p>
    <w:p w14:paraId="1FE4B8C9" w14:textId="77777777" w:rsidR="00000000" w:rsidRDefault="003F103A">
      <w:pPr>
        <w:pStyle w:val="HTMLPreformatted"/>
        <w:divId w:val="1874879263"/>
        <w:rPr>
          <w:lang w:val="en"/>
        </w:rPr>
      </w:pPr>
      <w:r>
        <w:rPr>
          <w:lang w:val="en"/>
        </w:rPr>
        <w:t xml:space="preserve">       "</w:t>
      </w:r>
      <w:proofErr w:type="spellStart"/>
      <w:proofErr w:type="gramStart"/>
      <w:r>
        <w:rPr>
          <w:lang w:val="en"/>
        </w:rPr>
        <w:t>acr</w:t>
      </w:r>
      <w:proofErr w:type="spellEnd"/>
      <w:proofErr w:type="gramEnd"/>
      <w:r>
        <w:rPr>
          <w:lang w:val="en"/>
        </w:rPr>
        <w:t>": {"values": ["</w:t>
      </w:r>
      <w:proofErr w:type="spellStart"/>
      <w:r>
        <w:rPr>
          <w:lang w:val="en"/>
        </w:rPr>
        <w:t>urn:mace:incommon:iap:silver</w:t>
      </w:r>
      <w:proofErr w:type="spellEnd"/>
      <w:r>
        <w:rPr>
          <w:lang w:val="en"/>
        </w:rPr>
        <w:t>"]}</w:t>
      </w:r>
    </w:p>
    <w:p w14:paraId="2491BD14" w14:textId="77777777" w:rsidR="00000000" w:rsidRDefault="003F103A">
      <w:pPr>
        <w:pStyle w:val="HTMLPreformatted"/>
        <w:divId w:val="1874879263"/>
        <w:rPr>
          <w:lang w:val="en"/>
        </w:rPr>
      </w:pPr>
      <w:r>
        <w:rPr>
          <w:lang w:val="en"/>
        </w:rPr>
        <w:t xml:space="preserve">      }</w:t>
      </w:r>
    </w:p>
    <w:p w14:paraId="060F7BBD" w14:textId="77777777" w:rsidR="00000000" w:rsidRDefault="003F103A">
      <w:pPr>
        <w:pStyle w:val="HTMLPreformatted"/>
        <w:divId w:val="1874879263"/>
        <w:rPr>
          <w:lang w:val="en"/>
        </w:rPr>
      </w:pPr>
      <w:r>
        <w:rPr>
          <w:lang w:val="en"/>
        </w:rPr>
        <w:t xml:space="preserve">    }</w:t>
      </w:r>
    </w:p>
    <w:p w14:paraId="1B0AC27A" w14:textId="77777777" w:rsidR="00000000" w:rsidRDefault="003F103A">
      <w:pPr>
        <w:pStyle w:val="HTMLPreformatted"/>
        <w:divId w:val="1874879263"/>
        <w:rPr>
          <w:lang w:val="en"/>
        </w:rPr>
      </w:pPr>
      <w:r>
        <w:rPr>
          <w:lang w:val="en"/>
        </w:rPr>
        <w:t xml:space="preserve">  }</w:t>
      </w:r>
    </w:p>
    <w:p w14:paraId="06D37A5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Signing it with the </w:t>
      </w:r>
      <w:r>
        <w:rPr>
          <w:rStyle w:val="HTMLTypewriter"/>
          <w:lang w:val="en"/>
        </w:rPr>
        <w:t>RS256</w:t>
      </w:r>
      <w:r>
        <w:rPr>
          <w:rFonts w:ascii="Verdana" w:hAnsi="Verdana"/>
          <w:color w:val="000000"/>
          <w:lang w:val="en"/>
        </w:rPr>
        <w:t xml:space="preserve"> algorithm results in this Request Object value (</w:t>
      </w:r>
      <w:r>
        <w:rPr>
          <w:rFonts w:ascii="Verdana" w:hAnsi="Verdana"/>
          <w:color w:val="000000"/>
          <w:lang w:val="en"/>
        </w:rPr>
        <w:t xml:space="preserve">with line wraps within values for display purposes only): </w:t>
      </w:r>
    </w:p>
    <w:p w14:paraId="7A0A3CE4" w14:textId="77777777" w:rsidR="00000000" w:rsidRDefault="003F103A">
      <w:pPr>
        <w:pStyle w:val="HTMLPreformatted"/>
        <w:divId w:val="1037778219"/>
        <w:rPr>
          <w:lang w:val="en"/>
        </w:rPr>
      </w:pPr>
    </w:p>
    <w:p w14:paraId="75CEE160" w14:textId="77777777" w:rsidR="00000000" w:rsidRDefault="003F103A">
      <w:pPr>
        <w:pStyle w:val="HTMLPreformatted"/>
        <w:divId w:val="1037778219"/>
        <w:rPr>
          <w:lang w:val="en"/>
        </w:rPr>
      </w:pPr>
      <w:r>
        <w:rPr>
          <w:lang w:val="en"/>
        </w:rPr>
        <w:t xml:space="preserve">  eyJhbGciOiJSUzI1NiIsImtpZCI6ImsyYmRjIn0.ew0KICJpc3MiOiAiczZCaGRSa3</w:t>
      </w:r>
    </w:p>
    <w:p w14:paraId="1CA904F5" w14:textId="77777777" w:rsidR="00000000" w:rsidRDefault="003F103A">
      <w:pPr>
        <w:pStyle w:val="HTMLPreformatted"/>
        <w:divId w:val="1037778219"/>
        <w:rPr>
          <w:lang w:val="en"/>
        </w:rPr>
      </w:pPr>
      <w:r>
        <w:rPr>
          <w:lang w:val="en"/>
        </w:rPr>
        <w:t xml:space="preserve">  F0MyIsDQogImF1ZCI6ICJodHRwczovL3NlcnZlci5leGFtcGxlLmNvbSIsDQogInJl</w:t>
      </w:r>
    </w:p>
    <w:p w14:paraId="1B2FDFD5" w14:textId="77777777" w:rsidR="00000000" w:rsidRDefault="003F103A">
      <w:pPr>
        <w:pStyle w:val="HTMLPreformatted"/>
        <w:divId w:val="1037778219"/>
        <w:rPr>
          <w:lang w:val="en"/>
        </w:rPr>
      </w:pPr>
      <w:r>
        <w:rPr>
          <w:lang w:val="en"/>
        </w:rPr>
        <w:t xml:space="preserve">  c3BvbnNlX3R5cGUiOiAiY29kZSBpZF90b2tlbiIsDQogImNsaWVudF9p</w:t>
      </w:r>
      <w:r>
        <w:rPr>
          <w:lang w:val="en"/>
        </w:rPr>
        <w:t>ZCI6ICJzNk</w:t>
      </w:r>
    </w:p>
    <w:p w14:paraId="16AAA408" w14:textId="77777777" w:rsidR="00000000" w:rsidRDefault="003F103A">
      <w:pPr>
        <w:pStyle w:val="HTMLPreformatted"/>
        <w:divId w:val="1037778219"/>
        <w:rPr>
          <w:lang w:val="en"/>
        </w:rPr>
      </w:pPr>
      <w:r>
        <w:rPr>
          <w:lang w:val="en"/>
        </w:rPr>
        <w:t xml:space="preserve">  JoZFJrcXQzIiwNCiAicmVkaXJlY3RfdXJpIjogImh0dHBzOi8vY2xpZW50LmV4YW1w</w:t>
      </w:r>
    </w:p>
    <w:p w14:paraId="2B637C7B" w14:textId="77777777" w:rsidR="00000000" w:rsidRDefault="003F103A">
      <w:pPr>
        <w:pStyle w:val="HTMLPreformatted"/>
        <w:divId w:val="1037778219"/>
        <w:rPr>
          <w:lang w:val="en"/>
        </w:rPr>
      </w:pPr>
      <w:r>
        <w:rPr>
          <w:lang w:val="en"/>
        </w:rPr>
        <w:t xml:space="preserve">  bGUub3JnL2NiIiwNCiAic2NvcGUiOiAib3BlbmlkIiwNCiAic3RhdGUiOiAiYWYwaW</w:t>
      </w:r>
    </w:p>
    <w:p w14:paraId="22AB4FA8" w14:textId="77777777" w:rsidR="00000000" w:rsidRDefault="003F103A">
      <w:pPr>
        <w:pStyle w:val="HTMLPreformatted"/>
        <w:divId w:val="1037778219"/>
        <w:rPr>
          <w:lang w:val="en"/>
        </w:rPr>
      </w:pPr>
      <w:r>
        <w:rPr>
          <w:lang w:val="en"/>
        </w:rPr>
        <w:t xml:space="preserve">  Zqc2xka2oiLA0KICJub25jZSI6ICJuLTBTNl9XekEyTWoiLA0KICJtYXhfYWdlIjog</w:t>
      </w:r>
    </w:p>
    <w:p w14:paraId="211B92C3" w14:textId="77777777" w:rsidR="00000000" w:rsidRDefault="003F103A">
      <w:pPr>
        <w:pStyle w:val="HTMLPreformatted"/>
        <w:divId w:val="1037778219"/>
        <w:rPr>
          <w:lang w:val="en"/>
        </w:rPr>
      </w:pPr>
      <w:r>
        <w:rPr>
          <w:lang w:val="en"/>
        </w:rPr>
        <w:t xml:space="preserve">  </w:t>
      </w:r>
      <w:r>
        <w:rPr>
          <w:lang w:val="en"/>
        </w:rPr>
        <w:t>ODY0MDAsDQogImNsYWltcyI6IA0KICB7DQogICAidXNlcmluZm8iOiANCiAgICB7DQ</w:t>
      </w:r>
    </w:p>
    <w:p w14:paraId="39D9F531" w14:textId="77777777" w:rsidR="00000000" w:rsidRDefault="003F103A">
      <w:pPr>
        <w:pStyle w:val="HTMLPreformatted"/>
        <w:divId w:val="1037778219"/>
        <w:rPr>
          <w:lang w:val="en"/>
        </w:rPr>
      </w:pPr>
      <w:r>
        <w:rPr>
          <w:lang w:val="en"/>
        </w:rPr>
        <w:t xml:space="preserve">  ogICAgICJnaXZlbl9uYW1lIjogeyJlc3NlbnRpYWwiOiB0cnVlfSwNCiAgICAgIm5p</w:t>
      </w:r>
    </w:p>
    <w:p w14:paraId="79A03509" w14:textId="77777777" w:rsidR="00000000" w:rsidRDefault="003F103A">
      <w:pPr>
        <w:pStyle w:val="HTMLPreformatted"/>
        <w:divId w:val="1037778219"/>
        <w:rPr>
          <w:lang w:val="en"/>
        </w:rPr>
      </w:pPr>
      <w:r>
        <w:rPr>
          <w:lang w:val="en"/>
        </w:rPr>
        <w:t xml:space="preserve">  Y2tuYW1lIjogbnVsbCwNCiAgICAgImVtYWlsIjogeyJlc3NlbnRpYWwiOiB0cnVlfS</w:t>
      </w:r>
    </w:p>
    <w:p w14:paraId="121F8B1D" w14:textId="77777777" w:rsidR="00000000" w:rsidRDefault="003F103A">
      <w:pPr>
        <w:pStyle w:val="HTMLPreformatted"/>
        <w:divId w:val="1037778219"/>
        <w:rPr>
          <w:lang w:val="en"/>
        </w:rPr>
      </w:pPr>
      <w:r>
        <w:rPr>
          <w:lang w:val="en"/>
        </w:rPr>
        <w:t xml:space="preserve">  wNCiAgICAgImVtYWlsX3ZlcmlmaWVkIjogeyJlc3NlbnRpYWw</w:t>
      </w:r>
      <w:r>
        <w:rPr>
          <w:lang w:val="en"/>
        </w:rPr>
        <w:t>iOiB0cnVlfSwNCiAg</w:t>
      </w:r>
    </w:p>
    <w:p w14:paraId="5F28A024" w14:textId="77777777" w:rsidR="00000000" w:rsidRDefault="003F103A">
      <w:pPr>
        <w:pStyle w:val="HTMLPreformatted"/>
        <w:divId w:val="1037778219"/>
        <w:rPr>
          <w:lang w:val="en"/>
        </w:rPr>
      </w:pPr>
      <w:r>
        <w:rPr>
          <w:lang w:val="en"/>
        </w:rPr>
        <w:t xml:space="preserve">  ICAgInBpY3R1cmUiOiBudWxsDQogICAgfSwNCiAgICJpZF90b2tlbiI6IA0KICAgIH</w:t>
      </w:r>
    </w:p>
    <w:p w14:paraId="34945F4B" w14:textId="77777777" w:rsidR="00000000" w:rsidRDefault="003F103A">
      <w:pPr>
        <w:pStyle w:val="HTMLPreformatted"/>
        <w:divId w:val="1037778219"/>
        <w:rPr>
          <w:lang w:val="en"/>
        </w:rPr>
      </w:pPr>
      <w:r>
        <w:rPr>
          <w:lang w:val="en"/>
        </w:rPr>
        <w:lastRenderedPageBreak/>
        <w:t xml:space="preserve">  sNCiAgICAgImdlbmRlciI6IG51bGwsDQogICAgICJiaXJ0aGRhdGUiOiB7ImVzc2Vu</w:t>
      </w:r>
    </w:p>
    <w:p w14:paraId="3B188E66" w14:textId="77777777" w:rsidR="00000000" w:rsidRDefault="003F103A">
      <w:pPr>
        <w:pStyle w:val="HTMLPreformatted"/>
        <w:divId w:val="1037778219"/>
        <w:rPr>
          <w:lang w:val="en"/>
        </w:rPr>
      </w:pPr>
      <w:r>
        <w:rPr>
          <w:lang w:val="en"/>
        </w:rPr>
        <w:t xml:space="preserve">  dGlhbCI6IHRydWV9LA0KICAgICAiYWNyIjogeyJ2YWx1ZXMiOiBbInVybjptYWNlOm</w:t>
      </w:r>
    </w:p>
    <w:p w14:paraId="381BA3D7" w14:textId="77777777" w:rsidR="00000000" w:rsidRDefault="003F103A">
      <w:pPr>
        <w:pStyle w:val="HTMLPreformatted"/>
        <w:divId w:val="1037778219"/>
        <w:rPr>
          <w:lang w:val="en"/>
        </w:rPr>
      </w:pPr>
      <w:r>
        <w:rPr>
          <w:lang w:val="en"/>
        </w:rPr>
        <w:t xml:space="preserve">  </w:t>
      </w:r>
      <w:proofErr w:type="gramStart"/>
      <w:r>
        <w:rPr>
          <w:lang w:val="en"/>
        </w:rPr>
        <w:t>luY29tbW9uOmlhcDpzaWx2ZXIiXX0</w:t>
      </w:r>
      <w:r>
        <w:rPr>
          <w:lang w:val="en"/>
        </w:rPr>
        <w:t>NCiAgICB9DQogIH0NCn0.nwwnNsk1-Zkbmnvs</w:t>
      </w:r>
      <w:proofErr w:type="gramEnd"/>
    </w:p>
    <w:p w14:paraId="17693F35" w14:textId="77777777" w:rsidR="00000000" w:rsidRDefault="003F103A">
      <w:pPr>
        <w:pStyle w:val="HTMLPreformatted"/>
        <w:divId w:val="1037778219"/>
        <w:rPr>
          <w:lang w:val="en"/>
        </w:rPr>
      </w:pPr>
      <w:r>
        <w:rPr>
          <w:lang w:val="en"/>
        </w:rPr>
        <w:t xml:space="preserve">  F6zTHm8CHERFMGQPhos-EJcaH4Hh-sMgk8ePrGhw_trPYs8KQxsn6R9Emo_wHwajyF</w:t>
      </w:r>
    </w:p>
    <w:p w14:paraId="3BAA8E66" w14:textId="77777777" w:rsidR="00000000" w:rsidRDefault="003F103A">
      <w:pPr>
        <w:pStyle w:val="HTMLPreformatted"/>
        <w:divId w:val="1037778219"/>
        <w:rPr>
          <w:lang w:val="en"/>
        </w:rPr>
      </w:pPr>
      <w:r>
        <w:rPr>
          <w:lang w:val="en"/>
        </w:rPr>
        <w:t xml:space="preserve">  KzuMXZFSZ3p6Mb8dkxtVyjoy2GIzvuJT_u7PkY2t8QU9hjBcHs68PkgjDVTrG1uRTx</w:t>
      </w:r>
    </w:p>
    <w:p w14:paraId="1925B719" w14:textId="77777777" w:rsidR="00000000" w:rsidRDefault="003F103A">
      <w:pPr>
        <w:pStyle w:val="HTMLPreformatted"/>
        <w:divId w:val="1037778219"/>
        <w:rPr>
          <w:lang w:val="en"/>
        </w:rPr>
      </w:pPr>
      <w:r>
        <w:rPr>
          <w:lang w:val="en"/>
        </w:rPr>
        <w:t xml:space="preserve">  0GxFbuPbj96tVuj11pTnmFCUR6IEOXKYr7iGOCRB3btfJhM0_AKQUfqKnRlrRscc8K</w:t>
      </w:r>
    </w:p>
    <w:p w14:paraId="56EDFDF7" w14:textId="77777777" w:rsidR="00000000" w:rsidRDefault="003F103A">
      <w:pPr>
        <w:pStyle w:val="HTMLPreformatted"/>
        <w:divId w:val="1037778219"/>
        <w:rPr>
          <w:lang w:val="en"/>
        </w:rPr>
      </w:pPr>
      <w:r>
        <w:rPr>
          <w:lang w:val="en"/>
        </w:rPr>
        <w:t xml:space="preserve">  </w:t>
      </w:r>
      <w:proofErr w:type="gramStart"/>
      <w:r>
        <w:rPr>
          <w:lang w:val="en"/>
        </w:rPr>
        <w:t>ol-cSLWoY</w:t>
      </w:r>
      <w:r>
        <w:rPr>
          <w:lang w:val="en"/>
        </w:rPr>
        <w:t>E9l5QqholImzjT_cMnNIznW9E7CDyWXTsO70xnB4SkG6pXfLSjLLlxmPG</w:t>
      </w:r>
      <w:proofErr w:type="gramEnd"/>
    </w:p>
    <w:p w14:paraId="0334DC4D" w14:textId="77777777" w:rsidR="00000000" w:rsidRDefault="003F103A">
      <w:pPr>
        <w:pStyle w:val="HTMLPreformatted"/>
        <w:divId w:val="1037778219"/>
        <w:rPr>
          <w:lang w:val="en"/>
        </w:rPr>
      </w:pPr>
      <w:r>
        <w:rPr>
          <w:lang w:val="en"/>
        </w:rPr>
        <w:t xml:space="preserve">  </w:t>
      </w:r>
      <w:proofErr w:type="gramStart"/>
      <w:r>
        <w:rPr>
          <w:lang w:val="en"/>
        </w:rPr>
        <w:t>iyon_-Te111V8uE83IlzCYIb_NMXvtTIVc1jpspnTSD7xMbpL-2QgwUsAlMGzw</w:t>
      </w:r>
      <w:proofErr w:type="gramEnd"/>
    </w:p>
    <w:p w14:paraId="1DF43B3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RSA public key, represented in JWK format, can be used to validate the Request Object signature in this and subsequent </w:t>
      </w:r>
      <w:r>
        <w:rPr>
          <w:rFonts w:ascii="Verdana" w:hAnsi="Verdana"/>
          <w:color w:val="000000"/>
          <w:lang w:val="en"/>
        </w:rPr>
        <w:t xml:space="preserve">Request Object examples (with line wraps within values for display purposes only): </w:t>
      </w:r>
    </w:p>
    <w:p w14:paraId="3D9033CD" w14:textId="77777777" w:rsidR="00000000" w:rsidRDefault="003F103A">
      <w:pPr>
        <w:pStyle w:val="HTMLPreformatted"/>
        <w:divId w:val="926771878"/>
        <w:rPr>
          <w:lang w:val="en"/>
        </w:rPr>
      </w:pPr>
    </w:p>
    <w:p w14:paraId="60201E41" w14:textId="77777777" w:rsidR="00000000" w:rsidRDefault="003F103A">
      <w:pPr>
        <w:pStyle w:val="HTMLPreformatted"/>
        <w:divId w:val="926771878"/>
        <w:rPr>
          <w:lang w:val="en"/>
        </w:rPr>
      </w:pPr>
      <w:r>
        <w:rPr>
          <w:lang w:val="en"/>
        </w:rPr>
        <w:t xml:space="preserve">  {</w:t>
      </w:r>
    </w:p>
    <w:p w14:paraId="4B359B33" w14:textId="77777777" w:rsidR="00000000" w:rsidRDefault="003F103A">
      <w:pPr>
        <w:pStyle w:val="HTMLPreformatted"/>
        <w:divId w:val="926771878"/>
        <w:rPr>
          <w:lang w:val="en"/>
        </w:rPr>
      </w:pPr>
      <w:r>
        <w:rPr>
          <w:lang w:val="en"/>
        </w:rPr>
        <w:t xml:space="preserve">   "</w:t>
      </w:r>
      <w:proofErr w:type="spellStart"/>
      <w:proofErr w:type="gramStart"/>
      <w:r>
        <w:rPr>
          <w:lang w:val="en"/>
        </w:rPr>
        <w:t>kty</w:t>
      </w:r>
      <w:proofErr w:type="spellEnd"/>
      <w:proofErr w:type="gramEnd"/>
      <w:r>
        <w:rPr>
          <w:lang w:val="en"/>
        </w:rPr>
        <w:t>":"RSA",</w:t>
      </w:r>
    </w:p>
    <w:p w14:paraId="628FC978" w14:textId="77777777" w:rsidR="00000000" w:rsidRDefault="003F103A">
      <w:pPr>
        <w:pStyle w:val="HTMLPreformatted"/>
        <w:divId w:val="926771878"/>
        <w:rPr>
          <w:lang w:val="en"/>
        </w:rPr>
      </w:pPr>
      <w:r>
        <w:rPr>
          <w:lang w:val="en"/>
        </w:rPr>
        <w:t xml:space="preserve">   "</w:t>
      </w:r>
      <w:proofErr w:type="gramStart"/>
      <w:r>
        <w:rPr>
          <w:lang w:val="en"/>
        </w:rPr>
        <w:t>kid</w:t>
      </w:r>
      <w:proofErr w:type="gramEnd"/>
      <w:r>
        <w:rPr>
          <w:lang w:val="en"/>
        </w:rPr>
        <w:t>":"k2bdc",</w:t>
      </w:r>
    </w:p>
    <w:p w14:paraId="4130E78C" w14:textId="77777777" w:rsidR="00000000" w:rsidRDefault="003F103A">
      <w:pPr>
        <w:pStyle w:val="HTMLPreformatted"/>
        <w:divId w:val="926771878"/>
        <w:rPr>
          <w:lang w:val="en"/>
        </w:rPr>
      </w:pPr>
      <w:r>
        <w:rPr>
          <w:lang w:val="en"/>
        </w:rPr>
        <w:t xml:space="preserve">   "</w:t>
      </w:r>
      <w:proofErr w:type="gramStart"/>
      <w:r>
        <w:rPr>
          <w:lang w:val="en"/>
        </w:rPr>
        <w:t>n</w:t>
      </w:r>
      <w:proofErr w:type="gramEnd"/>
      <w:r>
        <w:rPr>
          <w:lang w:val="en"/>
        </w:rPr>
        <w:t>":"y9Lqv4fCp6Ei-u2-ZCKq83YvbFEk6JMs_pSj76eMkddWRuWX2aBKGHAtKlE5P</w:t>
      </w:r>
    </w:p>
    <w:p w14:paraId="0C2FAF5E" w14:textId="77777777" w:rsidR="00000000" w:rsidRDefault="003F103A">
      <w:pPr>
        <w:pStyle w:val="HTMLPreformatted"/>
        <w:divId w:val="926771878"/>
        <w:rPr>
          <w:lang w:val="en"/>
        </w:rPr>
      </w:pPr>
      <w:r>
        <w:rPr>
          <w:lang w:val="en"/>
        </w:rPr>
        <w:t xml:space="preserve">        7_vn__PCKZWePt3vGkB6ePgzAFu08NmKemwE5bQI0e6kIChtt_6KzT5</w:t>
      </w:r>
      <w:r>
        <w:rPr>
          <w:lang w:val="en"/>
        </w:rPr>
        <w:t>OaaXDF</w:t>
      </w:r>
    </w:p>
    <w:p w14:paraId="1C6763E5" w14:textId="77777777" w:rsidR="00000000" w:rsidRDefault="003F103A">
      <w:pPr>
        <w:pStyle w:val="HTMLPreformatted"/>
        <w:divId w:val="926771878"/>
        <w:rPr>
          <w:lang w:val="en"/>
        </w:rPr>
      </w:pPr>
      <w:r>
        <w:rPr>
          <w:lang w:val="en"/>
        </w:rPr>
        <w:t xml:space="preserve">        I6qCLJmk51Cc4VYFaxgqevMncYrzaW_50mZ1yGSFIQzLYP8bijAHGVjdEFgZa</w:t>
      </w:r>
    </w:p>
    <w:p w14:paraId="45700B41" w14:textId="77777777" w:rsidR="00000000" w:rsidRDefault="003F103A">
      <w:pPr>
        <w:pStyle w:val="HTMLPreformatted"/>
        <w:divId w:val="926771878"/>
        <w:rPr>
          <w:lang w:val="en"/>
        </w:rPr>
      </w:pPr>
      <w:r>
        <w:rPr>
          <w:lang w:val="en"/>
        </w:rPr>
        <w:t xml:space="preserve">        ZEN9lsn_GdWLaJpHrB3ROlS50E45wxrlg9xMncVb8qDPuXZarvghLL0HzOuYR</w:t>
      </w:r>
    </w:p>
    <w:p w14:paraId="766C85E4" w14:textId="77777777" w:rsidR="00000000" w:rsidRDefault="003F103A">
      <w:pPr>
        <w:pStyle w:val="HTMLPreformatted"/>
        <w:divId w:val="926771878"/>
        <w:rPr>
          <w:lang w:val="en"/>
        </w:rPr>
      </w:pPr>
      <w:r>
        <w:rPr>
          <w:lang w:val="en"/>
        </w:rPr>
        <w:t xml:space="preserve">        </w:t>
      </w:r>
      <w:proofErr w:type="gramStart"/>
      <w:r>
        <w:rPr>
          <w:lang w:val="en"/>
        </w:rPr>
        <w:t>adBJVoWZowDNTpKpk2RklZ7QaBO7XDv3uR7s_sf2g-bAjSYxYUGsqkNA9b3xV</w:t>
      </w:r>
      <w:proofErr w:type="gramEnd"/>
    </w:p>
    <w:p w14:paraId="3C596E65" w14:textId="77777777" w:rsidR="00000000" w:rsidRDefault="003F103A">
      <w:pPr>
        <w:pStyle w:val="HTMLPreformatted"/>
        <w:divId w:val="926771878"/>
        <w:rPr>
          <w:lang w:val="en"/>
        </w:rPr>
      </w:pPr>
      <w:r>
        <w:rPr>
          <w:lang w:val="en"/>
        </w:rPr>
        <w:t xml:space="preserve">        W53am_UZZ3tZbFTIh557JICWKHlWj5u</w:t>
      </w:r>
      <w:r>
        <w:rPr>
          <w:lang w:val="en"/>
        </w:rPr>
        <w:t>zeJXaw",</w:t>
      </w:r>
    </w:p>
    <w:p w14:paraId="4DECE831" w14:textId="77777777" w:rsidR="00000000" w:rsidRDefault="003F103A">
      <w:pPr>
        <w:pStyle w:val="HTMLPreformatted"/>
        <w:divId w:val="926771878"/>
        <w:rPr>
          <w:lang w:val="en"/>
        </w:rPr>
      </w:pPr>
      <w:r>
        <w:rPr>
          <w:lang w:val="en"/>
        </w:rPr>
        <w:t xml:space="preserve">   "</w:t>
      </w:r>
      <w:proofErr w:type="spellStart"/>
      <w:proofErr w:type="gramStart"/>
      <w:r>
        <w:rPr>
          <w:lang w:val="en"/>
        </w:rPr>
        <w:t>e</w:t>
      </w:r>
      <w:proofErr w:type="gramEnd"/>
      <w:r>
        <w:rPr>
          <w:lang w:val="en"/>
        </w:rPr>
        <w:t>":"AQAB</w:t>
      </w:r>
      <w:proofErr w:type="spellEnd"/>
      <w:r>
        <w:rPr>
          <w:lang w:val="en"/>
        </w:rPr>
        <w:t>"</w:t>
      </w:r>
    </w:p>
    <w:p w14:paraId="14946EEE" w14:textId="77777777" w:rsidR="00000000" w:rsidRDefault="003F103A">
      <w:pPr>
        <w:pStyle w:val="HTMLPreformatted"/>
        <w:divId w:val="926771878"/>
        <w:rPr>
          <w:lang w:val="en"/>
        </w:rPr>
      </w:pPr>
      <w:r>
        <w:rPr>
          <w:lang w:val="en"/>
        </w:rPr>
        <w:lastRenderedPageBreak/>
        <w:t xml:space="preserve">  }</w:t>
      </w:r>
    </w:p>
    <w:p w14:paraId="1D704CBF" w14:textId="77777777" w:rsidR="00000000" w:rsidRDefault="003F103A">
      <w:pPr>
        <w:spacing w:before="0" w:beforeAutospacing="0" w:after="0" w:afterAutospacing="0"/>
        <w:divId w:val="1567063107"/>
        <w:rPr>
          <w:rFonts w:ascii="Verdana" w:eastAsia="Times New Roman" w:hAnsi="Verdana"/>
          <w:color w:val="000000"/>
          <w:lang w:val="en"/>
        </w:rPr>
      </w:pPr>
      <w:bookmarkStart w:id="188" w:name="RequestParameter"/>
      <w:bookmarkEnd w:id="188"/>
    </w:p>
    <w:p w14:paraId="783CFC4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D244BE5" w14:textId="77777777">
        <w:trPr>
          <w:divId w:val="1567063107"/>
          <w:trHeight w:val="225"/>
          <w:tblCellSpacing w:w="12" w:type="dxa"/>
        </w:trPr>
        <w:tc>
          <w:tcPr>
            <w:tcW w:w="450" w:type="dxa"/>
            <w:shd w:val="clear" w:color="auto" w:fill="990000"/>
            <w:vAlign w:val="center"/>
            <w:hideMark/>
          </w:tcPr>
          <w:p w14:paraId="56A6EEC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808215" w14:textId="77777777" w:rsidR="00000000" w:rsidRDefault="003F103A">
      <w:pPr>
        <w:pStyle w:val="Heading3"/>
        <w:divId w:val="1567063107"/>
        <w:rPr>
          <w:rFonts w:eastAsia="Times New Roman"/>
          <w:lang w:val="en"/>
        </w:rPr>
      </w:pPr>
      <w:bookmarkStart w:id="189" w:name="rfc.section.6.1.1"/>
      <w:bookmarkEnd w:id="189"/>
      <w:r>
        <w:rPr>
          <w:rFonts w:eastAsia="Times New Roman"/>
          <w:lang w:val="en"/>
        </w:rPr>
        <w:t>6.1.1.</w:t>
      </w:r>
      <w:proofErr w:type="gramStart"/>
      <w:r>
        <w:rPr>
          <w:rFonts w:eastAsia="Times New Roman"/>
          <w:lang w:val="en"/>
        </w:rPr>
        <w:t>  Request</w:t>
      </w:r>
      <w:proofErr w:type="gramEnd"/>
      <w:r>
        <w:rPr>
          <w:rFonts w:eastAsia="Times New Roman"/>
          <w:lang w:val="en"/>
        </w:rPr>
        <w:t xml:space="preserve"> using the "request" Request Parameter</w:t>
      </w:r>
    </w:p>
    <w:p w14:paraId="610B3D10" w14:textId="77777777" w:rsidR="00000000" w:rsidRDefault="003F103A">
      <w:pPr>
        <w:pStyle w:val="NormalWeb"/>
        <w:divId w:val="1567063107"/>
        <w:rPr>
          <w:rFonts w:ascii="Verdana" w:hAnsi="Verdana"/>
          <w:color w:val="000000"/>
          <w:lang w:val="en"/>
        </w:rPr>
      </w:pPr>
      <w:r>
        <w:rPr>
          <w:rFonts w:ascii="Verdana" w:hAnsi="Verdana"/>
          <w:color w:val="000000"/>
          <w:lang w:val="en"/>
        </w:rPr>
        <w:t>The Client sends the Authorization Request to the Authoriza</w:t>
      </w:r>
      <w:r>
        <w:rPr>
          <w:rFonts w:ascii="Verdana" w:hAnsi="Verdana"/>
          <w:color w:val="000000"/>
          <w:lang w:val="en"/>
        </w:rPr>
        <w:t xml:space="preserve">tion Endpoint. </w:t>
      </w:r>
    </w:p>
    <w:p w14:paraId="07327C1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an Authorization Request using the </w:t>
      </w:r>
      <w:r>
        <w:rPr>
          <w:rStyle w:val="HTMLTypewriter"/>
          <w:lang w:val="en"/>
        </w:rPr>
        <w:t>request</w:t>
      </w:r>
      <w:r>
        <w:rPr>
          <w:rFonts w:ascii="Verdana" w:hAnsi="Verdana"/>
          <w:color w:val="000000"/>
          <w:lang w:val="en"/>
        </w:rPr>
        <w:t xml:space="preserve"> parameter (with line wraps within values for display purposes only): </w:t>
      </w:r>
    </w:p>
    <w:p w14:paraId="36CE1ED8" w14:textId="77777777" w:rsidR="00000000" w:rsidRDefault="003F103A">
      <w:pPr>
        <w:pStyle w:val="HTMLPreformatted"/>
        <w:divId w:val="520122080"/>
        <w:rPr>
          <w:lang w:val="en"/>
        </w:rPr>
      </w:pPr>
    </w:p>
    <w:p w14:paraId="1C8224AE" w14:textId="77777777" w:rsidR="00000000" w:rsidRDefault="003F103A">
      <w:pPr>
        <w:pStyle w:val="HTMLPreformatted"/>
        <w:divId w:val="520122080"/>
        <w:rPr>
          <w:lang w:val="en"/>
        </w:rPr>
      </w:pPr>
      <w:r>
        <w:rPr>
          <w:lang w:val="en"/>
        </w:rPr>
        <w:t xml:space="preserve">  https://server.example.com/authorize?</w:t>
      </w:r>
    </w:p>
    <w:p w14:paraId="47C5E361" w14:textId="77777777" w:rsidR="00000000" w:rsidRDefault="003F103A">
      <w:pPr>
        <w:pStyle w:val="HTMLPreformatted"/>
        <w:divId w:val="520122080"/>
        <w:rPr>
          <w:lang w:val="en"/>
        </w:rPr>
      </w:pPr>
      <w:r>
        <w:rPr>
          <w:lang w:val="en"/>
        </w:rPr>
        <w:t xml:space="preserve">    </w:t>
      </w:r>
      <w:proofErr w:type="spellStart"/>
      <w:r>
        <w:rPr>
          <w:lang w:val="en"/>
        </w:rPr>
        <w:t>response_type</w:t>
      </w:r>
      <w:proofErr w:type="spellEnd"/>
      <w:r>
        <w:rPr>
          <w:lang w:val="en"/>
        </w:rPr>
        <w:t>=code%20id_token</w:t>
      </w:r>
    </w:p>
    <w:p w14:paraId="0DB0D49C" w14:textId="77777777" w:rsidR="00000000" w:rsidRDefault="003F103A">
      <w:pPr>
        <w:pStyle w:val="HTMLPreformatted"/>
        <w:divId w:val="520122080"/>
        <w:rPr>
          <w:lang w:val="en"/>
        </w:rPr>
      </w:pPr>
      <w:r>
        <w:rPr>
          <w:lang w:val="en"/>
        </w:rPr>
        <w:t xml:space="preserve">    &amp;</w:t>
      </w:r>
      <w:proofErr w:type="spellStart"/>
      <w:r>
        <w:rPr>
          <w:lang w:val="en"/>
        </w:rPr>
        <w:t>cli</w:t>
      </w:r>
      <w:r>
        <w:rPr>
          <w:lang w:val="en"/>
        </w:rPr>
        <w:t>ent_id</w:t>
      </w:r>
      <w:proofErr w:type="spellEnd"/>
      <w:r>
        <w:rPr>
          <w:lang w:val="en"/>
        </w:rPr>
        <w:t>=s6BhdRkqt3</w:t>
      </w:r>
    </w:p>
    <w:p w14:paraId="53D92C61" w14:textId="77777777" w:rsidR="00000000" w:rsidRDefault="003F103A">
      <w:pPr>
        <w:pStyle w:val="HTMLPreformatted"/>
        <w:divId w:val="520122080"/>
        <w:rPr>
          <w:lang w:val="en"/>
        </w:rPr>
      </w:pPr>
      <w:r>
        <w:rPr>
          <w:lang w:val="en"/>
        </w:rPr>
        <w:t xml:space="preserve">    &amp;</w:t>
      </w:r>
      <w:proofErr w:type="spellStart"/>
      <w:r>
        <w:rPr>
          <w:lang w:val="en"/>
        </w:rPr>
        <w:t>redirect_uri</w:t>
      </w:r>
      <w:proofErr w:type="spellEnd"/>
      <w:r>
        <w:rPr>
          <w:lang w:val="en"/>
        </w:rPr>
        <w:t>=https%3A%2F%2Fclient.example.org%2Fcb</w:t>
      </w:r>
    </w:p>
    <w:p w14:paraId="4D88588F" w14:textId="77777777" w:rsidR="00000000" w:rsidRDefault="003F103A">
      <w:pPr>
        <w:pStyle w:val="HTMLPreformatted"/>
        <w:divId w:val="520122080"/>
        <w:rPr>
          <w:lang w:val="en"/>
        </w:rPr>
      </w:pPr>
      <w:r>
        <w:rPr>
          <w:lang w:val="en"/>
        </w:rPr>
        <w:t xml:space="preserve">    &amp;scope=</w:t>
      </w:r>
      <w:proofErr w:type="spellStart"/>
      <w:r>
        <w:rPr>
          <w:lang w:val="en"/>
        </w:rPr>
        <w:t>openid</w:t>
      </w:r>
      <w:proofErr w:type="spellEnd"/>
    </w:p>
    <w:p w14:paraId="02BA3F31" w14:textId="77777777" w:rsidR="00000000" w:rsidRDefault="003F103A">
      <w:pPr>
        <w:pStyle w:val="HTMLPreformatted"/>
        <w:divId w:val="520122080"/>
        <w:rPr>
          <w:lang w:val="en"/>
        </w:rPr>
      </w:pPr>
      <w:r>
        <w:rPr>
          <w:lang w:val="en"/>
        </w:rPr>
        <w:t xml:space="preserve">    &amp;state=af0ifjsldkj</w:t>
      </w:r>
    </w:p>
    <w:p w14:paraId="3E16FB17" w14:textId="77777777" w:rsidR="00000000" w:rsidRDefault="003F103A">
      <w:pPr>
        <w:pStyle w:val="HTMLPreformatted"/>
        <w:divId w:val="520122080"/>
        <w:rPr>
          <w:lang w:val="en"/>
        </w:rPr>
      </w:pPr>
      <w:r>
        <w:rPr>
          <w:lang w:val="en"/>
        </w:rPr>
        <w:t xml:space="preserve">    &amp;nonce=n-0S6_WzA2Mj</w:t>
      </w:r>
    </w:p>
    <w:p w14:paraId="12AB755B" w14:textId="77777777" w:rsidR="00000000" w:rsidRDefault="003F103A">
      <w:pPr>
        <w:pStyle w:val="HTMLPreformatted"/>
        <w:divId w:val="520122080"/>
        <w:rPr>
          <w:lang w:val="en"/>
        </w:rPr>
      </w:pPr>
      <w:r>
        <w:rPr>
          <w:lang w:val="en"/>
        </w:rPr>
        <w:t xml:space="preserve">    &amp;request=eyJhbGciOiJSUzI1NiIsImtpZCI6ImsyYmRjIn0.ew0KICJpc3MiOiA</w:t>
      </w:r>
    </w:p>
    <w:p w14:paraId="56C1DFED" w14:textId="77777777" w:rsidR="00000000" w:rsidRDefault="003F103A">
      <w:pPr>
        <w:pStyle w:val="HTMLPreformatted"/>
        <w:divId w:val="520122080"/>
        <w:rPr>
          <w:lang w:val="en"/>
        </w:rPr>
      </w:pPr>
      <w:r>
        <w:rPr>
          <w:lang w:val="en"/>
        </w:rPr>
        <w:t xml:space="preserve">    iczZCaGRSa3F0MyIsDQogImF1ZCI6ICJodHRwczovL3N</w:t>
      </w:r>
      <w:r>
        <w:rPr>
          <w:lang w:val="en"/>
        </w:rPr>
        <w:t>lcnZlci5leGFtcGxlLmN</w:t>
      </w:r>
    </w:p>
    <w:p w14:paraId="66B865F4" w14:textId="77777777" w:rsidR="00000000" w:rsidRDefault="003F103A">
      <w:pPr>
        <w:pStyle w:val="HTMLPreformatted"/>
        <w:divId w:val="520122080"/>
        <w:rPr>
          <w:lang w:val="en"/>
        </w:rPr>
      </w:pPr>
      <w:r>
        <w:rPr>
          <w:lang w:val="en"/>
        </w:rPr>
        <w:t xml:space="preserve">    vbSIsDQogInJlc3BvbnNlX3R5cGUiOiAiY29kZSBpZF90b2tlbiIsDQogImNsaWV</w:t>
      </w:r>
    </w:p>
    <w:p w14:paraId="4B2C4032" w14:textId="77777777" w:rsidR="00000000" w:rsidRDefault="003F103A">
      <w:pPr>
        <w:pStyle w:val="HTMLPreformatted"/>
        <w:divId w:val="520122080"/>
        <w:rPr>
          <w:lang w:val="en"/>
        </w:rPr>
      </w:pPr>
      <w:r>
        <w:rPr>
          <w:lang w:val="en"/>
        </w:rPr>
        <w:t xml:space="preserve">    udF9pZCI6ICJzNkJoZFJrcXQzIiwNCiAicmVkaXJlY3RfdXJpIjogImh0dHBzOi8</w:t>
      </w:r>
    </w:p>
    <w:p w14:paraId="7BA78FFC" w14:textId="77777777" w:rsidR="00000000" w:rsidRDefault="003F103A">
      <w:pPr>
        <w:pStyle w:val="HTMLPreformatted"/>
        <w:divId w:val="520122080"/>
        <w:rPr>
          <w:lang w:val="en"/>
        </w:rPr>
      </w:pPr>
      <w:r>
        <w:rPr>
          <w:lang w:val="en"/>
        </w:rPr>
        <w:t xml:space="preserve">    vY2xpZW50LmV4YW1wbGUub3JnL2NiIiwNCiAic2NvcGUiOiAib3BlbmlkIiwNCiA</w:t>
      </w:r>
    </w:p>
    <w:p w14:paraId="664B9DDF" w14:textId="77777777" w:rsidR="00000000" w:rsidRDefault="003F103A">
      <w:pPr>
        <w:pStyle w:val="HTMLPreformatted"/>
        <w:divId w:val="520122080"/>
        <w:rPr>
          <w:lang w:val="en"/>
        </w:rPr>
      </w:pPr>
      <w:r>
        <w:rPr>
          <w:lang w:val="en"/>
        </w:rPr>
        <w:t xml:space="preserve">    </w:t>
      </w:r>
      <w:r>
        <w:rPr>
          <w:lang w:val="en"/>
        </w:rPr>
        <w:t>ic3RhdGUiOiAiYWYwaWZqc2xka2oiLA0KICJub25jZSI6ICJuLTBTNl9XekEyTWo</w:t>
      </w:r>
    </w:p>
    <w:p w14:paraId="7DF4606E" w14:textId="77777777" w:rsidR="00000000" w:rsidRDefault="003F103A">
      <w:pPr>
        <w:pStyle w:val="HTMLPreformatted"/>
        <w:divId w:val="520122080"/>
        <w:rPr>
          <w:lang w:val="en"/>
        </w:rPr>
      </w:pPr>
      <w:r>
        <w:rPr>
          <w:lang w:val="en"/>
        </w:rPr>
        <w:t xml:space="preserve">    iLA0KICJtYXhfYWdlIjogODY0MDAsDQogImNsYWltcyI6IA0KICB7DQogICAidXN</w:t>
      </w:r>
    </w:p>
    <w:p w14:paraId="232455CC" w14:textId="77777777" w:rsidR="00000000" w:rsidRDefault="003F103A">
      <w:pPr>
        <w:pStyle w:val="HTMLPreformatted"/>
        <w:divId w:val="520122080"/>
        <w:rPr>
          <w:lang w:val="en"/>
        </w:rPr>
      </w:pPr>
      <w:r>
        <w:rPr>
          <w:lang w:val="en"/>
        </w:rPr>
        <w:t xml:space="preserve">    lcmluZm8iOiANCiAgICB7DQogICAgICJnaXZlbl9uYW1lIjogeyJlc3NlbnRpYWw</w:t>
      </w:r>
    </w:p>
    <w:p w14:paraId="43FC33EC" w14:textId="77777777" w:rsidR="00000000" w:rsidRDefault="003F103A">
      <w:pPr>
        <w:pStyle w:val="HTMLPreformatted"/>
        <w:divId w:val="520122080"/>
        <w:rPr>
          <w:lang w:val="en"/>
        </w:rPr>
      </w:pPr>
      <w:r>
        <w:rPr>
          <w:lang w:val="en"/>
        </w:rPr>
        <w:lastRenderedPageBreak/>
        <w:t xml:space="preserve">    iOiB0cnVlfSwNCiAgICAgIm5pY2tuYW1lIjogbnVsbCwNCiAg</w:t>
      </w:r>
      <w:r>
        <w:rPr>
          <w:lang w:val="en"/>
        </w:rPr>
        <w:t>ICAgImVtYWlsIjo</w:t>
      </w:r>
    </w:p>
    <w:p w14:paraId="3D60C325" w14:textId="77777777" w:rsidR="00000000" w:rsidRDefault="003F103A">
      <w:pPr>
        <w:pStyle w:val="HTMLPreformatted"/>
        <w:divId w:val="520122080"/>
        <w:rPr>
          <w:lang w:val="en"/>
        </w:rPr>
      </w:pPr>
      <w:r>
        <w:rPr>
          <w:lang w:val="en"/>
        </w:rPr>
        <w:t xml:space="preserve">    geyJlc3NlbnRpYWwiOiB0cnVlfSwNCiAgICAgImVtYWlsX3ZlcmlmaWVkIjogeyJ</w:t>
      </w:r>
    </w:p>
    <w:p w14:paraId="442B372F" w14:textId="77777777" w:rsidR="00000000" w:rsidRDefault="003F103A">
      <w:pPr>
        <w:pStyle w:val="HTMLPreformatted"/>
        <w:divId w:val="520122080"/>
        <w:rPr>
          <w:lang w:val="en"/>
        </w:rPr>
      </w:pPr>
      <w:r>
        <w:rPr>
          <w:lang w:val="en"/>
        </w:rPr>
        <w:t xml:space="preserve">    lc3NlbnRpYWwiOiB0cnVlfSwNCiAgICAgInBpY3R1cmUiOiBudWxsDQogICAgfSw</w:t>
      </w:r>
    </w:p>
    <w:p w14:paraId="48F0F09F" w14:textId="77777777" w:rsidR="00000000" w:rsidRDefault="003F103A">
      <w:pPr>
        <w:pStyle w:val="HTMLPreformatted"/>
        <w:divId w:val="520122080"/>
        <w:rPr>
          <w:lang w:val="en"/>
        </w:rPr>
      </w:pPr>
      <w:r>
        <w:rPr>
          <w:lang w:val="en"/>
        </w:rPr>
        <w:t xml:space="preserve">    NCiAgICJpZF90b2tlbiI6IA0KICAgIHsNCiAgICAgImdlbmRlciI6IG51bGwsDQo</w:t>
      </w:r>
    </w:p>
    <w:p w14:paraId="5E4BE8D7" w14:textId="77777777" w:rsidR="00000000" w:rsidRDefault="003F103A">
      <w:pPr>
        <w:pStyle w:val="HTMLPreformatted"/>
        <w:divId w:val="520122080"/>
        <w:rPr>
          <w:lang w:val="en"/>
        </w:rPr>
      </w:pPr>
      <w:r>
        <w:rPr>
          <w:lang w:val="en"/>
        </w:rPr>
        <w:t xml:space="preserve">    gICAgICJiaXJ0aGRhdGUiOiB7ImVz</w:t>
      </w:r>
      <w:r>
        <w:rPr>
          <w:lang w:val="en"/>
        </w:rPr>
        <w:t>c2VudGlhbCI6IHRydWV9LA0KICAgICAiYWN</w:t>
      </w:r>
    </w:p>
    <w:p w14:paraId="21305B38" w14:textId="77777777" w:rsidR="00000000" w:rsidRDefault="003F103A">
      <w:pPr>
        <w:pStyle w:val="HTMLPreformatted"/>
        <w:divId w:val="520122080"/>
        <w:rPr>
          <w:lang w:val="en"/>
        </w:rPr>
      </w:pPr>
      <w:r>
        <w:rPr>
          <w:lang w:val="en"/>
        </w:rPr>
        <w:t xml:space="preserve">    yIjogeyJ2YWx1ZXMiOiBbInVybjptYWNlOmluY29tbW9uOmlhcDpzaWx2ZXIiXX0</w:t>
      </w:r>
    </w:p>
    <w:p w14:paraId="57284863" w14:textId="77777777" w:rsidR="00000000" w:rsidRDefault="003F103A">
      <w:pPr>
        <w:pStyle w:val="HTMLPreformatted"/>
        <w:divId w:val="520122080"/>
        <w:rPr>
          <w:lang w:val="en"/>
        </w:rPr>
      </w:pPr>
      <w:r>
        <w:rPr>
          <w:lang w:val="en"/>
        </w:rPr>
        <w:t xml:space="preserve">    NCiAgICB9DQogIH0NCn0.nwwnNsk1-ZkbmnvsF6zTHm8CHERFMGQPhos-EJcaH4H</w:t>
      </w:r>
    </w:p>
    <w:p w14:paraId="3F6DDE06" w14:textId="77777777" w:rsidR="00000000" w:rsidRDefault="003F103A">
      <w:pPr>
        <w:pStyle w:val="HTMLPreformatted"/>
        <w:divId w:val="520122080"/>
        <w:rPr>
          <w:lang w:val="en"/>
        </w:rPr>
      </w:pPr>
      <w:r>
        <w:rPr>
          <w:lang w:val="en"/>
        </w:rPr>
        <w:t xml:space="preserve">    </w:t>
      </w:r>
      <w:proofErr w:type="gramStart"/>
      <w:r>
        <w:rPr>
          <w:lang w:val="en"/>
        </w:rPr>
        <w:t>h-sMgk8ePrGhw_trPYs8KQxsn6R9Emo_wHwajyFKzuMXZFSZ3p6Mb8dkxtVyjoy2</w:t>
      </w:r>
      <w:proofErr w:type="gramEnd"/>
    </w:p>
    <w:p w14:paraId="74EB60C5" w14:textId="77777777" w:rsidR="00000000" w:rsidRDefault="003F103A">
      <w:pPr>
        <w:pStyle w:val="HTMLPreformatted"/>
        <w:divId w:val="520122080"/>
        <w:rPr>
          <w:lang w:val="en"/>
        </w:rPr>
      </w:pPr>
      <w:r>
        <w:rPr>
          <w:lang w:val="en"/>
        </w:rPr>
        <w:t xml:space="preserve">    GIzvuJT_u</w:t>
      </w:r>
      <w:r>
        <w:rPr>
          <w:lang w:val="en"/>
        </w:rPr>
        <w:t>7PkY2t8QU9hjBcHs68PkgjDVTrG1uRTx0GxFbuPbj96tVuj11pTnmFC</w:t>
      </w:r>
    </w:p>
    <w:p w14:paraId="04EC688C" w14:textId="77777777" w:rsidR="00000000" w:rsidRDefault="003F103A">
      <w:pPr>
        <w:pStyle w:val="HTMLPreformatted"/>
        <w:divId w:val="520122080"/>
        <w:rPr>
          <w:lang w:val="en"/>
        </w:rPr>
      </w:pPr>
      <w:r>
        <w:rPr>
          <w:lang w:val="en"/>
        </w:rPr>
        <w:t xml:space="preserve">    UR6IEOXKYr7iGOCRB3btfJhM0_AKQUfqKnRlrRscc8Kol-cSLWoYE9l5QqholImz</w:t>
      </w:r>
    </w:p>
    <w:p w14:paraId="7C736373" w14:textId="77777777" w:rsidR="00000000" w:rsidRDefault="003F103A">
      <w:pPr>
        <w:pStyle w:val="HTMLPreformatted"/>
        <w:divId w:val="520122080"/>
        <w:rPr>
          <w:lang w:val="en"/>
        </w:rPr>
      </w:pPr>
      <w:r>
        <w:rPr>
          <w:lang w:val="en"/>
        </w:rPr>
        <w:t xml:space="preserve">    </w:t>
      </w:r>
      <w:proofErr w:type="gramStart"/>
      <w:r>
        <w:rPr>
          <w:lang w:val="en"/>
        </w:rPr>
        <w:t>jT_cMnNIznW9E7CDyWXTsO70xnB4SkG6pXfLSjLLlxmPGiyon_-Te111V8uE83Il</w:t>
      </w:r>
      <w:proofErr w:type="gramEnd"/>
    </w:p>
    <w:p w14:paraId="71BB3380" w14:textId="77777777" w:rsidR="00000000" w:rsidRDefault="003F103A">
      <w:pPr>
        <w:pStyle w:val="HTMLPreformatted"/>
        <w:divId w:val="520122080"/>
        <w:rPr>
          <w:lang w:val="en"/>
        </w:rPr>
      </w:pPr>
      <w:r>
        <w:rPr>
          <w:lang w:val="en"/>
        </w:rPr>
        <w:t xml:space="preserve">    </w:t>
      </w:r>
      <w:proofErr w:type="gramStart"/>
      <w:r>
        <w:rPr>
          <w:lang w:val="en"/>
        </w:rPr>
        <w:t>zCYIb_NMXvtTIVc1jpspnTSD7xMbpL-2QgwUsAlMGzw</w:t>
      </w:r>
      <w:proofErr w:type="gramEnd"/>
    </w:p>
    <w:p w14:paraId="35B3B7F3" w14:textId="77777777" w:rsidR="00000000" w:rsidRDefault="003F103A">
      <w:pPr>
        <w:spacing w:before="0" w:beforeAutospacing="0" w:after="0" w:afterAutospacing="0"/>
        <w:divId w:val="1567063107"/>
        <w:rPr>
          <w:rFonts w:ascii="Verdana" w:eastAsia="Times New Roman" w:hAnsi="Verdana"/>
          <w:color w:val="000000"/>
          <w:lang w:val="en"/>
        </w:rPr>
      </w:pPr>
      <w:bookmarkStart w:id="190" w:name="RequestUriParameter"/>
      <w:bookmarkEnd w:id="190"/>
    </w:p>
    <w:p w14:paraId="4AA4C84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D383817" w14:textId="77777777">
        <w:trPr>
          <w:divId w:val="1567063107"/>
          <w:trHeight w:val="225"/>
          <w:tblCellSpacing w:w="12" w:type="dxa"/>
        </w:trPr>
        <w:tc>
          <w:tcPr>
            <w:tcW w:w="450" w:type="dxa"/>
            <w:shd w:val="clear" w:color="auto" w:fill="990000"/>
            <w:vAlign w:val="center"/>
            <w:hideMark/>
          </w:tcPr>
          <w:p w14:paraId="2EA363C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CC9FEE" w14:textId="77777777" w:rsidR="00000000" w:rsidRDefault="003F103A">
      <w:pPr>
        <w:pStyle w:val="Heading3"/>
        <w:divId w:val="1567063107"/>
        <w:rPr>
          <w:rFonts w:eastAsia="Times New Roman"/>
          <w:lang w:val="en"/>
        </w:rPr>
      </w:pPr>
      <w:bookmarkStart w:id="191" w:name="rfc.section.6.2"/>
      <w:bookmarkEnd w:id="191"/>
      <w:r>
        <w:rPr>
          <w:rFonts w:eastAsia="Times New Roman"/>
          <w:lang w:val="en"/>
        </w:rPr>
        <w:t>6.2.</w:t>
      </w:r>
      <w:proofErr w:type="gramStart"/>
      <w:r>
        <w:rPr>
          <w:rFonts w:eastAsia="Times New Roman"/>
          <w:lang w:val="en"/>
        </w:rPr>
        <w:t xml:space="preserve">  </w:t>
      </w:r>
      <w:r>
        <w:rPr>
          <w:rFonts w:eastAsia="Times New Roman"/>
          <w:lang w:val="en"/>
        </w:rPr>
        <w:t>Passing</w:t>
      </w:r>
      <w:proofErr w:type="gramEnd"/>
      <w:r>
        <w:rPr>
          <w:rFonts w:eastAsia="Times New Roman"/>
          <w:lang w:val="en"/>
        </w:rPr>
        <w:t xml:space="preserve"> a Request Object by Reference</w:t>
      </w:r>
    </w:p>
    <w:p w14:paraId="45200B3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proofErr w:type="spellStart"/>
      <w:r>
        <w:rPr>
          <w:rStyle w:val="HTMLTypewriter"/>
          <w:lang w:val="en"/>
        </w:rPr>
        <w:t>request_uri</w:t>
      </w:r>
      <w:proofErr w:type="spellEnd"/>
      <w:r>
        <w:rPr>
          <w:rFonts w:ascii="Verdana" w:hAnsi="Verdana"/>
          <w:color w:val="000000"/>
          <w:lang w:val="en"/>
        </w:rPr>
        <w:t xml:space="preserve"> Authorization Request parameter enables OpenID Connect requests to be passed by reference, rather than by value. This parameter is used identically to the </w:t>
      </w:r>
      <w:r>
        <w:rPr>
          <w:rStyle w:val="HTMLTypewriter"/>
          <w:lang w:val="en"/>
        </w:rPr>
        <w:t>request</w:t>
      </w:r>
      <w:r>
        <w:rPr>
          <w:rFonts w:ascii="Verdana" w:hAnsi="Verdana"/>
          <w:color w:val="000000"/>
          <w:lang w:val="en"/>
        </w:rPr>
        <w:t xml:space="preserve"> parameter, other than that </w:t>
      </w:r>
      <w:r>
        <w:rPr>
          <w:rFonts w:ascii="Verdana" w:hAnsi="Verdana"/>
          <w:color w:val="000000"/>
          <w:lang w:val="en"/>
        </w:rPr>
        <w:t xml:space="preserve">the Request Object value is retrieved from the resource at the specified URL, rather than passed by value. </w:t>
      </w:r>
    </w:p>
    <w:p w14:paraId="795ACE5D"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The </w:t>
      </w:r>
      <w:proofErr w:type="spellStart"/>
      <w:r>
        <w:rPr>
          <w:rStyle w:val="HTMLTypewriter"/>
          <w:lang w:val="en"/>
        </w:rPr>
        <w:t>request_uri_parameter_supported</w:t>
      </w:r>
      <w:proofErr w:type="spellEnd"/>
      <w:r>
        <w:rPr>
          <w:rFonts w:ascii="Verdana" w:hAnsi="Verdana"/>
          <w:color w:val="000000"/>
          <w:lang w:val="en"/>
        </w:rPr>
        <w:t xml:space="preserve"> Discovery result indicates whether the OP supports this parameter. Should an OP not support this parameter and a</w:t>
      </w:r>
      <w:r>
        <w:rPr>
          <w:rFonts w:ascii="Verdana" w:hAnsi="Verdana"/>
          <w:color w:val="000000"/>
          <w:lang w:val="en"/>
        </w:rPr>
        <w:t xml:space="preserve">n RP uses it, the OP MUST return the </w:t>
      </w:r>
      <w:proofErr w:type="spellStart"/>
      <w:r>
        <w:rPr>
          <w:rStyle w:val="HTMLTypewriter"/>
          <w:lang w:val="en"/>
        </w:rPr>
        <w:t>request_uri_not_supported</w:t>
      </w:r>
      <w:proofErr w:type="spellEnd"/>
      <w:r>
        <w:rPr>
          <w:rFonts w:ascii="Verdana" w:hAnsi="Verdana"/>
          <w:color w:val="000000"/>
          <w:lang w:val="en"/>
        </w:rPr>
        <w:t xml:space="preserve"> error. </w:t>
      </w:r>
    </w:p>
    <w:p w14:paraId="2BABB07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request_uri</w:t>
      </w:r>
      <w:proofErr w:type="spellEnd"/>
      <w:r>
        <w:rPr>
          <w:rFonts w:ascii="Verdana" w:hAnsi="Verdana"/>
          <w:color w:val="000000"/>
          <w:lang w:val="en"/>
        </w:rPr>
        <w:t xml:space="preserve"> parameter is used, the OpenID Connect request parameter values contained in the referenced JWT supersede those passed using the OAuth 2.0 request syntax. However, p</w:t>
      </w:r>
      <w:r>
        <w:rPr>
          <w:rFonts w:ascii="Verdana" w:hAnsi="Verdana"/>
          <w:color w:val="000000"/>
          <w:lang w:val="en"/>
        </w:rPr>
        <w:t xml:space="preserve">arameters MAY also be passed using the OAuth 2.0 request syntax even when a </w:t>
      </w:r>
      <w:proofErr w:type="spellStart"/>
      <w:r>
        <w:rPr>
          <w:rStyle w:val="HTMLTypewriter"/>
          <w:lang w:val="en"/>
        </w:rPr>
        <w:t>request_uri</w:t>
      </w:r>
      <w:proofErr w:type="spellEnd"/>
      <w:r>
        <w:rPr>
          <w:rFonts w:ascii="Verdana" w:hAnsi="Verdana"/>
          <w:color w:val="000000"/>
          <w:lang w:val="en"/>
        </w:rPr>
        <w:t xml:space="preserve"> is used; this would typically be done to enable a cached, pre-signed (and possibly pre-encrypted) Request Object value to be used containing the fixed request parameter</w:t>
      </w:r>
      <w:r>
        <w:rPr>
          <w:rFonts w:ascii="Verdana" w:hAnsi="Verdana"/>
          <w:color w:val="000000"/>
          <w:lang w:val="en"/>
        </w:rPr>
        <w:t xml:space="preserve">s, while parameters that can vary with each request, such as </w:t>
      </w:r>
      <w:r>
        <w:rPr>
          <w:rStyle w:val="HTMLTypewriter"/>
          <w:lang w:val="en"/>
        </w:rPr>
        <w:t>state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are passed as OAuth 2.0 parameters. </w:t>
      </w:r>
    </w:p>
    <w:p w14:paraId="749E51B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So that the request is a valid OAuth 2.0 Authorization Request, values for the </w:t>
      </w:r>
      <w:proofErr w:type="spellStart"/>
      <w:r>
        <w:rPr>
          <w:rStyle w:val="HTMLTypewriter"/>
          <w:lang w:val="en"/>
        </w:rPr>
        <w:t>response_type</w:t>
      </w:r>
      <w:proofErr w:type="spellEnd"/>
      <w:r>
        <w:rPr>
          <w:rFonts w:ascii="Verdana" w:hAnsi="Verdana"/>
          <w:color w:val="000000"/>
          <w:lang w:val="en"/>
        </w:rPr>
        <w:t xml:space="preserve"> and </w:t>
      </w:r>
      <w:proofErr w:type="spellStart"/>
      <w:r>
        <w:rPr>
          <w:rStyle w:val="HTMLTypewriter"/>
          <w:lang w:val="en"/>
        </w:rPr>
        <w:t>client_id</w:t>
      </w:r>
      <w:proofErr w:type="spellEnd"/>
      <w:r>
        <w:rPr>
          <w:rFonts w:ascii="Verdana" w:hAnsi="Verdana"/>
          <w:color w:val="000000"/>
          <w:lang w:val="en"/>
        </w:rPr>
        <w:t xml:space="preserve"> parameters MUST be included using </w:t>
      </w:r>
      <w:r>
        <w:rPr>
          <w:rFonts w:ascii="Verdana" w:hAnsi="Verdana"/>
          <w:color w:val="000000"/>
          <w:lang w:val="en"/>
        </w:rPr>
        <w:t xml:space="preserve">the OAuth 2.0 request syntax, since they are REQUIRED by OAuth 2.0. The values for these parameters MUST match those in the Request Object, if present. </w:t>
      </w:r>
    </w:p>
    <w:p w14:paraId="78B112E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Even if a </w:t>
      </w:r>
      <w:r>
        <w:rPr>
          <w:rStyle w:val="HTMLTypewriter"/>
          <w:lang w:val="en"/>
        </w:rPr>
        <w:t>scope</w:t>
      </w:r>
      <w:r>
        <w:rPr>
          <w:rFonts w:ascii="Verdana" w:hAnsi="Verdana"/>
          <w:color w:val="000000"/>
          <w:lang w:val="en"/>
        </w:rPr>
        <w:t xml:space="preserve"> parameter is present in the referenced Request Object, a </w:t>
      </w:r>
      <w:r>
        <w:rPr>
          <w:rStyle w:val="HTMLTypewriter"/>
          <w:lang w:val="en"/>
        </w:rPr>
        <w:t>scope</w:t>
      </w:r>
      <w:r>
        <w:rPr>
          <w:rFonts w:ascii="Verdana" w:hAnsi="Verdana"/>
          <w:color w:val="000000"/>
          <w:lang w:val="en"/>
        </w:rPr>
        <w:t xml:space="preserve"> parameter MUST always be</w:t>
      </w:r>
      <w:r>
        <w:rPr>
          <w:rFonts w:ascii="Verdana" w:hAnsi="Verdana"/>
          <w:color w:val="000000"/>
          <w:lang w:val="en"/>
        </w:rPr>
        <w:t xml:space="preserve"> passed using the OAuth 2.0 request syntax containing the </w:t>
      </w:r>
      <w:proofErr w:type="spellStart"/>
      <w:r>
        <w:rPr>
          <w:rStyle w:val="HTMLTypewriter"/>
          <w:lang w:val="en"/>
        </w:rPr>
        <w:t>openid</w:t>
      </w:r>
      <w:proofErr w:type="spellEnd"/>
      <w:r>
        <w:rPr>
          <w:rFonts w:ascii="Verdana" w:hAnsi="Verdana"/>
          <w:color w:val="000000"/>
          <w:lang w:val="en"/>
        </w:rPr>
        <w:t xml:space="preserve"> scope value to indicate to the underlying OAuth 2.0 logic that this is an OpenID Connect request. </w:t>
      </w:r>
    </w:p>
    <w:p w14:paraId="3C2ED75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Servers MAY cache the contents of the resources referenced by Request URIs. If the contents </w:t>
      </w:r>
      <w:r>
        <w:rPr>
          <w:rFonts w:ascii="Verdana" w:hAnsi="Verdana"/>
          <w:color w:val="000000"/>
          <w:lang w:val="en"/>
        </w:rPr>
        <w:t xml:space="preserve">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lang w:val="en"/>
        </w:rPr>
        <w:t>changes, that</w:t>
      </w:r>
      <w:proofErr w:type="gramEnd"/>
      <w:r>
        <w:rPr>
          <w:rFonts w:ascii="Verdana" w:hAnsi="Verdana"/>
          <w:color w:val="000000"/>
          <w:lang w:val="en"/>
        </w:rPr>
        <w:t xml:space="preserve"> signals the server that any</w:t>
      </w:r>
      <w:r>
        <w:rPr>
          <w:rFonts w:ascii="Verdana" w:hAnsi="Verdana"/>
          <w:color w:val="000000"/>
          <w:lang w:val="en"/>
        </w:rPr>
        <w:t xml:space="preserve"> cached value for that URI with the old fragment value is no longer valid. </w:t>
      </w:r>
    </w:p>
    <w:p w14:paraId="6C084A6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that Clients MAY pre-register </w:t>
      </w:r>
      <w:proofErr w:type="spellStart"/>
      <w:r>
        <w:rPr>
          <w:rStyle w:val="HTMLTypewriter"/>
          <w:lang w:val="en"/>
        </w:rPr>
        <w:t>request_uri</w:t>
      </w:r>
      <w:proofErr w:type="spellEnd"/>
      <w:r>
        <w:rPr>
          <w:rFonts w:ascii="Verdana" w:hAnsi="Verdana"/>
          <w:color w:val="000000"/>
          <w:lang w:val="en"/>
        </w:rPr>
        <w:t xml:space="preserve"> values using the </w:t>
      </w:r>
      <w:proofErr w:type="spellStart"/>
      <w:r>
        <w:rPr>
          <w:rStyle w:val="HTMLTypewriter"/>
          <w:lang w:val="en"/>
        </w:rPr>
        <w:t>request_uris</w:t>
      </w:r>
      <w:proofErr w:type="spellEnd"/>
      <w:r>
        <w:rPr>
          <w:rFonts w:ascii="Verdana" w:hAnsi="Verdana"/>
          <w:color w:val="000000"/>
          <w:lang w:val="en"/>
        </w:rPr>
        <w:t xml:space="preserve"> parameter defined in Section 2.1 of the </w:t>
      </w:r>
      <w:hyperlink w:anchor="OpenID.Registration" w:history="1">
        <w:r>
          <w:rPr>
            <w:rStyle w:val="Hyperlink"/>
            <w:rFonts w:ascii="Verdana" w:hAnsi="Verdana"/>
            <w:u w:val="none"/>
            <w:lang w:val="en"/>
          </w:rPr>
          <w:t>OpenID Connect Dynami</w:t>
        </w:r>
        <w:r>
          <w:rPr>
            <w:rStyle w:val="Hyperlink"/>
            <w:rFonts w:ascii="Verdana" w:hAnsi="Verdana"/>
            <w:u w:val="none"/>
            <w:lang w:val="en"/>
          </w:rPr>
          <w:t>c Client Registration 1.0</w:t>
        </w:r>
        <w:r>
          <w:rPr>
            <w:rStyle w:val="Hyperlink"/>
            <w:rFonts w:ascii="Verdana" w:hAnsi="Verdana"/>
            <w:vanish/>
            <w:u w:val="none"/>
            <w:lang w:val="en"/>
          </w:rPr>
          <w:t xml:space="preserve"> (Sakimura, N., Bradley, J., and M. Jones, “OpenID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specification. OPs can require that </w:t>
      </w:r>
      <w:proofErr w:type="spellStart"/>
      <w:r>
        <w:rPr>
          <w:rStyle w:val="HTMLTypewriter"/>
          <w:lang w:val="en"/>
        </w:rPr>
        <w:lastRenderedPageBreak/>
        <w:t>request_uri</w:t>
      </w:r>
      <w:proofErr w:type="spellEnd"/>
      <w:r>
        <w:rPr>
          <w:rFonts w:ascii="Verdana" w:hAnsi="Verdana"/>
          <w:color w:val="000000"/>
          <w:lang w:val="en"/>
        </w:rPr>
        <w:t xml:space="preserve"> values used be pre-registered with the </w:t>
      </w:r>
      <w:proofErr w:type="spellStart"/>
      <w:r>
        <w:rPr>
          <w:rStyle w:val="HTMLTypewriter"/>
          <w:lang w:val="en"/>
        </w:rPr>
        <w:t>require_reque</w:t>
      </w:r>
      <w:r>
        <w:rPr>
          <w:rStyle w:val="HTMLTypewriter"/>
          <w:lang w:val="en"/>
        </w:rPr>
        <w:t>st_uri_registration</w:t>
      </w:r>
      <w:proofErr w:type="spellEnd"/>
      <w:r>
        <w:rPr>
          <w:rFonts w:ascii="Verdana" w:hAnsi="Verdana"/>
          <w:color w:val="000000"/>
          <w:lang w:val="en"/>
        </w:rPr>
        <w:t xml:space="preserve"> discovery parameter. </w:t>
      </w:r>
    </w:p>
    <w:p w14:paraId="151BE9F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entire Request URI MUST NOT exceed 512 ASCII characters. </w:t>
      </w:r>
    </w:p>
    <w:p w14:paraId="6AEAEB8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contents of the resource referenced by the URL MUST </w:t>
      </w:r>
      <w:proofErr w:type="gramStart"/>
      <w:r>
        <w:rPr>
          <w:rFonts w:ascii="Verdana" w:hAnsi="Verdana"/>
          <w:color w:val="000000"/>
          <w:lang w:val="en"/>
        </w:rPr>
        <w:t>be</w:t>
      </w:r>
      <w:proofErr w:type="gramEnd"/>
      <w:r>
        <w:rPr>
          <w:rFonts w:ascii="Verdana" w:hAnsi="Verdana"/>
          <w:color w:val="000000"/>
          <w:lang w:val="en"/>
        </w:rPr>
        <w:t xml:space="preserve"> a Request Object. The scheme used in the </w:t>
      </w:r>
      <w:proofErr w:type="spellStart"/>
      <w:r>
        <w:rPr>
          <w:rStyle w:val="HTMLTypewriter"/>
          <w:lang w:val="en"/>
        </w:rPr>
        <w:t>request_uri</w:t>
      </w:r>
      <w:proofErr w:type="spellEnd"/>
      <w:r>
        <w:rPr>
          <w:rFonts w:ascii="Verdana" w:hAnsi="Verdana"/>
          <w:color w:val="000000"/>
          <w:lang w:val="en"/>
        </w:rPr>
        <w:t xml:space="preserve"> value MUST be </w:t>
      </w:r>
      <w:r>
        <w:rPr>
          <w:rStyle w:val="HTMLTypewriter"/>
          <w:lang w:val="en"/>
        </w:rPr>
        <w:t>https</w:t>
      </w:r>
      <w:r>
        <w:rPr>
          <w:rFonts w:ascii="Verdana" w:hAnsi="Verdana"/>
          <w:color w:val="000000"/>
          <w:lang w:val="en"/>
        </w:rPr>
        <w:t>, unless the target R</w:t>
      </w:r>
      <w:r>
        <w:rPr>
          <w:rFonts w:ascii="Verdana" w:hAnsi="Verdana"/>
          <w:color w:val="000000"/>
          <w:lang w:val="en"/>
        </w:rPr>
        <w:t xml:space="preserve">equest Object is signed in a way that is verifiable by the Authorization Server. The </w:t>
      </w:r>
      <w:proofErr w:type="spellStart"/>
      <w:r>
        <w:rPr>
          <w:rStyle w:val="HTMLTypewriter"/>
          <w:lang w:val="en"/>
        </w:rPr>
        <w:t>request_uri</w:t>
      </w:r>
      <w:proofErr w:type="spellEnd"/>
      <w:r>
        <w:rPr>
          <w:rFonts w:ascii="Verdana" w:hAnsi="Verdana"/>
          <w:color w:val="000000"/>
          <w:lang w:val="en"/>
        </w:rPr>
        <w:t xml:space="preserve"> value MUST be reachable by the Authorization Server, and SHOULD be reachable by the Client. </w:t>
      </w:r>
    </w:p>
    <w:p w14:paraId="5159F16E"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the contents of a Requ</w:t>
      </w:r>
      <w:r>
        <w:rPr>
          <w:rFonts w:ascii="Verdana" w:hAnsi="Verdana"/>
          <w:color w:val="000000"/>
          <w:lang w:val="en"/>
        </w:rPr>
        <w:t xml:space="preserve">est Object resource that can be referenced by a </w:t>
      </w:r>
      <w:proofErr w:type="spellStart"/>
      <w:r>
        <w:rPr>
          <w:rStyle w:val="HTMLTypewriter"/>
          <w:lang w:val="en"/>
        </w:rPr>
        <w:t>request_uri</w:t>
      </w:r>
      <w:proofErr w:type="spellEnd"/>
      <w:r>
        <w:rPr>
          <w:rFonts w:ascii="Verdana" w:hAnsi="Verdana"/>
          <w:color w:val="000000"/>
          <w:lang w:val="en"/>
        </w:rPr>
        <w:t xml:space="preserve"> (with line wraps within values for display purposes only): </w:t>
      </w:r>
    </w:p>
    <w:p w14:paraId="028FF7EF" w14:textId="77777777" w:rsidR="00000000" w:rsidRDefault="003F103A">
      <w:pPr>
        <w:pStyle w:val="HTMLPreformatted"/>
        <w:divId w:val="1057119977"/>
        <w:rPr>
          <w:lang w:val="en"/>
        </w:rPr>
      </w:pPr>
    </w:p>
    <w:p w14:paraId="68273FAC" w14:textId="77777777" w:rsidR="00000000" w:rsidRDefault="003F103A">
      <w:pPr>
        <w:pStyle w:val="HTMLPreformatted"/>
        <w:divId w:val="1057119977"/>
        <w:rPr>
          <w:lang w:val="en"/>
        </w:rPr>
      </w:pPr>
      <w:r>
        <w:rPr>
          <w:lang w:val="en"/>
        </w:rPr>
        <w:t xml:space="preserve">  eyJhbGciOiJSUzI1NiIsImtpZCI6ImsyYmRjIn0.ew0KICJpc3MiOiAiczZCaGRSa3</w:t>
      </w:r>
    </w:p>
    <w:p w14:paraId="44C29E00" w14:textId="77777777" w:rsidR="00000000" w:rsidRDefault="003F103A">
      <w:pPr>
        <w:pStyle w:val="HTMLPreformatted"/>
        <w:divId w:val="1057119977"/>
        <w:rPr>
          <w:lang w:val="en"/>
        </w:rPr>
      </w:pPr>
      <w:r>
        <w:rPr>
          <w:lang w:val="en"/>
        </w:rPr>
        <w:t xml:space="preserve">  F0MyIsDQogImF1ZCI6ICJodHRwczovL3NlcnZlci5leGFtcGxlLmNvbSIsDQogIn</w:t>
      </w:r>
      <w:r>
        <w:rPr>
          <w:lang w:val="en"/>
        </w:rPr>
        <w:t>Jl</w:t>
      </w:r>
    </w:p>
    <w:p w14:paraId="793441C9" w14:textId="77777777" w:rsidR="00000000" w:rsidRDefault="003F103A">
      <w:pPr>
        <w:pStyle w:val="HTMLPreformatted"/>
        <w:divId w:val="1057119977"/>
        <w:rPr>
          <w:lang w:val="en"/>
        </w:rPr>
      </w:pPr>
      <w:r>
        <w:rPr>
          <w:lang w:val="en"/>
        </w:rPr>
        <w:t xml:space="preserve">  c3BvbnNlX3R5cGUiOiAiY29kZSBpZF90b2tlbiIsDQogImNsaWVudF9pZCI6ICJzNk</w:t>
      </w:r>
    </w:p>
    <w:p w14:paraId="64CCA96A" w14:textId="77777777" w:rsidR="00000000" w:rsidRDefault="003F103A">
      <w:pPr>
        <w:pStyle w:val="HTMLPreformatted"/>
        <w:divId w:val="1057119977"/>
        <w:rPr>
          <w:lang w:val="en"/>
        </w:rPr>
      </w:pPr>
      <w:r>
        <w:rPr>
          <w:lang w:val="en"/>
        </w:rPr>
        <w:t xml:space="preserve">  JoZFJrcXQzIiwNCiAicmVkaXJlY3RfdXJpIjogImh0dHBzOi8vY2xpZW50LmV4YW1w</w:t>
      </w:r>
    </w:p>
    <w:p w14:paraId="1A8C28D8" w14:textId="77777777" w:rsidR="00000000" w:rsidRDefault="003F103A">
      <w:pPr>
        <w:pStyle w:val="HTMLPreformatted"/>
        <w:divId w:val="1057119977"/>
        <w:rPr>
          <w:lang w:val="en"/>
        </w:rPr>
      </w:pPr>
      <w:r>
        <w:rPr>
          <w:lang w:val="en"/>
        </w:rPr>
        <w:t xml:space="preserve">  bGUub3JnL2NiIiwNCiAic2NvcGUiOiAib3BlbmlkIiwNCiAic3RhdGUiOiAiYWYwaW</w:t>
      </w:r>
    </w:p>
    <w:p w14:paraId="0E079813" w14:textId="77777777" w:rsidR="00000000" w:rsidRDefault="003F103A">
      <w:pPr>
        <w:pStyle w:val="HTMLPreformatted"/>
        <w:divId w:val="1057119977"/>
        <w:rPr>
          <w:lang w:val="en"/>
        </w:rPr>
      </w:pPr>
      <w:r>
        <w:rPr>
          <w:lang w:val="en"/>
        </w:rPr>
        <w:t xml:space="preserve">  Zqc2xka2oiLA0KICJub25jZSI6ICJuLTBTNl9XekEyTW</w:t>
      </w:r>
      <w:r>
        <w:rPr>
          <w:lang w:val="en"/>
        </w:rPr>
        <w:t>oiLA0KICJtYXhfYWdlIjog</w:t>
      </w:r>
    </w:p>
    <w:p w14:paraId="5461CDD1" w14:textId="77777777" w:rsidR="00000000" w:rsidRDefault="003F103A">
      <w:pPr>
        <w:pStyle w:val="HTMLPreformatted"/>
        <w:divId w:val="1057119977"/>
        <w:rPr>
          <w:lang w:val="en"/>
        </w:rPr>
      </w:pPr>
      <w:r>
        <w:rPr>
          <w:lang w:val="en"/>
        </w:rPr>
        <w:t xml:space="preserve">  ODY0MDAsDQogImNsYWltcyI6IA0KICB7DQogICAidXNlcmluZm8iOiANCiAgICB7DQ</w:t>
      </w:r>
    </w:p>
    <w:p w14:paraId="4721BE9D" w14:textId="77777777" w:rsidR="00000000" w:rsidRDefault="003F103A">
      <w:pPr>
        <w:pStyle w:val="HTMLPreformatted"/>
        <w:divId w:val="1057119977"/>
        <w:rPr>
          <w:lang w:val="en"/>
        </w:rPr>
      </w:pPr>
      <w:r>
        <w:rPr>
          <w:lang w:val="en"/>
        </w:rPr>
        <w:t xml:space="preserve">  ogICAgICJnaXZlbl9uYW1lIjogeyJlc3NlbnRpYWwiOiB0cnVlfSwNCiAgICAgIm5p</w:t>
      </w:r>
    </w:p>
    <w:p w14:paraId="749A7841" w14:textId="77777777" w:rsidR="00000000" w:rsidRDefault="003F103A">
      <w:pPr>
        <w:pStyle w:val="HTMLPreformatted"/>
        <w:divId w:val="1057119977"/>
        <w:rPr>
          <w:lang w:val="en"/>
        </w:rPr>
      </w:pPr>
      <w:r>
        <w:rPr>
          <w:lang w:val="en"/>
        </w:rPr>
        <w:lastRenderedPageBreak/>
        <w:t xml:space="preserve">  Y2tuYW1lIjogbnVsbCwNCiAgICAgImVtYWlsIjogeyJlc3NlbnRpYWwiOiB0cnVlfS</w:t>
      </w:r>
    </w:p>
    <w:p w14:paraId="6504530B" w14:textId="77777777" w:rsidR="00000000" w:rsidRDefault="003F103A">
      <w:pPr>
        <w:pStyle w:val="HTMLPreformatted"/>
        <w:divId w:val="1057119977"/>
        <w:rPr>
          <w:lang w:val="en"/>
        </w:rPr>
      </w:pPr>
      <w:r>
        <w:rPr>
          <w:lang w:val="en"/>
        </w:rPr>
        <w:t xml:space="preserve">  </w:t>
      </w:r>
      <w:r>
        <w:rPr>
          <w:lang w:val="en"/>
        </w:rPr>
        <w:t>wNCiAgICAgImVtYWlsX3ZlcmlmaWVkIjogeyJlc3NlbnRpYWwiOiB0cnVlfSwNCiAg</w:t>
      </w:r>
    </w:p>
    <w:p w14:paraId="71F2A961" w14:textId="77777777" w:rsidR="00000000" w:rsidRDefault="003F103A">
      <w:pPr>
        <w:pStyle w:val="HTMLPreformatted"/>
        <w:divId w:val="1057119977"/>
        <w:rPr>
          <w:lang w:val="en"/>
        </w:rPr>
      </w:pPr>
      <w:r>
        <w:rPr>
          <w:lang w:val="en"/>
        </w:rPr>
        <w:t xml:space="preserve">  ICAgInBpY3R1cmUiOiBudWxsDQogICAgfSwNCiAgICJpZF90b2tlbiI6IA0KICAgIH</w:t>
      </w:r>
    </w:p>
    <w:p w14:paraId="0558ED05" w14:textId="77777777" w:rsidR="00000000" w:rsidRDefault="003F103A">
      <w:pPr>
        <w:pStyle w:val="HTMLPreformatted"/>
        <w:divId w:val="1057119977"/>
        <w:rPr>
          <w:lang w:val="en"/>
        </w:rPr>
      </w:pPr>
      <w:r>
        <w:rPr>
          <w:lang w:val="en"/>
        </w:rPr>
        <w:t xml:space="preserve">  sNCiAgICAgImdlbmRlciI6IG51bGwsDQogICAgICJiaXJ0aGRhdGUiOiB7ImVzc2Vu</w:t>
      </w:r>
    </w:p>
    <w:p w14:paraId="3F89992E" w14:textId="77777777" w:rsidR="00000000" w:rsidRDefault="003F103A">
      <w:pPr>
        <w:pStyle w:val="HTMLPreformatted"/>
        <w:divId w:val="1057119977"/>
        <w:rPr>
          <w:lang w:val="en"/>
        </w:rPr>
      </w:pPr>
      <w:r>
        <w:rPr>
          <w:lang w:val="en"/>
        </w:rPr>
        <w:t xml:space="preserve">  dGlhbCI6IHRydWV9LA0KICAgICAiYWNyIjogeyJ2YWx1ZXMiO</w:t>
      </w:r>
      <w:r>
        <w:rPr>
          <w:lang w:val="en"/>
        </w:rPr>
        <w:t>iBbInVybjptYWNlOm</w:t>
      </w:r>
    </w:p>
    <w:p w14:paraId="1CC654AD" w14:textId="77777777" w:rsidR="00000000" w:rsidRDefault="003F103A">
      <w:pPr>
        <w:pStyle w:val="HTMLPreformatted"/>
        <w:divId w:val="1057119977"/>
        <w:rPr>
          <w:lang w:val="en"/>
        </w:rPr>
      </w:pPr>
      <w:r>
        <w:rPr>
          <w:lang w:val="en"/>
        </w:rPr>
        <w:t xml:space="preserve">  </w:t>
      </w:r>
      <w:proofErr w:type="gramStart"/>
      <w:r>
        <w:rPr>
          <w:lang w:val="en"/>
        </w:rPr>
        <w:t>luY29tbW9uOmlhcDpzaWx2ZXIiXX0NCiAgICB9DQogIH0NCn0.nwwnNsk1-Zkbmnvs</w:t>
      </w:r>
      <w:proofErr w:type="gramEnd"/>
    </w:p>
    <w:p w14:paraId="7FAB37F3" w14:textId="77777777" w:rsidR="00000000" w:rsidRDefault="003F103A">
      <w:pPr>
        <w:pStyle w:val="HTMLPreformatted"/>
        <w:divId w:val="1057119977"/>
        <w:rPr>
          <w:lang w:val="en"/>
        </w:rPr>
      </w:pPr>
      <w:r>
        <w:rPr>
          <w:lang w:val="en"/>
        </w:rPr>
        <w:t xml:space="preserve">  F6zTHm8CHERFMGQPhos-EJcaH4Hh-sMgk8ePrGhw_trPYs8KQxsn6R9Emo_wHwajyF</w:t>
      </w:r>
    </w:p>
    <w:p w14:paraId="668E73F0" w14:textId="77777777" w:rsidR="00000000" w:rsidRDefault="003F103A">
      <w:pPr>
        <w:pStyle w:val="HTMLPreformatted"/>
        <w:divId w:val="1057119977"/>
        <w:rPr>
          <w:lang w:val="en"/>
        </w:rPr>
      </w:pPr>
      <w:r>
        <w:rPr>
          <w:lang w:val="en"/>
        </w:rPr>
        <w:t xml:space="preserve">  KzuMXZFSZ3p6Mb8dkxtVyjoy2GIzvuJT_u7PkY2t8QU9hjBcHs68PkgjDVTrG1uRTx</w:t>
      </w:r>
    </w:p>
    <w:p w14:paraId="0202B866" w14:textId="77777777" w:rsidR="00000000" w:rsidRDefault="003F103A">
      <w:pPr>
        <w:pStyle w:val="HTMLPreformatted"/>
        <w:divId w:val="1057119977"/>
        <w:rPr>
          <w:lang w:val="en"/>
        </w:rPr>
      </w:pPr>
      <w:r>
        <w:rPr>
          <w:lang w:val="en"/>
        </w:rPr>
        <w:t xml:space="preserve">  0GxFbuPbj96tVuj11pTnmFCUR6IEO</w:t>
      </w:r>
      <w:r>
        <w:rPr>
          <w:lang w:val="en"/>
        </w:rPr>
        <w:t>XKYr7iGOCRB3btfJhM0_AKQUfqKnRlrRscc8K</w:t>
      </w:r>
    </w:p>
    <w:p w14:paraId="3D68DE59" w14:textId="77777777" w:rsidR="00000000" w:rsidRDefault="003F103A">
      <w:pPr>
        <w:pStyle w:val="HTMLPreformatted"/>
        <w:divId w:val="1057119977"/>
        <w:rPr>
          <w:lang w:val="en"/>
        </w:rPr>
      </w:pPr>
      <w:r>
        <w:rPr>
          <w:lang w:val="en"/>
        </w:rPr>
        <w:t xml:space="preserve">  </w:t>
      </w:r>
      <w:proofErr w:type="gramStart"/>
      <w:r>
        <w:rPr>
          <w:lang w:val="en"/>
        </w:rPr>
        <w:t>ol-cSLWoYE9l5QqholImzjT_cMnNIznW9E7CDyWXTsO70xnB4SkG6pXfLSjLLlxmPG</w:t>
      </w:r>
      <w:proofErr w:type="gramEnd"/>
    </w:p>
    <w:p w14:paraId="7B26C623" w14:textId="77777777" w:rsidR="00000000" w:rsidRDefault="003F103A">
      <w:pPr>
        <w:pStyle w:val="HTMLPreformatted"/>
        <w:divId w:val="1057119977"/>
        <w:rPr>
          <w:lang w:val="en"/>
        </w:rPr>
      </w:pPr>
      <w:r>
        <w:rPr>
          <w:lang w:val="en"/>
        </w:rPr>
        <w:t xml:space="preserve">  </w:t>
      </w:r>
      <w:proofErr w:type="gramStart"/>
      <w:r>
        <w:rPr>
          <w:lang w:val="en"/>
        </w:rPr>
        <w:t>iyon_-Te111V8uE83IlzCYIb_NMXvtTIVc1jpspnTSD7xMbpL-2QgwUsAlMGzw</w:t>
      </w:r>
      <w:proofErr w:type="gramEnd"/>
    </w:p>
    <w:p w14:paraId="198C1A56" w14:textId="77777777" w:rsidR="00000000" w:rsidRDefault="003F103A">
      <w:pPr>
        <w:spacing w:before="0" w:beforeAutospacing="0" w:after="0" w:afterAutospacing="0"/>
        <w:divId w:val="1567063107"/>
        <w:rPr>
          <w:rFonts w:ascii="Verdana" w:eastAsia="Times New Roman" w:hAnsi="Verdana"/>
          <w:color w:val="000000"/>
          <w:lang w:val="en"/>
        </w:rPr>
      </w:pPr>
      <w:bookmarkStart w:id="192" w:name="CreateRequestUri"/>
      <w:bookmarkEnd w:id="192"/>
    </w:p>
    <w:p w14:paraId="2EDB253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F0B6BCC" w14:textId="77777777">
        <w:trPr>
          <w:divId w:val="1567063107"/>
          <w:trHeight w:val="225"/>
          <w:tblCellSpacing w:w="12" w:type="dxa"/>
        </w:trPr>
        <w:tc>
          <w:tcPr>
            <w:tcW w:w="450" w:type="dxa"/>
            <w:shd w:val="clear" w:color="auto" w:fill="990000"/>
            <w:vAlign w:val="center"/>
            <w:hideMark/>
          </w:tcPr>
          <w:p w14:paraId="282E9B6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333440" w14:textId="77777777" w:rsidR="00000000" w:rsidRDefault="003F103A">
      <w:pPr>
        <w:pStyle w:val="Heading3"/>
        <w:divId w:val="1567063107"/>
        <w:rPr>
          <w:rFonts w:eastAsia="Times New Roman"/>
          <w:lang w:val="en"/>
        </w:rPr>
      </w:pPr>
      <w:bookmarkStart w:id="193" w:name="rfc.section.6.2.1"/>
      <w:bookmarkEnd w:id="193"/>
      <w:r>
        <w:rPr>
          <w:rFonts w:eastAsia="Times New Roman"/>
          <w:lang w:val="en"/>
        </w:rPr>
        <w:t>6.2.1.</w:t>
      </w:r>
      <w:proofErr w:type="gramStart"/>
      <w:r>
        <w:rPr>
          <w:rFonts w:eastAsia="Times New Roman"/>
          <w:lang w:val="en"/>
        </w:rPr>
        <w:t>  URL</w:t>
      </w:r>
      <w:proofErr w:type="gramEnd"/>
      <w:r>
        <w:rPr>
          <w:rFonts w:eastAsia="Times New Roman"/>
          <w:lang w:val="en"/>
        </w:rPr>
        <w:t xml:space="preserve"> Referencing the Request Object</w:t>
      </w:r>
    </w:p>
    <w:p w14:paraId="0B68252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stores the Request Object resource either locally or remotely at a URL the Server can access. This URL is the Request URI, </w:t>
      </w:r>
      <w:proofErr w:type="spellStart"/>
      <w:r>
        <w:rPr>
          <w:rStyle w:val="HTMLTypewriter"/>
          <w:lang w:val="en"/>
        </w:rPr>
        <w:t>request_uri</w:t>
      </w:r>
      <w:proofErr w:type="spellEnd"/>
      <w:r>
        <w:rPr>
          <w:rFonts w:ascii="Verdana" w:hAnsi="Verdana"/>
          <w:color w:val="000000"/>
          <w:lang w:val="en"/>
        </w:rPr>
        <w:t xml:space="preserve">. </w:t>
      </w:r>
    </w:p>
    <w:p w14:paraId="356577C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Request Object includes requested values for Claims, it MUST NOT be revealed to anybody but the Authorization Server. As such, the </w:t>
      </w:r>
      <w:proofErr w:type="spellStart"/>
      <w:r>
        <w:rPr>
          <w:rStyle w:val="HTMLTypewriter"/>
          <w:lang w:val="en"/>
        </w:rPr>
        <w:t>request_uri</w:t>
      </w:r>
      <w:proofErr w:type="spellEnd"/>
      <w:r>
        <w:rPr>
          <w:rFonts w:ascii="Verdana" w:hAnsi="Verdana"/>
          <w:color w:val="000000"/>
          <w:lang w:val="en"/>
        </w:rPr>
        <w:t xml:space="preserve"> MUST have appropriate entropy for its lifetime. It is RECOMMENDED that it be removed if it i</w:t>
      </w:r>
      <w:r>
        <w:rPr>
          <w:rFonts w:ascii="Verdana" w:hAnsi="Verdana"/>
          <w:color w:val="000000"/>
          <w:lang w:val="en"/>
        </w:rPr>
        <w:t xml:space="preserve">s known that it will not be used again or after a </w:t>
      </w:r>
      <w:r>
        <w:rPr>
          <w:rFonts w:ascii="Verdana" w:hAnsi="Verdana"/>
          <w:color w:val="000000"/>
          <w:lang w:val="en"/>
        </w:rPr>
        <w:lastRenderedPageBreak/>
        <w:t xml:space="preserve">reasonable timeout unless access control measures are taken. </w:t>
      </w:r>
    </w:p>
    <w:p w14:paraId="10B19CE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Request URI value (with line wraps within values for display purposes only): </w:t>
      </w:r>
    </w:p>
    <w:p w14:paraId="08DD5B48" w14:textId="77777777" w:rsidR="00000000" w:rsidRDefault="003F103A">
      <w:pPr>
        <w:pStyle w:val="HTMLPreformatted"/>
        <w:divId w:val="402992883"/>
        <w:rPr>
          <w:lang w:val="en"/>
        </w:rPr>
      </w:pPr>
    </w:p>
    <w:p w14:paraId="2F039B52" w14:textId="77777777" w:rsidR="00000000" w:rsidRDefault="003F103A">
      <w:pPr>
        <w:pStyle w:val="HTMLPreformatted"/>
        <w:divId w:val="402992883"/>
        <w:rPr>
          <w:lang w:val="en"/>
        </w:rPr>
      </w:pPr>
      <w:r>
        <w:rPr>
          <w:lang w:val="en"/>
        </w:rPr>
        <w:t xml:space="preserve">  https://client.ex</w:t>
      </w:r>
      <w:r>
        <w:rPr>
          <w:lang w:val="en"/>
        </w:rPr>
        <w:t>ample.org/request.jwt#</w:t>
      </w:r>
    </w:p>
    <w:p w14:paraId="386A5B2D" w14:textId="77777777" w:rsidR="00000000" w:rsidRDefault="003F103A">
      <w:pPr>
        <w:pStyle w:val="HTMLPreformatted"/>
        <w:divId w:val="402992883"/>
        <w:rPr>
          <w:lang w:val="en"/>
        </w:rPr>
      </w:pPr>
      <w:r>
        <w:rPr>
          <w:lang w:val="en"/>
        </w:rPr>
        <w:t xml:space="preserve">    GkurKxf5T0Y-mnPFCHqWOMiZi4VS138cQO_V7PZHAdM</w:t>
      </w:r>
    </w:p>
    <w:p w14:paraId="6338A4A3" w14:textId="77777777" w:rsidR="00000000" w:rsidRDefault="003F103A">
      <w:pPr>
        <w:spacing w:before="0" w:beforeAutospacing="0" w:after="0" w:afterAutospacing="0"/>
        <w:divId w:val="1567063107"/>
        <w:rPr>
          <w:rFonts w:ascii="Verdana" w:eastAsia="Times New Roman" w:hAnsi="Verdana"/>
          <w:color w:val="000000"/>
          <w:lang w:val="en"/>
        </w:rPr>
      </w:pPr>
      <w:bookmarkStart w:id="194" w:name="UseRequestUri"/>
      <w:bookmarkEnd w:id="194"/>
    </w:p>
    <w:p w14:paraId="0F10F28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55358A5" w14:textId="77777777">
        <w:trPr>
          <w:divId w:val="1567063107"/>
          <w:trHeight w:val="225"/>
          <w:tblCellSpacing w:w="12" w:type="dxa"/>
        </w:trPr>
        <w:tc>
          <w:tcPr>
            <w:tcW w:w="450" w:type="dxa"/>
            <w:shd w:val="clear" w:color="auto" w:fill="990000"/>
            <w:vAlign w:val="center"/>
            <w:hideMark/>
          </w:tcPr>
          <w:p w14:paraId="1834314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7C8258" w14:textId="77777777" w:rsidR="00000000" w:rsidRDefault="003F103A">
      <w:pPr>
        <w:pStyle w:val="Heading3"/>
        <w:divId w:val="1567063107"/>
        <w:rPr>
          <w:rFonts w:eastAsia="Times New Roman"/>
          <w:lang w:val="en"/>
        </w:rPr>
      </w:pPr>
      <w:bookmarkStart w:id="195" w:name="rfc.section.6.2.2"/>
      <w:bookmarkEnd w:id="195"/>
      <w:r>
        <w:rPr>
          <w:rFonts w:eastAsia="Times New Roman"/>
          <w:lang w:val="en"/>
        </w:rPr>
        <w:t>6.2.2.</w:t>
      </w:r>
      <w:proofErr w:type="gramStart"/>
      <w:r>
        <w:rPr>
          <w:rFonts w:eastAsia="Times New Roman"/>
          <w:lang w:val="en"/>
        </w:rPr>
        <w:t>  Request</w:t>
      </w:r>
      <w:proofErr w:type="gramEnd"/>
      <w:r>
        <w:rPr>
          <w:rFonts w:eastAsia="Times New Roman"/>
          <w:lang w:val="en"/>
        </w:rPr>
        <w:t xml:space="preserve"> using the "</w:t>
      </w:r>
      <w:proofErr w:type="spellStart"/>
      <w:r>
        <w:rPr>
          <w:rFonts w:eastAsia="Times New Roman"/>
          <w:lang w:val="en"/>
        </w:rPr>
        <w:t>request_uri</w:t>
      </w:r>
      <w:proofErr w:type="spellEnd"/>
      <w:r>
        <w:rPr>
          <w:rFonts w:eastAsia="Times New Roman"/>
          <w:lang w:val="en"/>
        </w:rPr>
        <w:t>" Request Parameter</w:t>
      </w:r>
    </w:p>
    <w:p w14:paraId="08A119A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sends the Authorization Request to the Authorization Endpoint. </w:t>
      </w:r>
    </w:p>
    <w:p w14:paraId="2760D6AF"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an Authorization Request using the </w:t>
      </w:r>
      <w:proofErr w:type="spellStart"/>
      <w:r>
        <w:rPr>
          <w:rStyle w:val="HTMLTypewriter"/>
          <w:lang w:val="en"/>
        </w:rPr>
        <w:t>request_uri</w:t>
      </w:r>
      <w:proofErr w:type="spellEnd"/>
      <w:r>
        <w:rPr>
          <w:rFonts w:ascii="Verdana" w:hAnsi="Verdana"/>
          <w:color w:val="000000"/>
          <w:lang w:val="en"/>
        </w:rPr>
        <w:t xml:space="preserve"> parameter (with line wraps within values for display purposes only): </w:t>
      </w:r>
    </w:p>
    <w:p w14:paraId="4918BCF5" w14:textId="77777777" w:rsidR="00000000" w:rsidRDefault="003F103A">
      <w:pPr>
        <w:pStyle w:val="HTMLPreformatted"/>
        <w:divId w:val="2114401948"/>
        <w:rPr>
          <w:lang w:val="en"/>
        </w:rPr>
      </w:pPr>
    </w:p>
    <w:p w14:paraId="5515E47C" w14:textId="77777777" w:rsidR="00000000" w:rsidRDefault="003F103A">
      <w:pPr>
        <w:pStyle w:val="HTMLPreformatted"/>
        <w:divId w:val="2114401948"/>
        <w:rPr>
          <w:lang w:val="en"/>
        </w:rPr>
      </w:pPr>
      <w:r>
        <w:rPr>
          <w:lang w:val="en"/>
        </w:rPr>
        <w:t xml:space="preserve">  https://server.example.com/authorize?</w:t>
      </w:r>
    </w:p>
    <w:p w14:paraId="43EB4EF3" w14:textId="77777777" w:rsidR="00000000" w:rsidRDefault="003F103A">
      <w:pPr>
        <w:pStyle w:val="HTMLPreformatted"/>
        <w:divId w:val="2114401948"/>
        <w:rPr>
          <w:lang w:val="en"/>
        </w:rPr>
      </w:pPr>
      <w:r>
        <w:rPr>
          <w:lang w:val="en"/>
        </w:rPr>
        <w:t xml:space="preserve">    </w:t>
      </w:r>
      <w:proofErr w:type="spellStart"/>
      <w:r>
        <w:rPr>
          <w:lang w:val="en"/>
        </w:rPr>
        <w:t>response_type</w:t>
      </w:r>
      <w:proofErr w:type="spellEnd"/>
      <w:r>
        <w:rPr>
          <w:lang w:val="en"/>
        </w:rPr>
        <w:t>=code%20id_token</w:t>
      </w:r>
    </w:p>
    <w:p w14:paraId="35409B51" w14:textId="77777777" w:rsidR="00000000" w:rsidRDefault="003F103A">
      <w:pPr>
        <w:pStyle w:val="HTMLPreformatted"/>
        <w:divId w:val="2114401948"/>
        <w:rPr>
          <w:lang w:val="en"/>
        </w:rPr>
      </w:pPr>
      <w:r>
        <w:rPr>
          <w:lang w:val="en"/>
        </w:rPr>
        <w:t xml:space="preserve">    &amp;</w:t>
      </w:r>
      <w:proofErr w:type="spellStart"/>
      <w:r>
        <w:rPr>
          <w:lang w:val="en"/>
        </w:rPr>
        <w:t>client_id</w:t>
      </w:r>
      <w:proofErr w:type="spellEnd"/>
      <w:r>
        <w:rPr>
          <w:lang w:val="en"/>
        </w:rPr>
        <w:t>=s6BhdRkqt3</w:t>
      </w:r>
    </w:p>
    <w:p w14:paraId="0A934081" w14:textId="77777777" w:rsidR="00000000" w:rsidRDefault="003F103A">
      <w:pPr>
        <w:pStyle w:val="HTMLPreformatted"/>
        <w:divId w:val="2114401948"/>
        <w:rPr>
          <w:lang w:val="en"/>
        </w:rPr>
      </w:pPr>
      <w:r>
        <w:rPr>
          <w:lang w:val="en"/>
        </w:rPr>
        <w:t xml:space="preserve">    &amp;</w:t>
      </w:r>
      <w:proofErr w:type="spellStart"/>
      <w:r>
        <w:rPr>
          <w:lang w:val="en"/>
        </w:rPr>
        <w:t>request_uri</w:t>
      </w:r>
      <w:proofErr w:type="spellEnd"/>
      <w:r>
        <w:rPr>
          <w:lang w:val="en"/>
        </w:rPr>
        <w:t>=https%3A%2F%2Fclient.example.org%2Frequest.jwt</w:t>
      </w:r>
    </w:p>
    <w:p w14:paraId="4E1E52AE" w14:textId="77777777" w:rsidR="00000000" w:rsidRDefault="003F103A">
      <w:pPr>
        <w:pStyle w:val="HTMLPreformatted"/>
        <w:divId w:val="2114401948"/>
        <w:rPr>
          <w:lang w:val="en"/>
        </w:rPr>
      </w:pPr>
      <w:r>
        <w:rPr>
          <w:lang w:val="en"/>
        </w:rPr>
        <w:t xml:space="preserve">    %23GkurKxf5T0Y-mnPFCHqWOMiZi4VS138cQO_V7PZHAdM</w:t>
      </w:r>
    </w:p>
    <w:p w14:paraId="7C56B16D" w14:textId="77777777" w:rsidR="00000000" w:rsidRDefault="003F103A">
      <w:pPr>
        <w:pStyle w:val="HTMLPreformatted"/>
        <w:divId w:val="2114401948"/>
        <w:rPr>
          <w:lang w:val="en"/>
        </w:rPr>
      </w:pPr>
      <w:r>
        <w:rPr>
          <w:lang w:val="en"/>
        </w:rPr>
        <w:t xml:space="preserve">    &amp;state=af0ifjsldkj&amp;nonce=n-0S6_WzA2Mj</w:t>
      </w:r>
    </w:p>
    <w:p w14:paraId="24E1A919" w14:textId="77777777" w:rsidR="00000000" w:rsidRDefault="003F103A">
      <w:pPr>
        <w:pStyle w:val="HTMLPreformatted"/>
        <w:divId w:val="2114401948"/>
        <w:rPr>
          <w:lang w:val="en"/>
        </w:rPr>
      </w:pPr>
      <w:r>
        <w:rPr>
          <w:lang w:val="en"/>
        </w:rPr>
        <w:t xml:space="preserve">    &amp;scope=</w:t>
      </w:r>
      <w:proofErr w:type="spellStart"/>
      <w:r>
        <w:rPr>
          <w:lang w:val="en"/>
        </w:rPr>
        <w:t>openid</w:t>
      </w:r>
      <w:proofErr w:type="spellEnd"/>
    </w:p>
    <w:p w14:paraId="0020D95C" w14:textId="77777777" w:rsidR="00000000" w:rsidRDefault="003F103A">
      <w:pPr>
        <w:spacing w:before="0" w:beforeAutospacing="0" w:after="0" w:afterAutospacing="0"/>
        <w:divId w:val="1567063107"/>
        <w:rPr>
          <w:rFonts w:ascii="Verdana" w:eastAsia="Times New Roman" w:hAnsi="Verdana"/>
          <w:color w:val="000000"/>
          <w:lang w:val="en"/>
        </w:rPr>
      </w:pPr>
      <w:bookmarkStart w:id="196" w:name="GetRequestUri"/>
      <w:bookmarkEnd w:id="196"/>
    </w:p>
    <w:p w14:paraId="073F578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D3DBCA3" w14:textId="77777777">
        <w:trPr>
          <w:divId w:val="1567063107"/>
          <w:trHeight w:val="225"/>
          <w:tblCellSpacing w:w="12" w:type="dxa"/>
        </w:trPr>
        <w:tc>
          <w:tcPr>
            <w:tcW w:w="450" w:type="dxa"/>
            <w:shd w:val="clear" w:color="auto" w:fill="990000"/>
            <w:vAlign w:val="center"/>
            <w:hideMark/>
          </w:tcPr>
          <w:p w14:paraId="240D4C8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47A8F7F" w14:textId="77777777" w:rsidR="00000000" w:rsidRDefault="003F103A">
      <w:pPr>
        <w:pStyle w:val="Heading3"/>
        <w:divId w:val="1567063107"/>
        <w:rPr>
          <w:rFonts w:eastAsia="Times New Roman"/>
          <w:lang w:val="en"/>
        </w:rPr>
      </w:pPr>
      <w:bookmarkStart w:id="197" w:name="rfc.section.6.2.3"/>
      <w:bookmarkEnd w:id="197"/>
      <w:r>
        <w:rPr>
          <w:rFonts w:eastAsia="Times New Roman"/>
          <w:lang w:val="en"/>
        </w:rPr>
        <w:t>6.2.3.</w:t>
      </w:r>
      <w:proofErr w:type="gramStart"/>
      <w:r>
        <w:rPr>
          <w:rFonts w:eastAsia="Times New Roman"/>
          <w:lang w:val="en"/>
        </w:rPr>
        <w:t>  Authorization</w:t>
      </w:r>
      <w:proofErr w:type="gramEnd"/>
      <w:r>
        <w:rPr>
          <w:rFonts w:eastAsia="Times New Roman"/>
          <w:lang w:val="en"/>
        </w:rPr>
        <w:t xml:space="preserve"> Server Fetches Request Object</w:t>
      </w:r>
    </w:p>
    <w:p w14:paraId="5CDFC7E6" w14:textId="77777777" w:rsidR="00000000" w:rsidRDefault="003F103A">
      <w:pPr>
        <w:pStyle w:val="NormalWeb"/>
        <w:divId w:val="1567063107"/>
        <w:rPr>
          <w:rFonts w:ascii="Verdana" w:hAnsi="Verdana"/>
          <w:color w:val="000000"/>
          <w:lang w:val="en"/>
        </w:rPr>
      </w:pPr>
      <w:r>
        <w:rPr>
          <w:rFonts w:ascii="Verdana" w:hAnsi="Verdana"/>
          <w:color w:val="000000"/>
          <w:lang w:val="en"/>
        </w:rPr>
        <w:t>Upon receipt of the Request, the Authorization Server MUST se</w:t>
      </w:r>
      <w:r>
        <w:rPr>
          <w:rFonts w:ascii="Verdana" w:hAnsi="Verdana"/>
          <w:color w:val="000000"/>
          <w:lang w:val="en"/>
        </w:rPr>
        <w:t xml:space="preserve">nd an HTTP </w:t>
      </w:r>
      <w:r>
        <w:rPr>
          <w:rStyle w:val="HTMLTypewriter"/>
          <w:lang w:val="en"/>
        </w:rPr>
        <w:t>GET</w:t>
      </w:r>
      <w:r>
        <w:rPr>
          <w:rFonts w:ascii="Verdana" w:hAnsi="Verdana"/>
          <w:color w:val="000000"/>
          <w:lang w:val="en"/>
        </w:rPr>
        <w:t xml:space="preserve"> request to the </w:t>
      </w:r>
      <w:proofErr w:type="spellStart"/>
      <w:r>
        <w:rPr>
          <w:rStyle w:val="HTMLTypewriter"/>
          <w:lang w:val="en"/>
        </w:rPr>
        <w:t>request_uri</w:t>
      </w:r>
      <w:proofErr w:type="spellEnd"/>
      <w:r>
        <w:rPr>
          <w:rFonts w:ascii="Verdana" w:hAnsi="Verdana"/>
          <w:color w:val="000000"/>
          <w:lang w:val="en"/>
        </w:rPr>
        <w:t xml:space="preserve"> to retrieve the referenced Request Object, unless it is already cached, and parse it to recreate the Authorization Request parameters. </w:t>
      </w:r>
    </w:p>
    <w:p w14:paraId="1004B310"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Note that the RP SHOULD use a unique URI for each request utilizing distinct p</w:t>
      </w:r>
      <w:r>
        <w:rPr>
          <w:rFonts w:ascii="Verdana" w:hAnsi="Verdana"/>
          <w:color w:val="000000"/>
          <w:lang w:val="en"/>
        </w:rPr>
        <w:t xml:space="preserve">arameters, or otherwise prevent the Authorization Server from caching the </w:t>
      </w:r>
      <w:proofErr w:type="spellStart"/>
      <w:r>
        <w:rPr>
          <w:rStyle w:val="HTMLTypewriter"/>
          <w:lang w:val="en"/>
        </w:rPr>
        <w:t>request_uri</w:t>
      </w:r>
      <w:proofErr w:type="spellEnd"/>
      <w:r>
        <w:rPr>
          <w:rFonts w:ascii="Verdana" w:hAnsi="Verdana"/>
          <w:color w:val="000000"/>
          <w:lang w:val="en"/>
        </w:rPr>
        <w:t xml:space="preserve">. </w:t>
      </w:r>
    </w:p>
    <w:p w14:paraId="1F56294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this fetch process: </w:t>
      </w:r>
    </w:p>
    <w:p w14:paraId="477A7909" w14:textId="77777777" w:rsidR="00000000" w:rsidRDefault="003F103A">
      <w:pPr>
        <w:pStyle w:val="HTMLPreformatted"/>
        <w:divId w:val="2031297750"/>
        <w:rPr>
          <w:lang w:val="en"/>
        </w:rPr>
      </w:pPr>
    </w:p>
    <w:p w14:paraId="40822BDB" w14:textId="77777777" w:rsidR="00000000" w:rsidRDefault="003F103A">
      <w:pPr>
        <w:pStyle w:val="HTMLPreformatted"/>
        <w:divId w:val="2031297750"/>
        <w:rPr>
          <w:lang w:val="en"/>
        </w:rPr>
      </w:pPr>
      <w:r>
        <w:rPr>
          <w:lang w:val="en"/>
        </w:rPr>
        <w:t xml:space="preserve">  GET /</w:t>
      </w:r>
      <w:proofErr w:type="spellStart"/>
      <w:r>
        <w:rPr>
          <w:lang w:val="en"/>
        </w:rPr>
        <w:t>request.jwt</w:t>
      </w:r>
      <w:proofErr w:type="spellEnd"/>
      <w:r>
        <w:rPr>
          <w:lang w:val="en"/>
        </w:rPr>
        <w:t xml:space="preserve"> HTTP/1.1</w:t>
      </w:r>
    </w:p>
    <w:p w14:paraId="5CD94560" w14:textId="77777777" w:rsidR="00000000" w:rsidRDefault="003F103A">
      <w:pPr>
        <w:pStyle w:val="HTMLPreformatted"/>
        <w:divId w:val="2031297750"/>
        <w:rPr>
          <w:lang w:val="en"/>
        </w:rPr>
      </w:pPr>
      <w:r>
        <w:rPr>
          <w:lang w:val="en"/>
        </w:rPr>
        <w:t xml:space="preserve">  Host: client.example.org</w:t>
      </w:r>
    </w:p>
    <w:p w14:paraId="16476565" w14:textId="77777777" w:rsidR="00000000" w:rsidRDefault="003F103A">
      <w:pPr>
        <w:spacing w:before="0" w:beforeAutospacing="0" w:after="0" w:afterAutospacing="0"/>
        <w:divId w:val="1567063107"/>
        <w:rPr>
          <w:rFonts w:ascii="Verdana" w:eastAsia="Times New Roman" w:hAnsi="Verdana"/>
          <w:color w:val="000000"/>
          <w:lang w:val="en"/>
        </w:rPr>
      </w:pPr>
      <w:bookmarkStart w:id="198" w:name="RequestUriRationale"/>
      <w:bookmarkEnd w:id="198"/>
    </w:p>
    <w:p w14:paraId="4C098E4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E50B840" w14:textId="77777777">
        <w:trPr>
          <w:divId w:val="1567063107"/>
          <w:trHeight w:val="225"/>
          <w:tblCellSpacing w:w="12" w:type="dxa"/>
        </w:trPr>
        <w:tc>
          <w:tcPr>
            <w:tcW w:w="450" w:type="dxa"/>
            <w:shd w:val="clear" w:color="auto" w:fill="990000"/>
            <w:vAlign w:val="center"/>
            <w:hideMark/>
          </w:tcPr>
          <w:p w14:paraId="25A4620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B93AB3" w14:textId="77777777" w:rsidR="00000000" w:rsidRDefault="003F103A">
      <w:pPr>
        <w:pStyle w:val="Heading3"/>
        <w:divId w:val="1567063107"/>
        <w:rPr>
          <w:rFonts w:eastAsia="Times New Roman"/>
          <w:lang w:val="en"/>
        </w:rPr>
      </w:pPr>
      <w:bookmarkStart w:id="199" w:name="rfc.section.6.2.4"/>
      <w:bookmarkEnd w:id="199"/>
      <w:r>
        <w:rPr>
          <w:rFonts w:eastAsia="Times New Roman"/>
          <w:lang w:val="en"/>
        </w:rPr>
        <w:t>6.2.4.</w:t>
      </w:r>
      <w:proofErr w:type="gramStart"/>
      <w:r>
        <w:rPr>
          <w:rFonts w:eastAsia="Times New Roman"/>
          <w:lang w:val="en"/>
        </w:rPr>
        <w:t>  "</w:t>
      </w:r>
      <w:proofErr w:type="spellStart"/>
      <w:proofErr w:type="gramEnd"/>
      <w:r>
        <w:rPr>
          <w:rFonts w:eastAsia="Times New Roman"/>
          <w:lang w:val="en"/>
        </w:rPr>
        <w:t>request_uri</w:t>
      </w:r>
      <w:proofErr w:type="spellEnd"/>
      <w:r>
        <w:rPr>
          <w:rFonts w:eastAsia="Times New Roman"/>
          <w:lang w:val="en"/>
        </w:rPr>
        <w:t>" Rationale</w:t>
      </w:r>
    </w:p>
    <w:p w14:paraId="020DE1D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There are several reasons that one might choose to use the </w:t>
      </w:r>
      <w:proofErr w:type="spellStart"/>
      <w:r>
        <w:rPr>
          <w:rStyle w:val="HTMLTypewriter"/>
          <w:lang w:val="en"/>
        </w:rPr>
        <w:t>request_uri</w:t>
      </w:r>
      <w:proofErr w:type="spellEnd"/>
      <w:r>
        <w:rPr>
          <w:rFonts w:ascii="Verdana" w:hAnsi="Verdana"/>
          <w:color w:val="000000"/>
          <w:lang w:val="en"/>
        </w:rPr>
        <w:t xml:space="preserve"> parameter: </w:t>
      </w:r>
    </w:p>
    <w:p w14:paraId="699E7FEC" w14:textId="77777777" w:rsidR="00000000" w:rsidRDefault="003F103A">
      <w:pPr>
        <w:numPr>
          <w:ilvl w:val="0"/>
          <w:numId w:val="1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set of request parameters can become large, and can exceed browser URI size limitations. Passing the request parameters by reference can solve this problem. </w:t>
      </w:r>
    </w:p>
    <w:p w14:paraId="009E7A20" w14:textId="77777777" w:rsidR="00000000" w:rsidRDefault="003F103A">
      <w:pPr>
        <w:numPr>
          <w:ilvl w:val="0"/>
          <w:numId w:val="1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Passing a </w:t>
      </w:r>
      <w:proofErr w:type="spellStart"/>
      <w:r>
        <w:rPr>
          <w:rStyle w:val="HTMLTypewriter"/>
          <w:lang w:val="en"/>
        </w:rPr>
        <w:t>r</w:t>
      </w:r>
      <w:r>
        <w:rPr>
          <w:rStyle w:val="HTMLTypewriter"/>
          <w:lang w:val="en"/>
        </w:rPr>
        <w:t>equest_uri</w:t>
      </w:r>
      <w:proofErr w:type="spellEnd"/>
      <w:r>
        <w:rPr>
          <w:rFonts w:ascii="Verdana" w:eastAsia="Times New Roman" w:hAnsi="Verdana"/>
          <w:color w:val="000000"/>
          <w:lang w:val="en"/>
        </w:rPr>
        <w:t xml:space="preserve"> value, rather than a complete request by value, can reduce request latency. </w:t>
      </w:r>
    </w:p>
    <w:p w14:paraId="5ABFCBA1" w14:textId="77777777" w:rsidR="00000000" w:rsidRDefault="003F103A">
      <w:pPr>
        <w:numPr>
          <w:ilvl w:val="0"/>
          <w:numId w:val="1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Most requests for Claims from an RP are constant. The </w:t>
      </w:r>
      <w:proofErr w:type="spellStart"/>
      <w:r>
        <w:rPr>
          <w:rStyle w:val="HTMLTypewriter"/>
          <w:lang w:val="en"/>
        </w:rPr>
        <w:t>request_uri</w:t>
      </w:r>
      <w:proofErr w:type="spellEnd"/>
      <w:r>
        <w:rPr>
          <w:rFonts w:ascii="Verdana" w:eastAsia="Times New Roman" w:hAnsi="Verdana"/>
          <w:color w:val="000000"/>
          <w:lang w:val="en"/>
        </w:rPr>
        <w:t xml:space="preserve"> is a way of creating and sometimes also signing and encrypting a constant set of request parameters in</w:t>
      </w:r>
      <w:r>
        <w:rPr>
          <w:rFonts w:ascii="Verdana" w:eastAsia="Times New Roman" w:hAnsi="Verdana"/>
          <w:color w:val="000000"/>
          <w:lang w:val="en"/>
        </w:rPr>
        <w:t xml:space="preserve"> advance. (The </w:t>
      </w:r>
      <w:proofErr w:type="spellStart"/>
      <w:r>
        <w:rPr>
          <w:rStyle w:val="HTMLTypewriter"/>
          <w:lang w:val="en"/>
        </w:rPr>
        <w:t>request_uri</w:t>
      </w:r>
      <w:proofErr w:type="spellEnd"/>
      <w:r>
        <w:rPr>
          <w:rFonts w:ascii="Verdana" w:eastAsia="Times New Roman" w:hAnsi="Verdana"/>
          <w:color w:val="000000"/>
          <w:lang w:val="en"/>
        </w:rPr>
        <w:t xml:space="preserve"> value becomes an "artifact" representing a particular fixed set of request parameters.) </w:t>
      </w:r>
    </w:p>
    <w:p w14:paraId="0AF3CD90" w14:textId="77777777" w:rsidR="00000000" w:rsidRDefault="003F103A">
      <w:pPr>
        <w:numPr>
          <w:ilvl w:val="0"/>
          <w:numId w:val="17"/>
        </w:numPr>
        <w:ind w:left="1200" w:right="480"/>
        <w:divId w:val="1567063107"/>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cache and pre-validate the request parameters at Regis</w:t>
      </w:r>
      <w:r>
        <w:rPr>
          <w:rFonts w:ascii="Verdana" w:eastAsia="Times New Roman" w:hAnsi="Verdana"/>
          <w:color w:val="000000"/>
          <w:lang w:val="en"/>
        </w:rPr>
        <w:t xml:space="preserve">tration time, meaning they need not be retrieved at request time. </w:t>
      </w:r>
    </w:p>
    <w:p w14:paraId="4621C5BC" w14:textId="77777777" w:rsidR="00000000" w:rsidRDefault="003F103A">
      <w:pPr>
        <w:numPr>
          <w:ilvl w:val="0"/>
          <w:numId w:val="17"/>
        </w:numPr>
        <w:ind w:left="1200" w:right="480"/>
        <w:divId w:val="1567063107"/>
        <w:rPr>
          <w:rFonts w:ascii="Verdana" w:eastAsia="Times New Roman" w:hAnsi="Verdana"/>
          <w:color w:val="000000"/>
          <w:lang w:val="en"/>
        </w:rPr>
      </w:pPr>
      <w:r>
        <w:rPr>
          <w:rFonts w:ascii="Verdana" w:eastAsia="Times New Roman" w:hAnsi="Verdana"/>
          <w:color w:val="000000"/>
          <w:lang w:val="en"/>
        </w:rPr>
        <w:t>Pre-registering a fixed set of request parameters at Registration time enables OPs to vet the contents of the request from consumer protection and other points of views, either itself or by</w:t>
      </w:r>
      <w:r>
        <w:rPr>
          <w:rFonts w:ascii="Verdana" w:eastAsia="Times New Roman" w:hAnsi="Verdana"/>
          <w:color w:val="000000"/>
          <w:lang w:val="en"/>
        </w:rPr>
        <w:t xml:space="preserve"> utilizing a third party. </w:t>
      </w:r>
    </w:p>
    <w:p w14:paraId="18AB8E86" w14:textId="77777777" w:rsidR="00000000" w:rsidRDefault="003F103A">
      <w:pPr>
        <w:spacing w:before="0" w:beforeAutospacing="0" w:after="0" w:afterAutospacing="0"/>
        <w:divId w:val="1567063107"/>
        <w:rPr>
          <w:rFonts w:ascii="Verdana" w:eastAsia="Times New Roman" w:hAnsi="Verdana"/>
          <w:color w:val="000000"/>
          <w:lang w:val="en"/>
        </w:rPr>
      </w:pPr>
      <w:bookmarkStart w:id="200" w:name="JWTRequestValidation"/>
      <w:bookmarkEnd w:id="200"/>
    </w:p>
    <w:p w14:paraId="08875A4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A2B7FF8" w14:textId="77777777">
        <w:trPr>
          <w:divId w:val="1567063107"/>
          <w:trHeight w:val="225"/>
          <w:tblCellSpacing w:w="12" w:type="dxa"/>
        </w:trPr>
        <w:tc>
          <w:tcPr>
            <w:tcW w:w="450" w:type="dxa"/>
            <w:shd w:val="clear" w:color="auto" w:fill="990000"/>
            <w:vAlign w:val="center"/>
            <w:hideMark/>
          </w:tcPr>
          <w:p w14:paraId="4B9E7CE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D907D7" w14:textId="77777777" w:rsidR="00000000" w:rsidRDefault="003F103A">
      <w:pPr>
        <w:pStyle w:val="Heading3"/>
        <w:divId w:val="1567063107"/>
        <w:rPr>
          <w:rFonts w:eastAsia="Times New Roman"/>
          <w:lang w:val="en"/>
        </w:rPr>
      </w:pPr>
      <w:bookmarkStart w:id="201" w:name="rfc.section.6.3"/>
      <w:bookmarkEnd w:id="201"/>
      <w:r>
        <w:rPr>
          <w:rFonts w:eastAsia="Times New Roman"/>
          <w:lang w:val="en"/>
        </w:rPr>
        <w:lastRenderedPageBreak/>
        <w:t>6.3.</w:t>
      </w:r>
      <w:proofErr w:type="gramStart"/>
      <w:r>
        <w:rPr>
          <w:rFonts w:eastAsia="Times New Roman"/>
          <w:lang w:val="en"/>
        </w:rPr>
        <w:t xml:space="preserve">  </w:t>
      </w:r>
      <w:r>
        <w:rPr>
          <w:rFonts w:eastAsia="Times New Roman"/>
          <w:lang w:val="en"/>
        </w:rPr>
        <w:t>Validating</w:t>
      </w:r>
      <w:proofErr w:type="gramEnd"/>
      <w:r>
        <w:rPr>
          <w:rFonts w:eastAsia="Times New Roman"/>
          <w:lang w:val="en"/>
        </w:rPr>
        <w:t xml:space="preserve"> JWT-Based Requests</w:t>
      </w:r>
    </w:p>
    <w:p w14:paraId="4E0E862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the </w:t>
      </w:r>
      <w:r>
        <w:rPr>
          <w:rStyle w:val="HTMLTypewriter"/>
          <w:lang w:val="en"/>
        </w:rPr>
        <w:t>request</w:t>
      </w:r>
      <w:r>
        <w:rPr>
          <w:rFonts w:ascii="Verdana" w:hAnsi="Verdana"/>
          <w:color w:val="000000"/>
          <w:lang w:val="en"/>
        </w:rPr>
        <w:t xml:space="preserve"> or </w:t>
      </w:r>
      <w:proofErr w:type="spellStart"/>
      <w:r>
        <w:rPr>
          <w:rStyle w:val="HTMLTypewriter"/>
          <w:lang w:val="en"/>
        </w:rPr>
        <w:t>request_uri</w:t>
      </w:r>
      <w:proofErr w:type="spellEnd"/>
      <w:r>
        <w:rPr>
          <w:rFonts w:ascii="Verdana" w:hAnsi="Verdana"/>
          <w:color w:val="000000"/>
          <w:lang w:val="en"/>
        </w:rPr>
        <w:t xml:space="preserve"> Authorization Request parameters are used, additional steps must be performed to validate the Authentication Request beyond those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These steps are to validate the JWT </w:t>
      </w:r>
      <w:r>
        <w:rPr>
          <w:rFonts w:ascii="Verdana" w:hAnsi="Verdana"/>
          <w:color w:val="000000"/>
          <w:lang w:val="en"/>
        </w:rPr>
        <w:t xml:space="preserve">containing the Request Object and to validate the Request Object itself. </w:t>
      </w:r>
    </w:p>
    <w:p w14:paraId="1E3DE8E7" w14:textId="77777777" w:rsidR="00000000" w:rsidRDefault="003F103A">
      <w:pPr>
        <w:spacing w:before="0" w:beforeAutospacing="0" w:after="0" w:afterAutospacing="0"/>
        <w:divId w:val="1567063107"/>
        <w:rPr>
          <w:rFonts w:ascii="Verdana" w:eastAsia="Times New Roman" w:hAnsi="Verdana"/>
          <w:color w:val="000000"/>
          <w:lang w:val="en"/>
        </w:rPr>
      </w:pPr>
      <w:bookmarkStart w:id="202" w:name="EncryptedRequestObject"/>
      <w:bookmarkEnd w:id="202"/>
    </w:p>
    <w:p w14:paraId="481CB21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3A80E18" w14:textId="77777777">
        <w:trPr>
          <w:divId w:val="1567063107"/>
          <w:trHeight w:val="225"/>
          <w:tblCellSpacing w:w="12" w:type="dxa"/>
        </w:trPr>
        <w:tc>
          <w:tcPr>
            <w:tcW w:w="450" w:type="dxa"/>
            <w:shd w:val="clear" w:color="auto" w:fill="990000"/>
            <w:vAlign w:val="center"/>
            <w:hideMark/>
          </w:tcPr>
          <w:p w14:paraId="0FEA1EB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31857D" w14:textId="77777777" w:rsidR="00000000" w:rsidRDefault="003F103A">
      <w:pPr>
        <w:pStyle w:val="Heading3"/>
        <w:divId w:val="1567063107"/>
        <w:rPr>
          <w:rFonts w:eastAsia="Times New Roman"/>
          <w:lang w:val="en"/>
        </w:rPr>
      </w:pPr>
      <w:bookmarkStart w:id="203" w:name="rfc.section.6.3.1"/>
      <w:bookmarkEnd w:id="203"/>
      <w:r>
        <w:rPr>
          <w:rFonts w:eastAsia="Times New Roman"/>
          <w:lang w:val="en"/>
        </w:rPr>
        <w:t>6.3.1.</w:t>
      </w:r>
      <w:proofErr w:type="gramStart"/>
      <w:r>
        <w:rPr>
          <w:rFonts w:eastAsia="Times New Roman"/>
          <w:lang w:val="en"/>
        </w:rPr>
        <w:t>  Encrypted</w:t>
      </w:r>
      <w:proofErr w:type="gramEnd"/>
      <w:r>
        <w:rPr>
          <w:rFonts w:eastAsia="Times New Roman"/>
          <w:lang w:val="en"/>
        </w:rPr>
        <w:t xml:space="preserve"> Request Object</w:t>
      </w:r>
    </w:p>
    <w:p w14:paraId="63DACCE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Authorization Server has advertised JWE encryption algorithms in the </w:t>
      </w:r>
      <w:proofErr w:type="spellStart"/>
      <w:r>
        <w:rPr>
          <w:rStyle w:val="HTMLTypewriter"/>
          <w:lang w:val="en"/>
        </w:rPr>
        <w:t>request_object_encryption_alg_values_supported</w:t>
      </w:r>
      <w:proofErr w:type="spellEnd"/>
      <w:r>
        <w:rPr>
          <w:rFonts w:ascii="Verdana" w:hAnsi="Verdana"/>
          <w:color w:val="000000"/>
          <w:lang w:val="en"/>
        </w:rPr>
        <w:t xml:space="preserve"> and </w:t>
      </w:r>
      <w:proofErr w:type="spellStart"/>
      <w:r>
        <w:rPr>
          <w:rStyle w:val="HTMLTypewriter"/>
          <w:lang w:val="en"/>
        </w:rPr>
        <w:t>request_object_encryption_enc_values_supported</w:t>
      </w:r>
      <w:proofErr w:type="spellEnd"/>
      <w:r>
        <w:rPr>
          <w:rFonts w:ascii="Verdana" w:hAnsi="Verdana"/>
          <w:color w:val="000000"/>
          <w:lang w:val="en"/>
        </w:rPr>
        <w:t xml:space="preserve"> elements of it</w:t>
      </w:r>
      <w:r>
        <w:rPr>
          <w:rFonts w:ascii="Verdana" w:hAnsi="Verdana"/>
          <w:color w:val="000000"/>
          <w:lang w:val="en"/>
        </w:rPr>
        <w:t xml:space="preserve">s Discovery document </w:t>
      </w:r>
      <w:hyperlink w:anchor="OpenID.Discovery" w:history="1">
        <w:r>
          <w:rPr>
            <w:rStyle w:val="Hyperlink"/>
            <w:rFonts w:ascii="Verdana" w:hAnsi="Verdana"/>
            <w:u w:val="none"/>
            <w:lang w:val="en"/>
          </w:rPr>
          <w:t>[</w:t>
        </w:r>
        <w:proofErr w:type="spellStart"/>
        <w:r>
          <w:rPr>
            <w:rStyle w:val="Hyperlink"/>
            <w:rFonts w:ascii="Verdana" w:hAnsi="Verdana"/>
            <w:u w:val="none"/>
            <w:lang w:val="en"/>
          </w:rPr>
          <w:t>OpenID.Discovery</w:t>
        </w:r>
        <w:proofErr w:type="spellEnd"/>
        <w:r>
          <w:rPr>
            <w:rStyle w:val="Hyperlink"/>
            <w:rFonts w:ascii="Verdana" w:hAnsi="Verdana"/>
            <w:u w:val="none"/>
            <w:lang w:val="en"/>
          </w:rPr>
          <w:t>]</w:t>
        </w:r>
        <w:r>
          <w:rPr>
            <w:rStyle w:val="Hyperlink"/>
            <w:rFonts w:ascii="Verdana" w:hAnsi="Verdana"/>
            <w:vanish/>
            <w:u w:val="none"/>
            <w:lang w:val="en"/>
          </w:rPr>
          <w:t xml:space="preserve"> (Sakimura, N., Bradley, J., Jones, M., and E. Jay, “OpenID Connect Discovery 1.0,” February 2014.)</w:t>
        </w:r>
      </w:hyperlink>
      <w:r>
        <w:rPr>
          <w:rFonts w:ascii="Verdana" w:hAnsi="Verdana"/>
          <w:color w:val="000000"/>
          <w:lang w:val="en"/>
        </w:rPr>
        <w:t>, or has supplied encryption algorithms by other means, these are used by the C</w:t>
      </w:r>
      <w:r>
        <w:rPr>
          <w:rFonts w:ascii="Verdana" w:hAnsi="Verdana"/>
          <w:color w:val="000000"/>
          <w:lang w:val="en"/>
        </w:rPr>
        <w:t xml:space="preserve">lient to encrypt the JWT. </w:t>
      </w:r>
    </w:p>
    <w:p w14:paraId="5BF462A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decrypt</w:t>
      </w:r>
      <w:proofErr w:type="gramEnd"/>
      <w:r>
        <w:rPr>
          <w:rFonts w:ascii="Verdana" w:hAnsi="Verdana"/>
          <w:color w:val="000000"/>
          <w:lang w:val="en"/>
        </w:rPr>
        <w:t xml:space="preserve"> the JWT in accordance with the </w:t>
      </w:r>
      <w:hyperlink w:anchor="JWE" w:history="1">
        <w:r>
          <w:rPr>
            <w:rStyle w:val="Hyperlink"/>
            <w:rFonts w:ascii="Verdana" w:hAnsi="Verdana"/>
            <w:u w:val="none"/>
            <w:lang w:val="en"/>
          </w:rPr>
          <w:t>JSON Web Encryption</w:t>
        </w:r>
        <w:r>
          <w:rPr>
            <w:rStyle w:val="Hyperlink"/>
            <w:rFonts w:ascii="Verdana" w:hAnsi="Verdana"/>
            <w:vanish/>
            <w:u w:val="none"/>
            <w:lang w:val="en"/>
          </w:rPr>
          <w:t xml:space="preserve"> (Jones, M., Rescorla, E., and J. Hildebrand, “JSON Web Encryption (JWE),” November 2013.)</w:t>
        </w:r>
      </w:hyperlink>
      <w:r>
        <w:rPr>
          <w:rFonts w:ascii="Verdana" w:hAnsi="Verdana"/>
          <w:color w:val="000000"/>
          <w:lang w:val="en"/>
        </w:rPr>
        <w:t xml:space="preserve"> [JWE] specification. </w:t>
      </w:r>
      <w:r>
        <w:rPr>
          <w:rFonts w:ascii="Verdana" w:hAnsi="Verdana"/>
          <w:color w:val="000000"/>
          <w:lang w:val="en"/>
        </w:rPr>
        <w:t xml:space="preserve">The result MAY be either a signed or unsigned (plaintext) Request Object. In the former case, signature validation MUST be performed as defined in </w:t>
      </w:r>
      <w:hyperlink w:anchor="SignedRequestObject" w:history="1">
        <w:r>
          <w:rPr>
            <w:rStyle w:val="Hyperlink"/>
            <w:rFonts w:ascii="Verdana" w:hAnsi="Verdana"/>
            <w:u w:val="none"/>
            <w:lang w:val="en"/>
          </w:rPr>
          <w:t>Section 6.3.2</w:t>
        </w:r>
        <w:r>
          <w:rPr>
            <w:rStyle w:val="Hyperlink"/>
            <w:rFonts w:ascii="Verdana" w:hAnsi="Verdana"/>
            <w:vanish/>
            <w:u w:val="none"/>
            <w:lang w:val="en"/>
          </w:rPr>
          <w:t xml:space="preserve"> (Signed Request Object)</w:t>
        </w:r>
      </w:hyperlink>
      <w:r>
        <w:rPr>
          <w:rFonts w:ascii="Verdana" w:hAnsi="Verdana"/>
          <w:color w:val="000000"/>
          <w:lang w:val="en"/>
        </w:rPr>
        <w:t xml:space="preserve">. </w:t>
      </w:r>
    </w:p>
    <w:p w14:paraId="4978D18B" w14:textId="77777777" w:rsidR="00000000" w:rsidRDefault="003F103A">
      <w:pPr>
        <w:pStyle w:val="NormalWeb"/>
        <w:divId w:val="1567063107"/>
        <w:rPr>
          <w:rFonts w:ascii="Verdana" w:hAnsi="Verdana"/>
          <w:color w:val="000000"/>
          <w:lang w:val="en"/>
        </w:rPr>
      </w:pPr>
      <w:r>
        <w:rPr>
          <w:rFonts w:ascii="Verdana" w:hAnsi="Verdana"/>
          <w:color w:val="000000"/>
          <w:lang w:val="en"/>
        </w:rPr>
        <w:t>The Authorization Server MU</w:t>
      </w:r>
      <w:r>
        <w:rPr>
          <w:rFonts w:ascii="Verdana" w:hAnsi="Verdana"/>
          <w:color w:val="000000"/>
          <w:lang w:val="en"/>
        </w:rPr>
        <w:t xml:space="preserve">ST return an error if decryption fails. </w:t>
      </w:r>
    </w:p>
    <w:p w14:paraId="3B0BA287" w14:textId="77777777" w:rsidR="00000000" w:rsidRDefault="003F103A">
      <w:pPr>
        <w:spacing w:before="0" w:beforeAutospacing="0" w:after="0" w:afterAutospacing="0"/>
        <w:divId w:val="1567063107"/>
        <w:rPr>
          <w:rFonts w:ascii="Verdana" w:eastAsia="Times New Roman" w:hAnsi="Verdana"/>
          <w:color w:val="000000"/>
          <w:lang w:val="en"/>
        </w:rPr>
      </w:pPr>
      <w:bookmarkStart w:id="204" w:name="SignedRequestObject"/>
      <w:bookmarkEnd w:id="204"/>
    </w:p>
    <w:p w14:paraId="4866F78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B4287BE" w14:textId="77777777">
        <w:trPr>
          <w:divId w:val="1567063107"/>
          <w:trHeight w:val="225"/>
          <w:tblCellSpacing w:w="12" w:type="dxa"/>
        </w:trPr>
        <w:tc>
          <w:tcPr>
            <w:tcW w:w="450" w:type="dxa"/>
            <w:shd w:val="clear" w:color="auto" w:fill="990000"/>
            <w:vAlign w:val="center"/>
            <w:hideMark/>
          </w:tcPr>
          <w:p w14:paraId="3131B6E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225E7D56" w14:textId="77777777" w:rsidR="00000000" w:rsidRDefault="003F103A">
      <w:pPr>
        <w:pStyle w:val="Heading3"/>
        <w:divId w:val="1567063107"/>
        <w:rPr>
          <w:rFonts w:eastAsia="Times New Roman"/>
          <w:lang w:val="en"/>
        </w:rPr>
      </w:pPr>
      <w:bookmarkStart w:id="205" w:name="rfc.section.6.3.2"/>
      <w:bookmarkEnd w:id="205"/>
      <w:r>
        <w:rPr>
          <w:rFonts w:eastAsia="Times New Roman"/>
          <w:lang w:val="en"/>
        </w:rPr>
        <w:t>6.3.2.</w:t>
      </w:r>
      <w:proofErr w:type="gramStart"/>
      <w:r>
        <w:rPr>
          <w:rFonts w:eastAsia="Times New Roman"/>
          <w:lang w:val="en"/>
        </w:rPr>
        <w:t>  Signed</w:t>
      </w:r>
      <w:proofErr w:type="gramEnd"/>
      <w:r>
        <w:rPr>
          <w:rFonts w:eastAsia="Times New Roman"/>
          <w:lang w:val="en"/>
        </w:rPr>
        <w:t xml:space="preserve"> Request Object</w:t>
      </w:r>
    </w:p>
    <w:p w14:paraId="1DFB02A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perform Signature Validation, the </w:t>
      </w:r>
      <w:proofErr w:type="spellStart"/>
      <w:r>
        <w:rPr>
          <w:rStyle w:val="HTMLTypewriter"/>
          <w:lang w:val="en"/>
        </w:rPr>
        <w:t>alg</w:t>
      </w:r>
      <w:proofErr w:type="spellEnd"/>
      <w:r>
        <w:rPr>
          <w:rFonts w:ascii="Verdana" w:hAnsi="Verdana"/>
          <w:color w:val="000000"/>
          <w:lang w:val="en"/>
        </w:rPr>
        <w:t xml:space="preserve"> parameter in the JWS header MUST match the value of the </w:t>
      </w:r>
      <w:proofErr w:type="spellStart"/>
      <w:r>
        <w:rPr>
          <w:rStyle w:val="HTMLTypewriter"/>
          <w:lang w:val="en"/>
        </w:rPr>
        <w:t>request_object_signing_alg</w:t>
      </w:r>
      <w:proofErr w:type="spellEnd"/>
      <w:r>
        <w:rPr>
          <w:rFonts w:ascii="Verdana" w:hAnsi="Verdana"/>
          <w:color w:val="000000"/>
          <w:lang w:val="en"/>
        </w:rPr>
        <w:t xml:space="preserve"> set during Client Registration </w:t>
      </w:r>
      <w:hyperlink w:anchor="OpenID.Registration" w:history="1">
        <w:r>
          <w:rPr>
            <w:rStyle w:val="Hyperlink"/>
            <w:rFonts w:ascii="Verdana" w:hAnsi="Verdana"/>
            <w:u w:val="none"/>
            <w:lang w:val="en"/>
          </w:rPr>
          <w:t>[</w:t>
        </w:r>
        <w:proofErr w:type="spellStart"/>
        <w:r>
          <w:rPr>
            <w:rStyle w:val="Hyperlink"/>
            <w:rFonts w:ascii="Verdana" w:hAnsi="Verdana"/>
            <w:u w:val="none"/>
            <w:lang w:val="en"/>
          </w:rPr>
          <w:t>OpenID.Registration</w:t>
        </w:r>
        <w:proofErr w:type="spellEnd"/>
        <w:r>
          <w:rPr>
            <w:rStyle w:val="Hyperlink"/>
            <w:rFonts w:ascii="Verdana" w:hAnsi="Verdana"/>
            <w:u w:val="none"/>
            <w:lang w:val="en"/>
          </w:rPr>
          <w:t>]</w:t>
        </w:r>
        <w:r>
          <w:rPr>
            <w:rStyle w:val="Hyperlink"/>
            <w:rFonts w:ascii="Verdana" w:hAnsi="Verdana"/>
            <w:vanish/>
            <w:u w:val="none"/>
            <w:lang w:val="en"/>
          </w:rPr>
          <w:t xml:space="preserve"> (S</w:t>
        </w:r>
        <w:r>
          <w:rPr>
            <w:rStyle w:val="Hyperlink"/>
            <w:rFonts w:ascii="Verdana" w:hAnsi="Verdana"/>
            <w:vanish/>
            <w:u w:val="none"/>
            <w:lang w:val="en"/>
          </w:rPr>
          <w:t>akimura, N., Bradley, J., and M. Jones, “OpenID Connect Dynamic Client Registration 1.0,” February 2014.)</w:t>
        </w:r>
      </w:hyperlink>
      <w:r>
        <w:rPr>
          <w:rFonts w:ascii="Verdana" w:hAnsi="Verdana"/>
          <w:color w:val="000000"/>
          <w:lang w:val="en"/>
        </w:rPr>
        <w:t xml:space="preserve"> or a value that was pre-registered by other means. The signature MUST be validated against the appropriate key for that </w:t>
      </w:r>
      <w:proofErr w:type="spellStart"/>
      <w:r>
        <w:rPr>
          <w:rStyle w:val="HTMLTypewriter"/>
          <w:lang w:val="en"/>
        </w:rPr>
        <w:t>client_id</w:t>
      </w:r>
      <w:proofErr w:type="spellEnd"/>
      <w:r>
        <w:rPr>
          <w:rFonts w:ascii="Verdana" w:hAnsi="Verdana"/>
          <w:color w:val="000000"/>
          <w:lang w:val="en"/>
        </w:rPr>
        <w:t xml:space="preserve"> and algorithm. </w:t>
      </w:r>
    </w:p>
    <w:p w14:paraId="41A12279"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The Authorization Server MUST return an error if signature validation fails. </w:t>
      </w:r>
    </w:p>
    <w:p w14:paraId="5DB44E14" w14:textId="77777777" w:rsidR="00000000" w:rsidRDefault="003F103A">
      <w:pPr>
        <w:spacing w:before="0" w:beforeAutospacing="0" w:after="0" w:afterAutospacing="0"/>
        <w:divId w:val="1567063107"/>
        <w:rPr>
          <w:rFonts w:ascii="Verdana" w:eastAsia="Times New Roman" w:hAnsi="Verdana"/>
          <w:color w:val="000000"/>
          <w:lang w:val="en"/>
        </w:rPr>
      </w:pPr>
      <w:bookmarkStart w:id="206" w:name="RequestParameterValidation"/>
      <w:bookmarkEnd w:id="206"/>
    </w:p>
    <w:p w14:paraId="6924321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12A03B4" w14:textId="77777777">
        <w:trPr>
          <w:divId w:val="1567063107"/>
          <w:trHeight w:val="225"/>
          <w:tblCellSpacing w:w="12" w:type="dxa"/>
        </w:trPr>
        <w:tc>
          <w:tcPr>
            <w:tcW w:w="450" w:type="dxa"/>
            <w:shd w:val="clear" w:color="auto" w:fill="990000"/>
            <w:vAlign w:val="center"/>
            <w:hideMark/>
          </w:tcPr>
          <w:p w14:paraId="2CA2EB4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DCC73D" w14:textId="77777777" w:rsidR="00000000" w:rsidRDefault="003F103A">
      <w:pPr>
        <w:pStyle w:val="Heading3"/>
        <w:divId w:val="1567063107"/>
        <w:rPr>
          <w:rFonts w:eastAsia="Times New Roman"/>
          <w:lang w:val="en"/>
        </w:rPr>
      </w:pPr>
      <w:bookmarkStart w:id="207" w:name="rfc.section.6.3.3"/>
      <w:bookmarkEnd w:id="207"/>
      <w:r>
        <w:rPr>
          <w:rFonts w:eastAsia="Times New Roman"/>
          <w:lang w:val="en"/>
        </w:rPr>
        <w:t>6.3.3.</w:t>
      </w:r>
      <w:proofErr w:type="gramStart"/>
      <w:r>
        <w:rPr>
          <w:rFonts w:eastAsia="Times New Roman"/>
          <w:lang w:val="en"/>
        </w:rPr>
        <w:t>  Request</w:t>
      </w:r>
      <w:proofErr w:type="gramEnd"/>
      <w:r>
        <w:rPr>
          <w:rFonts w:eastAsia="Times New Roman"/>
          <w:lang w:val="en"/>
        </w:rPr>
        <w:t xml:space="preserve"> Parameter Assembly and Validation</w:t>
      </w:r>
    </w:p>
    <w:p w14:paraId="07D4478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assemble</w:t>
      </w:r>
      <w:proofErr w:type="gramEnd"/>
      <w:r>
        <w:rPr>
          <w:rFonts w:ascii="Verdana" w:hAnsi="Verdana"/>
          <w:color w:val="000000"/>
          <w:lang w:val="en"/>
        </w:rPr>
        <w:t xml:space="preserve"> the set of Authorization Request parameters to be used from the Request Object value </w:t>
      </w:r>
      <w:r>
        <w:rPr>
          <w:rFonts w:ascii="Verdana" w:hAnsi="Verdana"/>
          <w:color w:val="000000"/>
          <w:lang w:val="en"/>
        </w:rPr>
        <w:t xml:space="preserve">and the OAuth 2.0 Authorization Request parameters (minus the </w:t>
      </w:r>
      <w:r>
        <w:rPr>
          <w:rStyle w:val="HTMLTypewriter"/>
          <w:lang w:val="en"/>
        </w:rPr>
        <w:t>request</w:t>
      </w:r>
      <w:r>
        <w:rPr>
          <w:rFonts w:ascii="Verdana" w:hAnsi="Verdana"/>
          <w:color w:val="000000"/>
          <w:lang w:val="en"/>
        </w:rPr>
        <w:t xml:space="preserve"> or </w:t>
      </w:r>
      <w:proofErr w:type="spellStart"/>
      <w:r>
        <w:rPr>
          <w:rStyle w:val="HTMLTypewriter"/>
          <w:lang w:val="en"/>
        </w:rPr>
        <w:t>request_uri</w:t>
      </w:r>
      <w:proofErr w:type="spellEnd"/>
      <w:r>
        <w:rPr>
          <w:rFonts w:ascii="Verdana" w:hAnsi="Verdana"/>
          <w:color w:val="000000"/>
          <w:lang w:val="en"/>
        </w:rPr>
        <w:t xml:space="preserve"> parameters). If the same parameter exists both in the Request Object and the OAuth Authorization Request parameters, the parameter in the Request Object is used. Using the</w:t>
      </w:r>
      <w:r>
        <w:rPr>
          <w:rFonts w:ascii="Verdana" w:hAnsi="Verdana"/>
          <w:color w:val="000000"/>
          <w:lang w:val="en"/>
        </w:rPr>
        <w:t xml:space="preserve"> assembled set of Authorization Request parameters, the Authorization Server then validates the request the normal manner for the flow being used, as specified in Sections </w:t>
      </w:r>
      <w:hyperlink w:anchor="AuthRequestValidation" w:history="1">
        <w:r>
          <w:rPr>
            <w:rStyle w:val="Hyperlink"/>
            <w:rFonts w:ascii="Verdana" w:hAnsi="Verdana"/>
            <w:u w:val="none"/>
            <w:lang w:val="en"/>
          </w:rPr>
          <w:t>3.1.2.2</w:t>
        </w:r>
        <w:r>
          <w:rPr>
            <w:rStyle w:val="Hyperlink"/>
            <w:rFonts w:ascii="Verdana" w:hAnsi="Verdana"/>
            <w:vanish/>
            <w:u w:val="none"/>
            <w:lang w:val="en"/>
          </w:rPr>
          <w:t xml:space="preserve"> (Authentication Request Validati</w:t>
        </w:r>
        <w:r>
          <w:rPr>
            <w:rStyle w:val="Hyperlink"/>
            <w:rFonts w:ascii="Verdana" w:hAnsi="Verdana"/>
            <w:vanish/>
            <w:u w:val="none"/>
            <w:lang w:val="en"/>
          </w:rPr>
          <w:t>on)</w:t>
        </w:r>
      </w:hyperlink>
      <w:r>
        <w:rPr>
          <w:rFonts w:ascii="Verdana" w:hAnsi="Verdana"/>
          <w:color w:val="000000"/>
          <w:lang w:val="en"/>
        </w:rPr>
        <w:t xml:space="preserve">, </w:t>
      </w:r>
      <w:hyperlink w:anchor="ImplicitValidation" w:history="1">
        <w:r>
          <w:rPr>
            <w:rStyle w:val="Hyperlink"/>
            <w:rFonts w:ascii="Verdana" w:hAnsi="Verdana"/>
            <w:u w:val="none"/>
            <w:lang w:val="en"/>
          </w:rPr>
          <w:t>3.2.2.2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or </w:t>
      </w:r>
      <w:hyperlink w:anchor="HybridValidation" w:history="1">
        <w:r>
          <w:rPr>
            <w:rStyle w:val="Hyperlink"/>
            <w:rFonts w:ascii="Verdana" w:hAnsi="Verdana"/>
            <w:u w:val="none"/>
            <w:lang w:val="en"/>
          </w:rPr>
          <w:t>3.3.2.2</w:t>
        </w:r>
        <w:r>
          <w:rPr>
            <w:rStyle w:val="Hyperlink"/>
            <w:rFonts w:ascii="Verdana" w:hAnsi="Verdana"/>
            <w:vanish/>
            <w:u w:val="none"/>
            <w:lang w:val="en"/>
          </w:rPr>
          <w:t xml:space="preserve"> (Authentication Request Validation)</w:t>
        </w:r>
      </w:hyperlink>
      <w:r>
        <w:rPr>
          <w:rFonts w:ascii="Verdana" w:hAnsi="Verdana"/>
          <w:color w:val="000000"/>
          <w:lang w:val="en"/>
        </w:rPr>
        <w:t xml:space="preserve">. </w:t>
      </w:r>
    </w:p>
    <w:p w14:paraId="75C7E4B8" w14:textId="77777777" w:rsidR="00000000" w:rsidRDefault="003F103A">
      <w:pPr>
        <w:spacing w:before="0" w:beforeAutospacing="0" w:after="0" w:afterAutospacing="0"/>
        <w:divId w:val="1567063107"/>
        <w:rPr>
          <w:rFonts w:ascii="Verdana" w:eastAsia="Times New Roman" w:hAnsi="Verdana"/>
          <w:color w:val="000000"/>
          <w:lang w:val="en"/>
        </w:rPr>
      </w:pPr>
      <w:bookmarkStart w:id="208" w:name="SelfIssued"/>
      <w:bookmarkEnd w:id="208"/>
    </w:p>
    <w:p w14:paraId="109E644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20E0358" w14:textId="77777777">
        <w:trPr>
          <w:divId w:val="1567063107"/>
          <w:trHeight w:val="225"/>
          <w:tblCellSpacing w:w="12" w:type="dxa"/>
        </w:trPr>
        <w:tc>
          <w:tcPr>
            <w:tcW w:w="450" w:type="dxa"/>
            <w:shd w:val="clear" w:color="auto" w:fill="990000"/>
            <w:vAlign w:val="center"/>
            <w:hideMark/>
          </w:tcPr>
          <w:p w14:paraId="2779ADD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A30754" w14:textId="77777777" w:rsidR="00000000" w:rsidRDefault="003F103A">
      <w:pPr>
        <w:pStyle w:val="Heading3"/>
        <w:divId w:val="1567063107"/>
        <w:rPr>
          <w:rFonts w:eastAsia="Times New Roman"/>
          <w:lang w:val="en"/>
        </w:rPr>
      </w:pPr>
      <w:bookmarkStart w:id="209" w:name="rfc.section.7"/>
      <w:bookmarkEnd w:id="209"/>
      <w:r>
        <w:rPr>
          <w:rFonts w:eastAsia="Times New Roman"/>
          <w:lang w:val="en"/>
        </w:rPr>
        <w:t>7.  Self-Issued OpenID Provider</w:t>
      </w:r>
    </w:p>
    <w:p w14:paraId="7F5D22D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supports Self-Issued OpenID Providers - personal, self-hosted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330E9681" w14:textId="77777777" w:rsidR="00000000" w:rsidRDefault="003F103A">
      <w:pPr>
        <w:pStyle w:val="NormalWeb"/>
        <w:divId w:val="1567063107"/>
        <w:rPr>
          <w:rFonts w:ascii="Verdana" w:hAnsi="Verdana"/>
          <w:color w:val="000000"/>
          <w:lang w:val="en"/>
        </w:rPr>
      </w:pPr>
      <w:r>
        <w:rPr>
          <w:rFonts w:ascii="Verdana" w:hAnsi="Verdana"/>
          <w:color w:val="000000"/>
          <w:lang w:val="en"/>
        </w:rPr>
        <w:t>The messages used to communicate with Self-Issued OPs are mostly t</w:t>
      </w:r>
      <w:r>
        <w:rPr>
          <w:rFonts w:ascii="Verdana" w:hAnsi="Verdana"/>
          <w:color w:val="000000"/>
          <w:lang w:val="en"/>
        </w:rPr>
        <w:t xml:space="preserve">he same as those used to communicate with other OPs. Specifications for the few additional parameters used and for the values of some parameters in the Self-Issued case are defined in this section. </w:t>
      </w:r>
    </w:p>
    <w:p w14:paraId="51B0AB34" w14:textId="77777777" w:rsidR="00000000" w:rsidRDefault="003F103A">
      <w:pPr>
        <w:spacing w:before="0" w:beforeAutospacing="0" w:after="0" w:afterAutospacing="0"/>
        <w:divId w:val="1567063107"/>
        <w:rPr>
          <w:rFonts w:ascii="Verdana" w:eastAsia="Times New Roman" w:hAnsi="Verdana"/>
          <w:color w:val="000000"/>
          <w:lang w:val="en"/>
        </w:rPr>
      </w:pPr>
      <w:bookmarkStart w:id="210" w:name="SelfIssuedDiscovery"/>
      <w:bookmarkEnd w:id="210"/>
    </w:p>
    <w:p w14:paraId="01A4C9A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BF2F70F" w14:textId="77777777">
        <w:trPr>
          <w:divId w:val="1567063107"/>
          <w:trHeight w:val="225"/>
          <w:tblCellSpacing w:w="12" w:type="dxa"/>
        </w:trPr>
        <w:tc>
          <w:tcPr>
            <w:tcW w:w="450" w:type="dxa"/>
            <w:shd w:val="clear" w:color="auto" w:fill="990000"/>
            <w:vAlign w:val="center"/>
            <w:hideMark/>
          </w:tcPr>
          <w:p w14:paraId="29D8C46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2FCF1C6" w14:textId="77777777" w:rsidR="00000000" w:rsidRDefault="003F103A">
      <w:pPr>
        <w:pStyle w:val="Heading3"/>
        <w:divId w:val="1567063107"/>
        <w:rPr>
          <w:rFonts w:eastAsia="Times New Roman"/>
          <w:lang w:val="en"/>
        </w:rPr>
      </w:pPr>
      <w:bookmarkStart w:id="211" w:name="rfc.section.7.1"/>
      <w:bookmarkEnd w:id="211"/>
      <w:r>
        <w:rPr>
          <w:rFonts w:eastAsia="Times New Roman"/>
          <w:lang w:val="en"/>
        </w:rPr>
        <w:t>7.1.</w:t>
      </w:r>
      <w:proofErr w:type="gramStart"/>
      <w:r>
        <w:rPr>
          <w:rFonts w:eastAsia="Times New Roman"/>
          <w:lang w:val="en"/>
        </w:rPr>
        <w:t xml:space="preserve">  </w:t>
      </w:r>
      <w:r>
        <w:rPr>
          <w:rFonts w:eastAsia="Times New Roman"/>
          <w:lang w:val="en"/>
        </w:rPr>
        <w:t>Self</w:t>
      </w:r>
      <w:proofErr w:type="gramEnd"/>
      <w:r>
        <w:rPr>
          <w:rFonts w:eastAsia="Times New Roman"/>
          <w:lang w:val="en"/>
        </w:rPr>
        <w:t>-Issued OpenID Provider Discovery</w:t>
      </w:r>
    </w:p>
    <w:p w14:paraId="2CD409A1"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If the input identifier for the discovery process contains the domain self-issued.me, dynamic discovery is not performed. Instead, then the following static configuration values are used: </w:t>
      </w:r>
    </w:p>
    <w:p w14:paraId="5D823104" w14:textId="77777777" w:rsidR="00000000" w:rsidRDefault="003F103A">
      <w:pPr>
        <w:pStyle w:val="HTMLPreformatted"/>
        <w:divId w:val="1806652476"/>
        <w:rPr>
          <w:lang w:val="en"/>
        </w:rPr>
      </w:pPr>
    </w:p>
    <w:p w14:paraId="669F43E3" w14:textId="77777777" w:rsidR="00000000" w:rsidRDefault="003F103A">
      <w:pPr>
        <w:pStyle w:val="HTMLPreformatted"/>
        <w:divId w:val="1806652476"/>
        <w:rPr>
          <w:lang w:val="en"/>
        </w:rPr>
      </w:pPr>
      <w:r>
        <w:rPr>
          <w:lang w:val="en"/>
        </w:rPr>
        <w:t xml:space="preserve">  {</w:t>
      </w:r>
    </w:p>
    <w:p w14:paraId="06FC48B7" w14:textId="77777777" w:rsidR="00000000" w:rsidRDefault="003F103A">
      <w:pPr>
        <w:pStyle w:val="HTMLPreformatted"/>
        <w:divId w:val="1806652476"/>
        <w:rPr>
          <w:lang w:val="en"/>
        </w:rPr>
      </w:pPr>
      <w:r>
        <w:rPr>
          <w:lang w:val="en"/>
        </w:rPr>
        <w:t xml:space="preserve">   "</w:t>
      </w:r>
      <w:proofErr w:type="spellStart"/>
      <w:r>
        <w:rPr>
          <w:lang w:val="en"/>
        </w:rPr>
        <w:t>authorization_endpoi</w:t>
      </w:r>
      <w:r>
        <w:rPr>
          <w:lang w:val="en"/>
        </w:rPr>
        <w:t>nt</w:t>
      </w:r>
      <w:proofErr w:type="spellEnd"/>
      <w:r>
        <w:rPr>
          <w:lang w:val="en"/>
        </w:rPr>
        <w:t>":</w:t>
      </w:r>
    </w:p>
    <w:p w14:paraId="177E4184" w14:textId="77777777" w:rsidR="00000000" w:rsidRDefault="003F103A">
      <w:pPr>
        <w:pStyle w:val="HTMLPreformatted"/>
        <w:divId w:val="1806652476"/>
        <w:rPr>
          <w:lang w:val="en"/>
        </w:rPr>
      </w:pPr>
      <w:r>
        <w:rPr>
          <w:lang w:val="en"/>
        </w:rPr>
        <w:t xml:space="preserve">     "</w:t>
      </w:r>
      <w:proofErr w:type="spellStart"/>
      <w:proofErr w:type="gramStart"/>
      <w:r>
        <w:rPr>
          <w:lang w:val="en"/>
        </w:rPr>
        <w:t>openid</w:t>
      </w:r>
      <w:proofErr w:type="spellEnd"/>
      <w:proofErr w:type="gramEnd"/>
      <w:r>
        <w:rPr>
          <w:lang w:val="en"/>
        </w:rPr>
        <w:t>:",</w:t>
      </w:r>
    </w:p>
    <w:p w14:paraId="61A41ECC" w14:textId="77777777" w:rsidR="00000000" w:rsidRDefault="003F103A">
      <w:pPr>
        <w:pStyle w:val="HTMLPreformatted"/>
        <w:divId w:val="1806652476"/>
        <w:rPr>
          <w:lang w:val="en"/>
        </w:rPr>
      </w:pPr>
      <w:r>
        <w:rPr>
          <w:lang w:val="en"/>
        </w:rPr>
        <w:t xml:space="preserve">   "</w:t>
      </w:r>
      <w:proofErr w:type="gramStart"/>
      <w:r>
        <w:rPr>
          <w:lang w:val="en"/>
        </w:rPr>
        <w:t>issuer</w:t>
      </w:r>
      <w:proofErr w:type="gramEnd"/>
      <w:r>
        <w:rPr>
          <w:lang w:val="en"/>
        </w:rPr>
        <w:t>":</w:t>
      </w:r>
    </w:p>
    <w:p w14:paraId="703E5AA3" w14:textId="77777777" w:rsidR="00000000" w:rsidRDefault="003F103A">
      <w:pPr>
        <w:pStyle w:val="HTMLPreformatted"/>
        <w:divId w:val="1806652476"/>
        <w:rPr>
          <w:lang w:val="en"/>
        </w:rPr>
      </w:pPr>
      <w:r>
        <w:rPr>
          <w:lang w:val="en"/>
        </w:rPr>
        <w:t xml:space="preserve">     "https://self-issued.me",</w:t>
      </w:r>
    </w:p>
    <w:p w14:paraId="232819F3" w14:textId="77777777" w:rsidR="00000000" w:rsidRDefault="003F103A">
      <w:pPr>
        <w:pStyle w:val="HTMLPreformatted"/>
        <w:divId w:val="1806652476"/>
        <w:rPr>
          <w:lang w:val="en"/>
        </w:rPr>
      </w:pPr>
      <w:r>
        <w:rPr>
          <w:lang w:val="en"/>
        </w:rPr>
        <w:t xml:space="preserve">   "</w:t>
      </w:r>
      <w:proofErr w:type="spellStart"/>
      <w:r>
        <w:rPr>
          <w:lang w:val="en"/>
        </w:rPr>
        <w:t>scopes_supported</w:t>
      </w:r>
      <w:proofErr w:type="spellEnd"/>
      <w:r>
        <w:rPr>
          <w:lang w:val="en"/>
        </w:rPr>
        <w:t>":</w:t>
      </w:r>
    </w:p>
    <w:p w14:paraId="547846FC" w14:textId="77777777" w:rsidR="00000000" w:rsidRDefault="003F103A">
      <w:pPr>
        <w:pStyle w:val="HTMLPreformatted"/>
        <w:divId w:val="1806652476"/>
        <w:rPr>
          <w:lang w:val="en"/>
        </w:rPr>
      </w:pPr>
      <w:r>
        <w:rPr>
          <w:lang w:val="en"/>
        </w:rPr>
        <w:t xml:space="preserve">     ["</w:t>
      </w:r>
      <w:proofErr w:type="spellStart"/>
      <w:r>
        <w:rPr>
          <w:lang w:val="en"/>
        </w:rPr>
        <w:t>openid</w:t>
      </w:r>
      <w:proofErr w:type="spellEnd"/>
      <w:r>
        <w:rPr>
          <w:lang w:val="en"/>
        </w:rPr>
        <w:t>", "profile", "email", "address", "phone"],</w:t>
      </w:r>
    </w:p>
    <w:p w14:paraId="254804DE" w14:textId="77777777" w:rsidR="00000000" w:rsidRDefault="003F103A">
      <w:pPr>
        <w:pStyle w:val="HTMLPreformatted"/>
        <w:divId w:val="1806652476"/>
        <w:rPr>
          <w:lang w:val="en"/>
        </w:rPr>
      </w:pPr>
      <w:r>
        <w:rPr>
          <w:lang w:val="en"/>
        </w:rPr>
        <w:t xml:space="preserve">   "</w:t>
      </w:r>
      <w:proofErr w:type="spellStart"/>
      <w:r>
        <w:rPr>
          <w:lang w:val="en"/>
        </w:rPr>
        <w:t>response_types_supported</w:t>
      </w:r>
      <w:proofErr w:type="spellEnd"/>
      <w:r>
        <w:rPr>
          <w:lang w:val="en"/>
        </w:rPr>
        <w:t>":</w:t>
      </w:r>
    </w:p>
    <w:p w14:paraId="56EF91E3" w14:textId="77777777" w:rsidR="00000000" w:rsidRDefault="003F103A">
      <w:pPr>
        <w:pStyle w:val="HTMLPreformatted"/>
        <w:divId w:val="1806652476"/>
        <w:rPr>
          <w:lang w:val="en"/>
        </w:rPr>
      </w:pPr>
      <w:r>
        <w:rPr>
          <w:lang w:val="en"/>
        </w:rPr>
        <w:t xml:space="preserve">     ["</w:t>
      </w:r>
      <w:proofErr w:type="spellStart"/>
      <w:r>
        <w:rPr>
          <w:lang w:val="en"/>
        </w:rPr>
        <w:t>id_token</w:t>
      </w:r>
      <w:proofErr w:type="spellEnd"/>
      <w:r>
        <w:rPr>
          <w:lang w:val="en"/>
        </w:rPr>
        <w:t>"],</w:t>
      </w:r>
    </w:p>
    <w:p w14:paraId="3FBC981E" w14:textId="77777777" w:rsidR="00000000" w:rsidRDefault="003F103A">
      <w:pPr>
        <w:pStyle w:val="HTMLPreformatted"/>
        <w:divId w:val="1806652476"/>
        <w:rPr>
          <w:lang w:val="en"/>
        </w:rPr>
      </w:pPr>
      <w:r>
        <w:rPr>
          <w:lang w:val="en"/>
        </w:rPr>
        <w:t xml:space="preserve">   "</w:t>
      </w:r>
      <w:proofErr w:type="spellStart"/>
      <w:r>
        <w:rPr>
          <w:lang w:val="en"/>
        </w:rPr>
        <w:t>subject_types_supported</w:t>
      </w:r>
      <w:proofErr w:type="spellEnd"/>
      <w:r>
        <w:rPr>
          <w:lang w:val="en"/>
        </w:rPr>
        <w:t>":</w:t>
      </w:r>
    </w:p>
    <w:p w14:paraId="41248AE5" w14:textId="77777777" w:rsidR="00000000" w:rsidRDefault="003F103A">
      <w:pPr>
        <w:pStyle w:val="HTMLPreformatted"/>
        <w:divId w:val="1806652476"/>
        <w:rPr>
          <w:lang w:val="en"/>
        </w:rPr>
      </w:pPr>
      <w:r>
        <w:rPr>
          <w:lang w:val="en"/>
        </w:rPr>
        <w:t xml:space="preserve">     ["</w:t>
      </w:r>
      <w:proofErr w:type="gramStart"/>
      <w:r>
        <w:rPr>
          <w:lang w:val="en"/>
        </w:rPr>
        <w:t>pairwise</w:t>
      </w:r>
      <w:proofErr w:type="gramEnd"/>
      <w:r>
        <w:rPr>
          <w:lang w:val="en"/>
        </w:rPr>
        <w:t>"],</w:t>
      </w:r>
    </w:p>
    <w:p w14:paraId="31F13E6C" w14:textId="77777777" w:rsidR="00000000" w:rsidRDefault="003F103A">
      <w:pPr>
        <w:pStyle w:val="HTMLPreformatted"/>
        <w:divId w:val="1806652476"/>
        <w:rPr>
          <w:lang w:val="en"/>
        </w:rPr>
      </w:pPr>
      <w:r>
        <w:rPr>
          <w:lang w:val="en"/>
        </w:rPr>
        <w:t xml:space="preserve">   </w:t>
      </w:r>
      <w:r>
        <w:rPr>
          <w:lang w:val="en"/>
        </w:rPr>
        <w:t>"</w:t>
      </w:r>
      <w:proofErr w:type="spellStart"/>
      <w:r>
        <w:rPr>
          <w:lang w:val="en"/>
        </w:rPr>
        <w:t>id_token_signing_alg_values_supported</w:t>
      </w:r>
      <w:proofErr w:type="spellEnd"/>
      <w:r>
        <w:rPr>
          <w:lang w:val="en"/>
        </w:rPr>
        <w:t>":</w:t>
      </w:r>
    </w:p>
    <w:p w14:paraId="0EF476CD" w14:textId="77777777" w:rsidR="00000000" w:rsidRDefault="003F103A">
      <w:pPr>
        <w:pStyle w:val="HTMLPreformatted"/>
        <w:divId w:val="1806652476"/>
        <w:rPr>
          <w:lang w:val="en"/>
        </w:rPr>
      </w:pPr>
      <w:r>
        <w:rPr>
          <w:lang w:val="en"/>
        </w:rPr>
        <w:t xml:space="preserve">     ["RS256"],</w:t>
      </w:r>
    </w:p>
    <w:p w14:paraId="537E477A" w14:textId="77777777" w:rsidR="00000000" w:rsidRDefault="003F103A">
      <w:pPr>
        <w:pStyle w:val="HTMLPreformatted"/>
        <w:divId w:val="1806652476"/>
        <w:rPr>
          <w:lang w:val="en"/>
        </w:rPr>
      </w:pPr>
      <w:r>
        <w:rPr>
          <w:lang w:val="en"/>
        </w:rPr>
        <w:t xml:space="preserve">   "</w:t>
      </w:r>
      <w:proofErr w:type="spellStart"/>
      <w:r>
        <w:rPr>
          <w:lang w:val="en"/>
        </w:rPr>
        <w:t>request_object_signing_alg_values_supported</w:t>
      </w:r>
      <w:proofErr w:type="spellEnd"/>
      <w:r>
        <w:rPr>
          <w:lang w:val="en"/>
        </w:rPr>
        <w:t>":</w:t>
      </w:r>
    </w:p>
    <w:p w14:paraId="2E88E538" w14:textId="77777777" w:rsidR="00000000" w:rsidRDefault="003F103A">
      <w:pPr>
        <w:pStyle w:val="HTMLPreformatted"/>
        <w:divId w:val="1806652476"/>
        <w:rPr>
          <w:lang w:val="en"/>
        </w:rPr>
      </w:pPr>
      <w:r>
        <w:rPr>
          <w:lang w:val="en"/>
        </w:rPr>
        <w:t xml:space="preserve">     ["</w:t>
      </w:r>
      <w:proofErr w:type="gramStart"/>
      <w:r>
        <w:rPr>
          <w:lang w:val="en"/>
        </w:rPr>
        <w:t>none</w:t>
      </w:r>
      <w:proofErr w:type="gramEnd"/>
      <w:r>
        <w:rPr>
          <w:lang w:val="en"/>
        </w:rPr>
        <w:t>", "RS256"]</w:t>
      </w:r>
    </w:p>
    <w:p w14:paraId="54CE5D46" w14:textId="77777777" w:rsidR="00000000" w:rsidRDefault="003F103A">
      <w:pPr>
        <w:pStyle w:val="HTMLPreformatted"/>
        <w:divId w:val="1806652476"/>
        <w:rPr>
          <w:lang w:val="en"/>
        </w:rPr>
      </w:pPr>
      <w:r>
        <w:rPr>
          <w:lang w:val="en"/>
        </w:rPr>
        <w:t xml:space="preserve">  }</w:t>
      </w:r>
    </w:p>
    <w:p w14:paraId="0BDD2EA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The OpenID Foundation plans to host the OpenID Provider site </w:t>
      </w:r>
      <w:r>
        <w:rPr>
          <w:rStyle w:val="HTMLTypewriter"/>
          <w:lang w:val="en"/>
        </w:rPr>
        <w:t>https://self-issued.me/</w:t>
      </w:r>
      <w:r>
        <w:rPr>
          <w:rFonts w:ascii="Verdana" w:hAnsi="Verdana"/>
          <w:color w:val="000000"/>
          <w:lang w:val="en"/>
        </w:rPr>
        <w:t>, including its WebFinger servic</w:t>
      </w:r>
      <w:r>
        <w:rPr>
          <w:rFonts w:ascii="Verdana" w:hAnsi="Verdana"/>
          <w:color w:val="000000"/>
          <w:lang w:val="en"/>
        </w:rPr>
        <w:t xml:space="preserve">e, so that performing discovery on it returns the above static discovery information, enabling RPs to not need any special processing for discovery of the Self-Issued OP. This site will be hosted on an experimental basis. Production implementations should </w:t>
      </w:r>
      <w:r>
        <w:rPr>
          <w:rFonts w:ascii="Verdana" w:hAnsi="Verdana"/>
          <w:color w:val="000000"/>
          <w:lang w:val="en"/>
        </w:rPr>
        <w:t xml:space="preserve">not take a dependency upon it without a subsequent commitment by the OpenID Foundation to host the site in a manner intended for production use. </w:t>
      </w:r>
    </w:p>
    <w:p w14:paraId="3F53AFE8" w14:textId="77777777" w:rsidR="00000000" w:rsidRDefault="003F103A">
      <w:pPr>
        <w:spacing w:before="0" w:beforeAutospacing="0" w:after="0" w:afterAutospacing="0"/>
        <w:divId w:val="1567063107"/>
        <w:rPr>
          <w:rFonts w:ascii="Verdana" w:eastAsia="Times New Roman" w:hAnsi="Verdana"/>
          <w:color w:val="000000"/>
          <w:lang w:val="en"/>
        </w:rPr>
      </w:pPr>
      <w:bookmarkStart w:id="212" w:name="SelfIssuedRegistration"/>
      <w:bookmarkEnd w:id="212"/>
    </w:p>
    <w:p w14:paraId="08903F1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398F0E0" w14:textId="77777777">
        <w:trPr>
          <w:divId w:val="1567063107"/>
          <w:trHeight w:val="225"/>
          <w:tblCellSpacing w:w="12" w:type="dxa"/>
        </w:trPr>
        <w:tc>
          <w:tcPr>
            <w:tcW w:w="450" w:type="dxa"/>
            <w:shd w:val="clear" w:color="auto" w:fill="990000"/>
            <w:vAlign w:val="center"/>
            <w:hideMark/>
          </w:tcPr>
          <w:p w14:paraId="20CFEBE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5DAEEB" w14:textId="77777777" w:rsidR="00000000" w:rsidRDefault="003F103A">
      <w:pPr>
        <w:pStyle w:val="Heading3"/>
        <w:divId w:val="1567063107"/>
        <w:rPr>
          <w:rFonts w:eastAsia="Times New Roman"/>
          <w:lang w:val="en"/>
        </w:rPr>
      </w:pPr>
      <w:bookmarkStart w:id="213" w:name="rfc.section.7.2"/>
      <w:bookmarkEnd w:id="213"/>
      <w:r>
        <w:rPr>
          <w:rFonts w:eastAsia="Times New Roman"/>
          <w:lang w:val="en"/>
        </w:rPr>
        <w:t>7.2.</w:t>
      </w:r>
      <w:proofErr w:type="gramStart"/>
      <w:r>
        <w:rPr>
          <w:rFonts w:eastAsia="Times New Roman"/>
          <w:lang w:val="en"/>
        </w:rPr>
        <w:t>  Self</w:t>
      </w:r>
      <w:proofErr w:type="gramEnd"/>
      <w:r>
        <w:rPr>
          <w:rFonts w:eastAsia="Times New Roman"/>
          <w:lang w:val="en"/>
        </w:rPr>
        <w:t>-Issued OpenID Provider Registration</w:t>
      </w:r>
    </w:p>
    <w:p w14:paraId="0E0C5CA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a Self-Issued OP, registration is not required. </w:t>
      </w:r>
      <w:r>
        <w:rPr>
          <w:rFonts w:ascii="Verdana" w:hAnsi="Verdana"/>
          <w:color w:val="000000"/>
          <w:lang w:val="en"/>
        </w:rPr>
        <w:t xml:space="preserve">The Client can proceed without registration as if it had registered with the OP and obtained the following Client Registration Response: </w:t>
      </w:r>
    </w:p>
    <w:p w14:paraId="0B4ACF61" w14:textId="77777777" w:rsidR="00000000" w:rsidRDefault="003F103A">
      <w:pPr>
        <w:spacing w:before="0" w:beforeAutospacing="0" w:after="0" w:afterAutospacing="0"/>
        <w:divId w:val="1982881838"/>
        <w:rPr>
          <w:rFonts w:ascii="Verdana" w:eastAsia="Times New Roman" w:hAnsi="Verdana"/>
          <w:color w:val="000000"/>
          <w:lang w:val="en"/>
        </w:rPr>
      </w:pPr>
      <w:proofErr w:type="spellStart"/>
      <w:r>
        <w:rPr>
          <w:rFonts w:ascii="Verdana" w:eastAsia="Times New Roman" w:hAnsi="Verdana"/>
          <w:color w:val="000000"/>
          <w:lang w:val="en"/>
        </w:rPr>
        <w:lastRenderedPageBreak/>
        <w:t>client_id</w:t>
      </w:r>
      <w:proofErr w:type="spellEnd"/>
    </w:p>
    <w:p w14:paraId="500280DF" w14:textId="77777777" w:rsidR="00000000" w:rsidRDefault="003F103A">
      <w:pPr>
        <w:spacing w:before="0" w:beforeAutospacing="0" w:after="0" w:afterAutospacing="0"/>
        <w:ind w:left="720"/>
        <w:divId w:val="1982881838"/>
        <w:rPr>
          <w:rFonts w:ascii="Verdana" w:eastAsia="Times New Roman" w:hAnsi="Verdana"/>
          <w:color w:val="000000"/>
          <w:lang w:val="en"/>
        </w:rPr>
      </w:pPr>
      <w:proofErr w:type="spellStart"/>
      <w:proofErr w:type="gramStart"/>
      <w:r>
        <w:rPr>
          <w:rStyle w:val="HTMLTypewriter"/>
          <w:lang w:val="en"/>
        </w:rPr>
        <w:t>redirect_uri</w:t>
      </w:r>
      <w:proofErr w:type="spellEnd"/>
      <w:proofErr w:type="gramEnd"/>
      <w:r>
        <w:rPr>
          <w:rFonts w:ascii="Verdana" w:eastAsia="Times New Roman" w:hAnsi="Verdana"/>
          <w:color w:val="000000"/>
          <w:lang w:val="en"/>
        </w:rPr>
        <w:t xml:space="preserve"> value of the Client. </w:t>
      </w:r>
    </w:p>
    <w:p w14:paraId="0B16D38A" w14:textId="77777777" w:rsidR="00000000" w:rsidRDefault="003F103A">
      <w:pPr>
        <w:spacing w:before="0" w:beforeAutospacing="0" w:after="0" w:afterAutospacing="0"/>
        <w:divId w:val="1982881838"/>
        <w:rPr>
          <w:rFonts w:ascii="Verdana" w:eastAsia="Times New Roman" w:hAnsi="Verdana"/>
          <w:color w:val="000000"/>
          <w:lang w:val="en"/>
        </w:rPr>
      </w:pPr>
      <w:proofErr w:type="spellStart"/>
      <w:r>
        <w:rPr>
          <w:rFonts w:ascii="Verdana" w:eastAsia="Times New Roman" w:hAnsi="Verdana"/>
          <w:color w:val="000000"/>
          <w:lang w:val="en"/>
        </w:rPr>
        <w:t>client_secret_expires_at</w:t>
      </w:r>
      <w:proofErr w:type="spellEnd"/>
    </w:p>
    <w:p w14:paraId="05BE1786" w14:textId="77777777" w:rsidR="00000000" w:rsidRDefault="003F103A">
      <w:pPr>
        <w:spacing w:before="0" w:beforeAutospacing="0" w:after="0" w:afterAutospacing="0"/>
        <w:ind w:left="720"/>
        <w:divId w:val="1982881838"/>
        <w:rPr>
          <w:rFonts w:ascii="Verdana" w:eastAsia="Times New Roman" w:hAnsi="Verdana"/>
          <w:color w:val="000000"/>
          <w:lang w:val="en"/>
        </w:rPr>
      </w:pPr>
      <w:r>
        <w:rPr>
          <w:rFonts w:ascii="Verdana" w:eastAsia="Times New Roman" w:hAnsi="Verdana"/>
          <w:color w:val="000000"/>
          <w:lang w:val="en"/>
        </w:rPr>
        <w:t xml:space="preserve">0 </w:t>
      </w:r>
    </w:p>
    <w:p w14:paraId="6899209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w:t>
      </w:r>
      <w:r>
        <w:rPr>
          <w:rFonts w:ascii="Verdana" w:hAnsi="Verdana"/>
          <w:color w:val="000000"/>
          <w:lang w:val="en"/>
        </w:rPr>
        <w:t xml:space="preserve">The OpenID Foundation plans to host the (stateless) endpoint </w:t>
      </w:r>
      <w:r>
        <w:rPr>
          <w:rStyle w:val="HTMLTypewriter"/>
          <w:lang w:val="en"/>
        </w:rPr>
        <w:t>https://self-issued.me/registration/1.0/</w:t>
      </w:r>
      <w:r>
        <w:rPr>
          <w:rFonts w:ascii="Verdana" w:hAnsi="Verdana"/>
          <w:color w:val="000000"/>
          <w:lang w:val="en"/>
        </w:rPr>
        <w:t xml:space="preserve"> that returns the response above, enabling RPs to not need any special processing for registration with the Self-Issued OP. This site will be hosted on an </w:t>
      </w:r>
      <w:r>
        <w:rPr>
          <w:rFonts w:ascii="Verdana" w:hAnsi="Verdana"/>
          <w:color w:val="000000"/>
          <w:lang w:val="en"/>
        </w:rPr>
        <w:t xml:space="preserve">experimental basis. Production implementations should not take a dependency upon it without a subsequent commitment by the OpenID Foundation to host the site in a manner intended for production use. </w:t>
      </w:r>
    </w:p>
    <w:p w14:paraId="5584CB99" w14:textId="77777777" w:rsidR="00000000" w:rsidRDefault="003F103A">
      <w:pPr>
        <w:spacing w:before="0" w:beforeAutospacing="0" w:after="0" w:afterAutospacing="0"/>
        <w:divId w:val="1567063107"/>
        <w:rPr>
          <w:rFonts w:ascii="Verdana" w:eastAsia="Times New Roman" w:hAnsi="Verdana"/>
          <w:color w:val="000000"/>
          <w:lang w:val="en"/>
        </w:rPr>
      </w:pPr>
      <w:bookmarkStart w:id="214" w:name="RegistrationParameter"/>
      <w:bookmarkEnd w:id="214"/>
    </w:p>
    <w:p w14:paraId="62839EF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A227FCE" w14:textId="77777777">
        <w:trPr>
          <w:divId w:val="1567063107"/>
          <w:trHeight w:val="225"/>
          <w:tblCellSpacing w:w="12" w:type="dxa"/>
        </w:trPr>
        <w:tc>
          <w:tcPr>
            <w:tcW w:w="450" w:type="dxa"/>
            <w:shd w:val="clear" w:color="auto" w:fill="990000"/>
            <w:vAlign w:val="center"/>
            <w:hideMark/>
          </w:tcPr>
          <w:p w14:paraId="6E77847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8DFE4B" w14:textId="77777777" w:rsidR="00000000" w:rsidRDefault="003F103A">
      <w:pPr>
        <w:pStyle w:val="Heading3"/>
        <w:divId w:val="1567063107"/>
        <w:rPr>
          <w:rFonts w:eastAsia="Times New Roman"/>
          <w:lang w:val="en"/>
        </w:rPr>
      </w:pPr>
      <w:bookmarkStart w:id="215" w:name="rfc.section.7.2.1"/>
      <w:bookmarkEnd w:id="215"/>
      <w:r>
        <w:rPr>
          <w:rFonts w:eastAsia="Times New Roman"/>
          <w:lang w:val="en"/>
        </w:rPr>
        <w:t>7.2.1.</w:t>
      </w:r>
      <w:proofErr w:type="gramStart"/>
      <w:r>
        <w:rPr>
          <w:rFonts w:eastAsia="Times New Roman"/>
          <w:lang w:val="en"/>
        </w:rPr>
        <w:t>  Providing</w:t>
      </w:r>
      <w:proofErr w:type="gramEnd"/>
      <w:r>
        <w:rPr>
          <w:rFonts w:eastAsia="Times New Roman"/>
          <w:lang w:val="en"/>
        </w:rPr>
        <w:t xml:space="preserve"> Information with the "registration" Request Parameter</w:t>
      </w:r>
    </w:p>
    <w:p w14:paraId="1A6151D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Authorization Request parameter to enable Clients to provide additional registration information to Self-Issued OpenID Providers: </w:t>
      </w:r>
    </w:p>
    <w:p w14:paraId="228DBA11" w14:textId="77777777" w:rsidR="00000000" w:rsidRDefault="003F103A">
      <w:pPr>
        <w:spacing w:before="0" w:beforeAutospacing="0" w:after="0" w:afterAutospacing="0"/>
        <w:divId w:val="799886475"/>
        <w:rPr>
          <w:rFonts w:ascii="Verdana" w:eastAsia="Times New Roman" w:hAnsi="Verdana"/>
          <w:color w:val="000000"/>
          <w:lang w:val="en"/>
        </w:rPr>
      </w:pPr>
      <w:proofErr w:type="gramStart"/>
      <w:r>
        <w:rPr>
          <w:rFonts w:ascii="Verdana" w:eastAsia="Times New Roman" w:hAnsi="Verdana"/>
          <w:color w:val="000000"/>
          <w:lang w:val="en"/>
        </w:rPr>
        <w:t>registration</w:t>
      </w:r>
      <w:proofErr w:type="gramEnd"/>
    </w:p>
    <w:p w14:paraId="3227D58D" w14:textId="77777777" w:rsidR="00000000" w:rsidRDefault="003F103A">
      <w:pPr>
        <w:spacing w:before="0" w:beforeAutospacing="0" w:after="0" w:afterAutospacing="0"/>
        <w:ind w:left="720"/>
        <w:divId w:val="79988647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by the Client to provide information about</w:t>
      </w:r>
      <w:r>
        <w:rPr>
          <w:rFonts w:ascii="Verdana" w:eastAsia="Times New Roman" w:hAnsi="Verdana"/>
          <w:color w:val="000000"/>
          <w:lang w:val="en"/>
        </w:rPr>
        <w:t xml:space="preserve"> itself to a Self-Issued OP that would normally be provided to an OP during Dynamic Client Registration. The value is a JSON object containing Client metadata values, as defined in Section 2.1 of the </w:t>
      </w:r>
      <w:hyperlink w:anchor="OpenID.Registration" w:history="1">
        <w:r>
          <w:rPr>
            <w:rStyle w:val="Hyperlink"/>
            <w:rFonts w:ascii="Verdana" w:eastAsia="Times New Roman" w:hAnsi="Verdana"/>
            <w:u w:val="none"/>
            <w:lang w:val="en"/>
          </w:rPr>
          <w:t>OpenID Connect</w:t>
        </w:r>
        <w:r>
          <w:rPr>
            <w:rStyle w:val="Hyperlink"/>
            <w:rFonts w:ascii="Verdana" w:eastAsia="Times New Roman" w:hAnsi="Verdana"/>
            <w:u w:val="none"/>
            <w:lang w:val="en"/>
          </w:rPr>
          <w:t xml:space="preserve"> Dynamic Client Registration 1.0</w:t>
        </w:r>
        <w:r>
          <w:rPr>
            <w:rStyle w:val="Hyperlink"/>
            <w:rFonts w:ascii="Verdana" w:eastAsia="Times New Roman" w:hAnsi="Verdana"/>
            <w:vanish/>
            <w:u w:val="none"/>
            <w:lang w:val="en"/>
          </w:rPr>
          <w:t xml:space="preserve"> (Sakimura, N., Bradley, J., and M. Jones, “OpenID Connect Dynamic Client Registration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OpenID.Registration</w:t>
      </w:r>
      <w:proofErr w:type="spellEnd"/>
      <w:r>
        <w:rPr>
          <w:rFonts w:ascii="Verdana" w:eastAsia="Times New Roman" w:hAnsi="Verdana"/>
          <w:color w:val="000000"/>
          <w:lang w:val="en"/>
        </w:rPr>
        <w:t xml:space="preserve">] specification. The </w:t>
      </w:r>
      <w:r>
        <w:rPr>
          <w:rStyle w:val="HTMLTypewriter"/>
          <w:lang w:val="en"/>
        </w:rPr>
        <w:t>registration</w:t>
      </w:r>
      <w:r>
        <w:rPr>
          <w:rFonts w:ascii="Verdana" w:eastAsia="Times New Roman" w:hAnsi="Verdana"/>
          <w:color w:val="000000"/>
          <w:lang w:val="en"/>
        </w:rPr>
        <w:t xml:space="preserve"> parameter SHOULD NOT be used when the OP is not a Self-Issued</w:t>
      </w:r>
      <w:r>
        <w:rPr>
          <w:rFonts w:ascii="Verdana" w:eastAsia="Times New Roman" w:hAnsi="Verdana"/>
          <w:color w:val="000000"/>
          <w:lang w:val="en"/>
        </w:rPr>
        <w:t xml:space="preserve"> OP. </w:t>
      </w:r>
    </w:p>
    <w:p w14:paraId="3D383E9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None of this information is REQUIRED by Self-Issued OPs, so the use of this parameter is OPTIONAL. </w:t>
      </w:r>
    </w:p>
    <w:p w14:paraId="31C6F65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a UTF-8 encoded JSON object (which ends up being form-</w:t>
      </w:r>
      <w:proofErr w:type="spellStart"/>
      <w:r>
        <w:rPr>
          <w:rFonts w:ascii="Verdana" w:hAnsi="Verdana"/>
          <w:color w:val="000000"/>
          <w:lang w:val="en"/>
        </w:rPr>
        <w:t>urlencoded</w:t>
      </w:r>
      <w:proofErr w:type="spellEnd"/>
      <w:r>
        <w:rPr>
          <w:rFonts w:ascii="Verdana" w:hAnsi="Verdana"/>
          <w:color w:val="000000"/>
          <w:lang w:val="en"/>
        </w:rPr>
        <w:t xml:space="preserve"> when passe</w:t>
      </w:r>
      <w:r>
        <w:rPr>
          <w:rFonts w:ascii="Verdana" w:hAnsi="Verdana"/>
          <w:color w:val="000000"/>
          <w:lang w:val="en"/>
        </w:rPr>
        <w:t xml:space="preserve">d as an OAuth </w:t>
      </w:r>
      <w:r>
        <w:rPr>
          <w:rFonts w:ascii="Verdana" w:hAnsi="Verdana"/>
          <w:color w:val="000000"/>
          <w:lang w:val="en"/>
        </w:rPr>
        <w:lastRenderedPageBreak/>
        <w:t xml:space="preserve">parameter). When used in a Request Object value, per </w:t>
      </w:r>
      <w:hyperlink w:anchor="RequestObject" w:history="1">
        <w:r>
          <w:rPr>
            <w:rStyle w:val="Hyperlink"/>
            <w:rFonts w:ascii="Verdana" w:hAnsi="Verdana"/>
            <w:u w:val="none"/>
            <w:lang w:val="en"/>
          </w:rPr>
          <w:t>Section 6.1</w:t>
        </w:r>
        <w:r>
          <w:rPr>
            <w:rStyle w:val="Hyperlink"/>
            <w:rFonts w:ascii="Verdana" w:hAnsi="Verdana"/>
            <w:vanish/>
            <w:u w:val="none"/>
            <w:lang w:val="en"/>
          </w:rPr>
          <w:t xml:space="preserve"> (Passing a Request Object by Value)</w:t>
        </w:r>
      </w:hyperlink>
      <w:r>
        <w:rPr>
          <w:rFonts w:ascii="Verdana" w:hAnsi="Verdana"/>
          <w:color w:val="000000"/>
          <w:lang w:val="en"/>
        </w:rPr>
        <w:t xml:space="preserve">, the JSON object is used as the value of the </w:t>
      </w:r>
      <w:r>
        <w:rPr>
          <w:rStyle w:val="HTMLTypewriter"/>
          <w:lang w:val="en"/>
        </w:rPr>
        <w:t>registration</w:t>
      </w:r>
      <w:r>
        <w:rPr>
          <w:rFonts w:ascii="Verdana" w:hAnsi="Verdana"/>
          <w:color w:val="000000"/>
          <w:lang w:val="en"/>
        </w:rPr>
        <w:t xml:space="preserve"> member. </w:t>
      </w:r>
    </w:p>
    <w:p w14:paraId="38E4166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proofErr w:type="spellStart"/>
      <w:r>
        <w:rPr>
          <w:rStyle w:val="HTMLTypewriter"/>
          <w:lang w:val="en"/>
        </w:rPr>
        <w:t>policy_uri</w:t>
      </w:r>
      <w:proofErr w:type="spellEnd"/>
      <w:r>
        <w:rPr>
          <w:rFonts w:ascii="Verdana" w:hAnsi="Verdana"/>
          <w:color w:val="000000"/>
          <w:lang w:val="en"/>
        </w:rPr>
        <w:t xml:space="preserve">, </w:t>
      </w:r>
      <w:proofErr w:type="spellStart"/>
      <w:r>
        <w:rPr>
          <w:rStyle w:val="HTMLTypewriter"/>
          <w:lang w:val="en"/>
        </w:rPr>
        <w:t>tos_uri</w:t>
      </w:r>
      <w:proofErr w:type="spellEnd"/>
      <w:r>
        <w:rPr>
          <w:rFonts w:ascii="Verdana" w:hAnsi="Verdana"/>
          <w:color w:val="000000"/>
          <w:lang w:val="en"/>
        </w:rPr>
        <w:t xml:space="preserve">, and </w:t>
      </w:r>
      <w:proofErr w:type="spellStart"/>
      <w:r>
        <w:rPr>
          <w:rStyle w:val="HTMLTypewriter"/>
          <w:lang w:val="en"/>
        </w:rPr>
        <w:t>logo_uri</w:t>
      </w:r>
      <w:proofErr w:type="spellEnd"/>
      <w:r>
        <w:rPr>
          <w:rFonts w:ascii="Verdana" w:hAnsi="Verdana"/>
          <w:color w:val="000000"/>
          <w:lang w:val="en"/>
        </w:rPr>
        <w:t xml:space="preserve">. If the Client uses more than one Redirection URI, the </w:t>
      </w:r>
      <w:proofErr w:type="spellStart"/>
      <w:r>
        <w:rPr>
          <w:rStyle w:val="HTMLTypewriter"/>
          <w:lang w:val="en"/>
        </w:rPr>
        <w:t>redirect_uris</w:t>
      </w:r>
      <w:proofErr w:type="spellEnd"/>
      <w:r>
        <w:rPr>
          <w:rFonts w:ascii="Verdana" w:hAnsi="Verdana"/>
          <w:color w:val="000000"/>
          <w:lang w:val="en"/>
        </w:rPr>
        <w:t xml:space="preserve"> parameter would be used to register them. Finally, if the Cli</w:t>
      </w:r>
      <w:r>
        <w:rPr>
          <w:rFonts w:ascii="Verdana" w:hAnsi="Verdana"/>
          <w:color w:val="000000"/>
          <w:lang w:val="en"/>
        </w:rPr>
        <w:t xml:space="preserve">ent is requesting encrypted responses, it would typically use the </w:t>
      </w:r>
      <w:proofErr w:type="spellStart"/>
      <w:r>
        <w:rPr>
          <w:rStyle w:val="HTMLTypewriter"/>
          <w:lang w:val="en"/>
        </w:rPr>
        <w:t>jwks_uri</w:t>
      </w:r>
      <w:proofErr w:type="spellEnd"/>
      <w:r>
        <w:rPr>
          <w:rFonts w:ascii="Verdana" w:hAnsi="Verdana"/>
          <w:color w:val="000000"/>
          <w:lang w:val="en"/>
        </w:rPr>
        <w:t xml:space="preserve">, </w:t>
      </w:r>
      <w:proofErr w:type="spellStart"/>
      <w:r>
        <w:rPr>
          <w:rStyle w:val="HTMLTypewriter"/>
          <w:lang w:val="en"/>
        </w:rPr>
        <w:t>id_token_encrypted_response_alg</w:t>
      </w:r>
      <w:proofErr w:type="spellEnd"/>
      <w:r>
        <w:rPr>
          <w:rFonts w:ascii="Verdana" w:hAnsi="Verdana"/>
          <w:color w:val="000000"/>
          <w:lang w:val="en"/>
        </w:rPr>
        <w:t xml:space="preserve"> and </w:t>
      </w:r>
      <w:proofErr w:type="spellStart"/>
      <w:r>
        <w:rPr>
          <w:rStyle w:val="HTMLTypewriter"/>
          <w:lang w:val="en"/>
        </w:rPr>
        <w:t>id_token_encrypted_response_enc</w:t>
      </w:r>
      <w:proofErr w:type="spellEnd"/>
      <w:r>
        <w:rPr>
          <w:rFonts w:ascii="Verdana" w:hAnsi="Verdana"/>
          <w:color w:val="000000"/>
          <w:lang w:val="en"/>
        </w:rPr>
        <w:t xml:space="preserve"> parameters. </w:t>
      </w:r>
    </w:p>
    <w:p w14:paraId="213C683A" w14:textId="77777777" w:rsidR="00000000" w:rsidRDefault="003F103A">
      <w:pPr>
        <w:spacing w:before="0" w:beforeAutospacing="0" w:after="0" w:afterAutospacing="0"/>
        <w:divId w:val="1567063107"/>
        <w:rPr>
          <w:rFonts w:ascii="Verdana" w:eastAsia="Times New Roman" w:hAnsi="Verdana"/>
          <w:color w:val="000000"/>
          <w:lang w:val="en"/>
        </w:rPr>
      </w:pPr>
      <w:bookmarkStart w:id="216" w:name="SelfIssuedRequest"/>
      <w:bookmarkEnd w:id="216"/>
    </w:p>
    <w:p w14:paraId="257747B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296091C" w14:textId="77777777">
        <w:trPr>
          <w:divId w:val="1567063107"/>
          <w:trHeight w:val="225"/>
          <w:tblCellSpacing w:w="12" w:type="dxa"/>
        </w:trPr>
        <w:tc>
          <w:tcPr>
            <w:tcW w:w="450" w:type="dxa"/>
            <w:shd w:val="clear" w:color="auto" w:fill="990000"/>
            <w:vAlign w:val="center"/>
            <w:hideMark/>
          </w:tcPr>
          <w:p w14:paraId="6C08399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E833F1" w14:textId="77777777" w:rsidR="00000000" w:rsidRDefault="003F103A">
      <w:pPr>
        <w:pStyle w:val="Heading3"/>
        <w:divId w:val="1567063107"/>
        <w:rPr>
          <w:rFonts w:eastAsia="Times New Roman"/>
          <w:lang w:val="en"/>
        </w:rPr>
      </w:pPr>
      <w:bookmarkStart w:id="217" w:name="rfc.section.7.3"/>
      <w:bookmarkEnd w:id="217"/>
      <w:r>
        <w:rPr>
          <w:rFonts w:eastAsia="Times New Roman"/>
          <w:lang w:val="en"/>
        </w:rPr>
        <w:t>7.3.</w:t>
      </w:r>
      <w:proofErr w:type="gramStart"/>
      <w:r>
        <w:rPr>
          <w:rFonts w:eastAsia="Times New Roman"/>
          <w:lang w:val="en"/>
        </w:rPr>
        <w:t>  Self</w:t>
      </w:r>
      <w:proofErr w:type="gramEnd"/>
      <w:r>
        <w:rPr>
          <w:rFonts w:eastAsia="Times New Roman"/>
          <w:lang w:val="en"/>
        </w:rPr>
        <w:t>-Issued OpenID Provider Request</w:t>
      </w:r>
    </w:p>
    <w:p w14:paraId="071D63F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Client sends the Authentication Request to the Authorization Endpoint </w:t>
      </w:r>
      <w:r>
        <w:rPr>
          <w:rFonts w:ascii="Verdana" w:hAnsi="Verdana"/>
          <w:color w:val="000000"/>
          <w:lang w:val="en"/>
        </w:rPr>
        <w:t xml:space="preserve">with the following parameters: </w:t>
      </w:r>
    </w:p>
    <w:p w14:paraId="0D8FE1A8" w14:textId="77777777" w:rsidR="00000000" w:rsidRDefault="003F103A">
      <w:pPr>
        <w:spacing w:before="0" w:beforeAutospacing="0" w:after="0" w:afterAutospacing="0"/>
        <w:divId w:val="160196951"/>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14:paraId="63D099FC"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Style w:val="HTMLTypewriter"/>
          <w:lang w:val="en"/>
        </w:rPr>
        <w:t>scope</w:t>
      </w:r>
      <w:proofErr w:type="gramEnd"/>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54B03BFA" w14:textId="77777777" w:rsidR="00000000" w:rsidRDefault="003F103A">
      <w:pPr>
        <w:spacing w:before="0" w:beforeAutospacing="0" w:after="0" w:afterAutospacing="0"/>
        <w:divId w:val="160196951"/>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14:paraId="07F9C116"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Constant string value </w:t>
      </w:r>
      <w:proofErr w:type="spellStart"/>
      <w:r>
        <w:rPr>
          <w:rStyle w:val="HTMLTypewriter"/>
          <w:lang w:val="en"/>
        </w:rPr>
        <w:t>id_token</w:t>
      </w:r>
      <w:proofErr w:type="spellEnd"/>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1371259D" w14:textId="77777777" w:rsidR="00000000" w:rsidRDefault="003F103A">
      <w:pPr>
        <w:spacing w:before="0" w:beforeAutospacing="0" w:after="0" w:afterAutospacing="0"/>
        <w:divId w:val="160196951"/>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14:paraId="76BCA97C"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Client </w:t>
      </w:r>
      <w:r>
        <w:rPr>
          <w:rFonts w:ascii="Verdana" w:eastAsia="Times New Roman" w:hAnsi="Verdana"/>
          <w:color w:val="000000"/>
          <w:lang w:val="en"/>
        </w:rPr>
        <w:t xml:space="preserve">ID value for the Client, which in this case contains the </w:t>
      </w:r>
      <w:proofErr w:type="spellStart"/>
      <w:r>
        <w:rPr>
          <w:rStyle w:val="HTMLTypewriter"/>
          <w:lang w:val="en"/>
        </w:rPr>
        <w:t>redirect_uri</w:t>
      </w:r>
      <w:proofErr w:type="spellEnd"/>
      <w:r>
        <w:rPr>
          <w:rFonts w:ascii="Verdana" w:eastAsia="Times New Roman" w:hAnsi="Verdana"/>
          <w:color w:val="000000"/>
          <w:lang w:val="en"/>
        </w:rPr>
        <w:t xml:space="preserve"> value of the Client. Since the Client's </w:t>
      </w:r>
      <w:proofErr w:type="spellStart"/>
      <w:r>
        <w:rPr>
          <w:rStyle w:val="HTMLTypewriter"/>
          <w:lang w:val="en"/>
        </w:rPr>
        <w:t>redirect_uri</w:t>
      </w:r>
      <w:proofErr w:type="spellEnd"/>
      <w:r>
        <w:rPr>
          <w:rFonts w:ascii="Verdana" w:eastAsia="Times New Roman" w:hAnsi="Verdana"/>
          <w:color w:val="000000"/>
          <w:lang w:val="en"/>
        </w:rPr>
        <w:t xml:space="preserve"> URI value is communicated as the Client ID, a </w:t>
      </w:r>
      <w:proofErr w:type="spellStart"/>
      <w:r>
        <w:rPr>
          <w:rStyle w:val="HTMLTypewriter"/>
          <w:lang w:val="en"/>
        </w:rPr>
        <w:t>redirect_uri</w:t>
      </w:r>
      <w:proofErr w:type="spellEnd"/>
      <w:r>
        <w:rPr>
          <w:rFonts w:ascii="Verdana" w:eastAsia="Times New Roman" w:hAnsi="Verdana"/>
          <w:color w:val="000000"/>
          <w:lang w:val="en"/>
        </w:rPr>
        <w:t xml:space="preserve"> parameter is NOT REQUIRED to also be included in the request. </w:t>
      </w:r>
    </w:p>
    <w:p w14:paraId="3EBEF5C1" w14:textId="77777777" w:rsidR="00000000" w:rsidRDefault="003F103A">
      <w:pPr>
        <w:spacing w:before="0" w:beforeAutospacing="0" w:after="0" w:afterAutospacing="0"/>
        <w:divId w:val="160196951"/>
        <w:rPr>
          <w:rFonts w:ascii="Verdana" w:eastAsia="Times New Roman" w:hAnsi="Verdana"/>
          <w:color w:val="000000"/>
          <w:lang w:val="en"/>
        </w:rPr>
      </w:pPr>
      <w:proofErr w:type="spellStart"/>
      <w:r>
        <w:rPr>
          <w:rFonts w:ascii="Verdana" w:eastAsia="Times New Roman" w:hAnsi="Verdana"/>
          <w:color w:val="000000"/>
          <w:lang w:val="en"/>
        </w:rPr>
        <w:t>id_token_hi</w:t>
      </w:r>
      <w:r>
        <w:rPr>
          <w:rFonts w:ascii="Verdana" w:eastAsia="Times New Roman" w:hAnsi="Verdana"/>
          <w:color w:val="000000"/>
          <w:lang w:val="en"/>
        </w:rPr>
        <w:t>nt</w:t>
      </w:r>
      <w:proofErr w:type="spellEnd"/>
    </w:p>
    <w:p w14:paraId="3EE6C2C2"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spellStart"/>
      <w:proofErr w:type="gramStart"/>
      <w:r>
        <w:rPr>
          <w:rStyle w:val="HTMLTypewriter"/>
          <w:lang w:val="en"/>
        </w:rPr>
        <w:t>id_token_hint</w:t>
      </w:r>
      <w:proofErr w:type="spellEnd"/>
      <w:proofErr w:type="gramEnd"/>
      <w:r>
        <w:rPr>
          <w:rFonts w:ascii="Verdana" w:eastAsia="Times New Roman" w:hAnsi="Verdana"/>
          <w:color w:val="000000"/>
          <w:lang w:val="en"/>
        </w:rPr>
        <w:t xml:space="preserve"> parameter value, as specified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If the ID Token is encrypted to the Self-Issued OP, the </w:t>
      </w:r>
      <w:r>
        <w:rPr>
          <w:rStyle w:val="HTMLTypewriter"/>
          <w:lang w:val="en"/>
        </w:rPr>
        <w:t>sub</w:t>
      </w:r>
      <w:r>
        <w:rPr>
          <w:rFonts w:ascii="Verdana" w:eastAsia="Times New Roman" w:hAnsi="Verdana"/>
          <w:color w:val="000000"/>
          <w:lang w:val="en"/>
        </w:rPr>
        <w:t xml:space="preserve"> (subject) of the signed ID Token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as the</w:t>
      </w:r>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(Key ID) of the JWE. Encrypting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35CA578E" w14:textId="77777777" w:rsidR="00000000" w:rsidRDefault="003F103A">
      <w:pPr>
        <w:spacing w:before="0" w:beforeAutospacing="0" w:after="0" w:afterAutospacing="0"/>
        <w:divId w:val="160196951"/>
        <w:rPr>
          <w:rFonts w:ascii="Verdana" w:eastAsia="Times New Roman" w:hAnsi="Verdana"/>
          <w:color w:val="000000"/>
          <w:lang w:val="en"/>
        </w:rPr>
      </w:pPr>
      <w:proofErr w:type="gramStart"/>
      <w:r>
        <w:rPr>
          <w:rFonts w:ascii="Verdana" w:eastAsia="Times New Roman" w:hAnsi="Verdana"/>
          <w:color w:val="000000"/>
          <w:lang w:val="en"/>
        </w:rPr>
        <w:lastRenderedPageBreak/>
        <w:t>claims</w:t>
      </w:r>
      <w:proofErr w:type="gramEnd"/>
    </w:p>
    <w:p w14:paraId="2E8DBC94"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Style w:val="HTMLTypewriter"/>
          <w:lang w:val="en"/>
        </w:rPr>
        <w:t>claims</w:t>
      </w:r>
      <w:proofErr w:type="gramEnd"/>
      <w:r>
        <w:rPr>
          <w:rFonts w:ascii="Verdana" w:eastAsia="Times New Roman" w:hAnsi="Verdana"/>
          <w:color w:val="000000"/>
          <w:lang w:val="en"/>
        </w:rPr>
        <w:t xml:space="preserve"> parameter value, as specified in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w:t>
      </w:r>
    </w:p>
    <w:p w14:paraId="0E883304" w14:textId="77777777" w:rsidR="00000000" w:rsidRDefault="003F103A">
      <w:pPr>
        <w:spacing w:before="0" w:beforeAutospacing="0" w:after="0" w:afterAutospacing="0"/>
        <w:divId w:val="160196951"/>
        <w:rPr>
          <w:rFonts w:ascii="Verdana" w:eastAsia="Times New Roman" w:hAnsi="Verdana"/>
          <w:color w:val="000000"/>
          <w:lang w:val="en"/>
        </w:rPr>
      </w:pPr>
      <w:proofErr w:type="gramStart"/>
      <w:r>
        <w:rPr>
          <w:rFonts w:ascii="Verdana" w:eastAsia="Times New Roman" w:hAnsi="Verdana"/>
          <w:color w:val="000000"/>
          <w:lang w:val="en"/>
        </w:rPr>
        <w:t>registration</w:t>
      </w:r>
      <w:proofErr w:type="gramEnd"/>
    </w:p>
    <w:p w14:paraId="1A19CB3D"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parameter is used by the Client to provide information about itself to a Self-Issued OP that would normally be provided to an OP during </w:t>
      </w:r>
      <w:r>
        <w:rPr>
          <w:rFonts w:ascii="Verdana" w:eastAsia="Times New Roman" w:hAnsi="Verdana"/>
          <w:color w:val="000000"/>
          <w:lang w:val="en"/>
        </w:rPr>
        <w:t xml:space="preserve">Dynamic Client Registration, as specified in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w:t>
      </w:r>
    </w:p>
    <w:p w14:paraId="6A96B222" w14:textId="77777777" w:rsidR="00000000" w:rsidRDefault="003F103A">
      <w:pPr>
        <w:spacing w:before="0" w:beforeAutospacing="0" w:after="0" w:afterAutospacing="0"/>
        <w:divId w:val="160196951"/>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14:paraId="323CAD6D" w14:textId="77777777" w:rsidR="00000000" w:rsidRDefault="003F103A">
      <w:pPr>
        <w:spacing w:before="0" w:beforeAutospacing="0" w:after="0" w:afterAutospacing="0"/>
        <w:ind w:left="720"/>
        <w:divId w:val="16019695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 Object value, as specified in </w:t>
      </w:r>
      <w:hyperlink w:anchor="RequestObject" w:history="1">
        <w:r>
          <w:rPr>
            <w:rStyle w:val="Hyperlink"/>
            <w:rFonts w:ascii="Verdana" w:eastAsia="Times New Roman" w:hAnsi="Verdana"/>
            <w:u w:val="none"/>
            <w:lang w:val="en"/>
          </w:rPr>
          <w:t>Section 6.1</w:t>
        </w:r>
        <w:r>
          <w:rPr>
            <w:rStyle w:val="Hyperlink"/>
            <w:rFonts w:ascii="Verdana" w:eastAsia="Times New Roman" w:hAnsi="Verdana"/>
            <w:vanish/>
            <w:u w:val="none"/>
            <w:lang w:val="en"/>
          </w:rPr>
          <w:t xml:space="preserve"> (Passing a Request Object by Value)</w:t>
        </w:r>
      </w:hyperlink>
      <w:r>
        <w:rPr>
          <w:rFonts w:ascii="Verdana" w:eastAsia="Times New Roman" w:hAnsi="Verdana"/>
          <w:color w:val="000000"/>
          <w:lang w:val="en"/>
        </w:rPr>
        <w:t xml:space="preserve">. The Request Object MAY be encrypted to the Self-Issued OP by the Client. In this case, the </w:t>
      </w:r>
      <w:r>
        <w:rPr>
          <w:rStyle w:val="HTMLTypewriter"/>
          <w:lang w:val="en"/>
        </w:rPr>
        <w:t>sub</w:t>
      </w:r>
      <w:r>
        <w:rPr>
          <w:rFonts w:ascii="Verdana" w:eastAsia="Times New Roman" w:hAnsi="Verdana"/>
          <w:color w:val="000000"/>
          <w:lang w:val="en"/>
        </w:rPr>
        <w:t xml:space="preserve"> (subject) of a previously issued ID Token for this Client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as the </w:t>
      </w:r>
      <w:r>
        <w:rPr>
          <w:rStyle w:val="HTMLTypewriter"/>
          <w:lang w:val="en"/>
        </w:rPr>
        <w:t>kid</w:t>
      </w:r>
      <w:r>
        <w:rPr>
          <w:rFonts w:ascii="Verdana" w:eastAsia="Times New Roman" w:hAnsi="Verdana"/>
          <w:color w:val="000000"/>
          <w:lang w:val="en"/>
        </w:rPr>
        <w:t xml:space="preserve"> (Key ID) of the JWE. En</w:t>
      </w:r>
      <w:r>
        <w:rPr>
          <w:rFonts w:ascii="Verdana" w:eastAsia="Times New Roman" w:hAnsi="Verdana"/>
          <w:color w:val="000000"/>
          <w:lang w:val="en"/>
        </w:rPr>
        <w:t xml:space="preserve">crypting content to Self-Issued OPs is currently only supported when the OP's JWK key type is </w:t>
      </w:r>
      <w:r>
        <w:rPr>
          <w:rStyle w:val="HTMLTypewriter"/>
          <w:lang w:val="en"/>
        </w:rPr>
        <w:t>RSA</w:t>
      </w:r>
      <w:r>
        <w:rPr>
          <w:rFonts w:ascii="Verdana" w:eastAsia="Times New Roman" w:hAnsi="Verdana"/>
          <w:color w:val="000000"/>
          <w:lang w:val="en"/>
        </w:rPr>
        <w:t xml:space="preserve"> and the encryption algorithm used is </w:t>
      </w:r>
      <w:r>
        <w:rPr>
          <w:rStyle w:val="HTMLTypewriter"/>
          <w:lang w:val="en"/>
        </w:rPr>
        <w:t>RSA1_5</w:t>
      </w:r>
      <w:r>
        <w:rPr>
          <w:rFonts w:ascii="Verdana" w:eastAsia="Times New Roman" w:hAnsi="Verdana"/>
          <w:color w:val="000000"/>
          <w:lang w:val="en"/>
        </w:rPr>
        <w:t xml:space="preserve">. </w:t>
      </w:r>
    </w:p>
    <w:p w14:paraId="5CD5F7B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178D7F3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entire URL MUST NOT exceed 2048 ASCII characters. </w:t>
      </w:r>
    </w:p>
    <w:p w14:paraId="2A559F32"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HTTP 302 redirect response by the Client, which triggers the User Agent to make an Authentication Request to the Self-Issued OpenID Provider (with line wraps wi</w:t>
      </w:r>
      <w:r>
        <w:rPr>
          <w:rFonts w:ascii="Verdana" w:hAnsi="Verdana"/>
          <w:color w:val="000000"/>
          <w:lang w:val="en"/>
        </w:rPr>
        <w:t xml:space="preserve">thin values for display purposes only): </w:t>
      </w:r>
    </w:p>
    <w:p w14:paraId="31C90892" w14:textId="77777777" w:rsidR="00000000" w:rsidRDefault="003F103A">
      <w:pPr>
        <w:pStyle w:val="HTMLPreformatted"/>
        <w:divId w:val="1206327863"/>
        <w:rPr>
          <w:lang w:val="en"/>
        </w:rPr>
      </w:pPr>
    </w:p>
    <w:p w14:paraId="085AA6DA" w14:textId="77777777" w:rsidR="00000000" w:rsidRDefault="003F103A">
      <w:pPr>
        <w:pStyle w:val="HTMLPreformatted"/>
        <w:divId w:val="1206327863"/>
        <w:rPr>
          <w:lang w:val="en"/>
        </w:rPr>
      </w:pPr>
      <w:r>
        <w:rPr>
          <w:lang w:val="en"/>
        </w:rPr>
        <w:t xml:space="preserve">  HTTP/1.1 302 Found</w:t>
      </w:r>
    </w:p>
    <w:p w14:paraId="18BFBC8F" w14:textId="77777777" w:rsidR="00000000" w:rsidRDefault="003F103A">
      <w:pPr>
        <w:pStyle w:val="HTMLPreformatted"/>
        <w:divId w:val="1206327863"/>
        <w:rPr>
          <w:lang w:val="en"/>
        </w:rPr>
      </w:pPr>
      <w:r>
        <w:rPr>
          <w:lang w:val="en"/>
        </w:rPr>
        <w:t xml:space="preserve">  Location: openid</w:t>
      </w:r>
      <w:proofErr w:type="gramStart"/>
      <w:r>
        <w:rPr>
          <w:lang w:val="en"/>
        </w:rPr>
        <w:t>:/</w:t>
      </w:r>
      <w:proofErr w:type="gramEnd"/>
      <w:r>
        <w:rPr>
          <w:lang w:val="en"/>
        </w:rPr>
        <w:t>/?</w:t>
      </w:r>
    </w:p>
    <w:p w14:paraId="0EB178BE" w14:textId="77777777" w:rsidR="00000000" w:rsidRDefault="003F103A">
      <w:pPr>
        <w:pStyle w:val="HTMLPreformatted"/>
        <w:divId w:val="1206327863"/>
        <w:rPr>
          <w:lang w:val="en"/>
        </w:rPr>
      </w:pPr>
      <w:r>
        <w:rPr>
          <w:lang w:val="en"/>
        </w:rPr>
        <w:t xml:space="preserve">    </w:t>
      </w:r>
      <w:proofErr w:type="spellStart"/>
      <w:r>
        <w:rPr>
          <w:lang w:val="en"/>
        </w:rPr>
        <w:t>response_type</w:t>
      </w:r>
      <w:proofErr w:type="spellEnd"/>
      <w:r>
        <w:rPr>
          <w:lang w:val="en"/>
        </w:rPr>
        <w:t>=</w:t>
      </w:r>
      <w:proofErr w:type="spellStart"/>
      <w:r>
        <w:rPr>
          <w:lang w:val="en"/>
        </w:rPr>
        <w:t>id_token</w:t>
      </w:r>
      <w:proofErr w:type="spellEnd"/>
    </w:p>
    <w:p w14:paraId="4971CCBE" w14:textId="77777777" w:rsidR="00000000" w:rsidRDefault="003F103A">
      <w:pPr>
        <w:pStyle w:val="HTMLPreformatted"/>
        <w:divId w:val="1206327863"/>
        <w:rPr>
          <w:lang w:val="en"/>
        </w:rPr>
      </w:pPr>
      <w:r>
        <w:rPr>
          <w:lang w:val="en"/>
        </w:rPr>
        <w:t xml:space="preserve">    &amp;</w:t>
      </w:r>
      <w:proofErr w:type="spellStart"/>
      <w:r>
        <w:rPr>
          <w:lang w:val="en"/>
        </w:rPr>
        <w:t>client_id</w:t>
      </w:r>
      <w:proofErr w:type="spellEnd"/>
      <w:r>
        <w:rPr>
          <w:lang w:val="en"/>
        </w:rPr>
        <w:t>=https%3A%2F%2Fclient.example.org%2Fcb</w:t>
      </w:r>
    </w:p>
    <w:p w14:paraId="2DC865F3" w14:textId="77777777" w:rsidR="00000000" w:rsidRDefault="003F103A">
      <w:pPr>
        <w:pStyle w:val="HTMLPreformatted"/>
        <w:divId w:val="1206327863"/>
        <w:rPr>
          <w:lang w:val="en"/>
        </w:rPr>
      </w:pPr>
      <w:r>
        <w:rPr>
          <w:lang w:val="en"/>
        </w:rPr>
        <w:t xml:space="preserve">    &amp;scope=openid%20profile</w:t>
      </w:r>
    </w:p>
    <w:p w14:paraId="7BFBD558" w14:textId="77777777" w:rsidR="00000000" w:rsidRDefault="003F103A">
      <w:pPr>
        <w:pStyle w:val="HTMLPreformatted"/>
        <w:divId w:val="1206327863"/>
        <w:rPr>
          <w:lang w:val="en"/>
        </w:rPr>
      </w:pPr>
      <w:r>
        <w:rPr>
          <w:lang w:val="en"/>
        </w:rPr>
        <w:t xml:space="preserve">    &amp;state=af0ifjsldkj</w:t>
      </w:r>
    </w:p>
    <w:p w14:paraId="07348869" w14:textId="77777777" w:rsidR="00000000" w:rsidRDefault="003F103A">
      <w:pPr>
        <w:pStyle w:val="HTMLPreformatted"/>
        <w:divId w:val="1206327863"/>
        <w:rPr>
          <w:lang w:val="en"/>
        </w:rPr>
      </w:pPr>
      <w:r>
        <w:rPr>
          <w:lang w:val="en"/>
        </w:rPr>
        <w:t xml:space="preserve">    &amp;nonce=n-0S6_WzA2Mj</w:t>
      </w:r>
    </w:p>
    <w:p w14:paraId="0561C5CB" w14:textId="77777777" w:rsidR="00000000" w:rsidRDefault="003F103A">
      <w:pPr>
        <w:pStyle w:val="HTMLPreformatted"/>
        <w:divId w:val="1206327863"/>
        <w:rPr>
          <w:lang w:val="en"/>
        </w:rPr>
      </w:pPr>
      <w:r>
        <w:rPr>
          <w:lang w:val="en"/>
        </w:rPr>
        <w:t xml:space="preserve">    &amp;registrati</w:t>
      </w:r>
      <w:r>
        <w:rPr>
          <w:lang w:val="en"/>
        </w:rPr>
        <w:t>on=%7B%22logo_uri%22%3A%22https%3A%2F%2F</w:t>
      </w:r>
    </w:p>
    <w:p w14:paraId="12ED9F37" w14:textId="77777777" w:rsidR="00000000" w:rsidRDefault="003F103A">
      <w:pPr>
        <w:pStyle w:val="HTMLPreformatted"/>
        <w:divId w:val="1206327863"/>
        <w:rPr>
          <w:lang w:val="en"/>
        </w:rPr>
      </w:pPr>
      <w:r>
        <w:rPr>
          <w:lang w:val="en"/>
        </w:rPr>
        <w:t xml:space="preserve">      client.example.org%2Flogo.png%22%7D</w:t>
      </w:r>
    </w:p>
    <w:p w14:paraId="4101C9BC" w14:textId="77777777" w:rsidR="00000000" w:rsidRDefault="003F103A">
      <w:pPr>
        <w:spacing w:before="0" w:beforeAutospacing="0" w:after="0" w:afterAutospacing="0"/>
        <w:divId w:val="1567063107"/>
        <w:rPr>
          <w:rFonts w:ascii="Verdana" w:eastAsia="Times New Roman" w:hAnsi="Verdana"/>
          <w:color w:val="000000"/>
          <w:lang w:val="en"/>
        </w:rPr>
      </w:pPr>
      <w:bookmarkStart w:id="218" w:name="SelfIssuedResponse"/>
      <w:bookmarkEnd w:id="218"/>
    </w:p>
    <w:p w14:paraId="7CA5197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149238C" w14:textId="77777777">
        <w:trPr>
          <w:divId w:val="1567063107"/>
          <w:trHeight w:val="225"/>
          <w:tblCellSpacing w:w="12" w:type="dxa"/>
        </w:trPr>
        <w:tc>
          <w:tcPr>
            <w:tcW w:w="450" w:type="dxa"/>
            <w:shd w:val="clear" w:color="auto" w:fill="990000"/>
            <w:vAlign w:val="center"/>
            <w:hideMark/>
          </w:tcPr>
          <w:p w14:paraId="64CE16A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E581E1" w14:textId="77777777" w:rsidR="00000000" w:rsidRDefault="003F103A">
      <w:pPr>
        <w:pStyle w:val="Heading3"/>
        <w:divId w:val="1567063107"/>
        <w:rPr>
          <w:rFonts w:eastAsia="Times New Roman"/>
          <w:lang w:val="en"/>
        </w:rPr>
      </w:pPr>
      <w:bookmarkStart w:id="219" w:name="rfc.section.7.4"/>
      <w:bookmarkEnd w:id="219"/>
      <w:r>
        <w:rPr>
          <w:rFonts w:eastAsia="Times New Roman"/>
          <w:lang w:val="en"/>
        </w:rPr>
        <w:t>7.4.</w:t>
      </w:r>
      <w:proofErr w:type="gramStart"/>
      <w:r>
        <w:rPr>
          <w:rFonts w:eastAsia="Times New Roman"/>
          <w:lang w:val="en"/>
        </w:rPr>
        <w:t>  Self</w:t>
      </w:r>
      <w:proofErr w:type="gramEnd"/>
      <w:r>
        <w:rPr>
          <w:rFonts w:eastAsia="Times New Roman"/>
          <w:lang w:val="en"/>
        </w:rPr>
        <w:t>-Issued OpenID Provider Response</w:t>
      </w:r>
    </w:p>
    <w:p w14:paraId="68B494A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Claim for use in Self-Issued OpenID Provider Responses: </w:t>
      </w:r>
    </w:p>
    <w:p w14:paraId="72B733D0" w14:textId="77777777" w:rsidR="00000000" w:rsidRDefault="003F103A">
      <w:pPr>
        <w:spacing w:before="0" w:beforeAutospacing="0" w:after="0" w:afterAutospacing="0"/>
        <w:divId w:val="553546064"/>
        <w:rPr>
          <w:rFonts w:ascii="Verdana" w:eastAsia="Times New Roman" w:hAnsi="Verdana"/>
          <w:color w:val="000000"/>
          <w:lang w:val="en"/>
        </w:rPr>
      </w:pPr>
      <w:proofErr w:type="spellStart"/>
      <w:r>
        <w:rPr>
          <w:rFonts w:ascii="Verdana" w:eastAsia="Times New Roman" w:hAnsi="Verdana"/>
          <w:color w:val="000000"/>
          <w:lang w:val="en"/>
        </w:rPr>
        <w:t>sub_jwk</w:t>
      </w:r>
      <w:proofErr w:type="spellEnd"/>
    </w:p>
    <w:p w14:paraId="794BA367" w14:textId="77777777" w:rsidR="00000000" w:rsidRDefault="003F103A">
      <w:pPr>
        <w:spacing w:before="0" w:beforeAutospacing="0" w:after="0" w:afterAutospacing="0"/>
        <w:ind w:left="720"/>
        <w:divId w:val="55354606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Public key used to check the signature of an ID Token </w:t>
      </w:r>
      <w:r>
        <w:rPr>
          <w:rFonts w:ascii="Verdana" w:eastAsia="Times New Roman" w:hAnsi="Verdana"/>
          <w:color w:val="000000"/>
          <w:lang w:val="en"/>
        </w:rPr>
        <w:t xml:space="preserve">issued by a Self-Issued OpenID Provider, as specified in </w:t>
      </w:r>
      <w:hyperlink w:anchor="SelfIssued" w:history="1">
        <w:r>
          <w:rPr>
            <w:rStyle w:val="Hyperlink"/>
            <w:rFonts w:ascii="Verdana" w:eastAsia="Times New Roman" w:hAnsi="Verdana"/>
            <w:u w:val="none"/>
            <w:lang w:val="en"/>
          </w:rPr>
          <w:t>Section 7</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November 2013.)</w:t>
        </w:r>
      </w:hyperlink>
      <w:r>
        <w:rPr>
          <w:rFonts w:ascii="Verdana" w:eastAsia="Times New Roman" w:hAnsi="Verdana"/>
          <w:color w:val="000000"/>
          <w:lang w:val="en"/>
        </w:rPr>
        <w:t xml:space="preserve"> format (not an</w:t>
      </w:r>
      <w:r>
        <w:rPr>
          <w:rFonts w:ascii="Verdana" w:eastAsia="Times New Roman" w:hAnsi="Verdana"/>
          <w:color w:val="000000"/>
          <w:lang w:val="en"/>
        </w:rPr>
        <w:t xml:space="preserve"> X.509 certificate value). The </w:t>
      </w:r>
      <w:proofErr w:type="spellStart"/>
      <w:r>
        <w:rPr>
          <w:rStyle w:val="HTMLTypewriter"/>
          <w:lang w:val="en"/>
        </w:rPr>
        <w:t>sub_jwk</w:t>
      </w:r>
      <w:proofErr w:type="spellEnd"/>
      <w:r>
        <w:rPr>
          <w:rFonts w:ascii="Verdana" w:eastAsia="Times New Roman" w:hAnsi="Verdana"/>
          <w:color w:val="000000"/>
          <w:lang w:val="en"/>
        </w:rPr>
        <w:t xml:space="preserve"> value is a JSON object. Use of the </w:t>
      </w:r>
      <w:proofErr w:type="spellStart"/>
      <w:r>
        <w:rPr>
          <w:rStyle w:val="HTMLTypewriter"/>
          <w:lang w:val="en"/>
        </w:rPr>
        <w:t>sub_jwk</w:t>
      </w:r>
      <w:proofErr w:type="spellEnd"/>
      <w:r>
        <w:rPr>
          <w:rFonts w:ascii="Verdana" w:eastAsia="Times New Roman" w:hAnsi="Verdana"/>
          <w:color w:val="000000"/>
          <w:lang w:val="en"/>
        </w:rPr>
        <w:t xml:space="preserve"> Claim is NOT RECOMMENDED when the OP is not Self-Issued. </w:t>
      </w:r>
    </w:p>
    <w:p w14:paraId="65C89563" w14:textId="77777777" w:rsidR="00000000" w:rsidRDefault="003F103A">
      <w:pPr>
        <w:pStyle w:val="NormalWeb"/>
        <w:divId w:val="1567063107"/>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w:t>
      </w:r>
      <w:r>
        <w:rPr>
          <w:rFonts w:ascii="Verdana" w:hAnsi="Verdana"/>
          <w:color w:val="000000"/>
          <w:lang w:val="en"/>
        </w:rPr>
        <w:t xml:space="preserve">ents. Since it is an Implicit Flow response, the response parameters will be returned in the URL fragment component, unless a different Response Mode was specified. </w:t>
      </w:r>
    </w:p>
    <w:p w14:paraId="5B17D141" w14:textId="77777777" w:rsidR="00000000" w:rsidRDefault="003F103A">
      <w:pPr>
        <w:numPr>
          <w:ilvl w:val="0"/>
          <w:numId w:val="1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iss</w:t>
      </w:r>
      <w:proofErr w:type="spellEnd"/>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3BC37FBB" w14:textId="77777777" w:rsidR="00000000" w:rsidRDefault="003F103A">
      <w:pPr>
        <w:numPr>
          <w:ilvl w:val="0"/>
          <w:numId w:val="1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A </w:t>
      </w:r>
      <w:proofErr w:type="spellStart"/>
      <w:r>
        <w:rPr>
          <w:rStyle w:val="HTMLTypewriter"/>
          <w:lang w:val="en"/>
        </w:rPr>
        <w:t>sub_jwk</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Claim is present, with its value being the public key used to check the signature of the ID Token. </w:t>
      </w:r>
    </w:p>
    <w:p w14:paraId="56080FF5" w14:textId="5AA2DF45" w:rsidR="00000000" w:rsidRDefault="003F103A">
      <w:pPr>
        <w:numPr>
          <w:ilvl w:val="0"/>
          <w:numId w:val="1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value is the base64url encoded </w:t>
      </w:r>
      <w:ins w:id="220" w:author="Errata" w:date="2014-08-04T17:35:00Z">
        <w:r>
          <w:rPr>
            <w:rFonts w:ascii="Verdana" w:eastAsia="Times New Roman" w:hAnsi="Verdana"/>
            <w:color w:val="000000"/>
            <w:lang w:val="en"/>
          </w:rPr>
          <w:t xml:space="preserve">representation of the JWK Thumbprint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w:t>
        </w:r>
        <w:proofErr w:type="spellStart"/>
        <w:r>
          <w:rPr>
            <w:rStyle w:val="Hyperlink"/>
            <w:rFonts w:ascii="Verdana" w:eastAsia="Times New Roman" w:hAnsi="Verdana"/>
            <w:u w:val="none"/>
            <w:lang w:val="en"/>
          </w:rPr>
          <w:t>JWK.Thumbprint</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w:t>
        </w:r>
        <w:r>
          <w:rPr>
            <w:rStyle w:val="Hyperlink"/>
            <w:rFonts w:ascii="Verdana" w:eastAsia="Times New Roman" w:hAnsi="Verdana"/>
            <w:vanish/>
            <w:u w:val="none"/>
            <w:lang w:val="en"/>
          </w:rPr>
          <w:t>, “JSON Web Key (JWK) Thumbprint,” July 2014.)</w:t>
        </w:r>
        <w:r>
          <w:rPr>
            <w:rFonts w:ascii="Verdana" w:eastAsia="Times New Roman" w:hAnsi="Verdana"/>
            <w:color w:val="000000"/>
            <w:lang w:val="en"/>
          </w:rPr>
          <w:fldChar w:fldCharType="end"/>
        </w:r>
        <w:r>
          <w:rPr>
            <w:rFonts w:ascii="Verdana" w:eastAsia="Times New Roman" w:hAnsi="Verdana"/>
            <w:color w:val="000000"/>
            <w:lang w:val="en"/>
          </w:rPr>
          <w:t xml:space="preserve"> of the key in the </w:t>
        </w:r>
        <w:proofErr w:type="spellStart"/>
        <w:r>
          <w:rPr>
            <w:rStyle w:val="HTMLTypewriter"/>
            <w:lang w:val="en"/>
          </w:rPr>
          <w:t>sub_jwk</w:t>
        </w:r>
        <w:proofErr w:type="spellEnd"/>
        <w:r>
          <w:rPr>
            <w:rFonts w:ascii="Verdana" w:eastAsia="Times New Roman" w:hAnsi="Verdana"/>
            <w:color w:val="000000"/>
            <w:lang w:val="en"/>
          </w:rPr>
          <w:t xml:space="preserve"> Claim. (The JWK Thumbprint value is computed as the </w:t>
        </w:r>
      </w:ins>
      <w:r>
        <w:rPr>
          <w:rFonts w:ascii="Verdana" w:eastAsia="Times New Roman" w:hAnsi="Verdana"/>
          <w:color w:val="000000"/>
          <w:lang w:val="en"/>
        </w:rPr>
        <w:t xml:space="preserve">SHA-256 hash of the </w:t>
      </w:r>
      <w:del w:id="221" w:author="Errata" w:date="2014-08-04T17:35:00Z">
        <w:r>
          <w:rPr>
            <w:rFonts w:ascii="Verdana" w:eastAsia="Times New Roman" w:hAnsi="Verdana"/>
            <w:color w:val="000000"/>
            <w:lang w:val="en"/>
          </w:rPr>
          <w:delText xml:space="preserve">concatenation of the </w:delText>
        </w:r>
      </w:del>
      <w:r>
        <w:rPr>
          <w:rFonts w:ascii="Verdana" w:eastAsia="Times New Roman" w:hAnsi="Verdana"/>
          <w:color w:val="000000"/>
          <w:lang w:val="en"/>
        </w:rPr>
        <w:t xml:space="preserve">octets of the UTF-8 </w:t>
      </w:r>
      <w:del w:id="222" w:author="Errata" w:date="2014-08-04T17:35:00Z">
        <w:r>
          <w:rPr>
            <w:rFonts w:ascii="Verdana" w:eastAsia="Times New Roman" w:hAnsi="Verdana"/>
            <w:color w:val="000000"/>
            <w:lang w:val="en"/>
          </w:rPr>
          <w:delText>representations of the base64url encoded</w:delText>
        </w:r>
        <w:r>
          <w:rPr>
            <w:rFonts w:ascii="Verdana" w:eastAsia="Times New Roman" w:hAnsi="Verdana"/>
            <w:color w:val="000000"/>
            <w:lang w:val="en"/>
          </w:rPr>
          <w:delText xml:space="preserve"> key values in the </w:delText>
        </w:r>
        <w:r>
          <w:rPr>
            <w:rStyle w:val="HTMLTypewriter"/>
            <w:lang w:val="en"/>
          </w:rPr>
          <w:delText>sub_jwk</w:delText>
        </w:r>
        <w:r>
          <w:rPr>
            <w:rFonts w:ascii="Verdana" w:eastAsia="Times New Roman" w:hAnsi="Verdana"/>
            <w:color w:val="000000"/>
            <w:lang w:val="en"/>
          </w:rPr>
          <w:delText xml:space="preserve"> Claim. When</w:delText>
        </w:r>
      </w:del>
      <w:ins w:id="223" w:author="Errata" w:date="2014-08-04T17:35:00Z">
        <w:r>
          <w:rPr>
            <w:rFonts w:ascii="Verdana" w:eastAsia="Times New Roman" w:hAnsi="Verdana"/>
            <w:color w:val="000000"/>
            <w:lang w:val="en"/>
          </w:rPr>
          <w:t xml:space="preserve">representation of a JWK </w:t>
        </w:r>
        <w:proofErr w:type="spellStart"/>
        <w:r>
          <w:rPr>
            <w:rFonts w:ascii="Verdana" w:eastAsia="Times New Roman" w:hAnsi="Verdana"/>
            <w:color w:val="000000"/>
            <w:lang w:val="en"/>
          </w:rPr>
          <w:t>continaing</w:t>
        </w:r>
        <w:proofErr w:type="spellEnd"/>
        <w:r>
          <w:rPr>
            <w:rFonts w:ascii="Verdana" w:eastAsia="Times New Roman" w:hAnsi="Verdana"/>
            <w:color w:val="000000"/>
            <w:lang w:val="en"/>
          </w:rPr>
          <w:t xml:space="preserve"> only the REQUIRED members to represent the key, with the</w:t>
        </w:r>
        <w:r>
          <w:rPr>
            <w:rFonts w:ascii="Verdana" w:eastAsia="Times New Roman" w:hAnsi="Verdana"/>
            <w:color w:val="000000"/>
            <w:lang w:val="en"/>
          </w:rPr>
          <w:t xml:space="preserve"> member names sorted into lexicographic order, and with no white space or line breaks. For instance, when</w:t>
        </w:r>
      </w:ins>
      <w:r>
        <w:rPr>
          <w:rFonts w:ascii="Verdana" w:eastAsia="Times New Roman" w:hAnsi="Verdana"/>
          <w:color w:val="000000"/>
          <w:lang w:val="en"/>
        </w:rPr>
        <w:t xml:space="preserve"> the </w:t>
      </w:r>
      <w:proofErr w:type="spellStart"/>
      <w:r>
        <w:rPr>
          <w:rStyle w:val="HTMLTypewriter"/>
          <w:lang w:val="en"/>
        </w:rPr>
        <w:t>kty</w:t>
      </w:r>
      <w:proofErr w:type="spellEnd"/>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w:t>
      </w:r>
      <w:del w:id="224" w:author="Errata" w:date="2014-08-04T17:35:00Z">
        <w:r>
          <w:rPr>
            <w:rFonts w:ascii="Verdana" w:eastAsia="Times New Roman" w:hAnsi="Verdana"/>
            <w:color w:val="000000"/>
            <w:lang w:val="en"/>
          </w:rPr>
          <w:delText xml:space="preserve">key values </w:delText>
        </w:r>
        <w:r>
          <w:rPr>
            <w:rStyle w:val="HTMLTypewriter"/>
            <w:lang w:val="en"/>
          </w:rPr>
          <w:delText>n</w:delText>
        </w:r>
        <w:r>
          <w:rPr>
            <w:rFonts w:ascii="Verdana" w:eastAsia="Times New Roman" w:hAnsi="Verdana"/>
            <w:color w:val="000000"/>
            <w:lang w:val="en"/>
          </w:rPr>
          <w:delText xml:space="preserve"> and </w:delText>
        </w:r>
        <w:r>
          <w:rPr>
            <w:rStyle w:val="HTMLTypewriter"/>
            <w:lang w:val="en"/>
          </w:rPr>
          <w:delText>e</w:delText>
        </w:r>
        <w:r>
          <w:rPr>
            <w:rFonts w:ascii="Verdana" w:eastAsia="Times New Roman" w:hAnsi="Verdana"/>
            <w:color w:val="000000"/>
            <w:lang w:val="en"/>
          </w:rPr>
          <w:delText xml:space="preserve"> are concatenated</w:delText>
        </w:r>
      </w:del>
      <w:ins w:id="225" w:author="Errata" w:date="2014-08-04T17:35:00Z">
        <w:r>
          <w:rPr>
            <w:rFonts w:ascii="Verdana" w:eastAsia="Times New Roman" w:hAnsi="Verdana"/>
            <w:color w:val="000000"/>
            <w:lang w:val="en"/>
          </w:rPr>
          <w:t>member names</w:t>
        </w:r>
      </w:ins>
      <w:r>
        <w:rPr>
          <w:rFonts w:ascii="Verdana" w:eastAsia="Times New Roman" w:hAnsi="Verdana"/>
          <w:color w:val="000000"/>
          <w:lang w:val="en"/>
        </w:rPr>
        <w:t xml:space="preserve"> in </w:t>
      </w:r>
      <w:del w:id="226" w:author="Errata" w:date="2014-08-04T17:35:00Z">
        <w:r>
          <w:rPr>
            <w:rFonts w:ascii="Verdana" w:eastAsia="Times New Roman" w:hAnsi="Verdana"/>
            <w:color w:val="000000"/>
            <w:lang w:val="en"/>
          </w:rPr>
          <w:delText xml:space="preserve">that order.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EC</w:delText>
        </w:r>
        <w:r>
          <w:rPr>
            <w:rFonts w:ascii="Verdana" w:eastAsia="Times New Roman" w:hAnsi="Verdana"/>
            <w:color w:val="000000"/>
            <w:lang w:val="en"/>
          </w:rPr>
          <w:delText xml:space="preserve">, the key values </w:delText>
        </w:r>
        <w:r>
          <w:rPr>
            <w:rStyle w:val="HTMLTypewriter"/>
            <w:lang w:val="en"/>
          </w:rPr>
          <w:delText>crv</w:delText>
        </w:r>
        <w:r>
          <w:rPr>
            <w:rFonts w:ascii="Verdana" w:eastAsia="Times New Roman" w:hAnsi="Verdana"/>
            <w:color w:val="000000"/>
            <w:lang w:val="en"/>
          </w:rPr>
          <w:delText xml:space="preserve">, </w:delText>
        </w:r>
        <w:r>
          <w:rPr>
            <w:rStyle w:val="HTMLTypewriter"/>
            <w:lang w:val="en"/>
          </w:rPr>
          <w:delText>x</w:delText>
        </w:r>
        <w:r>
          <w:rPr>
            <w:rFonts w:ascii="Verdana" w:eastAsia="Times New Roman" w:hAnsi="Verdana"/>
            <w:color w:val="000000"/>
            <w:lang w:val="en"/>
          </w:rPr>
          <w:delText xml:space="preserve">, and </w:delText>
        </w:r>
        <w:r>
          <w:rPr>
            <w:rStyle w:val="HTMLTypewriter"/>
            <w:lang w:val="en"/>
          </w:rPr>
          <w:delText>y</w:delText>
        </w:r>
        <w:r>
          <w:rPr>
            <w:rFonts w:ascii="Verdana" w:eastAsia="Times New Roman" w:hAnsi="Verdana"/>
            <w:color w:val="000000"/>
            <w:lang w:val="en"/>
          </w:rPr>
          <w:delText xml:space="preserve"> are concatenated</w:delText>
        </w:r>
      </w:del>
      <w:ins w:id="227" w:author="Errata" w:date="2014-08-04T17:35:00Z">
        <w:r>
          <w:rPr>
            <w:rFonts w:ascii="Verdana" w:eastAsia="Times New Roman" w:hAnsi="Verdana"/>
            <w:color w:val="000000"/>
            <w:lang w:val="en"/>
          </w:rPr>
          <w:t>the JWK Thumbprint computation appear</w:t>
        </w:r>
      </w:ins>
      <w:r>
        <w:rPr>
          <w:rFonts w:ascii="Verdana" w:eastAsia="Times New Roman" w:hAnsi="Verdana"/>
          <w:color w:val="000000"/>
          <w:lang w:val="en"/>
        </w:rPr>
        <w:t xml:space="preserve"> in </w:t>
      </w:r>
      <w:del w:id="228" w:author="Errata" w:date="2014-08-04T17:35:00Z">
        <w:r>
          <w:rPr>
            <w:rFonts w:ascii="Verdana" w:eastAsia="Times New Roman" w:hAnsi="Verdana"/>
            <w:color w:val="000000"/>
            <w:lang w:val="en"/>
          </w:rPr>
          <w:delText>that</w:delText>
        </w:r>
      </w:del>
      <w:ins w:id="229" w:author="Errata" w:date="2014-08-04T17:35:00Z">
        <w:r>
          <w:rPr>
            <w:rFonts w:ascii="Verdana" w:eastAsia="Times New Roman" w:hAnsi="Verdana"/>
            <w:color w:val="000000"/>
            <w:lang w:val="en"/>
          </w:rPr>
          <w:t>the</w:t>
        </w:r>
      </w:ins>
      <w:r>
        <w:rPr>
          <w:rFonts w:ascii="Verdana" w:eastAsia="Times New Roman" w:hAnsi="Verdana"/>
          <w:color w:val="000000"/>
          <w:lang w:val="en"/>
        </w:rPr>
        <w:t xml:space="preserve"> order</w:t>
      </w:r>
      <w:del w:id="230" w:author="Errata" w:date="2014-08-04T17:35:00Z">
        <w:r>
          <w:rPr>
            <w:rFonts w:ascii="Verdana" w:eastAsia="Times New Roman" w:hAnsi="Verdana"/>
            <w:color w:val="000000"/>
            <w:lang w:val="en"/>
          </w:rPr>
          <w:delText>.</w:delText>
        </w:r>
      </w:del>
      <w:ins w:id="231" w:author="Errata" w:date="2014-08-04T17:35:00Z">
        <w:r>
          <w:rPr>
            <w:rFonts w:ascii="Verdana" w:eastAsia="Times New Roman" w:hAnsi="Verdana"/>
            <w:color w:val="000000"/>
            <w:lang w:val="en"/>
          </w:rPr>
          <w:t xml:space="preserve"> </w:t>
        </w:r>
        <w:r>
          <w:rPr>
            <w:rStyle w:val="HTMLTypewriter"/>
            <w:lang w:val="en"/>
          </w:rPr>
          <w:t>e</w:t>
        </w:r>
        <w:r>
          <w:rPr>
            <w:rFonts w:ascii="Verdana" w:eastAsia="Times New Roman" w:hAnsi="Verdana"/>
            <w:color w:val="000000"/>
            <w:lang w:val="en"/>
          </w:rPr>
          <w:t xml:space="preserve">, </w:t>
        </w:r>
        <w:proofErr w:type="spellStart"/>
        <w:r>
          <w:rPr>
            <w:rStyle w:val="HTMLTypewriter"/>
            <w:lang w:val="en"/>
          </w:rPr>
          <w:t>kty</w:t>
        </w:r>
        <w:proofErr w:type="spellEnd"/>
        <w:r>
          <w:rPr>
            <w:rFonts w:ascii="Verdana" w:eastAsia="Times New Roman" w:hAnsi="Verdana"/>
            <w:color w:val="000000"/>
            <w:lang w:val="en"/>
          </w:rPr>
          <w:t xml:space="preserve">, </w:t>
        </w:r>
        <w:proofErr w:type="gramStart"/>
        <w:r>
          <w:rPr>
            <w:rStyle w:val="HTMLTypewriter"/>
            <w:lang w:val="en"/>
          </w:rPr>
          <w:t>n</w:t>
        </w:r>
        <w:proofErr w:type="gramEnd"/>
        <w:r>
          <w:rPr>
            <w:rFonts w:ascii="Verdana" w:eastAsia="Times New Roman" w:hAnsi="Verdana"/>
            <w:color w:val="000000"/>
            <w:lang w:val="en"/>
          </w:rPr>
          <w:t>.)</w:t>
        </w:r>
      </w:ins>
      <w:r>
        <w:rPr>
          <w:rFonts w:ascii="Verdana" w:eastAsia="Times New Roman" w:hAnsi="Verdana"/>
          <w:color w:val="000000"/>
          <w:lang w:val="en"/>
        </w:rPr>
        <w:t xml:space="preserve"> </w:t>
      </w:r>
    </w:p>
    <w:p w14:paraId="0E5920D8" w14:textId="77777777" w:rsidR="00000000" w:rsidRDefault="003F103A">
      <w:pPr>
        <w:numPr>
          <w:ilvl w:val="0"/>
          <w:numId w:val="1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No Access Token is returned for accessing a </w:t>
      </w:r>
      <w:r>
        <w:rPr>
          <w:rFonts w:ascii="Verdana" w:eastAsia="Times New Roman" w:hAnsi="Verdana"/>
          <w:color w:val="000000"/>
          <w:lang w:val="en"/>
        </w:rPr>
        <w:t xml:space="preserve">UserInfo Endpoint, so all Claims returned MUST be in the ID Token. </w:t>
      </w:r>
    </w:p>
    <w:p w14:paraId="0C4DB518" w14:textId="77777777" w:rsidR="00000000" w:rsidRDefault="003F103A">
      <w:pPr>
        <w:spacing w:before="0" w:beforeAutospacing="0" w:after="0" w:afterAutospacing="0"/>
        <w:divId w:val="1567063107"/>
        <w:rPr>
          <w:rFonts w:ascii="Verdana" w:eastAsia="Times New Roman" w:hAnsi="Verdana"/>
          <w:color w:val="000000"/>
          <w:lang w:val="en"/>
        </w:rPr>
      </w:pPr>
      <w:bookmarkStart w:id="232" w:name="SelfIssuedValidation"/>
      <w:bookmarkEnd w:id="232"/>
    </w:p>
    <w:p w14:paraId="1C291D2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3B1EDD8" w14:textId="77777777">
        <w:trPr>
          <w:divId w:val="1567063107"/>
          <w:trHeight w:val="225"/>
          <w:tblCellSpacing w:w="12" w:type="dxa"/>
        </w:trPr>
        <w:tc>
          <w:tcPr>
            <w:tcW w:w="450" w:type="dxa"/>
            <w:shd w:val="clear" w:color="auto" w:fill="990000"/>
            <w:vAlign w:val="center"/>
            <w:hideMark/>
          </w:tcPr>
          <w:p w14:paraId="70504D4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FE48C3" w14:textId="77777777" w:rsidR="00000000" w:rsidRDefault="003F103A">
      <w:pPr>
        <w:pStyle w:val="Heading3"/>
        <w:divId w:val="1567063107"/>
        <w:rPr>
          <w:rFonts w:eastAsia="Times New Roman"/>
          <w:lang w:val="en"/>
        </w:rPr>
      </w:pPr>
      <w:bookmarkStart w:id="233" w:name="rfc.section.7.5"/>
      <w:bookmarkEnd w:id="233"/>
      <w:r>
        <w:rPr>
          <w:rFonts w:eastAsia="Times New Roman"/>
          <w:lang w:val="en"/>
        </w:rPr>
        <w:t>7.5.</w:t>
      </w:r>
      <w:proofErr w:type="gramStart"/>
      <w:r>
        <w:rPr>
          <w:rFonts w:eastAsia="Times New Roman"/>
          <w:lang w:val="en"/>
        </w:rPr>
        <w:t>  Self</w:t>
      </w:r>
      <w:proofErr w:type="gramEnd"/>
      <w:r>
        <w:rPr>
          <w:rFonts w:eastAsia="Times New Roman"/>
          <w:lang w:val="en"/>
        </w:rPr>
        <w:t>-Issued ID Token Validation</w:t>
      </w:r>
    </w:p>
    <w:p w14:paraId="153A641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validate the ID Token received, the Client MUST do the following: </w:t>
      </w:r>
    </w:p>
    <w:p w14:paraId="7C1F8F5D"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that the value of the </w:t>
      </w:r>
      <w:proofErr w:type="spellStart"/>
      <w:r>
        <w:rPr>
          <w:rStyle w:val="HTMLTypewriter"/>
          <w:lang w:val="en"/>
        </w:rPr>
        <w:t>iss</w:t>
      </w:r>
      <w:proofErr w:type="spellEnd"/>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proofErr w:type="spellStart"/>
      <w:r>
        <w:rPr>
          <w:rStyle w:val="HTMLTypewriter"/>
          <w:lang w:val="en"/>
        </w:rPr>
        <w:t>iss</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contains a different value, the ID Token is not Self-Issued, and instead it MUST be validated according to </w:t>
      </w:r>
      <w:hyperlink w:anchor="IDTokenValidation" w:history="1">
        <w:r>
          <w:rPr>
            <w:rStyle w:val="Hyperlink"/>
            <w:rFonts w:ascii="Verdana" w:eastAsia="Times New Roman" w:hAnsi="Verdana"/>
            <w:u w:val="none"/>
            <w:lang w:val="en"/>
          </w:rPr>
          <w:t>Section 3.1.3.7</w:t>
        </w:r>
        <w:r>
          <w:rPr>
            <w:rStyle w:val="Hyperlink"/>
            <w:rFonts w:ascii="Verdana" w:eastAsia="Times New Roman" w:hAnsi="Verdana"/>
            <w:vanish/>
            <w:u w:val="none"/>
            <w:lang w:val="en"/>
          </w:rPr>
          <w:t xml:space="preserve"> (ID Token Validation)</w:t>
        </w:r>
      </w:hyperlink>
      <w:r>
        <w:rPr>
          <w:rFonts w:ascii="Verdana" w:eastAsia="Times New Roman" w:hAnsi="Verdana"/>
          <w:color w:val="000000"/>
          <w:lang w:val="en"/>
        </w:rPr>
        <w:t xml:space="preserve">. </w:t>
      </w:r>
    </w:p>
    <w:p w14:paraId="61CBD307"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that the </w:t>
      </w:r>
      <w:proofErr w:type="spellStart"/>
      <w:r>
        <w:rPr>
          <w:rStyle w:val="HTMLTypewriter"/>
          <w:lang w:val="en"/>
        </w:rPr>
        <w:t>aud</w:t>
      </w:r>
      <w:proofErr w:type="spellEnd"/>
      <w:r>
        <w:rPr>
          <w:rFonts w:ascii="Verdana" w:eastAsia="Times New Roman" w:hAnsi="Verdana"/>
          <w:color w:val="000000"/>
          <w:lang w:val="en"/>
        </w:rPr>
        <w:t xml:space="preserve"> (audience) Claim contains the v</w:t>
      </w:r>
      <w:r>
        <w:rPr>
          <w:rFonts w:ascii="Verdana" w:eastAsia="Times New Roman" w:hAnsi="Verdana"/>
          <w:color w:val="000000"/>
          <w:lang w:val="en"/>
        </w:rPr>
        <w:t xml:space="preserve">alue of the </w:t>
      </w:r>
      <w:proofErr w:type="spellStart"/>
      <w:r>
        <w:rPr>
          <w:rStyle w:val="HTMLTypewriter"/>
          <w:lang w:val="en"/>
        </w:rPr>
        <w:t>redirect_uri</w:t>
      </w:r>
      <w:proofErr w:type="spellEnd"/>
      <w:r>
        <w:rPr>
          <w:rFonts w:ascii="Verdana" w:eastAsia="Times New Roman" w:hAnsi="Verdana"/>
          <w:color w:val="000000"/>
          <w:lang w:val="en"/>
        </w:rPr>
        <w:t xml:space="preserve"> that the Client sent in the Authentication Request as an audience. </w:t>
      </w:r>
    </w:p>
    <w:p w14:paraId="636B9120"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the signature of the ID Token according to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w:t>
        </w:r>
        <w:r>
          <w:rPr>
            <w:rStyle w:val="Hyperlink"/>
            <w:rFonts w:ascii="Verdana" w:eastAsia="Times New Roman" w:hAnsi="Verdana"/>
            <w:vanish/>
            <w:u w:val="none"/>
            <w:lang w:val="en"/>
          </w:rPr>
          <w:t>S),” November 2013.)</w:t>
        </w:r>
      </w:hyperlink>
      <w:r>
        <w:rPr>
          <w:rFonts w:ascii="Verdana" w:eastAsia="Times New Roman" w:hAnsi="Verdana"/>
          <w:color w:val="000000"/>
          <w:lang w:val="en"/>
        </w:rPr>
        <w:t xml:space="preserve"> [JWS] using the algorithm specified in the </w:t>
      </w:r>
      <w:proofErr w:type="spellStart"/>
      <w:r>
        <w:rPr>
          <w:rStyle w:val="HTMLTypewriter"/>
          <w:lang w:val="en"/>
        </w:rPr>
        <w:t>alg</w:t>
      </w:r>
      <w:proofErr w:type="spellEnd"/>
      <w:r>
        <w:rPr>
          <w:rFonts w:ascii="Verdana" w:eastAsia="Times New Roman" w:hAnsi="Verdana"/>
          <w:color w:val="000000"/>
          <w:lang w:val="en"/>
        </w:rPr>
        <w:t xml:space="preserve"> parameter of the JWT header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using the key in the </w:t>
      </w:r>
      <w:proofErr w:type="spellStart"/>
      <w:r>
        <w:rPr>
          <w:rStyle w:val="HTMLTypewriter"/>
          <w:lang w:val="en"/>
        </w:rPr>
        <w:t>sub_jwk</w:t>
      </w:r>
      <w:proofErr w:type="spellEnd"/>
      <w:r>
        <w:rPr>
          <w:rFonts w:ascii="Verdana" w:eastAsia="Times New Roman" w:hAnsi="Verdana"/>
          <w:color w:val="000000"/>
          <w:lang w:val="en"/>
        </w:rPr>
        <w:t xml:space="preserve"> Claim; </w:t>
      </w:r>
      <w:r>
        <w:rPr>
          <w:rFonts w:ascii="Verdana" w:eastAsia="Times New Roman" w:hAnsi="Verdana"/>
          <w:color w:val="000000"/>
          <w:lang w:val="en"/>
        </w:rPr>
        <w:t xml:space="preserve">the key is a bare key in JWK format (not an X.509 certificate value). </w:t>
      </w:r>
    </w:p>
    <w:p w14:paraId="30AB73CF"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alg</w:t>
      </w:r>
      <w:proofErr w:type="spellEnd"/>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3C86975A" w14:textId="2D5E2DA8"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w:t>
      </w:r>
      <w:del w:id="234" w:author="Errata" w:date="2014-08-04T17:35:00Z">
        <w:r>
          <w:rPr>
            <w:rFonts w:ascii="Verdana" w:eastAsia="Times New Roman" w:hAnsi="Verdana"/>
            <w:color w:val="000000"/>
            <w:lang w:val="en"/>
          </w:rPr>
          <w:delText xml:space="preserve">(subject) </w:delText>
        </w:r>
      </w:del>
      <w:r>
        <w:rPr>
          <w:rFonts w:ascii="Verdana" w:eastAsia="Times New Roman" w:hAnsi="Verdana"/>
          <w:color w:val="000000"/>
          <w:lang w:val="en"/>
        </w:rPr>
        <w:t xml:space="preserve">Claim value is the base64url encoded </w:t>
      </w:r>
      <w:del w:id="235" w:author="Errata" w:date="2014-08-04T17:35:00Z">
        <w:r>
          <w:rPr>
            <w:rFonts w:ascii="Verdana" w:eastAsia="Times New Roman" w:hAnsi="Verdana"/>
            <w:color w:val="000000"/>
            <w:lang w:val="en"/>
          </w:rPr>
          <w:delText>SHA-256 hash</w:delText>
        </w:r>
      </w:del>
      <w:ins w:id="236" w:author="Errata" w:date="2014-08-04T17:35:00Z">
        <w:r>
          <w:rPr>
            <w:rFonts w:ascii="Verdana" w:eastAsia="Times New Roman" w:hAnsi="Verdana"/>
            <w:color w:val="000000"/>
            <w:lang w:val="en"/>
          </w:rPr>
          <w:t>representation</w:t>
        </w:r>
      </w:ins>
      <w:r>
        <w:rPr>
          <w:rFonts w:ascii="Verdana" w:eastAsia="Times New Roman" w:hAnsi="Verdana"/>
          <w:color w:val="000000"/>
          <w:lang w:val="en"/>
        </w:rPr>
        <w:t xml:space="preserve"> of the </w:t>
      </w:r>
      <w:del w:id="237" w:author="Errata" w:date="2014-08-04T17:35:00Z">
        <w:r>
          <w:rPr>
            <w:rFonts w:ascii="Verdana" w:eastAsia="Times New Roman" w:hAnsi="Verdana"/>
            <w:color w:val="000000"/>
            <w:lang w:val="en"/>
          </w:rPr>
          <w:delText>concatenation</w:delText>
        </w:r>
      </w:del>
      <w:ins w:id="238" w:author="Errata" w:date="2014-08-04T17:35:00Z">
        <w:r>
          <w:rPr>
            <w:rFonts w:ascii="Verdana" w:eastAsia="Times New Roman" w:hAnsi="Verdana"/>
            <w:color w:val="000000"/>
            <w:lang w:val="en"/>
          </w:rPr>
          <w:t xml:space="preserve">JWK Thumbprint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w:instrText>
        </w:r>
        <w:r>
          <w:rPr>
            <w:rFonts w:ascii="Verdana" w:eastAsia="Times New Roman" w:hAnsi="Verdana"/>
            <w:color w:val="000000"/>
            <w:lang w:val="en"/>
          </w:rPr>
          <w:instrText>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w:t>
        </w:r>
        <w:proofErr w:type="spellStart"/>
        <w:r>
          <w:rPr>
            <w:rStyle w:val="Hyperlink"/>
            <w:rFonts w:ascii="Verdana" w:eastAsia="Times New Roman" w:hAnsi="Verdana"/>
            <w:u w:val="none"/>
            <w:lang w:val="en"/>
          </w:rPr>
          <w:t>JWK.Thumbprint</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 “JSON Web Key (JWK) Thumbprint,” July 2014.)</w:t>
        </w:r>
        <w:r>
          <w:rPr>
            <w:rFonts w:ascii="Verdana" w:eastAsia="Times New Roman" w:hAnsi="Verdana"/>
            <w:color w:val="000000"/>
            <w:lang w:val="en"/>
          </w:rPr>
          <w:fldChar w:fldCharType="end"/>
        </w:r>
      </w:ins>
      <w:r>
        <w:rPr>
          <w:rFonts w:ascii="Verdana" w:eastAsia="Times New Roman" w:hAnsi="Verdana"/>
          <w:color w:val="000000"/>
          <w:lang w:val="en"/>
        </w:rPr>
        <w:t xml:space="preserve"> of the </w:t>
      </w:r>
      <w:del w:id="239" w:author="Errata" w:date="2014-08-04T17:35:00Z">
        <w:r>
          <w:rPr>
            <w:rFonts w:ascii="Verdana" w:eastAsia="Times New Roman" w:hAnsi="Verdana"/>
            <w:color w:val="000000"/>
            <w:lang w:val="en"/>
          </w:rPr>
          <w:delText xml:space="preserve">octets of the UTF-8 representations of the base64url encoded </w:delText>
        </w:r>
      </w:del>
      <w:r>
        <w:rPr>
          <w:rFonts w:ascii="Verdana" w:eastAsia="Times New Roman" w:hAnsi="Verdana"/>
          <w:color w:val="000000"/>
          <w:lang w:val="en"/>
        </w:rPr>
        <w:t xml:space="preserve">key </w:t>
      </w:r>
      <w:del w:id="240" w:author="Errata" w:date="2014-08-04T17:35:00Z">
        <w:r>
          <w:rPr>
            <w:rFonts w:ascii="Verdana" w:eastAsia="Times New Roman" w:hAnsi="Verdana"/>
            <w:color w:val="000000"/>
            <w:lang w:val="en"/>
          </w:rPr>
          <w:delText xml:space="preserve">values </w:delText>
        </w:r>
      </w:del>
      <w:r>
        <w:rPr>
          <w:rFonts w:ascii="Verdana" w:eastAsia="Times New Roman" w:hAnsi="Verdana"/>
          <w:color w:val="000000"/>
          <w:lang w:val="en"/>
        </w:rPr>
        <w:t xml:space="preserve">in the </w:t>
      </w:r>
      <w:proofErr w:type="spellStart"/>
      <w:r>
        <w:rPr>
          <w:rStyle w:val="HTMLTypewriter"/>
          <w:lang w:val="en"/>
        </w:rPr>
        <w:t>sub_jwk</w:t>
      </w:r>
      <w:proofErr w:type="spellEnd"/>
      <w:r>
        <w:rPr>
          <w:rFonts w:ascii="Verdana" w:eastAsia="Times New Roman" w:hAnsi="Verdana"/>
          <w:color w:val="000000"/>
          <w:lang w:val="en"/>
        </w:rPr>
        <w:t xml:space="preserve"> Claim.</w:t>
      </w:r>
      <w:del w:id="241" w:author="Errata" w:date="2014-08-04T17:35:00Z">
        <w:r>
          <w:rPr>
            <w:rFonts w:ascii="Verdana" w:eastAsia="Times New Roman" w:hAnsi="Verdana"/>
            <w:color w:val="000000"/>
            <w:lang w:val="en"/>
          </w:rPr>
          <w:delText xml:space="preserve">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RSA</w:delText>
        </w:r>
        <w:r>
          <w:rPr>
            <w:rFonts w:ascii="Verdana" w:eastAsia="Times New Roman" w:hAnsi="Verdana"/>
            <w:color w:val="000000"/>
            <w:lang w:val="en"/>
          </w:rPr>
          <w:delText xml:space="preserve">, the key values </w:delText>
        </w:r>
        <w:r>
          <w:rPr>
            <w:rStyle w:val="HTMLTypewriter"/>
            <w:lang w:val="en"/>
          </w:rPr>
          <w:delText>n</w:delText>
        </w:r>
        <w:r>
          <w:rPr>
            <w:rFonts w:ascii="Verdana" w:eastAsia="Times New Roman" w:hAnsi="Verdana"/>
            <w:color w:val="000000"/>
            <w:lang w:val="en"/>
          </w:rPr>
          <w:delText xml:space="preserve"> and </w:delText>
        </w:r>
        <w:r>
          <w:rPr>
            <w:rStyle w:val="HTMLTypewriter"/>
            <w:lang w:val="en"/>
          </w:rPr>
          <w:delText>e</w:delText>
        </w:r>
        <w:r>
          <w:rPr>
            <w:rFonts w:ascii="Verdana" w:eastAsia="Times New Roman" w:hAnsi="Verdana"/>
            <w:color w:val="000000"/>
            <w:lang w:val="en"/>
          </w:rPr>
          <w:delText xml:space="preserve"> are concatenated in that order. When the </w:delText>
        </w:r>
        <w:r>
          <w:rPr>
            <w:rStyle w:val="HTMLTypewriter"/>
            <w:lang w:val="en"/>
          </w:rPr>
          <w:delText>kty</w:delText>
        </w:r>
        <w:r>
          <w:rPr>
            <w:rFonts w:ascii="Verdana" w:eastAsia="Times New Roman" w:hAnsi="Verdana"/>
            <w:color w:val="000000"/>
            <w:lang w:val="en"/>
          </w:rPr>
          <w:delText xml:space="preserve"> value is </w:delText>
        </w:r>
        <w:r>
          <w:rPr>
            <w:rStyle w:val="HTMLTypewriter"/>
            <w:lang w:val="en"/>
          </w:rPr>
          <w:delText>EC</w:delText>
        </w:r>
        <w:r>
          <w:rPr>
            <w:rFonts w:ascii="Verdana" w:eastAsia="Times New Roman" w:hAnsi="Verdana"/>
            <w:color w:val="000000"/>
            <w:lang w:val="en"/>
          </w:rPr>
          <w:delText xml:space="preserve">, the key values </w:delText>
        </w:r>
        <w:r>
          <w:rPr>
            <w:rStyle w:val="HTMLTypewriter"/>
            <w:lang w:val="en"/>
          </w:rPr>
          <w:delText>crv</w:delText>
        </w:r>
        <w:r>
          <w:rPr>
            <w:rFonts w:ascii="Verdana" w:eastAsia="Times New Roman" w:hAnsi="Verdana"/>
            <w:color w:val="000000"/>
            <w:lang w:val="en"/>
          </w:rPr>
          <w:delText xml:space="preserve">, </w:delText>
        </w:r>
        <w:r>
          <w:rPr>
            <w:rStyle w:val="HTMLTypewriter"/>
            <w:lang w:val="en"/>
          </w:rPr>
          <w:delText>x</w:delText>
        </w:r>
        <w:r>
          <w:rPr>
            <w:rFonts w:ascii="Verdana" w:eastAsia="Times New Roman" w:hAnsi="Verdana"/>
            <w:color w:val="000000"/>
            <w:lang w:val="en"/>
          </w:rPr>
          <w:delText xml:space="preserve">, and </w:delText>
        </w:r>
        <w:r>
          <w:rPr>
            <w:rStyle w:val="HTMLTypewriter"/>
            <w:lang w:val="en"/>
          </w:rPr>
          <w:delText>y</w:delText>
        </w:r>
        <w:r>
          <w:rPr>
            <w:rFonts w:ascii="Verdana" w:eastAsia="Times New Roman" w:hAnsi="Verdana"/>
            <w:color w:val="000000"/>
            <w:lang w:val="en"/>
          </w:rPr>
          <w:delText xml:space="preserve"> </w:delText>
        </w:r>
        <w:r>
          <w:rPr>
            <w:rFonts w:ascii="Verdana" w:eastAsia="Times New Roman" w:hAnsi="Verdana"/>
            <w:color w:val="000000"/>
            <w:lang w:val="en"/>
          </w:rPr>
          <w:delText>are concatenated in that order.</w:delText>
        </w:r>
      </w:del>
      <w:r>
        <w:rPr>
          <w:rFonts w:ascii="Verdana" w:eastAsia="Times New Roman" w:hAnsi="Verdana"/>
          <w:color w:val="000000"/>
          <w:lang w:val="en"/>
        </w:rPr>
        <w:t xml:space="preserve"> </w:t>
      </w:r>
    </w:p>
    <w:p w14:paraId="126938A8"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proofErr w:type="spellStart"/>
      <w:r>
        <w:rPr>
          <w:rStyle w:val="HTMLTypewriter"/>
          <w:lang w:val="en"/>
        </w:rPr>
        <w:t>exp</w:t>
      </w:r>
      <w:proofErr w:type="spellEnd"/>
      <w:r>
        <w:rPr>
          <w:rFonts w:ascii="Verdana" w:eastAsia="Times New Roman" w:hAnsi="Verdana"/>
          <w:color w:val="000000"/>
          <w:lang w:val="en"/>
        </w:rPr>
        <w:t xml:space="preserve"> Claim (possibly allowing for some small leeway to a</w:t>
      </w:r>
      <w:r>
        <w:rPr>
          <w:rFonts w:ascii="Verdana" w:eastAsia="Times New Roman" w:hAnsi="Verdana"/>
          <w:color w:val="000000"/>
          <w:lang w:val="en"/>
        </w:rPr>
        <w:t xml:space="preserve">ccount for clock skew). </w:t>
      </w:r>
    </w:p>
    <w:p w14:paraId="69AF3A27" w14:textId="77777777"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w:t>
      </w:r>
      <w:proofErr w:type="spellStart"/>
      <w:r>
        <w:rPr>
          <w:rStyle w:val="HTMLTypewriter"/>
          <w:lang w:val="en"/>
        </w:rPr>
        <w:t>iat</w:t>
      </w:r>
      <w:proofErr w:type="spellEnd"/>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0256E20F" w14:textId="110A46B3" w:rsidR="00000000" w:rsidRDefault="003F103A">
      <w:pPr>
        <w:numPr>
          <w:ilvl w:val="0"/>
          <w:numId w:val="19"/>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If a nonce valu</w:t>
      </w:r>
      <w:r>
        <w:rPr>
          <w:rFonts w:ascii="Verdana" w:eastAsia="Times New Roman" w:hAnsi="Verdana"/>
          <w:color w:val="000000"/>
          <w:lang w:val="en"/>
        </w:rPr>
        <w:t xml:space="preserve">e was sent in the Authentication Request, a </w:t>
      </w:r>
      <w:r>
        <w:rPr>
          <w:rStyle w:val="HTMLTypewriter"/>
          <w:lang w:val="en"/>
        </w:rPr>
        <w:t>nonce</w:t>
      </w:r>
      <w:r>
        <w:rPr>
          <w:rFonts w:ascii="Verdana" w:eastAsia="Times New Roman" w:hAnsi="Verdana"/>
          <w:color w:val="000000"/>
          <w:lang w:val="en"/>
        </w:rPr>
        <w:t xml:space="preserve"> Claim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present and its value </w:t>
      </w:r>
      <w:del w:id="242" w:author="Errata" w:date="2014-08-04T17:35:00Z">
        <w:r>
          <w:rPr>
            <w:rFonts w:ascii="Verdana" w:eastAsia="Times New Roman" w:hAnsi="Verdana"/>
            <w:color w:val="000000"/>
            <w:lang w:val="en"/>
          </w:rPr>
          <w:delText xml:space="preserve">of the </w:delText>
        </w:r>
      </w:del>
      <w:r>
        <w:rPr>
          <w:rFonts w:ascii="Verdana" w:eastAsia="Times New Roman" w:hAnsi="Verdana"/>
          <w:color w:val="000000"/>
          <w:lang w:val="en"/>
        </w:rPr>
        <w:t xml:space="preserve">checked to verify that it is the same value as the one that was sent in the Authentication Request. The Client SHOULD check the </w:t>
      </w:r>
      <w:r>
        <w:rPr>
          <w:rStyle w:val="HTMLTypewriter"/>
          <w:lang w:val="en"/>
        </w:rPr>
        <w:t>nonce</w:t>
      </w:r>
      <w:r>
        <w:rPr>
          <w:rFonts w:ascii="Verdana" w:eastAsia="Times New Roman" w:hAnsi="Verdana"/>
          <w:color w:val="000000"/>
          <w:lang w:val="en"/>
        </w:rPr>
        <w:t xml:space="preserve"> value for replay attacks. The precis</w:t>
      </w:r>
      <w:r>
        <w:rPr>
          <w:rFonts w:ascii="Verdana" w:eastAsia="Times New Roman" w:hAnsi="Verdana"/>
          <w:color w:val="000000"/>
          <w:lang w:val="en"/>
        </w:rPr>
        <w:t xml:space="preserve">e method for detecting replay attacks is Client specific. </w:t>
      </w:r>
    </w:p>
    <w:p w14:paraId="5A2AFE8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base64url decoded Self-Issued ID Token (with line wraps within values for display purposes only): </w:t>
      </w:r>
    </w:p>
    <w:p w14:paraId="3E73CA9A" w14:textId="77777777" w:rsidR="00000000" w:rsidRDefault="003F103A">
      <w:pPr>
        <w:pStyle w:val="HTMLPreformatted"/>
        <w:divId w:val="1286886815"/>
        <w:rPr>
          <w:lang w:val="en"/>
        </w:rPr>
      </w:pPr>
    </w:p>
    <w:p w14:paraId="7B3057F3" w14:textId="77777777" w:rsidR="00000000" w:rsidRDefault="003F103A">
      <w:pPr>
        <w:pStyle w:val="HTMLPreformatted"/>
        <w:divId w:val="1286886815"/>
        <w:rPr>
          <w:lang w:val="en"/>
        </w:rPr>
      </w:pPr>
      <w:r>
        <w:rPr>
          <w:lang w:val="en"/>
        </w:rPr>
        <w:t xml:space="preserve">  {</w:t>
      </w:r>
    </w:p>
    <w:p w14:paraId="08AAF599" w14:textId="77777777" w:rsidR="00000000" w:rsidRDefault="003F103A">
      <w:pPr>
        <w:pStyle w:val="HTMLPreformatted"/>
        <w:divId w:val="1286886815"/>
        <w:rPr>
          <w:lang w:val="en"/>
        </w:rPr>
      </w:pPr>
      <w:r>
        <w:rPr>
          <w:lang w:val="en"/>
        </w:rPr>
        <w:t xml:space="preserve">   "</w:t>
      </w:r>
      <w:proofErr w:type="spellStart"/>
      <w:proofErr w:type="gramStart"/>
      <w:r>
        <w:rPr>
          <w:lang w:val="en"/>
        </w:rPr>
        <w:t>iss</w:t>
      </w:r>
      <w:proofErr w:type="spellEnd"/>
      <w:proofErr w:type="gramEnd"/>
      <w:r>
        <w:rPr>
          <w:lang w:val="en"/>
        </w:rPr>
        <w:t>": "https://self-issued.me",</w:t>
      </w:r>
    </w:p>
    <w:p w14:paraId="219CACDA" w14:textId="77777777" w:rsidR="00000000" w:rsidRDefault="003F103A">
      <w:pPr>
        <w:pStyle w:val="HTMLPreformatted"/>
        <w:divId w:val="1286886815"/>
        <w:rPr>
          <w:lang w:val="en"/>
        </w:rPr>
      </w:pPr>
      <w:r>
        <w:rPr>
          <w:lang w:val="en"/>
        </w:rPr>
        <w:t xml:space="preserve">   "</w:t>
      </w:r>
      <w:proofErr w:type="gramStart"/>
      <w:r>
        <w:rPr>
          <w:lang w:val="en"/>
        </w:rPr>
        <w:t>sub</w:t>
      </w:r>
      <w:proofErr w:type="gramEnd"/>
      <w:r>
        <w:rPr>
          <w:lang w:val="en"/>
        </w:rPr>
        <w:t>": "</w:t>
      </w:r>
      <w:r>
        <w:rPr>
          <w:lang w:val="en"/>
        </w:rPr>
        <w:t>wBy8QvHbPzUnL0x63h13QqvUYcOur1X0cbQpPVRqX5k",</w:t>
      </w:r>
    </w:p>
    <w:p w14:paraId="129FD880" w14:textId="77777777" w:rsidR="00000000" w:rsidRDefault="003F103A">
      <w:pPr>
        <w:pStyle w:val="HTMLPreformatted"/>
        <w:divId w:val="1286886815"/>
        <w:rPr>
          <w:lang w:val="en"/>
        </w:rPr>
      </w:pPr>
      <w:r>
        <w:rPr>
          <w:lang w:val="en"/>
        </w:rPr>
        <w:t xml:space="preserve">   "</w:t>
      </w:r>
      <w:proofErr w:type="spellStart"/>
      <w:proofErr w:type="gramStart"/>
      <w:r>
        <w:rPr>
          <w:lang w:val="en"/>
        </w:rPr>
        <w:t>aud</w:t>
      </w:r>
      <w:proofErr w:type="spellEnd"/>
      <w:proofErr w:type="gramEnd"/>
      <w:r>
        <w:rPr>
          <w:lang w:val="en"/>
        </w:rPr>
        <w:t>": "https://client.example.org/</w:t>
      </w:r>
      <w:proofErr w:type="spellStart"/>
      <w:r>
        <w:rPr>
          <w:lang w:val="en"/>
        </w:rPr>
        <w:t>cb</w:t>
      </w:r>
      <w:proofErr w:type="spellEnd"/>
      <w:r>
        <w:rPr>
          <w:lang w:val="en"/>
        </w:rPr>
        <w:t>",</w:t>
      </w:r>
    </w:p>
    <w:p w14:paraId="19416DE9" w14:textId="77777777" w:rsidR="00000000" w:rsidRDefault="003F103A">
      <w:pPr>
        <w:pStyle w:val="HTMLPreformatted"/>
        <w:divId w:val="1286886815"/>
        <w:rPr>
          <w:lang w:val="en"/>
        </w:rPr>
      </w:pPr>
      <w:r>
        <w:rPr>
          <w:lang w:val="en"/>
        </w:rPr>
        <w:t xml:space="preserve">   "</w:t>
      </w:r>
      <w:proofErr w:type="gramStart"/>
      <w:r>
        <w:rPr>
          <w:lang w:val="en"/>
        </w:rPr>
        <w:t>nonce</w:t>
      </w:r>
      <w:proofErr w:type="gramEnd"/>
      <w:r>
        <w:rPr>
          <w:lang w:val="en"/>
        </w:rPr>
        <w:t>": "n-0S6_WzA2Mj",</w:t>
      </w:r>
    </w:p>
    <w:p w14:paraId="7E223B17" w14:textId="77777777" w:rsidR="00000000" w:rsidRDefault="003F103A">
      <w:pPr>
        <w:pStyle w:val="HTMLPreformatted"/>
        <w:divId w:val="1286886815"/>
        <w:rPr>
          <w:lang w:val="en"/>
        </w:rPr>
      </w:pPr>
      <w:r>
        <w:rPr>
          <w:lang w:val="en"/>
        </w:rPr>
        <w:t xml:space="preserve">   "</w:t>
      </w:r>
      <w:proofErr w:type="spellStart"/>
      <w:proofErr w:type="gramStart"/>
      <w:r>
        <w:rPr>
          <w:lang w:val="en"/>
        </w:rPr>
        <w:t>exp</w:t>
      </w:r>
      <w:proofErr w:type="spellEnd"/>
      <w:proofErr w:type="gramEnd"/>
      <w:r>
        <w:rPr>
          <w:lang w:val="en"/>
        </w:rPr>
        <w:t>": 1311281970,</w:t>
      </w:r>
    </w:p>
    <w:p w14:paraId="0241CB15" w14:textId="77777777" w:rsidR="00000000" w:rsidRDefault="003F103A">
      <w:pPr>
        <w:pStyle w:val="HTMLPreformatted"/>
        <w:divId w:val="1286886815"/>
        <w:rPr>
          <w:lang w:val="en"/>
        </w:rPr>
      </w:pPr>
      <w:r>
        <w:rPr>
          <w:lang w:val="en"/>
        </w:rPr>
        <w:t xml:space="preserve">   "</w:t>
      </w:r>
      <w:proofErr w:type="spellStart"/>
      <w:proofErr w:type="gramStart"/>
      <w:r>
        <w:rPr>
          <w:lang w:val="en"/>
        </w:rPr>
        <w:t>iat</w:t>
      </w:r>
      <w:proofErr w:type="spellEnd"/>
      <w:proofErr w:type="gramEnd"/>
      <w:r>
        <w:rPr>
          <w:lang w:val="en"/>
        </w:rPr>
        <w:t>": 1311280970,</w:t>
      </w:r>
    </w:p>
    <w:p w14:paraId="3118A37F" w14:textId="77777777" w:rsidR="00000000" w:rsidRDefault="003F103A">
      <w:pPr>
        <w:pStyle w:val="HTMLPreformatted"/>
        <w:divId w:val="1286886815"/>
        <w:rPr>
          <w:lang w:val="en"/>
        </w:rPr>
      </w:pPr>
      <w:r>
        <w:rPr>
          <w:lang w:val="en"/>
        </w:rPr>
        <w:t xml:space="preserve">   "</w:t>
      </w:r>
      <w:proofErr w:type="spellStart"/>
      <w:r>
        <w:rPr>
          <w:lang w:val="en"/>
        </w:rPr>
        <w:t>sub_jwk</w:t>
      </w:r>
      <w:proofErr w:type="spellEnd"/>
      <w:r>
        <w:rPr>
          <w:lang w:val="en"/>
        </w:rPr>
        <w:t>": {</w:t>
      </w:r>
    </w:p>
    <w:p w14:paraId="194501D4" w14:textId="77777777" w:rsidR="00000000" w:rsidRDefault="003F103A">
      <w:pPr>
        <w:pStyle w:val="HTMLPreformatted"/>
        <w:divId w:val="1286886815"/>
        <w:rPr>
          <w:lang w:val="en"/>
        </w:rPr>
      </w:pPr>
      <w:r>
        <w:rPr>
          <w:lang w:val="en"/>
        </w:rPr>
        <w:t xml:space="preserve">     "</w:t>
      </w:r>
      <w:proofErr w:type="spellStart"/>
      <w:proofErr w:type="gramStart"/>
      <w:r>
        <w:rPr>
          <w:lang w:val="en"/>
        </w:rPr>
        <w:t>kty</w:t>
      </w:r>
      <w:proofErr w:type="spellEnd"/>
      <w:proofErr w:type="gramEnd"/>
      <w:r>
        <w:rPr>
          <w:lang w:val="en"/>
        </w:rPr>
        <w:t>":"RSA",</w:t>
      </w:r>
    </w:p>
    <w:p w14:paraId="0763DF76" w14:textId="77777777" w:rsidR="00000000" w:rsidRDefault="003F103A">
      <w:pPr>
        <w:pStyle w:val="HTMLPreformatted"/>
        <w:divId w:val="1286886815"/>
        <w:rPr>
          <w:lang w:val="en"/>
        </w:rPr>
      </w:pPr>
      <w:r>
        <w:rPr>
          <w:lang w:val="en"/>
        </w:rPr>
        <w:t xml:space="preserve">     "</w:t>
      </w:r>
      <w:proofErr w:type="gramStart"/>
      <w:r>
        <w:rPr>
          <w:lang w:val="en"/>
        </w:rPr>
        <w:t>n</w:t>
      </w:r>
      <w:proofErr w:type="gramEnd"/>
      <w:r>
        <w:rPr>
          <w:lang w:val="en"/>
        </w:rPr>
        <w:t>": "0vx7agoebGcQSuuPiLJXZptN9nndrQmbXEps2aiAFbWhM78LhW</w:t>
      </w:r>
      <w:r>
        <w:rPr>
          <w:lang w:val="en"/>
        </w:rPr>
        <w:t>x</w:t>
      </w:r>
    </w:p>
    <w:p w14:paraId="1D80633F" w14:textId="77777777" w:rsidR="00000000" w:rsidRDefault="003F103A">
      <w:pPr>
        <w:pStyle w:val="HTMLPreformatted"/>
        <w:divId w:val="1286886815"/>
        <w:rPr>
          <w:lang w:val="en"/>
        </w:rPr>
      </w:pPr>
      <w:r>
        <w:rPr>
          <w:lang w:val="en"/>
        </w:rPr>
        <w:t xml:space="preserve">     4cbbfAAtVT86zwu1RK7aPFFxuhDR1L6tSoc_BJECPebWKRXjBZCiFV4n3oknjhMs</w:t>
      </w:r>
    </w:p>
    <w:p w14:paraId="616C3643" w14:textId="77777777" w:rsidR="00000000" w:rsidRDefault="003F103A">
      <w:pPr>
        <w:pStyle w:val="HTMLPreformatted"/>
        <w:divId w:val="1286886815"/>
        <w:rPr>
          <w:lang w:val="en"/>
        </w:rPr>
      </w:pPr>
      <w:r>
        <w:rPr>
          <w:lang w:val="en"/>
        </w:rPr>
        <w:t xml:space="preserve">     </w:t>
      </w:r>
      <w:proofErr w:type="gramStart"/>
      <w:r>
        <w:rPr>
          <w:lang w:val="en"/>
        </w:rPr>
        <w:t>tn64tZ_2W-5JsGY4Hc5n9yBXArwl93lqt7_RN5w6Cf0h4QyQ5v-65YGjQR0_FDW2</w:t>
      </w:r>
      <w:proofErr w:type="gramEnd"/>
    </w:p>
    <w:p w14:paraId="0F6A8208" w14:textId="77777777" w:rsidR="00000000" w:rsidRDefault="003F103A">
      <w:pPr>
        <w:pStyle w:val="HTMLPreformatted"/>
        <w:divId w:val="1286886815"/>
        <w:rPr>
          <w:lang w:val="en"/>
        </w:rPr>
      </w:pPr>
      <w:r>
        <w:rPr>
          <w:lang w:val="en"/>
        </w:rPr>
        <w:t xml:space="preserve">     QvzqY368QQMicAtaSqzs8KJZgnYb9c7d0zgdAZHzu6qMQvRL5hajrn1n91CbOpbI</w:t>
      </w:r>
    </w:p>
    <w:p w14:paraId="040B30A5" w14:textId="77777777" w:rsidR="00000000" w:rsidRDefault="003F103A">
      <w:pPr>
        <w:pStyle w:val="HTMLPreformatted"/>
        <w:divId w:val="1286886815"/>
        <w:rPr>
          <w:lang w:val="en"/>
        </w:rPr>
      </w:pPr>
      <w:r>
        <w:rPr>
          <w:lang w:val="en"/>
        </w:rPr>
        <w:t xml:space="preserve">     SD08qNLyrdkt-bFTWhAI4vMQFh6WeZu0fM4lFd2</w:t>
      </w:r>
      <w:r>
        <w:rPr>
          <w:lang w:val="en"/>
        </w:rPr>
        <w:t>NcRwr3XPksINHaQ-G_xBniIqb</w:t>
      </w:r>
    </w:p>
    <w:p w14:paraId="3C55E536" w14:textId="77777777" w:rsidR="00000000" w:rsidRDefault="003F103A">
      <w:pPr>
        <w:pStyle w:val="HTMLPreformatted"/>
        <w:divId w:val="1286886815"/>
        <w:rPr>
          <w:lang w:val="en"/>
        </w:rPr>
      </w:pPr>
      <w:r>
        <w:rPr>
          <w:lang w:val="en"/>
        </w:rPr>
        <w:t xml:space="preserve">     </w:t>
      </w:r>
      <w:proofErr w:type="gramStart"/>
      <w:r>
        <w:rPr>
          <w:lang w:val="en"/>
        </w:rPr>
        <w:t>w0Ls1jF44-csFCur-kEgU8awapJzKnqDKgw</w:t>
      </w:r>
      <w:proofErr w:type="gramEnd"/>
      <w:r>
        <w:rPr>
          <w:lang w:val="en"/>
        </w:rPr>
        <w:t>",</w:t>
      </w:r>
    </w:p>
    <w:p w14:paraId="46471618" w14:textId="77777777" w:rsidR="00000000" w:rsidRDefault="003F103A">
      <w:pPr>
        <w:pStyle w:val="HTMLPreformatted"/>
        <w:divId w:val="1286886815"/>
        <w:rPr>
          <w:lang w:val="en"/>
        </w:rPr>
      </w:pPr>
      <w:r>
        <w:rPr>
          <w:lang w:val="en"/>
        </w:rPr>
        <w:t xml:space="preserve">     "</w:t>
      </w:r>
      <w:proofErr w:type="spellStart"/>
      <w:proofErr w:type="gramStart"/>
      <w:r>
        <w:rPr>
          <w:lang w:val="en"/>
        </w:rPr>
        <w:t>e</w:t>
      </w:r>
      <w:proofErr w:type="gramEnd"/>
      <w:r>
        <w:rPr>
          <w:lang w:val="en"/>
        </w:rPr>
        <w:t>":"AQAB</w:t>
      </w:r>
      <w:proofErr w:type="spellEnd"/>
      <w:r>
        <w:rPr>
          <w:lang w:val="en"/>
        </w:rPr>
        <w:t>"</w:t>
      </w:r>
    </w:p>
    <w:p w14:paraId="30276984" w14:textId="77777777" w:rsidR="00000000" w:rsidRDefault="003F103A">
      <w:pPr>
        <w:pStyle w:val="HTMLPreformatted"/>
        <w:divId w:val="1286886815"/>
        <w:rPr>
          <w:lang w:val="en"/>
        </w:rPr>
      </w:pPr>
      <w:r>
        <w:rPr>
          <w:lang w:val="en"/>
        </w:rPr>
        <w:t xml:space="preserve">    }</w:t>
      </w:r>
    </w:p>
    <w:p w14:paraId="7307BBC6" w14:textId="77777777" w:rsidR="00000000" w:rsidRDefault="003F103A">
      <w:pPr>
        <w:pStyle w:val="HTMLPreformatted"/>
        <w:divId w:val="1286886815"/>
        <w:rPr>
          <w:lang w:val="en"/>
        </w:rPr>
      </w:pPr>
      <w:r>
        <w:rPr>
          <w:lang w:val="en"/>
        </w:rPr>
        <w:t xml:space="preserve">  }</w:t>
      </w:r>
    </w:p>
    <w:p w14:paraId="0ABB9E6F" w14:textId="77777777" w:rsidR="00000000" w:rsidRDefault="003F103A">
      <w:pPr>
        <w:spacing w:before="0" w:beforeAutospacing="0" w:after="0" w:afterAutospacing="0"/>
        <w:divId w:val="1567063107"/>
        <w:rPr>
          <w:rFonts w:ascii="Verdana" w:eastAsia="Times New Roman" w:hAnsi="Verdana"/>
          <w:color w:val="000000"/>
          <w:lang w:val="en"/>
        </w:rPr>
      </w:pPr>
      <w:bookmarkStart w:id="243" w:name="SubjectIDTypes"/>
      <w:bookmarkEnd w:id="243"/>
    </w:p>
    <w:p w14:paraId="5AB9B36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1740614" w14:textId="77777777">
        <w:trPr>
          <w:divId w:val="1567063107"/>
          <w:trHeight w:val="225"/>
          <w:tblCellSpacing w:w="12" w:type="dxa"/>
        </w:trPr>
        <w:tc>
          <w:tcPr>
            <w:tcW w:w="450" w:type="dxa"/>
            <w:shd w:val="clear" w:color="auto" w:fill="990000"/>
            <w:vAlign w:val="center"/>
            <w:hideMark/>
          </w:tcPr>
          <w:p w14:paraId="212487A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19F7E5" w14:textId="77777777" w:rsidR="00000000" w:rsidRDefault="003F103A">
      <w:pPr>
        <w:pStyle w:val="Heading3"/>
        <w:divId w:val="1567063107"/>
        <w:rPr>
          <w:rFonts w:eastAsia="Times New Roman"/>
          <w:lang w:val="en"/>
        </w:rPr>
      </w:pPr>
      <w:bookmarkStart w:id="244" w:name="rfc.section.8"/>
      <w:bookmarkEnd w:id="244"/>
      <w:r>
        <w:rPr>
          <w:rFonts w:eastAsia="Times New Roman"/>
          <w:lang w:val="en"/>
        </w:rPr>
        <w:t>8.  Subject Identifier Types</w:t>
      </w:r>
    </w:p>
    <w:p w14:paraId="1E47E2BC"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A Subject Identifier is a locally unique and never reassigned identifier within the Issuer for the End-User, which is intended to be consumed by the Client. Two Subject Identifier types are defined by this specification: </w:t>
      </w:r>
    </w:p>
    <w:p w14:paraId="46D21845" w14:textId="77777777" w:rsidR="00000000" w:rsidRDefault="003F103A">
      <w:pPr>
        <w:spacing w:before="0" w:beforeAutospacing="0" w:after="0" w:afterAutospacing="0"/>
        <w:divId w:val="1388844327"/>
        <w:rPr>
          <w:rFonts w:ascii="Verdana" w:eastAsia="Times New Roman" w:hAnsi="Verdana"/>
          <w:color w:val="000000"/>
          <w:lang w:val="en"/>
        </w:rPr>
      </w:pPr>
      <w:proofErr w:type="gramStart"/>
      <w:r>
        <w:rPr>
          <w:rFonts w:ascii="Verdana" w:eastAsia="Times New Roman" w:hAnsi="Verdana"/>
          <w:color w:val="000000"/>
          <w:lang w:val="en"/>
        </w:rPr>
        <w:t>public</w:t>
      </w:r>
      <w:proofErr w:type="gramEnd"/>
    </w:p>
    <w:p w14:paraId="04F9DDF8" w14:textId="77777777" w:rsidR="00000000" w:rsidRDefault="003F103A">
      <w:pPr>
        <w:spacing w:before="0" w:beforeAutospacing="0" w:after="0" w:afterAutospacing="0"/>
        <w:ind w:left="720"/>
        <w:divId w:val="1388844327"/>
        <w:rPr>
          <w:rFonts w:ascii="Verdana" w:eastAsia="Times New Roman" w:hAnsi="Verdana"/>
          <w:color w:val="000000"/>
          <w:lang w:val="en"/>
        </w:rPr>
      </w:pPr>
      <w:r>
        <w:rPr>
          <w:rFonts w:ascii="Verdana" w:eastAsia="Times New Roman" w:hAnsi="Verdana"/>
          <w:color w:val="000000"/>
          <w:lang w:val="en"/>
        </w:rPr>
        <w:t xml:space="preserve">This provides the same </w:t>
      </w:r>
      <w:r>
        <w:rPr>
          <w:rStyle w:val="HTMLTypewriter"/>
          <w:lang w:val="en"/>
        </w:rPr>
        <w:t>sub</w:t>
      </w:r>
      <w:r>
        <w:rPr>
          <w:rFonts w:ascii="Verdana" w:eastAsia="Times New Roman" w:hAnsi="Verdana"/>
          <w:color w:val="000000"/>
          <w:lang w:val="en"/>
        </w:rPr>
        <w:t xml:space="preserve"> </w:t>
      </w:r>
      <w:r>
        <w:rPr>
          <w:rFonts w:ascii="Verdana" w:eastAsia="Times New Roman" w:hAnsi="Verdana"/>
          <w:color w:val="000000"/>
          <w:lang w:val="en"/>
        </w:rPr>
        <w:t xml:space="preserve">(subject) value to all Clients. It is the default if the provider has no </w:t>
      </w:r>
      <w:proofErr w:type="spellStart"/>
      <w:r>
        <w:rPr>
          <w:rStyle w:val="HTMLTypewriter"/>
          <w:lang w:val="en"/>
        </w:rPr>
        <w:t>subject_types_supported</w:t>
      </w:r>
      <w:proofErr w:type="spellEnd"/>
      <w:r>
        <w:rPr>
          <w:rFonts w:ascii="Verdana" w:eastAsia="Times New Roman" w:hAnsi="Verdana"/>
          <w:color w:val="000000"/>
          <w:lang w:val="en"/>
        </w:rPr>
        <w:t xml:space="preserve"> element in its discovery document. </w:t>
      </w:r>
    </w:p>
    <w:p w14:paraId="00C530D7" w14:textId="77777777" w:rsidR="00000000" w:rsidRDefault="003F103A">
      <w:pPr>
        <w:spacing w:before="0" w:beforeAutospacing="0" w:after="0" w:afterAutospacing="0"/>
        <w:divId w:val="1388844327"/>
        <w:rPr>
          <w:rFonts w:ascii="Verdana" w:eastAsia="Times New Roman" w:hAnsi="Verdana"/>
          <w:color w:val="000000"/>
          <w:lang w:val="en"/>
        </w:rPr>
      </w:pPr>
      <w:proofErr w:type="gramStart"/>
      <w:r>
        <w:rPr>
          <w:rFonts w:ascii="Verdana" w:eastAsia="Times New Roman" w:hAnsi="Verdana"/>
          <w:color w:val="000000"/>
          <w:lang w:val="en"/>
        </w:rPr>
        <w:t>pairwise</w:t>
      </w:r>
      <w:proofErr w:type="gramEnd"/>
    </w:p>
    <w:p w14:paraId="27EF4EFF" w14:textId="77777777" w:rsidR="00000000" w:rsidRDefault="003F103A">
      <w:pPr>
        <w:spacing w:before="0" w:beforeAutospacing="0" w:after="0" w:afterAutospacing="0"/>
        <w:ind w:left="720"/>
        <w:divId w:val="1388844327"/>
        <w:rPr>
          <w:rFonts w:ascii="Verdana" w:eastAsia="Times New Roman" w:hAnsi="Verdana"/>
          <w:color w:val="000000"/>
          <w:lang w:val="en"/>
        </w:rPr>
      </w:pPr>
      <w:r>
        <w:rPr>
          <w:rFonts w:ascii="Verdana" w:eastAsia="Times New Roman" w:hAnsi="Verdana"/>
          <w:color w:val="000000"/>
          <w:lang w:val="en"/>
        </w:rPr>
        <w:t xml:space="preserve">This provides a different </w:t>
      </w:r>
      <w:r>
        <w:rPr>
          <w:rStyle w:val="HTMLTypewriter"/>
          <w:lang w:val="en"/>
        </w:rPr>
        <w:t>sub</w:t>
      </w:r>
      <w:r>
        <w:rPr>
          <w:rFonts w:ascii="Verdana" w:eastAsia="Times New Roman" w:hAnsi="Verdana"/>
          <w:color w:val="000000"/>
          <w:lang w:val="en"/>
        </w:rPr>
        <w:t xml:space="preserve"> value to each Client, so as not to enable Clients to correlate the End-User's activi</w:t>
      </w:r>
      <w:r>
        <w:rPr>
          <w:rFonts w:ascii="Verdana" w:eastAsia="Times New Roman" w:hAnsi="Verdana"/>
          <w:color w:val="000000"/>
          <w:lang w:val="en"/>
        </w:rPr>
        <w:t xml:space="preserve">ties without permission. </w:t>
      </w:r>
    </w:p>
    <w:p w14:paraId="22B64A8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OpenID Provider's Discovery document SHOULD list its supported Subject Identifier types in the </w:t>
      </w:r>
      <w:proofErr w:type="spellStart"/>
      <w:r>
        <w:rPr>
          <w:rStyle w:val="HTMLTypewriter"/>
          <w:lang w:val="en"/>
        </w:rPr>
        <w:t>subject_types_supported</w:t>
      </w:r>
      <w:proofErr w:type="spellEnd"/>
      <w:r>
        <w:rPr>
          <w:rFonts w:ascii="Verdana" w:hAnsi="Verdana"/>
          <w:color w:val="000000"/>
          <w:lang w:val="en"/>
        </w:rPr>
        <w:t xml:space="preserve"> element. If there is more than one type listed in the array, the Client MAY elect to provide its preferred </w:t>
      </w:r>
      <w:r>
        <w:rPr>
          <w:rFonts w:ascii="Verdana" w:hAnsi="Verdana"/>
          <w:color w:val="000000"/>
          <w:lang w:val="en"/>
        </w:rPr>
        <w:t xml:space="preserve">identifier type using the </w:t>
      </w:r>
      <w:proofErr w:type="spellStart"/>
      <w:r>
        <w:rPr>
          <w:rStyle w:val="HTMLTypewriter"/>
          <w:lang w:val="en"/>
        </w:rPr>
        <w:t>subject_type</w:t>
      </w:r>
      <w:proofErr w:type="spellEnd"/>
      <w:r>
        <w:rPr>
          <w:rFonts w:ascii="Verdana" w:hAnsi="Verdana"/>
          <w:color w:val="000000"/>
          <w:lang w:val="en"/>
        </w:rPr>
        <w:t xml:space="preserve"> parameter during Registration. </w:t>
      </w:r>
    </w:p>
    <w:p w14:paraId="465603BB" w14:textId="77777777" w:rsidR="00000000" w:rsidRDefault="003F103A">
      <w:pPr>
        <w:spacing w:before="0" w:beforeAutospacing="0" w:after="0" w:afterAutospacing="0"/>
        <w:divId w:val="1567063107"/>
        <w:rPr>
          <w:rFonts w:ascii="Verdana" w:eastAsia="Times New Roman" w:hAnsi="Verdana"/>
          <w:color w:val="000000"/>
          <w:lang w:val="en"/>
        </w:rPr>
      </w:pPr>
      <w:bookmarkStart w:id="245" w:name="PairwiseAlg"/>
      <w:bookmarkEnd w:id="245"/>
    </w:p>
    <w:p w14:paraId="6CDA079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8A2C8CC" w14:textId="77777777">
        <w:trPr>
          <w:divId w:val="1567063107"/>
          <w:trHeight w:val="225"/>
          <w:tblCellSpacing w:w="12" w:type="dxa"/>
        </w:trPr>
        <w:tc>
          <w:tcPr>
            <w:tcW w:w="450" w:type="dxa"/>
            <w:shd w:val="clear" w:color="auto" w:fill="990000"/>
            <w:vAlign w:val="center"/>
            <w:hideMark/>
          </w:tcPr>
          <w:p w14:paraId="03622E9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7FE27CE" w14:textId="77777777" w:rsidR="00000000" w:rsidRDefault="003F103A">
      <w:pPr>
        <w:pStyle w:val="Heading3"/>
        <w:divId w:val="1567063107"/>
        <w:rPr>
          <w:rFonts w:eastAsia="Times New Roman"/>
          <w:lang w:val="en"/>
        </w:rPr>
      </w:pPr>
      <w:bookmarkStart w:id="246" w:name="rfc.section.8.1"/>
      <w:bookmarkEnd w:id="246"/>
      <w:r>
        <w:rPr>
          <w:rFonts w:eastAsia="Times New Roman"/>
          <w:lang w:val="en"/>
        </w:rPr>
        <w:t>8.1.</w:t>
      </w:r>
      <w:proofErr w:type="gramStart"/>
      <w:r>
        <w:rPr>
          <w:rFonts w:eastAsia="Times New Roman"/>
          <w:lang w:val="en"/>
        </w:rPr>
        <w:t>  Pairwise</w:t>
      </w:r>
      <w:proofErr w:type="gramEnd"/>
      <w:r>
        <w:rPr>
          <w:rFonts w:eastAsia="Times New Roman"/>
          <w:lang w:val="en"/>
        </w:rPr>
        <w:t xml:space="preserve"> Identifier Algorithm</w:t>
      </w:r>
    </w:p>
    <w:p w14:paraId="7C49E0A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pairwise Subject Identifiers are used, the OpenID Provider MUST </w:t>
      </w:r>
      <w:proofErr w:type="gramStart"/>
      <w:r>
        <w:rPr>
          <w:rFonts w:ascii="Verdana" w:hAnsi="Verdana"/>
          <w:color w:val="000000"/>
          <w:lang w:val="en"/>
        </w:rPr>
        <w:t>calculate</w:t>
      </w:r>
      <w:proofErr w:type="gramEnd"/>
      <w:r>
        <w:rPr>
          <w:rFonts w:ascii="Verdana" w:hAnsi="Verdana"/>
          <w:color w:val="000000"/>
          <w:lang w:val="en"/>
        </w:rPr>
        <w:t xml:space="preserve"> a unique </w:t>
      </w:r>
      <w:r>
        <w:rPr>
          <w:rStyle w:val="HTMLTypewriter"/>
          <w:lang w:val="en"/>
        </w:rPr>
        <w:t>sub</w:t>
      </w:r>
      <w:r>
        <w:rPr>
          <w:rFonts w:ascii="Verdana" w:hAnsi="Verdana"/>
          <w:color w:val="000000"/>
          <w:lang w:val="en"/>
        </w:rPr>
        <w:t xml:space="preserve"> </w:t>
      </w:r>
      <w:r>
        <w:rPr>
          <w:rFonts w:ascii="Verdana" w:hAnsi="Verdana"/>
          <w:color w:val="000000"/>
          <w:lang w:val="en"/>
        </w:rPr>
        <w:t xml:space="preserve">(subject) value for each Sector Identifier. The Subject Identifier value MUST NOT </w:t>
      </w:r>
      <w:proofErr w:type="gramStart"/>
      <w:r>
        <w:rPr>
          <w:rFonts w:ascii="Verdana" w:hAnsi="Verdana"/>
          <w:color w:val="000000"/>
          <w:lang w:val="en"/>
        </w:rPr>
        <w:t>be</w:t>
      </w:r>
      <w:proofErr w:type="gramEnd"/>
      <w:r>
        <w:rPr>
          <w:rFonts w:ascii="Verdana" w:hAnsi="Verdana"/>
          <w:color w:val="000000"/>
          <w:lang w:val="en"/>
        </w:rPr>
        <w:t xml:space="preserve"> reversible by any party other than the OpenID Provider. </w:t>
      </w:r>
    </w:p>
    <w:p w14:paraId="393D3AB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Providers that use pairwise </w:t>
      </w:r>
      <w:r>
        <w:rPr>
          <w:rStyle w:val="HTMLTypewriter"/>
          <w:lang w:val="en"/>
        </w:rPr>
        <w:t>sub</w:t>
      </w:r>
      <w:r>
        <w:rPr>
          <w:rFonts w:ascii="Verdana" w:hAnsi="Verdana"/>
          <w:color w:val="000000"/>
          <w:lang w:val="en"/>
        </w:rPr>
        <w:t xml:space="preserve"> values and support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SHOULD use the </w:t>
      </w:r>
      <w:proofErr w:type="spellStart"/>
      <w:r>
        <w:rPr>
          <w:rStyle w:val="HTMLTypewriter"/>
          <w:lang w:val="en"/>
        </w:rPr>
        <w:t>sector_identifier_uri</w:t>
      </w:r>
      <w:proofErr w:type="spellEnd"/>
      <w:r>
        <w:rPr>
          <w:rFonts w:ascii="Verdana" w:hAnsi="Verdana"/>
          <w:color w:val="000000"/>
          <w:lang w:val="en"/>
        </w:rPr>
        <w:t xml:space="preserve"> parameter. It provides a way for a group of websites under co</w:t>
      </w:r>
      <w:r>
        <w:rPr>
          <w:rFonts w:ascii="Verdana" w:hAnsi="Verdana"/>
          <w:color w:val="000000"/>
          <w:lang w:val="en"/>
        </w:rPr>
        <w:t xml:space="preserve">mmon administrative control to have consistent pairwise </w:t>
      </w:r>
      <w:r>
        <w:rPr>
          <w:rStyle w:val="HTMLTypewriter"/>
          <w:lang w:val="en"/>
        </w:rPr>
        <w:t>sub</w:t>
      </w:r>
      <w:r>
        <w:rPr>
          <w:rFonts w:ascii="Verdana" w:hAnsi="Verdana"/>
          <w:color w:val="000000"/>
          <w:lang w:val="en"/>
        </w:rPr>
        <w:t xml:space="preserve"> values independent of the individual domain names. It also provides a way for Clients to change </w:t>
      </w:r>
      <w:proofErr w:type="spellStart"/>
      <w:r>
        <w:rPr>
          <w:rStyle w:val="HTMLTypewriter"/>
          <w:lang w:val="en"/>
        </w:rPr>
        <w:t>redirect_uri</w:t>
      </w:r>
      <w:proofErr w:type="spellEnd"/>
      <w:r>
        <w:rPr>
          <w:rFonts w:ascii="Verdana" w:hAnsi="Verdana"/>
          <w:color w:val="000000"/>
          <w:lang w:val="en"/>
        </w:rPr>
        <w:t xml:space="preserve"> domains without having to reregister all of their users. </w:t>
      </w:r>
    </w:p>
    <w:p w14:paraId="7D017D13"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If the Client has not provide</w:t>
      </w:r>
      <w:r>
        <w:rPr>
          <w:rFonts w:ascii="Verdana" w:hAnsi="Verdana"/>
          <w:color w:val="000000"/>
          <w:lang w:val="en"/>
        </w:rPr>
        <w:t xml:space="preserve">d a value for </w:t>
      </w:r>
      <w:proofErr w:type="spellStart"/>
      <w:r>
        <w:rPr>
          <w:rStyle w:val="HTMLTypewriter"/>
          <w:lang w:val="en"/>
        </w:rPr>
        <w:t>sector_identifier_uri</w:t>
      </w:r>
      <w:proofErr w:type="spellEnd"/>
      <w:r>
        <w:rPr>
          <w:rFonts w:ascii="Verdana" w:hAnsi="Verdana"/>
          <w:color w:val="000000"/>
          <w:lang w:val="en"/>
        </w:rPr>
        <w:t xml:space="preserve"> in </w:t>
      </w:r>
      <w:hyperlink w:anchor="OpenID.Registration" w:history="1">
        <w:r>
          <w:rPr>
            <w:rStyle w:val="Hyperlink"/>
            <w:rFonts w:ascii="Verdana" w:hAnsi="Verdana"/>
            <w:u w:val="none"/>
            <w:lang w:val="en"/>
          </w:rPr>
          <w:t>Dynamic Client Registration</w:t>
        </w:r>
        <w:r>
          <w:rPr>
            <w:rStyle w:val="Hyperlink"/>
            <w:rFonts w:ascii="Verdana" w:hAnsi="Verdana"/>
            <w:vanish/>
            <w:u w:val="none"/>
            <w:lang w:val="en"/>
          </w:rPr>
          <w:t xml:space="preserve"> (Sakimura, N., Bradley, J., and M. Jones, “OpenID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the Sector Ident</w:t>
      </w:r>
      <w:r>
        <w:rPr>
          <w:rFonts w:ascii="Verdana" w:hAnsi="Verdana"/>
          <w:color w:val="000000"/>
          <w:lang w:val="en"/>
        </w:rPr>
        <w:t xml:space="preserve">ifier used for pairwise identifier calculation is the host component of the registered </w:t>
      </w:r>
      <w:proofErr w:type="spellStart"/>
      <w:r>
        <w:rPr>
          <w:rStyle w:val="HTMLTypewriter"/>
          <w:lang w:val="en"/>
        </w:rPr>
        <w:t>redirect_uri</w:t>
      </w:r>
      <w:proofErr w:type="spellEnd"/>
      <w:r>
        <w:rPr>
          <w:rFonts w:ascii="Verdana" w:hAnsi="Verdana"/>
          <w:color w:val="000000"/>
          <w:lang w:val="en"/>
        </w:rPr>
        <w:t xml:space="preserve">. If there are multiple hostnames in the registered </w:t>
      </w:r>
      <w:proofErr w:type="spellStart"/>
      <w:r>
        <w:rPr>
          <w:rStyle w:val="HTMLTypewriter"/>
          <w:lang w:val="en"/>
        </w:rPr>
        <w:t>redirect_uris</w:t>
      </w:r>
      <w:proofErr w:type="spellEnd"/>
      <w:r>
        <w:rPr>
          <w:rFonts w:ascii="Verdana" w:hAnsi="Verdana"/>
          <w:color w:val="000000"/>
          <w:lang w:val="en"/>
        </w:rPr>
        <w:t xml:space="preserve">, the Client MUST </w:t>
      </w:r>
      <w:proofErr w:type="gramStart"/>
      <w:r>
        <w:rPr>
          <w:rFonts w:ascii="Verdana" w:hAnsi="Verdana"/>
          <w:color w:val="000000"/>
          <w:lang w:val="en"/>
        </w:rPr>
        <w:t>register</w:t>
      </w:r>
      <w:proofErr w:type="gramEnd"/>
      <w:r>
        <w:rPr>
          <w:rFonts w:ascii="Verdana" w:hAnsi="Verdana"/>
          <w:color w:val="000000"/>
          <w:lang w:val="en"/>
        </w:rPr>
        <w:t xml:space="preserve"> a </w:t>
      </w:r>
      <w:proofErr w:type="spellStart"/>
      <w:r>
        <w:rPr>
          <w:rStyle w:val="HTMLTypewriter"/>
          <w:lang w:val="en"/>
        </w:rPr>
        <w:t>sector_identifier_uri</w:t>
      </w:r>
      <w:proofErr w:type="spellEnd"/>
      <w:r>
        <w:rPr>
          <w:rFonts w:ascii="Verdana" w:hAnsi="Verdana"/>
          <w:color w:val="000000"/>
          <w:lang w:val="en"/>
        </w:rPr>
        <w:t xml:space="preserve">. </w:t>
      </w:r>
    </w:p>
    <w:p w14:paraId="3D284DD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a </w:t>
      </w:r>
      <w:proofErr w:type="spellStart"/>
      <w:r>
        <w:rPr>
          <w:rStyle w:val="HTMLTypewriter"/>
          <w:lang w:val="en"/>
        </w:rPr>
        <w:t>sector_identifier_uri</w:t>
      </w:r>
      <w:proofErr w:type="spellEnd"/>
      <w:r>
        <w:rPr>
          <w:rFonts w:ascii="Verdana" w:hAnsi="Verdana"/>
          <w:color w:val="000000"/>
          <w:lang w:val="en"/>
        </w:rPr>
        <w:t xml:space="preserve"> is provide</w:t>
      </w:r>
      <w:r>
        <w:rPr>
          <w:rFonts w:ascii="Verdana" w:hAnsi="Verdana"/>
          <w:color w:val="000000"/>
          <w:lang w:val="en"/>
        </w:rPr>
        <w:t xml:space="preserve">d, the host component of that URL is used as the Sector Identifier for the pairwise identifier calculation. The value of the </w:t>
      </w:r>
      <w:proofErr w:type="spellStart"/>
      <w:r>
        <w:rPr>
          <w:rStyle w:val="HTMLTypewriter"/>
          <w:lang w:val="en"/>
        </w:rPr>
        <w:t>sector_identifier_uri</w:t>
      </w:r>
      <w:proofErr w:type="spellEnd"/>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points to a JSON file containing an array of </w:t>
      </w:r>
      <w:proofErr w:type="spellStart"/>
      <w:r>
        <w:rPr>
          <w:rStyle w:val="HTMLTypewriter"/>
          <w:lang w:val="en"/>
        </w:rPr>
        <w:t>redirect_uri</w:t>
      </w:r>
      <w:proofErr w:type="spellEnd"/>
      <w:r>
        <w:rPr>
          <w:rFonts w:ascii="Verdana" w:hAnsi="Verdana"/>
          <w:color w:val="000000"/>
          <w:lang w:val="en"/>
        </w:rPr>
        <w:t xml:space="preserve"> values. T</w:t>
      </w:r>
      <w:r>
        <w:rPr>
          <w:rFonts w:ascii="Verdana" w:hAnsi="Verdana"/>
          <w:color w:val="000000"/>
          <w:lang w:val="en"/>
        </w:rPr>
        <w:t xml:space="preserve">he values of the registered </w:t>
      </w:r>
      <w:proofErr w:type="spellStart"/>
      <w:r>
        <w:rPr>
          <w:rStyle w:val="HTMLTypewriter"/>
          <w:lang w:val="en"/>
        </w:rPr>
        <w:t>redirect_uris</w:t>
      </w:r>
      <w:proofErr w:type="spellEnd"/>
      <w:r>
        <w:rPr>
          <w:rFonts w:ascii="Verdana" w:hAnsi="Verdana"/>
          <w:color w:val="000000"/>
          <w:lang w:val="en"/>
        </w:rPr>
        <w:t xml:space="preserve"> MUST be included in the elements of the array. </w:t>
      </w:r>
    </w:p>
    <w:p w14:paraId="4E40232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Any algorithm with the following properties can be used by OpenID Providers to calculate pairwise Subject Identifiers: </w:t>
      </w:r>
    </w:p>
    <w:p w14:paraId="0D9253E9" w14:textId="77777777" w:rsidR="00000000" w:rsidRDefault="003F103A">
      <w:pPr>
        <w:numPr>
          <w:ilvl w:val="0"/>
          <w:numId w:val="2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Subject Identifier value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rever</w:t>
      </w:r>
      <w:r>
        <w:rPr>
          <w:rFonts w:ascii="Verdana" w:eastAsia="Times New Roman" w:hAnsi="Verdana"/>
          <w:color w:val="000000"/>
          <w:lang w:val="en"/>
        </w:rPr>
        <w:t xml:space="preserve">sible by any party other than the OpenID Provider. </w:t>
      </w:r>
    </w:p>
    <w:p w14:paraId="41A9CDF6" w14:textId="77777777" w:rsidR="00000000" w:rsidRDefault="003F103A">
      <w:pPr>
        <w:numPr>
          <w:ilvl w:val="0"/>
          <w:numId w:val="2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Distinct Sector Identifier values MUST result in distinct Subject Identifier values. </w:t>
      </w:r>
    </w:p>
    <w:p w14:paraId="2A4F38AD" w14:textId="77777777" w:rsidR="00000000" w:rsidRDefault="003F103A">
      <w:pPr>
        <w:numPr>
          <w:ilvl w:val="0"/>
          <w:numId w:val="2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algorithm MUST be deterministic. </w:t>
      </w:r>
    </w:p>
    <w:p w14:paraId="3C3E045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Three example methods are: </w:t>
      </w:r>
    </w:p>
    <w:p w14:paraId="32384522" w14:textId="77777777" w:rsidR="00000000" w:rsidRDefault="003F103A">
      <w:pPr>
        <w:numPr>
          <w:ilvl w:val="0"/>
          <w:numId w:val="21"/>
        </w:numPr>
        <w:spacing w:after="240" w:afterAutospacing="0"/>
        <w:ind w:left="1200" w:right="480"/>
        <w:divId w:val="1567063107"/>
        <w:rPr>
          <w:rFonts w:ascii="Verdana" w:eastAsia="Times New Roman" w:hAnsi="Verdana"/>
          <w:color w:val="000000"/>
          <w:lang w:val="en"/>
        </w:rPr>
      </w:pPr>
      <w:r>
        <w:rPr>
          <w:rFonts w:ascii="Verdana" w:eastAsia="Times New Roman" w:hAnsi="Verdana"/>
          <w:color w:val="000000"/>
          <w:lang w:val="en"/>
        </w:rPr>
        <w:t>The Sector Identifier can be concatenated with a loc</w:t>
      </w:r>
      <w:r>
        <w:rPr>
          <w:rFonts w:ascii="Verdana" w:eastAsia="Times New Roman" w:hAnsi="Verdana"/>
          <w:color w:val="000000"/>
          <w:lang w:val="en"/>
        </w:rPr>
        <w:t xml:space="preserve">al account ID and a salt value that is kept secret by the Provider. The concatenated string is then hashed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SHA-256 </w:t>
      </w:r>
      <w:proofErr w:type="gramStart"/>
      <w:r>
        <w:rPr>
          <w:rFonts w:ascii="Verdana" w:eastAsia="Times New Roman" w:hAnsi="Verdana"/>
          <w:color w:val="000000"/>
          <w:lang w:val="en"/>
        </w:rPr>
        <w:t xml:space="preserve">( </w:t>
      </w:r>
      <w:proofErr w:type="spellStart"/>
      <w:r>
        <w:rPr>
          <w:rFonts w:ascii="Verdana" w:eastAsia="Times New Roman" w:hAnsi="Verdana"/>
          <w:color w:val="000000"/>
          <w:lang w:val="en"/>
        </w:rPr>
        <w:t>sector</w:t>
      </w:r>
      <w:proofErr w:type="gramEnd"/>
      <w:r>
        <w:rPr>
          <w:rFonts w:ascii="Verdana" w:eastAsia="Times New Roman" w:hAnsi="Verdana"/>
          <w:color w:val="000000"/>
          <w:lang w:val="en"/>
        </w:rPr>
        <w:t>_identifier</w:t>
      </w:r>
      <w:proofErr w:type="spellEnd"/>
      <w:r>
        <w:rPr>
          <w:rFonts w:ascii="Verdana" w:eastAsia="Times New Roman" w:hAnsi="Verdana"/>
          <w:color w:val="000000"/>
          <w:lang w:val="en"/>
        </w:rPr>
        <w:t xml:space="preserve"> || </w:t>
      </w:r>
      <w:proofErr w:type="spellStart"/>
      <w:r>
        <w:rPr>
          <w:rFonts w:ascii="Verdana" w:eastAsia="Times New Roman" w:hAnsi="Verdana"/>
          <w:color w:val="000000"/>
          <w:lang w:val="en"/>
        </w:rPr>
        <w:t>local_account_id</w:t>
      </w:r>
      <w:proofErr w:type="spellEnd"/>
      <w:r>
        <w:rPr>
          <w:rFonts w:ascii="Verdana" w:eastAsia="Times New Roman" w:hAnsi="Verdana"/>
          <w:color w:val="000000"/>
          <w:lang w:val="en"/>
        </w:rPr>
        <w:t xml:space="preserve"> || salt ). </w:t>
      </w:r>
    </w:p>
    <w:p w14:paraId="33C0FB8D" w14:textId="77777777" w:rsidR="00000000" w:rsidRDefault="003F103A">
      <w:pPr>
        <w:numPr>
          <w:ilvl w:val="0"/>
          <w:numId w:val="21"/>
        </w:numPr>
        <w:spacing w:after="240" w:afterAutospacing="0"/>
        <w:ind w:left="1200" w:right="480"/>
        <w:divId w:val="1567063107"/>
        <w:rPr>
          <w:rFonts w:ascii="Verdana" w:eastAsia="Times New Roman" w:hAnsi="Verdana"/>
          <w:color w:val="000000"/>
          <w:lang w:val="en"/>
        </w:rPr>
      </w:pPr>
      <w:r>
        <w:rPr>
          <w:rFonts w:ascii="Verdana" w:eastAsia="Times New Roman" w:hAnsi="Verdana"/>
          <w:color w:val="000000"/>
          <w:lang w:val="en"/>
        </w:rPr>
        <w:t>The Sector Identifier can be concaten</w:t>
      </w:r>
      <w:r>
        <w:rPr>
          <w:rFonts w:ascii="Verdana" w:eastAsia="Times New Roman" w:hAnsi="Verdana"/>
          <w:color w:val="000000"/>
          <w:lang w:val="en"/>
        </w:rPr>
        <w:t xml:space="preserve">ated with a local account ID and a salt value that is kept secret by the Provider. The concatenated string is then encrypted using an appropriate algorithm. </w:t>
      </w:r>
      <w:r>
        <w:rPr>
          <w:rFonts w:ascii="Verdana" w:eastAsia="Times New Roman" w:hAnsi="Verdana"/>
          <w:color w:val="000000"/>
          <w:lang w:val="en"/>
        </w:rPr>
        <w:br/>
      </w:r>
      <w:r>
        <w:rPr>
          <w:rFonts w:ascii="Verdana" w:eastAsia="Times New Roman" w:hAnsi="Verdana"/>
          <w:color w:val="000000"/>
          <w:lang w:val="en"/>
        </w:rPr>
        <w:br/>
        <w:t xml:space="preserve">Calculate </w:t>
      </w:r>
      <w:r>
        <w:rPr>
          <w:rStyle w:val="HTMLTypewriter"/>
          <w:lang w:val="en"/>
        </w:rPr>
        <w:t>sub</w:t>
      </w:r>
      <w:r>
        <w:rPr>
          <w:rFonts w:ascii="Verdana" w:eastAsia="Times New Roman" w:hAnsi="Verdana"/>
          <w:color w:val="000000"/>
          <w:lang w:val="en"/>
        </w:rPr>
        <w:t xml:space="preserve"> = AES-128 </w:t>
      </w:r>
      <w:proofErr w:type="gramStart"/>
      <w:r>
        <w:rPr>
          <w:rFonts w:ascii="Verdana" w:eastAsia="Times New Roman" w:hAnsi="Verdana"/>
          <w:color w:val="000000"/>
          <w:lang w:val="en"/>
        </w:rPr>
        <w:t xml:space="preserve">( </w:t>
      </w:r>
      <w:proofErr w:type="spellStart"/>
      <w:r>
        <w:rPr>
          <w:rFonts w:ascii="Verdana" w:eastAsia="Times New Roman" w:hAnsi="Verdana"/>
          <w:color w:val="000000"/>
          <w:lang w:val="en"/>
        </w:rPr>
        <w:t>sector</w:t>
      </w:r>
      <w:proofErr w:type="gramEnd"/>
      <w:r>
        <w:rPr>
          <w:rFonts w:ascii="Verdana" w:eastAsia="Times New Roman" w:hAnsi="Verdana"/>
          <w:color w:val="000000"/>
          <w:lang w:val="en"/>
        </w:rPr>
        <w:t>_identifier</w:t>
      </w:r>
      <w:proofErr w:type="spellEnd"/>
      <w:r>
        <w:rPr>
          <w:rFonts w:ascii="Verdana" w:eastAsia="Times New Roman" w:hAnsi="Verdana"/>
          <w:color w:val="000000"/>
          <w:lang w:val="en"/>
        </w:rPr>
        <w:t xml:space="preserve"> || </w:t>
      </w:r>
      <w:proofErr w:type="spellStart"/>
      <w:r>
        <w:rPr>
          <w:rFonts w:ascii="Verdana" w:eastAsia="Times New Roman" w:hAnsi="Verdana"/>
          <w:color w:val="000000"/>
          <w:lang w:val="en"/>
        </w:rPr>
        <w:t>local_account_id</w:t>
      </w:r>
      <w:proofErr w:type="spellEnd"/>
      <w:r>
        <w:rPr>
          <w:rFonts w:ascii="Verdana" w:eastAsia="Times New Roman" w:hAnsi="Verdana"/>
          <w:color w:val="000000"/>
          <w:lang w:val="en"/>
        </w:rPr>
        <w:t xml:space="preserve"> || salt ). </w:t>
      </w:r>
    </w:p>
    <w:p w14:paraId="0D7F0DAB" w14:textId="77777777" w:rsidR="00000000" w:rsidRDefault="003F103A">
      <w:pPr>
        <w:numPr>
          <w:ilvl w:val="0"/>
          <w:numId w:val="21"/>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The Issuer creates </w:t>
      </w:r>
      <w:r>
        <w:rPr>
          <w:rFonts w:ascii="Verdana" w:eastAsia="Times New Roman" w:hAnsi="Verdana"/>
          <w:color w:val="000000"/>
          <w:lang w:val="en"/>
        </w:rPr>
        <w:t xml:space="preserve">a Globally Unique Identifier (GUID) for the pair of Sector Identifier and local account ID and stores this value. </w:t>
      </w:r>
    </w:p>
    <w:p w14:paraId="5E3C0A7F" w14:textId="77777777" w:rsidR="00000000" w:rsidRDefault="003F103A">
      <w:pPr>
        <w:spacing w:before="0" w:beforeAutospacing="0" w:after="0" w:afterAutospacing="0"/>
        <w:divId w:val="1567063107"/>
        <w:rPr>
          <w:rFonts w:ascii="Verdana" w:eastAsia="Times New Roman" w:hAnsi="Verdana"/>
          <w:color w:val="000000"/>
          <w:lang w:val="en"/>
        </w:rPr>
      </w:pPr>
      <w:bookmarkStart w:id="247" w:name="ClientAuthentication"/>
      <w:bookmarkEnd w:id="247"/>
    </w:p>
    <w:p w14:paraId="406B9EE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8F33CE9" w14:textId="77777777">
        <w:trPr>
          <w:divId w:val="1567063107"/>
          <w:trHeight w:val="225"/>
          <w:tblCellSpacing w:w="12" w:type="dxa"/>
        </w:trPr>
        <w:tc>
          <w:tcPr>
            <w:tcW w:w="450" w:type="dxa"/>
            <w:shd w:val="clear" w:color="auto" w:fill="990000"/>
            <w:vAlign w:val="center"/>
            <w:hideMark/>
          </w:tcPr>
          <w:p w14:paraId="7BBAD11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749847" w14:textId="77777777" w:rsidR="00000000" w:rsidRDefault="003F103A">
      <w:pPr>
        <w:pStyle w:val="Heading3"/>
        <w:divId w:val="1567063107"/>
        <w:rPr>
          <w:rFonts w:eastAsia="Times New Roman"/>
          <w:lang w:val="en"/>
        </w:rPr>
      </w:pPr>
      <w:bookmarkStart w:id="248" w:name="rfc.section.9"/>
      <w:bookmarkEnd w:id="248"/>
      <w:r>
        <w:rPr>
          <w:rFonts w:eastAsia="Times New Roman"/>
          <w:lang w:val="en"/>
        </w:rPr>
        <w:t>9.  Client Authentication</w:t>
      </w:r>
    </w:p>
    <w:p w14:paraId="3202A945" w14:textId="77777777" w:rsidR="00000000" w:rsidRDefault="003F103A">
      <w:pPr>
        <w:pStyle w:val="NormalWeb"/>
        <w:divId w:val="1567063107"/>
        <w:rPr>
          <w:rFonts w:ascii="Verdana" w:hAnsi="Verdana"/>
          <w:color w:val="000000"/>
          <w:lang w:val="en"/>
        </w:rPr>
      </w:pPr>
      <w:r>
        <w:rPr>
          <w:rFonts w:ascii="Verdana" w:hAnsi="Verdana"/>
          <w:color w:val="000000"/>
          <w:lang w:val="en"/>
        </w:rPr>
        <w:t>This section defines a set of Client Authentication methods that are used by Clients to authenticate to the Authorization Server when using the Token Endpoint. During Client Registration, the RP (Client) MAY register a Client Authentication method. If no m</w:t>
      </w:r>
      <w:r>
        <w:rPr>
          <w:rFonts w:ascii="Verdana" w:hAnsi="Verdana"/>
          <w:color w:val="000000"/>
          <w:lang w:val="en"/>
        </w:rPr>
        <w:t xml:space="preserve">ethod is registered, the default method is </w:t>
      </w:r>
      <w:proofErr w:type="spellStart"/>
      <w:r>
        <w:rPr>
          <w:rStyle w:val="HTMLTypewriter"/>
          <w:lang w:val="en"/>
        </w:rPr>
        <w:t>client_secret_basic</w:t>
      </w:r>
      <w:proofErr w:type="spellEnd"/>
      <w:r>
        <w:rPr>
          <w:rFonts w:ascii="Verdana" w:hAnsi="Verdana"/>
          <w:color w:val="000000"/>
          <w:lang w:val="en"/>
        </w:rPr>
        <w:t xml:space="preserve">. </w:t>
      </w:r>
    </w:p>
    <w:p w14:paraId="2B248ED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These Client Authentication methods are: </w:t>
      </w:r>
    </w:p>
    <w:p w14:paraId="3489831C" w14:textId="77777777" w:rsidR="00000000" w:rsidRDefault="003F103A">
      <w:pPr>
        <w:spacing w:before="0" w:beforeAutospacing="0" w:after="0" w:afterAutospacing="0"/>
        <w:divId w:val="2142073406"/>
        <w:rPr>
          <w:rFonts w:ascii="Verdana" w:eastAsia="Times New Roman" w:hAnsi="Verdana"/>
          <w:color w:val="000000"/>
          <w:lang w:val="en"/>
        </w:rPr>
      </w:pPr>
      <w:proofErr w:type="spellStart"/>
      <w:r>
        <w:rPr>
          <w:rFonts w:ascii="Verdana" w:eastAsia="Times New Roman" w:hAnsi="Verdana"/>
          <w:color w:val="000000"/>
          <w:lang w:val="en"/>
        </w:rPr>
        <w:t>client_secret_basic</w:t>
      </w:r>
      <w:proofErr w:type="spellEnd"/>
    </w:p>
    <w:p w14:paraId="1A77A64F"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Clients that have received a </w:t>
      </w:r>
      <w:proofErr w:type="spellStart"/>
      <w:r>
        <w:rPr>
          <w:rStyle w:val="HTMLTypewriter"/>
          <w:lang w:val="en"/>
        </w:rPr>
        <w:t>client_secret</w:t>
      </w:r>
      <w:proofErr w:type="spellEnd"/>
      <w:r>
        <w:rPr>
          <w:rFonts w:ascii="Verdana" w:eastAsia="Times New Roman" w:hAnsi="Verdana"/>
          <w:color w:val="000000"/>
          <w:lang w:val="en"/>
        </w:rPr>
        <w:t xml:space="preserve"> value from the Authorization Server authenticate with the Authorization Server in acco</w:t>
      </w:r>
      <w:r>
        <w:rPr>
          <w:rFonts w:ascii="Verdana" w:eastAsia="Times New Roman" w:hAnsi="Verdana"/>
          <w:color w:val="000000"/>
          <w:lang w:val="en"/>
        </w:rPr>
        <w:t xml:space="preserve">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using the HTTP Basic authentication scheme. </w:t>
      </w:r>
    </w:p>
    <w:p w14:paraId="7B33F611" w14:textId="77777777" w:rsidR="00000000" w:rsidRDefault="003F103A">
      <w:pPr>
        <w:spacing w:before="0" w:beforeAutospacing="0" w:after="0" w:afterAutospacing="0"/>
        <w:divId w:val="2142073406"/>
        <w:rPr>
          <w:rFonts w:ascii="Verdana" w:eastAsia="Times New Roman" w:hAnsi="Verdana"/>
          <w:color w:val="000000"/>
          <w:lang w:val="en"/>
        </w:rPr>
      </w:pPr>
      <w:proofErr w:type="spellStart"/>
      <w:r>
        <w:rPr>
          <w:rFonts w:ascii="Verdana" w:eastAsia="Times New Roman" w:hAnsi="Verdana"/>
          <w:color w:val="000000"/>
          <w:lang w:val="en"/>
        </w:rPr>
        <w:t>client_secret_post</w:t>
      </w:r>
      <w:proofErr w:type="spellEnd"/>
    </w:p>
    <w:p w14:paraId="1373F46C"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Clients that have received a </w:t>
      </w:r>
      <w:proofErr w:type="spellStart"/>
      <w:r>
        <w:rPr>
          <w:rStyle w:val="HTMLTypewriter"/>
          <w:lang w:val="en"/>
        </w:rPr>
        <w:t>client_secret</w:t>
      </w:r>
      <w:proofErr w:type="spellEnd"/>
      <w:r>
        <w:rPr>
          <w:rFonts w:ascii="Verdana" w:eastAsia="Times New Roman" w:hAnsi="Verdana"/>
          <w:color w:val="000000"/>
          <w:lang w:val="en"/>
        </w:rPr>
        <w:t xml:space="preserve"> </w:t>
      </w:r>
      <w:r>
        <w:rPr>
          <w:rFonts w:ascii="Verdana" w:eastAsia="Times New Roman" w:hAnsi="Verdana"/>
          <w:color w:val="000000"/>
          <w:lang w:val="en"/>
        </w:rPr>
        <w:t xml:space="preserve">value from the Authorization Server, authenticate with the Authorization Server in accordance with Section 3.2.1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by including the Clien</w:t>
      </w:r>
      <w:r>
        <w:rPr>
          <w:rFonts w:ascii="Verdana" w:eastAsia="Times New Roman" w:hAnsi="Verdana"/>
          <w:color w:val="000000"/>
          <w:lang w:val="en"/>
        </w:rPr>
        <w:t xml:space="preserve">t Credentials in the request body. </w:t>
      </w:r>
    </w:p>
    <w:p w14:paraId="62748BA7" w14:textId="77777777" w:rsidR="00000000" w:rsidRDefault="003F103A">
      <w:pPr>
        <w:spacing w:before="0" w:beforeAutospacing="0" w:after="0" w:afterAutospacing="0"/>
        <w:divId w:val="2142073406"/>
        <w:rPr>
          <w:rFonts w:ascii="Verdana" w:eastAsia="Times New Roman" w:hAnsi="Verdana"/>
          <w:color w:val="000000"/>
          <w:lang w:val="en"/>
        </w:rPr>
      </w:pPr>
      <w:proofErr w:type="spellStart"/>
      <w:r>
        <w:rPr>
          <w:rFonts w:ascii="Verdana" w:eastAsia="Times New Roman" w:hAnsi="Verdana"/>
          <w:color w:val="000000"/>
          <w:lang w:val="en"/>
        </w:rPr>
        <w:t>client_secret_jwt</w:t>
      </w:r>
      <w:proofErr w:type="spellEnd"/>
    </w:p>
    <w:p w14:paraId="2C1E7D41"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Clients that have received a </w:t>
      </w:r>
      <w:proofErr w:type="spellStart"/>
      <w:r>
        <w:rPr>
          <w:rStyle w:val="HTMLTypewriter"/>
          <w:lang w:val="en"/>
        </w:rPr>
        <w:t>client_secret</w:t>
      </w:r>
      <w:proofErr w:type="spellEnd"/>
      <w:r>
        <w:rPr>
          <w:rFonts w:ascii="Verdana" w:eastAsia="Times New Roman" w:hAnsi="Verdana"/>
          <w:color w:val="000000"/>
          <w:lang w:val="en"/>
        </w:rPr>
        <w:t xml:space="preserve"> value from the Authorization Server create a JWT using an HMAC SHA algorithm, such as HMAC SHA-256. The HMAC (Hash-based Message Authentication Code) is calcul</w:t>
      </w:r>
      <w:r>
        <w:rPr>
          <w:rFonts w:ascii="Verdana" w:eastAsia="Times New Roman" w:hAnsi="Verdana"/>
          <w:color w:val="000000"/>
          <w:lang w:val="en"/>
        </w:rPr>
        <w:t xml:space="preserve">ated using the octets of the UTF-8 representation of the </w:t>
      </w:r>
      <w:proofErr w:type="spellStart"/>
      <w:r>
        <w:rPr>
          <w:rStyle w:val="HTMLTypewriter"/>
          <w:lang w:val="en"/>
        </w:rPr>
        <w:t>client_secret</w:t>
      </w:r>
      <w:proofErr w:type="spellEnd"/>
      <w:r>
        <w:rPr>
          <w:rFonts w:ascii="Verdana" w:eastAsia="Times New Roman" w:hAnsi="Verdana"/>
          <w:color w:val="000000"/>
          <w:lang w:val="en"/>
        </w:rPr>
        <w:t xml:space="preserve"> as the shared key. </w:t>
      </w:r>
    </w:p>
    <w:p w14:paraId="28B7FC8F"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Client authenticates in accordance with </w:t>
      </w:r>
      <w:hyperlink w:anchor="OAuth.JWT" w:history="1">
        <w:r>
          <w:rPr>
            <w:rStyle w:val="Hyperlink"/>
            <w:rFonts w:ascii="Verdana" w:eastAsia="Times New Roman" w:hAnsi="Verdana"/>
            <w:u w:val="none"/>
            <w:lang w:val="en"/>
          </w:rPr>
          <w:t>JSON Web Token (JWT) Profile for 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OAuth.JWT</w:t>
      </w:r>
      <w:proofErr w:type="spellEnd"/>
      <w:r>
        <w:rPr>
          <w:rFonts w:ascii="Verdana" w:eastAsia="Times New Roman" w:hAnsi="Verdana"/>
          <w:color w:val="000000"/>
          <w:lang w:val="en"/>
        </w:rPr>
        <w:t xml:space="preserve">] and </w:t>
      </w:r>
      <w:hyperlink w:anchor="OAuth.Assertions" w:history="1">
        <w:r>
          <w:rPr>
            <w:rStyle w:val="Hyperlink"/>
            <w:rFonts w:ascii="Verdana" w:eastAsia="Times New Roman" w:hAnsi="Verdana"/>
            <w:u w:val="none"/>
            <w:lang w:val="en"/>
          </w:rPr>
          <w:t xml:space="preserve">Assertion Framework for </w:t>
        </w:r>
        <w:r>
          <w:rPr>
            <w:rStyle w:val="Hyperlink"/>
            <w:rFonts w:ascii="Verdana" w:eastAsia="Times New Roman" w:hAnsi="Verdana"/>
            <w:u w:val="none"/>
            <w:lang w:val="en"/>
          </w:rPr>
          <w:lastRenderedPageBreak/>
          <w:t>OAuth 2.0 Client Authen</w:t>
        </w:r>
        <w:r>
          <w:rPr>
            <w:rStyle w:val="Hyperlink"/>
            <w:rFonts w:ascii="Verdana" w:eastAsia="Times New Roman" w:hAnsi="Verdana"/>
            <w:u w:val="none"/>
            <w:lang w:val="en"/>
          </w:rPr>
          <w:t>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OAuth.Assertions</w:t>
      </w:r>
      <w:proofErr w:type="spellEnd"/>
      <w:r>
        <w:rPr>
          <w:rFonts w:ascii="Verdana" w:eastAsia="Times New Roman" w:hAnsi="Verdana"/>
          <w:color w:val="000000"/>
          <w:lang w:val="en"/>
        </w:rPr>
        <w:t>]. The JWT MUST contain the following REQUIRED Cl</w:t>
      </w:r>
      <w:r>
        <w:rPr>
          <w:rFonts w:ascii="Verdana" w:eastAsia="Times New Roman" w:hAnsi="Verdana"/>
          <w:color w:val="000000"/>
          <w:lang w:val="en"/>
        </w:rPr>
        <w:t xml:space="preserve">aim Values and MAY contain the following OPTIONAL Claim Values: </w:t>
      </w:r>
    </w:p>
    <w:p w14:paraId="3560BA8A"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14:paraId="5AE109A3"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w:t>
      </w:r>
      <w:proofErr w:type="gramEnd"/>
      <w:r>
        <w:rPr>
          <w:rFonts w:ascii="Verdana" w:eastAsia="Times New Roman" w:hAnsi="Verdana"/>
          <w:color w:val="000000"/>
          <w:lang w:val="en"/>
        </w:rPr>
        <w:t xml:space="preserve"> This MUST contain the </w:t>
      </w:r>
      <w:proofErr w:type="spellStart"/>
      <w:r>
        <w:rPr>
          <w:rStyle w:val="HTMLTypewriter"/>
          <w:lang w:val="en"/>
        </w:rPr>
        <w:t>client_id</w:t>
      </w:r>
      <w:proofErr w:type="spellEnd"/>
      <w:r>
        <w:rPr>
          <w:rFonts w:ascii="Verdana" w:eastAsia="Times New Roman" w:hAnsi="Verdana"/>
          <w:color w:val="000000"/>
          <w:lang w:val="en"/>
        </w:rPr>
        <w:t xml:space="preserve"> of the OAuth Client. </w:t>
      </w:r>
    </w:p>
    <w:p w14:paraId="063B9353"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368F9A37"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w:t>
      </w:r>
      <w:proofErr w:type="gramEnd"/>
      <w:r>
        <w:rPr>
          <w:rFonts w:ascii="Verdana" w:eastAsia="Times New Roman" w:hAnsi="Verdana"/>
          <w:color w:val="000000"/>
          <w:lang w:val="en"/>
        </w:rPr>
        <w:t xml:space="preserve"> This MUST contain the </w:t>
      </w:r>
      <w:proofErr w:type="spellStart"/>
      <w:r>
        <w:rPr>
          <w:rStyle w:val="HTMLTypewriter"/>
          <w:lang w:val="en"/>
        </w:rPr>
        <w:t>client_id</w:t>
      </w:r>
      <w:proofErr w:type="spellEnd"/>
      <w:r>
        <w:rPr>
          <w:rFonts w:ascii="Verdana" w:eastAsia="Times New Roman" w:hAnsi="Verdana"/>
          <w:color w:val="000000"/>
          <w:lang w:val="en"/>
        </w:rPr>
        <w:t xml:space="preserve"> of the OAuth Client. </w:t>
      </w:r>
    </w:p>
    <w:p w14:paraId="3E1BF943"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spellStart"/>
      <w:proofErr w:type="gramStart"/>
      <w:r>
        <w:rPr>
          <w:rFonts w:ascii="Verdana" w:eastAsia="Times New Roman" w:hAnsi="Verdana"/>
          <w:color w:val="000000"/>
          <w:lang w:val="en"/>
        </w:rPr>
        <w:t>aud</w:t>
      </w:r>
      <w:proofErr w:type="spellEnd"/>
      <w:proofErr w:type="gramEnd"/>
    </w:p>
    <w:p w14:paraId="52364B8B"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proofErr w:type="spellStart"/>
      <w:r>
        <w:rPr>
          <w:rStyle w:val="HTMLTypewriter"/>
          <w:lang w:val="en"/>
        </w:rPr>
        <w:t>aud</w:t>
      </w:r>
      <w:proofErr w:type="spellEnd"/>
      <w:r>
        <w:rPr>
          <w:rFonts w:ascii="Verdana" w:eastAsia="Times New Roman" w:hAnsi="Verdana"/>
          <w:color w:val="000000"/>
          <w:lang w:val="en"/>
        </w:rPr>
        <w:t xml:space="preserve"> </w:t>
      </w:r>
      <w:r>
        <w:rPr>
          <w:rFonts w:ascii="Verdana" w:eastAsia="Times New Roman" w:hAnsi="Verdana"/>
          <w:color w:val="000000"/>
          <w:lang w:val="en"/>
        </w:rPr>
        <w:t>(audience) Claim.</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Value that identifies the Authorization Server as an intended audience.</w:t>
      </w:r>
      <w:proofErr w:type="gramEnd"/>
      <w:r>
        <w:rPr>
          <w:rFonts w:ascii="Verdana" w:eastAsia="Times New Roman" w:hAnsi="Verdana"/>
          <w:color w:val="000000"/>
          <w:lang w:val="en"/>
        </w:rPr>
        <w:t xml:space="preserve"> 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it is an intended audience for the token. The Audience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the URL of the Authorization Server's Token Endpoint. </w:t>
      </w:r>
    </w:p>
    <w:p w14:paraId="07FCE2ED"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spellStart"/>
      <w:proofErr w:type="gramStart"/>
      <w:r>
        <w:rPr>
          <w:rFonts w:ascii="Verdana" w:eastAsia="Times New Roman" w:hAnsi="Verdana"/>
          <w:color w:val="000000"/>
          <w:lang w:val="en"/>
        </w:rPr>
        <w:t>jti</w:t>
      </w:r>
      <w:proofErr w:type="spellEnd"/>
      <w:proofErr w:type="gramEnd"/>
    </w:p>
    <w:p w14:paraId="0B9A3FE5"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JWT ID. </w:t>
      </w:r>
      <w:proofErr w:type="gramStart"/>
      <w:r>
        <w:rPr>
          <w:rFonts w:ascii="Verdana" w:eastAsia="Times New Roman" w:hAnsi="Verdana"/>
          <w:color w:val="000000"/>
          <w:lang w:val="en"/>
        </w:rPr>
        <w:t>A unique identifier for the token, which can be used to prevent reuse of the token.</w:t>
      </w:r>
      <w:proofErr w:type="gramEnd"/>
      <w:r>
        <w:rPr>
          <w:rFonts w:ascii="Verdana" w:eastAsia="Times New Roman" w:hAnsi="Verdana"/>
          <w:color w:val="000000"/>
          <w:lang w:val="en"/>
        </w:rPr>
        <w:t xml:space="preserve"> These tokens MUST only be used once, unless conditions for reuse were negotiated between the parties; any such negotiation is beyond the scope of this spe</w:t>
      </w:r>
      <w:r>
        <w:rPr>
          <w:rFonts w:ascii="Verdana" w:eastAsia="Times New Roman" w:hAnsi="Verdana"/>
          <w:color w:val="000000"/>
          <w:lang w:val="en"/>
        </w:rPr>
        <w:t xml:space="preserve">cification. </w:t>
      </w:r>
    </w:p>
    <w:p w14:paraId="3791E499"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14:paraId="72FB8218"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p>
    <w:p w14:paraId="35BABB9F"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spellStart"/>
      <w:proofErr w:type="gramStart"/>
      <w:r>
        <w:rPr>
          <w:rFonts w:ascii="Verdana" w:eastAsia="Times New Roman" w:hAnsi="Verdana"/>
          <w:color w:val="000000"/>
          <w:lang w:val="en"/>
        </w:rPr>
        <w:t>iat</w:t>
      </w:r>
      <w:proofErr w:type="spellEnd"/>
      <w:proofErr w:type="gramEnd"/>
    </w:p>
    <w:p w14:paraId="57BC81A0" w14:textId="77777777" w:rsidR="00000000" w:rsidRDefault="003F103A">
      <w:pPr>
        <w:spacing w:before="0" w:beforeAutospacing="0" w:after="0" w:afterAutospacing="0"/>
        <w:ind w:left="720"/>
        <w:divId w:val="54298086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w:t>
      </w:r>
    </w:p>
    <w:p w14:paraId="75C5C02C"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JWT MAY contain other Claims. Any Claims used that are not understood MUST be ignored. </w:t>
      </w:r>
    </w:p>
    <w:p w14:paraId="3E6A4B26"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The</w:t>
      </w:r>
      <w:r>
        <w:rPr>
          <w:rFonts w:ascii="Verdana" w:eastAsia="Times New Roman" w:hAnsi="Verdana"/>
          <w:color w:val="000000"/>
          <w:lang w:val="en"/>
        </w:rPr>
        <w:t xml:space="preserve"> authentication token MUST be sent as the value of the </w:t>
      </w:r>
      <w:hyperlink w:anchor="OAuth.Assertion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OAuth.Assertions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(Campbell, B., Mortimore, C., Jones, M., and Y. Goland, “Assertion Framework for OAuth 2.0 Client Authentication and Authorization Grants,” Dec</w:t>
        </w:r>
        <w:r>
          <w:rPr>
            <w:rStyle w:val="Hyperlink"/>
            <w:rFonts w:ascii="Verdana" w:eastAsia="Times New Roman" w:hAnsi="Verdana"/>
            <w:vanish/>
            <w:u w:val="none"/>
            <w:lang w:val="en"/>
          </w:rPr>
          <w:t>ember 2013.)</w:t>
        </w:r>
      </w:hyperlink>
      <w:r>
        <w:rPr>
          <w:rFonts w:ascii="Verdana" w:eastAsia="Times New Roman" w:hAnsi="Verdana"/>
          <w:color w:val="000000"/>
          <w:lang w:val="en"/>
        </w:rPr>
        <w:t xml:space="preserve"> </w:t>
      </w:r>
      <w:proofErr w:type="spellStart"/>
      <w:r>
        <w:rPr>
          <w:rStyle w:val="HTMLTypewriter"/>
          <w:lang w:val="en"/>
        </w:rPr>
        <w:t>client_assertion</w:t>
      </w:r>
      <w:proofErr w:type="spellEnd"/>
      <w:r>
        <w:rPr>
          <w:rFonts w:ascii="Verdana" w:eastAsia="Times New Roman" w:hAnsi="Verdana"/>
          <w:color w:val="000000"/>
          <w:lang w:val="en"/>
        </w:rPr>
        <w:t xml:space="preserve"> parameter. </w:t>
      </w:r>
    </w:p>
    <w:p w14:paraId="0ED1D1B1"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OAuth.Assertions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(Campbell, B., Mortimore, C., Jones, M., and Y. Goland, “Assertion Framework for OAuth 2.0 Client Authentication and Authorization Grants,”</w:t>
        </w:r>
        <w:r>
          <w:rPr>
            <w:rStyle w:val="Hyperlink"/>
            <w:rFonts w:ascii="Verdana" w:eastAsia="Times New Roman" w:hAnsi="Verdana"/>
            <w:vanish/>
            <w:u w:val="none"/>
            <w:lang w:val="en"/>
          </w:rPr>
          <w:t xml:space="preserve"> December 2013.)</w:t>
        </w:r>
      </w:hyperlink>
      <w:r>
        <w:rPr>
          <w:rFonts w:ascii="Verdana" w:eastAsia="Times New Roman" w:hAnsi="Verdana"/>
          <w:color w:val="000000"/>
          <w:lang w:val="en"/>
        </w:rPr>
        <w:t xml:space="preserve"> </w:t>
      </w:r>
      <w:proofErr w:type="spellStart"/>
      <w:r>
        <w:rPr>
          <w:rStyle w:val="HTMLTypewriter"/>
          <w:lang w:val="en"/>
        </w:rPr>
        <w:t>client_assertion_type</w:t>
      </w:r>
      <w:proofErr w:type="spellEnd"/>
      <w:r>
        <w:rPr>
          <w:rFonts w:ascii="Verdana" w:eastAsia="Times New Roman" w:hAnsi="Verdana"/>
          <w:color w:val="000000"/>
          <w:lang w:val="en"/>
        </w:rPr>
        <w:t xml:space="preserve"> parameter MUST be </w:t>
      </w:r>
      <w:r>
        <w:rPr>
          <w:rFonts w:ascii="Verdana" w:eastAsia="Times New Roman" w:hAnsi="Verdana"/>
          <w:color w:val="000000"/>
          <w:lang w:val="en"/>
        </w:rPr>
        <w:lastRenderedPageBreak/>
        <w:t>"</w:t>
      </w:r>
      <w:proofErr w:type="spellStart"/>
      <w:r>
        <w:rPr>
          <w:rFonts w:ascii="Verdana" w:eastAsia="Times New Roman" w:hAnsi="Verdana"/>
          <w:color w:val="000000"/>
          <w:lang w:val="en"/>
        </w:rPr>
        <w:t>urn:ietf:params:oauth:client-assertion-type:jwt-bearer</w:t>
      </w:r>
      <w:proofErr w:type="spellEnd"/>
      <w:r>
        <w:rPr>
          <w:rFonts w:ascii="Verdana" w:eastAsia="Times New Roman" w:hAnsi="Verdana"/>
          <w:color w:val="000000"/>
          <w:lang w:val="en"/>
        </w:rPr>
        <w:t xml:space="preserve">", per </w:t>
      </w:r>
      <w:hyperlink w:anchor="OAuth.JWT"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OAuth.JWT</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 M., Campbell, B., and C. Mortimore, “JSON Web Token (JWT) Profile for OAuth 2.0 Clien</w:t>
        </w:r>
        <w:r>
          <w:rPr>
            <w:rStyle w:val="Hyperlink"/>
            <w:rFonts w:ascii="Verdana" w:eastAsia="Times New Roman" w:hAnsi="Verdana"/>
            <w:vanish/>
            <w:u w:val="none"/>
            <w:lang w:val="en"/>
          </w:rPr>
          <w:t>t Authentication and Authorization Grants,” December 2013.)</w:t>
        </w:r>
      </w:hyperlink>
      <w:r>
        <w:rPr>
          <w:rFonts w:ascii="Verdana" w:eastAsia="Times New Roman" w:hAnsi="Verdana"/>
          <w:color w:val="000000"/>
          <w:lang w:val="en"/>
        </w:rPr>
        <w:t xml:space="preserve">. </w:t>
      </w:r>
    </w:p>
    <w:p w14:paraId="22662175" w14:textId="77777777" w:rsidR="00000000" w:rsidRDefault="003F103A">
      <w:pPr>
        <w:spacing w:before="0" w:beforeAutospacing="0" w:after="0" w:afterAutospacing="0"/>
        <w:divId w:val="2142073406"/>
        <w:rPr>
          <w:rFonts w:ascii="Verdana" w:eastAsia="Times New Roman" w:hAnsi="Verdana"/>
          <w:color w:val="000000"/>
          <w:lang w:val="en"/>
        </w:rPr>
      </w:pPr>
      <w:proofErr w:type="spellStart"/>
      <w:r>
        <w:rPr>
          <w:rFonts w:ascii="Verdana" w:eastAsia="Times New Roman" w:hAnsi="Verdana"/>
          <w:color w:val="000000"/>
          <w:lang w:val="en"/>
        </w:rPr>
        <w:t>private_key_jwt</w:t>
      </w:r>
      <w:proofErr w:type="spellEnd"/>
    </w:p>
    <w:p w14:paraId="431E5B26"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Clients that have registered a public key sign a JWT using that key. The Client authenticates in accordance with </w:t>
      </w:r>
      <w:hyperlink w:anchor="OAuth.JWT" w:history="1">
        <w:r>
          <w:rPr>
            <w:rStyle w:val="Hyperlink"/>
            <w:rFonts w:ascii="Verdana" w:eastAsia="Times New Roman" w:hAnsi="Verdana"/>
            <w:u w:val="none"/>
            <w:lang w:val="en"/>
          </w:rPr>
          <w:t xml:space="preserve">JSON Web Token (JWT) Profile for </w:t>
        </w:r>
        <w:r>
          <w:rPr>
            <w:rStyle w:val="Hyperlink"/>
            <w:rFonts w:ascii="Verdana" w:eastAsia="Times New Roman" w:hAnsi="Verdana"/>
            <w:u w:val="none"/>
            <w:lang w:val="en"/>
          </w:rPr>
          <w:t>OAuth 2.0 Client Authentication and Authorization Grants</w:t>
        </w:r>
        <w:r>
          <w:rPr>
            <w:rStyle w:val="Hyperlink"/>
            <w:rFonts w:ascii="Verdana" w:eastAsia="Times New Roman" w:hAnsi="Verdana"/>
            <w:vanish/>
            <w:u w:val="none"/>
            <w:lang w:val="en"/>
          </w:rPr>
          <w:t xml:space="preserve"> (Jones, M., Campbell, B., and C. Mortimore, “JSON Web Token (JWT) Profile for OAuth 2.0 Client Authentication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OAuth.JWT</w:t>
      </w:r>
      <w:proofErr w:type="spellEnd"/>
      <w:r>
        <w:rPr>
          <w:rFonts w:ascii="Verdana" w:eastAsia="Times New Roman" w:hAnsi="Verdana"/>
          <w:color w:val="000000"/>
          <w:lang w:val="en"/>
        </w:rPr>
        <w:t xml:space="preserve">] and </w:t>
      </w:r>
      <w:hyperlink w:anchor="OAuth.Assertions" w:history="1">
        <w:r>
          <w:rPr>
            <w:rStyle w:val="Hyperlink"/>
            <w:rFonts w:ascii="Verdana" w:eastAsia="Times New Roman" w:hAnsi="Verdana"/>
            <w:u w:val="none"/>
            <w:lang w:val="en"/>
          </w:rPr>
          <w:t>Assertion Framework for OAuth 2.0 Client Authentication and Authorization Grants</w:t>
        </w:r>
        <w:r>
          <w:rPr>
            <w:rStyle w:val="Hyperlink"/>
            <w:rFonts w:ascii="Verdana" w:eastAsia="Times New Roman" w:hAnsi="Verdana"/>
            <w:vanish/>
            <w:u w:val="none"/>
            <w:lang w:val="en"/>
          </w:rPr>
          <w:t xml:space="preserve"> (Campbell, B., Mortimore, C., Jones, M., and Y. Goland, “Assertion Framework for OAuth 2.0 Client Authentication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OAuth.Ass</w:t>
      </w:r>
      <w:r>
        <w:rPr>
          <w:rFonts w:ascii="Verdana" w:eastAsia="Times New Roman" w:hAnsi="Verdana"/>
          <w:color w:val="000000"/>
          <w:lang w:val="en"/>
        </w:rPr>
        <w:t>ertions</w:t>
      </w:r>
      <w:proofErr w:type="spellEnd"/>
      <w:r>
        <w:rPr>
          <w:rFonts w:ascii="Verdana" w:eastAsia="Times New Roman" w:hAnsi="Verdana"/>
          <w:color w:val="000000"/>
          <w:lang w:val="en"/>
        </w:rPr>
        <w:t xml:space="preserve">]. The JWT MUST contain the following REQUIRED Claim Values and MAY contain the following OPTIONAL Claim Values: </w:t>
      </w:r>
    </w:p>
    <w:p w14:paraId="7E9B8BE1"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14:paraId="30523717"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w:t>
      </w:r>
      <w:proofErr w:type="gramEnd"/>
      <w:r>
        <w:rPr>
          <w:rFonts w:ascii="Verdana" w:eastAsia="Times New Roman" w:hAnsi="Verdana"/>
          <w:color w:val="000000"/>
          <w:lang w:val="en"/>
        </w:rPr>
        <w:t xml:space="preserve"> This MUST contain the </w:t>
      </w:r>
      <w:proofErr w:type="spellStart"/>
      <w:r>
        <w:rPr>
          <w:rStyle w:val="HTMLTypewriter"/>
          <w:lang w:val="en"/>
        </w:rPr>
        <w:t>client_id</w:t>
      </w:r>
      <w:proofErr w:type="spellEnd"/>
      <w:r>
        <w:rPr>
          <w:rFonts w:ascii="Verdana" w:eastAsia="Times New Roman" w:hAnsi="Verdana"/>
          <w:color w:val="000000"/>
          <w:lang w:val="en"/>
        </w:rPr>
        <w:t xml:space="preserve"> of the OAuth Client. </w:t>
      </w:r>
    </w:p>
    <w:p w14:paraId="5D184D0A"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085050C1"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w:t>
      </w:r>
      <w:proofErr w:type="gramEnd"/>
      <w:r>
        <w:rPr>
          <w:rFonts w:ascii="Verdana" w:eastAsia="Times New Roman" w:hAnsi="Verdana"/>
          <w:color w:val="000000"/>
          <w:lang w:val="en"/>
        </w:rPr>
        <w:t xml:space="preserve"> This MUST contain the </w:t>
      </w:r>
      <w:proofErr w:type="spellStart"/>
      <w:r>
        <w:rPr>
          <w:rStyle w:val="HTMLTypewriter"/>
          <w:lang w:val="en"/>
        </w:rPr>
        <w:t>client_id</w:t>
      </w:r>
      <w:proofErr w:type="spellEnd"/>
      <w:r>
        <w:rPr>
          <w:rFonts w:ascii="Verdana" w:eastAsia="Times New Roman" w:hAnsi="Verdana"/>
          <w:color w:val="000000"/>
          <w:lang w:val="en"/>
        </w:rPr>
        <w:t xml:space="preserve"> of t</w:t>
      </w:r>
      <w:r>
        <w:rPr>
          <w:rFonts w:ascii="Verdana" w:eastAsia="Times New Roman" w:hAnsi="Verdana"/>
          <w:color w:val="000000"/>
          <w:lang w:val="en"/>
        </w:rPr>
        <w:t xml:space="preserve">he OAuth Client. </w:t>
      </w:r>
    </w:p>
    <w:p w14:paraId="0C36A09B"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spellStart"/>
      <w:proofErr w:type="gramStart"/>
      <w:r>
        <w:rPr>
          <w:rFonts w:ascii="Verdana" w:eastAsia="Times New Roman" w:hAnsi="Verdana"/>
          <w:color w:val="000000"/>
          <w:lang w:val="en"/>
        </w:rPr>
        <w:t>aud</w:t>
      </w:r>
      <w:proofErr w:type="spellEnd"/>
      <w:proofErr w:type="gramEnd"/>
    </w:p>
    <w:p w14:paraId="26BC1F65"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proofErr w:type="spellStart"/>
      <w:r>
        <w:rPr>
          <w:rStyle w:val="HTMLTypewriter"/>
          <w:lang w:val="en"/>
        </w:rPr>
        <w:t>aud</w:t>
      </w:r>
      <w:proofErr w:type="spellEnd"/>
      <w:r>
        <w:rPr>
          <w:rFonts w:ascii="Verdana" w:eastAsia="Times New Roman" w:hAnsi="Verdana"/>
          <w:color w:val="000000"/>
          <w:lang w:val="en"/>
        </w:rPr>
        <w:t xml:space="preserve"> (audience) Claim.</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Value that identifies the Authorization Server as an intended audience.</w:t>
      </w:r>
      <w:proofErr w:type="gramEnd"/>
      <w:r>
        <w:rPr>
          <w:rFonts w:ascii="Verdana" w:eastAsia="Times New Roman" w:hAnsi="Verdana"/>
          <w:color w:val="000000"/>
          <w:lang w:val="en"/>
        </w:rPr>
        <w:t xml:space="preserve"> 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it is an intended audience for the token. The Audience SHOULD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the URL o</w:t>
      </w:r>
      <w:r>
        <w:rPr>
          <w:rFonts w:ascii="Verdana" w:eastAsia="Times New Roman" w:hAnsi="Verdana"/>
          <w:color w:val="000000"/>
          <w:lang w:val="en"/>
        </w:rPr>
        <w:t xml:space="preserve">f the Authorization Server's Token Endpoint. </w:t>
      </w:r>
    </w:p>
    <w:p w14:paraId="1A0D2B4D"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spellStart"/>
      <w:proofErr w:type="gramStart"/>
      <w:r>
        <w:rPr>
          <w:rFonts w:ascii="Verdana" w:eastAsia="Times New Roman" w:hAnsi="Verdana"/>
          <w:color w:val="000000"/>
          <w:lang w:val="en"/>
        </w:rPr>
        <w:t>jti</w:t>
      </w:r>
      <w:proofErr w:type="spellEnd"/>
      <w:proofErr w:type="gramEnd"/>
    </w:p>
    <w:p w14:paraId="0642F900"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JWT ID. </w:t>
      </w:r>
      <w:proofErr w:type="gramStart"/>
      <w:r>
        <w:rPr>
          <w:rFonts w:ascii="Verdana" w:eastAsia="Times New Roman" w:hAnsi="Verdana"/>
          <w:color w:val="000000"/>
          <w:lang w:val="en"/>
        </w:rPr>
        <w:t>A unique identifier for the token, which can be used to prevent reuse of the token.</w:t>
      </w:r>
      <w:proofErr w:type="gramEnd"/>
      <w:r>
        <w:rPr>
          <w:rFonts w:ascii="Verdana" w:eastAsia="Times New Roman" w:hAnsi="Verdana"/>
          <w:color w:val="000000"/>
          <w:lang w:val="en"/>
        </w:rPr>
        <w:t xml:space="preserve"> These tokens MUST only be used once, unless conditions for reuse were negotiated between the parties; an</w:t>
      </w:r>
      <w:r>
        <w:rPr>
          <w:rFonts w:ascii="Verdana" w:eastAsia="Times New Roman" w:hAnsi="Verdana"/>
          <w:color w:val="000000"/>
          <w:lang w:val="en"/>
        </w:rPr>
        <w:t xml:space="preserve">y such negotiation is beyond the scope of this specification. </w:t>
      </w:r>
    </w:p>
    <w:p w14:paraId="5257282D"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14:paraId="74AD2282"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after which the ID Token MUST NOT be accepted for processing. </w:t>
      </w:r>
    </w:p>
    <w:p w14:paraId="3111BF1A"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spellStart"/>
      <w:proofErr w:type="gramStart"/>
      <w:r>
        <w:rPr>
          <w:rFonts w:ascii="Verdana" w:eastAsia="Times New Roman" w:hAnsi="Verdana"/>
          <w:color w:val="000000"/>
          <w:lang w:val="en"/>
        </w:rPr>
        <w:t>iat</w:t>
      </w:r>
      <w:proofErr w:type="spellEnd"/>
      <w:proofErr w:type="gramEnd"/>
    </w:p>
    <w:p w14:paraId="10DD1540" w14:textId="77777777" w:rsidR="00000000" w:rsidRDefault="003F103A">
      <w:pPr>
        <w:spacing w:before="0" w:beforeAutospacing="0" w:after="0" w:afterAutospacing="0"/>
        <w:ind w:left="720"/>
        <w:divId w:val="96028421"/>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w:t>
      </w:r>
    </w:p>
    <w:p w14:paraId="0C84F2B3"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JWT MAY contain other Claims. </w:t>
      </w:r>
      <w:r>
        <w:rPr>
          <w:rFonts w:ascii="Verdana" w:eastAsia="Times New Roman" w:hAnsi="Verdana"/>
          <w:color w:val="000000"/>
          <w:lang w:val="en"/>
        </w:rPr>
        <w:t xml:space="preserve">Any Claims used that are not understood MUST be ignored. </w:t>
      </w:r>
    </w:p>
    <w:p w14:paraId="635F6437"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authentication token MUST be sent as the value of the </w:t>
      </w:r>
      <w:hyperlink w:anchor="OAuth.Assertion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OAuth.Assertions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(Campbell, B., Mortimore, C., Jones, M., and Y. Goland, “</w:t>
        </w:r>
        <w:r>
          <w:rPr>
            <w:rStyle w:val="Hyperlink"/>
            <w:rFonts w:ascii="Verdana" w:eastAsia="Times New Roman" w:hAnsi="Verdana"/>
            <w:vanish/>
            <w:u w:val="none"/>
            <w:lang w:val="en"/>
          </w:rPr>
          <w:t>Assertion Framework for OAuth 2.0 Client Authentication and Authorization Grants,” December 2013.)</w:t>
        </w:r>
      </w:hyperlink>
      <w:r>
        <w:rPr>
          <w:rFonts w:ascii="Verdana" w:eastAsia="Times New Roman" w:hAnsi="Verdana"/>
          <w:color w:val="000000"/>
          <w:lang w:val="en"/>
        </w:rPr>
        <w:t xml:space="preserve"> </w:t>
      </w:r>
      <w:proofErr w:type="spellStart"/>
      <w:r>
        <w:rPr>
          <w:rStyle w:val="HTMLTypewriter"/>
          <w:lang w:val="en"/>
        </w:rPr>
        <w:t>client_assertion</w:t>
      </w:r>
      <w:proofErr w:type="spellEnd"/>
      <w:r>
        <w:rPr>
          <w:rFonts w:ascii="Verdana" w:eastAsia="Times New Roman" w:hAnsi="Verdana"/>
          <w:color w:val="000000"/>
          <w:lang w:val="en"/>
        </w:rPr>
        <w:t xml:space="preserve"> parameter. </w:t>
      </w:r>
    </w:p>
    <w:p w14:paraId="5D946BBE"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 xml:space="preserve">The value of the </w:t>
      </w:r>
      <w:hyperlink w:anchor="OAuth.Assertions"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OAuth.Assertions</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(Campbell, B., Mortimore, C., Jones, M., and Y. Golan</w:t>
        </w:r>
        <w:r>
          <w:rPr>
            <w:rStyle w:val="Hyperlink"/>
            <w:rFonts w:ascii="Verdana" w:eastAsia="Times New Roman" w:hAnsi="Verdana"/>
            <w:vanish/>
            <w:u w:val="none"/>
            <w:lang w:val="en"/>
          </w:rPr>
          <w:t>d, “Assertion Framework for OAuth 2.0 Client Authentication and Authorization Grants,” December 2013.)</w:t>
        </w:r>
      </w:hyperlink>
      <w:r>
        <w:rPr>
          <w:rFonts w:ascii="Verdana" w:eastAsia="Times New Roman" w:hAnsi="Verdana"/>
          <w:color w:val="000000"/>
          <w:lang w:val="en"/>
        </w:rPr>
        <w:t xml:space="preserve"> </w:t>
      </w:r>
      <w:proofErr w:type="spellStart"/>
      <w:r>
        <w:rPr>
          <w:rStyle w:val="HTMLTypewriter"/>
          <w:lang w:val="en"/>
        </w:rPr>
        <w:t>client_assertion_type</w:t>
      </w:r>
      <w:proofErr w:type="spellEnd"/>
      <w:r>
        <w:rPr>
          <w:rFonts w:ascii="Verdana" w:eastAsia="Times New Roman" w:hAnsi="Verdana"/>
          <w:color w:val="000000"/>
          <w:lang w:val="en"/>
        </w:rPr>
        <w:t xml:space="preserve"> parameter MUST be "</w:t>
      </w:r>
      <w:proofErr w:type="spellStart"/>
      <w:r>
        <w:rPr>
          <w:rFonts w:ascii="Verdana" w:eastAsia="Times New Roman" w:hAnsi="Verdana"/>
          <w:color w:val="000000"/>
          <w:lang w:val="en"/>
        </w:rPr>
        <w:t>urn:ietf:params:oauth:client-assertion-type:jwt-bearer</w:t>
      </w:r>
      <w:proofErr w:type="spellEnd"/>
      <w:r>
        <w:rPr>
          <w:rFonts w:ascii="Verdana" w:eastAsia="Times New Roman" w:hAnsi="Verdana"/>
          <w:color w:val="000000"/>
          <w:lang w:val="en"/>
        </w:rPr>
        <w:t xml:space="preserve">", per </w:t>
      </w:r>
      <w:hyperlink w:anchor="OAuth.JWT" w:history="1">
        <w:r>
          <w:rPr>
            <w:rStyle w:val="Hyperlink"/>
            <w:rFonts w:ascii="Verdana" w:eastAsia="Times New Roman" w:hAnsi="Verdana"/>
            <w:u w:val="none"/>
            <w:lang w:val="en"/>
          </w:rPr>
          <w:t>[</w:t>
        </w:r>
        <w:proofErr w:type="spellStart"/>
        <w:r>
          <w:rPr>
            <w:rStyle w:val="Hyperlink"/>
            <w:rFonts w:ascii="Verdana" w:eastAsia="Times New Roman" w:hAnsi="Verdana"/>
            <w:u w:val="none"/>
            <w:lang w:val="en"/>
          </w:rPr>
          <w:t>OAuth.JWT</w:t>
        </w:r>
        <w:proofErr w:type="spellEnd"/>
        <w:r>
          <w:rPr>
            <w:rStyle w:val="Hyperlink"/>
            <w:rFonts w:ascii="Verdana" w:eastAsia="Times New Roman" w:hAnsi="Verdana"/>
            <w:u w:val="none"/>
            <w:lang w:val="en"/>
          </w:rPr>
          <w:t>]</w:t>
        </w:r>
        <w:r>
          <w:rPr>
            <w:rStyle w:val="Hyperlink"/>
            <w:rFonts w:ascii="Verdana" w:eastAsia="Times New Roman" w:hAnsi="Verdana"/>
            <w:vanish/>
            <w:u w:val="none"/>
            <w:lang w:val="en"/>
          </w:rPr>
          <w:t xml:space="preserve"> (Jones,</w:t>
        </w:r>
        <w:r>
          <w:rPr>
            <w:rStyle w:val="Hyperlink"/>
            <w:rFonts w:ascii="Verdana" w:eastAsia="Times New Roman" w:hAnsi="Verdana"/>
            <w:vanish/>
            <w:u w:val="none"/>
            <w:lang w:val="en"/>
          </w:rPr>
          <w:t xml:space="preserve"> M., Campbell, B., and C. Mortimore, “JSON Web Token (JWT) Profile for OAuth 2.0 Client Authentication and Authorization Grants,” December 2013.)</w:t>
        </w:r>
      </w:hyperlink>
      <w:r>
        <w:rPr>
          <w:rFonts w:ascii="Verdana" w:eastAsia="Times New Roman" w:hAnsi="Verdana"/>
          <w:color w:val="000000"/>
          <w:lang w:val="en"/>
        </w:rPr>
        <w:t xml:space="preserve">. </w:t>
      </w:r>
    </w:p>
    <w:p w14:paraId="21F64918" w14:textId="77777777" w:rsidR="00000000" w:rsidRDefault="003F103A">
      <w:pPr>
        <w:pStyle w:val="NormalWeb"/>
        <w:ind w:left="1200"/>
        <w:divId w:val="2142073406"/>
        <w:rPr>
          <w:rFonts w:ascii="Verdana" w:hAnsi="Verdana"/>
          <w:color w:val="000000"/>
          <w:lang w:val="en"/>
        </w:rPr>
      </w:pPr>
      <w:r>
        <w:rPr>
          <w:rFonts w:ascii="Verdana" w:hAnsi="Verdana"/>
          <w:color w:val="000000"/>
          <w:lang w:val="en"/>
        </w:rPr>
        <w:t xml:space="preserve">For example (with line wraps within values for display purposes only): </w:t>
      </w:r>
    </w:p>
    <w:p w14:paraId="005ED4DF" w14:textId="77777777" w:rsidR="00000000" w:rsidRDefault="003F103A">
      <w:pPr>
        <w:pStyle w:val="HTMLPreformatted"/>
        <w:ind w:left="720"/>
        <w:divId w:val="446856638"/>
        <w:rPr>
          <w:lang w:val="en"/>
        </w:rPr>
      </w:pPr>
    </w:p>
    <w:p w14:paraId="51191680" w14:textId="77777777" w:rsidR="00000000" w:rsidRDefault="003F103A">
      <w:pPr>
        <w:pStyle w:val="HTMLPreformatted"/>
        <w:ind w:left="720"/>
        <w:divId w:val="446856638"/>
        <w:rPr>
          <w:lang w:val="en"/>
        </w:rPr>
      </w:pPr>
      <w:r>
        <w:rPr>
          <w:lang w:val="en"/>
        </w:rPr>
        <w:t xml:space="preserve">  POST /token HTTP/1.1</w:t>
      </w:r>
    </w:p>
    <w:p w14:paraId="4A80FBC6" w14:textId="77777777" w:rsidR="00000000" w:rsidRDefault="003F103A">
      <w:pPr>
        <w:pStyle w:val="HTMLPreformatted"/>
        <w:ind w:left="720"/>
        <w:divId w:val="446856638"/>
        <w:rPr>
          <w:lang w:val="en"/>
        </w:rPr>
      </w:pPr>
      <w:r>
        <w:rPr>
          <w:lang w:val="en"/>
        </w:rPr>
        <w:t xml:space="preserve">  Host: serv</w:t>
      </w:r>
      <w:r>
        <w:rPr>
          <w:lang w:val="en"/>
        </w:rPr>
        <w:t>er.example.com</w:t>
      </w:r>
    </w:p>
    <w:p w14:paraId="5147C9E6" w14:textId="77777777" w:rsidR="00000000" w:rsidRDefault="003F103A">
      <w:pPr>
        <w:pStyle w:val="HTMLPreformatted"/>
        <w:ind w:left="720"/>
        <w:divId w:val="446856638"/>
        <w:rPr>
          <w:lang w:val="en"/>
        </w:rPr>
      </w:pPr>
      <w:r>
        <w:rPr>
          <w:lang w:val="en"/>
        </w:rPr>
        <w:t xml:space="preserve">  Content-Type: application/x-www-form-</w:t>
      </w:r>
      <w:proofErr w:type="spellStart"/>
      <w:r>
        <w:rPr>
          <w:lang w:val="en"/>
        </w:rPr>
        <w:t>urlencoded</w:t>
      </w:r>
      <w:proofErr w:type="spellEnd"/>
    </w:p>
    <w:p w14:paraId="4A1956C5" w14:textId="77777777" w:rsidR="00000000" w:rsidRDefault="003F103A">
      <w:pPr>
        <w:pStyle w:val="HTMLPreformatted"/>
        <w:ind w:left="720"/>
        <w:divId w:val="446856638"/>
        <w:rPr>
          <w:lang w:val="en"/>
        </w:rPr>
      </w:pPr>
    </w:p>
    <w:p w14:paraId="492291B7" w14:textId="77777777" w:rsidR="00000000" w:rsidRDefault="003F103A">
      <w:pPr>
        <w:pStyle w:val="HTMLPreformatted"/>
        <w:ind w:left="720"/>
        <w:divId w:val="446856638"/>
        <w:rPr>
          <w:lang w:val="en"/>
        </w:rPr>
      </w:pPr>
      <w:r>
        <w:rPr>
          <w:lang w:val="en"/>
        </w:rPr>
        <w:t xml:space="preserve">  </w:t>
      </w:r>
      <w:proofErr w:type="spellStart"/>
      <w:r>
        <w:rPr>
          <w:lang w:val="en"/>
        </w:rPr>
        <w:t>grant_type</w:t>
      </w:r>
      <w:proofErr w:type="spellEnd"/>
      <w:r>
        <w:rPr>
          <w:lang w:val="en"/>
        </w:rPr>
        <w:t>=</w:t>
      </w:r>
      <w:proofErr w:type="spellStart"/>
      <w:r>
        <w:rPr>
          <w:lang w:val="en"/>
        </w:rPr>
        <w:t>authorization_code</w:t>
      </w:r>
      <w:proofErr w:type="spellEnd"/>
      <w:r>
        <w:rPr>
          <w:lang w:val="en"/>
        </w:rPr>
        <w:t>&amp;</w:t>
      </w:r>
    </w:p>
    <w:p w14:paraId="4E3D04A1" w14:textId="77777777" w:rsidR="00000000" w:rsidRDefault="003F103A">
      <w:pPr>
        <w:pStyle w:val="HTMLPreformatted"/>
        <w:ind w:left="720"/>
        <w:divId w:val="446856638"/>
        <w:rPr>
          <w:lang w:val="en"/>
        </w:rPr>
      </w:pPr>
      <w:r>
        <w:rPr>
          <w:lang w:val="en"/>
        </w:rPr>
        <w:t xml:space="preserve">    </w:t>
      </w:r>
      <w:proofErr w:type="gramStart"/>
      <w:r>
        <w:rPr>
          <w:lang w:val="en"/>
        </w:rPr>
        <w:t>code=</w:t>
      </w:r>
      <w:proofErr w:type="gramEnd"/>
      <w:r>
        <w:rPr>
          <w:lang w:val="en"/>
        </w:rPr>
        <w:t>i1WsRn1uB1&amp;</w:t>
      </w:r>
    </w:p>
    <w:p w14:paraId="15E76497" w14:textId="77777777" w:rsidR="00000000" w:rsidRDefault="003F103A">
      <w:pPr>
        <w:pStyle w:val="HTMLPreformatted"/>
        <w:ind w:left="720"/>
        <w:divId w:val="446856638"/>
        <w:rPr>
          <w:lang w:val="en"/>
        </w:rPr>
      </w:pPr>
      <w:r>
        <w:rPr>
          <w:lang w:val="en"/>
        </w:rPr>
        <w:t xml:space="preserve">    </w:t>
      </w:r>
      <w:proofErr w:type="spellStart"/>
      <w:r>
        <w:rPr>
          <w:lang w:val="en"/>
        </w:rPr>
        <w:t>client_id</w:t>
      </w:r>
      <w:proofErr w:type="spellEnd"/>
      <w:r>
        <w:rPr>
          <w:lang w:val="en"/>
        </w:rPr>
        <w:t>=s6BhdRkqt3&amp;</w:t>
      </w:r>
    </w:p>
    <w:p w14:paraId="690AAEFF" w14:textId="77777777" w:rsidR="00000000" w:rsidRDefault="003F103A">
      <w:pPr>
        <w:pStyle w:val="HTMLPreformatted"/>
        <w:ind w:left="720"/>
        <w:divId w:val="446856638"/>
        <w:rPr>
          <w:lang w:val="en"/>
        </w:rPr>
      </w:pPr>
      <w:r>
        <w:rPr>
          <w:lang w:val="en"/>
        </w:rPr>
        <w:t xml:space="preserve">    </w:t>
      </w:r>
      <w:proofErr w:type="spellStart"/>
      <w:r>
        <w:rPr>
          <w:lang w:val="en"/>
        </w:rPr>
        <w:t>client_assertion_type</w:t>
      </w:r>
      <w:proofErr w:type="spellEnd"/>
      <w:r>
        <w:rPr>
          <w:lang w:val="en"/>
        </w:rPr>
        <w:t>=</w:t>
      </w:r>
    </w:p>
    <w:p w14:paraId="59E86B0A" w14:textId="77777777" w:rsidR="00000000" w:rsidRDefault="003F103A">
      <w:pPr>
        <w:pStyle w:val="HTMLPreformatted"/>
        <w:ind w:left="720"/>
        <w:divId w:val="446856638"/>
        <w:rPr>
          <w:lang w:val="en"/>
        </w:rPr>
      </w:pPr>
      <w:r>
        <w:rPr>
          <w:lang w:val="en"/>
        </w:rPr>
        <w:t xml:space="preserve">    </w:t>
      </w:r>
      <w:proofErr w:type="gramStart"/>
      <w:r>
        <w:rPr>
          <w:lang w:val="en"/>
        </w:rPr>
        <w:t>urn%</w:t>
      </w:r>
      <w:proofErr w:type="gramEnd"/>
      <w:r>
        <w:rPr>
          <w:lang w:val="en"/>
        </w:rPr>
        <w:t>3Aietf%3Aparams%3Aoauth%3Aclient-assertion-type%3Ajwt-bearer&amp;</w:t>
      </w:r>
    </w:p>
    <w:p w14:paraId="445F48E2" w14:textId="77777777" w:rsidR="00000000" w:rsidRDefault="003F103A">
      <w:pPr>
        <w:pStyle w:val="HTMLPreformatted"/>
        <w:ind w:left="720"/>
        <w:divId w:val="446856638"/>
        <w:rPr>
          <w:lang w:val="en"/>
        </w:rPr>
      </w:pPr>
      <w:r>
        <w:rPr>
          <w:lang w:val="en"/>
        </w:rPr>
        <w:t xml:space="preserve">    </w:t>
      </w:r>
      <w:proofErr w:type="spellStart"/>
      <w:r>
        <w:rPr>
          <w:lang w:val="en"/>
        </w:rPr>
        <w:t>client_as</w:t>
      </w:r>
      <w:r>
        <w:rPr>
          <w:lang w:val="en"/>
        </w:rPr>
        <w:t>sertion</w:t>
      </w:r>
      <w:proofErr w:type="spellEnd"/>
      <w:r>
        <w:rPr>
          <w:lang w:val="en"/>
        </w:rPr>
        <w:t>=</w:t>
      </w:r>
      <w:proofErr w:type="spellStart"/>
      <w:r>
        <w:rPr>
          <w:lang w:val="en"/>
        </w:rPr>
        <w:t>PHNhbWxwOl</w:t>
      </w:r>
      <w:proofErr w:type="spellEnd"/>
      <w:r>
        <w:rPr>
          <w:lang w:val="en"/>
        </w:rPr>
        <w:t xml:space="preserve"> ... ZT</w:t>
      </w:r>
    </w:p>
    <w:p w14:paraId="167BCF4F" w14:textId="77777777" w:rsidR="00000000" w:rsidRDefault="003F103A">
      <w:pPr>
        <w:spacing w:before="0" w:beforeAutospacing="0" w:after="0" w:afterAutospacing="0"/>
        <w:divId w:val="2142073406"/>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26CCCEEF" w14:textId="77777777" w:rsidR="00000000" w:rsidRDefault="003F103A">
      <w:pPr>
        <w:spacing w:before="0" w:beforeAutospacing="0" w:after="0" w:afterAutospacing="0"/>
        <w:ind w:left="720"/>
        <w:divId w:val="2142073406"/>
        <w:rPr>
          <w:rFonts w:ascii="Verdana" w:eastAsia="Times New Roman" w:hAnsi="Verdana"/>
          <w:color w:val="000000"/>
          <w:lang w:val="en"/>
        </w:rPr>
      </w:pPr>
      <w:r>
        <w:rPr>
          <w:rFonts w:ascii="Verdana" w:eastAsia="Times New Roman" w:hAnsi="Verdana"/>
          <w:color w:val="000000"/>
          <w:lang w:val="en"/>
        </w:rPr>
        <w:t>The Client does not authenticate itself at the Token Endpoint, either because it uses only the Implicit Flow (and so does not use the Token Endpoint) or because it is a Public Client with no Client Secret or other authenticat</w:t>
      </w:r>
      <w:r>
        <w:rPr>
          <w:rFonts w:ascii="Verdana" w:eastAsia="Times New Roman" w:hAnsi="Verdana"/>
          <w:color w:val="000000"/>
          <w:lang w:val="en"/>
        </w:rPr>
        <w:t xml:space="preserve">ion mechanism. </w:t>
      </w:r>
    </w:p>
    <w:p w14:paraId="1A2B7A5F" w14:textId="77777777" w:rsidR="00000000" w:rsidRDefault="003F103A">
      <w:pPr>
        <w:spacing w:before="0" w:beforeAutospacing="0" w:after="0" w:afterAutospacing="0"/>
        <w:divId w:val="1567063107"/>
        <w:rPr>
          <w:rFonts w:ascii="Verdana" w:eastAsia="Times New Roman" w:hAnsi="Verdana"/>
          <w:color w:val="000000"/>
          <w:lang w:val="en"/>
        </w:rPr>
      </w:pPr>
      <w:bookmarkStart w:id="249" w:name="SigEnc"/>
      <w:bookmarkEnd w:id="249"/>
    </w:p>
    <w:p w14:paraId="1102564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49F3DE3" w14:textId="77777777">
        <w:trPr>
          <w:divId w:val="1567063107"/>
          <w:trHeight w:val="225"/>
          <w:tblCellSpacing w:w="12" w:type="dxa"/>
        </w:trPr>
        <w:tc>
          <w:tcPr>
            <w:tcW w:w="450" w:type="dxa"/>
            <w:shd w:val="clear" w:color="auto" w:fill="990000"/>
            <w:vAlign w:val="center"/>
            <w:hideMark/>
          </w:tcPr>
          <w:p w14:paraId="21B5558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16147E" w14:textId="77777777" w:rsidR="00000000" w:rsidRDefault="003F103A">
      <w:pPr>
        <w:pStyle w:val="Heading3"/>
        <w:divId w:val="1567063107"/>
        <w:rPr>
          <w:rFonts w:eastAsia="Times New Roman"/>
          <w:lang w:val="en"/>
        </w:rPr>
      </w:pPr>
      <w:bookmarkStart w:id="250" w:name="rfc.section.10"/>
      <w:bookmarkEnd w:id="250"/>
      <w:r>
        <w:rPr>
          <w:rFonts w:eastAsia="Times New Roman"/>
          <w:lang w:val="en"/>
        </w:rPr>
        <w:t xml:space="preserve">10.  </w:t>
      </w:r>
      <w:r>
        <w:rPr>
          <w:rFonts w:eastAsia="Times New Roman"/>
          <w:lang w:val="en"/>
        </w:rPr>
        <w:t>Signatures and Encryption</w:t>
      </w:r>
    </w:p>
    <w:p w14:paraId="661CF63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Depending on the transport through which the messages are sent, the integrity of the message might not be guaranteed and the originator of the message might not be </w:t>
      </w:r>
      <w:r>
        <w:rPr>
          <w:rFonts w:ascii="Verdana" w:hAnsi="Verdana"/>
          <w:color w:val="000000"/>
          <w:lang w:val="en"/>
        </w:rPr>
        <w:lastRenderedPageBreak/>
        <w:t>authenticated. To mitigate these risks, ID Token, UserInfo Respons</w:t>
      </w:r>
      <w:r>
        <w:rPr>
          <w:rFonts w:ascii="Verdana" w:hAnsi="Verdana"/>
          <w:color w:val="000000"/>
          <w:lang w:val="en"/>
        </w:rPr>
        <w:t xml:space="preserve">e, Request Object, and Client Authentication JWT values can utilize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November 2013.)</w:t>
        </w:r>
      </w:hyperlink>
      <w:r>
        <w:rPr>
          <w:rFonts w:ascii="Verdana" w:hAnsi="Verdana"/>
          <w:color w:val="000000"/>
          <w:lang w:val="en"/>
        </w:rPr>
        <w:t xml:space="preserve"> [JWS] to sign their contents. To achieve message co</w:t>
      </w:r>
      <w:r>
        <w:rPr>
          <w:rFonts w:ascii="Verdana" w:hAnsi="Verdana"/>
          <w:color w:val="000000"/>
          <w:lang w:val="en"/>
        </w:rPr>
        <w:t xml:space="preserve">nfidentiality, these values can also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November 2013.)</w:t>
        </w:r>
      </w:hyperlink>
      <w:r>
        <w:rPr>
          <w:rFonts w:ascii="Verdana" w:hAnsi="Verdana"/>
          <w:color w:val="000000"/>
          <w:lang w:val="en"/>
        </w:rPr>
        <w:t xml:space="preserve"> [JWE] to encrypt their contents. </w:t>
      </w:r>
    </w:p>
    <w:p w14:paraId="001FABE1" w14:textId="77777777" w:rsidR="00000000" w:rsidRDefault="003F103A">
      <w:pPr>
        <w:pStyle w:val="NormalWeb"/>
        <w:divId w:val="1567063107"/>
        <w:rPr>
          <w:rFonts w:ascii="Verdana" w:hAnsi="Verdana"/>
          <w:color w:val="000000"/>
          <w:lang w:val="en"/>
        </w:rPr>
      </w:pPr>
      <w:r>
        <w:rPr>
          <w:rFonts w:ascii="Verdana" w:hAnsi="Verdana"/>
          <w:color w:val="000000"/>
          <w:lang w:val="en"/>
        </w:rPr>
        <w:t>When the message is both signed and enc</w:t>
      </w:r>
      <w:r>
        <w:rPr>
          <w:rFonts w:ascii="Verdana" w:hAnsi="Verdana"/>
          <w:color w:val="000000"/>
          <w:lang w:val="en"/>
        </w:rPr>
        <w:t xml:space="preserve">rypted, it MUST be signed first and then encrypted, per </w:t>
      </w:r>
      <w:hyperlink w:anchor="SigningOrder" w:history="1">
        <w:r>
          <w:rPr>
            <w:rStyle w:val="Hyperlink"/>
            <w:rFonts w:ascii="Verdana" w:hAnsi="Verdana"/>
            <w:u w:val="none"/>
            <w:lang w:val="en"/>
          </w:rPr>
          <w:t>Section 16.14</w:t>
        </w:r>
        <w:r>
          <w:rPr>
            <w:rStyle w:val="Hyperlink"/>
            <w:rFonts w:ascii="Verdana" w:hAnsi="Verdana"/>
            <w:vanish/>
            <w:u w:val="none"/>
            <w:lang w:val="en"/>
          </w:rPr>
          <w:t xml:space="preserve"> (Signing and Encryption Order)</w:t>
        </w:r>
      </w:hyperlink>
      <w:r>
        <w:rPr>
          <w:rFonts w:ascii="Verdana" w:hAnsi="Verdana"/>
          <w:color w:val="000000"/>
          <w:lang w:val="en"/>
        </w:rPr>
        <w:t xml:space="preserve">, with the result being a Nested JWT, as specified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w:t>
        </w:r>
        <w:r>
          <w:rPr>
            <w:rStyle w:val="Hyperlink"/>
            <w:rFonts w:ascii="Verdana" w:hAnsi="Verdana"/>
            <w:vanish/>
            <w:u w:val="none"/>
            <w:lang w:val="en"/>
          </w:rPr>
          <w:t>imura, “JSON Web Token (JWT),” November 2013.)</w:t>
        </w:r>
      </w:hyperlink>
      <w:r>
        <w:rPr>
          <w:rFonts w:ascii="Verdana" w:hAnsi="Verdana"/>
          <w:color w:val="000000"/>
          <w:lang w:val="en"/>
        </w:rPr>
        <w:t xml:space="preserve">. Note that all JWE encryption methods perform integrity checking. </w:t>
      </w:r>
    </w:p>
    <w:p w14:paraId="5A1173CF" w14:textId="77777777" w:rsidR="00000000" w:rsidRDefault="003F103A">
      <w:pPr>
        <w:pStyle w:val="NormalWeb"/>
        <w:divId w:val="1567063107"/>
        <w:rPr>
          <w:rFonts w:ascii="Verdana" w:hAnsi="Verdana"/>
          <w:color w:val="000000"/>
          <w:lang w:val="en"/>
        </w:rPr>
      </w:pPr>
      <w:r>
        <w:rPr>
          <w:rFonts w:ascii="Verdana" w:hAnsi="Verdana"/>
          <w:color w:val="000000"/>
          <w:lang w:val="en"/>
        </w:rPr>
        <w:t>The OP advertises its supported signing and encryption algorithms in its Discovery document, or may supply this information by other means. Th</w:t>
      </w:r>
      <w:r>
        <w:rPr>
          <w:rFonts w:ascii="Verdana" w:hAnsi="Verdana"/>
          <w:color w:val="000000"/>
          <w:lang w:val="en"/>
        </w:rPr>
        <w:t xml:space="preserve">e RP declares its required signing and encryption algorithms in its Dynamic Registration request, or may communicate this information by other means. </w:t>
      </w:r>
    </w:p>
    <w:p w14:paraId="6A94B852" w14:textId="77777777" w:rsidR="00000000" w:rsidRDefault="003F103A">
      <w:pPr>
        <w:pStyle w:val="NormalWeb"/>
        <w:divId w:val="1567063107"/>
        <w:rPr>
          <w:rFonts w:ascii="Verdana" w:hAnsi="Verdana"/>
          <w:color w:val="000000"/>
          <w:lang w:val="en"/>
        </w:rPr>
      </w:pPr>
      <w:r>
        <w:rPr>
          <w:rFonts w:ascii="Verdana" w:hAnsi="Verdana"/>
          <w:color w:val="000000"/>
          <w:lang w:val="en"/>
        </w:rPr>
        <w:t>The OP advertises its public keys via its Discovery document, or may supply this information by other mea</w:t>
      </w:r>
      <w:r>
        <w:rPr>
          <w:rFonts w:ascii="Verdana" w:hAnsi="Verdana"/>
          <w:color w:val="000000"/>
          <w:lang w:val="en"/>
        </w:rPr>
        <w:t xml:space="preserve">ns. The RP declares its public keys via its Dynamic Registration request, or may communicate this information by other means. </w:t>
      </w:r>
    </w:p>
    <w:p w14:paraId="66700E22" w14:textId="77777777" w:rsidR="00000000" w:rsidRDefault="003F103A">
      <w:pPr>
        <w:spacing w:before="0" w:beforeAutospacing="0" w:after="0" w:afterAutospacing="0"/>
        <w:divId w:val="1567063107"/>
        <w:rPr>
          <w:rFonts w:ascii="Verdana" w:eastAsia="Times New Roman" w:hAnsi="Verdana"/>
          <w:color w:val="000000"/>
          <w:lang w:val="en"/>
        </w:rPr>
      </w:pPr>
      <w:bookmarkStart w:id="251" w:name="Signing"/>
      <w:bookmarkEnd w:id="251"/>
    </w:p>
    <w:p w14:paraId="73DB213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3474FD3" w14:textId="77777777">
        <w:trPr>
          <w:divId w:val="1567063107"/>
          <w:trHeight w:val="225"/>
          <w:tblCellSpacing w:w="12" w:type="dxa"/>
        </w:trPr>
        <w:tc>
          <w:tcPr>
            <w:tcW w:w="450" w:type="dxa"/>
            <w:shd w:val="clear" w:color="auto" w:fill="990000"/>
            <w:vAlign w:val="center"/>
            <w:hideMark/>
          </w:tcPr>
          <w:p w14:paraId="3896264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CE5049" w14:textId="77777777" w:rsidR="00000000" w:rsidRDefault="003F103A">
      <w:pPr>
        <w:pStyle w:val="Heading3"/>
        <w:divId w:val="1567063107"/>
        <w:rPr>
          <w:rFonts w:eastAsia="Times New Roman"/>
          <w:lang w:val="en"/>
        </w:rPr>
      </w:pPr>
      <w:bookmarkStart w:id="252" w:name="rfc.section.10.1"/>
      <w:bookmarkEnd w:id="252"/>
      <w:r>
        <w:rPr>
          <w:rFonts w:eastAsia="Times New Roman"/>
          <w:lang w:val="en"/>
        </w:rPr>
        <w:t>10.1.</w:t>
      </w:r>
      <w:proofErr w:type="gramStart"/>
      <w:r>
        <w:rPr>
          <w:rFonts w:eastAsia="Times New Roman"/>
          <w:lang w:val="en"/>
        </w:rPr>
        <w:t>  Signing</w:t>
      </w:r>
      <w:proofErr w:type="gramEnd"/>
    </w:p>
    <w:p w14:paraId="32EAB2F3" w14:textId="77777777" w:rsidR="00000000" w:rsidRDefault="003F103A">
      <w:pPr>
        <w:pStyle w:val="NormalWeb"/>
        <w:divId w:val="1567063107"/>
        <w:rPr>
          <w:rFonts w:ascii="Verdana" w:hAnsi="Verdana"/>
          <w:color w:val="000000"/>
          <w:lang w:val="en"/>
        </w:rPr>
      </w:pPr>
      <w:r>
        <w:rPr>
          <w:rFonts w:ascii="Verdana" w:hAnsi="Verdana"/>
          <w:color w:val="000000"/>
          <w:lang w:val="en"/>
        </w:rPr>
        <w:t>The signing party MUST select a signature algorithm based on t</w:t>
      </w:r>
      <w:r>
        <w:rPr>
          <w:rFonts w:ascii="Verdana" w:hAnsi="Verdana"/>
          <w:color w:val="000000"/>
          <w:lang w:val="en"/>
        </w:rPr>
        <w:t xml:space="preserve">he algorithms supported by the recipient. </w:t>
      </w:r>
    </w:p>
    <w:p w14:paraId="70DFD11E" w14:textId="77777777" w:rsidR="00000000" w:rsidRDefault="003F103A">
      <w:pPr>
        <w:spacing w:before="0" w:beforeAutospacing="0" w:after="0" w:afterAutospacing="0"/>
        <w:divId w:val="1297099078"/>
        <w:rPr>
          <w:rFonts w:ascii="Verdana" w:eastAsia="Times New Roman" w:hAnsi="Verdana"/>
          <w:color w:val="000000"/>
          <w:lang w:val="en"/>
        </w:rPr>
      </w:pPr>
      <w:r>
        <w:rPr>
          <w:rFonts w:ascii="Verdana" w:eastAsia="Times New Roman" w:hAnsi="Verdana"/>
          <w:color w:val="000000"/>
          <w:lang w:val="en"/>
        </w:rPr>
        <w:t>Asymmetric Signatures</w:t>
      </w:r>
    </w:p>
    <w:p w14:paraId="5566589E" w14:textId="77777777" w:rsidR="00000000" w:rsidRDefault="003F103A">
      <w:pPr>
        <w:spacing w:before="0" w:beforeAutospacing="0" w:after="0" w:afterAutospacing="0"/>
        <w:ind w:left="720"/>
        <w:divId w:val="1297099078"/>
        <w:rPr>
          <w:rFonts w:ascii="Verdana" w:eastAsia="Times New Roman" w:hAnsi="Verdana"/>
          <w:color w:val="000000"/>
          <w:lang w:val="en"/>
        </w:rPr>
      </w:pPr>
      <w:r>
        <w:rPr>
          <w:rFonts w:ascii="Verdana" w:eastAsia="Times New Roman" w:hAnsi="Verdana"/>
          <w:color w:val="000000"/>
          <w:lang w:val="en"/>
        </w:rPr>
        <w:t xml:space="preserve">When using RSA or ECDSA Signatures, the </w:t>
      </w:r>
      <w:proofErr w:type="spellStart"/>
      <w:r>
        <w:rPr>
          <w:rStyle w:val="HTMLTypewriter"/>
          <w:lang w:val="en"/>
        </w:rPr>
        <w:t>alg</w:t>
      </w:r>
      <w:proofErr w:type="spellEnd"/>
      <w:r>
        <w:rPr>
          <w:rFonts w:ascii="Verdana" w:eastAsia="Times New Roman" w:hAnsi="Verdana"/>
          <w:color w:val="000000"/>
          <w:lang w:val="en"/>
        </w:rPr>
        <w:t xml:space="preserve"> header parameter value of the JWS header MUST be set to an appropriate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“JSON Web Algorithms (JWA),” November 2013.)</w:t>
        </w:r>
      </w:hyperlink>
      <w:r>
        <w:rPr>
          <w:rFonts w:ascii="Verdana" w:eastAsia="Times New Roman" w:hAnsi="Verdana"/>
          <w:color w:val="000000"/>
          <w:lang w:val="en"/>
        </w:rPr>
        <w:t xml:space="preserve"> [JWA]. The private key used to sign the content MUST be associated with a public key used for signature verification published by the sender in its JWK Set document. If there are multiple keys in the </w:t>
      </w:r>
      <w:r>
        <w:rPr>
          <w:rFonts w:ascii="Verdana" w:eastAsia="Times New Roman" w:hAnsi="Verdana"/>
          <w:color w:val="000000"/>
          <w:lang w:val="en"/>
        </w:rPr>
        <w:t xml:space="preserve">referenced JWK Set document, a </w:t>
      </w:r>
      <w:r>
        <w:rPr>
          <w:rStyle w:val="HTMLTypewriter"/>
          <w:lang w:val="en"/>
        </w:rPr>
        <w:t>kid</w:t>
      </w:r>
      <w:r>
        <w:rPr>
          <w:rFonts w:ascii="Verdana" w:eastAsia="Times New Roman" w:hAnsi="Verdana"/>
          <w:color w:val="000000"/>
          <w:lang w:val="en"/>
        </w:rPr>
        <w:t xml:space="preserve"> value MUST be provided in </w:t>
      </w:r>
      <w:r>
        <w:rPr>
          <w:rFonts w:ascii="Verdana" w:eastAsia="Times New Roman" w:hAnsi="Verdana"/>
          <w:color w:val="000000"/>
          <w:lang w:val="en"/>
        </w:rPr>
        <w:lastRenderedPageBreak/>
        <w:t xml:space="preserve">the JWS header. The key usage of the respective keys MUST support signing. </w:t>
      </w:r>
    </w:p>
    <w:p w14:paraId="526294D1" w14:textId="77777777" w:rsidR="00000000" w:rsidRDefault="003F103A">
      <w:pPr>
        <w:spacing w:before="0" w:beforeAutospacing="0" w:after="0" w:afterAutospacing="0"/>
        <w:divId w:val="1297099078"/>
        <w:rPr>
          <w:rFonts w:ascii="Verdana" w:eastAsia="Times New Roman" w:hAnsi="Verdana"/>
          <w:color w:val="000000"/>
          <w:lang w:val="en"/>
        </w:rPr>
      </w:pPr>
      <w:r>
        <w:rPr>
          <w:rFonts w:ascii="Verdana" w:eastAsia="Times New Roman" w:hAnsi="Verdana"/>
          <w:color w:val="000000"/>
          <w:lang w:val="en"/>
        </w:rPr>
        <w:t>Symmetric Signatures</w:t>
      </w:r>
    </w:p>
    <w:p w14:paraId="2AF3F396" w14:textId="77777777" w:rsidR="00000000" w:rsidRDefault="003F103A">
      <w:pPr>
        <w:spacing w:before="0" w:beforeAutospacing="0" w:after="0" w:afterAutospacing="0"/>
        <w:ind w:left="720"/>
        <w:divId w:val="1297099078"/>
        <w:rPr>
          <w:rFonts w:ascii="Verdana" w:eastAsia="Times New Roman" w:hAnsi="Verdana"/>
          <w:color w:val="000000"/>
          <w:lang w:val="en"/>
        </w:rPr>
      </w:pPr>
      <w:r>
        <w:rPr>
          <w:rFonts w:ascii="Verdana" w:eastAsia="Times New Roman" w:hAnsi="Verdana"/>
          <w:color w:val="000000"/>
          <w:lang w:val="en"/>
        </w:rPr>
        <w:t xml:space="preserve">When using MAC-based signatures, the </w:t>
      </w:r>
      <w:proofErr w:type="spellStart"/>
      <w:r>
        <w:rPr>
          <w:rStyle w:val="HTMLTypewriter"/>
          <w:lang w:val="en"/>
        </w:rPr>
        <w:t>alg</w:t>
      </w:r>
      <w:proofErr w:type="spellEnd"/>
      <w:r>
        <w:rPr>
          <w:rFonts w:ascii="Verdana" w:eastAsia="Times New Roman" w:hAnsi="Verdana"/>
          <w:color w:val="000000"/>
          <w:lang w:val="en"/>
        </w:rPr>
        <w:t xml:space="preserve"> header parameter value </w:t>
      </w:r>
      <w:r>
        <w:rPr>
          <w:rFonts w:ascii="Verdana" w:eastAsia="Times New Roman" w:hAnsi="Verdana"/>
          <w:color w:val="000000"/>
          <w:lang w:val="en"/>
        </w:rPr>
        <w:t xml:space="preserve">of the JWS header MUST be set to a MAC algorithm, as defined in </w:t>
      </w:r>
      <w:hyperlink w:anchor="JWA" w:history="1">
        <w:r>
          <w:rPr>
            <w:rStyle w:val="Hyperlink"/>
            <w:rFonts w:ascii="Verdana" w:eastAsia="Times New Roman" w:hAnsi="Verdana"/>
            <w:u w:val="none"/>
            <w:lang w:val="en"/>
          </w:rPr>
          <w:t>JSON Web Algorithms</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[JWA]. The MAC key used is the octets of the UTF-8 representation of the </w:t>
      </w:r>
      <w:proofErr w:type="spellStart"/>
      <w:r>
        <w:rPr>
          <w:rStyle w:val="HTMLTypewriter"/>
          <w:lang w:val="en"/>
        </w:rPr>
        <w:t>client_secret</w:t>
      </w:r>
      <w:proofErr w:type="spellEnd"/>
      <w:r>
        <w:rPr>
          <w:rFonts w:ascii="Verdana" w:eastAsia="Times New Roman" w:hAnsi="Verdana"/>
          <w:color w:val="000000"/>
          <w:lang w:val="en"/>
        </w:rPr>
        <w:t xml:space="preserve"> va</w:t>
      </w:r>
      <w:r>
        <w:rPr>
          <w:rFonts w:ascii="Verdana" w:eastAsia="Times New Roman" w:hAnsi="Verdana"/>
          <w:color w:val="000000"/>
          <w:lang w:val="en"/>
        </w:rPr>
        <w:t xml:space="preserve">lue. See </w:t>
      </w:r>
      <w:hyperlink w:anchor="SymmetricKeyEntropy" w:history="1">
        <w:r>
          <w:rPr>
            <w:rStyle w:val="Hyperlink"/>
            <w:rFonts w:ascii="Verdana" w:eastAsia="Times New Roman" w:hAnsi="Verdana"/>
            <w:u w:val="none"/>
            <w:lang w:val="en"/>
          </w:rPr>
          <w:t>Section 16.19</w:t>
        </w:r>
        <w:r>
          <w:rPr>
            <w:rStyle w:val="Hyperlink"/>
            <w:rFonts w:ascii="Verdana" w:eastAsia="Times New Roman" w:hAnsi="Verdana"/>
            <w:vanish/>
            <w:u w:val="none"/>
            <w:lang w:val="en"/>
          </w:rPr>
          <w:t xml:space="preserve"> (Symmetric Key Entropy)</w:t>
        </w:r>
      </w:hyperlink>
      <w:r>
        <w:rPr>
          <w:rFonts w:ascii="Verdana" w:eastAsia="Times New Roman" w:hAnsi="Verdana"/>
          <w:color w:val="000000"/>
          <w:lang w:val="en"/>
        </w:rPr>
        <w:t xml:space="preserve"> for a discussion of entropy requirements for </w:t>
      </w:r>
      <w:proofErr w:type="spellStart"/>
      <w:r>
        <w:rPr>
          <w:rStyle w:val="HTMLTypewriter"/>
          <w:lang w:val="en"/>
        </w:rPr>
        <w:t>client_secret</w:t>
      </w:r>
      <w:proofErr w:type="spellEnd"/>
      <w:r>
        <w:rPr>
          <w:rFonts w:ascii="Verdana" w:eastAsia="Times New Roman" w:hAnsi="Verdana"/>
          <w:color w:val="000000"/>
          <w:lang w:val="en"/>
        </w:rPr>
        <w:t xml:space="preserve"> values. Symmetric signatures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used by public (non-confidential) Clients because of their inabilit</w:t>
      </w:r>
      <w:r>
        <w:rPr>
          <w:rFonts w:ascii="Verdana" w:eastAsia="Times New Roman" w:hAnsi="Verdana"/>
          <w:color w:val="000000"/>
          <w:lang w:val="en"/>
        </w:rPr>
        <w:t xml:space="preserve">y to keep secrets. </w:t>
      </w:r>
    </w:p>
    <w:p w14:paraId="6BD49D4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See </w:t>
      </w:r>
      <w:hyperlink w:anchor="NeedForSignedRequests" w:history="1">
        <w:r>
          <w:rPr>
            <w:rStyle w:val="Hyperlink"/>
            <w:rFonts w:ascii="Verdana" w:hAnsi="Verdana"/>
            <w:u w:val="none"/>
            <w:lang w:val="en"/>
          </w:rPr>
          <w:t>Section 16.20</w:t>
        </w:r>
        <w:r>
          <w:rPr>
            <w:rStyle w:val="Hyperlink"/>
            <w:rFonts w:ascii="Verdana" w:hAnsi="Verdana"/>
            <w:vanish/>
            <w:u w:val="none"/>
            <w:lang w:val="en"/>
          </w:rPr>
          <w:t xml:space="preserve"> (Need for Signed Requests)</w:t>
        </w:r>
      </w:hyperlink>
      <w:r>
        <w:rPr>
          <w:rFonts w:ascii="Verdana" w:hAnsi="Verdana"/>
          <w:color w:val="000000"/>
          <w:lang w:val="en"/>
        </w:rPr>
        <w:t xml:space="preserve"> for Security Considerations about the need for signed requests. </w:t>
      </w:r>
    </w:p>
    <w:p w14:paraId="56A29A30" w14:textId="77777777" w:rsidR="00000000" w:rsidRDefault="003F103A">
      <w:pPr>
        <w:spacing w:before="0" w:beforeAutospacing="0" w:after="0" w:afterAutospacing="0"/>
        <w:divId w:val="1567063107"/>
        <w:rPr>
          <w:rFonts w:ascii="Verdana" w:eastAsia="Times New Roman" w:hAnsi="Verdana"/>
          <w:color w:val="000000"/>
          <w:lang w:val="en"/>
        </w:rPr>
      </w:pPr>
      <w:bookmarkStart w:id="253" w:name="RotateSigKeys"/>
      <w:bookmarkEnd w:id="253"/>
    </w:p>
    <w:p w14:paraId="370204C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CDC31AF" w14:textId="77777777">
        <w:trPr>
          <w:divId w:val="1567063107"/>
          <w:trHeight w:val="225"/>
          <w:tblCellSpacing w:w="12" w:type="dxa"/>
        </w:trPr>
        <w:tc>
          <w:tcPr>
            <w:tcW w:w="450" w:type="dxa"/>
            <w:shd w:val="clear" w:color="auto" w:fill="990000"/>
            <w:vAlign w:val="center"/>
            <w:hideMark/>
          </w:tcPr>
          <w:p w14:paraId="637DD18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6AFA43" w14:textId="77777777" w:rsidR="00000000" w:rsidRDefault="003F103A">
      <w:pPr>
        <w:pStyle w:val="Heading3"/>
        <w:divId w:val="1567063107"/>
        <w:rPr>
          <w:rFonts w:eastAsia="Times New Roman"/>
          <w:lang w:val="en"/>
        </w:rPr>
      </w:pPr>
      <w:bookmarkStart w:id="254" w:name="rfc.section.10.1.1"/>
      <w:bookmarkEnd w:id="254"/>
      <w:r>
        <w:rPr>
          <w:rFonts w:eastAsia="Times New Roman"/>
          <w:lang w:val="en"/>
        </w:rPr>
        <w:t>10.1.1.</w:t>
      </w:r>
      <w:proofErr w:type="gramStart"/>
      <w:r>
        <w:rPr>
          <w:rFonts w:eastAsia="Times New Roman"/>
          <w:lang w:val="en"/>
        </w:rPr>
        <w:t>  Rotation</w:t>
      </w:r>
      <w:proofErr w:type="gramEnd"/>
      <w:r>
        <w:rPr>
          <w:rFonts w:eastAsia="Times New Roman"/>
          <w:lang w:val="en"/>
        </w:rPr>
        <w:t xml:space="preserve"> of Asymmetric Signing Keys</w:t>
      </w:r>
    </w:p>
    <w:p w14:paraId="610FC78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Rotation of signing keys can be accomplished with the following approach. The signer publishes its keys </w:t>
      </w:r>
      <w:r>
        <w:rPr>
          <w:rFonts w:ascii="Verdana" w:hAnsi="Verdana"/>
          <w:color w:val="000000"/>
          <w:lang w:val="en"/>
        </w:rPr>
        <w:t xml:space="preserve">in a JWK Set at its </w:t>
      </w:r>
      <w:proofErr w:type="spellStart"/>
      <w:r>
        <w:rPr>
          <w:rStyle w:val="HTMLTypewriter"/>
          <w:lang w:val="en"/>
        </w:rPr>
        <w:t>jwks_uri</w:t>
      </w:r>
      <w:proofErr w:type="spellEnd"/>
      <w:r>
        <w:rPr>
          <w:rFonts w:ascii="Verdana" w:hAnsi="Verdana"/>
          <w:color w:val="000000"/>
          <w:lang w:val="en"/>
        </w:rPr>
        <w:t xml:space="preserve"> location and includes the </w:t>
      </w:r>
      <w:r>
        <w:rPr>
          <w:rStyle w:val="HTMLTypewriter"/>
          <w:lang w:val="en"/>
        </w:rPr>
        <w:t>kid</w:t>
      </w:r>
      <w:r>
        <w:rPr>
          <w:rFonts w:ascii="Verdana" w:hAnsi="Verdana"/>
          <w:color w:val="000000"/>
          <w:lang w:val="en"/>
        </w:rPr>
        <w:t xml:space="preserve"> of the signing key in the JWS header of each message to indicate to the verifier which key is to be used to validate the signature. Keys can be rolled over by periodically adding new keys to the JW</w:t>
      </w:r>
      <w:r>
        <w:rPr>
          <w:rFonts w:ascii="Verdana" w:hAnsi="Verdana"/>
          <w:color w:val="000000"/>
          <w:lang w:val="en"/>
        </w:rPr>
        <w:t xml:space="preserve">K Set at the </w:t>
      </w:r>
      <w:proofErr w:type="spellStart"/>
      <w:r>
        <w:rPr>
          <w:rStyle w:val="HTMLTypewriter"/>
          <w:lang w:val="en"/>
        </w:rPr>
        <w:t>jwks_uri</w:t>
      </w:r>
      <w:proofErr w:type="spellEnd"/>
      <w:r>
        <w:rPr>
          <w:rFonts w:ascii="Verdana" w:hAnsi="Verdana"/>
          <w:color w:val="000000"/>
          <w:lang w:val="en"/>
        </w:rPr>
        <w:t xml:space="preserve"> location. The signer can begin using a new key at its discretion and signals the change to the verifier using the </w:t>
      </w:r>
      <w:r>
        <w:rPr>
          <w:rStyle w:val="HTMLTypewriter"/>
          <w:lang w:val="en"/>
        </w:rPr>
        <w:t>kid</w:t>
      </w:r>
      <w:r>
        <w:rPr>
          <w:rFonts w:ascii="Verdana" w:hAnsi="Verdana"/>
          <w:color w:val="000000"/>
          <w:lang w:val="en"/>
        </w:rPr>
        <w:t xml:space="preserve"> value. The verifier knows to go back to the </w:t>
      </w:r>
      <w:proofErr w:type="spellStart"/>
      <w:r>
        <w:rPr>
          <w:rStyle w:val="HTMLTypewriter"/>
          <w:lang w:val="en"/>
        </w:rPr>
        <w:t>jwks_uri</w:t>
      </w:r>
      <w:proofErr w:type="spellEnd"/>
      <w:r>
        <w:rPr>
          <w:rFonts w:ascii="Verdana" w:hAnsi="Verdana"/>
          <w:color w:val="000000"/>
          <w:lang w:val="en"/>
        </w:rPr>
        <w:t xml:space="preserve"> location to re-retrieve the keys when it sees an unfamiliar </w:t>
      </w:r>
      <w:r>
        <w:rPr>
          <w:rStyle w:val="HTMLTypewriter"/>
          <w:lang w:val="en"/>
        </w:rPr>
        <w:t>kid</w:t>
      </w:r>
      <w:r>
        <w:rPr>
          <w:rFonts w:ascii="Verdana" w:hAnsi="Verdana"/>
          <w:color w:val="000000"/>
          <w:lang w:val="en"/>
        </w:rPr>
        <w:t xml:space="preserve"> value. The JWK Set document at the </w:t>
      </w:r>
      <w:proofErr w:type="spellStart"/>
      <w:r>
        <w:rPr>
          <w:rStyle w:val="HTMLTypewriter"/>
          <w:lang w:val="en"/>
        </w:rPr>
        <w:t>jwks_uri</w:t>
      </w:r>
      <w:proofErr w:type="spellEnd"/>
      <w:r>
        <w:rPr>
          <w:rFonts w:ascii="Verdana" w:hAnsi="Verdana"/>
          <w:color w:val="000000"/>
          <w:lang w:val="en"/>
        </w:rPr>
        <w:t xml:space="preserve"> SHOULD retain recently decommissioned signing keys for a reasonable period of time to facilitate a smooth transition. </w:t>
      </w:r>
    </w:p>
    <w:p w14:paraId="3567B661" w14:textId="77777777" w:rsidR="00000000" w:rsidRDefault="003F103A">
      <w:pPr>
        <w:spacing w:before="0" w:beforeAutospacing="0" w:after="0" w:afterAutospacing="0"/>
        <w:divId w:val="1567063107"/>
        <w:rPr>
          <w:rFonts w:ascii="Verdana" w:eastAsia="Times New Roman" w:hAnsi="Verdana"/>
          <w:color w:val="000000"/>
          <w:lang w:val="en"/>
        </w:rPr>
      </w:pPr>
      <w:bookmarkStart w:id="255" w:name="Encryption"/>
      <w:bookmarkEnd w:id="255"/>
    </w:p>
    <w:p w14:paraId="66CC839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EF7B9DC" w14:textId="77777777">
        <w:trPr>
          <w:divId w:val="1567063107"/>
          <w:trHeight w:val="225"/>
          <w:tblCellSpacing w:w="12" w:type="dxa"/>
        </w:trPr>
        <w:tc>
          <w:tcPr>
            <w:tcW w:w="450" w:type="dxa"/>
            <w:shd w:val="clear" w:color="auto" w:fill="990000"/>
            <w:vAlign w:val="center"/>
            <w:hideMark/>
          </w:tcPr>
          <w:p w14:paraId="4EE2698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A207E2" w14:textId="77777777" w:rsidR="00000000" w:rsidRDefault="003F103A">
      <w:pPr>
        <w:pStyle w:val="Heading3"/>
        <w:divId w:val="1567063107"/>
        <w:rPr>
          <w:rFonts w:eastAsia="Times New Roman"/>
          <w:lang w:val="en"/>
        </w:rPr>
      </w:pPr>
      <w:bookmarkStart w:id="256" w:name="rfc.section.10.2"/>
      <w:bookmarkEnd w:id="256"/>
      <w:r>
        <w:rPr>
          <w:rFonts w:eastAsia="Times New Roman"/>
          <w:lang w:val="en"/>
        </w:rPr>
        <w:t>10.2.</w:t>
      </w:r>
      <w:proofErr w:type="gramStart"/>
      <w:r>
        <w:rPr>
          <w:rFonts w:eastAsia="Times New Roman"/>
          <w:lang w:val="en"/>
        </w:rPr>
        <w:t>  Encryption</w:t>
      </w:r>
      <w:proofErr w:type="gramEnd"/>
    </w:p>
    <w:p w14:paraId="43155692"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encrypting party MU</w:t>
      </w:r>
      <w:r>
        <w:rPr>
          <w:rFonts w:ascii="Verdana" w:hAnsi="Verdana"/>
          <w:color w:val="000000"/>
          <w:lang w:val="en"/>
        </w:rPr>
        <w:t xml:space="preserve">ST select an encryption algorithm based on the algorithms supported by the recipient. </w:t>
      </w:r>
    </w:p>
    <w:p w14:paraId="24A70757" w14:textId="77777777" w:rsidR="00000000" w:rsidRDefault="003F103A">
      <w:pPr>
        <w:spacing w:before="0" w:beforeAutospacing="0" w:after="0" w:afterAutospacing="0"/>
        <w:divId w:val="943613836"/>
        <w:rPr>
          <w:rFonts w:ascii="Verdana" w:eastAsia="Times New Roman" w:hAnsi="Verdana"/>
          <w:color w:val="000000"/>
          <w:lang w:val="en"/>
        </w:rPr>
      </w:pPr>
      <w:r>
        <w:rPr>
          <w:rFonts w:ascii="Verdana" w:eastAsia="Times New Roman" w:hAnsi="Verdana"/>
          <w:color w:val="000000"/>
          <w:lang w:val="en"/>
        </w:rPr>
        <w:t>Asymmetric Encryption: RSA</w:t>
      </w:r>
    </w:p>
    <w:p w14:paraId="36D16873" w14:textId="77777777" w:rsidR="00000000" w:rsidRDefault="003F103A">
      <w:pPr>
        <w:spacing w:before="0" w:beforeAutospacing="0" w:after="0" w:afterAutospacing="0"/>
        <w:ind w:left="720"/>
        <w:divId w:val="943613836"/>
        <w:rPr>
          <w:rFonts w:ascii="Verdana" w:eastAsia="Times New Roman" w:hAnsi="Verdana"/>
          <w:color w:val="000000"/>
          <w:lang w:val="en"/>
        </w:rPr>
      </w:pPr>
      <w:r>
        <w:rPr>
          <w:rFonts w:ascii="Verdana" w:eastAsia="Times New Roman" w:hAnsi="Verdana"/>
          <w:color w:val="000000"/>
          <w:lang w:val="en"/>
        </w:rPr>
        <w:t>The public key to which the content was encrypted MUST be a public key used for encryption published by the recipient in its JWK Set document.</w:t>
      </w:r>
      <w:r>
        <w:rPr>
          <w:rFonts w:ascii="Verdana" w:eastAsia="Times New Roman" w:hAnsi="Verdana"/>
          <w:color w:val="000000"/>
          <w:lang w:val="en"/>
        </w:rPr>
        <w:t xml:space="preserve">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JWE header. Use the supported RSA encryption algorithm to encrypt a random Content Encryption Key to be used for encrypting the signed JWT. </w:t>
      </w:r>
      <w:r>
        <w:rPr>
          <w:rFonts w:ascii="Verdana" w:eastAsia="Times New Roman" w:hAnsi="Verdana"/>
          <w:color w:val="000000"/>
          <w:lang w:val="en"/>
        </w:rPr>
        <w:t xml:space="preserve">The key usage of the respective keys MUST include encryption. </w:t>
      </w:r>
    </w:p>
    <w:p w14:paraId="1AA0E76F" w14:textId="77777777" w:rsidR="00000000" w:rsidRDefault="003F103A">
      <w:pPr>
        <w:spacing w:before="0" w:beforeAutospacing="0" w:after="0" w:afterAutospacing="0"/>
        <w:divId w:val="943613836"/>
        <w:rPr>
          <w:rFonts w:ascii="Verdana" w:eastAsia="Times New Roman" w:hAnsi="Verdana"/>
          <w:color w:val="000000"/>
          <w:lang w:val="en"/>
        </w:rPr>
      </w:pPr>
      <w:r>
        <w:rPr>
          <w:rFonts w:ascii="Verdana" w:eastAsia="Times New Roman" w:hAnsi="Verdana"/>
          <w:color w:val="000000"/>
          <w:lang w:val="en"/>
        </w:rPr>
        <w:t>Asymmetric Encryption: Elliptic Curve</w:t>
      </w:r>
    </w:p>
    <w:p w14:paraId="29DB5721" w14:textId="77777777" w:rsidR="00000000" w:rsidRDefault="003F103A">
      <w:pPr>
        <w:spacing w:before="0" w:beforeAutospacing="0" w:after="0" w:afterAutospacing="0"/>
        <w:ind w:left="720"/>
        <w:divId w:val="943613836"/>
        <w:rPr>
          <w:rFonts w:ascii="Verdana" w:eastAsia="Times New Roman" w:hAnsi="Verdana"/>
          <w:color w:val="000000"/>
          <w:lang w:val="en"/>
        </w:rPr>
      </w:pPr>
      <w:r>
        <w:rPr>
          <w:rFonts w:ascii="Verdana" w:eastAsia="Times New Roman" w:hAnsi="Verdana"/>
          <w:color w:val="000000"/>
          <w:lang w:val="en"/>
        </w:rPr>
        <w:t xml:space="preserve">Create an ephemeral Elliptic Curve public key for the </w:t>
      </w:r>
      <w:proofErr w:type="spellStart"/>
      <w:r>
        <w:rPr>
          <w:rStyle w:val="HTMLTypewriter"/>
          <w:lang w:val="en"/>
        </w:rPr>
        <w:t>epk</w:t>
      </w:r>
      <w:proofErr w:type="spellEnd"/>
      <w:r>
        <w:rPr>
          <w:rFonts w:ascii="Verdana" w:eastAsia="Times New Roman" w:hAnsi="Verdana"/>
          <w:color w:val="000000"/>
          <w:lang w:val="en"/>
        </w:rPr>
        <w:t xml:space="preserve"> element of the JWE header. The other public key used for the key agreement computation MUST be a </w:t>
      </w:r>
      <w:r>
        <w:rPr>
          <w:rFonts w:ascii="Verdana" w:eastAsia="Times New Roman" w:hAnsi="Verdana"/>
          <w:color w:val="000000"/>
          <w:lang w:val="en"/>
        </w:rPr>
        <w:t xml:space="preserve">public key published by the recipient in its JWK Set document. If there are multiple keys in the referenced JWK Set document, a </w:t>
      </w:r>
      <w:r>
        <w:rPr>
          <w:rStyle w:val="HTMLTypewriter"/>
          <w:lang w:val="en"/>
        </w:rPr>
        <w:t>kid</w:t>
      </w:r>
      <w:r>
        <w:rPr>
          <w:rFonts w:ascii="Verdana" w:eastAsia="Times New Roman" w:hAnsi="Verdana"/>
          <w:color w:val="000000"/>
          <w:lang w:val="en"/>
        </w:rPr>
        <w:t xml:space="preserve"> value MUST be provided in the JWE header. Use the ECDH-ES algorithm to agree upon a Content Encryption Key to be used for en</w:t>
      </w:r>
      <w:r>
        <w:rPr>
          <w:rFonts w:ascii="Verdana" w:eastAsia="Times New Roman" w:hAnsi="Verdana"/>
          <w:color w:val="000000"/>
          <w:lang w:val="en"/>
        </w:rPr>
        <w:t xml:space="preserve">crypting the signed JWT. The key usage of the respective keys MUST support encryption. </w:t>
      </w:r>
    </w:p>
    <w:p w14:paraId="5EAA639B" w14:textId="77777777" w:rsidR="00000000" w:rsidRDefault="003F103A">
      <w:pPr>
        <w:spacing w:before="0" w:beforeAutospacing="0" w:after="0" w:afterAutospacing="0"/>
        <w:divId w:val="943613836"/>
        <w:rPr>
          <w:rFonts w:ascii="Verdana" w:eastAsia="Times New Roman" w:hAnsi="Verdana"/>
          <w:color w:val="000000"/>
          <w:lang w:val="en"/>
        </w:rPr>
      </w:pPr>
      <w:r>
        <w:rPr>
          <w:rFonts w:ascii="Verdana" w:eastAsia="Times New Roman" w:hAnsi="Verdana"/>
          <w:color w:val="000000"/>
          <w:lang w:val="en"/>
        </w:rPr>
        <w:t>Symmetric Encryption</w:t>
      </w:r>
    </w:p>
    <w:p w14:paraId="49BC0A40" w14:textId="77777777" w:rsidR="00000000" w:rsidRDefault="003F103A">
      <w:pPr>
        <w:spacing w:before="0" w:beforeAutospacing="0" w:after="0" w:afterAutospacing="0"/>
        <w:ind w:left="720"/>
        <w:divId w:val="943613836"/>
        <w:rPr>
          <w:rFonts w:ascii="Verdana" w:eastAsia="Times New Roman" w:hAnsi="Verdana"/>
          <w:color w:val="000000"/>
          <w:lang w:val="en"/>
        </w:rPr>
      </w:pPr>
      <w:r>
        <w:rPr>
          <w:rFonts w:ascii="Verdana" w:eastAsia="Times New Roman" w:hAnsi="Verdana"/>
          <w:color w:val="000000"/>
          <w:lang w:val="en"/>
        </w:rPr>
        <w:t xml:space="preserve">The symmetric encryption key is derived from the </w:t>
      </w:r>
      <w:proofErr w:type="spellStart"/>
      <w:r>
        <w:rPr>
          <w:rStyle w:val="HTMLTypewriter"/>
          <w:lang w:val="en"/>
        </w:rPr>
        <w:t>client_secret</w:t>
      </w:r>
      <w:proofErr w:type="spellEnd"/>
      <w:r>
        <w:rPr>
          <w:rFonts w:ascii="Verdana" w:eastAsia="Times New Roman" w:hAnsi="Verdana"/>
          <w:color w:val="000000"/>
          <w:lang w:val="en"/>
        </w:rPr>
        <w:t xml:space="preserve"> value by using a left truncated SHA-2 hash of the octets of the UTF-8 representation</w:t>
      </w:r>
      <w:r>
        <w:rPr>
          <w:rFonts w:ascii="Verdana" w:eastAsia="Times New Roman" w:hAnsi="Verdana"/>
          <w:color w:val="000000"/>
          <w:lang w:val="en"/>
        </w:rPr>
        <w:t xml:space="preserve"> of the </w:t>
      </w:r>
      <w:proofErr w:type="spellStart"/>
      <w:r>
        <w:rPr>
          <w:rStyle w:val="HTMLTypewriter"/>
          <w:lang w:val="en"/>
        </w:rPr>
        <w:t>client_secret</w:t>
      </w:r>
      <w:proofErr w:type="spellEnd"/>
      <w:r>
        <w:rPr>
          <w:rFonts w:ascii="Verdana" w:eastAsia="Times New Roman" w:hAnsi="Verdana"/>
          <w:color w:val="000000"/>
          <w:lang w:val="en"/>
        </w:rPr>
        <w:t>. For keys of 256 or fewer bits, SHA-256 is used; for keys of 257-384 bits, SHA-384 is used; for keys of 385-512 bits, SHA-512 is used. The hash value MUST be left truncated to the appropriate bit length for the AES key wrapping or dir</w:t>
      </w:r>
      <w:r>
        <w:rPr>
          <w:rFonts w:ascii="Verdana" w:eastAsia="Times New Roman" w:hAnsi="Verdana"/>
          <w:color w:val="000000"/>
          <w:lang w:val="en"/>
        </w:rPr>
        <w:t xml:space="preserve">ect encryption algorithm used, for instance, truncating the SHA-256 hash to 128 bits for </w:t>
      </w:r>
      <w:r>
        <w:rPr>
          <w:rStyle w:val="HTMLTypewriter"/>
          <w:lang w:val="en"/>
        </w:rPr>
        <w:t>A128KW</w:t>
      </w:r>
      <w:r>
        <w:rPr>
          <w:rFonts w:ascii="Verdana" w:eastAsia="Times New Roman" w:hAnsi="Verdana"/>
          <w:color w:val="000000"/>
          <w:lang w:val="en"/>
        </w:rPr>
        <w:t xml:space="preserve">. If a symmetric key with greater than 512 bits is needed, a different method of deriving the key from the </w:t>
      </w:r>
      <w:proofErr w:type="spellStart"/>
      <w:r>
        <w:rPr>
          <w:rStyle w:val="HTMLTypewriter"/>
          <w:lang w:val="en"/>
        </w:rPr>
        <w:t>client_secret</w:t>
      </w:r>
      <w:proofErr w:type="spellEnd"/>
      <w:r>
        <w:rPr>
          <w:rFonts w:ascii="Verdana" w:eastAsia="Times New Roman" w:hAnsi="Verdana"/>
          <w:color w:val="000000"/>
          <w:lang w:val="en"/>
        </w:rPr>
        <w:t xml:space="preserve"> would have to be defined by an extension</w:t>
      </w:r>
      <w:r>
        <w:rPr>
          <w:rFonts w:ascii="Verdana" w:eastAsia="Times New Roman" w:hAnsi="Verdana"/>
          <w:color w:val="000000"/>
          <w:lang w:val="en"/>
        </w:rPr>
        <w:t xml:space="preserve">. Symmetric encryption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w:t>
      </w:r>
      <w:r>
        <w:rPr>
          <w:rFonts w:ascii="Verdana" w:eastAsia="Times New Roman" w:hAnsi="Verdana"/>
          <w:color w:val="000000"/>
          <w:lang w:val="en"/>
        </w:rPr>
        <w:lastRenderedPageBreak/>
        <w:t xml:space="preserve">used by public (non-confidential) Clients because of their inability to keep secrets. </w:t>
      </w:r>
    </w:p>
    <w:p w14:paraId="4DE2040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See </w:t>
      </w:r>
      <w:hyperlink w:anchor="NeedForEncryptedRequests" w:history="1">
        <w:r>
          <w:rPr>
            <w:rStyle w:val="Hyperlink"/>
            <w:rFonts w:ascii="Verdana" w:hAnsi="Verdana"/>
            <w:u w:val="none"/>
            <w:lang w:val="en"/>
          </w:rPr>
          <w:t>Section 16.21</w:t>
        </w:r>
        <w:r>
          <w:rPr>
            <w:rStyle w:val="Hyperlink"/>
            <w:rFonts w:ascii="Verdana" w:hAnsi="Verdana"/>
            <w:vanish/>
            <w:u w:val="none"/>
            <w:lang w:val="en"/>
          </w:rPr>
          <w:t xml:space="preserve"> (Need for Encrypted Requests)</w:t>
        </w:r>
      </w:hyperlink>
      <w:r>
        <w:rPr>
          <w:rFonts w:ascii="Verdana" w:hAnsi="Verdana"/>
          <w:color w:val="000000"/>
          <w:lang w:val="en"/>
        </w:rPr>
        <w:t xml:space="preserve"> for Security Considerations about the n</w:t>
      </w:r>
      <w:r>
        <w:rPr>
          <w:rFonts w:ascii="Verdana" w:hAnsi="Verdana"/>
          <w:color w:val="000000"/>
          <w:lang w:val="en"/>
        </w:rPr>
        <w:t xml:space="preserve">eed for encrypted requests. </w:t>
      </w:r>
    </w:p>
    <w:p w14:paraId="72C16505" w14:textId="77777777" w:rsidR="00000000" w:rsidRDefault="003F103A">
      <w:pPr>
        <w:spacing w:before="0" w:beforeAutospacing="0" w:after="0" w:afterAutospacing="0"/>
        <w:divId w:val="1567063107"/>
        <w:rPr>
          <w:rFonts w:ascii="Verdana" w:eastAsia="Times New Roman" w:hAnsi="Verdana"/>
          <w:color w:val="000000"/>
          <w:lang w:val="en"/>
        </w:rPr>
      </w:pPr>
      <w:bookmarkStart w:id="257" w:name="RotateEncKeys"/>
      <w:bookmarkEnd w:id="257"/>
    </w:p>
    <w:p w14:paraId="004D60E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DAB0C50" w14:textId="77777777">
        <w:trPr>
          <w:divId w:val="1567063107"/>
          <w:trHeight w:val="225"/>
          <w:tblCellSpacing w:w="12" w:type="dxa"/>
        </w:trPr>
        <w:tc>
          <w:tcPr>
            <w:tcW w:w="450" w:type="dxa"/>
            <w:shd w:val="clear" w:color="auto" w:fill="990000"/>
            <w:vAlign w:val="center"/>
            <w:hideMark/>
          </w:tcPr>
          <w:p w14:paraId="338B9A4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040B7C" w14:textId="77777777" w:rsidR="00000000" w:rsidRDefault="003F103A">
      <w:pPr>
        <w:pStyle w:val="Heading3"/>
        <w:divId w:val="1567063107"/>
        <w:rPr>
          <w:rFonts w:eastAsia="Times New Roman"/>
          <w:lang w:val="en"/>
        </w:rPr>
      </w:pPr>
      <w:bookmarkStart w:id="258" w:name="rfc.section.10.2.1"/>
      <w:bookmarkEnd w:id="258"/>
      <w:r>
        <w:rPr>
          <w:rFonts w:eastAsia="Times New Roman"/>
          <w:lang w:val="en"/>
        </w:rPr>
        <w:t>10.2.1.</w:t>
      </w:r>
      <w:proofErr w:type="gramStart"/>
      <w:r>
        <w:rPr>
          <w:rFonts w:eastAsia="Times New Roman"/>
          <w:lang w:val="en"/>
        </w:rPr>
        <w:t xml:space="preserve">  </w:t>
      </w:r>
      <w:r>
        <w:rPr>
          <w:rFonts w:eastAsia="Times New Roman"/>
          <w:lang w:val="en"/>
        </w:rPr>
        <w:t>Rotation</w:t>
      </w:r>
      <w:proofErr w:type="gramEnd"/>
      <w:r>
        <w:rPr>
          <w:rFonts w:eastAsia="Times New Roman"/>
          <w:lang w:val="en"/>
        </w:rPr>
        <w:t xml:space="preserve"> of Asymmetric Encryption Keys</w:t>
      </w:r>
    </w:p>
    <w:p w14:paraId="14399D9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Rotating encryption keys necessarily uses a different process than the one for signing keys because the encrypting party starts the process and thus cannot rely on a change in </w:t>
      </w:r>
      <w:r>
        <w:rPr>
          <w:rStyle w:val="HTMLTypewriter"/>
          <w:lang w:val="en"/>
        </w:rPr>
        <w:t>kid</w:t>
      </w:r>
      <w:r>
        <w:rPr>
          <w:rFonts w:ascii="Verdana" w:hAnsi="Verdana"/>
          <w:color w:val="000000"/>
          <w:lang w:val="en"/>
        </w:rPr>
        <w:t xml:space="preserve"> as a signal that keys need to change.</w:t>
      </w:r>
      <w:r>
        <w:rPr>
          <w:rFonts w:ascii="Verdana" w:hAnsi="Verdana"/>
          <w:color w:val="000000"/>
          <w:lang w:val="en"/>
        </w:rPr>
        <w:t xml:space="preserve"> The encrypting party still uses the </w:t>
      </w:r>
      <w:r>
        <w:rPr>
          <w:rStyle w:val="HTMLTypewriter"/>
          <w:lang w:val="en"/>
        </w:rPr>
        <w:t>kid</w:t>
      </w:r>
      <w:r>
        <w:rPr>
          <w:rFonts w:ascii="Verdana" w:hAnsi="Verdana"/>
          <w:color w:val="000000"/>
          <w:lang w:val="en"/>
        </w:rPr>
        <w:t xml:space="preserve"> header parameter in the JWE to tell the decrypting party which private key to use to decrypt, however, the encrypting party needs to first select the most appropriate key from those provided in the JWK Set at the re</w:t>
      </w:r>
      <w:r>
        <w:rPr>
          <w:rFonts w:ascii="Verdana" w:hAnsi="Verdana"/>
          <w:color w:val="000000"/>
          <w:lang w:val="en"/>
        </w:rPr>
        <w:t xml:space="preserve">cipient's </w:t>
      </w:r>
      <w:proofErr w:type="spellStart"/>
      <w:r>
        <w:rPr>
          <w:rStyle w:val="HTMLTypewriter"/>
          <w:lang w:val="en"/>
        </w:rPr>
        <w:t>jwks_uri</w:t>
      </w:r>
      <w:proofErr w:type="spellEnd"/>
      <w:r>
        <w:rPr>
          <w:rFonts w:ascii="Verdana" w:hAnsi="Verdana"/>
          <w:color w:val="000000"/>
          <w:lang w:val="en"/>
        </w:rPr>
        <w:t xml:space="preserve"> location. </w:t>
      </w:r>
    </w:p>
    <w:p w14:paraId="01607CC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rotate keys, the decrypting party can publish new keys at its </w:t>
      </w:r>
      <w:proofErr w:type="spellStart"/>
      <w:r>
        <w:rPr>
          <w:rStyle w:val="HTMLTypewriter"/>
          <w:lang w:val="en"/>
        </w:rPr>
        <w:t>jwks_uri</w:t>
      </w:r>
      <w:proofErr w:type="spellEnd"/>
      <w:r>
        <w:rPr>
          <w:rFonts w:ascii="Verdana" w:hAnsi="Verdana"/>
          <w:color w:val="000000"/>
          <w:lang w:val="en"/>
        </w:rPr>
        <w:t xml:space="preserve"> location and remove from the JWK Set those that are being decommissioned. The </w:t>
      </w:r>
      <w:proofErr w:type="spellStart"/>
      <w:r>
        <w:rPr>
          <w:rStyle w:val="HTMLTypewriter"/>
          <w:lang w:val="en"/>
        </w:rPr>
        <w:t>jwks_uri</w:t>
      </w:r>
      <w:proofErr w:type="spellEnd"/>
      <w:r>
        <w:rPr>
          <w:rFonts w:ascii="Verdana" w:hAnsi="Verdana"/>
          <w:color w:val="000000"/>
          <w:lang w:val="en"/>
        </w:rPr>
        <w:t xml:space="preserve"> SHOULD include a </w:t>
      </w:r>
      <w:r>
        <w:rPr>
          <w:rStyle w:val="HTMLTypewriter"/>
          <w:lang w:val="en"/>
        </w:rPr>
        <w:t>Cache-Control</w:t>
      </w:r>
      <w:r>
        <w:rPr>
          <w:rFonts w:ascii="Verdana" w:hAnsi="Verdana"/>
          <w:color w:val="000000"/>
          <w:lang w:val="en"/>
        </w:rPr>
        <w:t xml:space="preserve"> header in the response that contai</w:t>
      </w:r>
      <w:r>
        <w:rPr>
          <w:rFonts w:ascii="Verdana" w:hAnsi="Verdana"/>
          <w:color w:val="000000"/>
          <w:lang w:val="en"/>
        </w:rPr>
        <w:t xml:space="preserve">ns a </w:t>
      </w:r>
      <w:r>
        <w:rPr>
          <w:rStyle w:val="HTMLTypewriter"/>
          <w:lang w:val="en"/>
        </w:rPr>
        <w:t>max-age</w:t>
      </w:r>
      <w:r>
        <w:rPr>
          <w:rFonts w:ascii="Verdana" w:hAnsi="Verdana"/>
          <w:color w:val="000000"/>
          <w:lang w:val="en"/>
        </w:rPr>
        <w:t xml:space="preserve"> directive,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which enables the</w:t>
      </w:r>
      <w:r>
        <w:rPr>
          <w:rFonts w:ascii="Verdana" w:hAnsi="Verdana"/>
          <w:color w:val="000000"/>
          <w:lang w:val="en"/>
        </w:rPr>
        <w:t xml:space="preserve"> encrypting party to safely cache the JWK Set and not have to re-retrieve the document for every encryption event. The decrypting party SHOULD remove decommissioned keys from the JWK Set referenced by </w:t>
      </w:r>
      <w:proofErr w:type="spellStart"/>
      <w:r>
        <w:rPr>
          <w:rStyle w:val="HTMLTypewriter"/>
          <w:lang w:val="en"/>
        </w:rPr>
        <w:t>jwks_uri</w:t>
      </w:r>
      <w:proofErr w:type="spellEnd"/>
      <w:r>
        <w:rPr>
          <w:rFonts w:ascii="Verdana" w:hAnsi="Verdana"/>
          <w:color w:val="000000"/>
          <w:lang w:val="en"/>
        </w:rPr>
        <w:t xml:space="preserve"> but retain them internally for some reasonable</w:t>
      </w:r>
      <w:r>
        <w:rPr>
          <w:rFonts w:ascii="Verdana" w:hAnsi="Verdana"/>
          <w:color w:val="000000"/>
          <w:lang w:val="en"/>
        </w:rPr>
        <w:t xml:space="preserve"> period of time, coordinated with the cache duration, to facilitate a smooth transition between keys by allowing the encrypting party some time to obtain the new keys. The cache duration SHOULD also be coordinated with the issuance of new signing keys, as </w:t>
      </w:r>
      <w:r>
        <w:rPr>
          <w:rFonts w:ascii="Verdana" w:hAnsi="Verdana"/>
          <w:color w:val="000000"/>
          <w:lang w:val="en"/>
        </w:rPr>
        <w:t xml:space="preserve">described in </w:t>
      </w:r>
      <w:hyperlink w:anchor="RotateSigKeys" w:history="1">
        <w:r>
          <w:rPr>
            <w:rStyle w:val="Hyperlink"/>
            <w:rFonts w:ascii="Verdana" w:hAnsi="Verdana"/>
            <w:u w:val="none"/>
            <w:lang w:val="en"/>
          </w:rPr>
          <w:t>Section 10.1.1</w:t>
        </w:r>
        <w:r>
          <w:rPr>
            <w:rStyle w:val="Hyperlink"/>
            <w:rFonts w:ascii="Verdana" w:hAnsi="Verdana"/>
            <w:vanish/>
            <w:u w:val="none"/>
            <w:lang w:val="en"/>
          </w:rPr>
          <w:t xml:space="preserve"> (Rotation of Asymmetric Signing Keys)</w:t>
        </w:r>
      </w:hyperlink>
      <w:r>
        <w:rPr>
          <w:rFonts w:ascii="Verdana" w:hAnsi="Verdana"/>
          <w:color w:val="000000"/>
          <w:lang w:val="en"/>
        </w:rPr>
        <w:t xml:space="preserve">. </w:t>
      </w:r>
    </w:p>
    <w:p w14:paraId="6D9EE774" w14:textId="77777777" w:rsidR="00000000" w:rsidRDefault="003F103A">
      <w:pPr>
        <w:spacing w:before="0" w:beforeAutospacing="0" w:after="0" w:afterAutospacing="0"/>
        <w:divId w:val="1567063107"/>
        <w:rPr>
          <w:rFonts w:ascii="Verdana" w:eastAsia="Times New Roman" w:hAnsi="Verdana"/>
          <w:color w:val="000000"/>
          <w:lang w:val="en"/>
        </w:rPr>
      </w:pPr>
      <w:bookmarkStart w:id="259" w:name="OfflineAccess"/>
      <w:bookmarkEnd w:id="259"/>
    </w:p>
    <w:p w14:paraId="04224A3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EAFABC6" w14:textId="77777777">
        <w:trPr>
          <w:divId w:val="1567063107"/>
          <w:trHeight w:val="225"/>
          <w:tblCellSpacing w:w="12" w:type="dxa"/>
        </w:trPr>
        <w:tc>
          <w:tcPr>
            <w:tcW w:w="450" w:type="dxa"/>
            <w:shd w:val="clear" w:color="auto" w:fill="990000"/>
            <w:vAlign w:val="center"/>
            <w:hideMark/>
          </w:tcPr>
          <w:p w14:paraId="32854B8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5D9F12" w14:textId="77777777" w:rsidR="00000000" w:rsidRDefault="003F103A">
      <w:pPr>
        <w:pStyle w:val="Heading3"/>
        <w:divId w:val="1567063107"/>
        <w:rPr>
          <w:rFonts w:eastAsia="Times New Roman"/>
          <w:lang w:val="en"/>
        </w:rPr>
      </w:pPr>
      <w:bookmarkStart w:id="260" w:name="rfc.section.11"/>
      <w:bookmarkEnd w:id="260"/>
      <w:r>
        <w:rPr>
          <w:rFonts w:eastAsia="Times New Roman"/>
          <w:lang w:val="en"/>
        </w:rPr>
        <w:lastRenderedPageBreak/>
        <w:t>11.  Offline Access</w:t>
      </w:r>
    </w:p>
    <w:p w14:paraId="46AC751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 to request offline access: </w:t>
      </w:r>
    </w:p>
    <w:p w14:paraId="6113ECDC" w14:textId="77777777" w:rsidR="00000000" w:rsidRDefault="003F103A">
      <w:pPr>
        <w:spacing w:before="0" w:beforeAutospacing="0" w:after="0" w:afterAutospacing="0"/>
        <w:divId w:val="210847923"/>
        <w:rPr>
          <w:rFonts w:ascii="Verdana" w:eastAsia="Times New Roman" w:hAnsi="Verdana"/>
          <w:color w:val="000000"/>
          <w:lang w:val="en"/>
        </w:rPr>
      </w:pPr>
      <w:proofErr w:type="spellStart"/>
      <w:r>
        <w:rPr>
          <w:rFonts w:ascii="Verdana" w:eastAsia="Times New Roman" w:hAnsi="Verdana"/>
          <w:color w:val="000000"/>
          <w:lang w:val="en"/>
        </w:rPr>
        <w:t>offline_access</w:t>
      </w:r>
      <w:proofErr w:type="spellEnd"/>
    </w:p>
    <w:p w14:paraId="54728C09" w14:textId="77777777" w:rsidR="00000000" w:rsidRDefault="003F103A">
      <w:pPr>
        <w:spacing w:before="0" w:beforeAutospacing="0" w:after="0" w:afterAutospacing="0"/>
        <w:ind w:left="720"/>
        <w:divId w:val="21084792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that an OAuth 2.0 Refresh Token be issued that can be used to obtain an Access Token that grants access to the End-User's UserInfo Endpoint even when the End-User is not present (not logged in). </w:t>
      </w:r>
    </w:p>
    <w:p w14:paraId="4973267C" w14:textId="77777777" w:rsidR="00000000" w:rsidRDefault="003F103A">
      <w:pPr>
        <w:pStyle w:val="NormalWeb"/>
        <w:divId w:val="1567063107"/>
        <w:rPr>
          <w:rFonts w:ascii="Verdana" w:hAnsi="Verdana"/>
          <w:color w:val="000000"/>
          <w:lang w:val="en"/>
        </w:rPr>
      </w:pPr>
      <w:r>
        <w:rPr>
          <w:rFonts w:ascii="Verdana" w:hAnsi="Verdana"/>
          <w:color w:val="000000"/>
          <w:lang w:val="en"/>
        </w:rPr>
        <w:t>When offline access is r</w:t>
      </w:r>
      <w:r>
        <w:rPr>
          <w:rFonts w:ascii="Verdana" w:hAnsi="Verdana"/>
          <w:color w:val="000000"/>
          <w:lang w:val="en"/>
        </w:rPr>
        <w:t xml:space="preserve">equested, a </w:t>
      </w:r>
      <w:r>
        <w:rPr>
          <w:rStyle w:val="HTMLTypewriter"/>
          <w:lang w:val="en"/>
        </w:rPr>
        <w:t>prompt</w:t>
      </w:r>
      <w:r>
        <w:rPr>
          <w:rFonts w:ascii="Verdana" w:hAnsi="Verdana"/>
          <w:color w:val="000000"/>
          <w:lang w:val="en"/>
        </w:rPr>
        <w:t xml:space="preserve"> parameter value of </w:t>
      </w:r>
      <w:r>
        <w:rPr>
          <w:rStyle w:val="HTMLTypewriter"/>
          <w:lang w:val="en"/>
        </w:rPr>
        <w:t>consent</w:t>
      </w:r>
      <w:r>
        <w:rPr>
          <w:rFonts w:ascii="Verdana" w:hAnsi="Verdana"/>
          <w:color w:val="000000"/>
          <w:lang w:val="en"/>
        </w:rPr>
        <w:t xml:space="preserve"> MUST be used unless other conditions for processing the request permitting offline access to the requested resources are in place. The OP MUST always obtain consent to returning a Refresh Token </w:t>
      </w:r>
      <w:r>
        <w:rPr>
          <w:rFonts w:ascii="Verdana" w:hAnsi="Verdana"/>
          <w:color w:val="000000"/>
          <w:lang w:val="en"/>
        </w:rPr>
        <w:t xml:space="preserve">that enables offline access to the requested resources. </w:t>
      </w:r>
      <w:proofErr w:type="gramStart"/>
      <w:r>
        <w:rPr>
          <w:rFonts w:ascii="Verdana" w:hAnsi="Verdana"/>
          <w:color w:val="000000"/>
          <w:lang w:val="en"/>
        </w:rPr>
        <w:t>A previously</w:t>
      </w:r>
      <w:proofErr w:type="gramEnd"/>
      <w:r>
        <w:rPr>
          <w:rFonts w:ascii="Verdana" w:hAnsi="Verdana"/>
          <w:color w:val="000000"/>
          <w:lang w:val="en"/>
        </w:rPr>
        <w:t xml:space="preserve"> saved user consent is not always sufficient to grant offline access. </w:t>
      </w:r>
    </w:p>
    <w:p w14:paraId="61984E7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Upon receipt of a scope parameter containing the </w:t>
      </w:r>
      <w:proofErr w:type="spellStart"/>
      <w:r>
        <w:rPr>
          <w:rStyle w:val="HTMLTypewriter"/>
          <w:lang w:val="en"/>
        </w:rPr>
        <w:t>offline_access</w:t>
      </w:r>
      <w:proofErr w:type="spellEnd"/>
      <w:r>
        <w:rPr>
          <w:rFonts w:ascii="Verdana" w:hAnsi="Verdana"/>
          <w:color w:val="000000"/>
          <w:lang w:val="en"/>
        </w:rPr>
        <w:t xml:space="preserve"> value, the Authorization Server: </w:t>
      </w:r>
    </w:p>
    <w:p w14:paraId="2B0823BF" w14:textId="77777777" w:rsidR="00000000" w:rsidRDefault="003F103A">
      <w:pPr>
        <w:numPr>
          <w:ilvl w:val="0"/>
          <w:numId w:val="22"/>
        </w:numPr>
        <w:ind w:left="1200" w:right="480"/>
        <w:divId w:val="1567063107"/>
        <w:rPr>
          <w:rFonts w:ascii="Verdana" w:eastAsia="Times New Roman" w:hAnsi="Verdana"/>
          <w:color w:val="000000"/>
          <w:lang w:val="en"/>
        </w:rPr>
      </w:pPr>
      <w:r>
        <w:rPr>
          <w:rFonts w:ascii="Verdana" w:eastAsia="Times New Roman" w:hAnsi="Verdana"/>
          <w:color w:val="000000"/>
          <w:lang w:val="en"/>
        </w:rPr>
        <w:t>MUST ensure that th</w:t>
      </w:r>
      <w:r>
        <w:rPr>
          <w:rFonts w:ascii="Verdana" w:eastAsia="Times New Roman" w:hAnsi="Verdana"/>
          <w:color w:val="000000"/>
          <w:lang w:val="en"/>
        </w:rPr>
        <w:t xml:space="preserve">e prompt parameter contains </w:t>
      </w:r>
      <w:r>
        <w:rPr>
          <w:rStyle w:val="HTMLTypewriter"/>
          <w:lang w:val="en"/>
        </w:rPr>
        <w:t>consent</w:t>
      </w:r>
      <w:r>
        <w:rPr>
          <w:rFonts w:ascii="Verdana" w:eastAsia="Times New Roman" w:hAnsi="Verdana"/>
          <w:color w:val="000000"/>
          <w:lang w:val="en"/>
        </w:rPr>
        <w:t xml:space="preserve"> unless other conditions for processing the request permitting offline access to the requested resources are in place; unless one or both of these conditions are fulfilled, then it MUST ignore the </w:t>
      </w:r>
      <w:proofErr w:type="spellStart"/>
      <w:r>
        <w:rPr>
          <w:rStyle w:val="HTMLTypewriter"/>
          <w:lang w:val="en"/>
        </w:rPr>
        <w:t>offline_access</w:t>
      </w:r>
      <w:proofErr w:type="spellEnd"/>
      <w:r>
        <w:rPr>
          <w:rFonts w:ascii="Verdana" w:eastAsia="Times New Roman" w:hAnsi="Verdana"/>
          <w:color w:val="000000"/>
          <w:lang w:val="en"/>
        </w:rPr>
        <w:t xml:space="preserve"> request, </w:t>
      </w:r>
    </w:p>
    <w:p w14:paraId="72502668" w14:textId="77777777" w:rsidR="00000000" w:rsidRDefault="003F103A">
      <w:pPr>
        <w:numPr>
          <w:ilvl w:val="0"/>
          <w:numId w:val="2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MUST ignore the </w:t>
      </w:r>
      <w:proofErr w:type="spellStart"/>
      <w:r>
        <w:rPr>
          <w:rStyle w:val="HTMLTypewriter"/>
          <w:lang w:val="en"/>
        </w:rPr>
        <w:t>offline_access</w:t>
      </w:r>
      <w:proofErr w:type="spellEnd"/>
      <w:r>
        <w:rPr>
          <w:rFonts w:ascii="Verdana" w:eastAsia="Times New Roman" w:hAnsi="Verdana"/>
          <w:color w:val="000000"/>
          <w:lang w:val="en"/>
        </w:rPr>
        <w:t xml:space="preserve"> request unless the Client is using a </w:t>
      </w:r>
      <w:proofErr w:type="spellStart"/>
      <w:r>
        <w:rPr>
          <w:rStyle w:val="HTMLTypewriter"/>
          <w:lang w:val="en"/>
        </w:rPr>
        <w:t>response_type</w:t>
      </w:r>
      <w:proofErr w:type="spellEnd"/>
      <w:r>
        <w:rPr>
          <w:rFonts w:ascii="Verdana" w:eastAsia="Times New Roman" w:hAnsi="Verdana"/>
          <w:color w:val="000000"/>
          <w:lang w:val="en"/>
        </w:rPr>
        <w:t xml:space="preserve"> value that would result in an Authorization Code being returned, </w:t>
      </w:r>
    </w:p>
    <w:p w14:paraId="07DE63B0" w14:textId="77777777" w:rsidR="00000000" w:rsidRDefault="003F103A">
      <w:pPr>
        <w:numPr>
          <w:ilvl w:val="0"/>
          <w:numId w:val="2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MUST explicitly receive or have consent for all Clients when the registered </w:t>
      </w:r>
      <w:proofErr w:type="spellStart"/>
      <w:r>
        <w:rPr>
          <w:rStyle w:val="HTMLTypewriter"/>
          <w:lang w:val="en"/>
        </w:rPr>
        <w:t>application_type</w:t>
      </w:r>
      <w:proofErr w:type="spellEnd"/>
      <w:r>
        <w:rPr>
          <w:rFonts w:ascii="Verdana" w:eastAsia="Times New Roman" w:hAnsi="Verdana"/>
          <w:color w:val="000000"/>
          <w:lang w:val="en"/>
        </w:rPr>
        <w:t xml:space="preserve"> is </w:t>
      </w:r>
      <w:r>
        <w:rPr>
          <w:rStyle w:val="HTMLTypewriter"/>
          <w:lang w:val="en"/>
        </w:rPr>
        <w:t>web</w:t>
      </w:r>
      <w:r>
        <w:rPr>
          <w:rFonts w:ascii="Verdana" w:eastAsia="Times New Roman" w:hAnsi="Verdana"/>
          <w:color w:val="000000"/>
          <w:lang w:val="en"/>
        </w:rPr>
        <w:t xml:space="preserve">, </w:t>
      </w:r>
    </w:p>
    <w:p w14:paraId="79A30CCF" w14:textId="77777777" w:rsidR="00000000" w:rsidRDefault="003F103A">
      <w:pPr>
        <w:numPr>
          <w:ilvl w:val="0"/>
          <w:numId w:val="22"/>
        </w:numPr>
        <w:ind w:left="1200" w:right="480"/>
        <w:divId w:val="1567063107"/>
        <w:rPr>
          <w:rFonts w:ascii="Verdana" w:eastAsia="Times New Roman" w:hAnsi="Verdana"/>
          <w:color w:val="000000"/>
          <w:lang w:val="en"/>
        </w:rPr>
      </w:pPr>
      <w:r>
        <w:rPr>
          <w:rFonts w:ascii="Verdana" w:eastAsia="Times New Roman" w:hAnsi="Verdana"/>
          <w:color w:val="000000"/>
          <w:lang w:val="en"/>
        </w:rPr>
        <w:t>SHOUL</w:t>
      </w:r>
      <w:r>
        <w:rPr>
          <w:rFonts w:ascii="Verdana" w:eastAsia="Times New Roman" w:hAnsi="Verdana"/>
          <w:color w:val="000000"/>
          <w:lang w:val="en"/>
        </w:rPr>
        <w:t xml:space="preserve">D explicitly receive or have consent for all Clients when the registered </w:t>
      </w:r>
      <w:proofErr w:type="spellStart"/>
      <w:r>
        <w:rPr>
          <w:rStyle w:val="HTMLTypewriter"/>
          <w:lang w:val="en"/>
        </w:rPr>
        <w:t>application_type</w:t>
      </w:r>
      <w:proofErr w:type="spellEnd"/>
      <w:r>
        <w:rPr>
          <w:rFonts w:ascii="Verdana" w:eastAsia="Times New Roman" w:hAnsi="Verdana"/>
          <w:color w:val="000000"/>
          <w:lang w:val="en"/>
        </w:rPr>
        <w:t xml:space="preserve"> is </w:t>
      </w:r>
      <w:r>
        <w:rPr>
          <w:rStyle w:val="HTMLTypewriter"/>
          <w:lang w:val="en"/>
        </w:rPr>
        <w:t>native</w:t>
      </w:r>
      <w:r>
        <w:rPr>
          <w:rFonts w:ascii="Verdana" w:eastAsia="Times New Roman" w:hAnsi="Verdana"/>
          <w:color w:val="000000"/>
          <w:lang w:val="en"/>
        </w:rPr>
        <w:t xml:space="preserve">. </w:t>
      </w:r>
    </w:p>
    <w:p w14:paraId="7F2F520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use of Refresh Tokens is not exclusive to the </w:t>
      </w:r>
      <w:proofErr w:type="spellStart"/>
      <w:r>
        <w:rPr>
          <w:rStyle w:val="HTMLTypewriter"/>
          <w:lang w:val="en"/>
        </w:rPr>
        <w:t>offline_access</w:t>
      </w:r>
      <w:proofErr w:type="spellEnd"/>
      <w:r>
        <w:rPr>
          <w:rFonts w:ascii="Verdana" w:hAnsi="Verdana"/>
          <w:color w:val="000000"/>
          <w:lang w:val="en"/>
        </w:rPr>
        <w:t xml:space="preserve"> use case. The Authorization Server MAY grant Refresh Tokens in other contexts that are be</w:t>
      </w:r>
      <w:r>
        <w:rPr>
          <w:rFonts w:ascii="Verdana" w:hAnsi="Verdana"/>
          <w:color w:val="000000"/>
          <w:lang w:val="en"/>
        </w:rPr>
        <w:t xml:space="preserve">yond the scope of this specification. </w:t>
      </w:r>
    </w:p>
    <w:p w14:paraId="556B389A" w14:textId="77777777" w:rsidR="00000000" w:rsidRDefault="003F103A">
      <w:pPr>
        <w:spacing w:before="0" w:beforeAutospacing="0" w:after="0" w:afterAutospacing="0"/>
        <w:divId w:val="1567063107"/>
        <w:rPr>
          <w:rFonts w:ascii="Verdana" w:eastAsia="Times New Roman" w:hAnsi="Verdana"/>
          <w:color w:val="000000"/>
          <w:lang w:val="en"/>
        </w:rPr>
      </w:pPr>
      <w:bookmarkStart w:id="261" w:name="RefreshTokens"/>
      <w:bookmarkEnd w:id="261"/>
    </w:p>
    <w:p w14:paraId="0D67463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E0D3809" w14:textId="77777777">
        <w:trPr>
          <w:divId w:val="1567063107"/>
          <w:trHeight w:val="225"/>
          <w:tblCellSpacing w:w="12" w:type="dxa"/>
        </w:trPr>
        <w:tc>
          <w:tcPr>
            <w:tcW w:w="450" w:type="dxa"/>
            <w:shd w:val="clear" w:color="auto" w:fill="990000"/>
            <w:vAlign w:val="center"/>
            <w:hideMark/>
          </w:tcPr>
          <w:p w14:paraId="4DFE40E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2B81BE" w14:textId="77777777" w:rsidR="00000000" w:rsidRDefault="003F103A">
      <w:pPr>
        <w:pStyle w:val="Heading3"/>
        <w:divId w:val="1567063107"/>
        <w:rPr>
          <w:rFonts w:eastAsia="Times New Roman"/>
          <w:lang w:val="en"/>
        </w:rPr>
      </w:pPr>
      <w:bookmarkStart w:id="262" w:name="rfc.section.12"/>
      <w:bookmarkEnd w:id="262"/>
      <w:r>
        <w:rPr>
          <w:rFonts w:eastAsia="Times New Roman"/>
          <w:lang w:val="en"/>
        </w:rPr>
        <w:t>12.  Using Refresh Tokens</w:t>
      </w:r>
    </w:p>
    <w:p w14:paraId="3C1D330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 request to the Token Endpoint can also use a Refresh Token by using the </w:t>
      </w:r>
      <w:proofErr w:type="spellStart"/>
      <w:r>
        <w:rPr>
          <w:rStyle w:val="HTMLTypewriter"/>
          <w:lang w:val="en"/>
        </w:rPr>
        <w:t>grant_type</w:t>
      </w:r>
      <w:proofErr w:type="spellEnd"/>
      <w:r>
        <w:rPr>
          <w:rFonts w:ascii="Verdana" w:hAnsi="Verdana"/>
          <w:color w:val="000000"/>
          <w:lang w:val="en"/>
        </w:rPr>
        <w:t xml:space="preserve"> value </w:t>
      </w:r>
      <w:proofErr w:type="spellStart"/>
      <w:r>
        <w:rPr>
          <w:rStyle w:val="HTMLTypewriter"/>
          <w:lang w:val="en"/>
        </w:rPr>
        <w:t>refresh_token</w:t>
      </w:r>
      <w:proofErr w:type="spellEnd"/>
      <w:r>
        <w:rPr>
          <w:rFonts w:ascii="Verdana" w:hAnsi="Verdana"/>
          <w:color w:val="000000"/>
          <w:lang w:val="en"/>
        </w:rPr>
        <w:t xml:space="preserve">, as described in Section 6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w:t>
      </w:r>
      <w:r>
        <w:rPr>
          <w:rFonts w:ascii="Verdana" w:hAnsi="Verdana"/>
          <w:color w:val="000000"/>
          <w:lang w:val="en"/>
        </w:rPr>
        <w:t xml:space="preserve">is section defines the behaviors for OpenID Connect Authorization Servers when Refresh Tokens are used. </w:t>
      </w:r>
    </w:p>
    <w:p w14:paraId="473ABD86" w14:textId="77777777" w:rsidR="00000000" w:rsidRDefault="003F103A">
      <w:pPr>
        <w:spacing w:before="0" w:beforeAutospacing="0" w:after="0" w:afterAutospacing="0"/>
        <w:divId w:val="1567063107"/>
        <w:rPr>
          <w:rFonts w:ascii="Verdana" w:eastAsia="Times New Roman" w:hAnsi="Verdana"/>
          <w:color w:val="000000"/>
          <w:lang w:val="en"/>
        </w:rPr>
      </w:pPr>
      <w:bookmarkStart w:id="263" w:name="RefreshingAccessToken"/>
      <w:bookmarkEnd w:id="263"/>
    </w:p>
    <w:p w14:paraId="3385A9C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AEDA29F" w14:textId="77777777">
        <w:trPr>
          <w:divId w:val="1567063107"/>
          <w:trHeight w:val="225"/>
          <w:tblCellSpacing w:w="12" w:type="dxa"/>
        </w:trPr>
        <w:tc>
          <w:tcPr>
            <w:tcW w:w="450" w:type="dxa"/>
            <w:shd w:val="clear" w:color="auto" w:fill="990000"/>
            <w:vAlign w:val="center"/>
            <w:hideMark/>
          </w:tcPr>
          <w:p w14:paraId="29CFFB6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848AAB" w14:textId="77777777" w:rsidR="00000000" w:rsidRDefault="003F103A">
      <w:pPr>
        <w:pStyle w:val="Heading3"/>
        <w:divId w:val="1567063107"/>
        <w:rPr>
          <w:rFonts w:eastAsia="Times New Roman"/>
          <w:lang w:val="en"/>
        </w:rPr>
      </w:pPr>
      <w:bookmarkStart w:id="264" w:name="rfc.section.12.1"/>
      <w:bookmarkEnd w:id="264"/>
      <w:r>
        <w:rPr>
          <w:rFonts w:eastAsia="Times New Roman"/>
          <w:lang w:val="en"/>
        </w:rPr>
        <w:t>12.1.</w:t>
      </w:r>
      <w:proofErr w:type="gramStart"/>
      <w:r>
        <w:rPr>
          <w:rFonts w:eastAsia="Times New Roman"/>
          <w:lang w:val="en"/>
        </w:rPr>
        <w:t>  Refresh</w:t>
      </w:r>
      <w:proofErr w:type="gramEnd"/>
      <w:r>
        <w:rPr>
          <w:rFonts w:eastAsia="Times New Roman"/>
          <w:lang w:val="en"/>
        </w:rPr>
        <w:t xml:space="preserve"> Request</w:t>
      </w:r>
    </w:p>
    <w:p w14:paraId="6CC8CB5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refresh an Access Token, the Client MUST authenticate to the Token Endpoint using the authentication method registered for its </w:t>
      </w:r>
      <w:proofErr w:type="spellStart"/>
      <w:r>
        <w:rPr>
          <w:rStyle w:val="HTMLTypewriter"/>
          <w:lang w:val="en"/>
        </w:rPr>
        <w:t>client_id</w:t>
      </w:r>
      <w:proofErr w:type="spellEnd"/>
      <w:r>
        <w:rPr>
          <w:rFonts w:ascii="Verdana" w:hAnsi="Verdana"/>
          <w:color w:val="000000"/>
          <w:lang w:val="en"/>
        </w:rPr>
        <w:t xml:space="preserve">, as documented in </w:t>
      </w:r>
      <w:hyperlink w:anchor="ClientAuthentication" w:history="1">
        <w:r>
          <w:rPr>
            <w:rStyle w:val="Hyperlink"/>
            <w:rFonts w:ascii="Verdana" w:hAnsi="Verdana"/>
            <w:u w:val="none"/>
            <w:lang w:val="en"/>
          </w:rPr>
          <w:t>Section 9</w:t>
        </w:r>
        <w:r>
          <w:rPr>
            <w:rStyle w:val="Hyperlink"/>
            <w:rFonts w:ascii="Verdana" w:hAnsi="Verdana"/>
            <w:vanish/>
            <w:u w:val="none"/>
            <w:lang w:val="en"/>
          </w:rPr>
          <w:t xml:space="preserve"> (Client Authentication)</w:t>
        </w:r>
      </w:hyperlink>
      <w:r>
        <w:rPr>
          <w:rFonts w:ascii="Verdana" w:hAnsi="Verdana"/>
          <w:color w:val="000000"/>
          <w:lang w:val="en"/>
        </w:rPr>
        <w:t xml:space="preserve">. The Client sends the parameters via HTTP </w:t>
      </w:r>
      <w:r>
        <w:rPr>
          <w:rStyle w:val="HTMLTypewriter"/>
          <w:lang w:val="en"/>
        </w:rPr>
        <w:t>POST</w:t>
      </w:r>
      <w:r>
        <w:rPr>
          <w:rFonts w:ascii="Verdana" w:hAnsi="Verdana"/>
          <w:color w:val="000000"/>
          <w:lang w:val="en"/>
        </w:rPr>
        <w:t xml:space="preserve"> to the Token Endpoint using Form Serialization, per </w:t>
      </w:r>
      <w:hyperlink w:anchor="FormSerialization" w:history="1">
        <w:r>
          <w:rPr>
            <w:rStyle w:val="Hyperlink"/>
            <w:rFonts w:ascii="Verdana" w:hAnsi="Verdana"/>
            <w:u w:val="none"/>
            <w:lang w:val="en"/>
          </w:rPr>
          <w:t>Section 13.2</w:t>
        </w:r>
        <w:r>
          <w:rPr>
            <w:rStyle w:val="Hyperlink"/>
            <w:rFonts w:ascii="Verdana" w:hAnsi="Verdana"/>
            <w:vanish/>
            <w:u w:val="none"/>
            <w:lang w:val="en"/>
          </w:rPr>
          <w:t xml:space="preserve"> (Form Serialization)</w:t>
        </w:r>
      </w:hyperlink>
      <w:r>
        <w:rPr>
          <w:rFonts w:ascii="Verdana" w:hAnsi="Verdana"/>
          <w:color w:val="000000"/>
          <w:lang w:val="en"/>
        </w:rPr>
        <w:t xml:space="preserve">. </w:t>
      </w:r>
    </w:p>
    <w:p w14:paraId="6E2CAC6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a Refresh Request (with line wraps within values for display purposes only): </w:t>
      </w:r>
    </w:p>
    <w:p w14:paraId="42DDE9DE" w14:textId="77777777" w:rsidR="00000000" w:rsidRDefault="003F103A">
      <w:pPr>
        <w:pStyle w:val="HTMLPreformatted"/>
        <w:divId w:val="704406014"/>
        <w:rPr>
          <w:lang w:val="en"/>
        </w:rPr>
      </w:pPr>
    </w:p>
    <w:p w14:paraId="5661C163" w14:textId="77777777" w:rsidR="00000000" w:rsidRDefault="003F103A">
      <w:pPr>
        <w:pStyle w:val="HTMLPreformatted"/>
        <w:divId w:val="704406014"/>
        <w:rPr>
          <w:lang w:val="en"/>
        </w:rPr>
      </w:pPr>
      <w:r>
        <w:rPr>
          <w:lang w:val="en"/>
        </w:rPr>
        <w:t xml:space="preserve">  POST /token HTTP/1.1</w:t>
      </w:r>
    </w:p>
    <w:p w14:paraId="7F44E7B3" w14:textId="77777777" w:rsidR="00000000" w:rsidRDefault="003F103A">
      <w:pPr>
        <w:pStyle w:val="HTMLPreformatted"/>
        <w:divId w:val="704406014"/>
        <w:rPr>
          <w:lang w:val="en"/>
        </w:rPr>
      </w:pPr>
      <w:r>
        <w:rPr>
          <w:lang w:val="en"/>
        </w:rPr>
        <w:t xml:space="preserve">  Host: server.example.com</w:t>
      </w:r>
    </w:p>
    <w:p w14:paraId="1179BE15" w14:textId="77777777" w:rsidR="00000000" w:rsidRDefault="003F103A">
      <w:pPr>
        <w:pStyle w:val="HTMLPreformatted"/>
        <w:divId w:val="704406014"/>
        <w:rPr>
          <w:lang w:val="en"/>
        </w:rPr>
      </w:pPr>
      <w:r>
        <w:rPr>
          <w:lang w:val="en"/>
        </w:rPr>
        <w:t xml:space="preserve">  Content-Type: application/x-www-form-</w:t>
      </w:r>
      <w:proofErr w:type="spellStart"/>
      <w:r>
        <w:rPr>
          <w:lang w:val="en"/>
        </w:rPr>
        <w:t>urlencoded</w:t>
      </w:r>
      <w:proofErr w:type="spellEnd"/>
    </w:p>
    <w:p w14:paraId="067DEF71" w14:textId="77777777" w:rsidR="00000000" w:rsidRDefault="003F103A">
      <w:pPr>
        <w:pStyle w:val="HTMLPreformatted"/>
        <w:divId w:val="704406014"/>
        <w:rPr>
          <w:lang w:val="en"/>
        </w:rPr>
      </w:pPr>
    </w:p>
    <w:p w14:paraId="2857844A" w14:textId="77777777" w:rsidR="00000000" w:rsidRDefault="003F103A">
      <w:pPr>
        <w:pStyle w:val="HTMLPreformatted"/>
        <w:divId w:val="704406014"/>
        <w:rPr>
          <w:lang w:val="en"/>
        </w:rPr>
      </w:pPr>
      <w:r>
        <w:rPr>
          <w:lang w:val="en"/>
        </w:rPr>
        <w:t xml:space="preserve">  </w:t>
      </w:r>
      <w:proofErr w:type="spellStart"/>
      <w:r>
        <w:rPr>
          <w:lang w:val="en"/>
        </w:rPr>
        <w:t>client_id</w:t>
      </w:r>
      <w:proofErr w:type="spellEnd"/>
      <w:r>
        <w:rPr>
          <w:lang w:val="en"/>
        </w:rPr>
        <w:t>=s6BhdRkqt3</w:t>
      </w:r>
    </w:p>
    <w:p w14:paraId="407AD43D" w14:textId="77777777" w:rsidR="00000000" w:rsidRDefault="003F103A">
      <w:pPr>
        <w:pStyle w:val="HTMLPreformatted"/>
        <w:divId w:val="704406014"/>
        <w:rPr>
          <w:lang w:val="en"/>
        </w:rPr>
      </w:pPr>
      <w:r>
        <w:rPr>
          <w:lang w:val="en"/>
        </w:rPr>
        <w:t xml:space="preserve">    &amp;</w:t>
      </w:r>
      <w:proofErr w:type="spellStart"/>
      <w:r>
        <w:rPr>
          <w:lang w:val="en"/>
        </w:rPr>
        <w:t>client_secret</w:t>
      </w:r>
      <w:proofErr w:type="spellEnd"/>
      <w:r>
        <w:rPr>
          <w:lang w:val="en"/>
        </w:rPr>
        <w:t>=some_secret12345</w:t>
      </w:r>
    </w:p>
    <w:p w14:paraId="432CFB55" w14:textId="77777777" w:rsidR="00000000" w:rsidRDefault="003F103A">
      <w:pPr>
        <w:pStyle w:val="HTMLPreformatted"/>
        <w:divId w:val="704406014"/>
        <w:rPr>
          <w:lang w:val="en"/>
        </w:rPr>
      </w:pPr>
      <w:r>
        <w:rPr>
          <w:lang w:val="en"/>
        </w:rPr>
        <w:t xml:space="preserve">    &amp;</w:t>
      </w:r>
      <w:proofErr w:type="spellStart"/>
      <w:r>
        <w:rPr>
          <w:lang w:val="en"/>
        </w:rPr>
        <w:t>grant_type</w:t>
      </w:r>
      <w:proofErr w:type="spellEnd"/>
      <w:r>
        <w:rPr>
          <w:lang w:val="en"/>
        </w:rPr>
        <w:t>=</w:t>
      </w:r>
      <w:proofErr w:type="spellStart"/>
      <w:r>
        <w:rPr>
          <w:lang w:val="en"/>
        </w:rPr>
        <w:t>refresh_token</w:t>
      </w:r>
      <w:proofErr w:type="spellEnd"/>
    </w:p>
    <w:p w14:paraId="2FB2B72F" w14:textId="77777777" w:rsidR="00000000" w:rsidRDefault="003F103A">
      <w:pPr>
        <w:pStyle w:val="HTMLPreformatted"/>
        <w:divId w:val="704406014"/>
        <w:rPr>
          <w:lang w:val="en"/>
        </w:rPr>
      </w:pPr>
      <w:r>
        <w:rPr>
          <w:lang w:val="en"/>
        </w:rPr>
        <w:t xml:space="preserve">    &amp;</w:t>
      </w:r>
      <w:proofErr w:type="spellStart"/>
      <w:r>
        <w:rPr>
          <w:lang w:val="en"/>
        </w:rPr>
        <w:t>refresh_token</w:t>
      </w:r>
      <w:proofErr w:type="spellEnd"/>
      <w:r>
        <w:rPr>
          <w:lang w:val="en"/>
        </w:rPr>
        <w:t>=8xLOxBtZp8</w:t>
      </w:r>
    </w:p>
    <w:p w14:paraId="762A4E9A" w14:textId="77777777" w:rsidR="00000000" w:rsidRDefault="003F103A">
      <w:pPr>
        <w:pStyle w:val="HTMLPreformatted"/>
        <w:divId w:val="704406014"/>
        <w:rPr>
          <w:lang w:val="en"/>
        </w:rPr>
      </w:pPr>
      <w:r>
        <w:rPr>
          <w:lang w:val="en"/>
        </w:rPr>
        <w:t xml:space="preserve">    &amp;scope=openid%20profile</w:t>
      </w:r>
    </w:p>
    <w:p w14:paraId="5016638E" w14:textId="77777777" w:rsidR="00000000" w:rsidRDefault="003F103A">
      <w:pPr>
        <w:pStyle w:val="NormalWeb"/>
        <w:divId w:val="1567063107"/>
        <w:rPr>
          <w:rFonts w:ascii="Verdana" w:hAnsi="Verdana"/>
          <w:color w:val="000000"/>
          <w:lang w:val="en"/>
        </w:rPr>
      </w:pPr>
      <w:r>
        <w:rPr>
          <w:rFonts w:ascii="Verdana" w:hAnsi="Verdana"/>
          <w:color w:val="000000"/>
          <w:lang w:val="en"/>
        </w:rPr>
        <w:t>The Authorization Server MUST validate the Refresh Token, MUST verify that it was issued to the Client, and must verify that the Client s</w:t>
      </w:r>
      <w:r>
        <w:rPr>
          <w:rFonts w:ascii="Verdana" w:hAnsi="Verdana"/>
          <w:color w:val="000000"/>
          <w:lang w:val="en"/>
        </w:rPr>
        <w:t xml:space="preserve">uccessfully authenticated it has a Client Authentication method. </w:t>
      </w:r>
    </w:p>
    <w:p w14:paraId="05F610F0" w14:textId="77777777" w:rsidR="00000000" w:rsidRDefault="003F103A">
      <w:pPr>
        <w:spacing w:before="0" w:beforeAutospacing="0" w:after="0" w:afterAutospacing="0"/>
        <w:divId w:val="1567063107"/>
        <w:rPr>
          <w:rFonts w:ascii="Verdana" w:eastAsia="Times New Roman" w:hAnsi="Verdana"/>
          <w:color w:val="000000"/>
          <w:lang w:val="en"/>
        </w:rPr>
      </w:pPr>
      <w:bookmarkStart w:id="265" w:name="RefreshTokenResponse"/>
      <w:bookmarkEnd w:id="265"/>
    </w:p>
    <w:p w14:paraId="4BF46C3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B188974" w14:textId="77777777">
        <w:trPr>
          <w:divId w:val="1567063107"/>
          <w:trHeight w:val="225"/>
          <w:tblCellSpacing w:w="12" w:type="dxa"/>
        </w:trPr>
        <w:tc>
          <w:tcPr>
            <w:tcW w:w="450" w:type="dxa"/>
            <w:shd w:val="clear" w:color="auto" w:fill="990000"/>
            <w:vAlign w:val="center"/>
            <w:hideMark/>
          </w:tcPr>
          <w:p w14:paraId="7AE7D66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5DF9C9" w14:textId="77777777" w:rsidR="00000000" w:rsidRDefault="003F103A">
      <w:pPr>
        <w:pStyle w:val="Heading3"/>
        <w:divId w:val="1567063107"/>
        <w:rPr>
          <w:rFonts w:eastAsia="Times New Roman"/>
          <w:lang w:val="en"/>
        </w:rPr>
      </w:pPr>
      <w:bookmarkStart w:id="266" w:name="rfc.section.12.2"/>
      <w:bookmarkEnd w:id="266"/>
      <w:r>
        <w:rPr>
          <w:rFonts w:eastAsia="Times New Roman"/>
          <w:lang w:val="en"/>
        </w:rPr>
        <w:t>12.2.</w:t>
      </w:r>
      <w:proofErr w:type="gramStart"/>
      <w:r>
        <w:rPr>
          <w:rFonts w:eastAsia="Times New Roman"/>
          <w:lang w:val="en"/>
        </w:rPr>
        <w:t>  Successful</w:t>
      </w:r>
      <w:proofErr w:type="gramEnd"/>
      <w:r>
        <w:rPr>
          <w:rFonts w:eastAsia="Times New Roman"/>
          <w:lang w:val="en"/>
        </w:rPr>
        <w:t xml:space="preserve"> Refresh Response</w:t>
      </w:r>
    </w:p>
    <w:p w14:paraId="1B447B4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Upon successful validation of the Refresh Token, the response body is the Token Response of </w:t>
      </w:r>
      <w:hyperlink w:anchor="TokenResponse" w:history="1">
        <w:r>
          <w:rPr>
            <w:rStyle w:val="Hyperlink"/>
            <w:rFonts w:ascii="Verdana" w:hAnsi="Verdana"/>
            <w:u w:val="none"/>
            <w:lang w:val="en"/>
          </w:rPr>
          <w:t>Section 3.1.3.3</w:t>
        </w:r>
        <w:r>
          <w:rPr>
            <w:rStyle w:val="Hyperlink"/>
            <w:rFonts w:ascii="Verdana" w:hAnsi="Verdana"/>
            <w:vanish/>
            <w:u w:val="none"/>
            <w:lang w:val="en"/>
          </w:rPr>
          <w:t xml:space="preserve"> (Successful Token Response)</w:t>
        </w:r>
      </w:hyperlink>
      <w:r>
        <w:rPr>
          <w:rFonts w:ascii="Verdana" w:hAnsi="Verdana"/>
          <w:color w:val="000000"/>
          <w:lang w:val="en"/>
        </w:rPr>
        <w:t xml:space="preserve"> </w:t>
      </w:r>
      <w:r>
        <w:rPr>
          <w:rFonts w:ascii="Verdana" w:hAnsi="Verdana"/>
          <w:color w:val="000000"/>
          <w:lang w:val="en"/>
        </w:rPr>
        <w:t xml:space="preserve">except that it might not contain an </w:t>
      </w:r>
      <w:proofErr w:type="spellStart"/>
      <w:r>
        <w:rPr>
          <w:rStyle w:val="HTMLTypewriter"/>
          <w:lang w:val="en"/>
        </w:rPr>
        <w:t>id_token</w:t>
      </w:r>
      <w:proofErr w:type="spellEnd"/>
      <w:r>
        <w:rPr>
          <w:rFonts w:ascii="Verdana" w:hAnsi="Verdana"/>
          <w:color w:val="000000"/>
          <w:lang w:val="en"/>
        </w:rPr>
        <w:t xml:space="preserve">. </w:t>
      </w:r>
    </w:p>
    <w:p w14:paraId="2D39EB7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an ID Token is returned as a result of a token refresh request, the following requirements apply: </w:t>
      </w:r>
    </w:p>
    <w:p w14:paraId="220A450A"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its </w:t>
      </w:r>
      <w:proofErr w:type="spellStart"/>
      <w:r>
        <w:rPr>
          <w:rStyle w:val="HTMLTypewriter"/>
          <w:lang w:val="en"/>
        </w:rPr>
        <w:t>iss</w:t>
      </w:r>
      <w:proofErr w:type="spellEnd"/>
      <w:r>
        <w:rPr>
          <w:rFonts w:ascii="Verdana" w:eastAsia="Times New Roman" w:hAnsi="Verdana"/>
          <w:color w:val="000000"/>
          <w:lang w:val="en"/>
        </w:rPr>
        <w:t xml:space="preserve"> Claim Value MUST be the same as in the ID Token issued when the original authentication occurred, </w:t>
      </w:r>
    </w:p>
    <w:p w14:paraId="7F075530"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its </w:t>
      </w:r>
      <w:r>
        <w:rPr>
          <w:rStyle w:val="HTMLTypewriter"/>
          <w:lang w:val="en"/>
        </w:rPr>
        <w:t>sub</w:t>
      </w:r>
      <w:r>
        <w:rPr>
          <w:rFonts w:ascii="Verdana" w:eastAsia="Times New Roman" w:hAnsi="Verdana"/>
          <w:color w:val="000000"/>
          <w:lang w:val="en"/>
        </w:rPr>
        <w:t xml:space="preserve"> Claim Value MUST be the same as in the ID Token issued when the original authentication occurred, </w:t>
      </w:r>
    </w:p>
    <w:p w14:paraId="575C1A5B"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its </w:t>
      </w:r>
      <w:proofErr w:type="spellStart"/>
      <w:r>
        <w:rPr>
          <w:rStyle w:val="HTMLTypewriter"/>
          <w:lang w:val="en"/>
        </w:rPr>
        <w:t>iat</w:t>
      </w:r>
      <w:proofErr w:type="spellEnd"/>
      <w:r>
        <w:rPr>
          <w:rFonts w:ascii="Verdana" w:eastAsia="Times New Roman" w:hAnsi="Verdana"/>
          <w:color w:val="000000"/>
          <w:lang w:val="en"/>
        </w:rPr>
        <w:t xml:space="preserve"> Claim MUST represent the time that the new ID Token is issued, </w:t>
      </w:r>
    </w:p>
    <w:p w14:paraId="036C01EF"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its </w:t>
      </w:r>
      <w:proofErr w:type="spellStart"/>
      <w:r>
        <w:rPr>
          <w:rStyle w:val="HTMLTypewriter"/>
          <w:lang w:val="en"/>
        </w:rPr>
        <w:t>aud</w:t>
      </w:r>
      <w:proofErr w:type="spellEnd"/>
      <w:r>
        <w:rPr>
          <w:rFonts w:ascii="Verdana" w:eastAsia="Times New Roman" w:hAnsi="Verdana"/>
          <w:color w:val="000000"/>
          <w:lang w:val="en"/>
        </w:rPr>
        <w:t xml:space="preserve"> Claim Value MUST be the same as in the ID Token issued when the origi</w:t>
      </w:r>
      <w:r>
        <w:rPr>
          <w:rFonts w:ascii="Verdana" w:eastAsia="Times New Roman" w:hAnsi="Verdana"/>
          <w:color w:val="000000"/>
          <w:lang w:val="en"/>
        </w:rPr>
        <w:t xml:space="preserve">nal authentication occurred, </w:t>
      </w:r>
    </w:p>
    <w:p w14:paraId="6192DE60"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if the ID Token contains an </w:t>
      </w:r>
      <w:proofErr w:type="spellStart"/>
      <w:r>
        <w:rPr>
          <w:rStyle w:val="HTMLTypewriter"/>
          <w:lang w:val="en"/>
        </w:rPr>
        <w:t>auth_time</w:t>
      </w:r>
      <w:proofErr w:type="spellEnd"/>
      <w:r>
        <w:rPr>
          <w:rFonts w:ascii="Verdana" w:eastAsia="Times New Roman" w:hAnsi="Verdana"/>
          <w:color w:val="000000"/>
          <w:lang w:val="en"/>
        </w:rPr>
        <w:t xml:space="preserve"> Claim, its value MUST represent the time of the original authentication - not the time that the new ID token is issued, </w:t>
      </w:r>
    </w:p>
    <w:p w14:paraId="5A69FDB0" w14:textId="77777777" w:rsidR="00000000" w:rsidRDefault="003F103A">
      <w:pPr>
        <w:numPr>
          <w:ilvl w:val="0"/>
          <w:numId w:val="2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its </w:t>
      </w:r>
      <w:proofErr w:type="spellStart"/>
      <w:r>
        <w:rPr>
          <w:rStyle w:val="HTMLTypewriter"/>
          <w:lang w:val="en"/>
        </w:rPr>
        <w:t>azp</w:t>
      </w:r>
      <w:proofErr w:type="spellEnd"/>
      <w:r>
        <w:rPr>
          <w:rFonts w:ascii="Verdana" w:eastAsia="Times New Roman" w:hAnsi="Verdana"/>
          <w:color w:val="000000"/>
          <w:lang w:val="en"/>
        </w:rPr>
        <w:t xml:space="preserve"> Claim Value MUST be the same as in the ID Token issued when</w:t>
      </w:r>
      <w:r>
        <w:rPr>
          <w:rFonts w:ascii="Verdana" w:eastAsia="Times New Roman" w:hAnsi="Verdana"/>
          <w:color w:val="000000"/>
          <w:lang w:val="en"/>
        </w:rPr>
        <w:t xml:space="preserve"> the original authentication occurred; if no </w:t>
      </w:r>
      <w:proofErr w:type="spellStart"/>
      <w:r>
        <w:rPr>
          <w:rStyle w:val="HTMLTypewriter"/>
          <w:lang w:val="en"/>
        </w:rPr>
        <w:t>azp</w:t>
      </w:r>
      <w:proofErr w:type="spellEnd"/>
      <w:r>
        <w:rPr>
          <w:rFonts w:ascii="Verdana" w:eastAsia="Times New Roman" w:hAnsi="Verdana"/>
          <w:color w:val="000000"/>
          <w:lang w:val="en"/>
        </w:rPr>
        <w:t xml:space="preserve"> Claim was present in the original ID Token, one MUST NOT be present in the new ID Token, and </w:t>
      </w:r>
    </w:p>
    <w:p w14:paraId="2F362999" w14:textId="77777777" w:rsidR="00000000" w:rsidRDefault="003F103A">
      <w:pPr>
        <w:numPr>
          <w:ilvl w:val="0"/>
          <w:numId w:val="23"/>
        </w:numPr>
        <w:ind w:left="1200" w:right="480"/>
        <w:divId w:val="1567063107"/>
        <w:rPr>
          <w:rFonts w:ascii="Verdana" w:eastAsia="Times New Roman" w:hAnsi="Verdana"/>
          <w:color w:val="000000"/>
          <w:lang w:val="en"/>
        </w:rPr>
      </w:pPr>
      <w:proofErr w:type="gramStart"/>
      <w:r>
        <w:rPr>
          <w:rFonts w:ascii="Verdana" w:eastAsia="Times New Roman" w:hAnsi="Verdana"/>
          <w:color w:val="000000"/>
          <w:lang w:val="en"/>
        </w:rPr>
        <w:t>otherwise</w:t>
      </w:r>
      <w:proofErr w:type="gramEnd"/>
      <w:r>
        <w:rPr>
          <w:rFonts w:ascii="Verdana" w:eastAsia="Times New Roman" w:hAnsi="Verdana"/>
          <w:color w:val="000000"/>
          <w:lang w:val="en"/>
        </w:rPr>
        <w:t xml:space="preserve">, the same rules apply as apply when issuing an ID Token at the time of the original authentication. </w:t>
      </w:r>
    </w:p>
    <w:p w14:paraId="4BE69232" w14:textId="77777777" w:rsidR="00000000" w:rsidRDefault="003F103A">
      <w:pPr>
        <w:pStyle w:val="NormalWeb"/>
        <w:divId w:val="1567063107"/>
        <w:rPr>
          <w:rFonts w:ascii="Verdana" w:hAnsi="Verdana"/>
          <w:color w:val="000000"/>
          <w:lang w:val="en"/>
        </w:rPr>
      </w:pPr>
      <w:r>
        <w:rPr>
          <w:rFonts w:ascii="Verdana" w:hAnsi="Verdana"/>
          <w:color w:val="000000"/>
          <w:lang w:val="en"/>
        </w:rPr>
        <w:t>Th</w:t>
      </w:r>
      <w:r>
        <w:rPr>
          <w:rFonts w:ascii="Verdana" w:hAnsi="Verdana"/>
          <w:color w:val="000000"/>
          <w:lang w:val="en"/>
        </w:rPr>
        <w:t xml:space="preserve">e following is a non-normative example of a Refresh Response: </w:t>
      </w:r>
    </w:p>
    <w:p w14:paraId="67836A2B" w14:textId="77777777" w:rsidR="00000000" w:rsidRDefault="003F103A">
      <w:pPr>
        <w:pStyle w:val="HTMLPreformatted"/>
        <w:divId w:val="1878153854"/>
        <w:rPr>
          <w:lang w:val="en"/>
        </w:rPr>
      </w:pPr>
    </w:p>
    <w:p w14:paraId="378CE3F0" w14:textId="77777777" w:rsidR="00000000" w:rsidRDefault="003F103A">
      <w:pPr>
        <w:pStyle w:val="HTMLPreformatted"/>
        <w:divId w:val="1878153854"/>
        <w:rPr>
          <w:lang w:val="en"/>
        </w:rPr>
      </w:pPr>
      <w:r>
        <w:rPr>
          <w:lang w:val="en"/>
        </w:rPr>
        <w:t xml:space="preserve">  HTTP/1.1 200 OK</w:t>
      </w:r>
    </w:p>
    <w:p w14:paraId="331152BE" w14:textId="77777777" w:rsidR="00000000" w:rsidRDefault="003F103A">
      <w:pPr>
        <w:pStyle w:val="HTMLPreformatted"/>
        <w:divId w:val="1878153854"/>
        <w:rPr>
          <w:lang w:val="en"/>
        </w:rPr>
      </w:pPr>
      <w:r>
        <w:rPr>
          <w:lang w:val="en"/>
        </w:rPr>
        <w:t xml:space="preserve">  Content-Type: application/</w:t>
      </w:r>
      <w:proofErr w:type="spellStart"/>
      <w:r>
        <w:rPr>
          <w:lang w:val="en"/>
        </w:rPr>
        <w:t>json</w:t>
      </w:r>
      <w:proofErr w:type="spellEnd"/>
    </w:p>
    <w:p w14:paraId="3AA013B9" w14:textId="77777777" w:rsidR="00000000" w:rsidRDefault="003F103A">
      <w:pPr>
        <w:pStyle w:val="HTMLPreformatted"/>
        <w:divId w:val="1878153854"/>
        <w:rPr>
          <w:lang w:val="en"/>
        </w:rPr>
      </w:pPr>
      <w:r>
        <w:rPr>
          <w:lang w:val="en"/>
        </w:rPr>
        <w:t xml:space="preserve">  Cache-Control: no-store</w:t>
      </w:r>
    </w:p>
    <w:p w14:paraId="2A216BBD" w14:textId="77777777" w:rsidR="00000000" w:rsidRDefault="003F103A">
      <w:pPr>
        <w:pStyle w:val="HTMLPreformatted"/>
        <w:divId w:val="1878153854"/>
        <w:rPr>
          <w:lang w:val="en"/>
        </w:rPr>
      </w:pPr>
      <w:r>
        <w:rPr>
          <w:lang w:val="en"/>
        </w:rPr>
        <w:t xml:space="preserve">  Pragma: no-cache</w:t>
      </w:r>
    </w:p>
    <w:p w14:paraId="5F2EE8BB" w14:textId="77777777" w:rsidR="00000000" w:rsidRDefault="003F103A">
      <w:pPr>
        <w:pStyle w:val="HTMLPreformatted"/>
        <w:divId w:val="1878153854"/>
        <w:rPr>
          <w:lang w:val="en"/>
        </w:rPr>
      </w:pPr>
    </w:p>
    <w:p w14:paraId="25A33B2E" w14:textId="77777777" w:rsidR="00000000" w:rsidRDefault="003F103A">
      <w:pPr>
        <w:pStyle w:val="HTMLPreformatted"/>
        <w:divId w:val="1878153854"/>
        <w:rPr>
          <w:lang w:val="en"/>
        </w:rPr>
      </w:pPr>
      <w:r>
        <w:rPr>
          <w:lang w:val="en"/>
        </w:rPr>
        <w:t xml:space="preserve">  {</w:t>
      </w:r>
    </w:p>
    <w:p w14:paraId="0222271C" w14:textId="77777777" w:rsidR="00000000" w:rsidRDefault="003F103A">
      <w:pPr>
        <w:pStyle w:val="HTMLPreformatted"/>
        <w:divId w:val="1878153854"/>
        <w:rPr>
          <w:lang w:val="en"/>
        </w:rPr>
      </w:pPr>
      <w:r>
        <w:rPr>
          <w:lang w:val="en"/>
        </w:rPr>
        <w:lastRenderedPageBreak/>
        <w:t xml:space="preserve">   "</w:t>
      </w:r>
      <w:proofErr w:type="spellStart"/>
      <w:r>
        <w:rPr>
          <w:lang w:val="en"/>
        </w:rPr>
        <w:t>access_token</w:t>
      </w:r>
      <w:proofErr w:type="spellEnd"/>
      <w:r>
        <w:rPr>
          <w:lang w:val="en"/>
        </w:rPr>
        <w:t>": "TlBN45jURg",</w:t>
      </w:r>
    </w:p>
    <w:p w14:paraId="73431704" w14:textId="77777777" w:rsidR="00000000" w:rsidRDefault="003F103A">
      <w:pPr>
        <w:pStyle w:val="HTMLPreformatted"/>
        <w:divId w:val="1878153854"/>
        <w:rPr>
          <w:lang w:val="en"/>
        </w:rPr>
      </w:pPr>
      <w:r>
        <w:rPr>
          <w:lang w:val="en"/>
        </w:rPr>
        <w:t xml:space="preserve">   "</w:t>
      </w:r>
      <w:proofErr w:type="spellStart"/>
      <w:r>
        <w:rPr>
          <w:lang w:val="en"/>
        </w:rPr>
        <w:t>token_type</w:t>
      </w:r>
      <w:proofErr w:type="spellEnd"/>
      <w:r>
        <w:rPr>
          <w:lang w:val="en"/>
        </w:rPr>
        <w:t>": "Bearer",</w:t>
      </w:r>
    </w:p>
    <w:p w14:paraId="6FD6D6FC" w14:textId="77777777" w:rsidR="00000000" w:rsidRDefault="003F103A">
      <w:pPr>
        <w:pStyle w:val="HTMLPreformatted"/>
        <w:divId w:val="1878153854"/>
        <w:rPr>
          <w:lang w:val="en"/>
        </w:rPr>
      </w:pPr>
      <w:r>
        <w:rPr>
          <w:lang w:val="en"/>
        </w:rPr>
        <w:t xml:space="preserve">   "</w:t>
      </w:r>
      <w:proofErr w:type="spellStart"/>
      <w:r>
        <w:rPr>
          <w:lang w:val="en"/>
        </w:rPr>
        <w:t>refresh_token</w:t>
      </w:r>
      <w:proofErr w:type="spellEnd"/>
      <w:r>
        <w:rPr>
          <w:lang w:val="en"/>
        </w:rPr>
        <w:t>": "9yNOxJtZa5</w:t>
      </w:r>
      <w:r>
        <w:rPr>
          <w:lang w:val="en"/>
        </w:rPr>
        <w:t>",</w:t>
      </w:r>
    </w:p>
    <w:p w14:paraId="20026CEC" w14:textId="77777777" w:rsidR="00000000" w:rsidRDefault="003F103A">
      <w:pPr>
        <w:pStyle w:val="HTMLPreformatted"/>
        <w:divId w:val="1878153854"/>
        <w:rPr>
          <w:lang w:val="en"/>
        </w:rPr>
      </w:pPr>
      <w:r>
        <w:rPr>
          <w:lang w:val="en"/>
        </w:rPr>
        <w:t xml:space="preserve">   "</w:t>
      </w:r>
      <w:proofErr w:type="spellStart"/>
      <w:r>
        <w:rPr>
          <w:lang w:val="en"/>
        </w:rPr>
        <w:t>expires_in</w:t>
      </w:r>
      <w:proofErr w:type="spellEnd"/>
      <w:r>
        <w:rPr>
          <w:lang w:val="en"/>
        </w:rPr>
        <w:t>": 3600</w:t>
      </w:r>
    </w:p>
    <w:p w14:paraId="18195874" w14:textId="77777777" w:rsidR="00000000" w:rsidRDefault="003F103A">
      <w:pPr>
        <w:pStyle w:val="HTMLPreformatted"/>
        <w:divId w:val="1878153854"/>
        <w:rPr>
          <w:lang w:val="en"/>
        </w:rPr>
      </w:pPr>
      <w:r>
        <w:rPr>
          <w:lang w:val="en"/>
        </w:rPr>
        <w:t xml:space="preserve">  }</w:t>
      </w:r>
    </w:p>
    <w:p w14:paraId="1F630EE4" w14:textId="77777777" w:rsidR="00000000" w:rsidRDefault="003F103A">
      <w:pPr>
        <w:spacing w:before="0" w:beforeAutospacing="0" w:after="0" w:afterAutospacing="0"/>
        <w:divId w:val="1567063107"/>
        <w:rPr>
          <w:rFonts w:ascii="Verdana" w:eastAsia="Times New Roman" w:hAnsi="Verdana"/>
          <w:color w:val="000000"/>
          <w:lang w:val="en"/>
        </w:rPr>
      </w:pPr>
      <w:bookmarkStart w:id="267" w:name="RefreshErrorResponse"/>
      <w:bookmarkEnd w:id="267"/>
    </w:p>
    <w:p w14:paraId="363F15D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F0B4322" w14:textId="77777777">
        <w:trPr>
          <w:divId w:val="1567063107"/>
          <w:trHeight w:val="225"/>
          <w:tblCellSpacing w:w="12" w:type="dxa"/>
        </w:trPr>
        <w:tc>
          <w:tcPr>
            <w:tcW w:w="450" w:type="dxa"/>
            <w:shd w:val="clear" w:color="auto" w:fill="990000"/>
            <w:vAlign w:val="center"/>
            <w:hideMark/>
          </w:tcPr>
          <w:p w14:paraId="2D36EC1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1B4BF6" w14:textId="77777777" w:rsidR="00000000" w:rsidRDefault="003F103A">
      <w:pPr>
        <w:pStyle w:val="Heading3"/>
        <w:divId w:val="1567063107"/>
        <w:rPr>
          <w:rFonts w:eastAsia="Times New Roman"/>
          <w:lang w:val="en"/>
        </w:rPr>
      </w:pPr>
      <w:bookmarkStart w:id="268" w:name="rfc.section.12.3"/>
      <w:bookmarkEnd w:id="268"/>
      <w:r>
        <w:rPr>
          <w:rFonts w:eastAsia="Times New Roman"/>
          <w:lang w:val="en"/>
        </w:rPr>
        <w:t>12.3.</w:t>
      </w:r>
      <w:proofErr w:type="gramStart"/>
      <w:r>
        <w:rPr>
          <w:rFonts w:eastAsia="Times New Roman"/>
          <w:lang w:val="en"/>
        </w:rPr>
        <w:t>  Refresh</w:t>
      </w:r>
      <w:proofErr w:type="gramEnd"/>
      <w:r>
        <w:rPr>
          <w:rFonts w:eastAsia="Times New Roman"/>
          <w:lang w:val="en"/>
        </w:rPr>
        <w:t xml:space="preserve"> Error Response</w:t>
      </w:r>
    </w:p>
    <w:p w14:paraId="583E09B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5F067F4D" w14:textId="77777777" w:rsidR="00000000" w:rsidRDefault="003F103A">
      <w:pPr>
        <w:spacing w:before="0" w:beforeAutospacing="0" w:after="0" w:afterAutospacing="0"/>
        <w:divId w:val="1567063107"/>
        <w:rPr>
          <w:rFonts w:ascii="Verdana" w:eastAsia="Times New Roman" w:hAnsi="Verdana"/>
          <w:color w:val="000000"/>
          <w:lang w:val="en"/>
        </w:rPr>
      </w:pPr>
      <w:bookmarkStart w:id="269" w:name="Serializations"/>
      <w:bookmarkEnd w:id="269"/>
    </w:p>
    <w:p w14:paraId="174E891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D745EE8" w14:textId="77777777">
        <w:trPr>
          <w:divId w:val="1567063107"/>
          <w:trHeight w:val="225"/>
          <w:tblCellSpacing w:w="12" w:type="dxa"/>
        </w:trPr>
        <w:tc>
          <w:tcPr>
            <w:tcW w:w="450" w:type="dxa"/>
            <w:shd w:val="clear" w:color="auto" w:fill="990000"/>
            <w:vAlign w:val="center"/>
            <w:hideMark/>
          </w:tcPr>
          <w:p w14:paraId="3AECE75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69C3BE" w14:textId="77777777" w:rsidR="00000000" w:rsidRDefault="003F103A">
      <w:pPr>
        <w:pStyle w:val="Heading3"/>
        <w:divId w:val="1567063107"/>
        <w:rPr>
          <w:rFonts w:eastAsia="Times New Roman"/>
          <w:lang w:val="en"/>
        </w:rPr>
      </w:pPr>
      <w:bookmarkStart w:id="270" w:name="rfc.section.13"/>
      <w:bookmarkEnd w:id="270"/>
      <w:r>
        <w:rPr>
          <w:rFonts w:eastAsia="Times New Roman"/>
          <w:lang w:val="en"/>
        </w:rPr>
        <w:t>13.  Serializations</w:t>
      </w:r>
    </w:p>
    <w:p w14:paraId="48874B94" w14:textId="77777777" w:rsidR="00000000" w:rsidRDefault="003F103A">
      <w:pPr>
        <w:pStyle w:val="NormalWeb"/>
        <w:divId w:val="1567063107"/>
        <w:rPr>
          <w:rFonts w:ascii="Verdana" w:hAnsi="Verdana"/>
          <w:color w:val="000000"/>
          <w:lang w:val="en"/>
        </w:rPr>
      </w:pPr>
      <w:r>
        <w:rPr>
          <w:rFonts w:ascii="Verdana" w:hAnsi="Verdana"/>
          <w:color w:val="000000"/>
          <w:lang w:val="en"/>
        </w:rPr>
        <w:t>Messages are serialized using one of the following method</w:t>
      </w:r>
      <w:r>
        <w:rPr>
          <w:rFonts w:ascii="Verdana" w:hAnsi="Verdana"/>
          <w:color w:val="000000"/>
          <w:lang w:val="en"/>
        </w:rPr>
        <w:t xml:space="preserve">s: </w:t>
      </w:r>
    </w:p>
    <w:p w14:paraId="096B5AC4" w14:textId="77777777" w:rsidR="00000000" w:rsidRDefault="003F103A">
      <w:pPr>
        <w:numPr>
          <w:ilvl w:val="0"/>
          <w:numId w:val="2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7685B730" w14:textId="77777777" w:rsidR="00000000" w:rsidRDefault="003F103A">
      <w:pPr>
        <w:numPr>
          <w:ilvl w:val="0"/>
          <w:numId w:val="2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Form Serialization </w:t>
      </w:r>
    </w:p>
    <w:p w14:paraId="02D1B02A" w14:textId="77777777" w:rsidR="00000000" w:rsidRDefault="003F103A">
      <w:pPr>
        <w:numPr>
          <w:ilvl w:val="0"/>
          <w:numId w:val="2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JSON Serialization </w:t>
      </w:r>
    </w:p>
    <w:p w14:paraId="415FFB2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section describes the syntax of these serialization methods; other sections describe when they can and must be used. Note that not all methods can be used for all messages. </w:t>
      </w:r>
    </w:p>
    <w:p w14:paraId="1A339E81" w14:textId="77777777" w:rsidR="00000000" w:rsidRDefault="003F103A">
      <w:pPr>
        <w:spacing w:before="0" w:beforeAutospacing="0" w:after="0" w:afterAutospacing="0"/>
        <w:divId w:val="1567063107"/>
        <w:rPr>
          <w:rFonts w:ascii="Verdana" w:eastAsia="Times New Roman" w:hAnsi="Verdana"/>
          <w:color w:val="000000"/>
          <w:lang w:val="en"/>
        </w:rPr>
      </w:pPr>
      <w:bookmarkStart w:id="271" w:name="QuerySerialization"/>
      <w:bookmarkEnd w:id="271"/>
    </w:p>
    <w:p w14:paraId="49548B5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8F07DDE" w14:textId="77777777">
        <w:trPr>
          <w:divId w:val="1567063107"/>
          <w:trHeight w:val="225"/>
          <w:tblCellSpacing w:w="12" w:type="dxa"/>
        </w:trPr>
        <w:tc>
          <w:tcPr>
            <w:tcW w:w="450" w:type="dxa"/>
            <w:shd w:val="clear" w:color="auto" w:fill="990000"/>
            <w:vAlign w:val="center"/>
            <w:hideMark/>
          </w:tcPr>
          <w:p w14:paraId="4B723F3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D1999C5" w14:textId="77777777" w:rsidR="00000000" w:rsidRDefault="003F103A">
      <w:pPr>
        <w:pStyle w:val="Heading3"/>
        <w:divId w:val="1567063107"/>
        <w:rPr>
          <w:rFonts w:eastAsia="Times New Roman"/>
          <w:lang w:val="en"/>
        </w:rPr>
      </w:pPr>
      <w:bookmarkStart w:id="272" w:name="rfc.section.13.1"/>
      <w:bookmarkEnd w:id="272"/>
      <w:r>
        <w:rPr>
          <w:rFonts w:eastAsia="Times New Roman"/>
          <w:lang w:val="en"/>
        </w:rPr>
        <w:t>13.1.</w:t>
      </w:r>
      <w:proofErr w:type="gramStart"/>
      <w:r>
        <w:rPr>
          <w:rFonts w:eastAsia="Times New Roman"/>
          <w:lang w:val="en"/>
        </w:rPr>
        <w:t>  Query</w:t>
      </w:r>
      <w:proofErr w:type="gramEnd"/>
      <w:r>
        <w:rPr>
          <w:rFonts w:eastAsia="Times New Roman"/>
          <w:lang w:val="en"/>
        </w:rPr>
        <w:t xml:space="preserve"> String Serialization</w:t>
      </w:r>
    </w:p>
    <w:p w14:paraId="1A2CF89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order to serialize the parameters using the Query String </w:t>
      </w:r>
      <w:r>
        <w:rPr>
          <w:rFonts w:ascii="Verdana" w:hAnsi="Verdana"/>
          <w:color w:val="000000"/>
          <w:lang w:val="en"/>
        </w:rPr>
        <w:t xml:space="preserve">Serialization, the Client constructs the string by adding the parameters and values to the query component of a URL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w:t>
        </w:r>
        <w:r>
          <w:rPr>
            <w:rStyle w:val="Hyperlink"/>
            <w:rFonts w:ascii="Verdana" w:hAnsi="Verdana"/>
            <w:vanish/>
            <w:u w:val="none"/>
            <w:lang w:val="en"/>
          </w:rPr>
          <w:t>Raggett, D., Hors, A., and I. Jacobs, “HTML 4.01 Specification,” December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w:t>
      </w:r>
      <w:r>
        <w:rPr>
          <w:rFonts w:ascii="Verdana" w:hAnsi="Verdana"/>
          <w:color w:val="000000"/>
          <w:lang w:val="en"/>
        </w:rPr>
        <w:lastRenderedPageBreak/>
        <w:t xml:space="preserve">same serialization method is also used when adding parameters to the fragment component of a URL. </w:t>
      </w:r>
    </w:p>
    <w:p w14:paraId="4A4A043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following is a non-normative example of this serialization (with line wraps within values for display purposes only): </w:t>
      </w:r>
    </w:p>
    <w:p w14:paraId="14906469" w14:textId="77777777" w:rsidR="00000000" w:rsidRDefault="003F103A">
      <w:pPr>
        <w:pStyle w:val="HTMLPreformatted"/>
        <w:divId w:val="1782800754"/>
        <w:rPr>
          <w:lang w:val="en"/>
        </w:rPr>
      </w:pPr>
    </w:p>
    <w:p w14:paraId="0268CCFE" w14:textId="77777777" w:rsidR="00000000" w:rsidRDefault="003F103A">
      <w:pPr>
        <w:pStyle w:val="HTMLPreformatted"/>
        <w:divId w:val="1782800754"/>
        <w:rPr>
          <w:lang w:val="en"/>
        </w:rPr>
      </w:pPr>
      <w:r>
        <w:rPr>
          <w:lang w:val="en"/>
        </w:rPr>
        <w:t xml:space="preserve">  GET /authorize?</w:t>
      </w:r>
    </w:p>
    <w:p w14:paraId="098CCC45" w14:textId="77777777" w:rsidR="00000000" w:rsidRDefault="003F103A">
      <w:pPr>
        <w:pStyle w:val="HTMLPreformatted"/>
        <w:divId w:val="1782800754"/>
        <w:rPr>
          <w:lang w:val="en"/>
        </w:rPr>
      </w:pPr>
      <w:r>
        <w:rPr>
          <w:lang w:val="en"/>
        </w:rPr>
        <w:t xml:space="preserve">    </w:t>
      </w:r>
      <w:proofErr w:type="spellStart"/>
      <w:r>
        <w:rPr>
          <w:lang w:val="en"/>
        </w:rPr>
        <w:t>response_type</w:t>
      </w:r>
      <w:proofErr w:type="spellEnd"/>
      <w:r>
        <w:rPr>
          <w:lang w:val="en"/>
        </w:rPr>
        <w:t>=code</w:t>
      </w:r>
    </w:p>
    <w:p w14:paraId="79853C0C" w14:textId="77777777" w:rsidR="00000000" w:rsidRDefault="003F103A">
      <w:pPr>
        <w:pStyle w:val="HTMLPreformatted"/>
        <w:divId w:val="1782800754"/>
        <w:rPr>
          <w:lang w:val="en"/>
        </w:rPr>
      </w:pPr>
      <w:r>
        <w:rPr>
          <w:lang w:val="en"/>
        </w:rPr>
        <w:t xml:space="preserve">    &amp;scope=</w:t>
      </w:r>
      <w:proofErr w:type="spellStart"/>
      <w:r>
        <w:rPr>
          <w:lang w:val="en"/>
        </w:rPr>
        <w:t>openid</w:t>
      </w:r>
      <w:proofErr w:type="spellEnd"/>
    </w:p>
    <w:p w14:paraId="075D860C" w14:textId="77777777" w:rsidR="00000000" w:rsidRDefault="003F103A">
      <w:pPr>
        <w:pStyle w:val="HTMLPreformatted"/>
        <w:divId w:val="1782800754"/>
        <w:rPr>
          <w:lang w:val="en"/>
        </w:rPr>
      </w:pPr>
      <w:r>
        <w:rPr>
          <w:lang w:val="en"/>
        </w:rPr>
        <w:t xml:space="preserve">    &amp;</w:t>
      </w:r>
      <w:proofErr w:type="spellStart"/>
      <w:r>
        <w:rPr>
          <w:lang w:val="en"/>
        </w:rPr>
        <w:t>client_id</w:t>
      </w:r>
      <w:proofErr w:type="spellEnd"/>
      <w:r>
        <w:rPr>
          <w:lang w:val="en"/>
        </w:rPr>
        <w:t>=s6BhdRkqt3</w:t>
      </w:r>
    </w:p>
    <w:p w14:paraId="29EC41EB" w14:textId="77777777" w:rsidR="00000000" w:rsidRDefault="003F103A">
      <w:pPr>
        <w:pStyle w:val="HTMLPreformatted"/>
        <w:divId w:val="1782800754"/>
        <w:rPr>
          <w:lang w:val="en"/>
        </w:rPr>
      </w:pPr>
      <w:r>
        <w:rPr>
          <w:lang w:val="en"/>
        </w:rPr>
        <w:t xml:space="preserve">    &amp;</w:t>
      </w:r>
      <w:proofErr w:type="spellStart"/>
      <w:r>
        <w:rPr>
          <w:lang w:val="en"/>
        </w:rPr>
        <w:t>redirect_uri</w:t>
      </w:r>
      <w:proofErr w:type="spellEnd"/>
      <w:r>
        <w:rPr>
          <w:lang w:val="en"/>
        </w:rPr>
        <w:t>=https%3A%2F%2Fclient.example.org%</w:t>
      </w:r>
      <w:r>
        <w:rPr>
          <w:lang w:val="en"/>
        </w:rPr>
        <w:t>2Fcb HTTP/1.1</w:t>
      </w:r>
    </w:p>
    <w:p w14:paraId="67A999C1" w14:textId="77777777" w:rsidR="00000000" w:rsidRDefault="003F103A">
      <w:pPr>
        <w:pStyle w:val="HTMLPreformatted"/>
        <w:divId w:val="1782800754"/>
        <w:rPr>
          <w:lang w:val="en"/>
        </w:rPr>
      </w:pPr>
      <w:r>
        <w:rPr>
          <w:lang w:val="en"/>
        </w:rPr>
        <w:t xml:space="preserve">  Host: server.example.com</w:t>
      </w:r>
    </w:p>
    <w:p w14:paraId="707C6298" w14:textId="77777777" w:rsidR="00000000" w:rsidRDefault="003F103A">
      <w:pPr>
        <w:spacing w:before="0" w:beforeAutospacing="0" w:after="0" w:afterAutospacing="0"/>
        <w:divId w:val="1567063107"/>
        <w:rPr>
          <w:rFonts w:ascii="Verdana" w:eastAsia="Times New Roman" w:hAnsi="Verdana"/>
          <w:color w:val="000000"/>
          <w:lang w:val="en"/>
        </w:rPr>
      </w:pPr>
      <w:bookmarkStart w:id="273" w:name="FormSerialization"/>
      <w:bookmarkEnd w:id="273"/>
    </w:p>
    <w:p w14:paraId="6EDF471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72D971F" w14:textId="77777777">
        <w:trPr>
          <w:divId w:val="1567063107"/>
          <w:trHeight w:val="225"/>
          <w:tblCellSpacing w:w="12" w:type="dxa"/>
        </w:trPr>
        <w:tc>
          <w:tcPr>
            <w:tcW w:w="450" w:type="dxa"/>
            <w:shd w:val="clear" w:color="auto" w:fill="990000"/>
            <w:vAlign w:val="center"/>
            <w:hideMark/>
          </w:tcPr>
          <w:p w14:paraId="06B84B4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5B0B6B68" w14:textId="77777777" w:rsidR="00000000" w:rsidRDefault="003F103A">
      <w:pPr>
        <w:pStyle w:val="Heading3"/>
        <w:divId w:val="1567063107"/>
        <w:rPr>
          <w:rFonts w:eastAsia="Times New Roman"/>
          <w:lang w:val="en"/>
        </w:rPr>
      </w:pPr>
      <w:bookmarkStart w:id="274" w:name="rfc.section.13.2"/>
      <w:bookmarkEnd w:id="274"/>
      <w:r>
        <w:rPr>
          <w:rFonts w:eastAsia="Times New Roman"/>
          <w:lang w:val="en"/>
        </w:rPr>
        <w:t>13.2.</w:t>
      </w:r>
      <w:proofErr w:type="gramStart"/>
      <w:r>
        <w:rPr>
          <w:rFonts w:eastAsia="Times New Roman"/>
          <w:lang w:val="en"/>
        </w:rPr>
        <w:t>  Form</w:t>
      </w:r>
      <w:proofErr w:type="gramEnd"/>
      <w:r>
        <w:rPr>
          <w:rFonts w:eastAsia="Times New Roman"/>
          <w:lang w:val="en"/>
        </w:rPr>
        <w:t xml:space="preserve"> Serialization</w:t>
      </w:r>
    </w:p>
    <w:p w14:paraId="60246B3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70330A07" w14:textId="77777777" w:rsidR="00000000" w:rsidRDefault="003F103A">
      <w:pPr>
        <w:pStyle w:val="NormalWeb"/>
        <w:divId w:val="1567063107"/>
        <w:rPr>
          <w:rFonts w:ascii="Verdana" w:hAnsi="Verdana"/>
          <w:color w:val="000000"/>
          <w:lang w:val="en"/>
        </w:rPr>
      </w:pPr>
      <w:r>
        <w:rPr>
          <w:rFonts w:ascii="Verdana" w:hAnsi="Verdana"/>
          <w:color w:val="000000"/>
          <w:lang w:val="en"/>
        </w:rPr>
        <w:t>The following is a non-normative example of this serialization (with l</w:t>
      </w:r>
      <w:r>
        <w:rPr>
          <w:rFonts w:ascii="Verdana" w:hAnsi="Verdana"/>
          <w:color w:val="000000"/>
          <w:lang w:val="en"/>
        </w:rPr>
        <w:t xml:space="preserve">ine wraps within values for display purposes only): </w:t>
      </w:r>
    </w:p>
    <w:p w14:paraId="7114ACF2" w14:textId="77777777" w:rsidR="00000000" w:rsidRDefault="003F103A">
      <w:pPr>
        <w:pStyle w:val="HTMLPreformatted"/>
        <w:divId w:val="306473858"/>
        <w:rPr>
          <w:lang w:val="en"/>
        </w:rPr>
      </w:pPr>
    </w:p>
    <w:p w14:paraId="413BAA3D" w14:textId="77777777" w:rsidR="00000000" w:rsidRDefault="003F103A">
      <w:pPr>
        <w:pStyle w:val="HTMLPreformatted"/>
        <w:divId w:val="306473858"/>
        <w:rPr>
          <w:lang w:val="en"/>
        </w:rPr>
      </w:pPr>
      <w:r>
        <w:rPr>
          <w:lang w:val="en"/>
        </w:rPr>
        <w:t xml:space="preserve">  POST /authorize HTTP/1.1</w:t>
      </w:r>
    </w:p>
    <w:p w14:paraId="28FEB669" w14:textId="77777777" w:rsidR="00000000" w:rsidRDefault="003F103A">
      <w:pPr>
        <w:pStyle w:val="HTMLPreformatted"/>
        <w:divId w:val="306473858"/>
        <w:rPr>
          <w:lang w:val="en"/>
        </w:rPr>
      </w:pPr>
      <w:r>
        <w:rPr>
          <w:lang w:val="en"/>
        </w:rPr>
        <w:t xml:space="preserve">  Host: server.example.com</w:t>
      </w:r>
    </w:p>
    <w:p w14:paraId="4EA8A23A" w14:textId="77777777" w:rsidR="00000000" w:rsidRDefault="003F103A">
      <w:pPr>
        <w:pStyle w:val="HTMLPreformatted"/>
        <w:divId w:val="306473858"/>
        <w:rPr>
          <w:lang w:val="en"/>
        </w:rPr>
      </w:pPr>
      <w:r>
        <w:rPr>
          <w:lang w:val="en"/>
        </w:rPr>
        <w:t xml:space="preserve">  Content-Type: application/x-www-form-</w:t>
      </w:r>
      <w:proofErr w:type="spellStart"/>
      <w:r>
        <w:rPr>
          <w:lang w:val="en"/>
        </w:rPr>
        <w:t>urlencoded</w:t>
      </w:r>
      <w:proofErr w:type="spellEnd"/>
    </w:p>
    <w:p w14:paraId="36645ADF" w14:textId="77777777" w:rsidR="00000000" w:rsidRDefault="003F103A">
      <w:pPr>
        <w:pStyle w:val="HTMLPreformatted"/>
        <w:divId w:val="306473858"/>
        <w:rPr>
          <w:lang w:val="en"/>
        </w:rPr>
      </w:pPr>
    </w:p>
    <w:p w14:paraId="42FEE1A5" w14:textId="77777777" w:rsidR="00000000" w:rsidRDefault="003F103A">
      <w:pPr>
        <w:pStyle w:val="HTMLPreformatted"/>
        <w:divId w:val="306473858"/>
        <w:rPr>
          <w:lang w:val="en"/>
        </w:rPr>
      </w:pPr>
      <w:r>
        <w:rPr>
          <w:lang w:val="en"/>
        </w:rPr>
        <w:t xml:space="preserve">  </w:t>
      </w:r>
      <w:proofErr w:type="spellStart"/>
      <w:r>
        <w:rPr>
          <w:lang w:val="en"/>
        </w:rPr>
        <w:t>response_type</w:t>
      </w:r>
      <w:proofErr w:type="spellEnd"/>
      <w:r>
        <w:rPr>
          <w:lang w:val="en"/>
        </w:rPr>
        <w:t>=code</w:t>
      </w:r>
    </w:p>
    <w:p w14:paraId="47235F77" w14:textId="77777777" w:rsidR="00000000" w:rsidRDefault="003F103A">
      <w:pPr>
        <w:pStyle w:val="HTMLPreformatted"/>
        <w:divId w:val="306473858"/>
        <w:rPr>
          <w:lang w:val="en"/>
        </w:rPr>
      </w:pPr>
      <w:r>
        <w:rPr>
          <w:lang w:val="en"/>
        </w:rPr>
        <w:t xml:space="preserve">    &amp;scope=</w:t>
      </w:r>
      <w:proofErr w:type="spellStart"/>
      <w:r>
        <w:rPr>
          <w:lang w:val="en"/>
        </w:rPr>
        <w:t>openid</w:t>
      </w:r>
      <w:proofErr w:type="spellEnd"/>
    </w:p>
    <w:p w14:paraId="331240FB" w14:textId="77777777" w:rsidR="00000000" w:rsidRDefault="003F103A">
      <w:pPr>
        <w:pStyle w:val="HTMLPreformatted"/>
        <w:divId w:val="306473858"/>
        <w:rPr>
          <w:lang w:val="en"/>
        </w:rPr>
      </w:pPr>
      <w:r>
        <w:rPr>
          <w:lang w:val="en"/>
        </w:rPr>
        <w:t xml:space="preserve">    &amp;</w:t>
      </w:r>
      <w:proofErr w:type="spellStart"/>
      <w:r>
        <w:rPr>
          <w:lang w:val="en"/>
        </w:rPr>
        <w:t>client_id</w:t>
      </w:r>
      <w:proofErr w:type="spellEnd"/>
      <w:r>
        <w:rPr>
          <w:lang w:val="en"/>
        </w:rPr>
        <w:t>=s6BhdRkqt3</w:t>
      </w:r>
    </w:p>
    <w:p w14:paraId="5E53B479" w14:textId="77777777" w:rsidR="00000000" w:rsidRDefault="003F103A">
      <w:pPr>
        <w:pStyle w:val="HTMLPreformatted"/>
        <w:divId w:val="306473858"/>
        <w:rPr>
          <w:lang w:val="en"/>
        </w:rPr>
      </w:pPr>
      <w:r>
        <w:rPr>
          <w:lang w:val="en"/>
        </w:rPr>
        <w:t xml:space="preserve">    &amp;</w:t>
      </w:r>
      <w:proofErr w:type="spellStart"/>
      <w:r>
        <w:rPr>
          <w:lang w:val="en"/>
        </w:rPr>
        <w:t>redirect_uri</w:t>
      </w:r>
      <w:proofErr w:type="spellEnd"/>
      <w:r>
        <w:rPr>
          <w:lang w:val="en"/>
        </w:rPr>
        <w:t>=https%3A%2F%2F</w:t>
      </w:r>
      <w:r>
        <w:rPr>
          <w:lang w:val="en"/>
        </w:rPr>
        <w:t>client.example.org%2Fcb</w:t>
      </w:r>
    </w:p>
    <w:p w14:paraId="4C3F7740" w14:textId="77777777" w:rsidR="00000000" w:rsidRDefault="003F103A">
      <w:pPr>
        <w:spacing w:before="0" w:beforeAutospacing="0" w:after="0" w:afterAutospacing="0"/>
        <w:divId w:val="1567063107"/>
        <w:rPr>
          <w:rFonts w:ascii="Verdana" w:eastAsia="Times New Roman" w:hAnsi="Verdana"/>
          <w:color w:val="000000"/>
          <w:lang w:val="en"/>
        </w:rPr>
      </w:pPr>
      <w:bookmarkStart w:id="275" w:name="JSONSerialization"/>
      <w:bookmarkEnd w:id="275"/>
    </w:p>
    <w:p w14:paraId="39CE9E4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3B38A0C" w14:textId="77777777">
        <w:trPr>
          <w:divId w:val="1567063107"/>
          <w:trHeight w:val="225"/>
          <w:tblCellSpacing w:w="12" w:type="dxa"/>
        </w:trPr>
        <w:tc>
          <w:tcPr>
            <w:tcW w:w="450" w:type="dxa"/>
            <w:shd w:val="clear" w:color="auto" w:fill="990000"/>
            <w:vAlign w:val="center"/>
            <w:hideMark/>
          </w:tcPr>
          <w:p w14:paraId="469BD7D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C3EABD" w14:textId="77777777" w:rsidR="00000000" w:rsidRDefault="003F103A">
      <w:pPr>
        <w:pStyle w:val="Heading3"/>
        <w:divId w:val="1567063107"/>
        <w:rPr>
          <w:rFonts w:eastAsia="Times New Roman"/>
          <w:lang w:val="en"/>
        </w:rPr>
      </w:pPr>
      <w:bookmarkStart w:id="276" w:name="rfc.section.13.3"/>
      <w:bookmarkEnd w:id="276"/>
      <w:r>
        <w:rPr>
          <w:rFonts w:eastAsia="Times New Roman"/>
          <w:lang w:val="en"/>
        </w:rPr>
        <w:lastRenderedPageBreak/>
        <w:t>13.3.</w:t>
      </w:r>
      <w:proofErr w:type="gramStart"/>
      <w:r>
        <w:rPr>
          <w:rFonts w:eastAsia="Times New Roman"/>
          <w:lang w:val="en"/>
        </w:rPr>
        <w:t>  JSON</w:t>
      </w:r>
      <w:proofErr w:type="gramEnd"/>
      <w:r>
        <w:rPr>
          <w:rFonts w:eastAsia="Times New Roman"/>
          <w:lang w:val="en"/>
        </w:rPr>
        <w:t xml:space="preserve"> Serialization</w:t>
      </w:r>
    </w:p>
    <w:p w14:paraId="6C11429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parameters are serialized into a JSON object structure by adding each parameter at the highest structure level. Parameter names and string </w:t>
      </w:r>
      <w:r>
        <w:rPr>
          <w:rFonts w:ascii="Verdana" w:hAnsi="Verdana"/>
          <w:color w:val="000000"/>
          <w:lang w:val="en"/>
        </w:rPr>
        <w:t xml:space="preserve">values are represented as JSON strings. Numerical values are represented as JSON numbers. Boolean values are represented as JSON </w:t>
      </w:r>
      <w:proofErr w:type="spellStart"/>
      <w:r>
        <w:rPr>
          <w:rFonts w:ascii="Verdana" w:hAnsi="Verdana"/>
          <w:color w:val="000000"/>
          <w:lang w:val="en"/>
        </w:rPr>
        <w:t>booleans</w:t>
      </w:r>
      <w:proofErr w:type="spellEnd"/>
      <w:r>
        <w:rPr>
          <w:rFonts w:ascii="Verdana" w:hAnsi="Verdana"/>
          <w:color w:val="000000"/>
          <w:lang w:val="en"/>
        </w:rPr>
        <w:t xml:space="preserve">. Omitted parameters and parameters with no value SHOULD be omitted from the object and not represented by a JSON </w:t>
      </w:r>
      <w:r>
        <w:rPr>
          <w:rStyle w:val="HTMLTypewriter"/>
          <w:lang w:val="en"/>
        </w:rPr>
        <w:t>null</w:t>
      </w:r>
      <w:r>
        <w:rPr>
          <w:rFonts w:ascii="Verdana" w:hAnsi="Verdana"/>
          <w:color w:val="000000"/>
          <w:lang w:val="en"/>
        </w:rPr>
        <w:t xml:space="preserve"> </w:t>
      </w:r>
      <w:r>
        <w:rPr>
          <w:rFonts w:ascii="Verdana" w:hAnsi="Verdana"/>
          <w:color w:val="000000"/>
          <w:lang w:val="en"/>
        </w:rPr>
        <w:t xml:space="preserve">value, unless otherwise specified. A parameter MAY have a JSON object or a JSON array as its value. </w:t>
      </w:r>
    </w:p>
    <w:p w14:paraId="6D34139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is a non-normative example of this serialization: </w:t>
      </w:r>
    </w:p>
    <w:p w14:paraId="01E04A05" w14:textId="77777777" w:rsidR="00000000" w:rsidRDefault="003F103A">
      <w:pPr>
        <w:pStyle w:val="HTMLPreformatted"/>
        <w:divId w:val="1983463912"/>
        <w:rPr>
          <w:lang w:val="en"/>
        </w:rPr>
      </w:pPr>
    </w:p>
    <w:p w14:paraId="14846448" w14:textId="77777777" w:rsidR="00000000" w:rsidRDefault="003F103A">
      <w:pPr>
        <w:pStyle w:val="HTMLPreformatted"/>
        <w:divId w:val="1983463912"/>
        <w:rPr>
          <w:lang w:val="en"/>
        </w:rPr>
      </w:pPr>
      <w:r>
        <w:rPr>
          <w:lang w:val="en"/>
        </w:rPr>
        <w:t xml:space="preserve">  {</w:t>
      </w:r>
    </w:p>
    <w:p w14:paraId="3607D60E" w14:textId="77777777" w:rsidR="00000000" w:rsidRDefault="003F103A">
      <w:pPr>
        <w:pStyle w:val="HTMLPreformatted"/>
        <w:divId w:val="1983463912"/>
        <w:rPr>
          <w:lang w:val="en"/>
        </w:rPr>
      </w:pPr>
      <w:r>
        <w:rPr>
          <w:lang w:val="en"/>
        </w:rPr>
        <w:t xml:space="preserve">   "</w:t>
      </w:r>
      <w:proofErr w:type="spellStart"/>
      <w:r>
        <w:rPr>
          <w:lang w:val="en"/>
        </w:rPr>
        <w:t>access_token</w:t>
      </w:r>
      <w:proofErr w:type="spellEnd"/>
      <w:r>
        <w:rPr>
          <w:lang w:val="en"/>
        </w:rPr>
        <w:t>": "SlAV32hkKG",</w:t>
      </w:r>
    </w:p>
    <w:p w14:paraId="65ABB4E5" w14:textId="77777777" w:rsidR="00000000" w:rsidRDefault="003F103A">
      <w:pPr>
        <w:pStyle w:val="HTMLPreformatted"/>
        <w:divId w:val="1983463912"/>
        <w:rPr>
          <w:lang w:val="en"/>
        </w:rPr>
      </w:pPr>
      <w:r>
        <w:rPr>
          <w:lang w:val="en"/>
        </w:rPr>
        <w:t xml:space="preserve">   "</w:t>
      </w:r>
      <w:proofErr w:type="spellStart"/>
      <w:r>
        <w:rPr>
          <w:lang w:val="en"/>
        </w:rPr>
        <w:t>token_type</w:t>
      </w:r>
      <w:proofErr w:type="spellEnd"/>
      <w:r>
        <w:rPr>
          <w:lang w:val="en"/>
        </w:rPr>
        <w:t>": "Bearer",</w:t>
      </w:r>
    </w:p>
    <w:p w14:paraId="07479EEB" w14:textId="77777777" w:rsidR="00000000" w:rsidRDefault="003F103A">
      <w:pPr>
        <w:pStyle w:val="HTMLPreformatted"/>
        <w:divId w:val="1983463912"/>
        <w:rPr>
          <w:lang w:val="en"/>
        </w:rPr>
      </w:pPr>
      <w:r>
        <w:rPr>
          <w:lang w:val="en"/>
        </w:rPr>
        <w:t xml:space="preserve">   "</w:t>
      </w:r>
      <w:proofErr w:type="spellStart"/>
      <w:r>
        <w:rPr>
          <w:lang w:val="en"/>
        </w:rPr>
        <w:t>expires_in</w:t>
      </w:r>
      <w:proofErr w:type="spellEnd"/>
      <w:r>
        <w:rPr>
          <w:lang w:val="en"/>
        </w:rPr>
        <w:t>": 3600,</w:t>
      </w:r>
    </w:p>
    <w:p w14:paraId="61A85C29" w14:textId="77777777" w:rsidR="00000000" w:rsidRDefault="003F103A">
      <w:pPr>
        <w:pStyle w:val="HTMLPreformatted"/>
        <w:divId w:val="1983463912"/>
        <w:rPr>
          <w:lang w:val="en"/>
        </w:rPr>
      </w:pPr>
      <w:r>
        <w:rPr>
          <w:lang w:val="en"/>
        </w:rPr>
        <w:t xml:space="preserve">  </w:t>
      </w:r>
      <w:r>
        <w:rPr>
          <w:lang w:val="en"/>
        </w:rPr>
        <w:t xml:space="preserve"> "</w:t>
      </w:r>
      <w:proofErr w:type="spellStart"/>
      <w:r>
        <w:rPr>
          <w:lang w:val="en"/>
        </w:rPr>
        <w:t>refresh_token</w:t>
      </w:r>
      <w:proofErr w:type="spellEnd"/>
      <w:r>
        <w:rPr>
          <w:lang w:val="en"/>
        </w:rPr>
        <w:t>": "8xLOxBtZp8"</w:t>
      </w:r>
    </w:p>
    <w:p w14:paraId="12E472FB" w14:textId="77777777" w:rsidR="00000000" w:rsidRDefault="003F103A">
      <w:pPr>
        <w:pStyle w:val="HTMLPreformatted"/>
        <w:divId w:val="1983463912"/>
        <w:rPr>
          <w:lang w:val="en"/>
        </w:rPr>
      </w:pPr>
      <w:r>
        <w:rPr>
          <w:lang w:val="en"/>
        </w:rPr>
        <w:t xml:space="preserve">  }</w:t>
      </w:r>
    </w:p>
    <w:p w14:paraId="611BB1BE" w14:textId="77777777" w:rsidR="00000000" w:rsidRDefault="003F103A">
      <w:pPr>
        <w:spacing w:before="0" w:beforeAutospacing="0" w:after="0" w:afterAutospacing="0"/>
        <w:divId w:val="1567063107"/>
        <w:rPr>
          <w:rFonts w:ascii="Verdana" w:eastAsia="Times New Roman" w:hAnsi="Verdana"/>
          <w:color w:val="000000"/>
          <w:lang w:val="en"/>
        </w:rPr>
      </w:pPr>
      <w:bookmarkStart w:id="277" w:name="StringOps"/>
      <w:bookmarkEnd w:id="277"/>
    </w:p>
    <w:p w14:paraId="7E7EA67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25DA0C6" w14:textId="77777777">
        <w:trPr>
          <w:divId w:val="1567063107"/>
          <w:trHeight w:val="225"/>
          <w:tblCellSpacing w:w="12" w:type="dxa"/>
        </w:trPr>
        <w:tc>
          <w:tcPr>
            <w:tcW w:w="450" w:type="dxa"/>
            <w:shd w:val="clear" w:color="auto" w:fill="990000"/>
            <w:vAlign w:val="center"/>
            <w:hideMark/>
          </w:tcPr>
          <w:p w14:paraId="5BC4A79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ED94C2" w14:textId="77777777" w:rsidR="00000000" w:rsidRDefault="003F103A">
      <w:pPr>
        <w:pStyle w:val="Heading3"/>
        <w:divId w:val="1567063107"/>
        <w:rPr>
          <w:rFonts w:eastAsia="Times New Roman"/>
          <w:lang w:val="en"/>
        </w:rPr>
      </w:pPr>
      <w:bookmarkStart w:id="278" w:name="rfc.section.14"/>
      <w:bookmarkEnd w:id="278"/>
      <w:r>
        <w:rPr>
          <w:rFonts w:eastAsia="Times New Roman"/>
          <w:lang w:val="en"/>
        </w:rPr>
        <w:t>14.  String Operations</w:t>
      </w:r>
    </w:p>
    <w:p w14:paraId="4170C598" w14:textId="77777777" w:rsidR="00000000" w:rsidRDefault="003F103A">
      <w:pPr>
        <w:pStyle w:val="NormalWeb"/>
        <w:divId w:val="1567063107"/>
        <w:rPr>
          <w:rFonts w:ascii="Verdana" w:hAnsi="Verdana"/>
          <w:color w:val="000000"/>
          <w:lang w:val="en"/>
        </w:rPr>
      </w:pPr>
      <w:r>
        <w:rPr>
          <w:rFonts w:ascii="Verdana" w:hAnsi="Verdana"/>
          <w:color w:val="000000"/>
          <w:lang w:val="en"/>
        </w:rPr>
        <w:t>Processing some OpenID Connect messages requires comparing values in the messages to known values. For example, the Claim Name</w:t>
      </w:r>
      <w:r>
        <w:rPr>
          <w:rFonts w:ascii="Verdana" w:hAnsi="Verdana"/>
          <w:color w:val="000000"/>
          <w:lang w:val="en"/>
        </w:rPr>
        <w:t xml:space="preserv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1E594072" w14:textId="77777777" w:rsidR="00000000" w:rsidRDefault="003F103A">
      <w:pPr>
        <w:pStyle w:val="NormalWeb"/>
        <w:divId w:val="1567063107"/>
        <w:rPr>
          <w:rFonts w:ascii="Verdana" w:hAnsi="Verdana"/>
          <w:color w:val="000000"/>
          <w:lang w:val="en"/>
        </w:rPr>
      </w:pPr>
      <w:r>
        <w:rPr>
          <w:rFonts w:ascii="Verdana" w:hAnsi="Verdana"/>
          <w:color w:val="000000"/>
          <w:lang w:val="en"/>
        </w:rPr>
        <w:t>Therefore, comparisons between JSON strings and other Unicode strings MUST be performed a</w:t>
      </w:r>
      <w:r>
        <w:rPr>
          <w:rFonts w:ascii="Verdana" w:hAnsi="Verdana"/>
          <w:color w:val="000000"/>
          <w:lang w:val="en"/>
        </w:rPr>
        <w:t xml:space="preserve">s specified below: </w:t>
      </w:r>
    </w:p>
    <w:p w14:paraId="610A224A" w14:textId="77777777" w:rsidR="00000000" w:rsidRDefault="003F103A">
      <w:pPr>
        <w:numPr>
          <w:ilvl w:val="0"/>
          <w:numId w:val="2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5CD258A8" w14:textId="77777777" w:rsidR="00000000" w:rsidRDefault="003F103A">
      <w:pPr>
        <w:numPr>
          <w:ilvl w:val="0"/>
          <w:numId w:val="2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0CA014D4" w14:textId="77777777" w:rsidR="00000000" w:rsidRDefault="003F103A">
      <w:pPr>
        <w:numPr>
          <w:ilvl w:val="0"/>
          <w:numId w:val="25"/>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Comparisons between the two strings MUST be performed as a Unicode code point to code point equality comparison. </w:t>
      </w:r>
    </w:p>
    <w:p w14:paraId="744BBCCA" w14:textId="77777777" w:rsidR="00000000" w:rsidRDefault="003F103A">
      <w:pPr>
        <w:pStyle w:val="NormalWeb"/>
        <w:divId w:val="1567063107"/>
        <w:rPr>
          <w:rFonts w:ascii="Verdana" w:hAnsi="Verdana"/>
          <w:color w:val="000000"/>
          <w:lang w:val="en"/>
        </w:rPr>
      </w:pPr>
      <w:r>
        <w:rPr>
          <w:rFonts w:ascii="Verdana" w:hAnsi="Verdana"/>
          <w:color w:val="000000"/>
          <w:lang w:val="en"/>
        </w:rPr>
        <w:t>In several places, this specification uses s</w:t>
      </w:r>
      <w:r>
        <w:rPr>
          <w:rFonts w:ascii="Verdana" w:hAnsi="Verdana"/>
          <w:color w:val="000000"/>
          <w:lang w:val="en"/>
        </w:rPr>
        <w:t xml:space="preserve">pace delimited lists of strings. In all such cases, a single ASCII space character (0x20) MUST be used as the delimiter. </w:t>
      </w:r>
    </w:p>
    <w:p w14:paraId="18967EEE" w14:textId="77777777" w:rsidR="00000000" w:rsidRDefault="003F103A">
      <w:pPr>
        <w:spacing w:before="0" w:beforeAutospacing="0" w:after="0" w:afterAutospacing="0"/>
        <w:divId w:val="1567063107"/>
        <w:rPr>
          <w:rFonts w:ascii="Verdana" w:eastAsia="Times New Roman" w:hAnsi="Verdana"/>
          <w:color w:val="000000"/>
          <w:lang w:val="en"/>
        </w:rPr>
      </w:pPr>
      <w:bookmarkStart w:id="279" w:name="ImplementationConsiderations"/>
      <w:bookmarkEnd w:id="279"/>
    </w:p>
    <w:p w14:paraId="6090395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443410B" w14:textId="77777777">
        <w:trPr>
          <w:divId w:val="1567063107"/>
          <w:trHeight w:val="225"/>
          <w:tblCellSpacing w:w="12" w:type="dxa"/>
        </w:trPr>
        <w:tc>
          <w:tcPr>
            <w:tcW w:w="450" w:type="dxa"/>
            <w:shd w:val="clear" w:color="auto" w:fill="990000"/>
            <w:vAlign w:val="center"/>
            <w:hideMark/>
          </w:tcPr>
          <w:p w14:paraId="17F59AE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230947" w14:textId="77777777" w:rsidR="00000000" w:rsidRDefault="003F103A">
      <w:pPr>
        <w:pStyle w:val="Heading3"/>
        <w:divId w:val="1567063107"/>
        <w:rPr>
          <w:rFonts w:eastAsia="Times New Roman"/>
          <w:lang w:val="en"/>
        </w:rPr>
      </w:pPr>
      <w:bookmarkStart w:id="280" w:name="rfc.section.15"/>
      <w:bookmarkEnd w:id="280"/>
      <w:r>
        <w:rPr>
          <w:rFonts w:eastAsia="Times New Roman"/>
          <w:lang w:val="en"/>
        </w:rPr>
        <w:t>15.  Implementation Considerations</w:t>
      </w:r>
    </w:p>
    <w:p w14:paraId="5227D12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defines features used by both Relying Parties and OpenID Providers. </w:t>
      </w:r>
      <w:r>
        <w:rPr>
          <w:rFonts w:ascii="Verdana" w:hAnsi="Verdana"/>
          <w:color w:val="000000"/>
          <w:lang w:val="en"/>
        </w:rPr>
        <w:t>It is expected that some OpenID Providers will require static, out-of-band configuration of RPs using them, whereas others will support dynamic usage by RPs without a pre-established relationship between them. For that reason, the mandatory-to-implement fe</w:t>
      </w:r>
      <w:r>
        <w:rPr>
          <w:rFonts w:ascii="Verdana" w:hAnsi="Verdana"/>
          <w:color w:val="000000"/>
          <w:lang w:val="en"/>
        </w:rPr>
        <w:t xml:space="preserve">atures for OPs are listed below in two groups: the first for all OPs and the second for "Dynamic" OpenID Providers. </w:t>
      </w:r>
    </w:p>
    <w:p w14:paraId="5C90396F" w14:textId="77777777" w:rsidR="00000000" w:rsidRDefault="003F103A">
      <w:pPr>
        <w:spacing w:before="0" w:beforeAutospacing="0" w:after="0" w:afterAutospacing="0"/>
        <w:divId w:val="1567063107"/>
        <w:rPr>
          <w:rFonts w:ascii="Verdana" w:eastAsia="Times New Roman" w:hAnsi="Verdana"/>
          <w:color w:val="000000"/>
          <w:lang w:val="en"/>
        </w:rPr>
      </w:pPr>
      <w:bookmarkStart w:id="281" w:name="ServerMTI"/>
      <w:bookmarkEnd w:id="281"/>
    </w:p>
    <w:p w14:paraId="23F836D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D3C988B" w14:textId="77777777">
        <w:trPr>
          <w:divId w:val="1567063107"/>
          <w:trHeight w:val="225"/>
          <w:tblCellSpacing w:w="12" w:type="dxa"/>
        </w:trPr>
        <w:tc>
          <w:tcPr>
            <w:tcW w:w="450" w:type="dxa"/>
            <w:shd w:val="clear" w:color="auto" w:fill="990000"/>
            <w:vAlign w:val="center"/>
            <w:hideMark/>
          </w:tcPr>
          <w:p w14:paraId="045D601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B4D0D4" w14:textId="77777777" w:rsidR="00000000" w:rsidRDefault="003F103A">
      <w:pPr>
        <w:pStyle w:val="Heading3"/>
        <w:divId w:val="1567063107"/>
        <w:rPr>
          <w:rFonts w:eastAsia="Times New Roman"/>
          <w:lang w:val="en"/>
        </w:rPr>
      </w:pPr>
      <w:bookmarkStart w:id="282" w:name="rfc.section.15.1"/>
      <w:bookmarkEnd w:id="282"/>
      <w:r>
        <w:rPr>
          <w:rFonts w:eastAsia="Times New Roman"/>
          <w:lang w:val="en"/>
        </w:rPr>
        <w:t>15.1.</w:t>
      </w:r>
      <w:proofErr w:type="gramStart"/>
      <w:r>
        <w:rPr>
          <w:rFonts w:eastAsia="Times New Roman"/>
          <w:lang w:val="en"/>
        </w:rPr>
        <w:t>  Mandatory</w:t>
      </w:r>
      <w:proofErr w:type="gramEnd"/>
      <w:r>
        <w:rPr>
          <w:rFonts w:eastAsia="Times New Roman"/>
          <w:lang w:val="en"/>
        </w:rPr>
        <w:t xml:space="preserve"> to Implement Features for All OpenID Providers</w:t>
      </w:r>
    </w:p>
    <w:p w14:paraId="7BBC480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All OpenID Providers MUST implement the following features defined in this specification. </w:t>
      </w:r>
      <w:r>
        <w:rPr>
          <w:rFonts w:ascii="Verdana" w:hAnsi="Verdana"/>
          <w:color w:val="000000"/>
          <w:lang w:val="en"/>
        </w:rPr>
        <w:t xml:space="preserve">This list augments the set of features that are already listed elsewhere as being "REQUIRED" or are described with a "MUST", and so is not, by itself, a comprehensive set of implementation requirements for OPs. </w:t>
      </w:r>
    </w:p>
    <w:p w14:paraId="01242DC8"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Signing ID Tokens with RSA SHA-256</w:t>
      </w:r>
    </w:p>
    <w:p w14:paraId="63FD0116"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w:t>
      </w:r>
      <w:r>
        <w:rPr>
          <w:rFonts w:ascii="Verdana" w:eastAsia="Times New Roman" w:hAnsi="Verdana"/>
          <w:color w:val="000000"/>
          <w:lang w:val="en"/>
        </w:rPr>
        <w:t xml:space="preserve">support signing ID Tokens with the RSA SHA-256 algorithm (an </w:t>
      </w:r>
      <w:proofErr w:type="spellStart"/>
      <w:r>
        <w:rPr>
          <w:rStyle w:val="HTMLTypewriter"/>
          <w:lang w:val="en"/>
        </w:rPr>
        <w:t>alg</w:t>
      </w:r>
      <w:proofErr w:type="spellEnd"/>
      <w:r>
        <w:rPr>
          <w:rFonts w:ascii="Verdana" w:eastAsia="Times New Roman" w:hAnsi="Verdana"/>
          <w:color w:val="000000"/>
          <w:lang w:val="en"/>
        </w:rPr>
        <w:t xml:space="preserve"> value of </w:t>
      </w:r>
      <w:r>
        <w:rPr>
          <w:rStyle w:val="HTMLTypewriter"/>
          <w:lang w:val="en"/>
        </w:rPr>
        <w:t>RS256</w:t>
      </w:r>
      <w:r>
        <w:rPr>
          <w:rFonts w:ascii="Verdana" w:eastAsia="Times New Roman" w:hAnsi="Verdana"/>
          <w:color w:val="000000"/>
          <w:lang w:val="en"/>
        </w:rPr>
        <w:t xml:space="preserve">), unless the OP only supports returning ID Tokens from the Token Endpoint (as is the case for the Authorization Code Flow) and only allows Clients to </w:t>
      </w:r>
      <w:r>
        <w:rPr>
          <w:rFonts w:ascii="Verdana" w:eastAsia="Times New Roman" w:hAnsi="Verdana"/>
          <w:color w:val="000000"/>
          <w:lang w:val="en"/>
        </w:rPr>
        <w:lastRenderedPageBreak/>
        <w:t xml:space="preserve">register specifying </w:t>
      </w:r>
      <w:r>
        <w:rPr>
          <w:rStyle w:val="HTMLTypewriter"/>
          <w:lang w:val="en"/>
        </w:rPr>
        <w:t>none</w:t>
      </w:r>
      <w:r>
        <w:rPr>
          <w:rFonts w:ascii="Verdana" w:eastAsia="Times New Roman" w:hAnsi="Verdana"/>
          <w:color w:val="000000"/>
          <w:lang w:val="en"/>
        </w:rPr>
        <w:t xml:space="preserve"> a</w:t>
      </w:r>
      <w:r>
        <w:rPr>
          <w:rFonts w:ascii="Verdana" w:eastAsia="Times New Roman" w:hAnsi="Verdana"/>
          <w:color w:val="000000"/>
          <w:lang w:val="en"/>
        </w:rPr>
        <w:t xml:space="preserve">s the requested ID Token signing algorithm. </w:t>
      </w:r>
    </w:p>
    <w:p w14:paraId="7C1F8201"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Prompt Parameter</w:t>
      </w:r>
    </w:p>
    <w:p w14:paraId="5FCB63F0"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prompt</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including the specified user interface behaviors such as </w:t>
      </w:r>
      <w:r>
        <w:rPr>
          <w:rStyle w:val="HTMLTypewriter"/>
          <w:lang w:val="en"/>
        </w:rPr>
        <w:t>none</w:t>
      </w:r>
      <w:r>
        <w:rPr>
          <w:rFonts w:ascii="Verdana" w:eastAsia="Times New Roman" w:hAnsi="Verdana"/>
          <w:color w:val="000000"/>
          <w:lang w:val="en"/>
        </w:rPr>
        <w:t xml:space="preserve"> and </w:t>
      </w:r>
      <w:r>
        <w:rPr>
          <w:rStyle w:val="HTMLTypewriter"/>
          <w:lang w:val="en"/>
        </w:rPr>
        <w:t>login</w:t>
      </w:r>
      <w:r>
        <w:rPr>
          <w:rFonts w:ascii="Verdana" w:eastAsia="Times New Roman" w:hAnsi="Verdana"/>
          <w:color w:val="000000"/>
          <w:lang w:val="en"/>
        </w:rPr>
        <w:t xml:space="preserve">. </w:t>
      </w:r>
    </w:p>
    <w:p w14:paraId="18C5C688"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Display Parameter</w:t>
      </w:r>
    </w:p>
    <w:p w14:paraId="765E08CC"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support the </w:t>
      </w:r>
      <w:r>
        <w:rPr>
          <w:rStyle w:val="HTMLTypewriter"/>
          <w:lang w:val="en"/>
        </w:rPr>
        <w:t>display</w:t>
      </w:r>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that </w:t>
      </w:r>
      <w:r>
        <w:rPr>
          <w:rFonts w:ascii="Verdana" w:eastAsia="Times New Roman" w:hAnsi="Verdana"/>
          <w:color w:val="000000"/>
          <w:lang w:val="en"/>
        </w:rPr>
        <w:t xml:space="preserve">its use must not result in an error.) </w:t>
      </w:r>
    </w:p>
    <w:p w14:paraId="10847F8F"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Preferred Locales</w:t>
      </w:r>
    </w:p>
    <w:p w14:paraId="461E57C2"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support requests for preferred languages and scripts for the user interface and for Claims via the </w:t>
      </w:r>
      <w:proofErr w:type="spellStart"/>
      <w:r>
        <w:rPr>
          <w:rStyle w:val="HTMLTypewriter"/>
          <w:lang w:val="en"/>
        </w:rPr>
        <w:t>ui_locales</w:t>
      </w:r>
      <w:proofErr w:type="spellEnd"/>
      <w:r>
        <w:rPr>
          <w:rFonts w:ascii="Verdana" w:eastAsia="Times New Roman" w:hAnsi="Verdana"/>
          <w:color w:val="000000"/>
          <w:lang w:val="en"/>
        </w:rPr>
        <w:t xml:space="preserve"> and </w:t>
      </w:r>
      <w:proofErr w:type="spellStart"/>
      <w:r>
        <w:rPr>
          <w:rStyle w:val="HTMLTypewriter"/>
          <w:lang w:val="en"/>
        </w:rPr>
        <w:t>claims_locales</w:t>
      </w:r>
      <w:proofErr w:type="spellEnd"/>
      <w:r>
        <w:rPr>
          <w:rFonts w:ascii="Verdana" w:eastAsia="Times New Roman" w:hAnsi="Verdana"/>
          <w:color w:val="000000"/>
          <w:lang w:val="en"/>
        </w:rPr>
        <w:t xml:space="preserve"> request parameters,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these parameters is simply to have their use not result in errors.) </w:t>
      </w:r>
    </w:p>
    <w:p w14:paraId="151979E8"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Authentication Time</w:t>
      </w:r>
    </w:p>
    <w:p w14:paraId="0D667740"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OPs MUST support returning the time at which the End-User</w:t>
      </w:r>
      <w:r>
        <w:rPr>
          <w:rFonts w:ascii="Verdana" w:eastAsia="Times New Roman" w:hAnsi="Verdana"/>
          <w:color w:val="000000"/>
          <w:lang w:val="en"/>
        </w:rPr>
        <w:t xml:space="preserve"> authenticated via the </w:t>
      </w:r>
      <w:proofErr w:type="spellStart"/>
      <w:r>
        <w:rPr>
          <w:rStyle w:val="HTMLTypewriter"/>
          <w:lang w:val="en"/>
        </w:rPr>
        <w:t>auth_time</w:t>
      </w:r>
      <w:proofErr w:type="spellEnd"/>
      <w:r>
        <w:rPr>
          <w:rFonts w:ascii="Verdana" w:eastAsia="Times New Roman" w:hAnsi="Verdana"/>
          <w:color w:val="000000"/>
          <w:lang w:val="en"/>
        </w:rPr>
        <w:t xml:space="preserve"> Claim, when requested, as defined in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14:paraId="2EF98E0B"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Maximum Authentication Age</w:t>
      </w:r>
    </w:p>
    <w:p w14:paraId="36CB13E3"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support enforcing a maximum authentication age via the </w:t>
      </w:r>
      <w:proofErr w:type="spellStart"/>
      <w:r>
        <w:rPr>
          <w:rStyle w:val="HTMLTypewriter"/>
          <w:lang w:val="en"/>
        </w:rPr>
        <w:t>max_age</w:t>
      </w:r>
      <w:proofErr w:type="spellEnd"/>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27C6C7C7" w14:textId="77777777" w:rsidR="00000000" w:rsidRDefault="003F103A">
      <w:pPr>
        <w:spacing w:before="0" w:beforeAutospacing="0" w:after="0" w:afterAutospacing="0"/>
        <w:divId w:val="867572797"/>
        <w:rPr>
          <w:rFonts w:ascii="Verdana" w:eastAsia="Times New Roman" w:hAnsi="Verdana"/>
          <w:color w:val="000000"/>
          <w:lang w:val="en"/>
        </w:rPr>
      </w:pPr>
      <w:r>
        <w:rPr>
          <w:rFonts w:ascii="Verdana" w:eastAsia="Times New Roman" w:hAnsi="Verdana"/>
          <w:color w:val="000000"/>
          <w:lang w:val="en"/>
        </w:rPr>
        <w:t>Authentication Context Class Reference</w:t>
      </w:r>
    </w:p>
    <w:p w14:paraId="0FEAEEBE" w14:textId="77777777" w:rsidR="00000000" w:rsidRDefault="003F103A">
      <w:pPr>
        <w:spacing w:before="0" w:beforeAutospacing="0" w:after="0" w:afterAutospacing="0"/>
        <w:ind w:left="720"/>
        <w:divId w:val="867572797"/>
        <w:rPr>
          <w:rFonts w:ascii="Verdana" w:eastAsia="Times New Roman" w:hAnsi="Verdana"/>
          <w:color w:val="000000"/>
          <w:lang w:val="en"/>
        </w:rPr>
      </w:pPr>
      <w:r>
        <w:rPr>
          <w:rFonts w:ascii="Verdana" w:eastAsia="Times New Roman" w:hAnsi="Verdana"/>
          <w:color w:val="000000"/>
          <w:lang w:val="en"/>
        </w:rPr>
        <w:t xml:space="preserve">OPs MUST support requests for specific Authentication Context Class Reference values via the </w:t>
      </w:r>
      <w:proofErr w:type="spellStart"/>
      <w:r>
        <w:rPr>
          <w:rStyle w:val="HTMLTypewriter"/>
          <w:lang w:val="en"/>
        </w:rPr>
        <w:t>acr_values</w:t>
      </w:r>
      <w:proofErr w:type="spellEnd"/>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(Note that the minimum level of support required for this parameter is simply to have its use not result in an error.) </w:t>
      </w:r>
    </w:p>
    <w:p w14:paraId="42D5B382" w14:textId="77777777" w:rsidR="00000000" w:rsidRDefault="003F103A">
      <w:pPr>
        <w:spacing w:before="0" w:beforeAutospacing="0" w:after="0" w:afterAutospacing="0"/>
        <w:divId w:val="1567063107"/>
        <w:rPr>
          <w:rFonts w:ascii="Verdana" w:eastAsia="Times New Roman" w:hAnsi="Verdana"/>
          <w:color w:val="000000"/>
          <w:lang w:val="en"/>
        </w:rPr>
      </w:pPr>
      <w:bookmarkStart w:id="283" w:name="DynamicMTI"/>
      <w:bookmarkEnd w:id="283"/>
    </w:p>
    <w:p w14:paraId="1B545CD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7788620" w14:textId="77777777">
        <w:trPr>
          <w:divId w:val="1567063107"/>
          <w:trHeight w:val="225"/>
          <w:tblCellSpacing w:w="12" w:type="dxa"/>
        </w:trPr>
        <w:tc>
          <w:tcPr>
            <w:tcW w:w="450" w:type="dxa"/>
            <w:shd w:val="clear" w:color="auto" w:fill="990000"/>
            <w:vAlign w:val="center"/>
            <w:hideMark/>
          </w:tcPr>
          <w:p w14:paraId="0E79888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5BE71F6" w14:textId="77777777" w:rsidR="00000000" w:rsidRDefault="003F103A">
      <w:pPr>
        <w:pStyle w:val="Heading3"/>
        <w:divId w:val="1567063107"/>
        <w:rPr>
          <w:rFonts w:eastAsia="Times New Roman"/>
          <w:lang w:val="en"/>
        </w:rPr>
      </w:pPr>
      <w:bookmarkStart w:id="284" w:name="rfc.section.15.2"/>
      <w:bookmarkEnd w:id="284"/>
      <w:r>
        <w:rPr>
          <w:rFonts w:eastAsia="Times New Roman"/>
          <w:lang w:val="en"/>
        </w:rPr>
        <w:t>15.2.</w:t>
      </w:r>
      <w:proofErr w:type="gramStart"/>
      <w:r>
        <w:rPr>
          <w:rFonts w:eastAsia="Times New Roman"/>
          <w:lang w:val="en"/>
        </w:rPr>
        <w:t>  Mandatory</w:t>
      </w:r>
      <w:proofErr w:type="gramEnd"/>
      <w:r>
        <w:rPr>
          <w:rFonts w:eastAsia="Times New Roman"/>
          <w:lang w:val="en"/>
        </w:rPr>
        <w:t xml:space="preserve"> to Implement Features for Dynamic OpenID Providers</w:t>
      </w:r>
    </w:p>
    <w:p w14:paraId="4626B94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addition to the features listed above, </w:t>
      </w:r>
      <w:r>
        <w:rPr>
          <w:rFonts w:ascii="Verdana" w:hAnsi="Verdana"/>
          <w:color w:val="000000"/>
          <w:lang w:val="en"/>
        </w:rPr>
        <w:t xml:space="preserve">OpenID Providers supporting dynamic establishment of relationships with RPs </w:t>
      </w:r>
      <w:r>
        <w:rPr>
          <w:rFonts w:ascii="Verdana" w:hAnsi="Verdana"/>
          <w:color w:val="000000"/>
          <w:lang w:val="en"/>
        </w:rPr>
        <w:lastRenderedPageBreak/>
        <w:t xml:space="preserve">that they do not have a pre-configured relationship with MUST also implement the following features defined in this and related specifications. </w:t>
      </w:r>
    </w:p>
    <w:p w14:paraId="569E49CE"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Response Types</w:t>
      </w:r>
    </w:p>
    <w:p w14:paraId="11825774" w14:textId="77777777" w:rsidR="00000000" w:rsidRDefault="003F103A">
      <w:pPr>
        <w:spacing w:before="0" w:beforeAutospacing="0" w:after="0" w:afterAutospacing="0"/>
        <w:ind w:left="720"/>
        <w:divId w:val="1887373472"/>
        <w:rPr>
          <w:rFonts w:ascii="Verdana" w:eastAsia="Times New Roman" w:hAnsi="Verdana"/>
          <w:color w:val="000000"/>
          <w:lang w:val="en"/>
        </w:rPr>
      </w:pPr>
      <w:r>
        <w:rPr>
          <w:rFonts w:ascii="Verdana" w:eastAsia="Times New Roman" w:hAnsi="Verdana"/>
          <w:color w:val="000000"/>
          <w:lang w:val="en"/>
        </w:rPr>
        <w:t>These OpenID Provide</w:t>
      </w:r>
      <w:r>
        <w:rPr>
          <w:rFonts w:ascii="Verdana" w:eastAsia="Times New Roman" w:hAnsi="Verdana"/>
          <w:color w:val="000000"/>
          <w:lang w:val="en"/>
        </w:rPr>
        <w:t xml:space="preserve">rs MUST support the </w:t>
      </w:r>
      <w:proofErr w:type="spellStart"/>
      <w:r>
        <w:rPr>
          <w:rStyle w:val="HTMLTypewriter"/>
          <w:lang w:val="en"/>
        </w:rPr>
        <w:t>id_token</w:t>
      </w:r>
      <w:proofErr w:type="spellEnd"/>
      <w:r>
        <w:rPr>
          <w:rFonts w:ascii="Verdana" w:eastAsia="Times New Roman" w:hAnsi="Verdana"/>
          <w:color w:val="000000"/>
          <w:lang w:val="en"/>
        </w:rPr>
        <w:t xml:space="preserve"> Response Type and all that are not Self-Issued OPs MUST also support the </w:t>
      </w:r>
      <w:r>
        <w:rPr>
          <w:rStyle w:val="HTMLTypewriter"/>
          <w:lang w:val="en"/>
        </w:rPr>
        <w:t>code</w:t>
      </w:r>
      <w:r>
        <w:rPr>
          <w:rFonts w:ascii="Verdana" w:eastAsia="Times New Roman" w:hAnsi="Verdana"/>
          <w:color w:val="000000"/>
          <w:lang w:val="en"/>
        </w:rPr>
        <w:t xml:space="preserve"> and </w:t>
      </w:r>
      <w:proofErr w:type="spellStart"/>
      <w:r>
        <w:rPr>
          <w:rStyle w:val="HTMLTypewriter"/>
          <w:lang w:val="en"/>
        </w:rPr>
        <w:t>id_token</w:t>
      </w:r>
      <w:proofErr w:type="spellEnd"/>
      <w:r>
        <w:rPr>
          <w:rStyle w:val="HTMLTypewriter"/>
          <w:lang w:val="en"/>
        </w:rPr>
        <w:t> token</w:t>
      </w:r>
      <w:r>
        <w:rPr>
          <w:rFonts w:ascii="Verdana" w:eastAsia="Times New Roman" w:hAnsi="Verdana"/>
          <w:color w:val="000000"/>
          <w:lang w:val="en"/>
        </w:rPr>
        <w:t xml:space="preserve"> Response Types. </w:t>
      </w:r>
    </w:p>
    <w:p w14:paraId="5061BB08"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Discovery</w:t>
      </w:r>
    </w:p>
    <w:p w14:paraId="5050FD18" w14:textId="77777777" w:rsidR="00000000" w:rsidRDefault="003F103A">
      <w:pPr>
        <w:spacing w:before="0" w:beforeAutospacing="0" w:after="0" w:afterAutospacing="0"/>
        <w:ind w:left="720"/>
        <w:divId w:val="1887373472"/>
        <w:rPr>
          <w:rFonts w:ascii="Verdana" w:eastAsia="Times New Roman" w:hAnsi="Verdana"/>
          <w:color w:val="000000"/>
          <w:lang w:val="en"/>
        </w:rPr>
      </w:pPr>
      <w:proofErr w:type="gramStart"/>
      <w:r>
        <w:rPr>
          <w:rFonts w:ascii="Verdana" w:eastAsia="Times New Roman" w:hAnsi="Verdana"/>
          <w:color w:val="000000"/>
          <w:lang w:val="en"/>
        </w:rPr>
        <w:t>These</w:t>
      </w:r>
      <w:proofErr w:type="gramEnd"/>
      <w:r>
        <w:rPr>
          <w:rFonts w:ascii="Verdana" w:eastAsia="Times New Roman" w:hAnsi="Verdana"/>
          <w:color w:val="000000"/>
          <w:lang w:val="en"/>
        </w:rPr>
        <w:t xml:space="preserve"> OPs MUST support Discovery, as defined in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OpenID.Discovery</w:t>
      </w:r>
      <w:proofErr w:type="spellEnd"/>
      <w:r>
        <w:rPr>
          <w:rFonts w:ascii="Verdana" w:eastAsia="Times New Roman" w:hAnsi="Verdana"/>
          <w:color w:val="000000"/>
          <w:lang w:val="en"/>
        </w:rPr>
        <w:t xml:space="preserve">]. </w:t>
      </w:r>
    </w:p>
    <w:p w14:paraId="4E0A5DBB"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Dynamic Registration</w:t>
      </w:r>
    </w:p>
    <w:p w14:paraId="7EBAAADE" w14:textId="77777777" w:rsidR="00000000" w:rsidRDefault="003F103A">
      <w:pPr>
        <w:spacing w:before="0" w:beforeAutospacing="0" w:after="0" w:afterAutospacing="0"/>
        <w:ind w:left="720"/>
        <w:divId w:val="1887373472"/>
        <w:rPr>
          <w:rFonts w:ascii="Verdana" w:eastAsia="Times New Roman" w:hAnsi="Verdana"/>
          <w:color w:val="000000"/>
          <w:lang w:val="en"/>
        </w:rPr>
      </w:pPr>
      <w:proofErr w:type="gramStart"/>
      <w:r>
        <w:rPr>
          <w:rFonts w:ascii="Verdana" w:eastAsia="Times New Roman" w:hAnsi="Verdana"/>
          <w:color w:val="000000"/>
          <w:lang w:val="en"/>
        </w:rPr>
        <w:t>These</w:t>
      </w:r>
      <w:proofErr w:type="gramEnd"/>
      <w:r>
        <w:rPr>
          <w:rFonts w:ascii="Verdana" w:eastAsia="Times New Roman" w:hAnsi="Verdana"/>
          <w:color w:val="000000"/>
          <w:lang w:val="en"/>
        </w:rPr>
        <w:t xml:space="preserve"> OPs MUST support Dynamic Client Registration, as defined in </w:t>
      </w: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Registration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OpenID.Registration</w:t>
      </w:r>
      <w:proofErr w:type="spellEnd"/>
      <w:r>
        <w:rPr>
          <w:rFonts w:ascii="Verdana" w:eastAsia="Times New Roman" w:hAnsi="Verdana"/>
          <w:color w:val="000000"/>
          <w:lang w:val="en"/>
        </w:rPr>
        <w:t xml:space="preserve">]. </w:t>
      </w:r>
    </w:p>
    <w:p w14:paraId="5A3A01FB"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UserInfo Endpoint</w:t>
      </w:r>
    </w:p>
    <w:p w14:paraId="7E6AD345" w14:textId="77777777" w:rsidR="00000000" w:rsidRDefault="003F103A">
      <w:pPr>
        <w:spacing w:before="0" w:beforeAutospacing="0" w:after="0" w:afterAutospacing="0"/>
        <w:ind w:left="720"/>
        <w:divId w:val="1887373472"/>
        <w:rPr>
          <w:rFonts w:ascii="Verdana" w:eastAsia="Times New Roman" w:hAnsi="Verdana"/>
          <w:color w:val="000000"/>
          <w:lang w:val="en"/>
        </w:rPr>
      </w:pPr>
      <w:r>
        <w:rPr>
          <w:rFonts w:ascii="Verdana" w:eastAsia="Times New Roman" w:hAnsi="Verdana"/>
          <w:color w:val="000000"/>
          <w:lang w:val="en"/>
        </w:rPr>
        <w:t>All dynamic OPs that issue Access Tok</w:t>
      </w:r>
      <w:r>
        <w:rPr>
          <w:rFonts w:ascii="Verdana" w:eastAsia="Times New Roman" w:hAnsi="Verdana"/>
          <w:color w:val="000000"/>
          <w:lang w:val="en"/>
        </w:rPr>
        <w:t xml:space="preserve">ens MUST support the UserInfo Endpoint, as defined in </w:t>
      </w:r>
      <w:hyperlink w:anchor="UserInfo" w:history="1">
        <w:r>
          <w:rPr>
            <w:rStyle w:val="Hyperlink"/>
            <w:rFonts w:ascii="Verdana" w:eastAsia="Times New Roman" w:hAnsi="Verdana"/>
            <w:u w:val="none"/>
            <w:lang w:val="en"/>
          </w:rPr>
          <w:t>Section 5.3</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(Self-Issued OPs do not issue Access Tokens.) </w:t>
      </w:r>
    </w:p>
    <w:p w14:paraId="6337FD25"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Public Keys Published as Bare Keys</w:t>
      </w:r>
    </w:p>
    <w:p w14:paraId="75F750AD" w14:textId="77777777" w:rsidR="00000000" w:rsidRDefault="003F103A">
      <w:pPr>
        <w:spacing w:before="0" w:beforeAutospacing="0" w:after="0" w:afterAutospacing="0"/>
        <w:ind w:left="720"/>
        <w:divId w:val="1887373472"/>
        <w:rPr>
          <w:rFonts w:ascii="Verdana" w:eastAsia="Times New Roman" w:hAnsi="Verdana"/>
          <w:color w:val="000000"/>
          <w:lang w:val="en"/>
        </w:rPr>
      </w:pPr>
      <w:r>
        <w:rPr>
          <w:rFonts w:ascii="Verdana" w:eastAsia="Times New Roman" w:hAnsi="Verdana"/>
          <w:color w:val="000000"/>
          <w:lang w:val="en"/>
        </w:rPr>
        <w:t>These OPs MUST publish their public keys as bare JWK key</w:t>
      </w:r>
      <w:r>
        <w:rPr>
          <w:rFonts w:ascii="Verdana" w:eastAsia="Times New Roman" w:hAnsi="Verdana"/>
          <w:color w:val="000000"/>
          <w:lang w:val="en"/>
        </w:rPr>
        <w:t xml:space="preserve">s (which MAY also be accompanied by X.509 representations of those keys). </w:t>
      </w:r>
    </w:p>
    <w:p w14:paraId="2BDEEDB1" w14:textId="77777777" w:rsidR="00000000" w:rsidRDefault="003F103A">
      <w:pPr>
        <w:spacing w:before="0" w:beforeAutospacing="0" w:after="0" w:afterAutospacing="0"/>
        <w:divId w:val="1887373472"/>
        <w:rPr>
          <w:rFonts w:ascii="Verdana" w:eastAsia="Times New Roman" w:hAnsi="Verdana"/>
          <w:color w:val="000000"/>
          <w:lang w:val="en"/>
        </w:rPr>
      </w:pPr>
      <w:r>
        <w:rPr>
          <w:rFonts w:ascii="Verdana" w:eastAsia="Times New Roman" w:hAnsi="Verdana"/>
          <w:color w:val="000000"/>
          <w:lang w:val="en"/>
        </w:rPr>
        <w:t>Request URI</w:t>
      </w:r>
    </w:p>
    <w:p w14:paraId="225167E9" w14:textId="77777777" w:rsidR="00000000" w:rsidRDefault="003F103A">
      <w:pPr>
        <w:spacing w:before="0" w:beforeAutospacing="0" w:after="0" w:afterAutospacing="0"/>
        <w:ind w:left="720"/>
        <w:divId w:val="1887373472"/>
        <w:rPr>
          <w:rFonts w:ascii="Verdana" w:eastAsia="Times New Roman" w:hAnsi="Verdana"/>
          <w:color w:val="000000"/>
          <w:lang w:val="en"/>
        </w:rPr>
      </w:pPr>
      <w:r>
        <w:rPr>
          <w:rFonts w:ascii="Verdana" w:eastAsia="Times New Roman" w:hAnsi="Verdana"/>
          <w:color w:val="000000"/>
          <w:lang w:val="en"/>
        </w:rPr>
        <w:t xml:space="preserve">These OPs MUST support requests made using a Request Object value that is retrieved from a Request URI that is provided with the </w:t>
      </w:r>
      <w:proofErr w:type="spellStart"/>
      <w:r>
        <w:rPr>
          <w:rStyle w:val="HTMLTypewriter"/>
          <w:lang w:val="en"/>
        </w:rPr>
        <w:t>request_uri</w:t>
      </w:r>
      <w:proofErr w:type="spellEnd"/>
      <w:r>
        <w:rPr>
          <w:rFonts w:ascii="Verdana" w:eastAsia="Times New Roman" w:hAnsi="Verdana"/>
          <w:color w:val="000000"/>
          <w:lang w:val="en"/>
        </w:rPr>
        <w:t xml:space="preserve"> parameter, as defined in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w:t>
      </w:r>
    </w:p>
    <w:p w14:paraId="280C097F" w14:textId="77777777" w:rsidR="00000000" w:rsidRDefault="003F103A">
      <w:pPr>
        <w:spacing w:before="0" w:beforeAutospacing="0" w:after="0" w:afterAutospacing="0"/>
        <w:divId w:val="1567063107"/>
        <w:rPr>
          <w:rFonts w:ascii="Verdana" w:eastAsia="Times New Roman" w:hAnsi="Verdana"/>
          <w:color w:val="000000"/>
          <w:lang w:val="en"/>
        </w:rPr>
      </w:pPr>
      <w:bookmarkStart w:id="285" w:name="DiscoReg"/>
      <w:bookmarkEnd w:id="285"/>
    </w:p>
    <w:p w14:paraId="70D51B4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E943239" w14:textId="77777777">
        <w:trPr>
          <w:divId w:val="1567063107"/>
          <w:trHeight w:val="225"/>
          <w:tblCellSpacing w:w="12" w:type="dxa"/>
        </w:trPr>
        <w:tc>
          <w:tcPr>
            <w:tcW w:w="450" w:type="dxa"/>
            <w:shd w:val="clear" w:color="auto" w:fill="990000"/>
            <w:vAlign w:val="center"/>
            <w:hideMark/>
          </w:tcPr>
          <w:p w14:paraId="3A84AAA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6576ED9" w14:textId="77777777" w:rsidR="00000000" w:rsidRDefault="003F103A">
      <w:pPr>
        <w:pStyle w:val="Heading3"/>
        <w:divId w:val="1567063107"/>
        <w:rPr>
          <w:rFonts w:eastAsia="Times New Roman"/>
          <w:lang w:val="en"/>
        </w:rPr>
      </w:pPr>
      <w:bookmarkStart w:id="286" w:name="rfc.section.15.3"/>
      <w:bookmarkEnd w:id="286"/>
      <w:r>
        <w:rPr>
          <w:rFonts w:eastAsia="Times New Roman"/>
          <w:lang w:val="en"/>
        </w:rPr>
        <w:t>15.3.</w:t>
      </w:r>
      <w:proofErr w:type="gramStart"/>
      <w:r>
        <w:rPr>
          <w:rFonts w:eastAsia="Times New Roman"/>
          <w:lang w:val="en"/>
        </w:rPr>
        <w:t>  Discovery</w:t>
      </w:r>
      <w:proofErr w:type="gramEnd"/>
      <w:r>
        <w:rPr>
          <w:rFonts w:eastAsia="Times New Roman"/>
          <w:lang w:val="en"/>
        </w:rPr>
        <w:t xml:space="preserve"> and Registration</w:t>
      </w:r>
    </w:p>
    <w:p w14:paraId="4344793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might not be </w:t>
      </w:r>
      <w:r>
        <w:rPr>
          <w:rFonts w:ascii="Verdana" w:hAnsi="Verdana"/>
          <w:color w:val="000000"/>
          <w:lang w:val="en"/>
        </w:rPr>
        <w:t xml:space="preserve">necessary to support dynamic discovery of information about identities or services or dynamic registration of Clients. </w:t>
      </w:r>
    </w:p>
    <w:p w14:paraId="34EBDD0C"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However, if installations choose to support unanticipated interactions between Relying Parties and OpenID Providers that do not have pre</w:t>
      </w:r>
      <w:r>
        <w:rPr>
          <w:rFonts w:ascii="Verdana" w:hAnsi="Verdana"/>
          <w:color w:val="000000"/>
          <w:lang w:val="en"/>
        </w:rPr>
        <w:t xml:space="preserv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Febr</w:t>
        </w:r>
        <w:r>
          <w:rPr>
            <w:rStyle w:val="Hyperlink"/>
            <w:rFonts w:ascii="Verdana" w:hAnsi="Verdana"/>
            <w:vanish/>
            <w:u w:val="none"/>
            <w:lang w:val="en"/>
          </w:rPr>
          <w:t>uary 2014.)</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Registration 1.0,” February 2014.)</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sp</w:t>
      </w:r>
      <w:r>
        <w:rPr>
          <w:rFonts w:ascii="Verdana" w:hAnsi="Verdana"/>
          <w:color w:val="000000"/>
          <w:lang w:val="en"/>
        </w:rPr>
        <w:t xml:space="preserve">ecifications. </w:t>
      </w:r>
    </w:p>
    <w:p w14:paraId="578BDE90" w14:textId="77777777" w:rsidR="00000000" w:rsidRDefault="003F103A">
      <w:pPr>
        <w:spacing w:before="0" w:beforeAutospacing="0" w:after="0" w:afterAutospacing="0"/>
        <w:divId w:val="1567063107"/>
        <w:rPr>
          <w:rFonts w:ascii="Verdana" w:eastAsia="Times New Roman" w:hAnsi="Verdana"/>
          <w:color w:val="000000"/>
          <w:lang w:val="en"/>
        </w:rPr>
      </w:pPr>
      <w:bookmarkStart w:id="287" w:name="RPMTI"/>
      <w:bookmarkEnd w:id="287"/>
    </w:p>
    <w:p w14:paraId="2BE625E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DA43296" w14:textId="77777777">
        <w:trPr>
          <w:divId w:val="1567063107"/>
          <w:trHeight w:val="225"/>
          <w:tblCellSpacing w:w="12" w:type="dxa"/>
        </w:trPr>
        <w:tc>
          <w:tcPr>
            <w:tcW w:w="450" w:type="dxa"/>
            <w:shd w:val="clear" w:color="auto" w:fill="990000"/>
            <w:vAlign w:val="center"/>
            <w:hideMark/>
          </w:tcPr>
          <w:p w14:paraId="37492F3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35586A" w14:textId="77777777" w:rsidR="00000000" w:rsidRDefault="003F103A">
      <w:pPr>
        <w:pStyle w:val="Heading3"/>
        <w:divId w:val="1567063107"/>
        <w:rPr>
          <w:rFonts w:eastAsia="Times New Roman"/>
          <w:lang w:val="en"/>
        </w:rPr>
      </w:pPr>
      <w:bookmarkStart w:id="288" w:name="rfc.section.15.4"/>
      <w:bookmarkEnd w:id="288"/>
      <w:r>
        <w:rPr>
          <w:rFonts w:eastAsia="Times New Roman"/>
          <w:lang w:val="en"/>
        </w:rPr>
        <w:t>15.4.</w:t>
      </w:r>
      <w:proofErr w:type="gramStart"/>
      <w:r>
        <w:rPr>
          <w:rFonts w:eastAsia="Times New Roman"/>
          <w:lang w:val="en"/>
        </w:rPr>
        <w:t>  Mandatory</w:t>
      </w:r>
      <w:proofErr w:type="gramEnd"/>
      <w:r>
        <w:rPr>
          <w:rFonts w:eastAsia="Times New Roman"/>
          <w:lang w:val="en"/>
        </w:rPr>
        <w:t xml:space="preserve"> to Implement Features for Relying Parties</w:t>
      </w:r>
    </w:p>
    <w:p w14:paraId="6C8DD5FD" w14:textId="77777777" w:rsidR="00000000" w:rsidRDefault="003F103A">
      <w:pPr>
        <w:pStyle w:val="NormalWeb"/>
        <w:divId w:val="1567063107"/>
        <w:rPr>
          <w:rFonts w:ascii="Verdana" w:hAnsi="Verdana"/>
          <w:color w:val="000000"/>
          <w:lang w:val="en"/>
        </w:rPr>
      </w:pPr>
      <w:r>
        <w:rPr>
          <w:rFonts w:ascii="Verdana" w:hAnsi="Verdana"/>
          <w:color w:val="000000"/>
          <w:lang w:val="en"/>
        </w:rPr>
        <w:t>In general, it is up to Relying Parties which features they use when interacting with Open</w:t>
      </w:r>
      <w:r>
        <w:rPr>
          <w:rFonts w:ascii="Verdana" w:hAnsi="Verdana"/>
          <w:color w:val="000000"/>
          <w:lang w:val="en"/>
        </w:rPr>
        <w:t>ID Providers. However, some choices are dictated by the nature of their OAuth Client, such as whether it is a Confidential Client, capable of keeping secrets, in which case the Authorization Code Flow may be appropriate, or whether it is a Public Client, f</w:t>
      </w:r>
      <w:r>
        <w:rPr>
          <w:rFonts w:ascii="Verdana" w:hAnsi="Verdana"/>
          <w:color w:val="000000"/>
          <w:lang w:val="en"/>
        </w:rPr>
        <w:t xml:space="preserve">or instance, a User Agent Based Application or a statically registered Native Application, in which case the Implicit Flow may be appropriate. </w:t>
      </w:r>
    </w:p>
    <w:p w14:paraId="185731F0" w14:textId="77777777" w:rsidR="00000000" w:rsidRDefault="003F103A">
      <w:pPr>
        <w:pStyle w:val="NormalWeb"/>
        <w:divId w:val="1567063107"/>
        <w:rPr>
          <w:rFonts w:ascii="Verdana" w:hAnsi="Verdana"/>
          <w:color w:val="000000"/>
          <w:lang w:val="en"/>
        </w:rPr>
      </w:pPr>
      <w:r>
        <w:rPr>
          <w:rFonts w:ascii="Verdana" w:hAnsi="Verdana"/>
          <w:color w:val="000000"/>
          <w:lang w:val="en"/>
        </w:rPr>
        <w:t>When using OpenID Connect features, those listed as being "REQUIRED" or are described with a "MUST" are mandator</w:t>
      </w:r>
      <w:r>
        <w:rPr>
          <w:rFonts w:ascii="Verdana" w:hAnsi="Verdana"/>
          <w:color w:val="000000"/>
          <w:lang w:val="en"/>
        </w:rPr>
        <w:t>y to implement, when used by a Relying Party. Likewise, those features that are described as "OPTIONAL" need not be used or supported unless they provide value in the particular application context. Finally, when interacting with OpenID Providers that supp</w:t>
      </w:r>
      <w:r>
        <w:rPr>
          <w:rFonts w:ascii="Verdana" w:hAnsi="Verdana"/>
          <w:color w:val="000000"/>
          <w:lang w:val="en"/>
        </w:rPr>
        <w:t xml:space="preserve">ort Discovery, the OP's Discovery document can be used to dynamically determine which OP features are available for use by the RP. </w:t>
      </w:r>
    </w:p>
    <w:p w14:paraId="642394BC" w14:textId="77777777" w:rsidR="00000000" w:rsidRDefault="003F103A">
      <w:pPr>
        <w:spacing w:before="0" w:beforeAutospacing="0" w:after="0" w:afterAutospacing="0"/>
        <w:divId w:val="1567063107"/>
        <w:rPr>
          <w:rFonts w:ascii="Verdana" w:eastAsia="Times New Roman" w:hAnsi="Verdana"/>
          <w:color w:val="000000"/>
          <w:lang w:val="en"/>
        </w:rPr>
      </w:pPr>
      <w:bookmarkStart w:id="289" w:name="ImplementationNotes"/>
      <w:bookmarkEnd w:id="289"/>
    </w:p>
    <w:p w14:paraId="440DD44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922F099" w14:textId="77777777">
        <w:trPr>
          <w:divId w:val="1567063107"/>
          <w:trHeight w:val="225"/>
          <w:tblCellSpacing w:w="12" w:type="dxa"/>
        </w:trPr>
        <w:tc>
          <w:tcPr>
            <w:tcW w:w="450" w:type="dxa"/>
            <w:shd w:val="clear" w:color="auto" w:fill="990000"/>
            <w:vAlign w:val="center"/>
            <w:hideMark/>
          </w:tcPr>
          <w:p w14:paraId="619480E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74D1A8" w14:textId="77777777" w:rsidR="00000000" w:rsidRDefault="003F103A">
      <w:pPr>
        <w:pStyle w:val="Heading3"/>
        <w:divId w:val="1567063107"/>
        <w:rPr>
          <w:rFonts w:eastAsia="Times New Roman"/>
          <w:lang w:val="en"/>
        </w:rPr>
      </w:pPr>
      <w:bookmarkStart w:id="290" w:name="rfc.section.15.5"/>
      <w:bookmarkEnd w:id="290"/>
      <w:r>
        <w:rPr>
          <w:rFonts w:eastAsia="Times New Roman"/>
          <w:lang w:val="en"/>
        </w:rPr>
        <w:t>15.5.</w:t>
      </w:r>
      <w:proofErr w:type="gramStart"/>
      <w:r>
        <w:rPr>
          <w:rFonts w:eastAsia="Times New Roman"/>
          <w:lang w:val="en"/>
        </w:rPr>
        <w:t>  Implementation</w:t>
      </w:r>
      <w:proofErr w:type="gramEnd"/>
      <w:r>
        <w:rPr>
          <w:rFonts w:eastAsia="Times New Roman"/>
          <w:lang w:val="en"/>
        </w:rPr>
        <w:t xml:space="preserve"> Notes</w:t>
      </w:r>
    </w:p>
    <w:p w14:paraId="589BFD16" w14:textId="77777777" w:rsidR="00000000" w:rsidRDefault="003F103A">
      <w:pPr>
        <w:spacing w:before="0" w:beforeAutospacing="0" w:after="0" w:afterAutospacing="0"/>
        <w:divId w:val="1567063107"/>
        <w:rPr>
          <w:rFonts w:ascii="Verdana" w:eastAsia="Times New Roman" w:hAnsi="Verdana"/>
          <w:color w:val="000000"/>
          <w:lang w:val="en"/>
        </w:rPr>
      </w:pPr>
      <w:bookmarkStart w:id="291" w:name="CodeNotes"/>
      <w:bookmarkEnd w:id="291"/>
    </w:p>
    <w:p w14:paraId="734913C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236BFE5" w14:textId="77777777">
        <w:trPr>
          <w:divId w:val="1567063107"/>
          <w:trHeight w:val="225"/>
          <w:tblCellSpacing w:w="12" w:type="dxa"/>
        </w:trPr>
        <w:tc>
          <w:tcPr>
            <w:tcW w:w="450" w:type="dxa"/>
            <w:shd w:val="clear" w:color="auto" w:fill="990000"/>
            <w:vAlign w:val="center"/>
            <w:hideMark/>
          </w:tcPr>
          <w:p w14:paraId="55888A8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6C9B25" w14:textId="77777777" w:rsidR="00000000" w:rsidRDefault="003F103A">
      <w:pPr>
        <w:pStyle w:val="Heading3"/>
        <w:divId w:val="1567063107"/>
        <w:rPr>
          <w:rFonts w:eastAsia="Times New Roman"/>
          <w:lang w:val="en"/>
        </w:rPr>
      </w:pPr>
      <w:bookmarkStart w:id="292" w:name="rfc.section.15.5.1"/>
      <w:bookmarkEnd w:id="292"/>
      <w:r>
        <w:rPr>
          <w:rFonts w:eastAsia="Times New Roman"/>
          <w:lang w:val="en"/>
        </w:rPr>
        <w:lastRenderedPageBreak/>
        <w:t>15.5.1.</w:t>
      </w:r>
      <w:proofErr w:type="gramStart"/>
      <w:r>
        <w:rPr>
          <w:rFonts w:eastAsia="Times New Roman"/>
          <w:lang w:val="en"/>
        </w:rPr>
        <w:t>  Authorization</w:t>
      </w:r>
      <w:proofErr w:type="gramEnd"/>
      <w:r>
        <w:rPr>
          <w:rFonts w:eastAsia="Times New Roman"/>
          <w:lang w:val="en"/>
        </w:rPr>
        <w:t xml:space="preserve"> Code Implementation Notes</w:t>
      </w:r>
    </w:p>
    <w:p w14:paraId="1688A3F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using the Authorization Code or Hybrid flows, an ID Token is returned from the Token Endpoint in response to a Token Request using </w:t>
      </w:r>
      <w:r>
        <w:rPr>
          <w:rFonts w:ascii="Verdana" w:hAnsi="Verdana"/>
          <w:color w:val="000000"/>
          <w:lang w:val="en"/>
        </w:rPr>
        <w:t xml:space="preserve">an Authorization Code. Some implementations may choose to encode state about the ID Token to be returned in the Authorization Code value. Others may use the Authorization Code value as an index into a database storing this state. </w:t>
      </w:r>
    </w:p>
    <w:p w14:paraId="13065C06" w14:textId="77777777" w:rsidR="00000000" w:rsidRDefault="003F103A">
      <w:pPr>
        <w:spacing w:before="0" w:beforeAutospacing="0" w:after="0" w:afterAutospacing="0"/>
        <w:divId w:val="1567063107"/>
        <w:rPr>
          <w:rFonts w:ascii="Verdana" w:eastAsia="Times New Roman" w:hAnsi="Verdana"/>
          <w:color w:val="000000"/>
          <w:lang w:val="en"/>
        </w:rPr>
      </w:pPr>
      <w:bookmarkStart w:id="293" w:name="NonceNotes"/>
      <w:bookmarkEnd w:id="293"/>
    </w:p>
    <w:p w14:paraId="7605153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E810F0A" w14:textId="77777777">
        <w:trPr>
          <w:divId w:val="1567063107"/>
          <w:trHeight w:val="225"/>
          <w:tblCellSpacing w:w="12" w:type="dxa"/>
        </w:trPr>
        <w:tc>
          <w:tcPr>
            <w:tcW w:w="450" w:type="dxa"/>
            <w:shd w:val="clear" w:color="auto" w:fill="990000"/>
            <w:vAlign w:val="center"/>
            <w:hideMark/>
          </w:tcPr>
          <w:p w14:paraId="3C0CB4C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82AC20E" w14:textId="77777777" w:rsidR="00000000" w:rsidRDefault="003F103A">
      <w:pPr>
        <w:pStyle w:val="Heading3"/>
        <w:divId w:val="1567063107"/>
        <w:rPr>
          <w:rFonts w:eastAsia="Times New Roman"/>
          <w:lang w:val="en"/>
        </w:rPr>
      </w:pPr>
      <w:bookmarkStart w:id="294" w:name="rfc.section.15.5.2"/>
      <w:bookmarkEnd w:id="294"/>
      <w:r>
        <w:rPr>
          <w:rFonts w:eastAsia="Times New Roman"/>
          <w:lang w:val="en"/>
        </w:rPr>
        <w:t>15.5.2.</w:t>
      </w:r>
      <w:proofErr w:type="gramStart"/>
      <w:r>
        <w:rPr>
          <w:rFonts w:eastAsia="Times New Roman"/>
          <w:lang w:val="en"/>
        </w:rPr>
        <w:t>  Nonce</w:t>
      </w:r>
      <w:proofErr w:type="gramEnd"/>
      <w:r>
        <w:rPr>
          <w:rFonts w:eastAsia="Times New Roman"/>
          <w:lang w:val="en"/>
        </w:rPr>
        <w:t xml:space="preserve"> Implementation Notes</w:t>
      </w:r>
    </w:p>
    <w:p w14:paraId="2B63819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r>
        <w:rPr>
          <w:rStyle w:val="HTMLTypewriter"/>
          <w:lang w:val="en"/>
        </w:rPr>
        <w:t>nonce</w:t>
      </w:r>
      <w:r>
        <w:rPr>
          <w:rFonts w:ascii="Verdana" w:hAnsi="Verdana"/>
          <w:color w:val="000000"/>
          <w:lang w:val="en"/>
        </w:rPr>
        <w:t xml:space="preserve"> parameter value needs to include per-session state and be </w:t>
      </w:r>
      <w:proofErr w:type="spellStart"/>
      <w:r>
        <w:rPr>
          <w:rFonts w:ascii="Verdana" w:hAnsi="Verdana"/>
          <w:color w:val="000000"/>
          <w:lang w:val="en"/>
        </w:rPr>
        <w:t>unguessable</w:t>
      </w:r>
      <w:proofErr w:type="spellEnd"/>
      <w:r>
        <w:rPr>
          <w:rFonts w:ascii="Verdana" w:hAnsi="Verdana"/>
          <w:color w:val="000000"/>
          <w:lang w:val="en"/>
        </w:rPr>
        <w:t xml:space="preserve"> to attackers. </w:t>
      </w:r>
      <w:r>
        <w:rPr>
          <w:rFonts w:ascii="Verdana" w:hAnsi="Verdana"/>
          <w:color w:val="000000"/>
          <w:lang w:val="en"/>
        </w:rPr>
        <w:t xml:space="preserve">One method to achieve this for Web Server Clients is to store a cryptographically random value as an </w:t>
      </w:r>
      <w:proofErr w:type="spellStart"/>
      <w:r>
        <w:rPr>
          <w:rFonts w:ascii="Verdana" w:hAnsi="Verdana"/>
          <w:color w:val="000000"/>
          <w:lang w:val="en"/>
        </w:rPr>
        <w:t>HttpOnly</w:t>
      </w:r>
      <w:proofErr w:type="spellEnd"/>
      <w:r>
        <w:rPr>
          <w:rFonts w:ascii="Verdana" w:hAnsi="Verdana"/>
          <w:color w:val="000000"/>
          <w:lang w:val="en"/>
        </w:rPr>
        <w:t xml:space="preserve"> session cookie and use a cryptographic hash of the value as the </w:t>
      </w:r>
      <w:r>
        <w:rPr>
          <w:rStyle w:val="HTMLTypewriter"/>
          <w:lang w:val="en"/>
        </w:rPr>
        <w:t>nonce</w:t>
      </w:r>
      <w:r>
        <w:rPr>
          <w:rFonts w:ascii="Verdana" w:hAnsi="Verdana"/>
          <w:color w:val="000000"/>
          <w:lang w:val="en"/>
        </w:rPr>
        <w:t xml:space="preserve"> parameter. In that case, the </w:t>
      </w:r>
      <w:r>
        <w:rPr>
          <w:rStyle w:val="HTMLTypewriter"/>
          <w:lang w:val="en"/>
        </w:rPr>
        <w:t>nonce</w:t>
      </w:r>
      <w:r>
        <w:rPr>
          <w:rFonts w:ascii="Verdana" w:hAnsi="Verdana"/>
          <w:color w:val="000000"/>
          <w:lang w:val="en"/>
        </w:rPr>
        <w:t xml:space="preserve"> in the returned ID Token is compared to t</w:t>
      </w:r>
      <w:r>
        <w:rPr>
          <w:rFonts w:ascii="Verdana" w:hAnsi="Verdana"/>
          <w:color w:val="000000"/>
          <w:lang w:val="en"/>
        </w:rPr>
        <w:t xml:space="preserve">he hash of the session cookie to detect ID Token replay by third parties. A related method applicable to JavaScript Clients is to store the cryptographically random value in HTML5 local storage and use a cryptographic hash of this value. </w:t>
      </w:r>
    </w:p>
    <w:p w14:paraId="236FEE14" w14:textId="77777777" w:rsidR="00000000" w:rsidRDefault="003F103A">
      <w:pPr>
        <w:spacing w:before="0" w:beforeAutospacing="0" w:after="0" w:afterAutospacing="0"/>
        <w:divId w:val="1567063107"/>
        <w:rPr>
          <w:rFonts w:ascii="Verdana" w:eastAsia="Times New Roman" w:hAnsi="Verdana"/>
          <w:color w:val="000000"/>
          <w:lang w:val="en"/>
        </w:rPr>
      </w:pPr>
      <w:bookmarkStart w:id="295" w:name="FragmentNotes"/>
      <w:bookmarkEnd w:id="295"/>
    </w:p>
    <w:p w14:paraId="180D35C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EDBC907" w14:textId="77777777">
        <w:trPr>
          <w:divId w:val="1567063107"/>
          <w:trHeight w:val="225"/>
          <w:tblCellSpacing w:w="12" w:type="dxa"/>
        </w:trPr>
        <w:tc>
          <w:tcPr>
            <w:tcW w:w="450" w:type="dxa"/>
            <w:shd w:val="clear" w:color="auto" w:fill="990000"/>
            <w:vAlign w:val="center"/>
            <w:hideMark/>
          </w:tcPr>
          <w:p w14:paraId="4DD4FC3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BBFA97" w14:textId="77777777" w:rsidR="00000000" w:rsidRDefault="003F103A">
      <w:pPr>
        <w:pStyle w:val="Heading3"/>
        <w:divId w:val="1567063107"/>
        <w:rPr>
          <w:rFonts w:eastAsia="Times New Roman"/>
          <w:lang w:val="en"/>
        </w:rPr>
      </w:pPr>
      <w:bookmarkStart w:id="296" w:name="rfc.section.15.5.3"/>
      <w:bookmarkEnd w:id="296"/>
      <w:r>
        <w:rPr>
          <w:rFonts w:eastAsia="Times New Roman"/>
          <w:lang w:val="en"/>
        </w:rPr>
        <w:t>15.5.3.</w:t>
      </w:r>
      <w:proofErr w:type="gramStart"/>
      <w:r>
        <w:rPr>
          <w:rFonts w:eastAsia="Times New Roman"/>
          <w:lang w:val="en"/>
        </w:rPr>
        <w:t>  Redirect</w:t>
      </w:r>
      <w:proofErr w:type="gramEnd"/>
      <w:r>
        <w:rPr>
          <w:rFonts w:eastAsia="Times New Roman"/>
          <w:lang w:val="en"/>
        </w:rPr>
        <w:t xml:space="preserve"> URI Fragment Handling Implementation Notes</w:t>
      </w:r>
    </w:p>
    <w:p w14:paraId="5689660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 response parameters are returned in the Redirection URI fragment value, the Client </w:t>
      </w:r>
      <w:r>
        <w:rPr>
          <w:rFonts w:ascii="Verdana" w:hAnsi="Verdana"/>
          <w:color w:val="000000"/>
          <w:lang w:val="en"/>
        </w:rPr>
        <w:t>needs to have the User Agent parse the fragment encoded values and pass them to on to the Client's processing logic for consumption. User Agents that have direct access to cryptographic APIs may be able to be self-contained, for instance, with all Client c</w:t>
      </w:r>
      <w:r>
        <w:rPr>
          <w:rFonts w:ascii="Verdana" w:hAnsi="Verdana"/>
          <w:color w:val="000000"/>
          <w:lang w:val="en"/>
        </w:rPr>
        <w:t xml:space="preserve">ode being written in JavaScript. </w:t>
      </w:r>
    </w:p>
    <w:p w14:paraId="701BAE9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However, if the Client does not run entirely in the User Agent, one way to achieve this is to post them to a Web Server Client for validation. </w:t>
      </w:r>
    </w:p>
    <w:p w14:paraId="7106FDAC"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following is an example of a JavaScript file that a Client might host at i</w:t>
      </w:r>
      <w:r>
        <w:rPr>
          <w:rFonts w:ascii="Verdana" w:hAnsi="Verdana"/>
          <w:color w:val="000000"/>
          <w:lang w:val="en"/>
        </w:rPr>
        <w:t xml:space="preserve">ts </w:t>
      </w:r>
      <w:proofErr w:type="spellStart"/>
      <w:r>
        <w:rPr>
          <w:rStyle w:val="HTMLTypewriter"/>
          <w:lang w:val="en"/>
        </w:rPr>
        <w:t>redirect_uri</w:t>
      </w:r>
      <w:proofErr w:type="spellEnd"/>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and use the information received. </w:t>
      </w:r>
    </w:p>
    <w:p w14:paraId="343EAFB0" w14:textId="77777777" w:rsidR="00000000" w:rsidRDefault="003F103A">
      <w:pPr>
        <w:pStyle w:val="NormalWeb"/>
        <w:divId w:val="1567063107"/>
        <w:rPr>
          <w:rFonts w:ascii="Verdana" w:hAnsi="Verdana"/>
          <w:color w:val="000000"/>
          <w:lang w:val="en"/>
        </w:rPr>
      </w:pPr>
      <w:r>
        <w:rPr>
          <w:rFonts w:ascii="Verdana" w:hAnsi="Verdana"/>
          <w:color w:val="000000"/>
          <w:lang w:val="en"/>
        </w:rPr>
        <w:t>Following is a non-normative example of a Redirect URI resp</w:t>
      </w:r>
      <w:r>
        <w:rPr>
          <w:rFonts w:ascii="Verdana" w:hAnsi="Verdana"/>
          <w:color w:val="000000"/>
          <w:lang w:val="en"/>
        </w:rPr>
        <w:t xml:space="preserve">onse: </w:t>
      </w:r>
    </w:p>
    <w:p w14:paraId="63E6C4AF" w14:textId="77777777" w:rsidR="00000000" w:rsidRDefault="003F103A">
      <w:pPr>
        <w:pStyle w:val="HTMLPreformatted"/>
        <w:divId w:val="1082684679"/>
        <w:rPr>
          <w:lang w:val="en"/>
        </w:rPr>
      </w:pPr>
    </w:p>
    <w:p w14:paraId="27144DEF" w14:textId="77777777" w:rsidR="00000000" w:rsidRDefault="003F103A">
      <w:pPr>
        <w:pStyle w:val="HTMLPreformatted"/>
        <w:divId w:val="1082684679"/>
        <w:rPr>
          <w:lang w:val="en"/>
        </w:rPr>
      </w:pPr>
      <w:r>
        <w:rPr>
          <w:lang w:val="en"/>
        </w:rPr>
        <w:t xml:space="preserve">  GET /</w:t>
      </w:r>
      <w:proofErr w:type="spellStart"/>
      <w:r>
        <w:rPr>
          <w:lang w:val="en"/>
        </w:rPr>
        <w:t>cb</w:t>
      </w:r>
      <w:proofErr w:type="spellEnd"/>
      <w:r>
        <w:rPr>
          <w:lang w:val="en"/>
        </w:rPr>
        <w:t xml:space="preserve"> HTTP/1.1</w:t>
      </w:r>
    </w:p>
    <w:p w14:paraId="50FE93ED" w14:textId="77777777" w:rsidR="00000000" w:rsidRDefault="003F103A">
      <w:pPr>
        <w:pStyle w:val="HTMLPreformatted"/>
        <w:divId w:val="1082684679"/>
        <w:rPr>
          <w:lang w:val="en"/>
        </w:rPr>
      </w:pPr>
      <w:r>
        <w:rPr>
          <w:lang w:val="en"/>
        </w:rPr>
        <w:t xml:space="preserve">  Host: client.example.org</w:t>
      </w:r>
    </w:p>
    <w:p w14:paraId="517DDD96" w14:textId="77777777" w:rsidR="00000000" w:rsidRDefault="003F103A">
      <w:pPr>
        <w:pStyle w:val="HTMLPreformatted"/>
        <w:divId w:val="1082684679"/>
        <w:rPr>
          <w:lang w:val="en"/>
        </w:rPr>
      </w:pPr>
    </w:p>
    <w:p w14:paraId="64AAB24F" w14:textId="77777777" w:rsidR="00000000" w:rsidRDefault="003F103A">
      <w:pPr>
        <w:pStyle w:val="HTMLPreformatted"/>
        <w:divId w:val="1082684679"/>
        <w:rPr>
          <w:lang w:val="en"/>
        </w:rPr>
      </w:pPr>
      <w:r>
        <w:rPr>
          <w:lang w:val="en"/>
        </w:rPr>
        <w:t xml:space="preserve">  HTTP/1.1 200 OK</w:t>
      </w:r>
    </w:p>
    <w:p w14:paraId="03877358" w14:textId="77777777" w:rsidR="00000000" w:rsidRDefault="003F103A">
      <w:pPr>
        <w:pStyle w:val="HTMLPreformatted"/>
        <w:divId w:val="1082684679"/>
        <w:rPr>
          <w:lang w:val="en"/>
        </w:rPr>
      </w:pPr>
      <w:r>
        <w:rPr>
          <w:lang w:val="en"/>
        </w:rPr>
        <w:t xml:space="preserve">  Content-Type: text/html</w:t>
      </w:r>
    </w:p>
    <w:p w14:paraId="7E60A6FF" w14:textId="77777777" w:rsidR="00000000" w:rsidRDefault="003F103A">
      <w:pPr>
        <w:pStyle w:val="HTMLPreformatted"/>
        <w:divId w:val="1082684679"/>
        <w:rPr>
          <w:lang w:val="en"/>
        </w:rPr>
      </w:pPr>
    </w:p>
    <w:p w14:paraId="5CF36F09" w14:textId="77777777" w:rsidR="00000000" w:rsidRDefault="003F103A">
      <w:pPr>
        <w:pStyle w:val="HTMLPreformatted"/>
        <w:divId w:val="1082684679"/>
        <w:rPr>
          <w:lang w:val="en"/>
        </w:rPr>
      </w:pPr>
      <w:r>
        <w:rPr>
          <w:lang w:val="en"/>
        </w:rPr>
        <w:t xml:space="preserve">  &lt;script type="text/</w:t>
      </w:r>
      <w:proofErr w:type="spellStart"/>
      <w:r>
        <w:rPr>
          <w:lang w:val="en"/>
        </w:rPr>
        <w:t>javascript</w:t>
      </w:r>
      <w:proofErr w:type="spellEnd"/>
      <w:r>
        <w:rPr>
          <w:lang w:val="en"/>
        </w:rPr>
        <w:t>"&gt;</w:t>
      </w:r>
    </w:p>
    <w:p w14:paraId="01F7836A" w14:textId="77777777" w:rsidR="00000000" w:rsidRDefault="003F103A">
      <w:pPr>
        <w:pStyle w:val="HTMLPreformatted"/>
        <w:divId w:val="1082684679"/>
        <w:rPr>
          <w:lang w:val="en"/>
        </w:rPr>
      </w:pPr>
    </w:p>
    <w:p w14:paraId="0F793681" w14:textId="77777777" w:rsidR="00000000" w:rsidRDefault="003F103A">
      <w:pPr>
        <w:pStyle w:val="HTMLPreformatted"/>
        <w:divId w:val="1082684679"/>
        <w:rPr>
          <w:lang w:val="en"/>
        </w:rPr>
      </w:pPr>
      <w:r>
        <w:rPr>
          <w:lang w:val="en"/>
        </w:rPr>
        <w:t xml:space="preserve">  // First, parse the query string</w:t>
      </w:r>
    </w:p>
    <w:p w14:paraId="382CA0CC" w14:textId="77777777" w:rsidR="00000000" w:rsidRDefault="003F103A">
      <w:pPr>
        <w:pStyle w:val="HTMLPreformatted"/>
        <w:divId w:val="1082684679"/>
        <w:rPr>
          <w:lang w:val="en"/>
        </w:rPr>
      </w:pPr>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params</w:t>
      </w:r>
      <w:proofErr w:type="spellEnd"/>
      <w:r>
        <w:rPr>
          <w:lang w:val="en"/>
        </w:rPr>
        <w:t xml:space="preserve"> = {}, </w:t>
      </w:r>
      <w:proofErr w:type="spellStart"/>
      <w:r>
        <w:rPr>
          <w:lang w:val="en"/>
        </w:rPr>
        <w:t>postBody</w:t>
      </w:r>
      <w:proofErr w:type="spellEnd"/>
      <w:r>
        <w:rPr>
          <w:lang w:val="en"/>
        </w:rPr>
        <w:t xml:space="preserve"> = </w:t>
      </w:r>
      <w:proofErr w:type="spellStart"/>
      <w:r>
        <w:rPr>
          <w:lang w:val="en"/>
        </w:rPr>
        <w:t>location.hash.substring</w:t>
      </w:r>
      <w:proofErr w:type="spellEnd"/>
      <w:r>
        <w:rPr>
          <w:lang w:val="en"/>
        </w:rPr>
        <w:t>(1),</w:t>
      </w:r>
    </w:p>
    <w:p w14:paraId="232189DA" w14:textId="77777777" w:rsidR="00000000" w:rsidRDefault="003F103A">
      <w:pPr>
        <w:pStyle w:val="HTMLPreformatted"/>
        <w:divId w:val="1082684679"/>
        <w:rPr>
          <w:lang w:val="en"/>
        </w:rPr>
      </w:pPr>
      <w:r>
        <w:rPr>
          <w:lang w:val="en"/>
        </w:rPr>
        <w:t xml:space="preserve">      </w:t>
      </w:r>
      <w:proofErr w:type="gramStart"/>
      <w:r>
        <w:rPr>
          <w:lang w:val="en"/>
        </w:rPr>
        <w:t>regex</w:t>
      </w:r>
      <w:proofErr w:type="gramEnd"/>
      <w:r>
        <w:rPr>
          <w:lang w:val="en"/>
        </w:rPr>
        <w:t xml:space="preserve"> = /([^&amp;=]+)=([^&amp;</w:t>
      </w:r>
      <w:r>
        <w:rPr>
          <w:lang w:val="en"/>
        </w:rPr>
        <w:t>]*)/g, m;</w:t>
      </w:r>
    </w:p>
    <w:p w14:paraId="58B23E92" w14:textId="77777777" w:rsidR="00000000" w:rsidRDefault="003F103A">
      <w:pPr>
        <w:pStyle w:val="HTMLPreformatted"/>
        <w:divId w:val="1082684679"/>
        <w:rPr>
          <w:lang w:val="en"/>
        </w:rPr>
      </w:pPr>
      <w:r>
        <w:rPr>
          <w:lang w:val="en"/>
        </w:rPr>
        <w:t xml:space="preserve">  </w:t>
      </w:r>
      <w:proofErr w:type="gramStart"/>
      <w:r>
        <w:rPr>
          <w:lang w:val="en"/>
        </w:rPr>
        <w:t>while</w:t>
      </w:r>
      <w:proofErr w:type="gramEnd"/>
      <w:r>
        <w:rPr>
          <w:lang w:val="en"/>
        </w:rPr>
        <w:t xml:space="preserve"> (m = </w:t>
      </w:r>
      <w:proofErr w:type="spellStart"/>
      <w:r>
        <w:rPr>
          <w:lang w:val="en"/>
        </w:rPr>
        <w:t>regex.exec</w:t>
      </w:r>
      <w:proofErr w:type="spellEnd"/>
      <w:r>
        <w:rPr>
          <w:lang w:val="en"/>
        </w:rPr>
        <w:t>(</w:t>
      </w:r>
      <w:proofErr w:type="spellStart"/>
      <w:r>
        <w:rPr>
          <w:lang w:val="en"/>
        </w:rPr>
        <w:t>postBody</w:t>
      </w:r>
      <w:proofErr w:type="spellEnd"/>
      <w:r>
        <w:rPr>
          <w:lang w:val="en"/>
        </w:rPr>
        <w:t>)) {</w:t>
      </w:r>
    </w:p>
    <w:p w14:paraId="491740BA" w14:textId="77777777" w:rsidR="00000000" w:rsidRDefault="003F103A">
      <w:pPr>
        <w:pStyle w:val="HTMLPreformatted"/>
        <w:divId w:val="1082684679"/>
        <w:rPr>
          <w:lang w:val="en"/>
        </w:rPr>
      </w:pPr>
      <w:r>
        <w:rPr>
          <w:lang w:val="en"/>
        </w:rPr>
        <w:t xml:space="preserve">    </w:t>
      </w:r>
      <w:proofErr w:type="spellStart"/>
      <w:proofErr w:type="gramStart"/>
      <w:r>
        <w:rPr>
          <w:lang w:val="en"/>
        </w:rPr>
        <w:t>params</w:t>
      </w:r>
      <w:proofErr w:type="spellEnd"/>
      <w:r>
        <w:rPr>
          <w:lang w:val="en"/>
        </w:rPr>
        <w:t>[</w:t>
      </w:r>
      <w:proofErr w:type="spellStart"/>
      <w:proofErr w:type="gramEnd"/>
      <w:r>
        <w:rPr>
          <w:lang w:val="en"/>
        </w:rPr>
        <w:t>decodeURIComponent</w:t>
      </w:r>
      <w:proofErr w:type="spellEnd"/>
      <w:r>
        <w:rPr>
          <w:lang w:val="en"/>
        </w:rPr>
        <w:t xml:space="preserve">(m[1])] = </w:t>
      </w:r>
      <w:proofErr w:type="spellStart"/>
      <w:r>
        <w:rPr>
          <w:lang w:val="en"/>
        </w:rPr>
        <w:t>decodeURIComponent</w:t>
      </w:r>
      <w:proofErr w:type="spellEnd"/>
      <w:r>
        <w:rPr>
          <w:lang w:val="en"/>
        </w:rPr>
        <w:t>(m[2]);</w:t>
      </w:r>
    </w:p>
    <w:p w14:paraId="1C1B09AC" w14:textId="77777777" w:rsidR="00000000" w:rsidRDefault="003F103A">
      <w:pPr>
        <w:pStyle w:val="HTMLPreformatted"/>
        <w:divId w:val="1082684679"/>
        <w:rPr>
          <w:lang w:val="en"/>
        </w:rPr>
      </w:pPr>
      <w:r>
        <w:rPr>
          <w:lang w:val="en"/>
        </w:rPr>
        <w:t xml:space="preserve">  }</w:t>
      </w:r>
    </w:p>
    <w:p w14:paraId="544EC6C0" w14:textId="77777777" w:rsidR="00000000" w:rsidRDefault="003F103A">
      <w:pPr>
        <w:pStyle w:val="HTMLPreformatted"/>
        <w:divId w:val="1082684679"/>
        <w:rPr>
          <w:lang w:val="en"/>
        </w:rPr>
      </w:pPr>
    </w:p>
    <w:p w14:paraId="6D2BA796" w14:textId="77777777" w:rsidR="00000000" w:rsidRDefault="003F103A">
      <w:pPr>
        <w:pStyle w:val="HTMLPreformatted"/>
        <w:divId w:val="1082684679"/>
        <w:rPr>
          <w:lang w:val="en"/>
        </w:rPr>
      </w:pPr>
      <w:r>
        <w:rPr>
          <w:lang w:val="en"/>
        </w:rPr>
        <w:t xml:space="preserve">  // </w:t>
      </w:r>
      <w:proofErr w:type="gramStart"/>
      <w:r>
        <w:rPr>
          <w:lang w:val="en"/>
        </w:rPr>
        <w:t>And</w:t>
      </w:r>
      <w:proofErr w:type="gramEnd"/>
      <w:r>
        <w:rPr>
          <w:lang w:val="en"/>
        </w:rPr>
        <w:t xml:space="preserve"> send the token over to the server</w:t>
      </w:r>
    </w:p>
    <w:p w14:paraId="3EC91EA7" w14:textId="77777777" w:rsidR="00000000" w:rsidRDefault="003F103A">
      <w:pPr>
        <w:pStyle w:val="HTMLPreformatted"/>
        <w:divId w:val="1082684679"/>
        <w:rPr>
          <w:lang w:val="en"/>
        </w:rPr>
      </w:pPr>
      <w:r>
        <w:rPr>
          <w:lang w:val="en"/>
        </w:rPr>
        <w:t xml:space="preserve">  </w:t>
      </w:r>
      <w:proofErr w:type="spellStart"/>
      <w:proofErr w:type="gramStart"/>
      <w:r>
        <w:rPr>
          <w:lang w:val="en"/>
        </w:rPr>
        <w:t>var</w:t>
      </w:r>
      <w:proofErr w:type="spellEnd"/>
      <w:proofErr w:type="gramEnd"/>
      <w:r>
        <w:rPr>
          <w:lang w:val="en"/>
        </w:rPr>
        <w:t xml:space="preserve"> </w:t>
      </w:r>
      <w:proofErr w:type="spellStart"/>
      <w:r>
        <w:rPr>
          <w:lang w:val="en"/>
        </w:rPr>
        <w:t>req</w:t>
      </w:r>
      <w:proofErr w:type="spellEnd"/>
      <w:r>
        <w:rPr>
          <w:lang w:val="en"/>
        </w:rPr>
        <w:t xml:space="preserve"> = new </w:t>
      </w:r>
      <w:proofErr w:type="spellStart"/>
      <w:r>
        <w:rPr>
          <w:lang w:val="en"/>
        </w:rPr>
        <w:t>XMLHttpRequest</w:t>
      </w:r>
      <w:proofErr w:type="spellEnd"/>
      <w:r>
        <w:rPr>
          <w:lang w:val="en"/>
        </w:rPr>
        <w:t>();</w:t>
      </w:r>
    </w:p>
    <w:p w14:paraId="44A9BB91" w14:textId="77777777" w:rsidR="00000000" w:rsidRDefault="003F103A">
      <w:pPr>
        <w:pStyle w:val="HTMLPreformatted"/>
        <w:divId w:val="1082684679"/>
        <w:rPr>
          <w:lang w:val="en"/>
        </w:rPr>
      </w:pPr>
      <w:r>
        <w:rPr>
          <w:lang w:val="en"/>
        </w:rPr>
        <w:t xml:space="preserve">  // using POST so query isn't logged</w:t>
      </w:r>
    </w:p>
    <w:p w14:paraId="3E8D8DC8" w14:textId="77777777" w:rsidR="00000000" w:rsidRDefault="003F103A">
      <w:pPr>
        <w:pStyle w:val="HTMLPreformatted"/>
        <w:divId w:val="1082684679"/>
        <w:rPr>
          <w:lang w:val="en"/>
        </w:rPr>
      </w:pPr>
      <w:r>
        <w:rPr>
          <w:lang w:val="en"/>
        </w:rPr>
        <w:t xml:space="preserve">  </w:t>
      </w:r>
      <w:proofErr w:type="spellStart"/>
      <w:proofErr w:type="gramStart"/>
      <w:r>
        <w:rPr>
          <w:lang w:val="en"/>
        </w:rPr>
        <w:t>req.open</w:t>
      </w:r>
      <w:proofErr w:type="spellEnd"/>
      <w:r>
        <w:rPr>
          <w:lang w:val="en"/>
        </w:rPr>
        <w:t>(</w:t>
      </w:r>
      <w:proofErr w:type="gramEnd"/>
      <w:r>
        <w:rPr>
          <w:lang w:val="en"/>
        </w:rPr>
        <w:t>'POST', 'http</w:t>
      </w:r>
      <w:r>
        <w:rPr>
          <w:lang w:val="en"/>
        </w:rPr>
        <w:t xml:space="preserve">s://' + </w:t>
      </w:r>
      <w:proofErr w:type="spellStart"/>
      <w:r>
        <w:rPr>
          <w:lang w:val="en"/>
        </w:rPr>
        <w:t>window.location.host</w:t>
      </w:r>
      <w:proofErr w:type="spellEnd"/>
      <w:r>
        <w:rPr>
          <w:lang w:val="en"/>
        </w:rPr>
        <w:t xml:space="preserve"> +</w:t>
      </w:r>
    </w:p>
    <w:p w14:paraId="5784FEE8" w14:textId="77777777" w:rsidR="00000000" w:rsidRDefault="003F103A">
      <w:pPr>
        <w:pStyle w:val="HTMLPreformatted"/>
        <w:divId w:val="1082684679"/>
        <w:rPr>
          <w:lang w:val="en"/>
        </w:rPr>
      </w:pPr>
      <w:r>
        <w:rPr>
          <w:lang w:val="en"/>
        </w:rPr>
        <w:t xml:space="preserve">                   '/</w:t>
      </w:r>
      <w:proofErr w:type="spellStart"/>
      <w:r>
        <w:rPr>
          <w:lang w:val="en"/>
        </w:rPr>
        <w:t>catch_response</w:t>
      </w:r>
      <w:proofErr w:type="spellEnd"/>
      <w:r>
        <w:rPr>
          <w:lang w:val="en"/>
        </w:rPr>
        <w:t>', true);</w:t>
      </w:r>
    </w:p>
    <w:p w14:paraId="2433EE8A" w14:textId="77777777" w:rsidR="00000000" w:rsidRDefault="003F103A">
      <w:pPr>
        <w:pStyle w:val="HTMLPreformatted"/>
        <w:divId w:val="1082684679"/>
        <w:rPr>
          <w:lang w:val="en"/>
        </w:rPr>
      </w:pPr>
      <w:r>
        <w:rPr>
          <w:lang w:val="en"/>
        </w:rPr>
        <w:t xml:space="preserve">  </w:t>
      </w:r>
      <w:proofErr w:type="spellStart"/>
      <w:proofErr w:type="gramStart"/>
      <w:r>
        <w:rPr>
          <w:lang w:val="en"/>
        </w:rPr>
        <w:t>req.setRequestHeader</w:t>
      </w:r>
      <w:proofErr w:type="spellEnd"/>
      <w:r>
        <w:rPr>
          <w:lang w:val="en"/>
        </w:rPr>
        <w:t>(</w:t>
      </w:r>
      <w:proofErr w:type="gramEnd"/>
      <w:r>
        <w:rPr>
          <w:lang w:val="en"/>
        </w:rPr>
        <w:t>'Content-Type',</w:t>
      </w:r>
    </w:p>
    <w:p w14:paraId="7752D8F4" w14:textId="77777777" w:rsidR="00000000" w:rsidRDefault="003F103A">
      <w:pPr>
        <w:pStyle w:val="HTMLPreformatted"/>
        <w:divId w:val="1082684679"/>
        <w:rPr>
          <w:lang w:val="en"/>
        </w:rPr>
      </w:pPr>
      <w:r>
        <w:rPr>
          <w:lang w:val="en"/>
        </w:rPr>
        <w:t xml:space="preserve">                       '</w:t>
      </w:r>
      <w:proofErr w:type="gramStart"/>
      <w:r>
        <w:rPr>
          <w:lang w:val="en"/>
        </w:rPr>
        <w:t>application/x-www-form-</w:t>
      </w:r>
      <w:proofErr w:type="spellStart"/>
      <w:r>
        <w:rPr>
          <w:lang w:val="en"/>
        </w:rPr>
        <w:t>urlencoded</w:t>
      </w:r>
      <w:proofErr w:type="spellEnd"/>
      <w:proofErr w:type="gramEnd"/>
      <w:r>
        <w:rPr>
          <w:lang w:val="en"/>
        </w:rPr>
        <w:t>');</w:t>
      </w:r>
    </w:p>
    <w:p w14:paraId="405A0B04" w14:textId="77777777" w:rsidR="00000000" w:rsidRDefault="003F103A">
      <w:pPr>
        <w:pStyle w:val="HTMLPreformatted"/>
        <w:divId w:val="1082684679"/>
        <w:rPr>
          <w:lang w:val="en"/>
        </w:rPr>
      </w:pPr>
    </w:p>
    <w:p w14:paraId="59657464" w14:textId="77777777" w:rsidR="00000000" w:rsidRDefault="003F103A">
      <w:pPr>
        <w:pStyle w:val="HTMLPreformatted"/>
        <w:divId w:val="1082684679"/>
        <w:rPr>
          <w:lang w:val="en"/>
        </w:rPr>
      </w:pPr>
      <w:r>
        <w:rPr>
          <w:lang w:val="en"/>
        </w:rPr>
        <w:t xml:space="preserve">  </w:t>
      </w:r>
      <w:proofErr w:type="spellStart"/>
      <w:r>
        <w:rPr>
          <w:lang w:val="en"/>
        </w:rPr>
        <w:t>req.onreadystatechange</w:t>
      </w:r>
      <w:proofErr w:type="spellEnd"/>
      <w:r>
        <w:rPr>
          <w:lang w:val="en"/>
        </w:rPr>
        <w:t xml:space="preserve"> = function (e) {</w:t>
      </w:r>
    </w:p>
    <w:p w14:paraId="242EF54D" w14:textId="77777777" w:rsidR="00000000" w:rsidRDefault="003F103A">
      <w:pPr>
        <w:pStyle w:val="HTMLPreformatted"/>
        <w:divId w:val="1082684679"/>
        <w:rPr>
          <w:lang w:val="en"/>
        </w:rPr>
      </w:pPr>
      <w:r>
        <w:rPr>
          <w:lang w:val="en"/>
        </w:rPr>
        <w:t xml:space="preserve">    </w:t>
      </w:r>
      <w:proofErr w:type="gramStart"/>
      <w:r>
        <w:rPr>
          <w:lang w:val="en"/>
        </w:rPr>
        <w:t>if</w:t>
      </w:r>
      <w:proofErr w:type="gramEnd"/>
      <w:r>
        <w:rPr>
          <w:lang w:val="en"/>
        </w:rPr>
        <w:t xml:space="preserve"> (</w:t>
      </w:r>
      <w:proofErr w:type="spellStart"/>
      <w:r>
        <w:rPr>
          <w:lang w:val="en"/>
        </w:rPr>
        <w:t>req.readyState</w:t>
      </w:r>
      <w:proofErr w:type="spellEnd"/>
      <w:r>
        <w:rPr>
          <w:lang w:val="en"/>
        </w:rPr>
        <w:t xml:space="preserve"> == 4) {</w:t>
      </w:r>
    </w:p>
    <w:p w14:paraId="38853DB3" w14:textId="77777777" w:rsidR="00000000" w:rsidRDefault="003F103A">
      <w:pPr>
        <w:pStyle w:val="HTMLPreformatted"/>
        <w:divId w:val="1082684679"/>
        <w:rPr>
          <w:lang w:val="en"/>
        </w:rPr>
      </w:pPr>
      <w:r>
        <w:rPr>
          <w:lang w:val="en"/>
        </w:rPr>
        <w:t xml:space="preserve">      </w:t>
      </w:r>
      <w:proofErr w:type="gramStart"/>
      <w:r>
        <w:rPr>
          <w:lang w:val="en"/>
        </w:rPr>
        <w:t>if</w:t>
      </w:r>
      <w:proofErr w:type="gramEnd"/>
      <w:r>
        <w:rPr>
          <w:lang w:val="en"/>
        </w:rPr>
        <w:t xml:space="preserve"> (</w:t>
      </w:r>
      <w:proofErr w:type="spellStart"/>
      <w:r>
        <w:rPr>
          <w:lang w:val="en"/>
        </w:rPr>
        <w:t>req.status</w:t>
      </w:r>
      <w:proofErr w:type="spellEnd"/>
      <w:r>
        <w:rPr>
          <w:lang w:val="en"/>
        </w:rPr>
        <w:t xml:space="preserve"> == 200) {</w:t>
      </w:r>
    </w:p>
    <w:p w14:paraId="6A9CD4BD" w14:textId="77777777" w:rsidR="00000000" w:rsidRDefault="003F103A">
      <w:pPr>
        <w:pStyle w:val="HTMLPreformatted"/>
        <w:divId w:val="1082684679"/>
        <w:rPr>
          <w:lang w:val="en"/>
        </w:rPr>
      </w:pPr>
      <w:r>
        <w:rPr>
          <w:lang w:val="en"/>
        </w:rPr>
        <w:t xml:space="preserve">  // If the response from the POST is 200 OK, perform a redirect</w:t>
      </w:r>
    </w:p>
    <w:p w14:paraId="1D9A5943" w14:textId="77777777" w:rsidR="00000000" w:rsidRDefault="003F103A">
      <w:pPr>
        <w:pStyle w:val="HTMLPreformatted"/>
        <w:divId w:val="1082684679"/>
        <w:rPr>
          <w:lang w:val="en"/>
        </w:rPr>
      </w:pPr>
      <w:r>
        <w:rPr>
          <w:lang w:val="en"/>
        </w:rPr>
        <w:t xml:space="preserve">        </w:t>
      </w:r>
      <w:proofErr w:type="spellStart"/>
      <w:r>
        <w:rPr>
          <w:lang w:val="en"/>
        </w:rPr>
        <w:t>window.location</w:t>
      </w:r>
      <w:proofErr w:type="spellEnd"/>
      <w:r>
        <w:rPr>
          <w:lang w:val="en"/>
        </w:rPr>
        <w:t xml:space="preserve"> = 'https</w:t>
      </w:r>
      <w:proofErr w:type="gramStart"/>
      <w:r>
        <w:rPr>
          <w:lang w:val="en"/>
        </w:rPr>
        <w:t>:/</w:t>
      </w:r>
      <w:proofErr w:type="gramEnd"/>
      <w:r>
        <w:rPr>
          <w:lang w:val="en"/>
        </w:rPr>
        <w:t>/'</w:t>
      </w:r>
    </w:p>
    <w:p w14:paraId="455F29D2" w14:textId="77777777" w:rsidR="00000000" w:rsidRDefault="003F103A">
      <w:pPr>
        <w:pStyle w:val="HTMLPreformatted"/>
        <w:divId w:val="1082684679"/>
        <w:rPr>
          <w:lang w:val="en"/>
        </w:rPr>
      </w:pPr>
      <w:r>
        <w:rPr>
          <w:lang w:val="en"/>
        </w:rPr>
        <w:t xml:space="preserve">          + </w:t>
      </w:r>
      <w:proofErr w:type="spellStart"/>
      <w:r>
        <w:rPr>
          <w:lang w:val="en"/>
        </w:rPr>
        <w:t>window.location.host</w:t>
      </w:r>
      <w:proofErr w:type="spellEnd"/>
      <w:r>
        <w:rPr>
          <w:lang w:val="en"/>
        </w:rPr>
        <w:t xml:space="preserve"> + '/</w:t>
      </w:r>
      <w:proofErr w:type="spellStart"/>
      <w:r>
        <w:rPr>
          <w:lang w:val="en"/>
        </w:rPr>
        <w:t>redirect_after_login</w:t>
      </w:r>
      <w:proofErr w:type="spellEnd"/>
      <w:r>
        <w:rPr>
          <w:lang w:val="en"/>
        </w:rPr>
        <w:t>'</w:t>
      </w:r>
    </w:p>
    <w:p w14:paraId="6ED425E4" w14:textId="77777777" w:rsidR="00000000" w:rsidRDefault="003F103A">
      <w:pPr>
        <w:pStyle w:val="HTMLPreformatted"/>
        <w:divId w:val="1082684679"/>
        <w:rPr>
          <w:lang w:val="en"/>
        </w:rPr>
      </w:pPr>
      <w:r>
        <w:rPr>
          <w:lang w:val="en"/>
        </w:rPr>
        <w:t xml:space="preserve">      }</w:t>
      </w:r>
    </w:p>
    <w:p w14:paraId="5BBE9C67" w14:textId="77777777" w:rsidR="00000000" w:rsidRDefault="003F103A">
      <w:pPr>
        <w:pStyle w:val="HTMLPreformatted"/>
        <w:divId w:val="1082684679"/>
        <w:rPr>
          <w:lang w:val="en"/>
        </w:rPr>
      </w:pPr>
      <w:r>
        <w:rPr>
          <w:lang w:val="en"/>
        </w:rPr>
        <w:lastRenderedPageBreak/>
        <w:t xml:space="preserve">  // if the OAuth response is invalid, generate an error messa</w:t>
      </w:r>
      <w:r>
        <w:rPr>
          <w:lang w:val="en"/>
        </w:rPr>
        <w:t>ge</w:t>
      </w:r>
    </w:p>
    <w:p w14:paraId="3A830FEF" w14:textId="77777777" w:rsidR="00000000" w:rsidRDefault="003F103A">
      <w:pPr>
        <w:pStyle w:val="HTMLPreformatted"/>
        <w:divId w:val="1082684679"/>
        <w:rPr>
          <w:lang w:val="en"/>
        </w:rPr>
      </w:pPr>
      <w:r>
        <w:rPr>
          <w:lang w:val="en"/>
        </w:rPr>
        <w:t xml:space="preserve">      </w:t>
      </w:r>
      <w:proofErr w:type="gramStart"/>
      <w:r>
        <w:rPr>
          <w:lang w:val="en"/>
        </w:rPr>
        <w:t>else</w:t>
      </w:r>
      <w:proofErr w:type="gramEnd"/>
      <w:r>
        <w:rPr>
          <w:lang w:val="en"/>
        </w:rPr>
        <w:t xml:space="preserve"> if (</w:t>
      </w:r>
      <w:proofErr w:type="spellStart"/>
      <w:r>
        <w:rPr>
          <w:lang w:val="en"/>
        </w:rPr>
        <w:t>req.status</w:t>
      </w:r>
      <w:proofErr w:type="spellEnd"/>
      <w:r>
        <w:rPr>
          <w:lang w:val="en"/>
        </w:rPr>
        <w:t xml:space="preserve"> == 400) {</w:t>
      </w:r>
    </w:p>
    <w:p w14:paraId="5107089C" w14:textId="77777777" w:rsidR="00000000" w:rsidRDefault="003F103A">
      <w:pPr>
        <w:pStyle w:val="HTMLPreformatted"/>
        <w:divId w:val="1082684679"/>
        <w:rPr>
          <w:lang w:val="en"/>
        </w:rPr>
      </w:pPr>
      <w:r>
        <w:rPr>
          <w:lang w:val="en"/>
        </w:rPr>
        <w:t xml:space="preserve">        </w:t>
      </w:r>
      <w:proofErr w:type="gramStart"/>
      <w:r>
        <w:rPr>
          <w:lang w:val="en"/>
        </w:rPr>
        <w:t>alert(</w:t>
      </w:r>
      <w:proofErr w:type="gramEnd"/>
      <w:r>
        <w:rPr>
          <w:lang w:val="en"/>
        </w:rPr>
        <w:t>'There was an error processing the token')</w:t>
      </w:r>
    </w:p>
    <w:p w14:paraId="15E218C6" w14:textId="77777777" w:rsidR="00000000" w:rsidRDefault="003F103A">
      <w:pPr>
        <w:pStyle w:val="HTMLPreformatted"/>
        <w:divId w:val="1082684679"/>
        <w:rPr>
          <w:lang w:val="en"/>
        </w:rPr>
      </w:pPr>
      <w:r>
        <w:rPr>
          <w:lang w:val="en"/>
        </w:rPr>
        <w:t xml:space="preserve">      } else {</w:t>
      </w:r>
    </w:p>
    <w:p w14:paraId="1DDD1E14" w14:textId="77777777" w:rsidR="00000000" w:rsidRDefault="003F103A">
      <w:pPr>
        <w:pStyle w:val="HTMLPreformatted"/>
        <w:divId w:val="1082684679"/>
        <w:rPr>
          <w:lang w:val="en"/>
        </w:rPr>
      </w:pPr>
      <w:r>
        <w:rPr>
          <w:lang w:val="en"/>
        </w:rPr>
        <w:t xml:space="preserve">        </w:t>
      </w:r>
      <w:proofErr w:type="gramStart"/>
      <w:r>
        <w:rPr>
          <w:lang w:val="en"/>
        </w:rPr>
        <w:t>alert(</w:t>
      </w:r>
      <w:proofErr w:type="gramEnd"/>
      <w:r>
        <w:rPr>
          <w:lang w:val="en"/>
        </w:rPr>
        <w:t>'Something other than 200 was returned')</w:t>
      </w:r>
    </w:p>
    <w:p w14:paraId="46D796F1" w14:textId="77777777" w:rsidR="00000000" w:rsidRDefault="003F103A">
      <w:pPr>
        <w:pStyle w:val="HTMLPreformatted"/>
        <w:divId w:val="1082684679"/>
        <w:rPr>
          <w:lang w:val="en"/>
        </w:rPr>
      </w:pPr>
      <w:r>
        <w:rPr>
          <w:lang w:val="en"/>
        </w:rPr>
        <w:t xml:space="preserve">      }</w:t>
      </w:r>
    </w:p>
    <w:p w14:paraId="57C685CC" w14:textId="77777777" w:rsidR="00000000" w:rsidRDefault="003F103A">
      <w:pPr>
        <w:pStyle w:val="HTMLPreformatted"/>
        <w:divId w:val="1082684679"/>
        <w:rPr>
          <w:lang w:val="en"/>
        </w:rPr>
      </w:pPr>
      <w:r>
        <w:rPr>
          <w:lang w:val="en"/>
        </w:rPr>
        <w:t xml:space="preserve">    }</w:t>
      </w:r>
    </w:p>
    <w:p w14:paraId="7607D2AD" w14:textId="77777777" w:rsidR="00000000" w:rsidRDefault="003F103A">
      <w:pPr>
        <w:pStyle w:val="HTMLPreformatted"/>
        <w:divId w:val="1082684679"/>
        <w:rPr>
          <w:lang w:val="en"/>
        </w:rPr>
      </w:pPr>
      <w:r>
        <w:rPr>
          <w:lang w:val="en"/>
        </w:rPr>
        <w:t xml:space="preserve">  };</w:t>
      </w:r>
    </w:p>
    <w:p w14:paraId="252A2272" w14:textId="77777777" w:rsidR="00000000" w:rsidRDefault="003F103A">
      <w:pPr>
        <w:pStyle w:val="HTMLPreformatted"/>
        <w:divId w:val="1082684679"/>
        <w:rPr>
          <w:lang w:val="en"/>
        </w:rPr>
      </w:pPr>
      <w:r>
        <w:rPr>
          <w:lang w:val="en"/>
        </w:rPr>
        <w:t xml:space="preserve">  </w:t>
      </w:r>
      <w:proofErr w:type="spellStart"/>
      <w:proofErr w:type="gramStart"/>
      <w:r>
        <w:rPr>
          <w:lang w:val="en"/>
        </w:rPr>
        <w:t>req.send</w:t>
      </w:r>
      <w:proofErr w:type="spellEnd"/>
      <w:r>
        <w:rPr>
          <w:lang w:val="en"/>
        </w:rPr>
        <w:t>(</w:t>
      </w:r>
      <w:proofErr w:type="spellStart"/>
      <w:proofErr w:type="gramEnd"/>
      <w:r>
        <w:rPr>
          <w:lang w:val="en"/>
        </w:rPr>
        <w:t>postBody</w:t>
      </w:r>
      <w:proofErr w:type="spellEnd"/>
      <w:r>
        <w:rPr>
          <w:lang w:val="en"/>
        </w:rPr>
        <w:t>);</w:t>
      </w:r>
    </w:p>
    <w:p w14:paraId="5C7842F5" w14:textId="77777777" w:rsidR="00000000" w:rsidRDefault="003F103A">
      <w:pPr>
        <w:spacing w:before="0" w:beforeAutospacing="0" w:after="0" w:afterAutospacing="0"/>
        <w:divId w:val="1567063107"/>
        <w:rPr>
          <w:rFonts w:ascii="Verdana" w:eastAsia="Times New Roman" w:hAnsi="Verdana"/>
          <w:color w:val="000000"/>
          <w:lang w:val="en"/>
        </w:rPr>
      </w:pPr>
      <w:bookmarkStart w:id="297" w:name="CompatibilityNotes"/>
      <w:bookmarkEnd w:id="297"/>
    </w:p>
    <w:p w14:paraId="0CAD9F2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54A20D6" w14:textId="77777777">
        <w:trPr>
          <w:divId w:val="1567063107"/>
          <w:trHeight w:val="225"/>
          <w:tblCellSpacing w:w="12" w:type="dxa"/>
        </w:trPr>
        <w:tc>
          <w:tcPr>
            <w:tcW w:w="450" w:type="dxa"/>
            <w:shd w:val="clear" w:color="auto" w:fill="990000"/>
            <w:vAlign w:val="center"/>
            <w:hideMark/>
          </w:tcPr>
          <w:p w14:paraId="7BBF4F17"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7DA98C5" w14:textId="77777777" w:rsidR="00000000" w:rsidRDefault="003F103A">
      <w:pPr>
        <w:pStyle w:val="Heading3"/>
        <w:divId w:val="1567063107"/>
        <w:rPr>
          <w:rFonts w:eastAsia="Times New Roman"/>
          <w:lang w:val="en"/>
        </w:rPr>
      </w:pPr>
      <w:bookmarkStart w:id="298" w:name="rfc.section.15.6"/>
      <w:bookmarkEnd w:id="298"/>
      <w:r>
        <w:rPr>
          <w:rFonts w:eastAsia="Times New Roman"/>
          <w:lang w:val="en"/>
        </w:rPr>
        <w:t>15.6.</w:t>
      </w:r>
      <w:proofErr w:type="gramStart"/>
      <w:r>
        <w:rPr>
          <w:rFonts w:eastAsia="Times New Roman"/>
          <w:lang w:val="en"/>
        </w:rPr>
        <w:t>  Compatibility</w:t>
      </w:r>
      <w:proofErr w:type="gramEnd"/>
      <w:r>
        <w:rPr>
          <w:rFonts w:eastAsia="Times New Roman"/>
          <w:lang w:val="en"/>
        </w:rPr>
        <w:t xml:space="preserve"> Notes</w:t>
      </w:r>
    </w:p>
    <w:p w14:paraId="58238E1D" w14:textId="77777777" w:rsidR="00000000" w:rsidRDefault="003F103A">
      <w:pPr>
        <w:spacing w:before="0" w:beforeAutospacing="0" w:after="0" w:afterAutospacing="0"/>
        <w:divId w:val="1567063107"/>
        <w:rPr>
          <w:rFonts w:ascii="Verdana" w:eastAsia="Times New Roman" w:hAnsi="Verdana"/>
          <w:color w:val="000000"/>
          <w:lang w:val="en"/>
        </w:rPr>
      </w:pPr>
      <w:bookmarkStart w:id="299" w:name="PreFinalIETFSpecs"/>
      <w:bookmarkEnd w:id="299"/>
    </w:p>
    <w:p w14:paraId="670FD27D"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EE9977C" w14:textId="77777777">
        <w:trPr>
          <w:divId w:val="1567063107"/>
          <w:trHeight w:val="225"/>
          <w:tblCellSpacing w:w="12" w:type="dxa"/>
        </w:trPr>
        <w:tc>
          <w:tcPr>
            <w:tcW w:w="450" w:type="dxa"/>
            <w:shd w:val="clear" w:color="auto" w:fill="990000"/>
            <w:vAlign w:val="center"/>
            <w:hideMark/>
          </w:tcPr>
          <w:p w14:paraId="650AEB1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6570DA" w14:textId="77777777" w:rsidR="00000000" w:rsidRDefault="003F103A">
      <w:pPr>
        <w:pStyle w:val="Heading3"/>
        <w:divId w:val="1567063107"/>
        <w:rPr>
          <w:rFonts w:eastAsia="Times New Roman"/>
          <w:lang w:val="en"/>
        </w:rPr>
      </w:pPr>
      <w:bookmarkStart w:id="300" w:name="rfc.section.15.6.1"/>
      <w:bookmarkEnd w:id="300"/>
      <w:r>
        <w:rPr>
          <w:rFonts w:eastAsia="Times New Roman"/>
          <w:lang w:val="en"/>
        </w:rPr>
        <w:t>15.6.1.</w:t>
      </w:r>
      <w:proofErr w:type="gramStart"/>
      <w:r>
        <w:rPr>
          <w:rFonts w:eastAsia="Times New Roman"/>
          <w:lang w:val="en"/>
        </w:rPr>
        <w:t>  Pre</w:t>
      </w:r>
      <w:proofErr w:type="gramEnd"/>
      <w:r>
        <w:rPr>
          <w:rFonts w:eastAsia="Times New Roman"/>
          <w:lang w:val="en"/>
        </w:rPr>
        <w:t>-Final IETF Specifications</w:t>
      </w:r>
    </w:p>
    <w:p w14:paraId="58A717F6" w14:textId="77777777" w:rsidR="00000000" w:rsidRDefault="003F103A">
      <w:pPr>
        <w:pStyle w:val="NormalWeb"/>
        <w:divId w:val="1567063107"/>
        <w:rPr>
          <w:rFonts w:ascii="Verdana" w:hAnsi="Verdana"/>
          <w:color w:val="000000"/>
          <w:lang w:val="en"/>
        </w:rPr>
      </w:pPr>
      <w:r>
        <w:rPr>
          <w:rFonts w:ascii="Verdana" w:hAnsi="Verdana"/>
          <w:color w:val="000000"/>
          <w:lang w:val="en"/>
        </w:rPr>
        <w:t>Implementers should be aware that this specification uses several IETF specifications that are not yet final s</w:t>
      </w:r>
      <w:r>
        <w:rPr>
          <w:rFonts w:ascii="Verdana" w:hAnsi="Verdana"/>
          <w:color w:val="000000"/>
          <w:lang w:val="en"/>
        </w:rPr>
        <w:t xml:space="preserve">pecifications. Those specifications are: </w:t>
      </w:r>
    </w:p>
    <w:p w14:paraId="1D4F1E1F" w14:textId="77777777" w:rsidR="00000000" w:rsidRDefault="003F103A">
      <w:pPr>
        <w:numPr>
          <w:ilvl w:val="0"/>
          <w:numId w:val="26"/>
        </w:numPr>
        <w:ind w:left="1200" w:right="480"/>
        <w:divId w:val="1567063107"/>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-13</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[JWT] </w:t>
      </w:r>
    </w:p>
    <w:p w14:paraId="7F43585C" w14:textId="77777777" w:rsidR="00000000" w:rsidRDefault="003F103A">
      <w:pPr>
        <w:numPr>
          <w:ilvl w:val="0"/>
          <w:numId w:val="26"/>
        </w:numPr>
        <w:ind w:left="1200" w:right="480"/>
        <w:divId w:val="1567063107"/>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-18</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Signature (JWS),” November 2013.)</w:t>
        </w:r>
      </w:hyperlink>
      <w:r>
        <w:rPr>
          <w:rFonts w:ascii="Verdana" w:eastAsia="Times New Roman" w:hAnsi="Verdana"/>
          <w:color w:val="000000"/>
          <w:lang w:val="en"/>
        </w:rPr>
        <w:t xml:space="preserve"> [JWS] </w:t>
      </w:r>
    </w:p>
    <w:p w14:paraId="55A1BE1A" w14:textId="77777777" w:rsidR="00000000" w:rsidRDefault="003F103A">
      <w:pPr>
        <w:numPr>
          <w:ilvl w:val="0"/>
          <w:numId w:val="26"/>
        </w:numPr>
        <w:ind w:left="1200" w:right="480"/>
        <w:divId w:val="1567063107"/>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-18</w:t>
        </w:r>
        <w:r>
          <w:rPr>
            <w:rStyle w:val="Hyperlink"/>
            <w:rFonts w:ascii="Verdana" w:eastAsia="Times New Roman" w:hAnsi="Verdana"/>
            <w:vanish/>
            <w:u w:val="none"/>
            <w:lang w:val="en"/>
          </w:rPr>
          <w:t xml:space="preserve"> (Jones, M., Rescorla, E., and J. Hildebrand, “JSON Web Encryption (JWE),” November 2013.)</w:t>
        </w:r>
      </w:hyperlink>
      <w:r>
        <w:rPr>
          <w:rFonts w:ascii="Verdana" w:eastAsia="Times New Roman" w:hAnsi="Verdana"/>
          <w:color w:val="000000"/>
          <w:lang w:val="en"/>
        </w:rPr>
        <w:t xml:space="preserve"> [JWE] </w:t>
      </w:r>
    </w:p>
    <w:p w14:paraId="3906CEE0" w14:textId="77777777" w:rsidR="00000000" w:rsidRDefault="003F103A">
      <w:pPr>
        <w:numPr>
          <w:ilvl w:val="0"/>
          <w:numId w:val="26"/>
        </w:numPr>
        <w:ind w:left="1200" w:right="480"/>
        <w:divId w:val="1567063107"/>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-18</w:t>
        </w:r>
        <w:r>
          <w:rPr>
            <w:rStyle w:val="Hyperlink"/>
            <w:rFonts w:ascii="Verdana" w:eastAsia="Times New Roman" w:hAnsi="Verdana"/>
            <w:vanish/>
            <w:u w:val="none"/>
            <w:lang w:val="en"/>
          </w:rPr>
          <w:t xml:space="preserve"> (Jones, M., “JSON Web Key (JWK),” November 2013.)</w:t>
        </w:r>
      </w:hyperlink>
      <w:r>
        <w:rPr>
          <w:rFonts w:ascii="Verdana" w:eastAsia="Times New Roman" w:hAnsi="Verdana"/>
          <w:color w:val="000000"/>
          <w:lang w:val="en"/>
        </w:rPr>
        <w:t xml:space="preserve"> [JWK] </w:t>
      </w:r>
    </w:p>
    <w:p w14:paraId="553B42A3" w14:textId="77777777" w:rsidR="00000000" w:rsidRDefault="003F103A">
      <w:pPr>
        <w:numPr>
          <w:ilvl w:val="0"/>
          <w:numId w:val="26"/>
        </w:numPr>
        <w:ind w:left="1200" w:right="480"/>
        <w:divId w:val="1567063107"/>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-18</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[JWA] </w:t>
      </w:r>
    </w:p>
    <w:p w14:paraId="5D784A32" w14:textId="77777777" w:rsidR="00000000" w:rsidRDefault="003F103A">
      <w:pPr>
        <w:numPr>
          <w:ilvl w:val="0"/>
          <w:numId w:val="26"/>
        </w:numPr>
        <w:ind w:left="1200" w:right="480"/>
        <w:divId w:val="1567063107"/>
        <w:rPr>
          <w:rFonts w:ascii="Verdana" w:eastAsia="Times New Roman" w:hAnsi="Verdana"/>
          <w:color w:val="000000"/>
          <w:lang w:val="en"/>
        </w:rPr>
      </w:pPr>
      <w:hyperlink w:anchor="OAuth.Assertions" w:history="1">
        <w:r>
          <w:rPr>
            <w:rStyle w:val="Hyperlink"/>
            <w:rFonts w:ascii="Verdana" w:eastAsia="Times New Roman" w:hAnsi="Verdana"/>
            <w:u w:val="none"/>
            <w:lang w:val="en"/>
          </w:rPr>
          <w:t>Assertion Framework for OAuth 2.0 Client Authentication and Authorization Grants draft -13</w:t>
        </w:r>
        <w:r>
          <w:rPr>
            <w:rStyle w:val="Hyperlink"/>
            <w:rFonts w:ascii="Verdana" w:eastAsia="Times New Roman" w:hAnsi="Verdana"/>
            <w:vanish/>
            <w:u w:val="none"/>
            <w:lang w:val="en"/>
          </w:rPr>
          <w:t xml:space="preserve"> (Campbell, B., Mortimore, C., Jones, M., and Y. Goland, “Assertion Framework for OAuth 2.0 Client Authentication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OAuth.Assertions</w:t>
      </w:r>
      <w:proofErr w:type="spellEnd"/>
      <w:r>
        <w:rPr>
          <w:rFonts w:ascii="Verdana" w:eastAsia="Times New Roman" w:hAnsi="Verdana"/>
          <w:color w:val="000000"/>
          <w:lang w:val="en"/>
        </w:rPr>
        <w:t xml:space="preserve">] </w:t>
      </w:r>
    </w:p>
    <w:p w14:paraId="6AC337FA" w14:textId="77777777" w:rsidR="00000000" w:rsidRDefault="003F103A">
      <w:pPr>
        <w:numPr>
          <w:ilvl w:val="0"/>
          <w:numId w:val="26"/>
        </w:numPr>
        <w:ind w:left="1200" w:right="480"/>
        <w:divId w:val="1567063107"/>
        <w:rPr>
          <w:rFonts w:ascii="Verdana" w:eastAsia="Times New Roman" w:hAnsi="Verdana"/>
          <w:color w:val="000000"/>
          <w:lang w:val="en"/>
        </w:rPr>
      </w:pPr>
      <w:hyperlink w:anchor="OAuth.JWT" w:history="1">
        <w:r>
          <w:rPr>
            <w:rStyle w:val="Hyperlink"/>
            <w:rFonts w:ascii="Verdana" w:eastAsia="Times New Roman" w:hAnsi="Verdana"/>
            <w:u w:val="none"/>
            <w:lang w:val="en"/>
          </w:rPr>
          <w:t>JSON Web Token (JWT) Profile for OAuth 2.0 Client Authentication and Authorization Grants draft -07</w:t>
        </w:r>
        <w:r>
          <w:rPr>
            <w:rStyle w:val="Hyperlink"/>
            <w:rFonts w:ascii="Verdana" w:eastAsia="Times New Roman" w:hAnsi="Verdana"/>
            <w:vanish/>
            <w:u w:val="none"/>
            <w:lang w:val="en"/>
          </w:rPr>
          <w:t xml:space="preserve"> (Jones, M., Campbell, B., and C. Mortimore, “JSON Web Token (JWT) Profile for OAuth 2.0 Client Authenti</w:t>
        </w:r>
        <w:r>
          <w:rPr>
            <w:rStyle w:val="Hyperlink"/>
            <w:rFonts w:ascii="Verdana" w:eastAsia="Times New Roman" w:hAnsi="Verdana"/>
            <w:vanish/>
            <w:u w:val="none"/>
            <w:lang w:val="en"/>
          </w:rPr>
          <w:t>cation and Authorization Grants,” December 2013.)</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OAuth.JWT</w:t>
      </w:r>
      <w:proofErr w:type="spellEnd"/>
      <w:r>
        <w:rPr>
          <w:rFonts w:ascii="Verdana" w:eastAsia="Times New Roman" w:hAnsi="Verdana"/>
          <w:color w:val="000000"/>
          <w:lang w:val="en"/>
        </w:rPr>
        <w:t xml:space="preserve">] </w:t>
      </w:r>
    </w:p>
    <w:p w14:paraId="5E476D87" w14:textId="77777777" w:rsidR="00000000" w:rsidRDefault="003F103A">
      <w:pPr>
        <w:numPr>
          <w:ilvl w:val="0"/>
          <w:numId w:val="26"/>
        </w:numPr>
        <w:ind w:left="1200" w:right="480"/>
        <w:divId w:val="1567063107"/>
        <w:rPr>
          <w:ins w:id="301" w:author="Errata" w:date="2014-08-04T17:35:00Z"/>
          <w:rFonts w:ascii="Verdana" w:eastAsia="Times New Roman" w:hAnsi="Verdana"/>
          <w:color w:val="000000"/>
          <w:lang w:val="en"/>
        </w:rPr>
      </w:pPr>
      <w:ins w:id="302" w:author="Errata" w:date="2014-08-04T17:35: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"JWK.Thumbprint"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Key (JWK) Thumbprint draft -01</w:t>
        </w:r>
        <w:r>
          <w:rPr>
            <w:rStyle w:val="Hyperlink"/>
            <w:rFonts w:ascii="Verdana" w:eastAsia="Times New Roman" w:hAnsi="Verdana"/>
            <w:vanish/>
            <w:u w:val="none"/>
            <w:lang w:val="en"/>
          </w:rPr>
          <w:t xml:space="preserve"> (Jones, M., “JSON Web Key (JWK) Thumbprint,” July 2014.)</w:t>
        </w:r>
        <w:r>
          <w:rPr>
            <w:rFonts w:ascii="Verdana" w:eastAsia="Times New Roman" w:hAnsi="Verdana"/>
            <w:color w:val="000000"/>
            <w:lang w:val="en"/>
          </w:rPr>
          <w:fldChar w:fldCharType="end"/>
        </w:r>
        <w:r>
          <w:rPr>
            <w:rFonts w:ascii="Verdana" w:eastAsia="Times New Roman" w:hAnsi="Verdana"/>
            <w:color w:val="000000"/>
            <w:lang w:val="en"/>
          </w:rPr>
          <w:t xml:space="preserve"> [</w:t>
        </w:r>
        <w:proofErr w:type="spellStart"/>
        <w:r>
          <w:rPr>
            <w:rFonts w:ascii="Verdana" w:eastAsia="Times New Roman" w:hAnsi="Verdana"/>
            <w:color w:val="000000"/>
            <w:lang w:val="en"/>
          </w:rPr>
          <w:t>JWK.Thumbprint</w:t>
        </w:r>
        <w:proofErr w:type="spellEnd"/>
        <w:r>
          <w:rPr>
            <w:rFonts w:ascii="Verdana" w:eastAsia="Times New Roman" w:hAnsi="Verdana"/>
            <w:color w:val="000000"/>
            <w:lang w:val="en"/>
          </w:rPr>
          <w:t xml:space="preserve">] </w:t>
        </w:r>
      </w:ins>
    </w:p>
    <w:p w14:paraId="7541A99C" w14:textId="77777777" w:rsidR="00000000" w:rsidRDefault="003F103A">
      <w:pPr>
        <w:pStyle w:val="NormalWeb"/>
        <w:divId w:val="1567063107"/>
        <w:rPr>
          <w:rFonts w:ascii="Verdana" w:hAnsi="Verdana"/>
          <w:color w:val="000000"/>
          <w:lang w:val="en"/>
        </w:rPr>
      </w:pPr>
      <w:r>
        <w:rPr>
          <w:rFonts w:ascii="Verdana" w:hAnsi="Verdana"/>
          <w:color w:val="000000"/>
          <w:lang w:val="en"/>
        </w:rPr>
        <w:t>While every effort will be made to preven</w:t>
      </w:r>
      <w:r>
        <w:rPr>
          <w:rFonts w:ascii="Verdana" w:hAnsi="Verdana"/>
          <w:color w:val="000000"/>
          <w:lang w:val="en"/>
        </w:rPr>
        <w:t xml:space="preserve">t breaking changes to these specifications, should they occur, OpenID Connect implementations should continue to use the specifically </w:t>
      </w:r>
      <w:r>
        <w:rPr>
          <w:rFonts w:ascii="Verdana" w:hAnsi="Verdana"/>
          <w:color w:val="000000"/>
          <w:lang w:val="en"/>
        </w:rPr>
        <w:lastRenderedPageBreak/>
        <w:t>referenced draft versions above in preference to the final versions, unless using a possible future OpenID Connect profile</w:t>
      </w:r>
      <w:r>
        <w:rPr>
          <w:rFonts w:ascii="Verdana" w:hAnsi="Verdana"/>
          <w:color w:val="000000"/>
          <w:lang w:val="en"/>
        </w:rPr>
        <w:t xml:space="preserve"> or specification that updates some or all of these references. </w:t>
      </w:r>
    </w:p>
    <w:p w14:paraId="7314B024" w14:textId="77777777" w:rsidR="00000000" w:rsidRDefault="003F103A">
      <w:pPr>
        <w:spacing w:before="0" w:beforeAutospacing="0" w:after="0" w:afterAutospacing="0"/>
        <w:divId w:val="1567063107"/>
        <w:rPr>
          <w:rFonts w:ascii="Verdana" w:eastAsia="Times New Roman" w:hAnsi="Verdana"/>
          <w:color w:val="000000"/>
          <w:lang w:val="en"/>
        </w:rPr>
      </w:pPr>
      <w:bookmarkStart w:id="303" w:name="GoogleIss"/>
      <w:bookmarkEnd w:id="303"/>
    </w:p>
    <w:p w14:paraId="7BB6599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9A28803" w14:textId="77777777">
        <w:trPr>
          <w:divId w:val="1567063107"/>
          <w:trHeight w:val="225"/>
          <w:tblCellSpacing w:w="12" w:type="dxa"/>
        </w:trPr>
        <w:tc>
          <w:tcPr>
            <w:tcW w:w="450" w:type="dxa"/>
            <w:shd w:val="clear" w:color="auto" w:fill="990000"/>
            <w:vAlign w:val="center"/>
            <w:hideMark/>
          </w:tcPr>
          <w:p w14:paraId="1D99356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489B88" w14:textId="77777777" w:rsidR="00000000" w:rsidRDefault="003F103A">
      <w:pPr>
        <w:pStyle w:val="Heading3"/>
        <w:divId w:val="1567063107"/>
        <w:rPr>
          <w:rFonts w:eastAsia="Times New Roman"/>
          <w:lang w:val="en"/>
        </w:rPr>
      </w:pPr>
      <w:bookmarkStart w:id="304" w:name="rfc.section.15.6.2"/>
      <w:bookmarkEnd w:id="304"/>
      <w:r>
        <w:rPr>
          <w:rFonts w:eastAsia="Times New Roman"/>
          <w:lang w:val="en"/>
        </w:rPr>
        <w:t>15.6.2.</w:t>
      </w:r>
      <w:proofErr w:type="gramStart"/>
      <w:r>
        <w:rPr>
          <w:rFonts w:eastAsia="Times New Roman"/>
          <w:lang w:val="en"/>
        </w:rPr>
        <w:t>  Google</w:t>
      </w:r>
      <w:proofErr w:type="gramEnd"/>
      <w:r>
        <w:rPr>
          <w:rFonts w:eastAsia="Times New Roman"/>
          <w:lang w:val="en"/>
        </w:rPr>
        <w:t xml:space="preserve"> "</w:t>
      </w:r>
      <w:proofErr w:type="spellStart"/>
      <w:r>
        <w:rPr>
          <w:rFonts w:eastAsia="Times New Roman"/>
          <w:lang w:val="en"/>
        </w:rPr>
        <w:t>iss</w:t>
      </w:r>
      <w:proofErr w:type="spellEnd"/>
      <w:r>
        <w:rPr>
          <w:rFonts w:eastAsia="Times New Roman"/>
          <w:lang w:val="en"/>
        </w:rPr>
        <w:t>" Value</w:t>
      </w:r>
    </w:p>
    <w:p w14:paraId="7B836BF9" w14:textId="77777777" w:rsidR="00000000" w:rsidRDefault="003F103A">
      <w:pPr>
        <w:pStyle w:val="NormalWeb"/>
        <w:divId w:val="1567063107"/>
        <w:rPr>
          <w:rFonts w:ascii="Verdana" w:hAnsi="Verdana"/>
          <w:color w:val="000000"/>
          <w:lang w:val="en"/>
        </w:rPr>
      </w:pPr>
      <w:r>
        <w:rPr>
          <w:rFonts w:ascii="Verdana" w:hAnsi="Verdana"/>
          <w:color w:val="000000"/>
          <w:lang w:val="en"/>
        </w:rPr>
        <w:t>Implementers may want to be aware that, as of the time of this writing, Google's deployed OpenID Connect implementation issues ID Tokens that omit the requir</w:t>
      </w:r>
      <w:r>
        <w:rPr>
          <w:rFonts w:ascii="Verdana" w:hAnsi="Verdana"/>
          <w:color w:val="000000"/>
          <w:lang w:val="en"/>
        </w:rPr>
        <w:t xml:space="preserve">ed </w:t>
      </w:r>
      <w:r>
        <w:rPr>
          <w:rStyle w:val="HTMLTypewriter"/>
          <w:lang w:val="en"/>
        </w:rPr>
        <w:t>https://</w:t>
      </w:r>
      <w:r>
        <w:rPr>
          <w:rFonts w:ascii="Verdana" w:hAnsi="Verdana"/>
          <w:color w:val="000000"/>
          <w:lang w:val="en"/>
        </w:rPr>
        <w:t xml:space="preserve"> scheme prefix from the </w:t>
      </w:r>
      <w:proofErr w:type="spellStart"/>
      <w:r>
        <w:rPr>
          <w:rStyle w:val="HTMLTypewriter"/>
          <w:lang w:val="en"/>
        </w:rPr>
        <w:t>iss</w:t>
      </w:r>
      <w:proofErr w:type="spellEnd"/>
      <w:r>
        <w:rPr>
          <w:rFonts w:ascii="Verdana" w:hAnsi="Verdana"/>
          <w:color w:val="000000"/>
          <w:lang w:val="en"/>
        </w:rPr>
        <w:t xml:space="preserve"> (issuer) Claim Value. Relying Party implementations wishing to work with Google will therefore need to have code to work around this, until such time as their implementation is updated. Any such workaround code should</w:t>
      </w:r>
      <w:r>
        <w:rPr>
          <w:rFonts w:ascii="Verdana" w:hAnsi="Verdana"/>
          <w:color w:val="000000"/>
          <w:lang w:val="en"/>
        </w:rPr>
        <w:t xml:space="preserve"> be written in a manner that will not break at such point Google adds the missing prefix to their issuer values. </w:t>
      </w:r>
    </w:p>
    <w:p w14:paraId="7BD218CE" w14:textId="77777777" w:rsidR="00000000" w:rsidRDefault="003F103A">
      <w:pPr>
        <w:spacing w:before="0" w:beforeAutospacing="0" w:after="0" w:afterAutospacing="0"/>
        <w:divId w:val="1567063107"/>
        <w:rPr>
          <w:rFonts w:ascii="Verdana" w:eastAsia="Times New Roman" w:hAnsi="Verdana"/>
          <w:color w:val="000000"/>
          <w:lang w:val="en"/>
        </w:rPr>
      </w:pPr>
      <w:bookmarkStart w:id="305" w:name="RelatedSpecs"/>
      <w:bookmarkEnd w:id="305"/>
    </w:p>
    <w:p w14:paraId="460E7F8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CE683EE" w14:textId="77777777">
        <w:trPr>
          <w:divId w:val="1567063107"/>
          <w:trHeight w:val="225"/>
          <w:tblCellSpacing w:w="12" w:type="dxa"/>
        </w:trPr>
        <w:tc>
          <w:tcPr>
            <w:tcW w:w="450" w:type="dxa"/>
            <w:shd w:val="clear" w:color="auto" w:fill="990000"/>
            <w:vAlign w:val="center"/>
            <w:hideMark/>
          </w:tcPr>
          <w:p w14:paraId="353E94F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600904" w14:textId="77777777" w:rsidR="00000000" w:rsidRDefault="003F103A">
      <w:pPr>
        <w:pStyle w:val="Heading3"/>
        <w:divId w:val="1567063107"/>
        <w:rPr>
          <w:rFonts w:eastAsia="Times New Roman"/>
          <w:lang w:val="en"/>
        </w:rPr>
      </w:pPr>
      <w:bookmarkStart w:id="306" w:name="rfc.section.15.7"/>
      <w:bookmarkEnd w:id="306"/>
      <w:r>
        <w:rPr>
          <w:rFonts w:eastAsia="Times New Roman"/>
          <w:lang w:val="en"/>
        </w:rPr>
        <w:t>15.7.</w:t>
      </w:r>
      <w:proofErr w:type="gramStart"/>
      <w:r>
        <w:rPr>
          <w:rFonts w:eastAsia="Times New Roman"/>
          <w:lang w:val="en"/>
        </w:rPr>
        <w:t>  Related</w:t>
      </w:r>
      <w:proofErr w:type="gramEnd"/>
      <w:r>
        <w:rPr>
          <w:rFonts w:eastAsia="Times New Roman"/>
          <w:lang w:val="en"/>
        </w:rPr>
        <w:t xml:space="preserve"> Specifications and Implementer's Guides</w:t>
      </w:r>
    </w:p>
    <w:p w14:paraId="6946CA33" w14:textId="77777777" w:rsidR="00000000" w:rsidRDefault="003F103A">
      <w:pPr>
        <w:pStyle w:val="NormalWeb"/>
        <w:divId w:val="1567063107"/>
        <w:rPr>
          <w:rFonts w:ascii="Verdana" w:hAnsi="Verdana"/>
          <w:color w:val="000000"/>
          <w:lang w:val="en"/>
        </w:rPr>
      </w:pPr>
      <w:r>
        <w:rPr>
          <w:rFonts w:ascii="Verdana" w:hAnsi="Verdana"/>
          <w:color w:val="000000"/>
          <w:lang w:val="en"/>
        </w:rPr>
        <w:t>These related OPTIONAL specifications MAY be used in combination with this specification to pr</w:t>
      </w:r>
      <w:r>
        <w:rPr>
          <w:rFonts w:ascii="Verdana" w:hAnsi="Verdana"/>
          <w:color w:val="000000"/>
          <w:lang w:val="en"/>
        </w:rPr>
        <w:t xml:space="preserve">ovide additional functionality: </w:t>
      </w:r>
    </w:p>
    <w:p w14:paraId="5BC7E802" w14:textId="77777777" w:rsidR="00000000" w:rsidRDefault="003F103A">
      <w:pPr>
        <w:numPr>
          <w:ilvl w:val="0"/>
          <w:numId w:val="27"/>
        </w:numPr>
        <w:ind w:left="1200" w:right="480"/>
        <w:divId w:val="1567063107"/>
        <w:rPr>
          <w:rFonts w:ascii="Verdana" w:eastAsia="Times New Roman" w:hAnsi="Verdana"/>
          <w:color w:val="000000"/>
          <w:lang w:val="en"/>
        </w:rPr>
      </w:pP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OpenID.Discovery</w:t>
      </w:r>
      <w:proofErr w:type="spellEnd"/>
      <w:r>
        <w:rPr>
          <w:rFonts w:ascii="Verdana" w:eastAsia="Times New Roman" w:hAnsi="Verdana"/>
          <w:color w:val="000000"/>
          <w:lang w:val="en"/>
        </w:rPr>
        <w:t xml:space="preserve">] - </w:t>
      </w:r>
      <w:r>
        <w:rPr>
          <w:rFonts w:ascii="Verdana" w:eastAsia="Times New Roman" w:hAnsi="Verdana"/>
          <w:color w:val="000000"/>
          <w:lang w:val="en"/>
        </w:rPr>
        <w:t xml:space="preserve">Defines how Relying Parties dynamically discover information about OpenID Providers </w:t>
      </w:r>
    </w:p>
    <w:p w14:paraId="1F1C7AA2" w14:textId="77777777" w:rsidR="00000000" w:rsidRDefault="003F103A">
      <w:pPr>
        <w:numPr>
          <w:ilvl w:val="0"/>
          <w:numId w:val="27"/>
        </w:numPr>
        <w:ind w:left="1200" w:right="480"/>
        <w:divId w:val="1567063107"/>
        <w:rPr>
          <w:rFonts w:ascii="Verdana" w:eastAsia="Times New Roman" w:hAnsi="Verdana"/>
          <w:color w:val="000000"/>
          <w:lang w:val="en"/>
        </w:rPr>
      </w:pPr>
      <w:hyperlink w:anchor="OpenID.Registration" w:history="1">
        <w:r>
          <w:rPr>
            <w:rStyle w:val="Hyperlink"/>
            <w:rFonts w:ascii="Verdana" w:eastAsia="Times New Roman" w:hAnsi="Verdana"/>
            <w:u w:val="none"/>
            <w:lang w:val="en"/>
          </w:rPr>
          <w:t>OpenID Connect Dynamic Client Registration 1.0</w:t>
        </w:r>
        <w:r>
          <w:rPr>
            <w:rStyle w:val="Hyperlink"/>
            <w:rFonts w:ascii="Verdana" w:eastAsia="Times New Roman" w:hAnsi="Verdana"/>
            <w:vanish/>
            <w:u w:val="none"/>
            <w:lang w:val="en"/>
          </w:rPr>
          <w:t xml:space="preserve"> (Sakimura, N., Bradley, J., and M. Jones, “OpenID Connect Dynamic Client Registrat</w:t>
        </w:r>
        <w:r>
          <w:rPr>
            <w:rStyle w:val="Hyperlink"/>
            <w:rFonts w:ascii="Verdana" w:eastAsia="Times New Roman" w:hAnsi="Verdana"/>
            <w:vanish/>
            <w:u w:val="none"/>
            <w:lang w:val="en"/>
          </w:rPr>
          <w:t>ion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OpenID.Registration</w:t>
      </w:r>
      <w:proofErr w:type="spellEnd"/>
      <w:r>
        <w:rPr>
          <w:rFonts w:ascii="Verdana" w:eastAsia="Times New Roman" w:hAnsi="Verdana"/>
          <w:color w:val="000000"/>
          <w:lang w:val="en"/>
        </w:rPr>
        <w:t xml:space="preserve">] - Defines how Relying Parties dynamically register with OpenID Providers </w:t>
      </w:r>
    </w:p>
    <w:p w14:paraId="22994D87" w14:textId="77777777" w:rsidR="00000000" w:rsidRDefault="003F103A">
      <w:pPr>
        <w:numPr>
          <w:ilvl w:val="0"/>
          <w:numId w:val="27"/>
        </w:numPr>
        <w:ind w:left="1200" w:right="480"/>
        <w:divId w:val="1567063107"/>
        <w:rPr>
          <w:rFonts w:ascii="Verdana" w:eastAsia="Times New Roman" w:hAnsi="Verdana"/>
          <w:color w:val="000000"/>
          <w:lang w:val="en"/>
        </w:rPr>
      </w:pPr>
      <w:hyperlink w:anchor="OpenID.Session" w:history="1">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de Medeiros, B., Mor</w:t>
        </w:r>
        <w:r>
          <w:rPr>
            <w:rStyle w:val="Hyperlink"/>
            <w:rFonts w:ascii="Verdana" w:eastAsia="Times New Roman" w:hAnsi="Verdana"/>
            <w:vanish/>
            <w:u w:val="none"/>
            <w:lang w:val="en"/>
          </w:rPr>
          <w:t>timore, C., and E. Jay, “OpenID Connect Session Management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OpenID.Session</w:t>
      </w:r>
      <w:proofErr w:type="spellEnd"/>
      <w:r>
        <w:rPr>
          <w:rFonts w:ascii="Verdana" w:eastAsia="Times New Roman" w:hAnsi="Verdana"/>
          <w:color w:val="000000"/>
          <w:lang w:val="en"/>
        </w:rPr>
        <w:t xml:space="preserve">] - Defines how to manage OpenID Connect sessions, including logout functionality </w:t>
      </w:r>
    </w:p>
    <w:p w14:paraId="6E40021E" w14:textId="77777777" w:rsidR="00000000" w:rsidRDefault="003F103A">
      <w:pPr>
        <w:numPr>
          <w:ilvl w:val="0"/>
          <w:numId w:val="27"/>
        </w:numPr>
        <w:ind w:left="1200" w:right="480"/>
        <w:divId w:val="1567063107"/>
        <w:rPr>
          <w:rFonts w:ascii="Verdana" w:eastAsia="Times New Roman" w:hAnsi="Verdana"/>
          <w:color w:val="000000"/>
          <w:lang w:val="en"/>
        </w:rPr>
      </w:pPr>
      <w:hyperlink w:anchor="OAuth.Post" w:history="1">
        <w:r>
          <w:rPr>
            <w:rStyle w:val="Hyperlink"/>
            <w:rFonts w:ascii="Verdana" w:eastAsia="Times New Roman" w:hAnsi="Verdana"/>
            <w:u w:val="none"/>
            <w:lang w:val="en"/>
          </w:rPr>
          <w:t>OAuth 2.0 Form Post Response Mode</w:t>
        </w:r>
        <w:r>
          <w:rPr>
            <w:rStyle w:val="Hyperlink"/>
            <w:rFonts w:ascii="Verdana" w:eastAsia="Times New Roman" w:hAnsi="Verdana"/>
            <w:vanish/>
            <w:u w:val="none"/>
            <w:lang w:val="en"/>
          </w:rPr>
          <w:t xml:space="preserve"> (Jones, M.</w:t>
        </w:r>
        <w:r>
          <w:rPr>
            <w:rStyle w:val="Hyperlink"/>
            <w:rFonts w:ascii="Verdana" w:eastAsia="Times New Roman" w:hAnsi="Verdana"/>
            <w:vanish/>
            <w:u w:val="none"/>
            <w:lang w:val="en"/>
          </w:rPr>
          <w:t xml:space="preserve"> and B. Campbell, “OAuth 2.0 Form Post Response Mode,”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OAuth.Post</w:t>
      </w:r>
      <w:proofErr w:type="spellEnd"/>
      <w:r>
        <w:rPr>
          <w:rFonts w:ascii="Verdana" w:eastAsia="Times New Roman" w:hAnsi="Verdana"/>
          <w:color w:val="000000"/>
          <w:lang w:val="en"/>
        </w:rPr>
        <w:t xml:space="preserve">] - Defines how to return OAuth 2.0 Authorization Response parameters (including OpenID Connect Authentication Response parameters) using HTML form </w:t>
      </w:r>
      <w:r>
        <w:rPr>
          <w:rFonts w:ascii="Verdana" w:eastAsia="Times New Roman" w:hAnsi="Verdana"/>
          <w:color w:val="000000"/>
          <w:lang w:val="en"/>
        </w:rPr>
        <w:lastRenderedPageBreak/>
        <w:t>values that are auto-submi</w:t>
      </w:r>
      <w:r>
        <w:rPr>
          <w:rFonts w:ascii="Verdana" w:eastAsia="Times New Roman" w:hAnsi="Verdana"/>
          <w:color w:val="000000"/>
          <w:lang w:val="en"/>
        </w:rPr>
        <w:t xml:space="preserve">tted by the User Agent using HTTP </w:t>
      </w:r>
      <w:r>
        <w:rPr>
          <w:rStyle w:val="HTMLTypewriter"/>
          <w:lang w:val="en"/>
        </w:rPr>
        <w:t>POST</w:t>
      </w:r>
      <w:r>
        <w:rPr>
          <w:rFonts w:ascii="Verdana" w:eastAsia="Times New Roman" w:hAnsi="Verdana"/>
          <w:color w:val="000000"/>
          <w:lang w:val="en"/>
        </w:rPr>
        <w:t xml:space="preserve"> </w:t>
      </w:r>
    </w:p>
    <w:p w14:paraId="289E1D1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These implementer's guides are intended to serve as self-contained references for implementers of basic Web-based Relying Parties: </w:t>
      </w:r>
    </w:p>
    <w:p w14:paraId="54CE5C8F" w14:textId="77777777" w:rsidR="00000000" w:rsidRDefault="003F103A">
      <w:pPr>
        <w:numPr>
          <w:ilvl w:val="0"/>
          <w:numId w:val="28"/>
        </w:numPr>
        <w:ind w:left="1200" w:right="480"/>
        <w:divId w:val="1567063107"/>
        <w:rPr>
          <w:rFonts w:ascii="Verdana" w:eastAsia="Times New Roman" w:hAnsi="Verdana"/>
          <w:color w:val="000000"/>
          <w:lang w:val="en"/>
        </w:rPr>
      </w:pPr>
      <w:hyperlink w:anchor="OpenID.Basic" w:history="1">
        <w:r>
          <w:rPr>
            <w:rStyle w:val="Hyperlink"/>
            <w:rFonts w:ascii="Verdana" w:eastAsia="Times New Roman" w:hAnsi="Verdana"/>
            <w:u w:val="none"/>
            <w:lang w:val="en"/>
          </w:rPr>
          <w:t>OpenID Connect Basic Client Implementer's Guide 1</w:t>
        </w:r>
        <w:r>
          <w:rPr>
            <w:rStyle w:val="Hyperlink"/>
            <w:rFonts w:ascii="Verdana" w:eastAsia="Times New Roman" w:hAnsi="Verdana"/>
            <w:u w:val="none"/>
            <w:lang w:val="en"/>
          </w:rPr>
          <w:t>.0</w:t>
        </w:r>
        <w:r>
          <w:rPr>
            <w:rStyle w:val="Hyperlink"/>
            <w:rFonts w:ascii="Verdana" w:eastAsia="Times New Roman" w:hAnsi="Verdana"/>
            <w:vanish/>
            <w:u w:val="none"/>
            <w:lang w:val="en"/>
          </w:rPr>
          <w:t xml:space="preserve"> (Sakimura, N., Bradley, J., Jones, M., de Medeiros, B., and C. Mortimore, “OpenID Connect Basic Client Implementer's Guide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OpenID.Basic</w:t>
      </w:r>
      <w:proofErr w:type="spellEnd"/>
      <w:r>
        <w:rPr>
          <w:rFonts w:ascii="Verdana" w:eastAsia="Times New Roman" w:hAnsi="Verdana"/>
          <w:color w:val="000000"/>
          <w:lang w:val="en"/>
        </w:rPr>
        <w:t>] - Implementer's guide containing a subset of this specification that is intended for use by b</w:t>
      </w:r>
      <w:r>
        <w:rPr>
          <w:rFonts w:ascii="Verdana" w:eastAsia="Times New Roman" w:hAnsi="Verdana"/>
          <w:color w:val="000000"/>
          <w:lang w:val="en"/>
        </w:rPr>
        <w:t xml:space="preserve">asic Web-based Relying Parties using the OAuth Authorization Code Flow </w:t>
      </w:r>
    </w:p>
    <w:p w14:paraId="0BC1C10E" w14:textId="77777777" w:rsidR="00000000" w:rsidRDefault="003F103A">
      <w:pPr>
        <w:numPr>
          <w:ilvl w:val="0"/>
          <w:numId w:val="28"/>
        </w:numPr>
        <w:ind w:left="1200" w:right="480"/>
        <w:divId w:val="1567063107"/>
        <w:rPr>
          <w:rFonts w:ascii="Verdana" w:eastAsia="Times New Roman" w:hAnsi="Verdana"/>
          <w:color w:val="000000"/>
          <w:lang w:val="en"/>
        </w:rPr>
      </w:pPr>
      <w:hyperlink w:anchor="OpenID.Implicit" w:history="1">
        <w:r>
          <w:rPr>
            <w:rStyle w:val="Hyperlink"/>
            <w:rFonts w:ascii="Verdana" w:eastAsia="Times New Roman" w:hAnsi="Verdana"/>
            <w:u w:val="none"/>
            <w:lang w:val="en"/>
          </w:rPr>
          <w:t>OpenID Connect Implicit Client Implementer's Guide 1.0</w:t>
        </w:r>
        <w:r>
          <w:rPr>
            <w:rStyle w:val="Hyperlink"/>
            <w:rFonts w:ascii="Verdana" w:eastAsia="Times New Roman" w:hAnsi="Verdana"/>
            <w:vanish/>
            <w:u w:val="none"/>
            <w:lang w:val="en"/>
          </w:rPr>
          <w:t xml:space="preserve"> (Sakimura, N., Bradley, J., Jones, M., de Medeiros, B., and C. Mortimore, “OpenID Connect I</w:t>
        </w:r>
        <w:r>
          <w:rPr>
            <w:rStyle w:val="Hyperlink"/>
            <w:rFonts w:ascii="Verdana" w:eastAsia="Times New Roman" w:hAnsi="Verdana"/>
            <w:vanish/>
            <w:u w:val="none"/>
            <w:lang w:val="en"/>
          </w:rPr>
          <w:t>mplicit Client Implementer's Guide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OpenID.Implicit</w:t>
      </w:r>
      <w:proofErr w:type="spellEnd"/>
      <w:r>
        <w:rPr>
          <w:rFonts w:ascii="Verdana" w:eastAsia="Times New Roman" w:hAnsi="Verdana"/>
          <w:color w:val="000000"/>
          <w:lang w:val="en"/>
        </w:rPr>
        <w:t xml:space="preserve">] - Implementer's guide containing a subset of this specification that is intended for use by basic Web-based Relying Parties using the OAuth Implicit Flow </w:t>
      </w:r>
    </w:p>
    <w:p w14:paraId="2317E72B" w14:textId="77777777" w:rsidR="00000000" w:rsidRDefault="003F103A">
      <w:pPr>
        <w:spacing w:before="0" w:beforeAutospacing="0" w:after="0" w:afterAutospacing="0"/>
        <w:divId w:val="1567063107"/>
        <w:rPr>
          <w:rFonts w:ascii="Verdana" w:eastAsia="Times New Roman" w:hAnsi="Verdana"/>
          <w:color w:val="000000"/>
          <w:lang w:val="en"/>
        </w:rPr>
      </w:pPr>
      <w:bookmarkStart w:id="307" w:name="Security"/>
      <w:bookmarkEnd w:id="307"/>
    </w:p>
    <w:p w14:paraId="670C0F1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C4344ED" w14:textId="77777777">
        <w:trPr>
          <w:divId w:val="1567063107"/>
          <w:trHeight w:val="225"/>
          <w:tblCellSpacing w:w="12" w:type="dxa"/>
        </w:trPr>
        <w:tc>
          <w:tcPr>
            <w:tcW w:w="450" w:type="dxa"/>
            <w:shd w:val="clear" w:color="auto" w:fill="990000"/>
            <w:vAlign w:val="center"/>
            <w:hideMark/>
          </w:tcPr>
          <w:p w14:paraId="54AD026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B80175" w14:textId="77777777" w:rsidR="00000000" w:rsidRDefault="003F103A">
      <w:pPr>
        <w:pStyle w:val="Heading3"/>
        <w:divId w:val="1567063107"/>
        <w:rPr>
          <w:rFonts w:eastAsia="Times New Roman"/>
          <w:lang w:val="en"/>
        </w:rPr>
      </w:pPr>
      <w:bookmarkStart w:id="308" w:name="rfc.section.16"/>
      <w:bookmarkEnd w:id="308"/>
      <w:r>
        <w:rPr>
          <w:rFonts w:eastAsia="Times New Roman"/>
          <w:lang w:val="en"/>
        </w:rPr>
        <w:t>16.  Security Considerations</w:t>
      </w:r>
    </w:p>
    <w:p w14:paraId="2D1C925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references the security considerations defined in Section 10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Section 5 of </w:t>
      </w:r>
      <w:hyperlink w:anchor="RFC6750" w:history="1">
        <w:r>
          <w:rPr>
            <w:rStyle w:val="Hyperlink"/>
            <w:rFonts w:ascii="Verdana" w:hAnsi="Verdana"/>
            <w:u w:val="none"/>
            <w:lang w:val="en"/>
          </w:rPr>
          <w:t>OAuth 2</w:t>
        </w:r>
        <w:r>
          <w:rPr>
            <w:rStyle w:val="Hyperlink"/>
            <w:rFonts w:ascii="Verdana" w:hAnsi="Verdana"/>
            <w:u w:val="none"/>
            <w:lang w:val="en"/>
          </w:rPr>
          <w:t>.0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Furthermore, the </w:t>
      </w:r>
      <w:hyperlink w:anchor="RFC6819" w:history="1">
        <w:r>
          <w:rPr>
            <w:rStyle w:val="Hyperlink"/>
            <w:rFonts w:ascii="Verdana" w:hAnsi="Verdana"/>
            <w:u w:val="none"/>
            <w:lang w:val="en"/>
          </w:rPr>
          <w:t>OAuth 2.0 Threat Model and Security Considerations</w:t>
        </w:r>
        <w:r>
          <w:rPr>
            <w:rStyle w:val="Hyperlink"/>
            <w:rFonts w:ascii="Verdana" w:hAnsi="Verdana"/>
            <w:vanish/>
            <w:u w:val="none"/>
            <w:lang w:val="en"/>
          </w:rPr>
          <w:t xml:space="preserve"> (</w:t>
        </w:r>
        <w:r>
          <w:rPr>
            <w:rStyle w:val="Hyperlink"/>
            <w:rFonts w:ascii="Verdana" w:hAnsi="Verdana"/>
            <w:vanish/>
            <w:u w:val="none"/>
            <w:lang w:val="en"/>
          </w:rPr>
          <w:t>Lodderstedt, T., McGloin, M., and P. Hunt, “OAuth 2.0 Threat Model and Security Considerations,” January 2013.)</w:t>
        </w:r>
      </w:hyperlink>
      <w:r>
        <w:rPr>
          <w:rFonts w:ascii="Verdana" w:hAnsi="Verdana"/>
          <w:color w:val="000000"/>
          <w:lang w:val="en"/>
        </w:rPr>
        <w:t xml:space="preserve"> [RFC6819] specification provides an extensive list of threats and controls that apply to this specification as well, given that it is based upon</w:t>
      </w:r>
      <w:r>
        <w:rPr>
          <w:rFonts w:ascii="Verdana" w:hAnsi="Verdana"/>
          <w:color w:val="000000"/>
          <w:lang w:val="en"/>
        </w:rPr>
        <w:t xml:space="preserve"> OAuth 2.0. </w:t>
      </w:r>
      <w:hyperlink w:anchor="ISO29115" w:history="1">
        <w:r>
          <w:rPr>
            <w:rStyle w:val="Hyperlink"/>
            <w:rFonts w:ascii="Verdana" w:hAnsi="Verdana"/>
            <w:u w:val="none"/>
            <w:lang w:val="en"/>
          </w:rPr>
          <w:t>ISO/IEC 29115</w:t>
        </w:r>
        <w:r>
          <w:rPr>
            <w:rStyle w:val="Hyperlink"/>
            <w:rFonts w:ascii="Verdana"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hAnsi="Verdana"/>
          <w:color w:val="000000"/>
          <w:lang w:val="en"/>
        </w:rPr>
        <w:t xml:space="preserve"> [ISO29115] also provide</w:t>
      </w:r>
      <w:r>
        <w:rPr>
          <w:rFonts w:ascii="Verdana" w:hAnsi="Verdana"/>
          <w:color w:val="000000"/>
          <w:lang w:val="en"/>
        </w:rPr>
        <w:t xml:space="preserve">s threats and controls that implementers need to take into account. Implementers are highly advised to read these references in detail and apply the countermeasures described therein. </w:t>
      </w:r>
    </w:p>
    <w:p w14:paraId="3C25D25E" w14:textId="77777777" w:rsidR="00000000" w:rsidRDefault="003F103A">
      <w:pPr>
        <w:pStyle w:val="NormalWeb"/>
        <w:divId w:val="1567063107"/>
        <w:rPr>
          <w:rFonts w:ascii="Verdana" w:hAnsi="Verdana"/>
          <w:color w:val="000000"/>
          <w:lang w:val="en"/>
        </w:rPr>
      </w:pPr>
      <w:r>
        <w:rPr>
          <w:rFonts w:ascii="Verdana" w:hAnsi="Verdana"/>
          <w:color w:val="000000"/>
          <w:lang w:val="en"/>
        </w:rPr>
        <w:t>In addition, the following list of attack vectors and remedies are also</w:t>
      </w:r>
      <w:r>
        <w:rPr>
          <w:rFonts w:ascii="Verdana" w:hAnsi="Verdana"/>
          <w:color w:val="000000"/>
          <w:lang w:val="en"/>
        </w:rPr>
        <w:t xml:space="preserve"> considered. </w:t>
      </w:r>
    </w:p>
    <w:p w14:paraId="120428AF" w14:textId="77777777" w:rsidR="00000000" w:rsidRDefault="003F103A">
      <w:pPr>
        <w:spacing w:before="0" w:beforeAutospacing="0" w:after="0" w:afterAutospacing="0"/>
        <w:divId w:val="1567063107"/>
        <w:rPr>
          <w:rFonts w:ascii="Verdana" w:eastAsia="Times New Roman" w:hAnsi="Verdana"/>
          <w:color w:val="000000"/>
          <w:lang w:val="en"/>
        </w:rPr>
      </w:pPr>
      <w:bookmarkStart w:id="309" w:name="RequestDisclosure"/>
      <w:bookmarkEnd w:id="309"/>
    </w:p>
    <w:p w14:paraId="44996E7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B3AA6B4" w14:textId="77777777">
        <w:trPr>
          <w:divId w:val="1567063107"/>
          <w:trHeight w:val="225"/>
          <w:tblCellSpacing w:w="12" w:type="dxa"/>
        </w:trPr>
        <w:tc>
          <w:tcPr>
            <w:tcW w:w="450" w:type="dxa"/>
            <w:shd w:val="clear" w:color="auto" w:fill="990000"/>
            <w:vAlign w:val="center"/>
            <w:hideMark/>
          </w:tcPr>
          <w:p w14:paraId="4D2F50C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41A1B04" w14:textId="77777777" w:rsidR="00000000" w:rsidRDefault="003F103A">
      <w:pPr>
        <w:pStyle w:val="Heading3"/>
        <w:divId w:val="1567063107"/>
        <w:rPr>
          <w:rFonts w:eastAsia="Times New Roman"/>
          <w:lang w:val="en"/>
        </w:rPr>
      </w:pPr>
      <w:bookmarkStart w:id="310" w:name="rfc.section.16.1"/>
      <w:bookmarkEnd w:id="310"/>
      <w:r>
        <w:rPr>
          <w:rFonts w:eastAsia="Times New Roman"/>
          <w:lang w:val="en"/>
        </w:rPr>
        <w:t>16.1.</w:t>
      </w:r>
      <w:proofErr w:type="gramStart"/>
      <w:r>
        <w:rPr>
          <w:rFonts w:eastAsia="Times New Roman"/>
          <w:lang w:val="en"/>
        </w:rPr>
        <w:t>  Request</w:t>
      </w:r>
      <w:proofErr w:type="gramEnd"/>
      <w:r>
        <w:rPr>
          <w:rFonts w:eastAsia="Times New Roman"/>
          <w:lang w:val="en"/>
        </w:rPr>
        <w:t xml:space="preserve"> Disclosure</w:t>
      </w:r>
    </w:p>
    <w:p w14:paraId="788B10D6"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If appropriate measures are not taken, a request might be disclosed to an attacker, posing security and privacy threats. </w:t>
      </w:r>
    </w:p>
    <w:p w14:paraId="0A11DE4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addition to what is stated in Section 5.1.1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w:t>
        </w:r>
        <w:r>
          <w:rPr>
            <w:rStyle w:val="Hyperlink"/>
            <w:rFonts w:ascii="Verdana" w:hAnsi="Verdana"/>
            <w:vanish/>
            <w:u w:val="none"/>
            <w:lang w:val="en"/>
          </w:rPr>
          <w:t xml:space="preserve"> “OAuth 2.0 Threat Model and Security Considerations,” January 2013.)</w:t>
        </w:r>
      </w:hyperlink>
      <w:r>
        <w:rPr>
          <w:rFonts w:ascii="Verdana" w:hAnsi="Verdana"/>
          <w:color w:val="000000"/>
          <w:lang w:val="en"/>
        </w:rPr>
        <w:t xml:space="preserve">, this standard provides a way to provide the confidentiality of the request end to end through the use of </w:t>
      </w:r>
      <w:r>
        <w:rPr>
          <w:rStyle w:val="HTMLTypewriter"/>
          <w:lang w:val="en"/>
        </w:rPr>
        <w:t>request</w:t>
      </w:r>
      <w:r>
        <w:rPr>
          <w:rFonts w:ascii="Verdana" w:hAnsi="Verdana"/>
          <w:color w:val="000000"/>
          <w:lang w:val="en"/>
        </w:rPr>
        <w:t xml:space="preserve"> or </w:t>
      </w:r>
      <w:proofErr w:type="spellStart"/>
      <w:r>
        <w:rPr>
          <w:rStyle w:val="HTMLTypewriter"/>
          <w:lang w:val="en"/>
        </w:rPr>
        <w:t>request_uri</w:t>
      </w:r>
      <w:proofErr w:type="spellEnd"/>
      <w:r>
        <w:rPr>
          <w:rFonts w:ascii="Verdana" w:hAnsi="Verdana"/>
          <w:color w:val="000000"/>
          <w:lang w:val="en"/>
        </w:rPr>
        <w:t xml:space="preserve"> parameters, where the content of the </w:t>
      </w:r>
      <w:r>
        <w:rPr>
          <w:rStyle w:val="HTMLTypewriter"/>
          <w:lang w:val="en"/>
        </w:rPr>
        <w:t>request</w:t>
      </w:r>
      <w:r>
        <w:rPr>
          <w:rFonts w:ascii="Verdana" w:hAnsi="Verdana"/>
          <w:color w:val="000000"/>
          <w:lang w:val="en"/>
        </w:rPr>
        <w:t xml:space="preserve"> is an encryp</w:t>
      </w:r>
      <w:r>
        <w:rPr>
          <w:rFonts w:ascii="Verdana" w:hAnsi="Verdana"/>
          <w:color w:val="000000"/>
          <w:lang w:val="en"/>
        </w:rPr>
        <w:t xml:space="preserve">ted JWT with the appropriate key and cipher. This protects even against a compromised User Agent in the case of indirect request. </w:t>
      </w:r>
    </w:p>
    <w:p w14:paraId="6A88F8EC" w14:textId="77777777" w:rsidR="00000000" w:rsidRDefault="003F103A">
      <w:pPr>
        <w:spacing w:before="0" w:beforeAutospacing="0" w:after="0" w:afterAutospacing="0"/>
        <w:divId w:val="1567063107"/>
        <w:rPr>
          <w:rFonts w:ascii="Verdana" w:eastAsia="Times New Roman" w:hAnsi="Verdana"/>
          <w:color w:val="000000"/>
          <w:lang w:val="en"/>
        </w:rPr>
      </w:pPr>
      <w:bookmarkStart w:id="311" w:name="ServerMasquerading"/>
      <w:bookmarkEnd w:id="311"/>
    </w:p>
    <w:p w14:paraId="23C2593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D4CEA30" w14:textId="77777777">
        <w:trPr>
          <w:divId w:val="1567063107"/>
          <w:trHeight w:val="225"/>
          <w:tblCellSpacing w:w="12" w:type="dxa"/>
        </w:trPr>
        <w:tc>
          <w:tcPr>
            <w:tcW w:w="450" w:type="dxa"/>
            <w:shd w:val="clear" w:color="auto" w:fill="990000"/>
            <w:vAlign w:val="center"/>
            <w:hideMark/>
          </w:tcPr>
          <w:p w14:paraId="71E65B6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C10BA0" w14:textId="77777777" w:rsidR="00000000" w:rsidRDefault="003F103A">
      <w:pPr>
        <w:pStyle w:val="Heading3"/>
        <w:divId w:val="1567063107"/>
        <w:rPr>
          <w:rFonts w:eastAsia="Times New Roman"/>
          <w:lang w:val="en"/>
        </w:rPr>
      </w:pPr>
      <w:bookmarkStart w:id="312" w:name="rfc.section.16.2"/>
      <w:bookmarkEnd w:id="312"/>
      <w:r>
        <w:rPr>
          <w:rFonts w:eastAsia="Times New Roman"/>
          <w:lang w:val="en"/>
        </w:rPr>
        <w:t>16.2.</w:t>
      </w:r>
      <w:proofErr w:type="gramStart"/>
      <w:r>
        <w:rPr>
          <w:rFonts w:eastAsia="Times New Roman"/>
          <w:lang w:val="en"/>
        </w:rPr>
        <w:t>  Server</w:t>
      </w:r>
      <w:proofErr w:type="gramEnd"/>
      <w:r>
        <w:rPr>
          <w:rFonts w:eastAsia="Times New Roman"/>
          <w:lang w:val="en"/>
        </w:rPr>
        <w:t xml:space="preserve"> Masquerading</w:t>
      </w:r>
    </w:p>
    <w:p w14:paraId="5AE7F14F"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 malicious Server might masquerade as the legitimate server </w:t>
      </w:r>
      <w:r>
        <w:rPr>
          <w:rFonts w:ascii="Verdana" w:hAnsi="Verdana"/>
          <w:color w:val="000000"/>
          <w:lang w:val="en"/>
        </w:rPr>
        <w:t xml:space="preserve">using various means. To detect such an attack, the Client needs to authenticate the server. </w:t>
      </w:r>
    </w:p>
    <w:p w14:paraId="0F214B07"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addition to what is stated in Section 5.1.2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and S</w:t>
        </w:r>
        <w:r>
          <w:rPr>
            <w:rStyle w:val="Hyperlink"/>
            <w:rFonts w:ascii="Verdana" w:hAnsi="Verdana"/>
            <w:vanish/>
            <w:u w:val="none"/>
            <w:lang w:val="en"/>
          </w:rPr>
          <w:t>ecurity Considerations,” January 2013.)</w:t>
        </w:r>
      </w:hyperlink>
      <w:r>
        <w:rPr>
          <w:rFonts w:ascii="Verdana" w:hAnsi="Verdana"/>
          <w:color w:val="000000"/>
          <w:lang w:val="en"/>
        </w:rPr>
        <w:t xml:space="preserve">, this standard provides a way to authenticate the Server through either the use of Signed or Encrypted JWTs with an appropriate key and cipher. </w:t>
      </w:r>
    </w:p>
    <w:p w14:paraId="0B481188" w14:textId="77777777" w:rsidR="00000000" w:rsidRDefault="003F103A">
      <w:pPr>
        <w:spacing w:before="0" w:beforeAutospacing="0" w:after="0" w:afterAutospacing="0"/>
        <w:divId w:val="1567063107"/>
        <w:rPr>
          <w:rFonts w:ascii="Verdana" w:eastAsia="Times New Roman" w:hAnsi="Verdana"/>
          <w:color w:val="000000"/>
          <w:lang w:val="en"/>
        </w:rPr>
      </w:pPr>
      <w:bookmarkStart w:id="313" w:name="TokenManufacture"/>
      <w:bookmarkEnd w:id="313"/>
    </w:p>
    <w:p w14:paraId="66D5348B"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99180C7" w14:textId="77777777">
        <w:trPr>
          <w:divId w:val="1567063107"/>
          <w:trHeight w:val="225"/>
          <w:tblCellSpacing w:w="12" w:type="dxa"/>
        </w:trPr>
        <w:tc>
          <w:tcPr>
            <w:tcW w:w="450" w:type="dxa"/>
            <w:shd w:val="clear" w:color="auto" w:fill="990000"/>
            <w:vAlign w:val="center"/>
            <w:hideMark/>
          </w:tcPr>
          <w:p w14:paraId="1C4DA3C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0650ED" w14:textId="77777777" w:rsidR="00000000" w:rsidRDefault="003F103A">
      <w:pPr>
        <w:pStyle w:val="Heading3"/>
        <w:divId w:val="1567063107"/>
        <w:rPr>
          <w:rFonts w:eastAsia="Times New Roman"/>
          <w:lang w:val="en"/>
        </w:rPr>
      </w:pPr>
      <w:bookmarkStart w:id="314" w:name="rfc.section.16.3"/>
      <w:bookmarkEnd w:id="314"/>
      <w:r>
        <w:rPr>
          <w:rFonts w:eastAsia="Times New Roman"/>
          <w:lang w:val="en"/>
        </w:rPr>
        <w:t>16.3.</w:t>
      </w:r>
      <w:proofErr w:type="gramStart"/>
      <w:r>
        <w:rPr>
          <w:rFonts w:eastAsia="Times New Roman"/>
          <w:lang w:val="en"/>
        </w:rPr>
        <w:t>  Token</w:t>
      </w:r>
      <w:proofErr w:type="gramEnd"/>
      <w:r>
        <w:rPr>
          <w:rFonts w:eastAsia="Times New Roman"/>
          <w:lang w:val="en"/>
        </w:rPr>
        <w:t xml:space="preserve"> Manufacture/Modification</w:t>
      </w:r>
    </w:p>
    <w:p w14:paraId="235B4687" w14:textId="77777777" w:rsidR="00000000" w:rsidRDefault="003F103A">
      <w:pPr>
        <w:pStyle w:val="NormalWeb"/>
        <w:divId w:val="1567063107"/>
        <w:rPr>
          <w:rFonts w:ascii="Verdana" w:hAnsi="Verdana"/>
          <w:color w:val="000000"/>
          <w:lang w:val="en"/>
        </w:rPr>
      </w:pPr>
      <w:r>
        <w:rPr>
          <w:rFonts w:ascii="Verdana" w:hAnsi="Verdana"/>
          <w:color w:val="000000"/>
          <w:lang w:val="en"/>
        </w:rPr>
        <w:t>An Attacker might generate a bogus token or modify the token contents (such</w:t>
      </w:r>
      <w:r>
        <w:rPr>
          <w:rFonts w:ascii="Verdana" w:hAnsi="Verdana"/>
          <w:color w:val="000000"/>
          <w:lang w:val="en"/>
        </w:rPr>
        <w:t xml:space="preserve"> as Claims values or the signature) of an existing </w:t>
      </w:r>
      <w:proofErr w:type="spellStart"/>
      <w:r>
        <w:rPr>
          <w:rFonts w:ascii="Verdana" w:hAnsi="Verdana"/>
          <w:color w:val="000000"/>
          <w:lang w:val="en"/>
        </w:rPr>
        <w:t>parseable</w:t>
      </w:r>
      <w:proofErr w:type="spellEnd"/>
      <w:r>
        <w:rPr>
          <w:rFonts w:ascii="Verdana" w:hAnsi="Verdana"/>
          <w:color w:val="000000"/>
          <w:lang w:val="en"/>
        </w:rPr>
        <w:t xml:space="preserve"> token, causing the RP to grant inappropriate access to the Client. For example, an Attacker might modify the </w:t>
      </w:r>
      <w:proofErr w:type="spellStart"/>
      <w:r>
        <w:rPr>
          <w:rFonts w:ascii="Verdana" w:hAnsi="Verdana"/>
          <w:color w:val="000000"/>
          <w:lang w:val="en"/>
        </w:rPr>
        <w:t>parseable</w:t>
      </w:r>
      <w:proofErr w:type="spellEnd"/>
      <w:r>
        <w:rPr>
          <w:rFonts w:ascii="Verdana" w:hAnsi="Verdana"/>
          <w:color w:val="000000"/>
          <w:lang w:val="en"/>
        </w:rPr>
        <w:t xml:space="preserve"> token to extend the validity period; a Client might modify the </w:t>
      </w:r>
      <w:proofErr w:type="spellStart"/>
      <w:r>
        <w:rPr>
          <w:rFonts w:ascii="Verdana" w:hAnsi="Verdana"/>
          <w:color w:val="000000"/>
          <w:lang w:val="en"/>
        </w:rPr>
        <w:t>parseable</w:t>
      </w:r>
      <w:proofErr w:type="spellEnd"/>
      <w:r>
        <w:rPr>
          <w:rFonts w:ascii="Verdana" w:hAnsi="Verdana"/>
          <w:color w:val="000000"/>
          <w:lang w:val="en"/>
        </w:rPr>
        <w:t xml:space="preserve"> tok</w:t>
      </w:r>
      <w:r>
        <w:rPr>
          <w:rFonts w:ascii="Verdana" w:hAnsi="Verdana"/>
          <w:color w:val="000000"/>
          <w:lang w:val="en"/>
        </w:rPr>
        <w:t xml:space="preserve">en to have access to information that they should not be able to view. </w:t>
      </w:r>
    </w:p>
    <w:p w14:paraId="7FAD65E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There are two ways to mitigate this attack: </w:t>
      </w:r>
    </w:p>
    <w:p w14:paraId="3A2A7BD3" w14:textId="77777777" w:rsidR="00000000" w:rsidRDefault="003F103A">
      <w:pPr>
        <w:numPr>
          <w:ilvl w:val="0"/>
          <w:numId w:val="2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The token can be digitally signed by the OP. The Relying Party SHOULD </w:t>
      </w:r>
      <w:proofErr w:type="gramStart"/>
      <w:r>
        <w:rPr>
          <w:rFonts w:ascii="Verdana" w:eastAsia="Times New Roman" w:hAnsi="Verdana"/>
          <w:color w:val="000000"/>
          <w:lang w:val="en"/>
        </w:rPr>
        <w:t>validate</w:t>
      </w:r>
      <w:proofErr w:type="gramEnd"/>
      <w:r>
        <w:rPr>
          <w:rFonts w:ascii="Verdana" w:eastAsia="Times New Roman" w:hAnsi="Verdana"/>
          <w:color w:val="000000"/>
          <w:lang w:val="en"/>
        </w:rPr>
        <w:t xml:space="preserve"> the digital signature to verify that it was issued by a legi</w:t>
      </w:r>
      <w:r>
        <w:rPr>
          <w:rFonts w:ascii="Verdana" w:eastAsia="Times New Roman" w:hAnsi="Verdana"/>
          <w:color w:val="000000"/>
          <w:lang w:val="en"/>
        </w:rPr>
        <w:t xml:space="preserve">timate OP. </w:t>
      </w:r>
    </w:p>
    <w:p w14:paraId="0ADD16B6" w14:textId="77777777" w:rsidR="00000000" w:rsidRDefault="003F103A">
      <w:pPr>
        <w:numPr>
          <w:ilvl w:val="0"/>
          <w:numId w:val="29"/>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The token can be sent over a protected channel such as TLS. See </w:t>
      </w:r>
      <w:hyperlink w:anchor="TLSRequirements" w:history="1">
        <w:r>
          <w:rPr>
            <w:rStyle w:val="Hyperlink"/>
            <w:rFonts w:ascii="Verdana" w:eastAsia="Times New Roman" w:hAnsi="Verdana"/>
            <w:u w:val="none"/>
            <w:lang w:val="en"/>
          </w:rPr>
          <w:t>Section 16.17</w:t>
        </w:r>
        <w:r>
          <w:rPr>
            <w:rStyle w:val="Hyperlink"/>
            <w:rFonts w:ascii="Verdana" w:eastAsia="Times New Roman" w:hAnsi="Verdana"/>
            <w:vanish/>
            <w:u w:val="none"/>
            <w:lang w:val="en"/>
          </w:rPr>
          <w:t xml:space="preserve"> (TLS Requirements)</w:t>
        </w:r>
      </w:hyperlink>
      <w:r>
        <w:rPr>
          <w:rFonts w:ascii="Verdana" w:eastAsia="Times New Roman" w:hAnsi="Verdana"/>
          <w:color w:val="000000"/>
          <w:lang w:val="en"/>
        </w:rPr>
        <w:t xml:space="preserve"> for more information on using TLS. </w:t>
      </w:r>
      <w:r>
        <w:rPr>
          <w:rFonts w:ascii="Verdana" w:eastAsia="Times New Roman" w:hAnsi="Verdana"/>
          <w:color w:val="000000"/>
          <w:lang w:val="en"/>
        </w:rPr>
        <w:t xml:space="preserve">In this specification, the token is always sent over a TLS protected channel. Note however, that this measure is only a defense against third party attackers and is not applicable to the case where the Client is the attacker. </w:t>
      </w:r>
    </w:p>
    <w:p w14:paraId="5EBCFB6A" w14:textId="77777777" w:rsidR="00000000" w:rsidRDefault="003F103A">
      <w:pPr>
        <w:spacing w:before="0" w:beforeAutospacing="0" w:after="0" w:afterAutospacing="0"/>
        <w:divId w:val="1567063107"/>
        <w:rPr>
          <w:rFonts w:ascii="Verdana" w:eastAsia="Times New Roman" w:hAnsi="Verdana"/>
          <w:color w:val="000000"/>
          <w:lang w:val="en"/>
        </w:rPr>
      </w:pPr>
      <w:bookmarkStart w:id="315" w:name="AccessTokenDisclosure"/>
      <w:bookmarkEnd w:id="315"/>
    </w:p>
    <w:p w14:paraId="1305ED4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BC8CBE9" w14:textId="77777777">
        <w:trPr>
          <w:divId w:val="1567063107"/>
          <w:trHeight w:val="225"/>
          <w:tblCellSpacing w:w="12" w:type="dxa"/>
        </w:trPr>
        <w:tc>
          <w:tcPr>
            <w:tcW w:w="450" w:type="dxa"/>
            <w:shd w:val="clear" w:color="auto" w:fill="990000"/>
            <w:vAlign w:val="center"/>
            <w:hideMark/>
          </w:tcPr>
          <w:p w14:paraId="656D43A4"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43819C" w14:textId="77777777" w:rsidR="00000000" w:rsidRDefault="003F103A">
      <w:pPr>
        <w:pStyle w:val="Heading3"/>
        <w:divId w:val="1567063107"/>
        <w:rPr>
          <w:rFonts w:eastAsia="Times New Roman"/>
          <w:lang w:val="en"/>
        </w:rPr>
      </w:pPr>
      <w:bookmarkStart w:id="316" w:name="rfc.section.16.4"/>
      <w:bookmarkEnd w:id="316"/>
      <w:r>
        <w:rPr>
          <w:rFonts w:eastAsia="Times New Roman"/>
          <w:lang w:val="en"/>
        </w:rPr>
        <w:t>16.4.</w:t>
      </w:r>
      <w:proofErr w:type="gramStart"/>
      <w:r>
        <w:rPr>
          <w:rFonts w:eastAsia="Times New Roman"/>
          <w:lang w:val="en"/>
        </w:rPr>
        <w:t>  Access</w:t>
      </w:r>
      <w:proofErr w:type="gramEnd"/>
      <w:r>
        <w:rPr>
          <w:rFonts w:eastAsia="Times New Roman"/>
          <w:lang w:val="en"/>
        </w:rPr>
        <w:t xml:space="preserve"> Token Disclosure</w:t>
      </w:r>
    </w:p>
    <w:p w14:paraId="25D020F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Access Tokens are credentials used to access Protected Resources, as defined in Section 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Access Tokens represent an End-User's auth</w:t>
      </w:r>
      <w:r>
        <w:rPr>
          <w:rFonts w:ascii="Verdana" w:hAnsi="Verdana"/>
          <w:color w:val="000000"/>
          <w:lang w:val="en"/>
        </w:rPr>
        <w:t xml:space="preserve">orization and MUST NOT be exposed to unauthorized parties. </w:t>
      </w:r>
    </w:p>
    <w:p w14:paraId="3C8CFDF8" w14:textId="77777777" w:rsidR="00000000" w:rsidRDefault="003F103A">
      <w:pPr>
        <w:spacing w:before="0" w:beforeAutospacing="0" w:after="0" w:afterAutospacing="0"/>
        <w:divId w:val="1567063107"/>
        <w:rPr>
          <w:rFonts w:ascii="Verdana" w:eastAsia="Times New Roman" w:hAnsi="Verdana"/>
          <w:color w:val="000000"/>
          <w:lang w:val="en"/>
        </w:rPr>
      </w:pPr>
      <w:bookmarkStart w:id="317" w:name="ResponseDisclosure"/>
      <w:bookmarkEnd w:id="317"/>
    </w:p>
    <w:p w14:paraId="07F7D7F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5B73623" w14:textId="77777777">
        <w:trPr>
          <w:divId w:val="1567063107"/>
          <w:trHeight w:val="225"/>
          <w:tblCellSpacing w:w="12" w:type="dxa"/>
        </w:trPr>
        <w:tc>
          <w:tcPr>
            <w:tcW w:w="450" w:type="dxa"/>
            <w:shd w:val="clear" w:color="auto" w:fill="990000"/>
            <w:vAlign w:val="center"/>
            <w:hideMark/>
          </w:tcPr>
          <w:p w14:paraId="4A2482B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A4DB7F" w14:textId="77777777" w:rsidR="00000000" w:rsidRDefault="003F103A">
      <w:pPr>
        <w:pStyle w:val="Heading3"/>
        <w:divId w:val="1567063107"/>
        <w:rPr>
          <w:rFonts w:eastAsia="Times New Roman"/>
          <w:lang w:val="en"/>
        </w:rPr>
      </w:pPr>
      <w:bookmarkStart w:id="318" w:name="rfc.section.16.5"/>
      <w:bookmarkEnd w:id="318"/>
      <w:r>
        <w:rPr>
          <w:rFonts w:eastAsia="Times New Roman"/>
          <w:lang w:val="en"/>
        </w:rPr>
        <w:t>16.5.</w:t>
      </w:r>
      <w:proofErr w:type="gramStart"/>
      <w:r>
        <w:rPr>
          <w:rFonts w:eastAsia="Times New Roman"/>
          <w:lang w:val="en"/>
        </w:rPr>
        <w:t>  Server</w:t>
      </w:r>
      <w:proofErr w:type="gramEnd"/>
      <w:r>
        <w:rPr>
          <w:rFonts w:eastAsia="Times New Roman"/>
          <w:lang w:val="en"/>
        </w:rPr>
        <w:t xml:space="preserve"> Response Disclosure</w:t>
      </w:r>
    </w:p>
    <w:p w14:paraId="1F85578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server response might contain authentication data and Claims that include sensitive Client information. Disclosure of the response contents can make the Client vulnerable to other types </w:t>
      </w:r>
      <w:r>
        <w:rPr>
          <w:rFonts w:ascii="Verdana" w:hAnsi="Verdana"/>
          <w:color w:val="000000"/>
          <w:lang w:val="en"/>
        </w:rPr>
        <w:t xml:space="preserve">of attacks. </w:t>
      </w:r>
    </w:p>
    <w:p w14:paraId="597AA47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server response disclosure can be mitigated in the following two ways: </w:t>
      </w:r>
    </w:p>
    <w:p w14:paraId="51043056" w14:textId="77777777" w:rsidR="00000000" w:rsidRDefault="003F103A">
      <w:pPr>
        <w:numPr>
          <w:ilvl w:val="0"/>
          <w:numId w:val="3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Using the </w:t>
      </w:r>
      <w:r>
        <w:rPr>
          <w:rStyle w:val="HTMLTypewriter"/>
          <w:lang w:val="en"/>
        </w:rPr>
        <w:t>code</w:t>
      </w:r>
      <w:r>
        <w:rPr>
          <w:rFonts w:ascii="Verdana" w:eastAsia="Times New Roman" w:hAnsi="Verdana"/>
          <w:color w:val="000000"/>
          <w:lang w:val="en"/>
        </w:rPr>
        <w:t xml:space="preserve"> Response Type. The response is sent over a TLS protected channel, where the Client is authenticated by the </w:t>
      </w:r>
      <w:proofErr w:type="spellStart"/>
      <w:r>
        <w:rPr>
          <w:rStyle w:val="HTMLTypewriter"/>
          <w:lang w:val="en"/>
        </w:rPr>
        <w:t>client_id</w:t>
      </w:r>
      <w:proofErr w:type="spellEnd"/>
      <w:r>
        <w:rPr>
          <w:rFonts w:ascii="Verdana" w:eastAsia="Times New Roman" w:hAnsi="Verdana"/>
          <w:color w:val="000000"/>
          <w:lang w:val="en"/>
        </w:rPr>
        <w:t xml:space="preserve"> and </w:t>
      </w:r>
      <w:proofErr w:type="spellStart"/>
      <w:r>
        <w:rPr>
          <w:rStyle w:val="HTMLTypewriter"/>
          <w:lang w:val="en"/>
        </w:rPr>
        <w:t>client_secret</w:t>
      </w:r>
      <w:proofErr w:type="spellEnd"/>
      <w:r>
        <w:rPr>
          <w:rFonts w:ascii="Verdana" w:eastAsia="Times New Roman" w:hAnsi="Verdana"/>
          <w:color w:val="000000"/>
          <w:lang w:val="en"/>
        </w:rPr>
        <w:t xml:space="preserve">. </w:t>
      </w:r>
    </w:p>
    <w:p w14:paraId="28BF3B8B" w14:textId="77777777" w:rsidR="00000000" w:rsidRDefault="003F103A">
      <w:pPr>
        <w:numPr>
          <w:ilvl w:val="0"/>
          <w:numId w:val="30"/>
        </w:numPr>
        <w:ind w:left="1200" w:right="480"/>
        <w:divId w:val="1567063107"/>
        <w:rPr>
          <w:rFonts w:ascii="Verdana" w:eastAsia="Times New Roman" w:hAnsi="Verdana"/>
          <w:color w:val="000000"/>
          <w:lang w:val="en"/>
        </w:rPr>
      </w:pPr>
      <w:r>
        <w:rPr>
          <w:rFonts w:ascii="Verdana" w:eastAsia="Times New Roman" w:hAnsi="Verdana"/>
          <w:color w:val="000000"/>
          <w:lang w:val="en"/>
        </w:rPr>
        <w:t>For other Respo</w:t>
      </w:r>
      <w:r>
        <w:rPr>
          <w:rFonts w:ascii="Verdana" w:eastAsia="Times New Roman" w:hAnsi="Verdana"/>
          <w:color w:val="000000"/>
          <w:lang w:val="en"/>
        </w:rPr>
        <w:t xml:space="preserve">nse Types, the signed response can be encrypted with the Client's public key or a shared secret as an encrypted JWT with an appropriate key and cipher. </w:t>
      </w:r>
    </w:p>
    <w:p w14:paraId="4B5C1757" w14:textId="77777777" w:rsidR="00000000" w:rsidRDefault="003F103A">
      <w:pPr>
        <w:spacing w:before="0" w:beforeAutospacing="0" w:after="0" w:afterAutospacing="0"/>
        <w:divId w:val="1567063107"/>
        <w:rPr>
          <w:rFonts w:ascii="Verdana" w:eastAsia="Times New Roman" w:hAnsi="Verdana"/>
          <w:color w:val="000000"/>
          <w:lang w:val="en"/>
        </w:rPr>
      </w:pPr>
      <w:bookmarkStart w:id="319" w:name="ServerResponseRepudiation"/>
      <w:bookmarkEnd w:id="319"/>
    </w:p>
    <w:p w14:paraId="26F8484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3EDEE0E" w14:textId="77777777">
        <w:trPr>
          <w:divId w:val="1567063107"/>
          <w:trHeight w:val="225"/>
          <w:tblCellSpacing w:w="12" w:type="dxa"/>
        </w:trPr>
        <w:tc>
          <w:tcPr>
            <w:tcW w:w="450" w:type="dxa"/>
            <w:shd w:val="clear" w:color="auto" w:fill="990000"/>
            <w:vAlign w:val="center"/>
            <w:hideMark/>
          </w:tcPr>
          <w:p w14:paraId="1DF8FC2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D28E65" w14:textId="77777777" w:rsidR="00000000" w:rsidRDefault="003F103A">
      <w:pPr>
        <w:pStyle w:val="Heading3"/>
        <w:divId w:val="1567063107"/>
        <w:rPr>
          <w:rFonts w:eastAsia="Times New Roman"/>
          <w:lang w:val="en"/>
        </w:rPr>
      </w:pPr>
      <w:bookmarkStart w:id="320" w:name="rfc.section.16.6"/>
      <w:bookmarkEnd w:id="320"/>
      <w:r>
        <w:rPr>
          <w:rFonts w:eastAsia="Times New Roman"/>
          <w:lang w:val="en"/>
        </w:rPr>
        <w:t>16.6.</w:t>
      </w:r>
      <w:proofErr w:type="gramStart"/>
      <w:r>
        <w:rPr>
          <w:rFonts w:eastAsia="Times New Roman"/>
          <w:lang w:val="en"/>
        </w:rPr>
        <w:t>  Server</w:t>
      </w:r>
      <w:proofErr w:type="gramEnd"/>
      <w:r>
        <w:rPr>
          <w:rFonts w:eastAsia="Times New Roman"/>
          <w:lang w:val="en"/>
        </w:rPr>
        <w:t xml:space="preserve"> Response Repudiation</w:t>
      </w:r>
    </w:p>
    <w:p w14:paraId="6DAD5D2E"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 response might be repudiated by the server if the proper mechanisms are not in place. For example, if a Server does not digitally sign a response, the Server can claim that it was not generated through the services of the Server. </w:t>
      </w:r>
    </w:p>
    <w:p w14:paraId="2EDC9929" w14:textId="77777777" w:rsidR="00000000" w:rsidRDefault="003F103A">
      <w:pPr>
        <w:pStyle w:val="NormalWeb"/>
        <w:divId w:val="1567063107"/>
        <w:rPr>
          <w:rFonts w:ascii="Verdana" w:hAnsi="Verdana"/>
          <w:color w:val="000000"/>
          <w:lang w:val="en"/>
        </w:rPr>
      </w:pPr>
      <w:r>
        <w:rPr>
          <w:rFonts w:ascii="Verdana" w:hAnsi="Verdana"/>
          <w:color w:val="000000"/>
          <w:lang w:val="en"/>
        </w:rPr>
        <w:t>To mitigate this threat</w:t>
      </w:r>
      <w:r>
        <w:rPr>
          <w:rFonts w:ascii="Verdana" w:hAnsi="Verdana"/>
          <w:color w:val="000000"/>
          <w:lang w:val="en"/>
        </w:rPr>
        <w:t xml:space="preserve">, the response MAY be digitally signed by the Server using a key that supports non-repudiation. The Client SHOULD validate the digital signature to verify that it was issued by a legitimate Server and its integrity is intact. </w:t>
      </w:r>
    </w:p>
    <w:p w14:paraId="5FEC7F80" w14:textId="77777777" w:rsidR="00000000" w:rsidRDefault="003F103A">
      <w:pPr>
        <w:spacing w:before="0" w:beforeAutospacing="0" w:after="0" w:afterAutospacing="0"/>
        <w:divId w:val="1567063107"/>
        <w:rPr>
          <w:rFonts w:ascii="Verdana" w:eastAsia="Times New Roman" w:hAnsi="Verdana"/>
          <w:color w:val="000000"/>
          <w:lang w:val="en"/>
        </w:rPr>
      </w:pPr>
      <w:bookmarkStart w:id="321" w:name="RequestRepudation"/>
      <w:bookmarkEnd w:id="321"/>
    </w:p>
    <w:p w14:paraId="0EE447E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2AE6787" w14:textId="77777777">
        <w:trPr>
          <w:divId w:val="1567063107"/>
          <w:trHeight w:val="225"/>
          <w:tblCellSpacing w:w="12" w:type="dxa"/>
        </w:trPr>
        <w:tc>
          <w:tcPr>
            <w:tcW w:w="450" w:type="dxa"/>
            <w:shd w:val="clear" w:color="auto" w:fill="990000"/>
            <w:vAlign w:val="center"/>
            <w:hideMark/>
          </w:tcPr>
          <w:p w14:paraId="66A6A90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C6698E" w14:textId="77777777" w:rsidR="00000000" w:rsidRDefault="003F103A">
      <w:pPr>
        <w:pStyle w:val="Heading3"/>
        <w:divId w:val="1567063107"/>
        <w:rPr>
          <w:rFonts w:eastAsia="Times New Roman"/>
          <w:lang w:val="en"/>
        </w:rPr>
      </w:pPr>
      <w:bookmarkStart w:id="322" w:name="rfc.section.16.7"/>
      <w:bookmarkEnd w:id="322"/>
      <w:r>
        <w:rPr>
          <w:rFonts w:eastAsia="Times New Roman"/>
          <w:lang w:val="en"/>
        </w:rPr>
        <w:t>16.7.</w:t>
      </w:r>
      <w:proofErr w:type="gramStart"/>
      <w:r>
        <w:rPr>
          <w:rFonts w:eastAsia="Times New Roman"/>
          <w:lang w:val="en"/>
        </w:rPr>
        <w:t>  Request</w:t>
      </w:r>
      <w:proofErr w:type="gramEnd"/>
      <w:r>
        <w:rPr>
          <w:rFonts w:eastAsia="Times New Roman"/>
          <w:lang w:val="en"/>
        </w:rPr>
        <w:t xml:space="preserve"> Repudiation</w:t>
      </w:r>
    </w:p>
    <w:p w14:paraId="31CC395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Since it is possible for a </w:t>
      </w:r>
      <w:r>
        <w:rPr>
          <w:rFonts w:ascii="Verdana" w:hAnsi="Verdana"/>
          <w:color w:val="000000"/>
          <w:lang w:val="en"/>
        </w:rPr>
        <w:t xml:space="preserve">compromised or malicious Client to send a request to the wrong party, a Client that was authenticated using only a bearer token can repudiate any transaction. </w:t>
      </w:r>
    </w:p>
    <w:p w14:paraId="02BF8BE8" w14:textId="77777777" w:rsidR="00000000" w:rsidRDefault="003F103A">
      <w:pPr>
        <w:pStyle w:val="NormalWeb"/>
        <w:divId w:val="1567063107"/>
        <w:rPr>
          <w:rFonts w:ascii="Verdana" w:hAnsi="Verdana"/>
          <w:color w:val="000000"/>
          <w:lang w:val="en"/>
        </w:rPr>
      </w:pPr>
      <w:r>
        <w:rPr>
          <w:rFonts w:ascii="Verdana" w:hAnsi="Verdana"/>
          <w:color w:val="000000"/>
          <w:lang w:val="en"/>
        </w:rPr>
        <w:t>To mitigate this threat, the Server MAY require that the request be digitally signed by the Clie</w:t>
      </w:r>
      <w:r>
        <w:rPr>
          <w:rFonts w:ascii="Verdana" w:hAnsi="Verdana"/>
          <w:color w:val="000000"/>
          <w:lang w:val="en"/>
        </w:rPr>
        <w:t xml:space="preserve">nt using a key that supports non-repudiation. The Server SHOULD validate the digital signature to verify that it was issued by a legitimate Client and the integrity is intact. </w:t>
      </w:r>
    </w:p>
    <w:p w14:paraId="0966EE98" w14:textId="77777777" w:rsidR="00000000" w:rsidRDefault="003F103A">
      <w:pPr>
        <w:spacing w:before="0" w:beforeAutospacing="0" w:after="0" w:afterAutospacing="0"/>
        <w:divId w:val="1567063107"/>
        <w:rPr>
          <w:rFonts w:ascii="Verdana" w:eastAsia="Times New Roman" w:hAnsi="Verdana"/>
          <w:color w:val="000000"/>
          <w:lang w:val="en"/>
        </w:rPr>
      </w:pPr>
      <w:bookmarkStart w:id="323" w:name="AccessTokenRedirect"/>
      <w:bookmarkEnd w:id="323"/>
    </w:p>
    <w:p w14:paraId="4CDBF03F"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BD19394" w14:textId="77777777">
        <w:trPr>
          <w:divId w:val="1567063107"/>
          <w:trHeight w:val="225"/>
          <w:tblCellSpacing w:w="12" w:type="dxa"/>
        </w:trPr>
        <w:tc>
          <w:tcPr>
            <w:tcW w:w="450" w:type="dxa"/>
            <w:shd w:val="clear" w:color="auto" w:fill="990000"/>
            <w:vAlign w:val="center"/>
            <w:hideMark/>
          </w:tcPr>
          <w:p w14:paraId="2C9C861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17391C" w14:textId="77777777" w:rsidR="00000000" w:rsidRDefault="003F103A">
      <w:pPr>
        <w:pStyle w:val="Heading3"/>
        <w:divId w:val="1567063107"/>
        <w:rPr>
          <w:rFonts w:eastAsia="Times New Roman"/>
          <w:lang w:val="en"/>
        </w:rPr>
      </w:pPr>
      <w:bookmarkStart w:id="324" w:name="rfc.section.16.8"/>
      <w:bookmarkEnd w:id="324"/>
      <w:r>
        <w:rPr>
          <w:rFonts w:eastAsia="Times New Roman"/>
          <w:lang w:val="en"/>
        </w:rPr>
        <w:t>16.8.</w:t>
      </w:r>
      <w:proofErr w:type="gramStart"/>
      <w:r>
        <w:rPr>
          <w:rFonts w:eastAsia="Times New Roman"/>
          <w:lang w:val="en"/>
        </w:rPr>
        <w:t>  Access</w:t>
      </w:r>
      <w:proofErr w:type="gramEnd"/>
      <w:r>
        <w:rPr>
          <w:rFonts w:eastAsia="Times New Roman"/>
          <w:lang w:val="en"/>
        </w:rPr>
        <w:t xml:space="preserve"> Token Redirect</w:t>
      </w:r>
    </w:p>
    <w:p w14:paraId="4FF69E5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 Attacker uses the Access Token generated for one resource to obtain access to a second resource. </w:t>
      </w:r>
    </w:p>
    <w:p w14:paraId="43247DA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mitigate this threat, the Access Token SHOULD be audience and scope restricted. One way of implementing it is to include the identifier of the resource </w:t>
      </w:r>
      <w:r>
        <w:rPr>
          <w:rFonts w:ascii="Verdana" w:hAnsi="Verdana"/>
          <w:color w:val="000000"/>
          <w:lang w:val="en"/>
        </w:rPr>
        <w:t xml:space="preserve">for whom it was generated as audience. The resource verifies that incoming tokens include its identifier as the audience of the token. </w:t>
      </w:r>
    </w:p>
    <w:p w14:paraId="69F4E2DA" w14:textId="77777777" w:rsidR="00000000" w:rsidRDefault="003F103A">
      <w:pPr>
        <w:spacing w:before="0" w:beforeAutospacing="0" w:after="0" w:afterAutospacing="0"/>
        <w:divId w:val="1567063107"/>
        <w:rPr>
          <w:rFonts w:ascii="Verdana" w:eastAsia="Times New Roman" w:hAnsi="Verdana"/>
          <w:color w:val="000000"/>
          <w:lang w:val="en"/>
        </w:rPr>
      </w:pPr>
      <w:bookmarkStart w:id="325" w:name="TokenReuse"/>
      <w:bookmarkEnd w:id="325"/>
    </w:p>
    <w:p w14:paraId="72AFC31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126056D" w14:textId="77777777">
        <w:trPr>
          <w:divId w:val="1567063107"/>
          <w:trHeight w:val="225"/>
          <w:tblCellSpacing w:w="12" w:type="dxa"/>
        </w:trPr>
        <w:tc>
          <w:tcPr>
            <w:tcW w:w="450" w:type="dxa"/>
            <w:shd w:val="clear" w:color="auto" w:fill="990000"/>
            <w:vAlign w:val="center"/>
            <w:hideMark/>
          </w:tcPr>
          <w:p w14:paraId="5BDB8FB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AAF02D" w14:textId="77777777" w:rsidR="00000000" w:rsidRDefault="003F103A">
      <w:pPr>
        <w:pStyle w:val="Heading3"/>
        <w:divId w:val="1567063107"/>
        <w:rPr>
          <w:rFonts w:eastAsia="Times New Roman"/>
          <w:lang w:val="en"/>
        </w:rPr>
      </w:pPr>
      <w:bookmarkStart w:id="326" w:name="rfc.section.16.9"/>
      <w:bookmarkEnd w:id="326"/>
      <w:r>
        <w:rPr>
          <w:rFonts w:eastAsia="Times New Roman"/>
          <w:lang w:val="en"/>
        </w:rPr>
        <w:t>16.9.</w:t>
      </w:r>
      <w:proofErr w:type="gramStart"/>
      <w:r>
        <w:rPr>
          <w:rFonts w:eastAsia="Times New Roman"/>
          <w:lang w:val="en"/>
        </w:rPr>
        <w:t>  Token</w:t>
      </w:r>
      <w:proofErr w:type="gramEnd"/>
      <w:r>
        <w:rPr>
          <w:rFonts w:eastAsia="Times New Roman"/>
          <w:lang w:val="en"/>
        </w:rPr>
        <w:t xml:space="preserve"> Reuse</w:t>
      </w:r>
    </w:p>
    <w:p w14:paraId="0ACCD66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An Attacker attempts to use a one-time use token such as an Authorization Code that has already been used once with the intended Resource. </w:t>
      </w:r>
      <w:r>
        <w:rPr>
          <w:rFonts w:ascii="Verdana" w:hAnsi="Verdana"/>
          <w:color w:val="000000"/>
          <w:lang w:val="en"/>
        </w:rPr>
        <w:t xml:space="preserve">To mitigate this threat, the token SHOULD include a timestamp and a short validity lifetime. The Relying Party then checks the timestamp and lifetime values to ensure that the token is currently valid. </w:t>
      </w:r>
    </w:p>
    <w:p w14:paraId="6F4AD29C" w14:textId="77777777" w:rsidR="00000000" w:rsidRDefault="003F103A">
      <w:pPr>
        <w:pStyle w:val="NormalWeb"/>
        <w:divId w:val="1567063107"/>
        <w:rPr>
          <w:rFonts w:ascii="Verdana" w:hAnsi="Verdana"/>
          <w:color w:val="000000"/>
          <w:lang w:val="en"/>
        </w:rPr>
      </w:pPr>
      <w:r>
        <w:rPr>
          <w:rFonts w:ascii="Verdana" w:hAnsi="Verdana"/>
          <w:color w:val="000000"/>
          <w:lang w:val="en"/>
        </w:rPr>
        <w:t>Alternatively, the server MAY record the state of the</w:t>
      </w:r>
      <w:r>
        <w:rPr>
          <w:rFonts w:ascii="Verdana" w:hAnsi="Verdana"/>
          <w:color w:val="000000"/>
          <w:lang w:val="en"/>
        </w:rPr>
        <w:t xml:space="preserve"> use of the token and check the status for each request. </w:t>
      </w:r>
    </w:p>
    <w:p w14:paraId="247EA1A9" w14:textId="77777777" w:rsidR="00000000" w:rsidRDefault="003F103A">
      <w:pPr>
        <w:spacing w:before="0" w:beforeAutospacing="0" w:after="0" w:afterAutospacing="0"/>
        <w:divId w:val="1567063107"/>
        <w:rPr>
          <w:rFonts w:ascii="Verdana" w:eastAsia="Times New Roman" w:hAnsi="Verdana"/>
          <w:color w:val="000000"/>
          <w:lang w:val="en"/>
        </w:rPr>
      </w:pPr>
      <w:bookmarkStart w:id="327" w:name="AuthCodeCapture"/>
      <w:bookmarkEnd w:id="327"/>
    </w:p>
    <w:p w14:paraId="290C94F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31B0909" w14:textId="77777777">
        <w:trPr>
          <w:divId w:val="1567063107"/>
          <w:trHeight w:val="225"/>
          <w:tblCellSpacing w:w="12" w:type="dxa"/>
        </w:trPr>
        <w:tc>
          <w:tcPr>
            <w:tcW w:w="450" w:type="dxa"/>
            <w:shd w:val="clear" w:color="auto" w:fill="990000"/>
            <w:vAlign w:val="center"/>
            <w:hideMark/>
          </w:tcPr>
          <w:p w14:paraId="62BB363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36752F" w14:textId="77777777" w:rsidR="00000000" w:rsidRDefault="003F103A">
      <w:pPr>
        <w:pStyle w:val="Heading3"/>
        <w:divId w:val="1567063107"/>
        <w:rPr>
          <w:rFonts w:eastAsia="Times New Roman"/>
          <w:lang w:val="en"/>
        </w:rPr>
      </w:pPr>
      <w:bookmarkStart w:id="328" w:name="rfc.section.16.10"/>
      <w:bookmarkEnd w:id="328"/>
      <w:r>
        <w:rPr>
          <w:rFonts w:eastAsia="Times New Roman"/>
          <w:lang w:val="en"/>
        </w:rPr>
        <w:t>16.10.</w:t>
      </w:r>
      <w:proofErr w:type="gramStart"/>
      <w:r>
        <w:rPr>
          <w:rFonts w:eastAsia="Times New Roman"/>
          <w:lang w:val="en"/>
        </w:rPr>
        <w:t xml:space="preserve">  </w:t>
      </w:r>
      <w:r>
        <w:rPr>
          <w:rFonts w:eastAsia="Times New Roman"/>
          <w:lang w:val="en"/>
        </w:rPr>
        <w:t>Eavesdropping</w:t>
      </w:r>
      <w:proofErr w:type="gramEnd"/>
      <w:r>
        <w:rPr>
          <w:rFonts w:eastAsia="Times New Roman"/>
          <w:lang w:val="en"/>
        </w:rPr>
        <w:t xml:space="preserve"> or Leaking Authorization Codes (Secondary Authenticator Capture)</w:t>
      </w:r>
    </w:p>
    <w:p w14:paraId="673A80E3"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addition to the attack patterns described in Section 4.4.1.1 of </w:t>
      </w:r>
      <w:hyperlink w:anchor="RFC6819" w:history="1">
        <w:r>
          <w:rPr>
            <w:rStyle w:val="Hyperlink"/>
            <w:rFonts w:ascii="Verdana" w:hAnsi="Verdana"/>
            <w:u w:val="none"/>
            <w:lang w:val="en"/>
          </w:rPr>
          <w:t>[RFC6819]</w:t>
        </w:r>
        <w:r>
          <w:rPr>
            <w:rStyle w:val="Hyperlink"/>
            <w:rFonts w:ascii="Verdana" w:hAnsi="Verdana"/>
            <w:vanish/>
            <w:u w:val="none"/>
            <w:lang w:val="en"/>
          </w:rPr>
          <w:t xml:space="preserve"> (Lodderstedt, T., McGloin, M., and P. Hunt, “OAuth 2.0 Threat Model an</w:t>
        </w:r>
        <w:r>
          <w:rPr>
            <w:rStyle w:val="Hyperlink"/>
            <w:rFonts w:ascii="Verdana" w:hAnsi="Verdana"/>
            <w:vanish/>
            <w:u w:val="none"/>
            <w:lang w:val="en"/>
          </w:rPr>
          <w:t>d Security Considerations,” January 2013.)</w:t>
        </w:r>
      </w:hyperlink>
      <w:r>
        <w:rPr>
          <w:rFonts w:ascii="Verdana" w:hAnsi="Verdana"/>
          <w:color w:val="000000"/>
          <w:lang w:val="en"/>
        </w:rPr>
        <w:t>, an Authorization Code can be captured in the User Agent where the TLS session is terminated if the User Agent is infected by malware. However, capturing it is not useful as long as either Client Authentication or</w:t>
      </w:r>
      <w:r>
        <w:rPr>
          <w:rFonts w:ascii="Verdana" w:hAnsi="Verdana"/>
          <w:color w:val="000000"/>
          <w:lang w:val="en"/>
        </w:rPr>
        <w:t xml:space="preserve"> an encrypted response is used. </w:t>
      </w:r>
    </w:p>
    <w:p w14:paraId="4A6F6532" w14:textId="77777777" w:rsidR="00000000" w:rsidRDefault="003F103A">
      <w:pPr>
        <w:spacing w:before="0" w:beforeAutospacing="0" w:after="0" w:afterAutospacing="0"/>
        <w:divId w:val="1567063107"/>
        <w:rPr>
          <w:rFonts w:ascii="Verdana" w:eastAsia="Times New Roman" w:hAnsi="Verdana"/>
          <w:color w:val="000000"/>
          <w:lang w:val="en"/>
        </w:rPr>
      </w:pPr>
      <w:bookmarkStart w:id="329" w:name="TokenSubstitution"/>
      <w:bookmarkEnd w:id="329"/>
    </w:p>
    <w:p w14:paraId="2E8A1C1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DBDD5C7" w14:textId="77777777">
        <w:trPr>
          <w:divId w:val="1567063107"/>
          <w:trHeight w:val="225"/>
          <w:tblCellSpacing w:w="12" w:type="dxa"/>
        </w:trPr>
        <w:tc>
          <w:tcPr>
            <w:tcW w:w="450" w:type="dxa"/>
            <w:shd w:val="clear" w:color="auto" w:fill="990000"/>
            <w:vAlign w:val="center"/>
            <w:hideMark/>
          </w:tcPr>
          <w:p w14:paraId="03653C10"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BF1453" w14:textId="77777777" w:rsidR="00000000" w:rsidRDefault="003F103A">
      <w:pPr>
        <w:pStyle w:val="Heading3"/>
        <w:divId w:val="1567063107"/>
        <w:rPr>
          <w:rFonts w:eastAsia="Times New Roman"/>
          <w:lang w:val="en"/>
        </w:rPr>
      </w:pPr>
      <w:bookmarkStart w:id="330" w:name="rfc.section.16.11"/>
      <w:bookmarkEnd w:id="330"/>
      <w:r>
        <w:rPr>
          <w:rFonts w:eastAsia="Times New Roman"/>
          <w:lang w:val="en"/>
        </w:rPr>
        <w:t>16.11.</w:t>
      </w:r>
      <w:proofErr w:type="gramStart"/>
      <w:r>
        <w:rPr>
          <w:rFonts w:eastAsia="Times New Roman"/>
          <w:lang w:val="en"/>
        </w:rPr>
        <w:t>  Token</w:t>
      </w:r>
      <w:proofErr w:type="gramEnd"/>
      <w:r>
        <w:rPr>
          <w:rFonts w:eastAsia="Times New Roman"/>
          <w:lang w:val="en"/>
        </w:rPr>
        <w:t xml:space="preserve"> Substitution</w:t>
      </w:r>
    </w:p>
    <w:p w14:paraId="7B7B969B" w14:textId="77777777" w:rsidR="00000000" w:rsidRDefault="003F103A">
      <w:pPr>
        <w:pStyle w:val="NormalWeb"/>
        <w:divId w:val="1567063107"/>
        <w:rPr>
          <w:rFonts w:ascii="Verdana" w:hAnsi="Verdana"/>
          <w:color w:val="000000"/>
          <w:lang w:val="en"/>
        </w:rPr>
      </w:pPr>
      <w:r>
        <w:rPr>
          <w:rFonts w:ascii="Verdana" w:hAnsi="Verdana"/>
          <w:color w:val="000000"/>
          <w:lang w:val="en"/>
        </w:rPr>
        <w:t>Token Substitution is a class of attacks in which a malicious user swaps various token</w:t>
      </w:r>
      <w:r>
        <w:rPr>
          <w:rFonts w:ascii="Verdana" w:hAnsi="Verdana"/>
          <w:color w:val="000000"/>
          <w:lang w:val="en"/>
        </w:rPr>
        <w:t xml:space="preserve">s, including swapping an Authorization Code for a legitimate user with another token that the attacker has. One means of accomplishing this is for the attacker to copy a token out one session and use it in an HTTP message for a different session, which is </w:t>
      </w:r>
      <w:r>
        <w:rPr>
          <w:rFonts w:ascii="Verdana" w:hAnsi="Verdana"/>
          <w:color w:val="000000"/>
          <w:lang w:val="en"/>
        </w:rPr>
        <w:t xml:space="preserve">easy to do when the token is available to the browser; this is known as the "cut and paste" attack. </w:t>
      </w:r>
    </w:p>
    <w:p w14:paraId="4F4DAC12"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 xml:space="preserve">The Implicit Flow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r>
        <w:rPr>
          <w:rFonts w:ascii="Verdana" w:hAnsi="Verdana"/>
          <w:color w:val="000000"/>
          <w:lang w:val="en"/>
        </w:rPr>
        <w:t>is not designed to mitigate this risk. In Section 10.16, it normatively requires that any use of the authorization process as a form of delegated End-User authentication to the Client MUST NOT use the Implicit Flow without employing additional security mec</w:t>
      </w:r>
      <w:r>
        <w:rPr>
          <w:rFonts w:ascii="Verdana" w:hAnsi="Verdana"/>
          <w:color w:val="000000"/>
          <w:lang w:val="en"/>
        </w:rPr>
        <w:t xml:space="preserve">hanisms that enable the Client to determine whether the ID Token and Access Token were issued for its use. </w:t>
      </w:r>
    </w:p>
    <w:p w14:paraId="71CF20C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OpenID Connect, this is mitigated through mechanisms provided through the ID Token. The ID Token is a signed security token that provides Claims </w:t>
      </w:r>
      <w:r>
        <w:rPr>
          <w:rFonts w:ascii="Verdana" w:hAnsi="Verdana"/>
          <w:color w:val="000000"/>
          <w:lang w:val="en"/>
        </w:rPr>
        <w:t xml:space="preserve">such as </w:t>
      </w:r>
      <w:proofErr w:type="spellStart"/>
      <w:r>
        <w:rPr>
          <w:rStyle w:val="HTMLTypewriter"/>
          <w:lang w:val="en"/>
        </w:rPr>
        <w:t>iss</w:t>
      </w:r>
      <w:proofErr w:type="spellEnd"/>
      <w:r>
        <w:rPr>
          <w:rFonts w:ascii="Verdana" w:hAnsi="Verdana"/>
          <w:color w:val="000000"/>
          <w:lang w:val="en"/>
        </w:rPr>
        <w:t xml:space="preserve"> (issuer), </w:t>
      </w:r>
      <w:r>
        <w:rPr>
          <w:rStyle w:val="HTMLTypewriter"/>
          <w:lang w:val="en"/>
        </w:rPr>
        <w:t>sub</w:t>
      </w:r>
      <w:r>
        <w:rPr>
          <w:rFonts w:ascii="Verdana" w:hAnsi="Verdana"/>
          <w:color w:val="000000"/>
          <w:lang w:val="en"/>
        </w:rPr>
        <w:t xml:space="preserve"> (subject), </w:t>
      </w:r>
      <w:proofErr w:type="spellStart"/>
      <w:r>
        <w:rPr>
          <w:rStyle w:val="HTMLTypewriter"/>
          <w:lang w:val="en"/>
        </w:rPr>
        <w:t>aud</w:t>
      </w:r>
      <w:proofErr w:type="spellEnd"/>
      <w:r>
        <w:rPr>
          <w:rFonts w:ascii="Verdana" w:hAnsi="Verdana"/>
          <w:color w:val="000000"/>
          <w:lang w:val="en"/>
        </w:rPr>
        <w:t xml:space="preserve"> (audience), </w:t>
      </w:r>
      <w:proofErr w:type="spellStart"/>
      <w:r>
        <w:rPr>
          <w:rStyle w:val="HTMLTypewriter"/>
          <w:lang w:val="en"/>
        </w:rPr>
        <w:t>azp</w:t>
      </w:r>
      <w:proofErr w:type="spellEnd"/>
      <w:r>
        <w:rPr>
          <w:rFonts w:ascii="Verdana" w:hAnsi="Verdana"/>
          <w:color w:val="000000"/>
          <w:lang w:val="en"/>
        </w:rPr>
        <w:t xml:space="preserve"> (authorized party), </w:t>
      </w:r>
      <w:proofErr w:type="spellStart"/>
      <w:r>
        <w:rPr>
          <w:rStyle w:val="HTMLTypewriter"/>
          <w:lang w:val="en"/>
        </w:rPr>
        <w:t>at_hash</w:t>
      </w:r>
      <w:proofErr w:type="spellEnd"/>
      <w:r>
        <w:rPr>
          <w:rFonts w:ascii="Verdana" w:hAnsi="Verdana"/>
          <w:color w:val="000000"/>
          <w:lang w:val="en"/>
        </w:rPr>
        <w:t xml:space="preserve"> (access token hash), and </w:t>
      </w:r>
      <w:proofErr w:type="spellStart"/>
      <w:r>
        <w:rPr>
          <w:rStyle w:val="HTMLTypewriter"/>
          <w:lang w:val="en"/>
        </w:rPr>
        <w:t>c_hash</w:t>
      </w:r>
      <w:proofErr w:type="spellEnd"/>
      <w:r>
        <w:rPr>
          <w:rFonts w:ascii="Verdana" w:hAnsi="Verdana"/>
          <w:color w:val="000000"/>
          <w:lang w:val="en"/>
        </w:rPr>
        <w:t xml:space="preserve"> (code hash). Using the ID Token, the Client is capable of detecting the Token Substitution Attack. </w:t>
      </w:r>
    </w:p>
    <w:p w14:paraId="322A58C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proofErr w:type="spellStart"/>
      <w:r>
        <w:rPr>
          <w:rStyle w:val="HTMLTypewriter"/>
          <w:lang w:val="en"/>
        </w:rPr>
        <w:t>c_hash</w:t>
      </w:r>
      <w:proofErr w:type="spellEnd"/>
      <w:r>
        <w:rPr>
          <w:rFonts w:ascii="Verdana" w:hAnsi="Verdana"/>
          <w:color w:val="000000"/>
          <w:lang w:val="en"/>
        </w:rPr>
        <w:t xml:space="preserve"> in the ID Token enables Clie</w:t>
      </w:r>
      <w:r>
        <w:rPr>
          <w:rFonts w:ascii="Verdana" w:hAnsi="Verdana"/>
          <w:color w:val="000000"/>
          <w:lang w:val="en"/>
        </w:rPr>
        <w:t xml:space="preserve">nts to prevent Authorization Code substitution. The </w:t>
      </w:r>
      <w:proofErr w:type="spellStart"/>
      <w:r>
        <w:rPr>
          <w:rStyle w:val="HTMLTypewriter"/>
          <w:lang w:val="en"/>
        </w:rPr>
        <w:t>at_hash</w:t>
      </w:r>
      <w:proofErr w:type="spellEnd"/>
      <w:r>
        <w:rPr>
          <w:rFonts w:ascii="Verdana" w:hAnsi="Verdana"/>
          <w:color w:val="000000"/>
          <w:lang w:val="en"/>
        </w:rPr>
        <w:t xml:space="preserve"> in the ID Token enables Clients to prevent Access Token substitution. </w:t>
      </w:r>
    </w:p>
    <w:p w14:paraId="1D9B966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Also, a malicious user may attempt to impersonate a more privileged user by subverting the communication channel between the </w:t>
      </w:r>
      <w:r>
        <w:rPr>
          <w:rFonts w:ascii="Verdana" w:hAnsi="Verdana"/>
          <w:color w:val="000000"/>
          <w:lang w:val="en"/>
        </w:rPr>
        <w:t xml:space="preserve">Authorization Endpoint and Client, or the Token Endpoint and Client, for example by swapping the Authorization Code or reordering the messages, to convince the Token Endpoint that the attacker's authorization grant corresponds to a grant sent on behalf of </w:t>
      </w:r>
      <w:r>
        <w:rPr>
          <w:rFonts w:ascii="Verdana" w:hAnsi="Verdana"/>
          <w:color w:val="000000"/>
          <w:lang w:val="en"/>
        </w:rPr>
        <w:t xml:space="preserve">a more privileged user. </w:t>
      </w:r>
    </w:p>
    <w:p w14:paraId="74E54F9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For the HTTP binding defined by this specification, the responses to Token Requests are bound to the corresponding requests by message order in HTTP, as both the response </w:t>
      </w:r>
      <w:r>
        <w:rPr>
          <w:rFonts w:ascii="Verdana" w:hAnsi="Verdana"/>
          <w:color w:val="000000"/>
          <w:lang w:val="en"/>
        </w:rPr>
        <w:t xml:space="preserve">containing the token and requests are protected by TLS, which will detect and prevent packet reordering. </w:t>
      </w:r>
    </w:p>
    <w:p w14:paraId="1C2B6F2F" w14:textId="77777777" w:rsidR="00000000" w:rsidRDefault="003F103A">
      <w:pPr>
        <w:pStyle w:val="NormalWeb"/>
        <w:divId w:val="1567063107"/>
        <w:rPr>
          <w:rFonts w:ascii="Verdana" w:hAnsi="Verdana"/>
          <w:color w:val="000000"/>
          <w:lang w:val="en"/>
        </w:rPr>
      </w:pPr>
      <w:r>
        <w:rPr>
          <w:rFonts w:ascii="Verdana" w:hAnsi="Verdana"/>
          <w:color w:val="000000"/>
          <w:lang w:val="en"/>
        </w:rPr>
        <w:t>When designing another binding of this specification to a protocol incapable of strongly binding Token Endpoint requests to responses, additional mech</w:t>
      </w:r>
      <w:r>
        <w:rPr>
          <w:rFonts w:ascii="Verdana" w:hAnsi="Verdana"/>
          <w:color w:val="000000"/>
          <w:lang w:val="en"/>
        </w:rPr>
        <w:t xml:space="preserve">anisms to address this issue MUST be utilized. One such mechanism could be to include an ID Token with a </w:t>
      </w:r>
      <w:proofErr w:type="spellStart"/>
      <w:r>
        <w:rPr>
          <w:rStyle w:val="HTMLTypewriter"/>
          <w:lang w:val="en"/>
        </w:rPr>
        <w:t>c_hash</w:t>
      </w:r>
      <w:proofErr w:type="spellEnd"/>
      <w:r>
        <w:rPr>
          <w:rFonts w:ascii="Verdana" w:hAnsi="Verdana"/>
          <w:color w:val="000000"/>
          <w:lang w:val="en"/>
        </w:rPr>
        <w:t xml:space="preserve"> Claim in the token request and response. </w:t>
      </w:r>
    </w:p>
    <w:p w14:paraId="49552661" w14:textId="77777777" w:rsidR="00000000" w:rsidRDefault="003F103A">
      <w:pPr>
        <w:spacing w:before="0" w:beforeAutospacing="0" w:after="0" w:afterAutospacing="0"/>
        <w:divId w:val="1567063107"/>
        <w:rPr>
          <w:rFonts w:ascii="Verdana" w:eastAsia="Times New Roman" w:hAnsi="Verdana"/>
          <w:color w:val="000000"/>
          <w:lang w:val="en"/>
        </w:rPr>
      </w:pPr>
      <w:bookmarkStart w:id="331" w:name="TimingAttack"/>
      <w:bookmarkEnd w:id="331"/>
    </w:p>
    <w:p w14:paraId="62AE3BF1"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2A2D3B9" w14:textId="77777777">
        <w:trPr>
          <w:divId w:val="1567063107"/>
          <w:trHeight w:val="225"/>
          <w:tblCellSpacing w:w="12" w:type="dxa"/>
        </w:trPr>
        <w:tc>
          <w:tcPr>
            <w:tcW w:w="450" w:type="dxa"/>
            <w:shd w:val="clear" w:color="auto" w:fill="990000"/>
            <w:vAlign w:val="center"/>
            <w:hideMark/>
          </w:tcPr>
          <w:p w14:paraId="513E6B2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A13E65" w14:textId="77777777" w:rsidR="00000000" w:rsidRDefault="003F103A">
      <w:pPr>
        <w:pStyle w:val="Heading3"/>
        <w:divId w:val="1567063107"/>
        <w:rPr>
          <w:rFonts w:eastAsia="Times New Roman"/>
          <w:lang w:val="en"/>
        </w:rPr>
      </w:pPr>
      <w:bookmarkStart w:id="332" w:name="rfc.section.16.12"/>
      <w:bookmarkEnd w:id="332"/>
      <w:r>
        <w:rPr>
          <w:rFonts w:eastAsia="Times New Roman"/>
          <w:lang w:val="en"/>
        </w:rPr>
        <w:t>16.12.</w:t>
      </w:r>
      <w:proofErr w:type="gramStart"/>
      <w:r>
        <w:rPr>
          <w:rFonts w:eastAsia="Times New Roman"/>
          <w:lang w:val="en"/>
        </w:rPr>
        <w:t>  Timing</w:t>
      </w:r>
      <w:proofErr w:type="gramEnd"/>
      <w:r>
        <w:rPr>
          <w:rFonts w:eastAsia="Times New Roman"/>
          <w:lang w:val="en"/>
        </w:rPr>
        <w:t xml:space="preserve"> Attack</w:t>
      </w:r>
    </w:p>
    <w:p w14:paraId="13E36889"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 timing attack enables the attacker to obtain an unnecessary large amount of information through the elapsed time </w:t>
      </w:r>
      <w:r>
        <w:rPr>
          <w:rFonts w:ascii="Verdana" w:hAnsi="Verdana"/>
          <w:color w:val="000000"/>
          <w:lang w:val="en"/>
        </w:rPr>
        <w:t xml:space="preserve">differences in the code paths taken by successful and unsuccessful decryption operations or successful and unsuccessful signature validation of a message. It can be used to reduce the effective key length of the cipher used. </w:t>
      </w:r>
    </w:p>
    <w:p w14:paraId="162DF9F5" w14:textId="77777777" w:rsidR="00000000" w:rsidRDefault="003F103A">
      <w:pPr>
        <w:pStyle w:val="NormalWeb"/>
        <w:divId w:val="1567063107"/>
        <w:rPr>
          <w:rFonts w:ascii="Verdana" w:hAnsi="Verdana"/>
          <w:color w:val="000000"/>
          <w:lang w:val="en"/>
        </w:rPr>
      </w:pPr>
      <w:r>
        <w:rPr>
          <w:rFonts w:ascii="Verdana" w:hAnsi="Verdana"/>
          <w:color w:val="000000"/>
          <w:lang w:val="en"/>
        </w:rPr>
        <w:t>Implementations SHOULD NOT ter</w:t>
      </w:r>
      <w:r>
        <w:rPr>
          <w:rFonts w:ascii="Verdana" w:hAnsi="Verdana"/>
          <w:color w:val="000000"/>
          <w:lang w:val="en"/>
        </w:rPr>
        <w:t xml:space="preserve">minate the validation process at the instant of the finding an error but SHOULD continue running until all the octets have been processed to avoid this attack. </w:t>
      </w:r>
    </w:p>
    <w:p w14:paraId="7CDAE997" w14:textId="77777777" w:rsidR="00000000" w:rsidRDefault="003F103A">
      <w:pPr>
        <w:spacing w:before="0" w:beforeAutospacing="0" w:after="0" w:afterAutospacing="0"/>
        <w:divId w:val="1567063107"/>
        <w:rPr>
          <w:rFonts w:ascii="Verdana" w:eastAsia="Times New Roman" w:hAnsi="Verdana"/>
          <w:color w:val="000000"/>
          <w:lang w:val="en"/>
        </w:rPr>
      </w:pPr>
      <w:bookmarkStart w:id="333" w:name="OtherCryptoAttacks"/>
      <w:bookmarkEnd w:id="333"/>
    </w:p>
    <w:p w14:paraId="754051E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8ADDC52" w14:textId="77777777">
        <w:trPr>
          <w:divId w:val="1567063107"/>
          <w:trHeight w:val="225"/>
          <w:tblCellSpacing w:w="12" w:type="dxa"/>
        </w:trPr>
        <w:tc>
          <w:tcPr>
            <w:tcW w:w="450" w:type="dxa"/>
            <w:shd w:val="clear" w:color="auto" w:fill="990000"/>
            <w:vAlign w:val="center"/>
            <w:hideMark/>
          </w:tcPr>
          <w:p w14:paraId="3F92AAC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EA1BB1" w14:textId="77777777" w:rsidR="00000000" w:rsidRDefault="003F103A">
      <w:pPr>
        <w:pStyle w:val="Heading3"/>
        <w:divId w:val="1567063107"/>
        <w:rPr>
          <w:rFonts w:eastAsia="Times New Roman"/>
          <w:lang w:val="en"/>
        </w:rPr>
      </w:pPr>
      <w:bookmarkStart w:id="334" w:name="rfc.section.16.13"/>
      <w:bookmarkEnd w:id="334"/>
      <w:r>
        <w:rPr>
          <w:rFonts w:eastAsia="Times New Roman"/>
          <w:lang w:val="en"/>
        </w:rPr>
        <w:t>16.13.</w:t>
      </w:r>
      <w:proofErr w:type="gramStart"/>
      <w:r>
        <w:rPr>
          <w:rFonts w:eastAsia="Times New Roman"/>
          <w:lang w:val="en"/>
        </w:rPr>
        <w:t>  Other</w:t>
      </w:r>
      <w:proofErr w:type="gramEnd"/>
      <w:r>
        <w:rPr>
          <w:rFonts w:eastAsia="Times New Roman"/>
          <w:lang w:val="en"/>
        </w:rPr>
        <w:t xml:space="preserve"> Crypto Related Attacks</w:t>
      </w:r>
    </w:p>
    <w:p w14:paraId="7035305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There are various crypto related attacks possible depending on the </w:t>
      </w:r>
      <w:r>
        <w:rPr>
          <w:rFonts w:ascii="Verdana" w:hAnsi="Verdana"/>
          <w:color w:val="000000"/>
          <w:lang w:val="en"/>
        </w:rPr>
        <w:t xml:space="preserve">method used for encryption and signature / integrity checking. Implementers need to consult the Security Considerations for the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[JWT] specificat</w:t>
      </w:r>
      <w:r>
        <w:rPr>
          <w:rFonts w:ascii="Verdana" w:hAnsi="Verdana"/>
          <w:color w:val="000000"/>
          <w:lang w:val="en"/>
        </w:rPr>
        <w:t xml:space="preserve">ion and specifications that it references to avoid the vulnerabilities identified in these specifications. </w:t>
      </w:r>
    </w:p>
    <w:p w14:paraId="438C47AE" w14:textId="77777777" w:rsidR="00000000" w:rsidRDefault="003F103A">
      <w:pPr>
        <w:spacing w:before="0" w:beforeAutospacing="0" w:after="0" w:afterAutospacing="0"/>
        <w:divId w:val="1567063107"/>
        <w:rPr>
          <w:rFonts w:ascii="Verdana" w:eastAsia="Times New Roman" w:hAnsi="Verdana"/>
          <w:color w:val="000000"/>
          <w:lang w:val="en"/>
        </w:rPr>
      </w:pPr>
      <w:bookmarkStart w:id="335" w:name="SigningOrder"/>
      <w:bookmarkEnd w:id="335"/>
    </w:p>
    <w:p w14:paraId="77A6C26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244BCFE" w14:textId="77777777">
        <w:trPr>
          <w:divId w:val="1567063107"/>
          <w:trHeight w:val="225"/>
          <w:tblCellSpacing w:w="12" w:type="dxa"/>
        </w:trPr>
        <w:tc>
          <w:tcPr>
            <w:tcW w:w="450" w:type="dxa"/>
            <w:shd w:val="clear" w:color="auto" w:fill="990000"/>
            <w:vAlign w:val="center"/>
            <w:hideMark/>
          </w:tcPr>
          <w:p w14:paraId="537C4A8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21337D7" w14:textId="77777777" w:rsidR="00000000" w:rsidRDefault="003F103A">
      <w:pPr>
        <w:pStyle w:val="Heading3"/>
        <w:divId w:val="1567063107"/>
        <w:rPr>
          <w:rFonts w:eastAsia="Times New Roman"/>
          <w:lang w:val="en"/>
        </w:rPr>
      </w:pPr>
      <w:bookmarkStart w:id="336" w:name="rfc.section.16.14"/>
      <w:bookmarkEnd w:id="336"/>
      <w:r>
        <w:rPr>
          <w:rFonts w:eastAsia="Times New Roman"/>
          <w:lang w:val="en"/>
        </w:rPr>
        <w:t>16.14.</w:t>
      </w:r>
      <w:proofErr w:type="gramStart"/>
      <w:r>
        <w:rPr>
          <w:rFonts w:eastAsia="Times New Roman"/>
          <w:lang w:val="en"/>
        </w:rPr>
        <w:t>  Signing</w:t>
      </w:r>
      <w:proofErr w:type="gramEnd"/>
      <w:r>
        <w:rPr>
          <w:rFonts w:eastAsia="Times New Roman"/>
          <w:lang w:val="en"/>
        </w:rPr>
        <w:t xml:space="preserve"> and Encryption Order</w:t>
      </w:r>
    </w:p>
    <w:p w14:paraId="3651E53C" w14:textId="77777777" w:rsidR="00000000" w:rsidRDefault="003F103A">
      <w:pPr>
        <w:pStyle w:val="NormalWeb"/>
        <w:divId w:val="1567063107"/>
        <w:rPr>
          <w:rFonts w:ascii="Verdana" w:hAnsi="Verdana"/>
          <w:color w:val="000000"/>
          <w:lang w:val="en"/>
        </w:rPr>
      </w:pPr>
      <w:r>
        <w:rPr>
          <w:rFonts w:ascii="Verdana" w:hAnsi="Verdana"/>
          <w:color w:val="000000"/>
          <w:lang w:val="en"/>
        </w:rPr>
        <w:t>Signatures over encrypted text are not considered valid in many jurisdictions. Therefore, for integrity and non-repudiation, this specification requires signing the plain text JSON Claims, when signing is performed. If both signing and encryption are desir</w:t>
      </w:r>
      <w:r>
        <w:rPr>
          <w:rFonts w:ascii="Verdana" w:hAnsi="Verdana"/>
          <w:color w:val="000000"/>
          <w:lang w:val="en"/>
        </w:rPr>
        <w:t xml:space="preserve">ed, it is performed on the JWS containing the signed Claims, with the result being a Nested JWT, as specified in </w:t>
      </w:r>
      <w:hyperlink w:anchor="JWT" w:history="1">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Note that since all JWE encr</w:t>
      </w:r>
      <w:r>
        <w:rPr>
          <w:rFonts w:ascii="Verdana" w:hAnsi="Verdana"/>
          <w:color w:val="000000"/>
          <w:lang w:val="en"/>
        </w:rPr>
        <w:t xml:space="preserve">yption algorithms provide integrity protection, there is no need to separately sign the encrypted content. </w:t>
      </w:r>
    </w:p>
    <w:p w14:paraId="7ED3F621" w14:textId="77777777" w:rsidR="00000000" w:rsidRDefault="003F103A">
      <w:pPr>
        <w:spacing w:before="0" w:beforeAutospacing="0" w:after="0" w:afterAutospacing="0"/>
        <w:divId w:val="1567063107"/>
        <w:rPr>
          <w:rFonts w:ascii="Verdana" w:eastAsia="Times New Roman" w:hAnsi="Verdana"/>
          <w:color w:val="000000"/>
          <w:lang w:val="en"/>
        </w:rPr>
      </w:pPr>
      <w:bookmarkStart w:id="337" w:name="IssuerIdentifier"/>
      <w:bookmarkEnd w:id="337"/>
    </w:p>
    <w:p w14:paraId="24963DD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9395922" w14:textId="77777777">
        <w:trPr>
          <w:divId w:val="1567063107"/>
          <w:trHeight w:val="225"/>
          <w:tblCellSpacing w:w="12" w:type="dxa"/>
        </w:trPr>
        <w:tc>
          <w:tcPr>
            <w:tcW w:w="450" w:type="dxa"/>
            <w:shd w:val="clear" w:color="auto" w:fill="990000"/>
            <w:vAlign w:val="center"/>
            <w:hideMark/>
          </w:tcPr>
          <w:p w14:paraId="32CEF92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81D52E1" w14:textId="77777777" w:rsidR="00000000" w:rsidRDefault="003F103A">
      <w:pPr>
        <w:pStyle w:val="Heading3"/>
        <w:divId w:val="1567063107"/>
        <w:rPr>
          <w:rFonts w:eastAsia="Times New Roman"/>
          <w:lang w:val="en"/>
        </w:rPr>
      </w:pPr>
      <w:bookmarkStart w:id="338" w:name="rfc.section.16.15"/>
      <w:bookmarkEnd w:id="338"/>
      <w:r>
        <w:rPr>
          <w:rFonts w:eastAsia="Times New Roman"/>
          <w:lang w:val="en"/>
        </w:rPr>
        <w:t>16.15.</w:t>
      </w:r>
      <w:proofErr w:type="gramStart"/>
      <w:r>
        <w:rPr>
          <w:rFonts w:eastAsia="Times New Roman"/>
          <w:lang w:val="en"/>
        </w:rPr>
        <w:t>  Issuer</w:t>
      </w:r>
      <w:proofErr w:type="gramEnd"/>
      <w:r>
        <w:rPr>
          <w:rFonts w:eastAsia="Times New Roman"/>
          <w:lang w:val="en"/>
        </w:rPr>
        <w:t xml:space="preserve"> Identifier</w:t>
      </w:r>
    </w:p>
    <w:p w14:paraId="5801604C" w14:textId="77777777" w:rsidR="00000000" w:rsidRDefault="003F103A">
      <w:pPr>
        <w:pStyle w:val="NormalWeb"/>
        <w:divId w:val="1567063107"/>
        <w:rPr>
          <w:rFonts w:ascii="Verdana" w:hAnsi="Verdana"/>
          <w:color w:val="000000"/>
          <w:lang w:val="en"/>
        </w:rPr>
      </w:pPr>
      <w:r>
        <w:rPr>
          <w:rFonts w:ascii="Verdana" w:hAnsi="Verdana"/>
          <w:color w:val="000000"/>
          <w:lang w:val="en"/>
        </w:rPr>
        <w:t>OpenID Connect supports multiple Issuers per Host and Port combination. The issuer returned by discovery MUST exactly match</w:t>
      </w:r>
      <w:r>
        <w:rPr>
          <w:rFonts w:ascii="Verdana" w:hAnsi="Verdana"/>
          <w:color w:val="000000"/>
          <w:lang w:val="en"/>
        </w:rPr>
        <w:t xml:space="preserve"> the value of </w:t>
      </w:r>
      <w:proofErr w:type="spellStart"/>
      <w:r>
        <w:rPr>
          <w:rStyle w:val="HTMLTypewriter"/>
          <w:lang w:val="en"/>
        </w:rPr>
        <w:t>iss</w:t>
      </w:r>
      <w:proofErr w:type="spellEnd"/>
      <w:r>
        <w:rPr>
          <w:rFonts w:ascii="Verdana" w:hAnsi="Verdana"/>
          <w:color w:val="000000"/>
          <w:lang w:val="en"/>
        </w:rPr>
        <w:t xml:space="preserve"> in the ID Token. </w:t>
      </w:r>
    </w:p>
    <w:p w14:paraId="47D8264A" w14:textId="77777777" w:rsidR="00000000" w:rsidRDefault="003F103A">
      <w:pPr>
        <w:pStyle w:val="NormalWeb"/>
        <w:divId w:val="1567063107"/>
        <w:rPr>
          <w:rFonts w:ascii="Verdana" w:hAnsi="Verdana"/>
          <w:color w:val="000000"/>
          <w:lang w:val="en"/>
        </w:rPr>
      </w:pPr>
      <w:r>
        <w:rPr>
          <w:rFonts w:ascii="Verdana" w:hAnsi="Verdana"/>
          <w:color w:val="000000"/>
          <w:lang w:val="en"/>
        </w:rPr>
        <w:t>OpenID Connect treats the path component of any Issuer URI as being part of the Issuer Identifier. For instance, the subject "1234" with an Issuer Identifier of "https://example.com" is not equivalent to the subject "123</w:t>
      </w:r>
      <w:r>
        <w:rPr>
          <w:rFonts w:ascii="Verdana" w:hAnsi="Verdana"/>
          <w:color w:val="000000"/>
          <w:lang w:val="en"/>
        </w:rPr>
        <w:t xml:space="preserve">4" with an Issuer Identifier of "https://example.com/sales". </w:t>
      </w:r>
    </w:p>
    <w:p w14:paraId="4A41C73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It is RECOMMENDED that only a single Issuer per host be used. However, if a host supports multiple tenants, multiple Issuers for that host may be needed. </w:t>
      </w:r>
    </w:p>
    <w:p w14:paraId="58836244" w14:textId="77777777" w:rsidR="00000000" w:rsidRDefault="003F103A">
      <w:pPr>
        <w:spacing w:before="0" w:beforeAutospacing="0" w:after="0" w:afterAutospacing="0"/>
        <w:divId w:val="1567063107"/>
        <w:rPr>
          <w:rFonts w:ascii="Verdana" w:eastAsia="Times New Roman" w:hAnsi="Verdana"/>
          <w:color w:val="000000"/>
          <w:lang w:val="en"/>
        </w:rPr>
      </w:pPr>
      <w:bookmarkStart w:id="339" w:name="ImplicitFlowThreats"/>
      <w:bookmarkEnd w:id="339"/>
    </w:p>
    <w:p w14:paraId="435D9EC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C5C836E" w14:textId="77777777">
        <w:trPr>
          <w:divId w:val="1567063107"/>
          <w:trHeight w:val="225"/>
          <w:tblCellSpacing w:w="12" w:type="dxa"/>
        </w:trPr>
        <w:tc>
          <w:tcPr>
            <w:tcW w:w="450" w:type="dxa"/>
            <w:shd w:val="clear" w:color="auto" w:fill="990000"/>
            <w:vAlign w:val="center"/>
            <w:hideMark/>
          </w:tcPr>
          <w:p w14:paraId="79A0E41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2AEAB3" w14:textId="77777777" w:rsidR="00000000" w:rsidRDefault="003F103A">
      <w:pPr>
        <w:pStyle w:val="Heading3"/>
        <w:divId w:val="1567063107"/>
        <w:rPr>
          <w:rFonts w:eastAsia="Times New Roman"/>
          <w:lang w:val="en"/>
        </w:rPr>
      </w:pPr>
      <w:bookmarkStart w:id="340" w:name="rfc.section.16.16"/>
      <w:bookmarkEnd w:id="340"/>
      <w:r>
        <w:rPr>
          <w:rFonts w:eastAsia="Times New Roman"/>
          <w:lang w:val="en"/>
        </w:rPr>
        <w:t>16.16.</w:t>
      </w:r>
      <w:proofErr w:type="gramStart"/>
      <w:r>
        <w:rPr>
          <w:rFonts w:eastAsia="Times New Roman"/>
          <w:lang w:val="en"/>
        </w:rPr>
        <w:t>  Implicit</w:t>
      </w:r>
      <w:proofErr w:type="gramEnd"/>
      <w:r>
        <w:rPr>
          <w:rFonts w:eastAsia="Times New Roman"/>
          <w:lang w:val="en"/>
        </w:rPr>
        <w:t xml:space="preserve"> Flow Threats</w:t>
      </w:r>
    </w:p>
    <w:p w14:paraId="2D7AC9C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the Implicit Flow, the Access Token is returned in the fragment component of the Client's </w:t>
      </w:r>
      <w:proofErr w:type="spellStart"/>
      <w:r>
        <w:rPr>
          <w:rStyle w:val="HTMLTypewriter"/>
          <w:lang w:val="en"/>
        </w:rPr>
        <w:t>redirect_uri</w:t>
      </w:r>
      <w:proofErr w:type="spellEnd"/>
      <w:r>
        <w:rPr>
          <w:rFonts w:ascii="Verdana" w:hAnsi="Verdana"/>
          <w:color w:val="000000"/>
          <w:lang w:val="en"/>
        </w:rPr>
        <w:t xml:space="preserve"> through HTTPS</w:t>
      </w:r>
      <w:r>
        <w:rPr>
          <w:rFonts w:ascii="Verdana" w:hAnsi="Verdana"/>
          <w:color w:val="000000"/>
          <w:lang w:val="en"/>
        </w:rPr>
        <w:t>, thus it is protected between the OP and the User Agent, and between the User Agent and the RP. The only place it can be captured is the User Agent where the TLS session is terminated, which is possible if the User Agent is infected by malware or under th</w:t>
      </w:r>
      <w:r>
        <w:rPr>
          <w:rFonts w:ascii="Verdana" w:hAnsi="Verdana"/>
          <w:color w:val="000000"/>
          <w:lang w:val="en"/>
        </w:rPr>
        <w:t xml:space="preserve">e control of a malicious party. </w:t>
      </w:r>
    </w:p>
    <w:p w14:paraId="5A9B3DE4" w14:textId="77777777" w:rsidR="00000000" w:rsidRDefault="003F103A">
      <w:pPr>
        <w:spacing w:before="0" w:beforeAutospacing="0" w:after="0" w:afterAutospacing="0"/>
        <w:divId w:val="1567063107"/>
        <w:rPr>
          <w:rFonts w:ascii="Verdana" w:eastAsia="Times New Roman" w:hAnsi="Verdana"/>
          <w:color w:val="000000"/>
          <w:lang w:val="en"/>
        </w:rPr>
      </w:pPr>
      <w:bookmarkStart w:id="341" w:name="TLSRequirements"/>
      <w:bookmarkEnd w:id="341"/>
    </w:p>
    <w:p w14:paraId="10A23DE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426696A" w14:textId="77777777">
        <w:trPr>
          <w:divId w:val="1567063107"/>
          <w:trHeight w:val="225"/>
          <w:tblCellSpacing w:w="12" w:type="dxa"/>
        </w:trPr>
        <w:tc>
          <w:tcPr>
            <w:tcW w:w="450" w:type="dxa"/>
            <w:shd w:val="clear" w:color="auto" w:fill="990000"/>
            <w:vAlign w:val="center"/>
            <w:hideMark/>
          </w:tcPr>
          <w:p w14:paraId="3B2E8EB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A6B3F1" w14:textId="77777777" w:rsidR="00000000" w:rsidRDefault="003F103A">
      <w:pPr>
        <w:pStyle w:val="Heading3"/>
        <w:divId w:val="1567063107"/>
        <w:rPr>
          <w:rFonts w:eastAsia="Times New Roman"/>
          <w:lang w:val="en"/>
        </w:rPr>
      </w:pPr>
      <w:bookmarkStart w:id="342" w:name="rfc.section.16.17"/>
      <w:bookmarkEnd w:id="342"/>
      <w:r>
        <w:rPr>
          <w:rFonts w:eastAsia="Times New Roman"/>
          <w:lang w:val="en"/>
        </w:rPr>
        <w:t>16.17.</w:t>
      </w:r>
      <w:proofErr w:type="gramStart"/>
      <w:r>
        <w:rPr>
          <w:rFonts w:eastAsia="Times New Roman"/>
          <w:lang w:val="en"/>
        </w:rPr>
        <w:t>  TLS</w:t>
      </w:r>
      <w:proofErr w:type="gramEnd"/>
      <w:r>
        <w:rPr>
          <w:rFonts w:eastAsia="Times New Roman"/>
          <w:lang w:val="en"/>
        </w:rPr>
        <w:t xml:space="preserve"> Requirements</w:t>
      </w:r>
    </w:p>
    <w:p w14:paraId="2651F361" w14:textId="77777777" w:rsidR="00000000" w:rsidRDefault="003F103A">
      <w:pPr>
        <w:pStyle w:val="NormalWeb"/>
        <w:divId w:val="1567063107"/>
        <w:rPr>
          <w:rFonts w:ascii="Verdana" w:hAnsi="Verdana"/>
          <w:color w:val="000000"/>
          <w:lang w:val="en"/>
        </w:rPr>
      </w:pPr>
      <w:r>
        <w:rPr>
          <w:rFonts w:ascii="Verdana" w:hAnsi="Verdana"/>
          <w:color w:val="000000"/>
          <w:lang w:val="en"/>
        </w:rPr>
        <w:t>Implementations MUST support TLS. Which version(s) ought to be implemented will vary over time, and depend on the widespread</w:t>
      </w:r>
      <w:r>
        <w:rPr>
          <w:rFonts w:ascii="Verdana" w:hAnsi="Verdana"/>
          <w:color w:val="000000"/>
          <w:lang w:val="en"/>
        </w:rPr>
        <w:t xml:space="preserve"> deployment and known security vulnerabilities at the time of implementation. At the time of this writing, TLS </w:t>
      </w:r>
      <w:r>
        <w:rPr>
          <w:rFonts w:ascii="Verdana" w:hAnsi="Verdana"/>
          <w:color w:val="000000"/>
          <w:lang w:val="en"/>
        </w:rPr>
        <w:lastRenderedPageBreak/>
        <w:t xml:space="preserve">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w:t>
        </w:r>
        <w:r>
          <w:rPr>
            <w:rStyle w:val="Hyperlink"/>
            <w:rFonts w:ascii="Verdana" w:hAnsi="Verdana"/>
            <w:vanish/>
            <w:u w:val="none"/>
            <w:lang w:val="en"/>
          </w:rPr>
          <w:t>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w:t>
        </w:r>
        <w:r>
          <w:rPr>
            <w:rStyle w:val="Hyperlink"/>
            <w:rFonts w:ascii="Verdana" w:hAnsi="Verdana"/>
            <w:vanish/>
            <w:u w:val="none"/>
            <w:lang w:val="en"/>
          </w:rPr>
          <w:t>,” January 1999.)</w:t>
        </w:r>
      </w:hyperlink>
      <w:r>
        <w:rPr>
          <w:rFonts w:ascii="Verdana" w:hAnsi="Verdana"/>
          <w:color w:val="000000"/>
          <w:lang w:val="en"/>
        </w:rPr>
        <w:t xml:space="preserve"> is the most widely deployed version, and will give the broadest interoperability. </w:t>
      </w:r>
    </w:p>
    <w:p w14:paraId="30F28703" w14:textId="77777777" w:rsidR="00000000" w:rsidRDefault="003F103A">
      <w:pPr>
        <w:pStyle w:val="NormalWeb"/>
        <w:divId w:val="1567063107"/>
        <w:rPr>
          <w:rFonts w:ascii="Verdana" w:hAnsi="Verdana"/>
          <w:color w:val="000000"/>
          <w:lang w:val="en"/>
        </w:rPr>
      </w:pPr>
      <w:r>
        <w:rPr>
          <w:rFonts w:ascii="Verdana" w:hAnsi="Verdana"/>
          <w:color w:val="000000"/>
          <w:lang w:val="en"/>
        </w:rPr>
        <w:t>To protect against information disclosure and tampering, confidentiality protection MUST be applied using TLS with a ciphersuite that provides confidential</w:t>
      </w:r>
      <w:r>
        <w:rPr>
          <w:rFonts w:ascii="Verdana" w:hAnsi="Verdana"/>
          <w:color w:val="000000"/>
          <w:lang w:val="en"/>
        </w:rPr>
        <w:t xml:space="preserve">ity and integrity protection. </w:t>
      </w:r>
    </w:p>
    <w:p w14:paraId="63324F7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t>
        </w:r>
        <w:r>
          <w:rPr>
            <w:rStyle w:val="Hyperlink"/>
            <w:rFonts w:ascii="Verdana" w:hAnsi="Verdana"/>
            <w:vanish/>
            <w:u w:val="none"/>
            <w:lang w:val="en"/>
          </w:rPr>
          <w:t>within Internet Public Key Infrastructure Using X.509 (PKIX) Certificates in the Context of Transport Layer Security (TLS),” March 2011.)</w:t>
        </w:r>
      </w:hyperlink>
      <w:r>
        <w:rPr>
          <w:rFonts w:ascii="Verdana" w:hAnsi="Verdana"/>
          <w:color w:val="000000"/>
          <w:lang w:val="en"/>
        </w:rPr>
        <w:t xml:space="preserve"> [RFC6125]. </w:t>
      </w:r>
    </w:p>
    <w:p w14:paraId="1C1F45C0" w14:textId="77777777" w:rsidR="00000000" w:rsidRDefault="003F103A">
      <w:pPr>
        <w:spacing w:before="0" w:beforeAutospacing="0" w:after="0" w:afterAutospacing="0"/>
        <w:divId w:val="1567063107"/>
        <w:rPr>
          <w:rFonts w:ascii="Verdana" w:eastAsia="Times New Roman" w:hAnsi="Verdana"/>
          <w:color w:val="000000"/>
          <w:lang w:val="en"/>
        </w:rPr>
      </w:pPr>
      <w:bookmarkStart w:id="343" w:name="TokenLifetime"/>
      <w:bookmarkEnd w:id="343"/>
    </w:p>
    <w:p w14:paraId="76C38F1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58FC962" w14:textId="77777777">
        <w:trPr>
          <w:divId w:val="1567063107"/>
          <w:trHeight w:val="225"/>
          <w:tblCellSpacing w:w="12" w:type="dxa"/>
        </w:trPr>
        <w:tc>
          <w:tcPr>
            <w:tcW w:w="450" w:type="dxa"/>
            <w:shd w:val="clear" w:color="auto" w:fill="990000"/>
            <w:vAlign w:val="center"/>
            <w:hideMark/>
          </w:tcPr>
          <w:p w14:paraId="47557C5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2D7BC8" w14:textId="77777777" w:rsidR="00000000" w:rsidRDefault="003F103A">
      <w:pPr>
        <w:pStyle w:val="Heading3"/>
        <w:divId w:val="1567063107"/>
        <w:rPr>
          <w:rFonts w:eastAsia="Times New Roman"/>
          <w:lang w:val="en"/>
        </w:rPr>
      </w:pPr>
      <w:bookmarkStart w:id="344" w:name="rfc.section.16.18"/>
      <w:bookmarkEnd w:id="344"/>
      <w:r>
        <w:rPr>
          <w:rFonts w:eastAsia="Times New Roman"/>
          <w:lang w:val="en"/>
        </w:rPr>
        <w:t>16.18.</w:t>
      </w:r>
      <w:proofErr w:type="gramStart"/>
      <w:r>
        <w:rPr>
          <w:rFonts w:eastAsia="Times New Roman"/>
          <w:lang w:val="en"/>
        </w:rPr>
        <w:t>  Lifetimes</w:t>
      </w:r>
      <w:proofErr w:type="gramEnd"/>
      <w:r>
        <w:rPr>
          <w:rFonts w:eastAsia="Times New Roman"/>
          <w:lang w:val="en"/>
        </w:rPr>
        <w:t xml:space="preserve"> of Access Tokens and Refresh Tokens</w:t>
      </w:r>
    </w:p>
    <w:p w14:paraId="33F296E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Access Tokens might not be revocable by the Authorization Server. </w:t>
      </w:r>
      <w:r>
        <w:rPr>
          <w:rFonts w:ascii="Verdana" w:hAnsi="Verdana"/>
          <w:color w:val="000000"/>
          <w:lang w:val="en"/>
        </w:rPr>
        <w:t xml:space="preserve">Access Token lifetimes SHOULD therefore be kept to single use or very short lifetimes. </w:t>
      </w:r>
    </w:p>
    <w:p w14:paraId="7C94D1D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If ongoing access to the UserInfo Endpoint or other Protected Resources is required, a Refresh Token can be used. The Client can then exchange the Refresh Token at the </w:t>
      </w:r>
      <w:r>
        <w:rPr>
          <w:rFonts w:ascii="Verdana" w:hAnsi="Verdana"/>
          <w:color w:val="000000"/>
          <w:lang w:val="en"/>
        </w:rPr>
        <w:t xml:space="preserve">Token Endpoint for a fresh short-lived Access Token that can be used to access the resource. </w:t>
      </w:r>
    </w:p>
    <w:p w14:paraId="74424951"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Authorization Server SHOULD clearly </w:t>
      </w:r>
      <w:proofErr w:type="gramStart"/>
      <w:r>
        <w:rPr>
          <w:rFonts w:ascii="Verdana" w:hAnsi="Verdana"/>
          <w:color w:val="000000"/>
          <w:lang w:val="en"/>
        </w:rPr>
        <w:t>identify</w:t>
      </w:r>
      <w:proofErr w:type="gramEnd"/>
      <w:r>
        <w:rPr>
          <w:rFonts w:ascii="Verdana" w:hAnsi="Verdana"/>
          <w:color w:val="000000"/>
          <w:lang w:val="en"/>
        </w:rPr>
        <w:t xml:space="preserve"> long-term grants to the User during Authorization. The Authorization Server SHOULD </w:t>
      </w:r>
      <w:proofErr w:type="gramStart"/>
      <w:r>
        <w:rPr>
          <w:rFonts w:ascii="Verdana" w:hAnsi="Verdana"/>
          <w:color w:val="000000"/>
          <w:lang w:val="en"/>
        </w:rPr>
        <w:t>provide</w:t>
      </w:r>
      <w:proofErr w:type="gramEnd"/>
      <w:r>
        <w:rPr>
          <w:rFonts w:ascii="Verdana" w:hAnsi="Verdana"/>
          <w:color w:val="000000"/>
          <w:lang w:val="en"/>
        </w:rPr>
        <w:t xml:space="preserve"> a mechanism for the En</w:t>
      </w:r>
      <w:r>
        <w:rPr>
          <w:rFonts w:ascii="Verdana" w:hAnsi="Verdana"/>
          <w:color w:val="000000"/>
          <w:lang w:val="en"/>
        </w:rPr>
        <w:t xml:space="preserve">d-User to revoke Access Tokens and Refresh Tokens granted to a Client. </w:t>
      </w:r>
    </w:p>
    <w:p w14:paraId="2E039526" w14:textId="77777777" w:rsidR="00000000" w:rsidRDefault="003F103A">
      <w:pPr>
        <w:spacing w:before="0" w:beforeAutospacing="0" w:after="0" w:afterAutospacing="0"/>
        <w:divId w:val="1567063107"/>
        <w:rPr>
          <w:rFonts w:ascii="Verdana" w:eastAsia="Times New Roman" w:hAnsi="Verdana"/>
          <w:color w:val="000000"/>
          <w:lang w:val="en"/>
        </w:rPr>
      </w:pPr>
      <w:bookmarkStart w:id="345" w:name="SymmetricKeyEntropy"/>
      <w:bookmarkEnd w:id="345"/>
    </w:p>
    <w:p w14:paraId="5A7D9BD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57543EB" w14:textId="77777777">
        <w:trPr>
          <w:divId w:val="1567063107"/>
          <w:trHeight w:val="225"/>
          <w:tblCellSpacing w:w="12" w:type="dxa"/>
        </w:trPr>
        <w:tc>
          <w:tcPr>
            <w:tcW w:w="450" w:type="dxa"/>
            <w:shd w:val="clear" w:color="auto" w:fill="990000"/>
            <w:vAlign w:val="center"/>
            <w:hideMark/>
          </w:tcPr>
          <w:p w14:paraId="1FD1249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BB5567" w14:textId="77777777" w:rsidR="00000000" w:rsidRDefault="003F103A">
      <w:pPr>
        <w:pStyle w:val="Heading3"/>
        <w:divId w:val="1567063107"/>
        <w:rPr>
          <w:rFonts w:eastAsia="Times New Roman"/>
          <w:lang w:val="en"/>
        </w:rPr>
      </w:pPr>
      <w:bookmarkStart w:id="346" w:name="rfc.section.16.19"/>
      <w:bookmarkEnd w:id="346"/>
      <w:r>
        <w:rPr>
          <w:rFonts w:eastAsia="Times New Roman"/>
          <w:lang w:val="en"/>
        </w:rPr>
        <w:t>16.19.</w:t>
      </w:r>
      <w:proofErr w:type="gramStart"/>
      <w:r>
        <w:rPr>
          <w:rFonts w:eastAsia="Times New Roman"/>
          <w:lang w:val="en"/>
        </w:rPr>
        <w:t>  Symmetric</w:t>
      </w:r>
      <w:proofErr w:type="gramEnd"/>
      <w:r>
        <w:rPr>
          <w:rFonts w:eastAsia="Times New Roman"/>
          <w:lang w:val="en"/>
        </w:rPr>
        <w:t xml:space="preserve"> Key Entropy</w:t>
      </w:r>
    </w:p>
    <w:p w14:paraId="23C831C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w:t>
      </w:r>
      <w:hyperlink w:anchor="Signing" w:history="1">
        <w:r>
          <w:rPr>
            <w:rStyle w:val="Hyperlink"/>
            <w:rFonts w:ascii="Verdana" w:hAnsi="Verdana"/>
            <w:u w:val="none"/>
            <w:lang w:val="en"/>
          </w:rPr>
          <w:t>Section 10.1</w:t>
        </w:r>
        <w:r>
          <w:rPr>
            <w:rStyle w:val="Hyperlink"/>
            <w:rFonts w:ascii="Verdana" w:hAnsi="Verdana"/>
            <w:vanish/>
            <w:u w:val="none"/>
            <w:lang w:val="en"/>
          </w:rPr>
          <w:t xml:space="preserve"> (Signing)</w:t>
        </w:r>
      </w:hyperlink>
      <w:r>
        <w:rPr>
          <w:rFonts w:ascii="Verdana" w:hAnsi="Verdana"/>
          <w:color w:val="000000"/>
          <w:lang w:val="en"/>
        </w:rPr>
        <w:t xml:space="preserve"> and </w:t>
      </w:r>
      <w:hyperlink w:anchor="Encryption" w:history="1">
        <w:r>
          <w:rPr>
            <w:rStyle w:val="Hyperlink"/>
            <w:rFonts w:ascii="Verdana" w:hAnsi="Verdana"/>
            <w:u w:val="none"/>
            <w:lang w:val="en"/>
          </w:rPr>
          <w:t>Section 10.2</w:t>
        </w:r>
        <w:r>
          <w:rPr>
            <w:rStyle w:val="Hyperlink"/>
            <w:rFonts w:ascii="Verdana" w:hAnsi="Verdana"/>
            <w:vanish/>
            <w:u w:val="none"/>
            <w:lang w:val="en"/>
          </w:rPr>
          <w:t xml:space="preserve"> (Encryption)</w:t>
        </w:r>
      </w:hyperlink>
      <w:r>
        <w:rPr>
          <w:rFonts w:ascii="Verdana" w:hAnsi="Verdana"/>
          <w:color w:val="000000"/>
          <w:lang w:val="en"/>
        </w:rPr>
        <w:t xml:space="preserve">, keys are derived from the </w:t>
      </w:r>
      <w:proofErr w:type="spellStart"/>
      <w:r>
        <w:rPr>
          <w:rStyle w:val="HTMLTypewriter"/>
          <w:lang w:val="en"/>
        </w:rPr>
        <w:t>client_secret</w:t>
      </w:r>
      <w:proofErr w:type="spellEnd"/>
      <w:r>
        <w:rPr>
          <w:rFonts w:ascii="Verdana" w:hAnsi="Verdana"/>
          <w:color w:val="000000"/>
          <w:lang w:val="en"/>
        </w:rPr>
        <w:t xml:space="preserve"> value. </w:t>
      </w:r>
      <w:r>
        <w:rPr>
          <w:rFonts w:ascii="Verdana" w:hAnsi="Verdana"/>
          <w:color w:val="000000"/>
          <w:lang w:val="en"/>
        </w:rPr>
        <w:t xml:space="preserve">Thus, when used with symmetric signing or encryption operations, </w:t>
      </w:r>
      <w:proofErr w:type="spellStart"/>
      <w:r>
        <w:rPr>
          <w:rStyle w:val="HTMLTypewriter"/>
          <w:lang w:val="en"/>
        </w:rPr>
        <w:t>client_secret</w:t>
      </w:r>
      <w:proofErr w:type="spellEnd"/>
      <w:r>
        <w:rPr>
          <w:rFonts w:ascii="Verdana" w:hAnsi="Verdana"/>
          <w:color w:val="000000"/>
          <w:lang w:val="en"/>
        </w:rPr>
        <w:t xml:space="preserve"> values </w:t>
      </w:r>
      <w:r>
        <w:rPr>
          <w:rFonts w:ascii="Verdana" w:hAnsi="Verdana"/>
          <w:color w:val="000000"/>
          <w:lang w:val="en"/>
        </w:rPr>
        <w:lastRenderedPageBreak/>
        <w:t xml:space="preserve">MUST contain sufficient entropy to generate cryptographically strong keys. Also, </w:t>
      </w:r>
      <w:proofErr w:type="spellStart"/>
      <w:r>
        <w:rPr>
          <w:rStyle w:val="HTMLTypewriter"/>
          <w:lang w:val="en"/>
        </w:rPr>
        <w:t>client_secret</w:t>
      </w:r>
      <w:proofErr w:type="spellEnd"/>
      <w:r>
        <w:rPr>
          <w:rFonts w:ascii="Verdana" w:hAnsi="Verdana"/>
          <w:color w:val="000000"/>
          <w:lang w:val="en"/>
        </w:rPr>
        <w:t xml:space="preserve"> values MUST also contain at least the minimum of number of octets required </w:t>
      </w:r>
      <w:r>
        <w:rPr>
          <w:rFonts w:ascii="Verdana" w:hAnsi="Verdana"/>
          <w:color w:val="000000"/>
          <w:lang w:val="en"/>
        </w:rPr>
        <w:t xml:space="preserve">for MAC keys for the particular algorithm used. So for instance, for </w:t>
      </w:r>
      <w:r>
        <w:rPr>
          <w:rStyle w:val="HTMLTypewriter"/>
          <w:lang w:val="en"/>
        </w:rPr>
        <w:t>HS256</w:t>
      </w:r>
      <w:r>
        <w:rPr>
          <w:rFonts w:ascii="Verdana" w:hAnsi="Verdana"/>
          <w:color w:val="000000"/>
          <w:lang w:val="en"/>
        </w:rPr>
        <w:t xml:space="preserve">, the </w:t>
      </w:r>
      <w:proofErr w:type="spellStart"/>
      <w:r>
        <w:rPr>
          <w:rStyle w:val="HTMLTypewriter"/>
          <w:lang w:val="en"/>
        </w:rPr>
        <w:t>client_secret</w:t>
      </w:r>
      <w:proofErr w:type="spellEnd"/>
      <w:r>
        <w:rPr>
          <w:rFonts w:ascii="Verdana" w:hAnsi="Verdana"/>
          <w:color w:val="000000"/>
          <w:lang w:val="en"/>
        </w:rPr>
        <w:t xml:space="preserve"> value MUST contain at least 32 octets (and almost certainly SHOULD contain more, since </w:t>
      </w:r>
      <w:proofErr w:type="spellStart"/>
      <w:r>
        <w:rPr>
          <w:rStyle w:val="HTMLTypewriter"/>
          <w:lang w:val="en"/>
        </w:rPr>
        <w:t>client_secret</w:t>
      </w:r>
      <w:proofErr w:type="spellEnd"/>
      <w:r>
        <w:rPr>
          <w:rFonts w:ascii="Verdana" w:hAnsi="Verdana"/>
          <w:color w:val="000000"/>
          <w:lang w:val="en"/>
        </w:rPr>
        <w:t xml:space="preserve"> values are likely to use a restricted alphabet). </w:t>
      </w:r>
    </w:p>
    <w:p w14:paraId="52296ACA" w14:textId="77777777" w:rsidR="00000000" w:rsidRDefault="003F103A">
      <w:pPr>
        <w:spacing w:before="0" w:beforeAutospacing="0" w:after="0" w:afterAutospacing="0"/>
        <w:divId w:val="1567063107"/>
        <w:rPr>
          <w:rFonts w:ascii="Verdana" w:eastAsia="Times New Roman" w:hAnsi="Verdana"/>
          <w:color w:val="000000"/>
          <w:lang w:val="en"/>
        </w:rPr>
      </w:pPr>
      <w:bookmarkStart w:id="347" w:name="NeedForSignedRequests"/>
      <w:bookmarkEnd w:id="347"/>
    </w:p>
    <w:p w14:paraId="19F2B1A2"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31FCDB0" w14:textId="77777777">
        <w:trPr>
          <w:divId w:val="1567063107"/>
          <w:trHeight w:val="225"/>
          <w:tblCellSpacing w:w="12" w:type="dxa"/>
        </w:trPr>
        <w:tc>
          <w:tcPr>
            <w:tcW w:w="450" w:type="dxa"/>
            <w:shd w:val="clear" w:color="auto" w:fill="990000"/>
            <w:vAlign w:val="center"/>
            <w:hideMark/>
          </w:tcPr>
          <w:p w14:paraId="0E955D0F"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622861F" w14:textId="77777777" w:rsidR="00000000" w:rsidRDefault="003F103A">
      <w:pPr>
        <w:pStyle w:val="Heading3"/>
        <w:divId w:val="1567063107"/>
        <w:rPr>
          <w:rFonts w:eastAsia="Times New Roman"/>
          <w:lang w:val="en"/>
        </w:rPr>
      </w:pPr>
      <w:bookmarkStart w:id="348" w:name="rfc.section.16.20"/>
      <w:bookmarkEnd w:id="348"/>
      <w:r>
        <w:rPr>
          <w:rFonts w:eastAsia="Times New Roman"/>
          <w:lang w:val="en"/>
        </w:rPr>
        <w:t>16.20.</w:t>
      </w:r>
      <w:proofErr w:type="gramStart"/>
      <w:r>
        <w:rPr>
          <w:rFonts w:eastAsia="Times New Roman"/>
          <w:lang w:val="en"/>
        </w:rPr>
        <w:t>  Need</w:t>
      </w:r>
      <w:proofErr w:type="gramEnd"/>
      <w:r>
        <w:rPr>
          <w:rFonts w:eastAsia="Times New Roman"/>
          <w:lang w:val="en"/>
        </w:rPr>
        <w:t xml:space="preserve"> for Signed Requests</w:t>
      </w:r>
    </w:p>
    <w:p w14:paraId="35801B0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some situations, Clients might need to use signed requests to ensure that the desired request parameters are delivered to the OP without having been tampered with. For instance, the </w:t>
      </w:r>
      <w:proofErr w:type="spellStart"/>
      <w:r>
        <w:rPr>
          <w:rStyle w:val="HTMLTypewriter"/>
          <w:lang w:val="en"/>
        </w:rPr>
        <w:t>max_age</w:t>
      </w:r>
      <w:proofErr w:type="spellEnd"/>
      <w:r>
        <w:rPr>
          <w:rFonts w:ascii="Verdana" w:hAnsi="Verdana"/>
          <w:color w:val="000000"/>
          <w:lang w:val="en"/>
        </w:rPr>
        <w:t xml:space="preserve"> and </w:t>
      </w:r>
      <w:proofErr w:type="spellStart"/>
      <w:r>
        <w:rPr>
          <w:rStyle w:val="HTMLTypewriter"/>
          <w:lang w:val="en"/>
        </w:rPr>
        <w:t>acr_values</w:t>
      </w:r>
      <w:proofErr w:type="spellEnd"/>
      <w:r>
        <w:rPr>
          <w:rFonts w:ascii="Verdana" w:hAnsi="Verdana"/>
          <w:color w:val="000000"/>
          <w:lang w:val="en"/>
        </w:rPr>
        <w:t xml:space="preserve"> provide more assurance about the nature of the a</w:t>
      </w:r>
      <w:r>
        <w:rPr>
          <w:rFonts w:ascii="Verdana" w:hAnsi="Verdana"/>
          <w:color w:val="000000"/>
          <w:lang w:val="en"/>
        </w:rPr>
        <w:t xml:space="preserve">uthentication performed when delivered in signed requests. </w:t>
      </w:r>
    </w:p>
    <w:p w14:paraId="0E9A4F4A" w14:textId="77777777" w:rsidR="00000000" w:rsidRDefault="003F103A">
      <w:pPr>
        <w:spacing w:before="0" w:beforeAutospacing="0" w:after="0" w:afterAutospacing="0"/>
        <w:divId w:val="1567063107"/>
        <w:rPr>
          <w:rFonts w:ascii="Verdana" w:eastAsia="Times New Roman" w:hAnsi="Verdana"/>
          <w:color w:val="000000"/>
          <w:lang w:val="en"/>
        </w:rPr>
      </w:pPr>
      <w:bookmarkStart w:id="349" w:name="NeedForEncryptedRequests"/>
      <w:bookmarkEnd w:id="349"/>
    </w:p>
    <w:p w14:paraId="50E078A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2F3D6FF" w14:textId="77777777">
        <w:trPr>
          <w:divId w:val="1567063107"/>
          <w:trHeight w:val="225"/>
          <w:tblCellSpacing w:w="12" w:type="dxa"/>
        </w:trPr>
        <w:tc>
          <w:tcPr>
            <w:tcW w:w="450" w:type="dxa"/>
            <w:shd w:val="clear" w:color="auto" w:fill="990000"/>
            <w:vAlign w:val="center"/>
            <w:hideMark/>
          </w:tcPr>
          <w:p w14:paraId="4E80EC3E"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F8BD1A0" w14:textId="77777777" w:rsidR="00000000" w:rsidRDefault="003F103A">
      <w:pPr>
        <w:pStyle w:val="Heading3"/>
        <w:divId w:val="1567063107"/>
        <w:rPr>
          <w:rFonts w:eastAsia="Times New Roman"/>
          <w:lang w:val="en"/>
        </w:rPr>
      </w:pPr>
      <w:bookmarkStart w:id="350" w:name="rfc.section.16.21"/>
      <w:bookmarkEnd w:id="350"/>
      <w:r>
        <w:rPr>
          <w:rFonts w:eastAsia="Times New Roman"/>
          <w:lang w:val="en"/>
        </w:rPr>
        <w:t>16.21.</w:t>
      </w:r>
      <w:proofErr w:type="gramStart"/>
      <w:r>
        <w:rPr>
          <w:rFonts w:eastAsia="Times New Roman"/>
          <w:lang w:val="en"/>
        </w:rPr>
        <w:t>  Need</w:t>
      </w:r>
      <w:proofErr w:type="gramEnd"/>
      <w:r>
        <w:rPr>
          <w:rFonts w:eastAsia="Times New Roman"/>
          <w:lang w:val="en"/>
        </w:rPr>
        <w:t xml:space="preserve"> for Encrypted Requests</w:t>
      </w:r>
    </w:p>
    <w:p w14:paraId="51F5AA8F" w14:textId="77777777" w:rsidR="00000000" w:rsidRDefault="003F103A">
      <w:pPr>
        <w:pStyle w:val="NormalWeb"/>
        <w:divId w:val="1567063107"/>
        <w:rPr>
          <w:rFonts w:ascii="Verdana" w:hAnsi="Verdana"/>
          <w:color w:val="000000"/>
          <w:lang w:val="en"/>
        </w:rPr>
      </w:pPr>
      <w:r>
        <w:rPr>
          <w:rFonts w:ascii="Verdana" w:hAnsi="Verdana"/>
          <w:color w:val="000000"/>
          <w:lang w:val="en"/>
        </w:rPr>
        <w:t>In some situations, knowing the contents of an OpenID Connect request can, in and of itself, reveal sensitive information about the End-User. For ins</w:t>
      </w:r>
      <w:r>
        <w:rPr>
          <w:rFonts w:ascii="Verdana" w:hAnsi="Verdana"/>
          <w:color w:val="000000"/>
          <w:lang w:val="en"/>
        </w:rPr>
        <w:t>tance, knowing that the Client is requesting a particular Claim or that it is requesting that a particular authentication method be used can reveal sensitive information about the End-User. OpenID Connect enables requests to be encrypted to the OpenID Prov</w:t>
      </w:r>
      <w:r>
        <w:rPr>
          <w:rFonts w:ascii="Verdana" w:hAnsi="Verdana"/>
          <w:color w:val="000000"/>
          <w:lang w:val="en"/>
        </w:rPr>
        <w:t xml:space="preserve">ider to prevent such potentially sensitive information from being revealed. </w:t>
      </w:r>
    </w:p>
    <w:p w14:paraId="589D1C12" w14:textId="77777777" w:rsidR="00000000" w:rsidRDefault="003F103A">
      <w:pPr>
        <w:spacing w:before="0" w:beforeAutospacing="0" w:after="0" w:afterAutospacing="0"/>
        <w:divId w:val="1567063107"/>
        <w:rPr>
          <w:rFonts w:ascii="Verdana" w:eastAsia="Times New Roman" w:hAnsi="Verdana"/>
          <w:color w:val="000000"/>
          <w:lang w:val="en"/>
        </w:rPr>
      </w:pPr>
      <w:bookmarkStart w:id="351" w:name="Privacy"/>
      <w:bookmarkEnd w:id="351"/>
    </w:p>
    <w:p w14:paraId="1E4ABC8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F1EAE05" w14:textId="77777777">
        <w:trPr>
          <w:divId w:val="1567063107"/>
          <w:trHeight w:val="225"/>
          <w:tblCellSpacing w:w="12" w:type="dxa"/>
        </w:trPr>
        <w:tc>
          <w:tcPr>
            <w:tcW w:w="450" w:type="dxa"/>
            <w:shd w:val="clear" w:color="auto" w:fill="990000"/>
            <w:vAlign w:val="center"/>
            <w:hideMark/>
          </w:tcPr>
          <w:p w14:paraId="342E4BC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06D8A7" w14:textId="77777777" w:rsidR="00000000" w:rsidRDefault="003F103A">
      <w:pPr>
        <w:pStyle w:val="Heading3"/>
        <w:divId w:val="1567063107"/>
        <w:rPr>
          <w:rFonts w:eastAsia="Times New Roman"/>
          <w:lang w:val="en"/>
        </w:rPr>
      </w:pPr>
      <w:bookmarkStart w:id="352" w:name="rfc.section.17"/>
      <w:bookmarkEnd w:id="352"/>
      <w:r>
        <w:rPr>
          <w:rFonts w:eastAsia="Times New Roman"/>
          <w:lang w:val="en"/>
        </w:rPr>
        <w:t>17.  Privacy Considerations</w:t>
      </w:r>
    </w:p>
    <w:p w14:paraId="2CB22243" w14:textId="77777777" w:rsidR="00000000" w:rsidRDefault="003F103A">
      <w:pPr>
        <w:spacing w:before="0" w:beforeAutospacing="0" w:after="0" w:afterAutospacing="0"/>
        <w:divId w:val="1567063107"/>
        <w:rPr>
          <w:rFonts w:ascii="Verdana" w:eastAsia="Times New Roman" w:hAnsi="Verdana"/>
          <w:color w:val="000000"/>
          <w:lang w:val="en"/>
        </w:rPr>
      </w:pPr>
      <w:bookmarkStart w:id="353" w:name="PII"/>
      <w:bookmarkEnd w:id="353"/>
    </w:p>
    <w:p w14:paraId="48D9228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lastRenderedPageBreak/>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221B356" w14:textId="77777777">
        <w:trPr>
          <w:divId w:val="1567063107"/>
          <w:trHeight w:val="225"/>
          <w:tblCellSpacing w:w="12" w:type="dxa"/>
        </w:trPr>
        <w:tc>
          <w:tcPr>
            <w:tcW w:w="450" w:type="dxa"/>
            <w:shd w:val="clear" w:color="auto" w:fill="990000"/>
            <w:vAlign w:val="center"/>
            <w:hideMark/>
          </w:tcPr>
          <w:p w14:paraId="4D0E8C1B"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E9C7AE" w14:textId="77777777" w:rsidR="00000000" w:rsidRDefault="003F103A">
      <w:pPr>
        <w:pStyle w:val="Heading3"/>
        <w:divId w:val="1567063107"/>
        <w:rPr>
          <w:rFonts w:eastAsia="Times New Roman"/>
          <w:lang w:val="en"/>
        </w:rPr>
      </w:pPr>
      <w:bookmarkStart w:id="354" w:name="rfc.section.17.1"/>
      <w:bookmarkEnd w:id="354"/>
      <w:r>
        <w:rPr>
          <w:rFonts w:eastAsia="Times New Roman"/>
          <w:lang w:val="en"/>
        </w:rPr>
        <w:t>17.1.</w:t>
      </w:r>
      <w:proofErr w:type="gramStart"/>
      <w:r>
        <w:rPr>
          <w:rFonts w:eastAsia="Times New Roman"/>
          <w:lang w:val="en"/>
        </w:rPr>
        <w:t xml:space="preserve">  </w:t>
      </w:r>
      <w:r>
        <w:rPr>
          <w:rFonts w:eastAsia="Times New Roman"/>
          <w:lang w:val="en"/>
        </w:rPr>
        <w:t>Personally</w:t>
      </w:r>
      <w:proofErr w:type="gramEnd"/>
      <w:r>
        <w:rPr>
          <w:rFonts w:eastAsia="Times New Roman"/>
          <w:lang w:val="en"/>
        </w:rPr>
        <w:t xml:space="preserve"> Identifiable Information</w:t>
      </w:r>
    </w:p>
    <w:p w14:paraId="209E2518" w14:textId="77777777" w:rsidR="00000000" w:rsidRDefault="003F103A">
      <w:pPr>
        <w:pStyle w:val="NormalWeb"/>
        <w:divId w:val="1567063107"/>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information for the specified purpose should be obtained at or prior to the authorizati</w:t>
      </w:r>
      <w:r>
        <w:rPr>
          <w:rFonts w:ascii="Verdana" w:hAnsi="Verdana"/>
          <w:color w:val="000000"/>
          <w:lang w:val="en"/>
        </w:rPr>
        <w:t xml:space="preserve">on time in accordance with relevant regulations. The purpose of use is typically registered in association with the </w:t>
      </w:r>
      <w:proofErr w:type="spellStart"/>
      <w:r>
        <w:rPr>
          <w:rStyle w:val="HTMLTypewriter"/>
          <w:lang w:val="en"/>
        </w:rPr>
        <w:t>redirect_uris</w:t>
      </w:r>
      <w:proofErr w:type="spellEnd"/>
      <w:r>
        <w:rPr>
          <w:rFonts w:ascii="Verdana" w:hAnsi="Verdana"/>
          <w:color w:val="000000"/>
          <w:lang w:val="en"/>
        </w:rPr>
        <w:t xml:space="preserve">. </w:t>
      </w:r>
    </w:p>
    <w:p w14:paraId="6E01DD1D" w14:textId="77777777" w:rsidR="00000000" w:rsidRDefault="003F103A">
      <w:pPr>
        <w:pStyle w:val="NormalWeb"/>
        <w:divId w:val="1567063107"/>
        <w:rPr>
          <w:rFonts w:ascii="Verdana" w:hAnsi="Verdana"/>
          <w:color w:val="000000"/>
          <w:lang w:val="en"/>
        </w:rPr>
      </w:pPr>
      <w:r>
        <w:rPr>
          <w:rFonts w:ascii="Verdana" w:hAnsi="Verdana"/>
          <w:color w:val="000000"/>
          <w:lang w:val="en"/>
        </w:rPr>
        <w:t>Only necessary UserInfo data should be stored at the Client and the Client SHOULD associate the received data with the purpo</w:t>
      </w:r>
      <w:r>
        <w:rPr>
          <w:rFonts w:ascii="Verdana" w:hAnsi="Verdana"/>
          <w:color w:val="000000"/>
          <w:lang w:val="en"/>
        </w:rPr>
        <w:t xml:space="preserve">se of use statement. </w:t>
      </w:r>
    </w:p>
    <w:p w14:paraId="588C81BE" w14:textId="77777777" w:rsidR="00000000" w:rsidRDefault="003F103A">
      <w:pPr>
        <w:spacing w:before="0" w:beforeAutospacing="0" w:after="0" w:afterAutospacing="0"/>
        <w:divId w:val="1567063107"/>
        <w:rPr>
          <w:rFonts w:ascii="Verdana" w:eastAsia="Times New Roman" w:hAnsi="Verdana"/>
          <w:color w:val="000000"/>
          <w:lang w:val="en"/>
        </w:rPr>
      </w:pPr>
      <w:bookmarkStart w:id="355" w:name="AccessMonitoring"/>
      <w:bookmarkEnd w:id="355"/>
    </w:p>
    <w:p w14:paraId="215A388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9C545B7" w14:textId="77777777">
        <w:trPr>
          <w:divId w:val="1567063107"/>
          <w:trHeight w:val="225"/>
          <w:tblCellSpacing w:w="12" w:type="dxa"/>
        </w:trPr>
        <w:tc>
          <w:tcPr>
            <w:tcW w:w="450" w:type="dxa"/>
            <w:shd w:val="clear" w:color="auto" w:fill="990000"/>
            <w:vAlign w:val="center"/>
            <w:hideMark/>
          </w:tcPr>
          <w:p w14:paraId="1D3873F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102A70" w14:textId="77777777" w:rsidR="00000000" w:rsidRDefault="003F103A">
      <w:pPr>
        <w:pStyle w:val="Heading3"/>
        <w:divId w:val="1567063107"/>
        <w:rPr>
          <w:rFonts w:eastAsia="Times New Roman"/>
          <w:lang w:val="en"/>
        </w:rPr>
      </w:pPr>
      <w:bookmarkStart w:id="356" w:name="rfc.section.17.2"/>
      <w:bookmarkEnd w:id="356"/>
      <w:r>
        <w:rPr>
          <w:rFonts w:eastAsia="Times New Roman"/>
          <w:lang w:val="en"/>
        </w:rPr>
        <w:t>17.2.</w:t>
      </w:r>
      <w:proofErr w:type="gramStart"/>
      <w:r>
        <w:rPr>
          <w:rFonts w:eastAsia="Times New Roman"/>
          <w:lang w:val="en"/>
        </w:rPr>
        <w:t xml:space="preserve">  </w:t>
      </w:r>
      <w:r>
        <w:rPr>
          <w:rFonts w:eastAsia="Times New Roman"/>
          <w:lang w:val="en"/>
        </w:rPr>
        <w:t>Data</w:t>
      </w:r>
      <w:proofErr w:type="gramEnd"/>
      <w:r>
        <w:rPr>
          <w:rFonts w:eastAsia="Times New Roman"/>
          <w:lang w:val="en"/>
        </w:rPr>
        <w:t xml:space="preserve"> Access Monitoring</w:t>
      </w:r>
    </w:p>
    <w:p w14:paraId="4738E3ED"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Resource Server SHOULD make End-Users' UserInfo access logs available to them so that they can monitor who accessed their data. </w:t>
      </w:r>
    </w:p>
    <w:p w14:paraId="6C8CE1BF" w14:textId="77777777" w:rsidR="00000000" w:rsidRDefault="003F103A">
      <w:pPr>
        <w:spacing w:before="0" w:beforeAutospacing="0" w:after="0" w:afterAutospacing="0"/>
        <w:divId w:val="1567063107"/>
        <w:rPr>
          <w:rFonts w:ascii="Verdana" w:eastAsia="Times New Roman" w:hAnsi="Verdana"/>
          <w:color w:val="000000"/>
          <w:lang w:val="en"/>
        </w:rPr>
      </w:pPr>
      <w:bookmarkStart w:id="357" w:name="Correlation"/>
      <w:bookmarkEnd w:id="357"/>
    </w:p>
    <w:p w14:paraId="73BD56B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11556E7" w14:textId="77777777">
        <w:trPr>
          <w:divId w:val="1567063107"/>
          <w:trHeight w:val="225"/>
          <w:tblCellSpacing w:w="12" w:type="dxa"/>
        </w:trPr>
        <w:tc>
          <w:tcPr>
            <w:tcW w:w="450" w:type="dxa"/>
            <w:shd w:val="clear" w:color="auto" w:fill="990000"/>
            <w:vAlign w:val="center"/>
            <w:hideMark/>
          </w:tcPr>
          <w:p w14:paraId="41B5A8B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B3DC7E" w14:textId="77777777" w:rsidR="00000000" w:rsidRDefault="003F103A">
      <w:pPr>
        <w:pStyle w:val="Heading3"/>
        <w:divId w:val="1567063107"/>
        <w:rPr>
          <w:rFonts w:eastAsia="Times New Roman"/>
          <w:lang w:val="en"/>
        </w:rPr>
      </w:pPr>
      <w:bookmarkStart w:id="358" w:name="rfc.section.17.3"/>
      <w:bookmarkEnd w:id="358"/>
      <w:r>
        <w:rPr>
          <w:rFonts w:eastAsia="Times New Roman"/>
          <w:lang w:val="en"/>
        </w:rPr>
        <w:t>17.3.</w:t>
      </w:r>
      <w:proofErr w:type="gramStart"/>
      <w:r>
        <w:rPr>
          <w:rFonts w:eastAsia="Times New Roman"/>
          <w:lang w:val="en"/>
        </w:rPr>
        <w:t>  Correlation</w:t>
      </w:r>
      <w:proofErr w:type="gramEnd"/>
    </w:p>
    <w:p w14:paraId="411EC24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541055AB" w14:textId="77777777" w:rsidR="00000000" w:rsidRDefault="003F103A">
      <w:pPr>
        <w:spacing w:before="0" w:beforeAutospacing="0" w:after="0" w:afterAutospacing="0"/>
        <w:divId w:val="1567063107"/>
        <w:rPr>
          <w:rFonts w:ascii="Verdana" w:eastAsia="Times New Roman" w:hAnsi="Verdana"/>
          <w:color w:val="000000"/>
          <w:lang w:val="en"/>
        </w:rPr>
      </w:pPr>
      <w:bookmarkStart w:id="359" w:name="OfflineAccessPrivacy"/>
      <w:bookmarkEnd w:id="359"/>
    </w:p>
    <w:p w14:paraId="11B3513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196D03C" w14:textId="77777777">
        <w:trPr>
          <w:divId w:val="1567063107"/>
          <w:trHeight w:val="225"/>
          <w:tblCellSpacing w:w="12" w:type="dxa"/>
        </w:trPr>
        <w:tc>
          <w:tcPr>
            <w:tcW w:w="450" w:type="dxa"/>
            <w:shd w:val="clear" w:color="auto" w:fill="990000"/>
            <w:vAlign w:val="center"/>
            <w:hideMark/>
          </w:tcPr>
          <w:p w14:paraId="273FB1D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BF780C" w14:textId="77777777" w:rsidR="00000000" w:rsidRDefault="003F103A">
      <w:pPr>
        <w:pStyle w:val="Heading3"/>
        <w:divId w:val="1567063107"/>
        <w:rPr>
          <w:rFonts w:eastAsia="Times New Roman"/>
          <w:lang w:val="en"/>
        </w:rPr>
      </w:pPr>
      <w:bookmarkStart w:id="360" w:name="rfc.section.17.4"/>
      <w:bookmarkEnd w:id="360"/>
      <w:r>
        <w:rPr>
          <w:rFonts w:eastAsia="Times New Roman"/>
          <w:lang w:val="en"/>
        </w:rPr>
        <w:t>17.4.</w:t>
      </w:r>
      <w:proofErr w:type="gramStart"/>
      <w:r>
        <w:rPr>
          <w:rFonts w:eastAsia="Times New Roman"/>
          <w:lang w:val="en"/>
        </w:rPr>
        <w:t>  Offline</w:t>
      </w:r>
      <w:proofErr w:type="gramEnd"/>
      <w:r>
        <w:rPr>
          <w:rFonts w:eastAsia="Times New Roman"/>
          <w:lang w:val="en"/>
        </w:rPr>
        <w:t xml:space="preserve"> Access</w:t>
      </w:r>
    </w:p>
    <w:p w14:paraId="496D2D9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Offline access enables access to Claims when the user is not present, </w:t>
      </w:r>
      <w:r>
        <w:rPr>
          <w:rFonts w:ascii="Verdana" w:hAnsi="Verdana"/>
          <w:color w:val="000000"/>
          <w:lang w:val="en"/>
        </w:rPr>
        <w:t xml:space="preserve">posing greater privacy risk than the Claims transfer when the user is present. Therefore, it is prudent to obtain </w:t>
      </w:r>
      <w:r>
        <w:rPr>
          <w:rFonts w:ascii="Verdana" w:hAnsi="Verdana"/>
          <w:color w:val="000000"/>
          <w:lang w:val="en"/>
        </w:rPr>
        <w:lastRenderedPageBreak/>
        <w:t xml:space="preserve">explicit consent for offline access to resources. This specification mandates the use of the </w:t>
      </w:r>
      <w:r>
        <w:rPr>
          <w:rStyle w:val="HTMLTypewriter"/>
          <w:lang w:val="en"/>
        </w:rPr>
        <w:t>prompt</w:t>
      </w:r>
      <w:r>
        <w:rPr>
          <w:rFonts w:ascii="Verdana" w:hAnsi="Verdana"/>
          <w:color w:val="000000"/>
          <w:lang w:val="en"/>
        </w:rPr>
        <w:t xml:space="preserve"> parameter to obtain consent unless it is a</w:t>
      </w:r>
      <w:r>
        <w:rPr>
          <w:rFonts w:ascii="Verdana" w:hAnsi="Verdana"/>
          <w:color w:val="000000"/>
          <w:lang w:val="en"/>
        </w:rPr>
        <w:t xml:space="preserve">lready known that the request complies with the conditions for processing the request in each jurisdiction. </w:t>
      </w:r>
    </w:p>
    <w:p w14:paraId="7C79D8E8" w14:textId="77777777" w:rsidR="00000000" w:rsidRDefault="003F103A">
      <w:pPr>
        <w:pStyle w:val="NormalWeb"/>
        <w:divId w:val="1567063107"/>
        <w:rPr>
          <w:rFonts w:ascii="Verdana" w:hAnsi="Verdana"/>
          <w:color w:val="000000"/>
          <w:lang w:val="en"/>
        </w:rPr>
      </w:pPr>
      <w:r>
        <w:rPr>
          <w:rFonts w:ascii="Verdana" w:hAnsi="Verdana"/>
          <w:color w:val="000000"/>
          <w:lang w:val="en"/>
        </w:rPr>
        <w:t>When an Access Token is returned via the User Agent using the Implicit Flow or Hybrid Flow, there is a greater risk of it being exposed to an attac</w:t>
      </w:r>
      <w:r>
        <w:rPr>
          <w:rFonts w:ascii="Verdana" w:hAnsi="Verdana"/>
          <w:color w:val="000000"/>
          <w:lang w:val="en"/>
        </w:rPr>
        <w:t xml:space="preserve">ker, who could later use it to access the UserInfo endpoint. If the Access Token does not enable offline access and the server can differentiate whether the Client request has been made offline or online, the risk will be substantially reduced. Therefore, </w:t>
      </w:r>
      <w:r>
        <w:rPr>
          <w:rFonts w:ascii="Verdana" w:hAnsi="Verdana"/>
          <w:color w:val="000000"/>
          <w:lang w:val="en"/>
        </w:rPr>
        <w:t>this specification mandates ignoring the offline access request when the Access Token is transmitted through the User Agent. Note that differentiating between online and offline access from the server can be difficult especially for native clients. The ser</w:t>
      </w:r>
      <w:r>
        <w:rPr>
          <w:rFonts w:ascii="Verdana" w:hAnsi="Verdana"/>
          <w:color w:val="000000"/>
          <w:lang w:val="en"/>
        </w:rPr>
        <w:t xml:space="preserve">ver may well have to rely on heuristics. Also, the risk of exposure for the Access Token delivered through the User Agent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whether the Access </w:t>
      </w:r>
      <w:r>
        <w:rPr>
          <w:rFonts w:ascii="Verdana" w:hAnsi="Verdana"/>
          <w:color w:val="000000"/>
          <w:lang w:val="en"/>
        </w:rPr>
        <w:t xml:space="preserve">Token was issued through the User Agent or directly from the Token Endpoint and deny offline access if the token was issued through the User Agent. </w:t>
      </w:r>
    </w:p>
    <w:p w14:paraId="69833630"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w:t>
      </w:r>
      <w:r>
        <w:rPr>
          <w:rFonts w:ascii="Verdana" w:hAnsi="Verdana"/>
          <w:color w:val="000000"/>
          <w:lang w:val="en"/>
        </w:rPr>
        <w:t>mere fact that the user pressed an "accept" button etc., might not constitute a valid consent. Developers should be aware that for the act of consent to be valid, typically, the impact of the terms have to be understood by the End-User, the consent must be</w:t>
      </w:r>
      <w:r>
        <w:rPr>
          <w:rFonts w:ascii="Verdana" w:hAnsi="Verdana"/>
          <w:color w:val="000000"/>
          <w:lang w:val="en"/>
        </w:rPr>
        <w:t xml:space="preserve"> freely given and not forced (i.e., other options have to be available), and the terms must fair and equitable. In general, it is advisable for the service to follow the required privacy principles in each jurisdiction and rely on other conditions for proc</w:t>
      </w:r>
      <w:r>
        <w:rPr>
          <w:rFonts w:ascii="Verdana" w:hAnsi="Verdana"/>
          <w:color w:val="000000"/>
          <w:lang w:val="en"/>
        </w:rPr>
        <w:t xml:space="preserve">essing the request than simply explicit consent, as online self-service "explicit consent" often does not form a valid consent in some jurisdictions. </w:t>
      </w:r>
    </w:p>
    <w:p w14:paraId="69C2BDA8" w14:textId="77777777" w:rsidR="00000000" w:rsidRDefault="003F103A">
      <w:pPr>
        <w:spacing w:before="0" w:beforeAutospacing="0" w:after="0" w:afterAutospacing="0"/>
        <w:divId w:val="1567063107"/>
        <w:rPr>
          <w:rFonts w:ascii="Verdana" w:eastAsia="Times New Roman" w:hAnsi="Verdana"/>
          <w:color w:val="000000"/>
          <w:lang w:val="en"/>
        </w:rPr>
      </w:pPr>
      <w:bookmarkStart w:id="361" w:name="IANA"/>
      <w:bookmarkEnd w:id="361"/>
    </w:p>
    <w:p w14:paraId="6EF2B749"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5D43937" w14:textId="77777777">
        <w:trPr>
          <w:divId w:val="1567063107"/>
          <w:trHeight w:val="225"/>
          <w:tblCellSpacing w:w="12" w:type="dxa"/>
        </w:trPr>
        <w:tc>
          <w:tcPr>
            <w:tcW w:w="450" w:type="dxa"/>
            <w:shd w:val="clear" w:color="auto" w:fill="990000"/>
            <w:vAlign w:val="center"/>
            <w:hideMark/>
          </w:tcPr>
          <w:p w14:paraId="706E62E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A3C6FA" w14:textId="77777777" w:rsidR="00000000" w:rsidRDefault="003F103A">
      <w:pPr>
        <w:pStyle w:val="Heading3"/>
        <w:divId w:val="1567063107"/>
        <w:rPr>
          <w:rFonts w:eastAsia="Times New Roman"/>
          <w:lang w:val="en"/>
        </w:rPr>
      </w:pPr>
      <w:bookmarkStart w:id="362" w:name="rfc.section.18"/>
      <w:bookmarkEnd w:id="362"/>
      <w:r>
        <w:rPr>
          <w:rFonts w:eastAsia="Times New Roman"/>
          <w:lang w:val="en"/>
        </w:rPr>
        <w:t>18.  IANA Considerations</w:t>
      </w:r>
    </w:p>
    <w:p w14:paraId="2B15300D" w14:textId="77777777" w:rsidR="00000000" w:rsidRDefault="003F103A">
      <w:pPr>
        <w:spacing w:before="0" w:beforeAutospacing="0" w:after="0" w:afterAutospacing="0"/>
        <w:divId w:val="1567063107"/>
        <w:rPr>
          <w:rFonts w:ascii="Verdana" w:eastAsia="Times New Roman" w:hAnsi="Verdana"/>
          <w:color w:val="000000"/>
          <w:lang w:val="en"/>
        </w:rPr>
      </w:pPr>
      <w:bookmarkStart w:id="363" w:name="ClaimsRegistry"/>
      <w:bookmarkEnd w:id="363"/>
    </w:p>
    <w:p w14:paraId="66E1244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4B5655C" w14:textId="77777777">
        <w:trPr>
          <w:divId w:val="1567063107"/>
          <w:trHeight w:val="225"/>
          <w:tblCellSpacing w:w="12" w:type="dxa"/>
        </w:trPr>
        <w:tc>
          <w:tcPr>
            <w:tcW w:w="450" w:type="dxa"/>
            <w:shd w:val="clear" w:color="auto" w:fill="990000"/>
            <w:vAlign w:val="center"/>
            <w:hideMark/>
          </w:tcPr>
          <w:p w14:paraId="6639DBE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FE68B7" w14:textId="77777777" w:rsidR="00000000" w:rsidRDefault="003F103A">
      <w:pPr>
        <w:pStyle w:val="Heading3"/>
        <w:divId w:val="1567063107"/>
        <w:rPr>
          <w:rFonts w:eastAsia="Times New Roman"/>
          <w:lang w:val="en"/>
        </w:rPr>
      </w:pPr>
      <w:bookmarkStart w:id="364" w:name="rfc.section.18.1"/>
      <w:bookmarkEnd w:id="364"/>
      <w:r>
        <w:rPr>
          <w:rFonts w:eastAsia="Times New Roman"/>
          <w:lang w:val="en"/>
        </w:rPr>
        <w:t>18.1.</w:t>
      </w:r>
      <w:proofErr w:type="gramStart"/>
      <w:r>
        <w:rPr>
          <w:rFonts w:eastAsia="Times New Roman"/>
          <w:lang w:val="en"/>
        </w:rPr>
        <w:t>  JSON</w:t>
      </w:r>
      <w:proofErr w:type="gramEnd"/>
      <w:r>
        <w:rPr>
          <w:rFonts w:eastAsia="Times New Roman"/>
          <w:lang w:val="en"/>
        </w:rPr>
        <w:t xml:space="preserve"> Web Token Claims Registration</w:t>
      </w:r>
    </w:p>
    <w:p w14:paraId="34041CB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registers the Claims defined in </w:t>
      </w:r>
      <w:hyperlink w:anchor="StandardClaims" w:history="1">
        <w:r>
          <w:rPr>
            <w:rStyle w:val="Hyperlink"/>
            <w:rFonts w:ascii="Verdana" w:hAnsi="Verdana"/>
            <w:u w:val="none"/>
            <w:lang w:val="en"/>
          </w:rPr>
          <w:t>Section 5.1</w:t>
        </w:r>
        <w:r>
          <w:rPr>
            <w:rStyle w:val="Hyperlink"/>
            <w:rFonts w:ascii="Verdana" w:hAnsi="Verdana"/>
            <w:vanish/>
            <w:u w:val="none"/>
            <w:lang w:val="en"/>
          </w:rPr>
          <w:t xml:space="preserve"> (Standard Claims)</w:t>
        </w:r>
      </w:hyperlink>
      <w:r>
        <w:rPr>
          <w:rFonts w:ascii="Verdana" w:hAnsi="Verdana"/>
          <w:color w:val="000000"/>
          <w:lang w:val="en"/>
        </w:rPr>
        <w:t xml:space="preserve"> and </w:t>
      </w:r>
      <w:hyperlink w:anchor="IDToken" w:history="1">
        <w:r>
          <w:rPr>
            <w:rStyle w:val="Hyperlink"/>
            <w:rFonts w:ascii="Verdana" w:hAnsi="Verdana"/>
            <w:u w:val="none"/>
            <w:lang w:val="en"/>
          </w:rPr>
          <w:t>Section 2</w:t>
        </w:r>
        <w:r>
          <w:rPr>
            <w:rStyle w:val="Hyperlink"/>
            <w:rFonts w:ascii="Verdana" w:hAnsi="Verdana"/>
            <w:vanish/>
            <w:u w:val="none"/>
            <w:lang w:val="en"/>
          </w:rPr>
          <w:t xml:space="preserve"> (ID Token)</w:t>
        </w:r>
      </w:hyperlink>
      <w:r>
        <w:rPr>
          <w:rFonts w:ascii="Verdana" w:hAnsi="Verdana"/>
          <w:color w:val="000000"/>
          <w:lang w:val="en"/>
        </w:rPr>
        <w:t xml:space="preserve"> in the IANA JSON Web Token Claims registry defined in </w:t>
      </w:r>
      <w:hyperlink w:anchor="JWT" w:history="1">
        <w:r>
          <w:rPr>
            <w:rStyle w:val="Hyperlink"/>
            <w:rFonts w:ascii="Verdana" w:hAnsi="Verdana"/>
            <w:u w:val="none"/>
            <w:lang w:val="en"/>
          </w:rPr>
          <w:t>[J</w:t>
        </w:r>
        <w:r>
          <w:rPr>
            <w:rStyle w:val="Hyperlink"/>
            <w:rFonts w:ascii="Verdana" w:hAnsi="Verdana"/>
            <w:u w:val="none"/>
            <w:lang w:val="en"/>
          </w:rPr>
          <w:t>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w:t>
      </w:r>
    </w:p>
    <w:p w14:paraId="1CCE18A2" w14:textId="77777777" w:rsidR="00000000" w:rsidRDefault="003F103A">
      <w:pPr>
        <w:spacing w:before="0" w:beforeAutospacing="0" w:after="0" w:afterAutospacing="0"/>
        <w:divId w:val="1567063107"/>
        <w:rPr>
          <w:rFonts w:ascii="Verdana" w:eastAsia="Times New Roman" w:hAnsi="Verdana"/>
          <w:color w:val="000000"/>
          <w:lang w:val="en"/>
        </w:rPr>
      </w:pPr>
      <w:bookmarkStart w:id="365" w:name="ClaimsContents"/>
      <w:bookmarkEnd w:id="365"/>
    </w:p>
    <w:p w14:paraId="2993C04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548847D" w14:textId="77777777">
        <w:trPr>
          <w:divId w:val="1567063107"/>
          <w:trHeight w:val="225"/>
          <w:tblCellSpacing w:w="12" w:type="dxa"/>
        </w:trPr>
        <w:tc>
          <w:tcPr>
            <w:tcW w:w="450" w:type="dxa"/>
            <w:shd w:val="clear" w:color="auto" w:fill="990000"/>
            <w:vAlign w:val="center"/>
            <w:hideMark/>
          </w:tcPr>
          <w:p w14:paraId="2443BA2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0F9CF4" w14:textId="77777777" w:rsidR="00000000" w:rsidRDefault="003F103A">
      <w:pPr>
        <w:pStyle w:val="Heading3"/>
        <w:divId w:val="1567063107"/>
        <w:rPr>
          <w:rFonts w:eastAsia="Times New Roman"/>
          <w:lang w:val="en"/>
        </w:rPr>
      </w:pPr>
      <w:bookmarkStart w:id="366" w:name="rfc.section.18.1.1"/>
      <w:bookmarkEnd w:id="366"/>
      <w:r>
        <w:rPr>
          <w:rFonts w:eastAsia="Times New Roman"/>
          <w:lang w:val="en"/>
        </w:rPr>
        <w:t>18.1.1.</w:t>
      </w:r>
      <w:proofErr w:type="gramStart"/>
      <w:r>
        <w:rPr>
          <w:rFonts w:eastAsia="Times New Roman"/>
          <w:lang w:val="en"/>
        </w:rPr>
        <w:t>  Registry</w:t>
      </w:r>
      <w:proofErr w:type="gramEnd"/>
      <w:r>
        <w:rPr>
          <w:rFonts w:eastAsia="Times New Roman"/>
          <w:lang w:val="en"/>
        </w:rPr>
        <w:t xml:space="preserve"> Contents</w:t>
      </w:r>
    </w:p>
    <w:p w14:paraId="24052BE9" w14:textId="77777777" w:rsidR="00000000" w:rsidRDefault="003F103A">
      <w:pPr>
        <w:numPr>
          <w:ilvl w:val="0"/>
          <w:numId w:val="3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name</w:t>
      </w:r>
      <w:r>
        <w:rPr>
          <w:rFonts w:ascii="Verdana" w:eastAsia="Times New Roman" w:hAnsi="Verdana"/>
          <w:color w:val="000000"/>
          <w:lang w:val="en"/>
        </w:rPr>
        <w:t xml:space="preserve"> </w:t>
      </w:r>
    </w:p>
    <w:p w14:paraId="7572595E" w14:textId="77777777" w:rsidR="00000000" w:rsidRDefault="003F103A">
      <w:pPr>
        <w:numPr>
          <w:ilvl w:val="0"/>
          <w:numId w:val="3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Full name </w:t>
      </w:r>
    </w:p>
    <w:p w14:paraId="3EDB4F2E" w14:textId="77777777" w:rsidR="00000000" w:rsidRDefault="003F103A">
      <w:pPr>
        <w:numPr>
          <w:ilvl w:val="0"/>
          <w:numId w:val="3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E795E11" w14:textId="77777777" w:rsidR="00000000" w:rsidRDefault="003F103A">
      <w:pPr>
        <w:numPr>
          <w:ilvl w:val="0"/>
          <w:numId w:val="3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11AA186" w14:textId="77777777" w:rsidR="00000000" w:rsidRDefault="003F103A">
      <w:pPr>
        <w:numPr>
          <w:ilvl w:val="0"/>
          <w:numId w:val="32"/>
        </w:numPr>
        <w:ind w:left="1200" w:right="480"/>
        <w:divId w:val="1567063107"/>
        <w:rPr>
          <w:rFonts w:ascii="Verdana" w:eastAsia="Times New Roman" w:hAnsi="Verdana"/>
          <w:color w:val="000000"/>
          <w:lang w:val="en"/>
        </w:rPr>
      </w:pPr>
      <w:r>
        <w:rPr>
          <w:rFonts w:ascii="Verdana" w:eastAsia="Times New Roman" w:hAnsi="Verdana"/>
          <w:color w:val="000000"/>
          <w:lang w:val="en"/>
        </w:rPr>
        <w:t>Clai</w:t>
      </w:r>
      <w:r>
        <w:rPr>
          <w:rFonts w:ascii="Verdana" w:eastAsia="Times New Roman" w:hAnsi="Verdana"/>
          <w:color w:val="000000"/>
          <w:lang w:val="en"/>
        </w:rPr>
        <w:t xml:space="preserve">m Name: </w:t>
      </w:r>
      <w:proofErr w:type="spellStart"/>
      <w:r>
        <w:rPr>
          <w:rStyle w:val="HTMLTypewriter"/>
          <w:lang w:val="en"/>
        </w:rPr>
        <w:t>given_name</w:t>
      </w:r>
      <w:proofErr w:type="spellEnd"/>
      <w:r>
        <w:rPr>
          <w:rFonts w:ascii="Verdana" w:eastAsia="Times New Roman" w:hAnsi="Verdana"/>
          <w:color w:val="000000"/>
          <w:lang w:val="en"/>
        </w:rPr>
        <w:t xml:space="preserve"> </w:t>
      </w:r>
    </w:p>
    <w:p w14:paraId="45B34202" w14:textId="77777777" w:rsidR="00000000" w:rsidRDefault="003F103A">
      <w:pPr>
        <w:numPr>
          <w:ilvl w:val="0"/>
          <w:numId w:val="3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Given name(s) or first name(s) </w:t>
      </w:r>
    </w:p>
    <w:p w14:paraId="08F826A3" w14:textId="77777777" w:rsidR="00000000" w:rsidRDefault="003F103A">
      <w:pPr>
        <w:numPr>
          <w:ilvl w:val="0"/>
          <w:numId w:val="3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2EF01E0" w14:textId="77777777" w:rsidR="00000000" w:rsidRDefault="003F103A">
      <w:pPr>
        <w:numPr>
          <w:ilvl w:val="0"/>
          <w:numId w:val="3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w:t>
        </w:r>
        <w:r>
          <w:rPr>
            <w:rStyle w:val="Hyperlink"/>
            <w:rFonts w:ascii="Verdana" w:eastAsia="Times New Roman" w:hAnsi="Verdana"/>
            <w:vanish/>
            <w:u w:val="none"/>
            <w:lang w:val="en"/>
          </w:rPr>
          <w:t>dard Claims)</w:t>
        </w:r>
      </w:hyperlink>
      <w:r>
        <w:rPr>
          <w:rFonts w:ascii="Verdana" w:eastAsia="Times New Roman" w:hAnsi="Verdana"/>
          <w:color w:val="000000"/>
          <w:lang w:val="en"/>
        </w:rPr>
        <w:t xml:space="preserve"> of this document </w:t>
      </w:r>
    </w:p>
    <w:p w14:paraId="1627ACDE" w14:textId="77777777" w:rsidR="00000000" w:rsidRDefault="003F103A">
      <w:pPr>
        <w:numPr>
          <w:ilvl w:val="0"/>
          <w:numId w:val="3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family_name</w:t>
      </w:r>
      <w:proofErr w:type="spellEnd"/>
      <w:r>
        <w:rPr>
          <w:rFonts w:ascii="Verdana" w:eastAsia="Times New Roman" w:hAnsi="Verdana"/>
          <w:color w:val="000000"/>
          <w:lang w:val="en"/>
        </w:rPr>
        <w:t xml:space="preserve"> </w:t>
      </w:r>
    </w:p>
    <w:p w14:paraId="0B1F86DC" w14:textId="77777777" w:rsidR="00000000" w:rsidRDefault="003F103A">
      <w:pPr>
        <w:numPr>
          <w:ilvl w:val="0"/>
          <w:numId w:val="3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Surname(s) or last name(s) </w:t>
      </w:r>
    </w:p>
    <w:p w14:paraId="538560F7" w14:textId="77777777" w:rsidR="00000000" w:rsidRDefault="003F103A">
      <w:pPr>
        <w:numPr>
          <w:ilvl w:val="0"/>
          <w:numId w:val="3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EE5C2AA" w14:textId="77777777" w:rsidR="00000000" w:rsidRDefault="003F103A">
      <w:pPr>
        <w:numPr>
          <w:ilvl w:val="0"/>
          <w:numId w:val="3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F69D2EC" w14:textId="77777777" w:rsidR="00000000" w:rsidRDefault="003F103A">
      <w:pPr>
        <w:numPr>
          <w:ilvl w:val="0"/>
          <w:numId w:val="3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middle_name</w:t>
      </w:r>
      <w:proofErr w:type="spellEnd"/>
      <w:r>
        <w:rPr>
          <w:rFonts w:ascii="Verdana" w:eastAsia="Times New Roman" w:hAnsi="Verdana"/>
          <w:color w:val="000000"/>
          <w:lang w:val="en"/>
        </w:rPr>
        <w:t xml:space="preserve"> </w:t>
      </w:r>
    </w:p>
    <w:p w14:paraId="69CD4F12" w14:textId="77777777" w:rsidR="00000000" w:rsidRDefault="003F103A">
      <w:pPr>
        <w:numPr>
          <w:ilvl w:val="0"/>
          <w:numId w:val="3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Middle name(s) </w:t>
      </w:r>
    </w:p>
    <w:p w14:paraId="045F4D3E" w14:textId="77777777" w:rsidR="00000000" w:rsidRDefault="003F103A">
      <w:pPr>
        <w:numPr>
          <w:ilvl w:val="0"/>
          <w:numId w:val="3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72305FC" w14:textId="77777777" w:rsidR="00000000" w:rsidRDefault="003F103A">
      <w:pPr>
        <w:numPr>
          <w:ilvl w:val="0"/>
          <w:numId w:val="34"/>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5A972CE" w14:textId="77777777" w:rsidR="00000000" w:rsidRDefault="003F103A">
      <w:pPr>
        <w:numPr>
          <w:ilvl w:val="0"/>
          <w:numId w:val="3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nickname</w:t>
      </w:r>
      <w:r>
        <w:rPr>
          <w:rFonts w:ascii="Verdana" w:eastAsia="Times New Roman" w:hAnsi="Verdana"/>
          <w:color w:val="000000"/>
          <w:lang w:val="en"/>
        </w:rPr>
        <w:t xml:space="preserve"> </w:t>
      </w:r>
    </w:p>
    <w:p w14:paraId="00A63603" w14:textId="77777777" w:rsidR="00000000" w:rsidRDefault="003F103A">
      <w:pPr>
        <w:numPr>
          <w:ilvl w:val="0"/>
          <w:numId w:val="3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Casual name </w:t>
      </w:r>
    </w:p>
    <w:p w14:paraId="0372B73B" w14:textId="77777777" w:rsidR="00000000" w:rsidRDefault="003F103A">
      <w:pPr>
        <w:numPr>
          <w:ilvl w:val="0"/>
          <w:numId w:val="3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2EC175E" w14:textId="77777777" w:rsidR="00000000" w:rsidRDefault="003F103A">
      <w:pPr>
        <w:numPr>
          <w:ilvl w:val="0"/>
          <w:numId w:val="3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6495AB0" w14:textId="77777777" w:rsidR="00000000" w:rsidRDefault="003F103A">
      <w:pPr>
        <w:numPr>
          <w:ilvl w:val="0"/>
          <w:numId w:val="3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preferred_username</w:t>
      </w:r>
      <w:proofErr w:type="spellEnd"/>
      <w:r>
        <w:rPr>
          <w:rFonts w:ascii="Verdana" w:eastAsia="Times New Roman" w:hAnsi="Verdana"/>
          <w:color w:val="000000"/>
          <w:lang w:val="en"/>
        </w:rPr>
        <w:t xml:space="preserve"> </w:t>
      </w:r>
    </w:p>
    <w:p w14:paraId="1728D287" w14:textId="77777777" w:rsidR="00000000" w:rsidRDefault="003F103A">
      <w:pPr>
        <w:numPr>
          <w:ilvl w:val="0"/>
          <w:numId w:val="3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Shorthand name by which the End-User wishes to be referred to </w:t>
      </w:r>
    </w:p>
    <w:p w14:paraId="14214E8D" w14:textId="77777777" w:rsidR="00000000" w:rsidRDefault="003F103A">
      <w:pPr>
        <w:numPr>
          <w:ilvl w:val="0"/>
          <w:numId w:val="36"/>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w:t>
      </w:r>
      <w:r>
        <w:rPr>
          <w:rFonts w:ascii="Verdana" w:eastAsia="Times New Roman" w:hAnsi="Verdana"/>
          <w:color w:val="000000"/>
          <w:lang w:val="en"/>
        </w:rPr>
        <w:t xml:space="preserve">dation Artifact Binding Working Group - openid-specs-ab@lists.openid.net </w:t>
      </w:r>
    </w:p>
    <w:p w14:paraId="5CCF31F7" w14:textId="77777777" w:rsidR="00000000" w:rsidRDefault="003F103A">
      <w:pPr>
        <w:numPr>
          <w:ilvl w:val="0"/>
          <w:numId w:val="3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13BCBA28" w14:textId="77777777" w:rsidR="00000000" w:rsidRDefault="003F103A">
      <w:pPr>
        <w:numPr>
          <w:ilvl w:val="0"/>
          <w:numId w:val="3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profile</w:t>
      </w:r>
      <w:r>
        <w:rPr>
          <w:rFonts w:ascii="Verdana" w:eastAsia="Times New Roman" w:hAnsi="Verdana"/>
          <w:color w:val="000000"/>
          <w:lang w:val="en"/>
        </w:rPr>
        <w:t xml:space="preserve"> </w:t>
      </w:r>
    </w:p>
    <w:p w14:paraId="4A3E59D0" w14:textId="77777777" w:rsidR="00000000" w:rsidRDefault="003F103A">
      <w:pPr>
        <w:numPr>
          <w:ilvl w:val="0"/>
          <w:numId w:val="3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Profile page URL </w:t>
      </w:r>
    </w:p>
    <w:p w14:paraId="55084CC3" w14:textId="77777777" w:rsidR="00000000" w:rsidRDefault="003F103A">
      <w:pPr>
        <w:numPr>
          <w:ilvl w:val="0"/>
          <w:numId w:val="37"/>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w:t>
      </w:r>
      <w:r>
        <w:rPr>
          <w:rFonts w:ascii="Verdana" w:eastAsia="Times New Roman" w:hAnsi="Verdana"/>
          <w:color w:val="000000"/>
          <w:lang w:val="en"/>
        </w:rPr>
        <w:t xml:space="preserve">oller: OpenID Foundation Artifact Binding Working Group - openid-specs-ab@lists.openid.net </w:t>
      </w:r>
    </w:p>
    <w:p w14:paraId="3A75CAA1" w14:textId="77777777" w:rsidR="00000000" w:rsidRDefault="003F103A">
      <w:pPr>
        <w:numPr>
          <w:ilvl w:val="0"/>
          <w:numId w:val="3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3EB4AA5" w14:textId="77777777" w:rsidR="00000000" w:rsidRDefault="003F103A">
      <w:pPr>
        <w:numPr>
          <w:ilvl w:val="0"/>
          <w:numId w:val="3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picture</w:t>
      </w:r>
      <w:r>
        <w:rPr>
          <w:rFonts w:ascii="Verdana" w:eastAsia="Times New Roman" w:hAnsi="Verdana"/>
          <w:color w:val="000000"/>
          <w:lang w:val="en"/>
        </w:rPr>
        <w:t xml:space="preserve"> </w:t>
      </w:r>
    </w:p>
    <w:p w14:paraId="049B72B6" w14:textId="77777777" w:rsidR="00000000" w:rsidRDefault="003F103A">
      <w:pPr>
        <w:numPr>
          <w:ilvl w:val="0"/>
          <w:numId w:val="3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Profile picture URL </w:t>
      </w:r>
    </w:p>
    <w:p w14:paraId="5A8C70A1" w14:textId="77777777" w:rsidR="00000000" w:rsidRDefault="003F103A">
      <w:pPr>
        <w:numPr>
          <w:ilvl w:val="0"/>
          <w:numId w:val="3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8C9B963" w14:textId="77777777" w:rsidR="00000000" w:rsidRDefault="003F103A">
      <w:pPr>
        <w:numPr>
          <w:ilvl w:val="0"/>
          <w:numId w:val="3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DD9F031" w14:textId="77777777" w:rsidR="00000000" w:rsidRDefault="003F103A">
      <w:pPr>
        <w:numPr>
          <w:ilvl w:val="0"/>
          <w:numId w:val="3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website</w:t>
      </w:r>
      <w:r>
        <w:rPr>
          <w:rFonts w:ascii="Verdana" w:eastAsia="Times New Roman" w:hAnsi="Verdana"/>
          <w:color w:val="000000"/>
          <w:lang w:val="en"/>
        </w:rPr>
        <w:t xml:space="preserve"> </w:t>
      </w:r>
    </w:p>
    <w:p w14:paraId="3CE070DA" w14:textId="77777777" w:rsidR="00000000" w:rsidRDefault="003F103A">
      <w:pPr>
        <w:numPr>
          <w:ilvl w:val="0"/>
          <w:numId w:val="3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Web page or blog URL </w:t>
      </w:r>
    </w:p>
    <w:p w14:paraId="09562800" w14:textId="77777777" w:rsidR="00000000" w:rsidRDefault="003F103A">
      <w:pPr>
        <w:numPr>
          <w:ilvl w:val="0"/>
          <w:numId w:val="3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9494272" w14:textId="77777777" w:rsidR="00000000" w:rsidRDefault="003F103A">
      <w:pPr>
        <w:numPr>
          <w:ilvl w:val="0"/>
          <w:numId w:val="3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w:t>
        </w:r>
        <w:r>
          <w:rPr>
            <w:rStyle w:val="Hyperlink"/>
            <w:rFonts w:ascii="Verdana" w:eastAsia="Times New Roman" w:hAnsi="Verdana"/>
            <w:vanish/>
            <w:u w:val="none"/>
            <w:lang w:val="en"/>
          </w:rPr>
          <w:t>ms)</w:t>
        </w:r>
      </w:hyperlink>
      <w:r>
        <w:rPr>
          <w:rFonts w:ascii="Verdana" w:eastAsia="Times New Roman" w:hAnsi="Verdana"/>
          <w:color w:val="000000"/>
          <w:lang w:val="en"/>
        </w:rPr>
        <w:t xml:space="preserve"> of this document </w:t>
      </w:r>
    </w:p>
    <w:p w14:paraId="1A86DCF8" w14:textId="77777777" w:rsidR="00000000" w:rsidRDefault="003F103A">
      <w:pPr>
        <w:numPr>
          <w:ilvl w:val="0"/>
          <w:numId w:val="4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email</w:t>
      </w:r>
      <w:r>
        <w:rPr>
          <w:rFonts w:ascii="Verdana" w:eastAsia="Times New Roman" w:hAnsi="Verdana"/>
          <w:color w:val="000000"/>
          <w:lang w:val="en"/>
        </w:rPr>
        <w:t xml:space="preserve"> </w:t>
      </w:r>
    </w:p>
    <w:p w14:paraId="42D7C97F" w14:textId="77777777" w:rsidR="00000000" w:rsidRDefault="003F103A">
      <w:pPr>
        <w:numPr>
          <w:ilvl w:val="0"/>
          <w:numId w:val="4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Preferred e-mail address </w:t>
      </w:r>
    </w:p>
    <w:p w14:paraId="6B59D7D7" w14:textId="77777777" w:rsidR="00000000" w:rsidRDefault="003F103A">
      <w:pPr>
        <w:numPr>
          <w:ilvl w:val="0"/>
          <w:numId w:val="4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0BA309D" w14:textId="77777777" w:rsidR="00000000" w:rsidRDefault="003F103A">
      <w:pPr>
        <w:numPr>
          <w:ilvl w:val="0"/>
          <w:numId w:val="40"/>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1E7EB40" w14:textId="77777777" w:rsidR="00000000" w:rsidRDefault="003F103A">
      <w:pPr>
        <w:numPr>
          <w:ilvl w:val="0"/>
          <w:numId w:val="4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email_verified</w:t>
      </w:r>
      <w:proofErr w:type="spellEnd"/>
      <w:r>
        <w:rPr>
          <w:rFonts w:ascii="Verdana" w:eastAsia="Times New Roman" w:hAnsi="Verdana"/>
          <w:color w:val="000000"/>
          <w:lang w:val="en"/>
        </w:rPr>
        <w:t xml:space="preserve"> </w:t>
      </w:r>
    </w:p>
    <w:p w14:paraId="2938C59A" w14:textId="77777777" w:rsidR="00000000" w:rsidRDefault="003F103A">
      <w:pPr>
        <w:numPr>
          <w:ilvl w:val="0"/>
          <w:numId w:val="4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True if the e-mail address has been verified; otherwise false </w:t>
      </w:r>
    </w:p>
    <w:p w14:paraId="02016623" w14:textId="77777777" w:rsidR="00000000" w:rsidRDefault="003F103A">
      <w:pPr>
        <w:numPr>
          <w:ilvl w:val="0"/>
          <w:numId w:val="41"/>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0AB8013E" w14:textId="77777777" w:rsidR="00000000" w:rsidRDefault="003F103A">
      <w:pPr>
        <w:numPr>
          <w:ilvl w:val="0"/>
          <w:numId w:val="4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01467AA" w14:textId="77777777" w:rsidR="00000000" w:rsidRDefault="003F103A">
      <w:pPr>
        <w:numPr>
          <w:ilvl w:val="0"/>
          <w:numId w:val="4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gender</w:t>
      </w:r>
      <w:r>
        <w:rPr>
          <w:rFonts w:ascii="Verdana" w:eastAsia="Times New Roman" w:hAnsi="Verdana"/>
          <w:color w:val="000000"/>
          <w:lang w:val="en"/>
        </w:rPr>
        <w:t xml:space="preserve"> </w:t>
      </w:r>
    </w:p>
    <w:p w14:paraId="39D9C1CF" w14:textId="77777777" w:rsidR="00000000" w:rsidRDefault="003F103A">
      <w:pPr>
        <w:numPr>
          <w:ilvl w:val="0"/>
          <w:numId w:val="4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Gender </w:t>
      </w:r>
    </w:p>
    <w:p w14:paraId="71ED03AE" w14:textId="77777777" w:rsidR="00000000" w:rsidRDefault="003F103A">
      <w:pPr>
        <w:numPr>
          <w:ilvl w:val="0"/>
          <w:numId w:val="42"/>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w:t>
      </w:r>
      <w:r>
        <w:rPr>
          <w:rFonts w:ascii="Verdana" w:eastAsia="Times New Roman" w:hAnsi="Verdana"/>
          <w:color w:val="000000"/>
          <w:lang w:val="en"/>
        </w:rPr>
        <w:t xml:space="preserve">.openid.net </w:t>
      </w:r>
    </w:p>
    <w:p w14:paraId="2CB3101D" w14:textId="77777777" w:rsidR="00000000" w:rsidRDefault="003F103A">
      <w:pPr>
        <w:numPr>
          <w:ilvl w:val="0"/>
          <w:numId w:val="4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6C7E0392" w14:textId="77777777" w:rsidR="00000000" w:rsidRDefault="003F103A">
      <w:pPr>
        <w:numPr>
          <w:ilvl w:val="0"/>
          <w:numId w:val="4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birthdate</w:t>
      </w:r>
      <w:r>
        <w:rPr>
          <w:rFonts w:ascii="Verdana" w:eastAsia="Times New Roman" w:hAnsi="Verdana"/>
          <w:color w:val="000000"/>
          <w:lang w:val="en"/>
        </w:rPr>
        <w:t xml:space="preserve"> </w:t>
      </w:r>
    </w:p>
    <w:p w14:paraId="395BEC7A" w14:textId="77777777" w:rsidR="00000000" w:rsidRDefault="003F103A">
      <w:pPr>
        <w:numPr>
          <w:ilvl w:val="0"/>
          <w:numId w:val="4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Birthday </w:t>
      </w:r>
    </w:p>
    <w:p w14:paraId="168BE881" w14:textId="77777777" w:rsidR="00000000" w:rsidRDefault="003F103A">
      <w:pPr>
        <w:numPr>
          <w:ilvl w:val="0"/>
          <w:numId w:val="43"/>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w:t>
      </w:r>
      <w:r>
        <w:rPr>
          <w:rFonts w:ascii="Verdana" w:eastAsia="Times New Roman" w:hAnsi="Verdana"/>
          <w:color w:val="000000"/>
          <w:lang w:val="en"/>
        </w:rPr>
        <w:t xml:space="preserve">ecs-ab@lists.openid.net </w:t>
      </w:r>
    </w:p>
    <w:p w14:paraId="10634AB9" w14:textId="77777777" w:rsidR="00000000" w:rsidRDefault="003F103A">
      <w:pPr>
        <w:numPr>
          <w:ilvl w:val="0"/>
          <w:numId w:val="4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C3654FA" w14:textId="77777777" w:rsidR="00000000" w:rsidRDefault="003F103A">
      <w:pPr>
        <w:numPr>
          <w:ilvl w:val="0"/>
          <w:numId w:val="4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zoneinfo</w:t>
      </w:r>
      <w:proofErr w:type="spellEnd"/>
      <w:r>
        <w:rPr>
          <w:rFonts w:ascii="Verdana" w:eastAsia="Times New Roman" w:hAnsi="Verdana"/>
          <w:color w:val="000000"/>
          <w:lang w:val="en"/>
        </w:rPr>
        <w:t xml:space="preserve"> </w:t>
      </w:r>
    </w:p>
    <w:p w14:paraId="5B66D662" w14:textId="77777777" w:rsidR="00000000" w:rsidRDefault="003F103A">
      <w:pPr>
        <w:numPr>
          <w:ilvl w:val="0"/>
          <w:numId w:val="4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Time zone </w:t>
      </w:r>
    </w:p>
    <w:p w14:paraId="133B4618" w14:textId="77777777" w:rsidR="00000000" w:rsidRDefault="003F103A">
      <w:pPr>
        <w:numPr>
          <w:ilvl w:val="0"/>
          <w:numId w:val="44"/>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w:t>
      </w:r>
      <w:r>
        <w:rPr>
          <w:rFonts w:ascii="Verdana" w:eastAsia="Times New Roman" w:hAnsi="Verdana"/>
          <w:color w:val="000000"/>
          <w:lang w:val="en"/>
        </w:rPr>
        <w:t xml:space="preserve"> - openid-specs-ab@lists.openid.net </w:t>
      </w:r>
    </w:p>
    <w:p w14:paraId="63FCCE0C" w14:textId="77777777" w:rsidR="00000000" w:rsidRDefault="003F103A">
      <w:pPr>
        <w:numPr>
          <w:ilvl w:val="0"/>
          <w:numId w:val="4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74799F90" w14:textId="77777777" w:rsidR="00000000" w:rsidRDefault="003F103A">
      <w:pPr>
        <w:numPr>
          <w:ilvl w:val="0"/>
          <w:numId w:val="4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locale</w:t>
      </w:r>
      <w:r>
        <w:rPr>
          <w:rFonts w:ascii="Verdana" w:eastAsia="Times New Roman" w:hAnsi="Verdana"/>
          <w:color w:val="000000"/>
          <w:lang w:val="en"/>
        </w:rPr>
        <w:t xml:space="preserve"> </w:t>
      </w:r>
    </w:p>
    <w:p w14:paraId="78EB4527" w14:textId="77777777" w:rsidR="00000000" w:rsidRDefault="003F103A">
      <w:pPr>
        <w:numPr>
          <w:ilvl w:val="0"/>
          <w:numId w:val="4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Locale </w:t>
      </w:r>
    </w:p>
    <w:p w14:paraId="74C8F44F" w14:textId="77777777" w:rsidR="00000000" w:rsidRDefault="003F103A">
      <w:pPr>
        <w:numPr>
          <w:ilvl w:val="0"/>
          <w:numId w:val="45"/>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w:t>
      </w:r>
      <w:r>
        <w:rPr>
          <w:rFonts w:ascii="Verdana" w:eastAsia="Times New Roman" w:hAnsi="Verdana"/>
          <w:color w:val="000000"/>
          <w:lang w:val="en"/>
        </w:rPr>
        <w:t xml:space="preserve">g Group - openid-specs-ab@lists.openid.net </w:t>
      </w:r>
    </w:p>
    <w:p w14:paraId="5C516060" w14:textId="77777777" w:rsidR="00000000" w:rsidRDefault="003F103A">
      <w:pPr>
        <w:numPr>
          <w:ilvl w:val="0"/>
          <w:numId w:val="4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38EB2F72" w14:textId="77777777" w:rsidR="00000000" w:rsidRDefault="003F103A">
      <w:pPr>
        <w:numPr>
          <w:ilvl w:val="0"/>
          <w:numId w:val="4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phone_number</w:t>
      </w:r>
      <w:proofErr w:type="spellEnd"/>
      <w:r>
        <w:rPr>
          <w:rFonts w:ascii="Verdana" w:eastAsia="Times New Roman" w:hAnsi="Verdana"/>
          <w:color w:val="000000"/>
          <w:lang w:val="en"/>
        </w:rPr>
        <w:t xml:space="preserve"> </w:t>
      </w:r>
    </w:p>
    <w:p w14:paraId="318809D2" w14:textId="77777777" w:rsidR="00000000" w:rsidRDefault="003F103A">
      <w:pPr>
        <w:numPr>
          <w:ilvl w:val="0"/>
          <w:numId w:val="4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Preferred telephone number </w:t>
      </w:r>
    </w:p>
    <w:p w14:paraId="4AED9C39" w14:textId="77777777" w:rsidR="00000000" w:rsidRDefault="003F103A">
      <w:pPr>
        <w:numPr>
          <w:ilvl w:val="0"/>
          <w:numId w:val="4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88F15DE" w14:textId="77777777" w:rsidR="00000000" w:rsidRDefault="003F103A">
      <w:pPr>
        <w:numPr>
          <w:ilvl w:val="0"/>
          <w:numId w:val="46"/>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4446B359" w14:textId="77777777" w:rsidR="00000000" w:rsidRDefault="003F103A">
      <w:pPr>
        <w:numPr>
          <w:ilvl w:val="0"/>
          <w:numId w:val="4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phone_number_verified</w:t>
      </w:r>
      <w:proofErr w:type="spellEnd"/>
      <w:r>
        <w:rPr>
          <w:rFonts w:ascii="Verdana" w:eastAsia="Times New Roman" w:hAnsi="Verdana"/>
          <w:color w:val="000000"/>
          <w:lang w:val="en"/>
        </w:rPr>
        <w:t xml:space="preserve"> </w:t>
      </w:r>
    </w:p>
    <w:p w14:paraId="675B4508" w14:textId="77777777" w:rsidR="00000000" w:rsidRDefault="003F103A">
      <w:pPr>
        <w:numPr>
          <w:ilvl w:val="0"/>
          <w:numId w:val="4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True if the phone number has been verified; otherwise false </w:t>
      </w:r>
    </w:p>
    <w:p w14:paraId="33742CBB" w14:textId="77777777" w:rsidR="00000000" w:rsidRDefault="003F103A">
      <w:pPr>
        <w:numPr>
          <w:ilvl w:val="0"/>
          <w:numId w:val="4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AE4E032" w14:textId="77777777" w:rsidR="00000000" w:rsidRDefault="003F103A">
      <w:pPr>
        <w:numPr>
          <w:ilvl w:val="0"/>
          <w:numId w:val="4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w:t>
        </w:r>
        <w:r>
          <w:rPr>
            <w:rStyle w:val="Hyperlink"/>
            <w:rFonts w:ascii="Verdana" w:eastAsia="Times New Roman" w:hAnsi="Verdana"/>
            <w:u w:val="none"/>
            <w:lang w:val="en"/>
          </w:rPr>
          <w:t>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979A4FA" w14:textId="77777777" w:rsidR="00000000" w:rsidRDefault="003F103A">
      <w:pPr>
        <w:numPr>
          <w:ilvl w:val="0"/>
          <w:numId w:val="4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address</w:t>
      </w:r>
      <w:r>
        <w:rPr>
          <w:rFonts w:ascii="Verdana" w:eastAsia="Times New Roman" w:hAnsi="Verdana"/>
          <w:color w:val="000000"/>
          <w:lang w:val="en"/>
        </w:rPr>
        <w:t xml:space="preserve"> </w:t>
      </w:r>
    </w:p>
    <w:p w14:paraId="1ABAB0E3" w14:textId="77777777" w:rsidR="00000000" w:rsidRDefault="003F103A">
      <w:pPr>
        <w:numPr>
          <w:ilvl w:val="0"/>
          <w:numId w:val="4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Preferred postal address </w:t>
      </w:r>
    </w:p>
    <w:p w14:paraId="0720B26F" w14:textId="77777777" w:rsidR="00000000" w:rsidRDefault="003F103A">
      <w:pPr>
        <w:numPr>
          <w:ilvl w:val="0"/>
          <w:numId w:val="4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C6A081F" w14:textId="77777777" w:rsidR="00000000" w:rsidRDefault="003F103A">
      <w:pPr>
        <w:numPr>
          <w:ilvl w:val="0"/>
          <w:numId w:val="4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5AC63ECA" w14:textId="77777777" w:rsidR="00000000" w:rsidRDefault="003F103A">
      <w:pPr>
        <w:numPr>
          <w:ilvl w:val="0"/>
          <w:numId w:val="4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updated_at</w:t>
      </w:r>
      <w:proofErr w:type="spellEnd"/>
      <w:r>
        <w:rPr>
          <w:rFonts w:ascii="Verdana" w:eastAsia="Times New Roman" w:hAnsi="Verdana"/>
          <w:color w:val="000000"/>
          <w:lang w:val="en"/>
        </w:rPr>
        <w:t xml:space="preserve"> </w:t>
      </w:r>
    </w:p>
    <w:p w14:paraId="0263A7B3" w14:textId="77777777" w:rsidR="00000000" w:rsidRDefault="003F103A">
      <w:pPr>
        <w:numPr>
          <w:ilvl w:val="0"/>
          <w:numId w:val="4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Time the information was last updated </w:t>
      </w:r>
    </w:p>
    <w:p w14:paraId="4425291C" w14:textId="77777777" w:rsidR="00000000" w:rsidRDefault="003F103A">
      <w:pPr>
        <w:numPr>
          <w:ilvl w:val="0"/>
          <w:numId w:val="4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0A70205" w14:textId="77777777" w:rsidR="00000000" w:rsidRDefault="003F103A">
      <w:pPr>
        <w:numPr>
          <w:ilvl w:val="0"/>
          <w:numId w:val="49"/>
        </w:numPr>
        <w:ind w:left="1200" w:right="480"/>
        <w:divId w:val="1567063107"/>
        <w:rPr>
          <w:rFonts w:ascii="Verdana" w:eastAsia="Times New Roman" w:hAnsi="Verdana"/>
          <w:color w:val="000000"/>
          <w:lang w:val="en"/>
        </w:rPr>
      </w:pPr>
      <w:r>
        <w:rPr>
          <w:rFonts w:ascii="Verdana" w:eastAsia="Times New Roman" w:hAnsi="Verdana"/>
          <w:color w:val="000000"/>
          <w:lang w:val="en"/>
        </w:rPr>
        <w:t>Spec</w:t>
      </w:r>
      <w:r>
        <w:rPr>
          <w:rFonts w:ascii="Verdana" w:eastAsia="Times New Roman" w:hAnsi="Verdana"/>
          <w:color w:val="000000"/>
          <w:lang w:val="en"/>
        </w:rPr>
        <w:t xml:space="preserve">ification Document(s): </w:t>
      </w:r>
      <w:hyperlink w:anchor="StandardClaims" w:history="1">
        <w:r>
          <w:rPr>
            <w:rStyle w:val="Hyperlink"/>
            <w:rFonts w:ascii="Verdana" w:eastAsia="Times New Roman" w:hAnsi="Verdana"/>
            <w:u w:val="none"/>
            <w:lang w:val="en"/>
          </w:rPr>
          <w:t>Section 5.1</w:t>
        </w:r>
        <w:r>
          <w:rPr>
            <w:rStyle w:val="Hyperlink"/>
            <w:rFonts w:ascii="Verdana" w:eastAsia="Times New Roman" w:hAnsi="Verdana"/>
            <w:vanish/>
            <w:u w:val="none"/>
            <w:lang w:val="en"/>
          </w:rPr>
          <w:t xml:space="preserve"> (Standard Claims)</w:t>
        </w:r>
      </w:hyperlink>
      <w:r>
        <w:rPr>
          <w:rFonts w:ascii="Verdana" w:eastAsia="Times New Roman" w:hAnsi="Verdana"/>
          <w:color w:val="000000"/>
          <w:lang w:val="en"/>
        </w:rPr>
        <w:t xml:space="preserve"> of this document </w:t>
      </w:r>
    </w:p>
    <w:p w14:paraId="02056B69" w14:textId="77777777" w:rsidR="00000000" w:rsidRDefault="003F103A">
      <w:pPr>
        <w:numPr>
          <w:ilvl w:val="0"/>
          <w:numId w:val="5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azp</w:t>
      </w:r>
      <w:proofErr w:type="spellEnd"/>
      <w:r>
        <w:rPr>
          <w:rFonts w:ascii="Verdana" w:eastAsia="Times New Roman" w:hAnsi="Verdana"/>
          <w:color w:val="000000"/>
          <w:lang w:val="en"/>
        </w:rPr>
        <w:t xml:space="preserve"> </w:t>
      </w:r>
    </w:p>
    <w:p w14:paraId="24F65CB5" w14:textId="77777777" w:rsidR="00000000" w:rsidRDefault="003F103A">
      <w:pPr>
        <w:numPr>
          <w:ilvl w:val="0"/>
          <w:numId w:val="5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Authorized party - the party to which the ID Token was issued </w:t>
      </w:r>
    </w:p>
    <w:p w14:paraId="1A4F6320" w14:textId="77777777" w:rsidR="00000000" w:rsidRDefault="003F103A">
      <w:pPr>
        <w:numPr>
          <w:ilvl w:val="0"/>
          <w:numId w:val="50"/>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w:t>
      </w:r>
      <w:r>
        <w:rPr>
          <w:rFonts w:ascii="Verdana" w:eastAsia="Times New Roman" w:hAnsi="Verdana"/>
          <w:color w:val="000000"/>
          <w:lang w:val="en"/>
        </w:rPr>
        <w:t xml:space="preserve">ding Working Group - openid-specs-ab@lists.openid.net </w:t>
      </w:r>
    </w:p>
    <w:p w14:paraId="729A8529" w14:textId="77777777" w:rsidR="00000000" w:rsidRDefault="003F103A">
      <w:pPr>
        <w:numPr>
          <w:ilvl w:val="0"/>
          <w:numId w:val="5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CF35B20" w14:textId="77777777" w:rsidR="00000000" w:rsidRDefault="003F103A">
      <w:pPr>
        <w:numPr>
          <w:ilvl w:val="0"/>
          <w:numId w:val="5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r>
        <w:rPr>
          <w:rStyle w:val="HTMLTypewriter"/>
          <w:lang w:val="en"/>
        </w:rPr>
        <w:t>nonce</w:t>
      </w:r>
      <w:r>
        <w:rPr>
          <w:rFonts w:ascii="Verdana" w:eastAsia="Times New Roman" w:hAnsi="Verdana"/>
          <w:color w:val="000000"/>
          <w:lang w:val="en"/>
        </w:rPr>
        <w:t xml:space="preserve"> </w:t>
      </w:r>
    </w:p>
    <w:p w14:paraId="0EFB9D64" w14:textId="77777777" w:rsidR="00000000" w:rsidRDefault="003F103A">
      <w:pPr>
        <w:numPr>
          <w:ilvl w:val="0"/>
          <w:numId w:val="5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Value used to associate a Client session with an ID Token </w:t>
      </w:r>
    </w:p>
    <w:p w14:paraId="65D1B2BC" w14:textId="77777777" w:rsidR="00000000" w:rsidRDefault="003F103A">
      <w:pPr>
        <w:numPr>
          <w:ilvl w:val="0"/>
          <w:numId w:val="5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8C2B2FC" w14:textId="77777777" w:rsidR="00000000" w:rsidRDefault="003F103A">
      <w:pPr>
        <w:numPr>
          <w:ilvl w:val="0"/>
          <w:numId w:val="5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20593B79" w14:textId="77777777" w:rsidR="00000000" w:rsidRDefault="003F103A">
      <w:pPr>
        <w:numPr>
          <w:ilvl w:val="0"/>
          <w:numId w:val="5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auth_time</w:t>
      </w:r>
      <w:proofErr w:type="spellEnd"/>
      <w:r>
        <w:rPr>
          <w:rFonts w:ascii="Verdana" w:eastAsia="Times New Roman" w:hAnsi="Verdana"/>
          <w:color w:val="000000"/>
          <w:lang w:val="en"/>
        </w:rPr>
        <w:t xml:space="preserve"> </w:t>
      </w:r>
    </w:p>
    <w:p w14:paraId="1A4B6734" w14:textId="77777777" w:rsidR="00000000" w:rsidRDefault="003F103A">
      <w:pPr>
        <w:numPr>
          <w:ilvl w:val="0"/>
          <w:numId w:val="52"/>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Claim Description: Time when the </w:t>
      </w:r>
      <w:r>
        <w:rPr>
          <w:rFonts w:ascii="Verdana" w:eastAsia="Times New Roman" w:hAnsi="Verdana"/>
          <w:color w:val="000000"/>
          <w:lang w:val="en"/>
        </w:rPr>
        <w:t xml:space="preserve">authentication occurred </w:t>
      </w:r>
    </w:p>
    <w:p w14:paraId="59C2EBFD" w14:textId="77777777" w:rsidR="00000000" w:rsidRDefault="003F103A">
      <w:pPr>
        <w:numPr>
          <w:ilvl w:val="0"/>
          <w:numId w:val="5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5E4284C" w14:textId="77777777" w:rsidR="00000000" w:rsidRDefault="003F103A">
      <w:pPr>
        <w:numPr>
          <w:ilvl w:val="0"/>
          <w:numId w:val="5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3CEAA7DA" w14:textId="77777777" w:rsidR="00000000" w:rsidRDefault="003F103A">
      <w:pPr>
        <w:numPr>
          <w:ilvl w:val="0"/>
          <w:numId w:val="5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at_hash</w:t>
      </w:r>
      <w:proofErr w:type="spellEnd"/>
      <w:r>
        <w:rPr>
          <w:rFonts w:ascii="Verdana" w:eastAsia="Times New Roman" w:hAnsi="Verdana"/>
          <w:color w:val="000000"/>
          <w:lang w:val="en"/>
        </w:rPr>
        <w:t xml:space="preserve"> </w:t>
      </w:r>
    </w:p>
    <w:p w14:paraId="11363189" w14:textId="77777777" w:rsidR="00000000" w:rsidRDefault="003F103A">
      <w:pPr>
        <w:numPr>
          <w:ilvl w:val="0"/>
          <w:numId w:val="53"/>
        </w:numPr>
        <w:ind w:left="1200" w:right="480"/>
        <w:divId w:val="1567063107"/>
        <w:rPr>
          <w:rFonts w:ascii="Verdana" w:eastAsia="Times New Roman" w:hAnsi="Verdana"/>
          <w:color w:val="000000"/>
          <w:lang w:val="en"/>
        </w:rPr>
      </w:pPr>
      <w:r>
        <w:rPr>
          <w:rFonts w:ascii="Verdana" w:eastAsia="Times New Roman" w:hAnsi="Verdana"/>
          <w:color w:val="000000"/>
          <w:lang w:val="en"/>
        </w:rPr>
        <w:t>Claim Desc</w:t>
      </w:r>
      <w:r>
        <w:rPr>
          <w:rFonts w:ascii="Verdana" w:eastAsia="Times New Roman" w:hAnsi="Verdana"/>
          <w:color w:val="000000"/>
          <w:lang w:val="en"/>
        </w:rPr>
        <w:t xml:space="preserve">ription: Access Token hash value </w:t>
      </w:r>
    </w:p>
    <w:p w14:paraId="6717185A" w14:textId="77777777" w:rsidR="00000000" w:rsidRDefault="003F103A">
      <w:pPr>
        <w:numPr>
          <w:ilvl w:val="0"/>
          <w:numId w:val="5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C0E2EC0" w14:textId="77777777" w:rsidR="00000000" w:rsidRDefault="003F103A">
      <w:pPr>
        <w:numPr>
          <w:ilvl w:val="0"/>
          <w:numId w:val="5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472477D5" w14:textId="77777777" w:rsidR="00000000" w:rsidRDefault="003F103A">
      <w:pPr>
        <w:numPr>
          <w:ilvl w:val="0"/>
          <w:numId w:val="5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c_hash</w:t>
      </w:r>
      <w:proofErr w:type="spellEnd"/>
      <w:r>
        <w:rPr>
          <w:rFonts w:ascii="Verdana" w:eastAsia="Times New Roman" w:hAnsi="Verdana"/>
          <w:color w:val="000000"/>
          <w:lang w:val="en"/>
        </w:rPr>
        <w:t xml:space="preserve"> </w:t>
      </w:r>
    </w:p>
    <w:p w14:paraId="5D15F86D" w14:textId="77777777" w:rsidR="00000000" w:rsidRDefault="003F103A">
      <w:pPr>
        <w:numPr>
          <w:ilvl w:val="0"/>
          <w:numId w:val="54"/>
        </w:numPr>
        <w:ind w:left="1200" w:right="480"/>
        <w:divId w:val="1567063107"/>
        <w:rPr>
          <w:rFonts w:ascii="Verdana" w:eastAsia="Times New Roman" w:hAnsi="Verdana"/>
          <w:color w:val="000000"/>
          <w:lang w:val="en"/>
        </w:rPr>
      </w:pPr>
      <w:r>
        <w:rPr>
          <w:rFonts w:ascii="Verdana" w:eastAsia="Times New Roman" w:hAnsi="Verdana"/>
          <w:color w:val="000000"/>
          <w:lang w:val="en"/>
        </w:rPr>
        <w:t>Cl</w:t>
      </w:r>
      <w:r>
        <w:rPr>
          <w:rFonts w:ascii="Verdana" w:eastAsia="Times New Roman" w:hAnsi="Verdana"/>
          <w:color w:val="000000"/>
          <w:lang w:val="en"/>
        </w:rPr>
        <w:t xml:space="preserve">aim Description: Code hash value </w:t>
      </w:r>
    </w:p>
    <w:p w14:paraId="2EE84378" w14:textId="77777777" w:rsidR="00000000" w:rsidRDefault="003F103A">
      <w:pPr>
        <w:numPr>
          <w:ilvl w:val="0"/>
          <w:numId w:val="5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F710C37" w14:textId="77777777" w:rsidR="00000000" w:rsidRDefault="003F103A">
      <w:pPr>
        <w:numPr>
          <w:ilvl w:val="0"/>
          <w:numId w:val="5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HybridIDToken" w:history="1">
        <w:r>
          <w:rPr>
            <w:rStyle w:val="Hyperlink"/>
            <w:rFonts w:ascii="Verdana" w:eastAsia="Times New Roman" w:hAnsi="Verdana"/>
            <w:u w:val="none"/>
            <w:lang w:val="en"/>
          </w:rPr>
          <w:t>Section 3.3.2.11</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4EEE679B" w14:textId="77777777" w:rsidR="00000000" w:rsidRDefault="003F103A">
      <w:pPr>
        <w:numPr>
          <w:ilvl w:val="0"/>
          <w:numId w:val="55"/>
        </w:numPr>
        <w:ind w:left="1200" w:right="480"/>
        <w:divId w:val="1567063107"/>
        <w:rPr>
          <w:rFonts w:ascii="Verdana" w:eastAsia="Times New Roman" w:hAnsi="Verdana"/>
          <w:color w:val="000000"/>
          <w:lang w:val="en"/>
        </w:rPr>
      </w:pPr>
      <w:r>
        <w:rPr>
          <w:rFonts w:ascii="Verdana" w:eastAsia="Times New Roman" w:hAnsi="Verdana"/>
          <w:color w:val="000000"/>
          <w:lang w:val="en"/>
        </w:rPr>
        <w:t>Claim Nam</w:t>
      </w:r>
      <w:r>
        <w:rPr>
          <w:rFonts w:ascii="Verdana" w:eastAsia="Times New Roman" w:hAnsi="Verdana"/>
          <w:color w:val="000000"/>
          <w:lang w:val="en"/>
        </w:rPr>
        <w:t xml:space="preserve">e: </w:t>
      </w:r>
      <w:proofErr w:type="spellStart"/>
      <w:r>
        <w:rPr>
          <w:rStyle w:val="HTMLTypewriter"/>
          <w:lang w:val="en"/>
        </w:rPr>
        <w:t>acr</w:t>
      </w:r>
      <w:proofErr w:type="spellEnd"/>
      <w:r>
        <w:rPr>
          <w:rFonts w:ascii="Verdana" w:eastAsia="Times New Roman" w:hAnsi="Verdana"/>
          <w:color w:val="000000"/>
          <w:lang w:val="en"/>
        </w:rPr>
        <w:t xml:space="preserve"> </w:t>
      </w:r>
    </w:p>
    <w:p w14:paraId="2B09860B" w14:textId="77777777" w:rsidR="00000000" w:rsidRDefault="003F103A">
      <w:pPr>
        <w:numPr>
          <w:ilvl w:val="0"/>
          <w:numId w:val="5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Authentication Context Class Reference </w:t>
      </w:r>
    </w:p>
    <w:p w14:paraId="27681A95" w14:textId="77777777" w:rsidR="00000000" w:rsidRDefault="003F103A">
      <w:pPr>
        <w:numPr>
          <w:ilvl w:val="0"/>
          <w:numId w:val="5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FD07DA6" w14:textId="77777777" w:rsidR="00000000" w:rsidRDefault="003F103A">
      <w:pPr>
        <w:numPr>
          <w:ilvl w:val="0"/>
          <w:numId w:val="5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r>
        <w:rPr>
          <w:rFonts w:ascii="Verdana" w:eastAsia="Times New Roman" w:hAnsi="Verdana"/>
          <w:color w:val="000000"/>
          <w:lang w:val="en"/>
        </w:rPr>
        <w:t xml:space="preserve">of this document </w:t>
      </w:r>
    </w:p>
    <w:p w14:paraId="5C7139FF" w14:textId="77777777" w:rsidR="00000000" w:rsidRDefault="003F103A">
      <w:pPr>
        <w:numPr>
          <w:ilvl w:val="0"/>
          <w:numId w:val="5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amr</w:t>
      </w:r>
      <w:proofErr w:type="spellEnd"/>
      <w:r>
        <w:rPr>
          <w:rFonts w:ascii="Verdana" w:eastAsia="Times New Roman" w:hAnsi="Verdana"/>
          <w:color w:val="000000"/>
          <w:lang w:val="en"/>
        </w:rPr>
        <w:t xml:space="preserve"> </w:t>
      </w:r>
    </w:p>
    <w:p w14:paraId="7ECACCAA" w14:textId="77777777" w:rsidR="00000000" w:rsidRDefault="003F103A">
      <w:pPr>
        <w:numPr>
          <w:ilvl w:val="0"/>
          <w:numId w:val="5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Authentication Methods References </w:t>
      </w:r>
    </w:p>
    <w:p w14:paraId="451A9E94" w14:textId="77777777" w:rsidR="00000000" w:rsidRDefault="003F103A">
      <w:pPr>
        <w:numPr>
          <w:ilvl w:val="0"/>
          <w:numId w:val="5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942612B" w14:textId="77777777" w:rsidR="00000000" w:rsidRDefault="003F103A">
      <w:pPr>
        <w:numPr>
          <w:ilvl w:val="0"/>
          <w:numId w:val="5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IDToken" w:history="1">
        <w:r>
          <w:rPr>
            <w:rStyle w:val="Hyperlink"/>
            <w:rFonts w:ascii="Verdana" w:eastAsia="Times New Roman" w:hAnsi="Verdana"/>
            <w:u w:val="none"/>
            <w:lang w:val="en"/>
          </w:rPr>
          <w:t>Sectio</w:t>
        </w:r>
        <w:r>
          <w:rPr>
            <w:rStyle w:val="Hyperlink"/>
            <w:rFonts w:ascii="Verdana" w:eastAsia="Times New Roman" w:hAnsi="Verdana"/>
            <w:u w:val="none"/>
            <w:lang w:val="en"/>
          </w:rPr>
          <w:t>n 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of this document </w:t>
      </w:r>
    </w:p>
    <w:p w14:paraId="72967A72" w14:textId="77777777" w:rsidR="00000000" w:rsidRDefault="003F103A">
      <w:pPr>
        <w:numPr>
          <w:ilvl w:val="0"/>
          <w:numId w:val="5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Name: </w:t>
      </w:r>
      <w:proofErr w:type="spellStart"/>
      <w:r>
        <w:rPr>
          <w:rStyle w:val="HTMLTypewriter"/>
          <w:lang w:val="en"/>
        </w:rPr>
        <w:t>sub_jwk</w:t>
      </w:r>
      <w:proofErr w:type="spellEnd"/>
      <w:r>
        <w:rPr>
          <w:rFonts w:ascii="Verdana" w:eastAsia="Times New Roman" w:hAnsi="Verdana"/>
          <w:color w:val="000000"/>
          <w:lang w:val="en"/>
        </w:rPr>
        <w:t xml:space="preserve"> </w:t>
      </w:r>
    </w:p>
    <w:p w14:paraId="11E460BA" w14:textId="77777777" w:rsidR="00000000" w:rsidRDefault="003F103A">
      <w:pPr>
        <w:numPr>
          <w:ilvl w:val="0"/>
          <w:numId w:val="5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Claim Description: Public key used to check the signature of an ID Token </w:t>
      </w:r>
    </w:p>
    <w:p w14:paraId="015F760C" w14:textId="77777777" w:rsidR="00000000" w:rsidRDefault="003F103A">
      <w:pPr>
        <w:numPr>
          <w:ilvl w:val="0"/>
          <w:numId w:val="5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46405FDC" w14:textId="77777777" w:rsidR="00000000" w:rsidRDefault="003F103A">
      <w:pPr>
        <w:numPr>
          <w:ilvl w:val="0"/>
          <w:numId w:val="57"/>
        </w:numPr>
        <w:ind w:left="1200" w:right="480"/>
        <w:divId w:val="1567063107"/>
        <w:rPr>
          <w:rFonts w:ascii="Verdana" w:eastAsia="Times New Roman" w:hAnsi="Verdana"/>
          <w:color w:val="000000"/>
          <w:lang w:val="en"/>
        </w:rPr>
      </w:pPr>
      <w:r>
        <w:rPr>
          <w:rFonts w:ascii="Verdana" w:eastAsia="Times New Roman" w:hAnsi="Verdana"/>
          <w:color w:val="000000"/>
          <w:lang w:val="en"/>
        </w:rPr>
        <w:t>Specification Document(s</w:t>
      </w:r>
      <w:r>
        <w:rPr>
          <w:rFonts w:ascii="Verdana" w:eastAsia="Times New Roman" w:hAnsi="Verdana"/>
          <w:color w:val="000000"/>
          <w:lang w:val="en"/>
        </w:rPr>
        <w:t xml:space="preserve">): </w:t>
      </w:r>
      <w:hyperlink w:anchor="SelfIssuedResponse" w:history="1">
        <w:r>
          <w:rPr>
            <w:rStyle w:val="Hyperlink"/>
            <w:rFonts w:ascii="Verdana" w:eastAsia="Times New Roman" w:hAnsi="Verdana"/>
            <w:u w:val="none"/>
            <w:lang w:val="en"/>
          </w:rPr>
          <w:t>Section 7.4</w:t>
        </w:r>
        <w:r>
          <w:rPr>
            <w:rStyle w:val="Hyperlink"/>
            <w:rFonts w:ascii="Verdana" w:eastAsia="Times New Roman" w:hAnsi="Verdana"/>
            <w:vanish/>
            <w:u w:val="none"/>
            <w:lang w:val="en"/>
          </w:rPr>
          <w:t xml:space="preserve"> (Self-Issued OpenID Provider Response)</w:t>
        </w:r>
      </w:hyperlink>
      <w:r>
        <w:rPr>
          <w:rFonts w:ascii="Verdana" w:eastAsia="Times New Roman" w:hAnsi="Verdana"/>
          <w:color w:val="000000"/>
          <w:lang w:val="en"/>
        </w:rPr>
        <w:t xml:space="preserve"> of this document </w:t>
      </w:r>
    </w:p>
    <w:p w14:paraId="2EAA48ED" w14:textId="77777777" w:rsidR="00000000" w:rsidRDefault="003F103A">
      <w:pPr>
        <w:spacing w:before="0" w:beforeAutospacing="0" w:after="0" w:afterAutospacing="0"/>
        <w:divId w:val="1567063107"/>
        <w:rPr>
          <w:rFonts w:ascii="Verdana" w:eastAsia="Times New Roman" w:hAnsi="Verdana"/>
          <w:color w:val="000000"/>
          <w:lang w:val="en"/>
        </w:rPr>
      </w:pPr>
      <w:bookmarkStart w:id="367" w:name="OAuthParametersRegistry"/>
      <w:bookmarkEnd w:id="367"/>
    </w:p>
    <w:p w14:paraId="55BC6E6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16E04A5" w14:textId="77777777">
        <w:trPr>
          <w:divId w:val="1567063107"/>
          <w:trHeight w:val="225"/>
          <w:tblCellSpacing w:w="12" w:type="dxa"/>
        </w:trPr>
        <w:tc>
          <w:tcPr>
            <w:tcW w:w="450" w:type="dxa"/>
            <w:shd w:val="clear" w:color="auto" w:fill="990000"/>
            <w:vAlign w:val="center"/>
            <w:hideMark/>
          </w:tcPr>
          <w:p w14:paraId="38E48278"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4B4F99E" w14:textId="77777777" w:rsidR="00000000" w:rsidRDefault="003F103A">
      <w:pPr>
        <w:pStyle w:val="Heading3"/>
        <w:divId w:val="1567063107"/>
        <w:rPr>
          <w:rFonts w:eastAsia="Times New Roman"/>
          <w:lang w:val="en"/>
        </w:rPr>
      </w:pPr>
      <w:bookmarkStart w:id="368" w:name="rfc.section.18.2"/>
      <w:bookmarkEnd w:id="368"/>
      <w:r>
        <w:rPr>
          <w:rFonts w:eastAsia="Times New Roman"/>
          <w:lang w:val="en"/>
        </w:rPr>
        <w:t>18.2.</w:t>
      </w:r>
      <w:proofErr w:type="gramStart"/>
      <w:r>
        <w:rPr>
          <w:rFonts w:eastAsia="Times New Roman"/>
          <w:lang w:val="en"/>
        </w:rPr>
        <w:t>  OAuth</w:t>
      </w:r>
      <w:proofErr w:type="gramEnd"/>
      <w:r>
        <w:rPr>
          <w:rFonts w:eastAsia="Times New Roman"/>
          <w:lang w:val="en"/>
        </w:rPr>
        <w:t xml:space="preserve"> Parameters Registration</w:t>
      </w:r>
    </w:p>
    <w:p w14:paraId="0DD90DC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registers the following parameters in the IANA OAuth Parameters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w:t>
        </w:r>
        <w:r>
          <w:rPr>
            <w:rStyle w:val="Hyperlink"/>
            <w:rFonts w:ascii="Verdana" w:hAnsi="Verdana"/>
            <w:vanish/>
            <w:u w:val="none"/>
            <w:lang w:val="en"/>
          </w:rPr>
          <w:t>Hardt, D., “The OAuth 2.0 Authorization Framework,” October 2012.)</w:t>
        </w:r>
      </w:hyperlink>
      <w:r>
        <w:rPr>
          <w:rFonts w:ascii="Verdana" w:hAnsi="Verdana"/>
          <w:color w:val="000000"/>
          <w:lang w:val="en"/>
        </w:rPr>
        <w:t xml:space="preserve"> [RFC6749]. </w:t>
      </w:r>
    </w:p>
    <w:p w14:paraId="5AF22392" w14:textId="77777777" w:rsidR="00000000" w:rsidRDefault="003F103A">
      <w:pPr>
        <w:spacing w:before="0" w:beforeAutospacing="0" w:after="0" w:afterAutospacing="0"/>
        <w:divId w:val="1567063107"/>
        <w:rPr>
          <w:rFonts w:ascii="Verdana" w:eastAsia="Times New Roman" w:hAnsi="Verdana"/>
          <w:color w:val="000000"/>
          <w:lang w:val="en"/>
        </w:rPr>
      </w:pPr>
      <w:bookmarkStart w:id="369" w:name="ParametersContents"/>
      <w:bookmarkEnd w:id="369"/>
    </w:p>
    <w:p w14:paraId="164B6C3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91BA3D8" w14:textId="77777777">
        <w:trPr>
          <w:divId w:val="1567063107"/>
          <w:trHeight w:val="225"/>
          <w:tblCellSpacing w:w="12" w:type="dxa"/>
        </w:trPr>
        <w:tc>
          <w:tcPr>
            <w:tcW w:w="450" w:type="dxa"/>
            <w:shd w:val="clear" w:color="auto" w:fill="990000"/>
            <w:vAlign w:val="center"/>
            <w:hideMark/>
          </w:tcPr>
          <w:p w14:paraId="6682203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696D96" w14:textId="77777777" w:rsidR="00000000" w:rsidRDefault="003F103A">
      <w:pPr>
        <w:pStyle w:val="Heading3"/>
        <w:divId w:val="1567063107"/>
        <w:rPr>
          <w:rFonts w:eastAsia="Times New Roman"/>
          <w:lang w:val="en"/>
        </w:rPr>
      </w:pPr>
      <w:bookmarkStart w:id="370" w:name="rfc.section.18.2.1"/>
      <w:bookmarkEnd w:id="370"/>
      <w:r>
        <w:rPr>
          <w:rFonts w:eastAsia="Times New Roman"/>
          <w:lang w:val="en"/>
        </w:rPr>
        <w:t>18.2.1.</w:t>
      </w:r>
      <w:proofErr w:type="gramStart"/>
      <w:r>
        <w:rPr>
          <w:rFonts w:eastAsia="Times New Roman"/>
          <w:lang w:val="en"/>
        </w:rPr>
        <w:t>  Registry</w:t>
      </w:r>
      <w:proofErr w:type="gramEnd"/>
      <w:r>
        <w:rPr>
          <w:rFonts w:eastAsia="Times New Roman"/>
          <w:lang w:val="en"/>
        </w:rPr>
        <w:t xml:space="preserve"> Contents</w:t>
      </w:r>
    </w:p>
    <w:p w14:paraId="7B9DDE58" w14:textId="77777777" w:rsidR="00000000" w:rsidRDefault="003F103A">
      <w:pPr>
        <w:numPr>
          <w:ilvl w:val="0"/>
          <w:numId w:val="5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nonce</w:t>
      </w:r>
      <w:r>
        <w:rPr>
          <w:rFonts w:ascii="Verdana" w:eastAsia="Times New Roman" w:hAnsi="Verdana"/>
          <w:color w:val="000000"/>
          <w:lang w:val="en"/>
        </w:rPr>
        <w:t xml:space="preserve"> </w:t>
      </w:r>
    </w:p>
    <w:p w14:paraId="7267C16A" w14:textId="77777777" w:rsidR="00000000" w:rsidRDefault="003F103A">
      <w:pPr>
        <w:numPr>
          <w:ilvl w:val="0"/>
          <w:numId w:val="5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173EB7C" w14:textId="77777777" w:rsidR="00000000" w:rsidRDefault="003F103A">
      <w:pPr>
        <w:numPr>
          <w:ilvl w:val="0"/>
          <w:numId w:val="5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71D9DC9" w14:textId="77777777" w:rsidR="00000000" w:rsidRDefault="003F103A">
      <w:pPr>
        <w:numPr>
          <w:ilvl w:val="0"/>
          <w:numId w:val="5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63AE22A" w14:textId="77777777" w:rsidR="00000000" w:rsidRDefault="003F103A">
      <w:pPr>
        <w:numPr>
          <w:ilvl w:val="0"/>
          <w:numId w:val="5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0C033D4D" w14:textId="77777777" w:rsidR="00000000" w:rsidRDefault="003F103A">
      <w:pPr>
        <w:numPr>
          <w:ilvl w:val="0"/>
          <w:numId w:val="5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display</w:t>
      </w:r>
      <w:r>
        <w:rPr>
          <w:rFonts w:ascii="Verdana" w:eastAsia="Times New Roman" w:hAnsi="Verdana"/>
          <w:color w:val="000000"/>
          <w:lang w:val="en"/>
        </w:rPr>
        <w:t xml:space="preserve"> </w:t>
      </w:r>
    </w:p>
    <w:p w14:paraId="735376DB" w14:textId="77777777" w:rsidR="00000000" w:rsidRDefault="003F103A">
      <w:pPr>
        <w:numPr>
          <w:ilvl w:val="0"/>
          <w:numId w:val="5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4039F20" w14:textId="77777777" w:rsidR="00000000" w:rsidRDefault="003F103A">
      <w:pPr>
        <w:numPr>
          <w:ilvl w:val="0"/>
          <w:numId w:val="5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9FC7A4B" w14:textId="77777777" w:rsidR="00000000" w:rsidRDefault="003F103A">
      <w:pPr>
        <w:numPr>
          <w:ilvl w:val="0"/>
          <w:numId w:val="5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65EC901F" w14:textId="77777777" w:rsidR="00000000" w:rsidRDefault="003F103A">
      <w:pPr>
        <w:numPr>
          <w:ilvl w:val="0"/>
          <w:numId w:val="59"/>
        </w:numPr>
        <w:ind w:left="1200" w:right="480"/>
        <w:divId w:val="1567063107"/>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3F61DF49" w14:textId="77777777" w:rsidR="00000000" w:rsidRDefault="003F103A">
      <w:pPr>
        <w:numPr>
          <w:ilvl w:val="0"/>
          <w:numId w:val="6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prompt</w:t>
      </w:r>
      <w:r>
        <w:rPr>
          <w:rFonts w:ascii="Verdana" w:eastAsia="Times New Roman" w:hAnsi="Verdana"/>
          <w:color w:val="000000"/>
          <w:lang w:val="en"/>
        </w:rPr>
        <w:t xml:space="preserve"> </w:t>
      </w:r>
    </w:p>
    <w:p w14:paraId="28BFCE2F" w14:textId="77777777" w:rsidR="00000000" w:rsidRDefault="003F103A">
      <w:pPr>
        <w:numPr>
          <w:ilvl w:val="0"/>
          <w:numId w:val="6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155B2AB" w14:textId="77777777" w:rsidR="00000000" w:rsidRDefault="003F103A">
      <w:pPr>
        <w:numPr>
          <w:ilvl w:val="0"/>
          <w:numId w:val="6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2FB442E8" w14:textId="77777777" w:rsidR="00000000" w:rsidRDefault="003F103A">
      <w:pPr>
        <w:numPr>
          <w:ilvl w:val="0"/>
          <w:numId w:val="6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317790A1" w14:textId="77777777" w:rsidR="00000000" w:rsidRDefault="003F103A">
      <w:pPr>
        <w:numPr>
          <w:ilvl w:val="0"/>
          <w:numId w:val="6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2F43BDE" w14:textId="77777777" w:rsidR="00000000" w:rsidRDefault="003F103A">
      <w:pPr>
        <w:numPr>
          <w:ilvl w:val="0"/>
          <w:numId w:val="6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max_age</w:t>
      </w:r>
      <w:proofErr w:type="spellEnd"/>
      <w:r>
        <w:rPr>
          <w:rFonts w:ascii="Verdana" w:eastAsia="Times New Roman" w:hAnsi="Verdana"/>
          <w:color w:val="000000"/>
          <w:lang w:val="en"/>
        </w:rPr>
        <w:t xml:space="preserve"> </w:t>
      </w:r>
    </w:p>
    <w:p w14:paraId="7EA98325" w14:textId="77777777" w:rsidR="00000000" w:rsidRDefault="003F103A">
      <w:pPr>
        <w:numPr>
          <w:ilvl w:val="0"/>
          <w:numId w:val="6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81917EE" w14:textId="77777777" w:rsidR="00000000" w:rsidRDefault="003F103A">
      <w:pPr>
        <w:numPr>
          <w:ilvl w:val="0"/>
          <w:numId w:val="61"/>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openid-specs-ab@lists.openid</w:t>
      </w:r>
      <w:r>
        <w:rPr>
          <w:rFonts w:ascii="Verdana" w:eastAsia="Times New Roman" w:hAnsi="Verdana"/>
          <w:color w:val="000000"/>
          <w:lang w:val="en"/>
        </w:rPr>
        <w:t xml:space="preserve">.net </w:t>
      </w:r>
    </w:p>
    <w:p w14:paraId="05B7D81C" w14:textId="77777777" w:rsidR="00000000" w:rsidRDefault="003F103A">
      <w:pPr>
        <w:numPr>
          <w:ilvl w:val="0"/>
          <w:numId w:val="61"/>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8EA6B0E" w14:textId="77777777" w:rsidR="00000000" w:rsidRDefault="003F103A">
      <w:pPr>
        <w:numPr>
          <w:ilvl w:val="0"/>
          <w:numId w:val="6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541A03D4" w14:textId="77777777" w:rsidR="00000000" w:rsidRDefault="003F103A">
      <w:pPr>
        <w:numPr>
          <w:ilvl w:val="0"/>
          <w:numId w:val="6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ui_locales</w:t>
      </w:r>
      <w:proofErr w:type="spellEnd"/>
      <w:r>
        <w:rPr>
          <w:rFonts w:ascii="Verdana" w:eastAsia="Times New Roman" w:hAnsi="Verdana"/>
          <w:color w:val="000000"/>
          <w:lang w:val="en"/>
        </w:rPr>
        <w:t xml:space="preserve"> </w:t>
      </w:r>
    </w:p>
    <w:p w14:paraId="0511ACB8" w14:textId="77777777" w:rsidR="00000000" w:rsidRDefault="003F103A">
      <w:pPr>
        <w:numPr>
          <w:ilvl w:val="0"/>
          <w:numId w:val="6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121BB403" w14:textId="77777777" w:rsidR="00000000" w:rsidRDefault="003F103A">
      <w:pPr>
        <w:numPr>
          <w:ilvl w:val="0"/>
          <w:numId w:val="62"/>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w:t>
      </w:r>
      <w:r>
        <w:rPr>
          <w:rFonts w:ascii="Verdana" w:eastAsia="Times New Roman" w:hAnsi="Verdana"/>
          <w:color w:val="000000"/>
          <w:lang w:val="en"/>
        </w:rPr>
        <w:t xml:space="preserve"> OpenID Foundation Artifact Binding Working Group - openid-specs-ab@lists.openid.net </w:t>
      </w:r>
    </w:p>
    <w:p w14:paraId="4BD58E29" w14:textId="77777777" w:rsidR="00000000" w:rsidRDefault="003F103A">
      <w:pPr>
        <w:numPr>
          <w:ilvl w:val="0"/>
          <w:numId w:val="6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5ABBA824" w14:textId="77777777" w:rsidR="00000000" w:rsidRDefault="003F103A">
      <w:pPr>
        <w:numPr>
          <w:ilvl w:val="0"/>
          <w:numId w:val="6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6C2E4079" w14:textId="77777777" w:rsidR="00000000" w:rsidRDefault="003F103A">
      <w:pPr>
        <w:numPr>
          <w:ilvl w:val="0"/>
          <w:numId w:val="63"/>
        </w:numPr>
        <w:ind w:left="1200" w:right="480"/>
        <w:divId w:val="1567063107"/>
        <w:rPr>
          <w:rFonts w:ascii="Verdana" w:eastAsia="Times New Roman" w:hAnsi="Verdana"/>
          <w:color w:val="000000"/>
          <w:lang w:val="en"/>
        </w:rPr>
      </w:pPr>
      <w:r>
        <w:rPr>
          <w:rFonts w:ascii="Verdana" w:eastAsia="Times New Roman" w:hAnsi="Verdana"/>
          <w:color w:val="000000"/>
          <w:lang w:val="en"/>
        </w:rPr>
        <w:t>Parameter name:</w:t>
      </w:r>
      <w:r>
        <w:rPr>
          <w:rFonts w:ascii="Verdana" w:eastAsia="Times New Roman" w:hAnsi="Verdana"/>
          <w:color w:val="000000"/>
          <w:lang w:val="en"/>
        </w:rPr>
        <w:t xml:space="preserve"> </w:t>
      </w:r>
      <w:proofErr w:type="spellStart"/>
      <w:r>
        <w:rPr>
          <w:rStyle w:val="HTMLTypewriter"/>
          <w:lang w:val="en"/>
        </w:rPr>
        <w:t>claims_locales</w:t>
      </w:r>
      <w:proofErr w:type="spellEnd"/>
      <w:r>
        <w:rPr>
          <w:rFonts w:ascii="Verdana" w:eastAsia="Times New Roman" w:hAnsi="Verdana"/>
          <w:color w:val="000000"/>
          <w:lang w:val="en"/>
        </w:rPr>
        <w:t xml:space="preserve"> </w:t>
      </w:r>
    </w:p>
    <w:p w14:paraId="456C422A" w14:textId="77777777" w:rsidR="00000000" w:rsidRDefault="003F103A">
      <w:pPr>
        <w:numPr>
          <w:ilvl w:val="0"/>
          <w:numId w:val="6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53327C9" w14:textId="77777777" w:rsidR="00000000" w:rsidRDefault="003F103A">
      <w:pPr>
        <w:numPr>
          <w:ilvl w:val="0"/>
          <w:numId w:val="6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68A44C0" w14:textId="77777777" w:rsidR="00000000" w:rsidRDefault="003F103A">
      <w:pPr>
        <w:numPr>
          <w:ilvl w:val="0"/>
          <w:numId w:val="6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LanguagesAndScripts" w:history="1">
        <w:r>
          <w:rPr>
            <w:rStyle w:val="Hyperlink"/>
            <w:rFonts w:ascii="Verdana" w:eastAsia="Times New Roman" w:hAnsi="Verdana"/>
            <w:u w:val="none"/>
            <w:lang w:val="en"/>
          </w:rPr>
          <w:t>Section 5.2</w:t>
        </w:r>
        <w:r>
          <w:rPr>
            <w:rStyle w:val="Hyperlink"/>
            <w:rFonts w:ascii="Verdana" w:eastAsia="Times New Roman" w:hAnsi="Verdana"/>
            <w:vanish/>
            <w:u w:val="none"/>
            <w:lang w:val="en"/>
          </w:rPr>
          <w:t xml:space="preserve"> (Claims Languages and Scripts)</w:t>
        </w:r>
      </w:hyperlink>
      <w:r>
        <w:rPr>
          <w:rFonts w:ascii="Verdana" w:eastAsia="Times New Roman" w:hAnsi="Verdana"/>
          <w:color w:val="000000"/>
          <w:lang w:val="en"/>
        </w:rPr>
        <w:t xml:space="preserve"> of this document </w:t>
      </w:r>
    </w:p>
    <w:p w14:paraId="317C67D2" w14:textId="77777777" w:rsidR="00000000" w:rsidRDefault="003F103A">
      <w:pPr>
        <w:numPr>
          <w:ilvl w:val="0"/>
          <w:numId w:val="6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0CA7B6B0" w14:textId="77777777" w:rsidR="00000000" w:rsidRDefault="003F103A">
      <w:pPr>
        <w:numPr>
          <w:ilvl w:val="0"/>
          <w:numId w:val="6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id_token_hint</w:t>
      </w:r>
      <w:proofErr w:type="spellEnd"/>
      <w:r>
        <w:rPr>
          <w:rFonts w:ascii="Verdana" w:eastAsia="Times New Roman" w:hAnsi="Verdana"/>
          <w:color w:val="000000"/>
          <w:lang w:val="en"/>
        </w:rPr>
        <w:t xml:space="preserve"> </w:t>
      </w:r>
    </w:p>
    <w:p w14:paraId="191837C9" w14:textId="77777777" w:rsidR="00000000" w:rsidRDefault="003F103A">
      <w:pPr>
        <w:numPr>
          <w:ilvl w:val="0"/>
          <w:numId w:val="6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5120D630" w14:textId="77777777" w:rsidR="00000000" w:rsidRDefault="003F103A">
      <w:pPr>
        <w:numPr>
          <w:ilvl w:val="0"/>
          <w:numId w:val="6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3C5C3CE" w14:textId="77777777" w:rsidR="00000000" w:rsidRDefault="003F103A">
      <w:pPr>
        <w:numPr>
          <w:ilvl w:val="0"/>
          <w:numId w:val="6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04F5A3E9" w14:textId="77777777" w:rsidR="00000000" w:rsidRDefault="003F103A">
      <w:pPr>
        <w:numPr>
          <w:ilvl w:val="0"/>
          <w:numId w:val="64"/>
        </w:numPr>
        <w:ind w:left="1200" w:right="480"/>
        <w:divId w:val="1567063107"/>
        <w:rPr>
          <w:rFonts w:ascii="Verdana" w:eastAsia="Times New Roman" w:hAnsi="Verdana"/>
          <w:color w:val="000000"/>
          <w:lang w:val="en"/>
        </w:rPr>
      </w:pPr>
      <w:r>
        <w:rPr>
          <w:rFonts w:ascii="Verdana" w:eastAsia="Times New Roman" w:hAnsi="Verdana"/>
          <w:color w:val="000000"/>
          <w:lang w:val="en"/>
        </w:rPr>
        <w:t>Related information: Non</w:t>
      </w:r>
      <w:r>
        <w:rPr>
          <w:rFonts w:ascii="Verdana" w:eastAsia="Times New Roman" w:hAnsi="Verdana"/>
          <w:color w:val="000000"/>
          <w:lang w:val="en"/>
        </w:rPr>
        <w:t xml:space="preserve">e </w:t>
      </w:r>
    </w:p>
    <w:p w14:paraId="5E9DCEAD" w14:textId="77777777" w:rsidR="00000000" w:rsidRDefault="003F103A">
      <w:pPr>
        <w:numPr>
          <w:ilvl w:val="0"/>
          <w:numId w:val="6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login_hint</w:t>
      </w:r>
      <w:proofErr w:type="spellEnd"/>
      <w:r>
        <w:rPr>
          <w:rFonts w:ascii="Verdana" w:eastAsia="Times New Roman" w:hAnsi="Verdana"/>
          <w:color w:val="000000"/>
          <w:lang w:val="en"/>
        </w:rPr>
        <w:t xml:space="preserve"> </w:t>
      </w:r>
    </w:p>
    <w:p w14:paraId="670EA30E" w14:textId="77777777" w:rsidR="00000000" w:rsidRDefault="003F103A">
      <w:pPr>
        <w:numPr>
          <w:ilvl w:val="0"/>
          <w:numId w:val="6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3792329E" w14:textId="77777777" w:rsidR="00000000" w:rsidRDefault="003F103A">
      <w:pPr>
        <w:numPr>
          <w:ilvl w:val="0"/>
          <w:numId w:val="6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EACABC4" w14:textId="77777777" w:rsidR="00000000" w:rsidRDefault="003F103A">
      <w:pPr>
        <w:numPr>
          <w:ilvl w:val="0"/>
          <w:numId w:val="6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w:t>
        </w:r>
        <w:r>
          <w:rPr>
            <w:rStyle w:val="Hyperlink"/>
            <w:rFonts w:ascii="Verdana" w:eastAsia="Times New Roman" w:hAnsi="Verdana"/>
            <w:u w:val="none"/>
            <w:lang w:val="en"/>
          </w:rPr>
          <w:t>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41466C46" w14:textId="77777777" w:rsidR="00000000" w:rsidRDefault="003F103A">
      <w:pPr>
        <w:numPr>
          <w:ilvl w:val="0"/>
          <w:numId w:val="6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45B48CD3" w14:textId="77777777" w:rsidR="00000000" w:rsidRDefault="003F103A">
      <w:pPr>
        <w:numPr>
          <w:ilvl w:val="0"/>
          <w:numId w:val="6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acr_values</w:t>
      </w:r>
      <w:proofErr w:type="spellEnd"/>
      <w:r>
        <w:rPr>
          <w:rFonts w:ascii="Verdana" w:eastAsia="Times New Roman" w:hAnsi="Verdana"/>
          <w:color w:val="000000"/>
          <w:lang w:val="en"/>
        </w:rPr>
        <w:t xml:space="preserve"> </w:t>
      </w:r>
    </w:p>
    <w:p w14:paraId="3A8B5ADC" w14:textId="77777777" w:rsidR="00000000" w:rsidRDefault="003F103A">
      <w:pPr>
        <w:numPr>
          <w:ilvl w:val="0"/>
          <w:numId w:val="6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0F298C75" w14:textId="77777777" w:rsidR="00000000" w:rsidRDefault="003F103A">
      <w:pPr>
        <w:numPr>
          <w:ilvl w:val="0"/>
          <w:numId w:val="66"/>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openid-specs-ab@lists.open</w:t>
      </w:r>
      <w:r>
        <w:rPr>
          <w:rFonts w:ascii="Verdana" w:eastAsia="Times New Roman" w:hAnsi="Verdana"/>
          <w:color w:val="000000"/>
          <w:lang w:val="en"/>
        </w:rPr>
        <w:t xml:space="preserve">id.net </w:t>
      </w:r>
    </w:p>
    <w:p w14:paraId="47FE1282" w14:textId="77777777" w:rsidR="00000000" w:rsidRDefault="003F103A">
      <w:pPr>
        <w:numPr>
          <w:ilvl w:val="0"/>
          <w:numId w:val="6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orizationEndpoint" w:history="1">
        <w:r>
          <w:rPr>
            <w:rStyle w:val="Hyperlink"/>
            <w:rFonts w:ascii="Verdana" w:eastAsia="Times New Roman" w:hAnsi="Verdana"/>
            <w:u w:val="none"/>
            <w:lang w:val="en"/>
          </w:rPr>
          <w:t>Section 3.1.2</w:t>
        </w:r>
        <w:r>
          <w:rPr>
            <w:rStyle w:val="Hyperlink"/>
            <w:rFonts w:ascii="Verdana" w:eastAsia="Times New Roman" w:hAnsi="Verdana"/>
            <w:vanish/>
            <w:u w:val="none"/>
            <w:lang w:val="en"/>
          </w:rPr>
          <w:t xml:space="preserve"> (Authorization Endpoint)</w:t>
        </w:r>
      </w:hyperlink>
      <w:r>
        <w:rPr>
          <w:rFonts w:ascii="Verdana" w:eastAsia="Times New Roman" w:hAnsi="Verdana"/>
          <w:color w:val="000000"/>
          <w:lang w:val="en"/>
        </w:rPr>
        <w:t xml:space="preserve"> of this document </w:t>
      </w:r>
    </w:p>
    <w:p w14:paraId="7918F34B" w14:textId="77777777" w:rsidR="00000000" w:rsidRDefault="003F103A">
      <w:pPr>
        <w:numPr>
          <w:ilvl w:val="0"/>
          <w:numId w:val="6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4D3A7DEE" w14:textId="77777777" w:rsidR="00000000" w:rsidRDefault="003F103A">
      <w:pPr>
        <w:numPr>
          <w:ilvl w:val="0"/>
          <w:numId w:val="67"/>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Parameter name: </w:t>
      </w:r>
      <w:r>
        <w:rPr>
          <w:rStyle w:val="HTMLTypewriter"/>
          <w:lang w:val="en"/>
        </w:rPr>
        <w:t>claims</w:t>
      </w:r>
      <w:r>
        <w:rPr>
          <w:rFonts w:ascii="Verdana" w:eastAsia="Times New Roman" w:hAnsi="Verdana"/>
          <w:color w:val="000000"/>
          <w:lang w:val="en"/>
        </w:rPr>
        <w:t xml:space="preserve"> </w:t>
      </w:r>
    </w:p>
    <w:p w14:paraId="57FDECB3" w14:textId="77777777" w:rsidR="00000000" w:rsidRDefault="003F103A">
      <w:pPr>
        <w:numPr>
          <w:ilvl w:val="0"/>
          <w:numId w:val="6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436E75AE" w14:textId="77777777" w:rsidR="00000000" w:rsidRDefault="003F103A">
      <w:pPr>
        <w:numPr>
          <w:ilvl w:val="0"/>
          <w:numId w:val="67"/>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w:t>
      </w:r>
      <w:r>
        <w:rPr>
          <w:rFonts w:ascii="Verdana" w:eastAsia="Times New Roman" w:hAnsi="Verdana"/>
          <w:color w:val="000000"/>
          <w:lang w:val="en"/>
        </w:rPr>
        <w:t xml:space="preserve">penID Foundation Artifact Binding Working Group - openid-specs-ab@lists.openid.net </w:t>
      </w:r>
    </w:p>
    <w:p w14:paraId="7FA56834" w14:textId="77777777" w:rsidR="00000000" w:rsidRDefault="003F103A">
      <w:pPr>
        <w:numPr>
          <w:ilvl w:val="0"/>
          <w:numId w:val="6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ClaimsParameter" w:history="1">
        <w:r>
          <w:rPr>
            <w:rStyle w:val="Hyperlink"/>
            <w:rFonts w:ascii="Verdana" w:eastAsia="Times New Roman" w:hAnsi="Verdana"/>
            <w:u w:val="none"/>
            <w:lang w:val="en"/>
          </w:rPr>
          <w:t>Section 5.5</w:t>
        </w:r>
        <w:r>
          <w:rPr>
            <w:rStyle w:val="Hyperlink"/>
            <w:rFonts w:ascii="Verdana" w:eastAsia="Times New Roman" w:hAnsi="Verdana"/>
            <w:vanish/>
            <w:u w:val="none"/>
            <w:lang w:val="en"/>
          </w:rPr>
          <w:t xml:space="preserve"> (Requesting Claims using the "claims" Request Parameter)</w:t>
        </w:r>
      </w:hyperlink>
      <w:r>
        <w:rPr>
          <w:rFonts w:ascii="Verdana" w:eastAsia="Times New Roman" w:hAnsi="Verdana"/>
          <w:color w:val="000000"/>
          <w:lang w:val="en"/>
        </w:rPr>
        <w:t xml:space="preserve"> of this document </w:t>
      </w:r>
    </w:p>
    <w:p w14:paraId="079B847C" w14:textId="77777777" w:rsidR="00000000" w:rsidRDefault="003F103A">
      <w:pPr>
        <w:numPr>
          <w:ilvl w:val="0"/>
          <w:numId w:val="67"/>
        </w:numPr>
        <w:ind w:left="1200" w:right="480"/>
        <w:divId w:val="1567063107"/>
        <w:rPr>
          <w:rFonts w:ascii="Verdana" w:eastAsia="Times New Roman" w:hAnsi="Verdana"/>
          <w:color w:val="000000"/>
          <w:lang w:val="en"/>
        </w:rPr>
      </w:pPr>
      <w:r>
        <w:rPr>
          <w:rFonts w:ascii="Verdana" w:eastAsia="Times New Roman" w:hAnsi="Verdana"/>
          <w:color w:val="000000"/>
          <w:lang w:val="en"/>
        </w:rPr>
        <w:t>Related information:</w:t>
      </w:r>
      <w:r>
        <w:rPr>
          <w:rFonts w:ascii="Verdana" w:eastAsia="Times New Roman" w:hAnsi="Verdana"/>
          <w:color w:val="000000"/>
          <w:lang w:val="en"/>
        </w:rPr>
        <w:t xml:space="preserve"> None </w:t>
      </w:r>
    </w:p>
    <w:p w14:paraId="74364A9B" w14:textId="77777777" w:rsidR="00000000" w:rsidRDefault="003F103A">
      <w:pPr>
        <w:numPr>
          <w:ilvl w:val="0"/>
          <w:numId w:val="6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registration</w:t>
      </w:r>
      <w:r>
        <w:rPr>
          <w:rFonts w:ascii="Verdana" w:eastAsia="Times New Roman" w:hAnsi="Verdana"/>
          <w:color w:val="000000"/>
          <w:lang w:val="en"/>
        </w:rPr>
        <w:t xml:space="preserve"> </w:t>
      </w:r>
    </w:p>
    <w:p w14:paraId="61D91A09" w14:textId="77777777" w:rsidR="00000000" w:rsidRDefault="003F103A">
      <w:pPr>
        <w:numPr>
          <w:ilvl w:val="0"/>
          <w:numId w:val="6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60C8C387" w14:textId="77777777" w:rsidR="00000000" w:rsidRDefault="003F103A">
      <w:pPr>
        <w:numPr>
          <w:ilvl w:val="0"/>
          <w:numId w:val="6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1020057" w14:textId="77777777" w:rsidR="00000000" w:rsidRDefault="003F103A">
      <w:pPr>
        <w:numPr>
          <w:ilvl w:val="0"/>
          <w:numId w:val="6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RegistrationParameter" w:history="1">
        <w:r>
          <w:rPr>
            <w:rStyle w:val="Hyperlink"/>
            <w:rFonts w:ascii="Verdana" w:eastAsia="Times New Roman" w:hAnsi="Verdana"/>
            <w:u w:val="none"/>
            <w:lang w:val="en"/>
          </w:rPr>
          <w:t>Section 7.2.1</w:t>
        </w:r>
        <w:r>
          <w:rPr>
            <w:rStyle w:val="Hyperlink"/>
            <w:rFonts w:ascii="Verdana" w:eastAsia="Times New Roman" w:hAnsi="Verdana"/>
            <w:vanish/>
            <w:u w:val="none"/>
            <w:lang w:val="en"/>
          </w:rPr>
          <w:t xml:space="preserve"> (Providing Information with the "registration" Request Parameter)</w:t>
        </w:r>
      </w:hyperlink>
      <w:r>
        <w:rPr>
          <w:rFonts w:ascii="Verdana" w:eastAsia="Times New Roman" w:hAnsi="Verdana"/>
          <w:color w:val="000000"/>
          <w:lang w:val="en"/>
        </w:rPr>
        <w:t xml:space="preserve"> of this document </w:t>
      </w:r>
    </w:p>
    <w:p w14:paraId="14D3CB78" w14:textId="77777777" w:rsidR="00000000" w:rsidRDefault="003F103A">
      <w:pPr>
        <w:numPr>
          <w:ilvl w:val="0"/>
          <w:numId w:val="6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1C318779" w14:textId="77777777" w:rsidR="00000000" w:rsidRDefault="003F103A">
      <w:pPr>
        <w:numPr>
          <w:ilvl w:val="0"/>
          <w:numId w:val="6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r>
        <w:rPr>
          <w:rStyle w:val="HTMLTypewriter"/>
          <w:lang w:val="en"/>
        </w:rPr>
        <w:t>request</w:t>
      </w:r>
      <w:r>
        <w:rPr>
          <w:rFonts w:ascii="Verdana" w:eastAsia="Times New Roman" w:hAnsi="Verdana"/>
          <w:color w:val="000000"/>
          <w:lang w:val="en"/>
        </w:rPr>
        <w:t xml:space="preserve"> </w:t>
      </w:r>
    </w:p>
    <w:p w14:paraId="3326EE5F" w14:textId="77777777" w:rsidR="00000000" w:rsidRDefault="003F103A">
      <w:pPr>
        <w:numPr>
          <w:ilvl w:val="0"/>
          <w:numId w:val="6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77937BF0" w14:textId="77777777" w:rsidR="00000000" w:rsidRDefault="003F103A">
      <w:pPr>
        <w:numPr>
          <w:ilvl w:val="0"/>
          <w:numId w:val="6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006A6B0" w14:textId="77777777" w:rsidR="00000000" w:rsidRDefault="003F103A">
      <w:pPr>
        <w:numPr>
          <w:ilvl w:val="0"/>
          <w:numId w:val="6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(Passing Request Parameters as JWTs)</w:t>
        </w:r>
      </w:hyperlink>
      <w:r>
        <w:rPr>
          <w:rFonts w:ascii="Verdana" w:eastAsia="Times New Roman" w:hAnsi="Verdana"/>
          <w:color w:val="000000"/>
          <w:lang w:val="en"/>
        </w:rPr>
        <w:t xml:space="preserve"> of this document </w:t>
      </w:r>
    </w:p>
    <w:p w14:paraId="4A359B8F" w14:textId="77777777" w:rsidR="00000000" w:rsidRDefault="003F103A">
      <w:pPr>
        <w:numPr>
          <w:ilvl w:val="0"/>
          <w:numId w:val="6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059D8CE7" w14:textId="77777777" w:rsidR="00000000" w:rsidRDefault="003F103A">
      <w:pPr>
        <w:numPr>
          <w:ilvl w:val="0"/>
          <w:numId w:val="7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request_uri</w:t>
      </w:r>
      <w:proofErr w:type="spellEnd"/>
      <w:r>
        <w:rPr>
          <w:rFonts w:ascii="Verdana" w:eastAsia="Times New Roman" w:hAnsi="Verdana"/>
          <w:color w:val="000000"/>
          <w:lang w:val="en"/>
        </w:rPr>
        <w:t xml:space="preserve"> </w:t>
      </w:r>
    </w:p>
    <w:p w14:paraId="08332621" w14:textId="77777777" w:rsidR="00000000" w:rsidRDefault="003F103A">
      <w:pPr>
        <w:numPr>
          <w:ilvl w:val="0"/>
          <w:numId w:val="7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14:paraId="2D4A79E9" w14:textId="77777777" w:rsidR="00000000" w:rsidRDefault="003F103A">
      <w:pPr>
        <w:numPr>
          <w:ilvl w:val="0"/>
          <w:numId w:val="7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1D33A2C8" w14:textId="77777777" w:rsidR="00000000" w:rsidRDefault="003F103A">
      <w:pPr>
        <w:numPr>
          <w:ilvl w:val="0"/>
          <w:numId w:val="7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JWTRequests" w:history="1">
        <w:r>
          <w:rPr>
            <w:rStyle w:val="Hyperlink"/>
            <w:rFonts w:ascii="Verdana" w:eastAsia="Times New Roman" w:hAnsi="Verdana"/>
            <w:u w:val="none"/>
            <w:lang w:val="en"/>
          </w:rPr>
          <w:t>Section 6</w:t>
        </w:r>
        <w:r>
          <w:rPr>
            <w:rStyle w:val="Hyperlink"/>
            <w:rFonts w:ascii="Verdana" w:eastAsia="Times New Roman" w:hAnsi="Verdana"/>
            <w:vanish/>
            <w:u w:val="none"/>
            <w:lang w:val="en"/>
          </w:rPr>
          <w:t xml:space="preserve"> (P</w:t>
        </w:r>
        <w:r>
          <w:rPr>
            <w:rStyle w:val="Hyperlink"/>
            <w:rFonts w:ascii="Verdana" w:eastAsia="Times New Roman" w:hAnsi="Verdana"/>
            <w:vanish/>
            <w:u w:val="none"/>
            <w:lang w:val="en"/>
          </w:rPr>
          <w:t>assing Request Parameters as JWTs)</w:t>
        </w:r>
      </w:hyperlink>
      <w:r>
        <w:rPr>
          <w:rFonts w:ascii="Verdana" w:eastAsia="Times New Roman" w:hAnsi="Verdana"/>
          <w:color w:val="000000"/>
          <w:lang w:val="en"/>
        </w:rPr>
        <w:t xml:space="preserve"> of this document </w:t>
      </w:r>
    </w:p>
    <w:p w14:paraId="60F8A2E7" w14:textId="77777777" w:rsidR="00000000" w:rsidRDefault="003F103A">
      <w:pPr>
        <w:numPr>
          <w:ilvl w:val="0"/>
          <w:numId w:val="7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3D8E665D" w14:textId="77777777" w:rsidR="00000000" w:rsidRDefault="003F103A">
      <w:pPr>
        <w:numPr>
          <w:ilvl w:val="0"/>
          <w:numId w:val="7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Style w:val="HTMLTypewriter"/>
          <w:lang w:val="en"/>
        </w:rPr>
        <w:t>id_token</w:t>
      </w:r>
      <w:proofErr w:type="spellEnd"/>
      <w:r>
        <w:rPr>
          <w:rFonts w:ascii="Verdana" w:eastAsia="Times New Roman" w:hAnsi="Verdana"/>
          <w:color w:val="000000"/>
          <w:lang w:val="en"/>
        </w:rPr>
        <w:t xml:space="preserve"> </w:t>
      </w:r>
    </w:p>
    <w:p w14:paraId="1AF9CD96" w14:textId="77777777" w:rsidR="00000000" w:rsidRDefault="003F103A">
      <w:pPr>
        <w:numPr>
          <w:ilvl w:val="0"/>
          <w:numId w:val="7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14:paraId="7C50B820" w14:textId="77777777" w:rsidR="00000000" w:rsidRDefault="003F103A">
      <w:pPr>
        <w:numPr>
          <w:ilvl w:val="0"/>
          <w:numId w:val="71"/>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 - openid-</w:t>
      </w:r>
      <w:r>
        <w:rPr>
          <w:rFonts w:ascii="Verdana" w:eastAsia="Times New Roman" w:hAnsi="Verdana"/>
          <w:color w:val="000000"/>
          <w:lang w:val="en"/>
        </w:rPr>
        <w:t xml:space="preserve">specs-ab@lists.openid.net </w:t>
      </w:r>
    </w:p>
    <w:p w14:paraId="3FB48C26" w14:textId="77777777" w:rsidR="00000000" w:rsidRDefault="003F103A">
      <w:pPr>
        <w:numPr>
          <w:ilvl w:val="0"/>
          <w:numId w:val="7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TokenResponse" w:history="1">
        <w:r>
          <w:rPr>
            <w:rStyle w:val="Hyperlink"/>
            <w:rFonts w:ascii="Verdana" w:eastAsia="Times New Roman" w:hAnsi="Verdana"/>
            <w:u w:val="none"/>
            <w:lang w:val="en"/>
          </w:rPr>
          <w:t>Section 3.1.3.3</w:t>
        </w:r>
        <w:r>
          <w:rPr>
            <w:rStyle w:val="Hyperlink"/>
            <w:rFonts w:ascii="Verdana" w:eastAsia="Times New Roman" w:hAnsi="Verdana"/>
            <w:vanish/>
            <w:u w:val="none"/>
            <w:lang w:val="en"/>
          </w:rPr>
          <w:t xml:space="preserve"> (Successful Token Response)</w:t>
        </w:r>
      </w:hyperlink>
      <w:r>
        <w:rPr>
          <w:rFonts w:ascii="Verdana" w:eastAsia="Times New Roman" w:hAnsi="Verdana"/>
          <w:color w:val="000000"/>
          <w:lang w:val="en"/>
        </w:rPr>
        <w:t xml:space="preserve"> of this document </w:t>
      </w:r>
    </w:p>
    <w:p w14:paraId="0C7176A2" w14:textId="77777777" w:rsidR="00000000" w:rsidRDefault="003F103A">
      <w:pPr>
        <w:numPr>
          <w:ilvl w:val="0"/>
          <w:numId w:val="71"/>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information: None </w:t>
      </w:r>
    </w:p>
    <w:p w14:paraId="77E0DCBF" w14:textId="77777777" w:rsidR="00000000" w:rsidRDefault="003F103A">
      <w:pPr>
        <w:spacing w:before="0" w:beforeAutospacing="0" w:after="0" w:afterAutospacing="0"/>
        <w:divId w:val="1567063107"/>
        <w:rPr>
          <w:rFonts w:ascii="Verdana" w:eastAsia="Times New Roman" w:hAnsi="Verdana"/>
          <w:color w:val="000000"/>
          <w:lang w:val="en"/>
        </w:rPr>
      </w:pPr>
      <w:bookmarkStart w:id="371" w:name="OAuthErrorRegistry"/>
      <w:bookmarkEnd w:id="371"/>
    </w:p>
    <w:p w14:paraId="08817890"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6687113" w14:textId="77777777">
        <w:trPr>
          <w:divId w:val="1567063107"/>
          <w:trHeight w:val="225"/>
          <w:tblCellSpacing w:w="12" w:type="dxa"/>
        </w:trPr>
        <w:tc>
          <w:tcPr>
            <w:tcW w:w="450" w:type="dxa"/>
            <w:shd w:val="clear" w:color="auto" w:fill="990000"/>
            <w:vAlign w:val="center"/>
            <w:hideMark/>
          </w:tcPr>
          <w:p w14:paraId="69FAD273"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C6C3EF" w14:textId="77777777" w:rsidR="00000000" w:rsidRDefault="003F103A">
      <w:pPr>
        <w:pStyle w:val="Heading3"/>
        <w:divId w:val="1567063107"/>
        <w:rPr>
          <w:rFonts w:eastAsia="Times New Roman"/>
          <w:lang w:val="en"/>
        </w:rPr>
      </w:pPr>
      <w:bookmarkStart w:id="372" w:name="rfc.section.18.3"/>
      <w:bookmarkEnd w:id="372"/>
      <w:r>
        <w:rPr>
          <w:rFonts w:eastAsia="Times New Roman"/>
          <w:lang w:val="en"/>
        </w:rPr>
        <w:lastRenderedPageBreak/>
        <w:t>18.3.</w:t>
      </w:r>
      <w:proofErr w:type="gramStart"/>
      <w:r>
        <w:rPr>
          <w:rFonts w:eastAsia="Times New Roman"/>
          <w:lang w:val="en"/>
        </w:rPr>
        <w:t>  OAuth</w:t>
      </w:r>
      <w:proofErr w:type="gramEnd"/>
      <w:r>
        <w:rPr>
          <w:rFonts w:eastAsia="Times New Roman"/>
          <w:lang w:val="en"/>
        </w:rPr>
        <w:t xml:space="preserve"> Extensions Error Registration</w:t>
      </w:r>
    </w:p>
    <w:p w14:paraId="0757A675"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This specification registers the following errors in the IANA </w:t>
      </w:r>
      <w:r>
        <w:rPr>
          <w:rFonts w:ascii="Verdana" w:hAnsi="Verdana"/>
          <w:color w:val="000000"/>
          <w:lang w:val="en"/>
        </w:rPr>
        <w:t xml:space="preserve">OAuth Extensions Error registry defined in </w:t>
      </w:r>
      <w:hyperlink w:anchor="RFC6749" w:history="1">
        <w:r>
          <w:rPr>
            <w:rStyle w:val="Hyperlink"/>
            <w:rFonts w:ascii="Verdana" w:hAnsi="Verdana"/>
            <w:u w:val="none"/>
            <w:lang w:val="en"/>
          </w:rPr>
          <w:t>RFC 6749</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489988EE" w14:textId="77777777" w:rsidR="00000000" w:rsidRDefault="003F103A">
      <w:pPr>
        <w:spacing w:before="0" w:beforeAutospacing="0" w:after="0" w:afterAutospacing="0"/>
        <w:divId w:val="1567063107"/>
        <w:rPr>
          <w:rFonts w:ascii="Verdana" w:eastAsia="Times New Roman" w:hAnsi="Verdana"/>
          <w:color w:val="000000"/>
          <w:lang w:val="en"/>
        </w:rPr>
      </w:pPr>
      <w:bookmarkStart w:id="373" w:name="ErrorContents"/>
      <w:bookmarkEnd w:id="373"/>
    </w:p>
    <w:p w14:paraId="4526F5A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4ADA2AB" w14:textId="77777777">
        <w:trPr>
          <w:divId w:val="1567063107"/>
          <w:trHeight w:val="225"/>
          <w:tblCellSpacing w:w="12" w:type="dxa"/>
        </w:trPr>
        <w:tc>
          <w:tcPr>
            <w:tcW w:w="450" w:type="dxa"/>
            <w:shd w:val="clear" w:color="auto" w:fill="990000"/>
            <w:vAlign w:val="center"/>
            <w:hideMark/>
          </w:tcPr>
          <w:p w14:paraId="02AB677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462A75" w14:textId="77777777" w:rsidR="00000000" w:rsidRDefault="003F103A">
      <w:pPr>
        <w:pStyle w:val="Heading3"/>
        <w:divId w:val="1567063107"/>
        <w:rPr>
          <w:rFonts w:eastAsia="Times New Roman"/>
          <w:lang w:val="en"/>
        </w:rPr>
      </w:pPr>
      <w:bookmarkStart w:id="374" w:name="rfc.section.18.3.1"/>
      <w:bookmarkEnd w:id="374"/>
      <w:r>
        <w:rPr>
          <w:rFonts w:eastAsia="Times New Roman"/>
          <w:lang w:val="en"/>
        </w:rPr>
        <w:t>18.3.1.</w:t>
      </w:r>
      <w:proofErr w:type="gramStart"/>
      <w:r>
        <w:rPr>
          <w:rFonts w:eastAsia="Times New Roman"/>
          <w:lang w:val="en"/>
        </w:rPr>
        <w:t>  Registry</w:t>
      </w:r>
      <w:proofErr w:type="gramEnd"/>
      <w:r>
        <w:rPr>
          <w:rFonts w:eastAsia="Times New Roman"/>
          <w:lang w:val="en"/>
        </w:rPr>
        <w:t xml:space="preserve"> Contents</w:t>
      </w:r>
    </w:p>
    <w:p w14:paraId="62D774AF" w14:textId="77777777" w:rsidR="00000000" w:rsidRDefault="003F103A">
      <w:pPr>
        <w:numPr>
          <w:ilvl w:val="0"/>
          <w:numId w:val="7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interaction_required</w:t>
      </w:r>
      <w:proofErr w:type="spellEnd"/>
      <w:r>
        <w:rPr>
          <w:rFonts w:ascii="Verdana" w:eastAsia="Times New Roman" w:hAnsi="Verdana"/>
          <w:color w:val="000000"/>
          <w:lang w:val="en"/>
        </w:rPr>
        <w:t xml:space="preserve"> </w:t>
      </w:r>
    </w:p>
    <w:p w14:paraId="7EA439E7" w14:textId="77777777" w:rsidR="00000000" w:rsidRDefault="003F103A">
      <w:pPr>
        <w:numPr>
          <w:ilvl w:val="0"/>
          <w:numId w:val="7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7D4E42DB" w14:textId="77777777" w:rsidR="00000000" w:rsidRDefault="003F103A">
      <w:pPr>
        <w:numPr>
          <w:ilvl w:val="0"/>
          <w:numId w:val="7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3E67D9FF" w14:textId="77777777" w:rsidR="00000000" w:rsidRDefault="003F103A">
      <w:pPr>
        <w:numPr>
          <w:ilvl w:val="0"/>
          <w:numId w:val="7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122F104" w14:textId="77777777" w:rsidR="00000000" w:rsidRDefault="003F103A">
      <w:pPr>
        <w:numPr>
          <w:ilvl w:val="0"/>
          <w:numId w:val="72"/>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w:t>
      </w:r>
      <w:r>
        <w:rPr>
          <w:rFonts w:ascii="Verdana" w:eastAsia="Times New Roman" w:hAnsi="Verdana"/>
          <w:color w:val="000000"/>
          <w:lang w:val="en"/>
        </w:rPr>
        <w:t xml:space="preserve">f this document </w:t>
      </w:r>
    </w:p>
    <w:p w14:paraId="2484F714" w14:textId="77777777" w:rsidR="00000000" w:rsidRDefault="003F103A">
      <w:pPr>
        <w:numPr>
          <w:ilvl w:val="0"/>
          <w:numId w:val="7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login_required</w:t>
      </w:r>
      <w:proofErr w:type="spellEnd"/>
      <w:r>
        <w:rPr>
          <w:rFonts w:ascii="Verdana" w:eastAsia="Times New Roman" w:hAnsi="Verdana"/>
          <w:color w:val="000000"/>
          <w:lang w:val="en"/>
        </w:rPr>
        <w:t xml:space="preserve"> </w:t>
      </w:r>
    </w:p>
    <w:p w14:paraId="1C077ED4" w14:textId="77777777" w:rsidR="00000000" w:rsidRDefault="003F103A">
      <w:pPr>
        <w:numPr>
          <w:ilvl w:val="0"/>
          <w:numId w:val="7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6994635" w14:textId="77777777" w:rsidR="00000000" w:rsidRDefault="003F103A">
      <w:pPr>
        <w:numPr>
          <w:ilvl w:val="0"/>
          <w:numId w:val="7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1274C20" w14:textId="77777777" w:rsidR="00000000" w:rsidRDefault="003F103A">
      <w:pPr>
        <w:numPr>
          <w:ilvl w:val="0"/>
          <w:numId w:val="7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7BA03E8A" w14:textId="77777777" w:rsidR="00000000" w:rsidRDefault="003F103A">
      <w:pPr>
        <w:numPr>
          <w:ilvl w:val="0"/>
          <w:numId w:val="73"/>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4D8C28F2" w14:textId="77777777" w:rsidR="00000000" w:rsidRDefault="003F103A">
      <w:pPr>
        <w:numPr>
          <w:ilvl w:val="0"/>
          <w:numId w:val="7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account_selection_required</w:t>
      </w:r>
      <w:proofErr w:type="spellEnd"/>
      <w:r>
        <w:rPr>
          <w:rFonts w:ascii="Verdana" w:eastAsia="Times New Roman" w:hAnsi="Verdana"/>
          <w:color w:val="000000"/>
          <w:lang w:val="en"/>
        </w:rPr>
        <w:t xml:space="preserve"> </w:t>
      </w:r>
    </w:p>
    <w:p w14:paraId="150BACA6" w14:textId="77777777" w:rsidR="00000000" w:rsidRDefault="003F103A">
      <w:pPr>
        <w:numPr>
          <w:ilvl w:val="0"/>
          <w:numId w:val="7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7BEB22E2" w14:textId="77777777" w:rsidR="00000000" w:rsidRDefault="003F103A">
      <w:pPr>
        <w:numPr>
          <w:ilvl w:val="0"/>
          <w:numId w:val="7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06A63C5B" w14:textId="77777777" w:rsidR="00000000" w:rsidRDefault="003F103A">
      <w:pPr>
        <w:numPr>
          <w:ilvl w:val="0"/>
          <w:numId w:val="7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266131A" w14:textId="77777777" w:rsidR="00000000" w:rsidRDefault="003F103A">
      <w:pPr>
        <w:numPr>
          <w:ilvl w:val="0"/>
          <w:numId w:val="74"/>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10F78E16" w14:textId="77777777" w:rsidR="00000000" w:rsidRDefault="003F103A">
      <w:pPr>
        <w:numPr>
          <w:ilvl w:val="0"/>
          <w:numId w:val="7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consent_require</w:t>
      </w:r>
      <w:r>
        <w:rPr>
          <w:rStyle w:val="HTMLTypewriter"/>
          <w:lang w:val="en"/>
        </w:rPr>
        <w:t>d</w:t>
      </w:r>
      <w:proofErr w:type="spellEnd"/>
      <w:r>
        <w:rPr>
          <w:rFonts w:ascii="Verdana" w:eastAsia="Times New Roman" w:hAnsi="Verdana"/>
          <w:color w:val="000000"/>
          <w:lang w:val="en"/>
        </w:rPr>
        <w:t xml:space="preserve"> </w:t>
      </w:r>
    </w:p>
    <w:p w14:paraId="041299F8" w14:textId="77777777" w:rsidR="00000000" w:rsidRDefault="003F103A">
      <w:pPr>
        <w:numPr>
          <w:ilvl w:val="0"/>
          <w:numId w:val="7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58A96681" w14:textId="77777777" w:rsidR="00000000" w:rsidRDefault="003F103A">
      <w:pPr>
        <w:numPr>
          <w:ilvl w:val="0"/>
          <w:numId w:val="7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75CE5188" w14:textId="77777777" w:rsidR="00000000" w:rsidRDefault="003F103A">
      <w:pPr>
        <w:numPr>
          <w:ilvl w:val="0"/>
          <w:numId w:val="7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71AB31D" w14:textId="77777777" w:rsidR="00000000" w:rsidRDefault="003F103A">
      <w:pPr>
        <w:numPr>
          <w:ilvl w:val="0"/>
          <w:numId w:val="75"/>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265617CF" w14:textId="77777777" w:rsidR="00000000" w:rsidRDefault="003F103A">
      <w:pPr>
        <w:numPr>
          <w:ilvl w:val="0"/>
          <w:numId w:val="76"/>
        </w:numPr>
        <w:ind w:left="1200" w:right="480"/>
        <w:divId w:val="1567063107"/>
        <w:rPr>
          <w:rFonts w:ascii="Verdana" w:eastAsia="Times New Roman" w:hAnsi="Verdana"/>
          <w:color w:val="000000"/>
          <w:lang w:val="en"/>
        </w:rPr>
      </w:pPr>
      <w:r>
        <w:rPr>
          <w:rFonts w:ascii="Verdana" w:eastAsia="Times New Roman" w:hAnsi="Verdana"/>
          <w:color w:val="000000"/>
          <w:lang w:val="en"/>
        </w:rPr>
        <w:lastRenderedPageBreak/>
        <w:t xml:space="preserve">Error name: </w:t>
      </w:r>
      <w:proofErr w:type="spellStart"/>
      <w:r>
        <w:rPr>
          <w:rStyle w:val="HTMLTypewriter"/>
          <w:lang w:val="en"/>
        </w:rPr>
        <w:t>invalid_request_uri</w:t>
      </w:r>
      <w:proofErr w:type="spellEnd"/>
      <w:r>
        <w:rPr>
          <w:rFonts w:ascii="Verdana" w:eastAsia="Times New Roman" w:hAnsi="Verdana"/>
          <w:color w:val="000000"/>
          <w:lang w:val="en"/>
        </w:rPr>
        <w:t xml:space="preserve"> </w:t>
      </w:r>
    </w:p>
    <w:p w14:paraId="4FDC237C" w14:textId="77777777" w:rsidR="00000000" w:rsidRDefault="003F103A">
      <w:pPr>
        <w:numPr>
          <w:ilvl w:val="0"/>
          <w:numId w:val="7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4B4A2A3B" w14:textId="77777777" w:rsidR="00000000" w:rsidRDefault="003F103A">
      <w:pPr>
        <w:numPr>
          <w:ilvl w:val="0"/>
          <w:numId w:val="7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7742FFA2" w14:textId="77777777" w:rsidR="00000000" w:rsidRDefault="003F103A">
      <w:pPr>
        <w:numPr>
          <w:ilvl w:val="0"/>
          <w:numId w:val="76"/>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controller: OpenID Foundation Artifact Binding Working Group</w:t>
      </w:r>
      <w:r>
        <w:rPr>
          <w:rFonts w:ascii="Verdana" w:eastAsia="Times New Roman" w:hAnsi="Verdana"/>
          <w:color w:val="000000"/>
          <w:lang w:val="en"/>
        </w:rPr>
        <w:t xml:space="preserve"> - openid-specs-ab@lists.openid.net </w:t>
      </w:r>
    </w:p>
    <w:p w14:paraId="6055E0C3" w14:textId="77777777" w:rsidR="00000000" w:rsidRDefault="003F103A">
      <w:pPr>
        <w:numPr>
          <w:ilvl w:val="0"/>
          <w:numId w:val="76"/>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599C7CDE" w14:textId="77777777" w:rsidR="00000000" w:rsidRDefault="003F103A">
      <w:pPr>
        <w:numPr>
          <w:ilvl w:val="0"/>
          <w:numId w:val="7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invalid_request_object</w:t>
      </w:r>
      <w:proofErr w:type="spellEnd"/>
      <w:r>
        <w:rPr>
          <w:rFonts w:ascii="Verdana" w:eastAsia="Times New Roman" w:hAnsi="Verdana"/>
          <w:color w:val="000000"/>
          <w:lang w:val="en"/>
        </w:rPr>
        <w:t xml:space="preserve"> </w:t>
      </w:r>
    </w:p>
    <w:p w14:paraId="636F3D4B" w14:textId="77777777" w:rsidR="00000000" w:rsidRDefault="003F103A">
      <w:pPr>
        <w:numPr>
          <w:ilvl w:val="0"/>
          <w:numId w:val="7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3D8F4E9F" w14:textId="77777777" w:rsidR="00000000" w:rsidRDefault="003F103A">
      <w:pPr>
        <w:numPr>
          <w:ilvl w:val="0"/>
          <w:numId w:val="77"/>
        </w:numPr>
        <w:ind w:left="1200" w:right="480"/>
        <w:divId w:val="1567063107"/>
        <w:rPr>
          <w:rFonts w:ascii="Verdana" w:eastAsia="Times New Roman" w:hAnsi="Verdana"/>
          <w:color w:val="000000"/>
          <w:lang w:val="en"/>
        </w:rPr>
      </w:pPr>
      <w:r>
        <w:rPr>
          <w:rFonts w:ascii="Verdana" w:eastAsia="Times New Roman" w:hAnsi="Verdana"/>
          <w:color w:val="000000"/>
          <w:lang w:val="en"/>
        </w:rPr>
        <w:t>Related prot</w:t>
      </w:r>
      <w:r>
        <w:rPr>
          <w:rFonts w:ascii="Verdana" w:eastAsia="Times New Roman" w:hAnsi="Verdana"/>
          <w:color w:val="000000"/>
          <w:lang w:val="en"/>
        </w:rPr>
        <w:t xml:space="preserve">ocol extension: OpenID Connect </w:t>
      </w:r>
    </w:p>
    <w:p w14:paraId="3DC80493" w14:textId="77777777" w:rsidR="00000000" w:rsidRDefault="003F103A">
      <w:pPr>
        <w:numPr>
          <w:ilvl w:val="0"/>
          <w:numId w:val="7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3D645AF0" w14:textId="77777777" w:rsidR="00000000" w:rsidRDefault="003F103A">
      <w:pPr>
        <w:numPr>
          <w:ilvl w:val="0"/>
          <w:numId w:val="77"/>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w:t>
      </w:r>
      <w:r>
        <w:rPr>
          <w:rFonts w:ascii="Verdana" w:eastAsia="Times New Roman" w:hAnsi="Verdana"/>
          <w:color w:val="000000"/>
          <w:lang w:val="en"/>
        </w:rPr>
        <w:t xml:space="preserve">of this document </w:t>
      </w:r>
    </w:p>
    <w:p w14:paraId="4E01735E" w14:textId="77777777" w:rsidR="00000000" w:rsidRDefault="003F103A">
      <w:pPr>
        <w:numPr>
          <w:ilvl w:val="0"/>
          <w:numId w:val="7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request_not_supported</w:t>
      </w:r>
      <w:proofErr w:type="spellEnd"/>
      <w:r>
        <w:rPr>
          <w:rFonts w:ascii="Verdana" w:eastAsia="Times New Roman" w:hAnsi="Verdana"/>
          <w:color w:val="000000"/>
          <w:lang w:val="en"/>
        </w:rPr>
        <w:t xml:space="preserve"> </w:t>
      </w:r>
    </w:p>
    <w:p w14:paraId="28B3B03F" w14:textId="77777777" w:rsidR="00000000" w:rsidRDefault="003F103A">
      <w:pPr>
        <w:numPr>
          <w:ilvl w:val="0"/>
          <w:numId w:val="7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107D2539" w14:textId="77777777" w:rsidR="00000000" w:rsidRDefault="003F103A">
      <w:pPr>
        <w:numPr>
          <w:ilvl w:val="0"/>
          <w:numId w:val="7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C09C85C" w14:textId="77777777" w:rsidR="00000000" w:rsidRDefault="003F103A">
      <w:pPr>
        <w:numPr>
          <w:ilvl w:val="0"/>
          <w:numId w:val="78"/>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0E58444C" w14:textId="77777777" w:rsidR="00000000" w:rsidRDefault="003F103A">
      <w:pPr>
        <w:numPr>
          <w:ilvl w:val="0"/>
          <w:numId w:val="78"/>
        </w:numPr>
        <w:ind w:left="1200" w:right="480"/>
        <w:divId w:val="1567063107"/>
        <w:rPr>
          <w:rFonts w:ascii="Verdana" w:eastAsia="Times New Roman" w:hAnsi="Verdana"/>
          <w:color w:val="000000"/>
          <w:lang w:val="en"/>
        </w:rPr>
      </w:pPr>
      <w:r>
        <w:rPr>
          <w:rFonts w:ascii="Verdana" w:eastAsia="Times New Roman" w:hAnsi="Verdana"/>
          <w:color w:val="000000"/>
          <w:lang w:val="en"/>
        </w:rPr>
        <w:t>Specifica</w:t>
      </w:r>
      <w:r>
        <w:rPr>
          <w:rFonts w:ascii="Verdana" w:eastAsia="Times New Roman" w:hAnsi="Verdana"/>
          <w:color w:val="000000"/>
          <w:lang w:val="en"/>
        </w:rPr>
        <w:t xml:space="preserve">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6B40C709" w14:textId="77777777" w:rsidR="00000000" w:rsidRDefault="003F103A">
      <w:pPr>
        <w:numPr>
          <w:ilvl w:val="0"/>
          <w:numId w:val="7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request_uri_not_supported</w:t>
      </w:r>
      <w:proofErr w:type="spellEnd"/>
      <w:r>
        <w:rPr>
          <w:rFonts w:ascii="Verdana" w:eastAsia="Times New Roman" w:hAnsi="Verdana"/>
          <w:color w:val="000000"/>
          <w:lang w:val="en"/>
        </w:rPr>
        <w:t xml:space="preserve"> </w:t>
      </w:r>
    </w:p>
    <w:p w14:paraId="2F20A3A6" w14:textId="77777777" w:rsidR="00000000" w:rsidRDefault="003F103A">
      <w:pPr>
        <w:numPr>
          <w:ilvl w:val="0"/>
          <w:numId w:val="7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1232E90E" w14:textId="77777777" w:rsidR="00000000" w:rsidRDefault="003F103A">
      <w:pPr>
        <w:numPr>
          <w:ilvl w:val="0"/>
          <w:numId w:val="7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46237815" w14:textId="77777777" w:rsidR="00000000" w:rsidRDefault="003F103A">
      <w:pPr>
        <w:numPr>
          <w:ilvl w:val="0"/>
          <w:numId w:val="79"/>
        </w:numPr>
        <w:ind w:left="1200" w:right="480"/>
        <w:divId w:val="1567063107"/>
        <w:rPr>
          <w:rFonts w:ascii="Verdana" w:eastAsia="Times New Roman" w:hAnsi="Verdana"/>
          <w:color w:val="000000"/>
          <w:lang w:val="en"/>
        </w:rPr>
      </w:pPr>
      <w:r>
        <w:rPr>
          <w:rFonts w:ascii="Verdana" w:eastAsia="Times New Roman" w:hAnsi="Verdana"/>
          <w:color w:val="000000"/>
          <w:lang w:val="en"/>
        </w:rPr>
        <w:t>Change cont</w:t>
      </w:r>
      <w:r>
        <w:rPr>
          <w:rFonts w:ascii="Verdana" w:eastAsia="Times New Roman" w:hAnsi="Verdana"/>
          <w:color w:val="000000"/>
          <w:lang w:val="en"/>
        </w:rPr>
        <w:t xml:space="preserve">roller: OpenID Foundation Artifact Binding Working Group - openid-specs-ab@lists.openid.net </w:t>
      </w:r>
    </w:p>
    <w:p w14:paraId="59C287BB" w14:textId="77777777" w:rsidR="00000000" w:rsidRDefault="003F103A">
      <w:pPr>
        <w:numPr>
          <w:ilvl w:val="0"/>
          <w:numId w:val="79"/>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16DE036D" w14:textId="77777777" w:rsidR="00000000" w:rsidRDefault="003F103A">
      <w:pPr>
        <w:numPr>
          <w:ilvl w:val="0"/>
          <w:numId w:val="8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Style w:val="HTMLTypewriter"/>
          <w:lang w:val="en"/>
        </w:rPr>
        <w:t>registration_not_supported</w:t>
      </w:r>
      <w:proofErr w:type="spellEnd"/>
      <w:r>
        <w:rPr>
          <w:rFonts w:ascii="Verdana" w:eastAsia="Times New Roman" w:hAnsi="Verdana"/>
          <w:color w:val="000000"/>
          <w:lang w:val="en"/>
        </w:rPr>
        <w:t xml:space="preserve"> </w:t>
      </w:r>
    </w:p>
    <w:p w14:paraId="5E36350D" w14:textId="77777777" w:rsidR="00000000" w:rsidRDefault="003F103A">
      <w:pPr>
        <w:numPr>
          <w:ilvl w:val="0"/>
          <w:numId w:val="8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14:paraId="609E265C" w14:textId="77777777" w:rsidR="00000000" w:rsidRDefault="003F103A">
      <w:pPr>
        <w:numPr>
          <w:ilvl w:val="0"/>
          <w:numId w:val="8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Related protocol extension: OpenID Connect </w:t>
      </w:r>
    </w:p>
    <w:p w14:paraId="2E32942E" w14:textId="77777777" w:rsidR="00000000" w:rsidRDefault="003F103A">
      <w:pPr>
        <w:numPr>
          <w:ilvl w:val="0"/>
          <w:numId w:val="8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656B6CBE" w14:textId="77777777" w:rsidR="00000000" w:rsidRDefault="003F103A">
      <w:pPr>
        <w:numPr>
          <w:ilvl w:val="0"/>
          <w:numId w:val="80"/>
        </w:numPr>
        <w:ind w:left="1200" w:right="480"/>
        <w:divId w:val="1567063107"/>
        <w:rPr>
          <w:rFonts w:ascii="Verdana" w:eastAsia="Times New Roman" w:hAnsi="Verdana"/>
          <w:color w:val="000000"/>
          <w:lang w:val="en"/>
        </w:rPr>
      </w:pPr>
      <w:r>
        <w:rPr>
          <w:rFonts w:ascii="Verdana" w:eastAsia="Times New Roman" w:hAnsi="Verdana"/>
          <w:color w:val="000000"/>
          <w:lang w:val="en"/>
        </w:rPr>
        <w:t xml:space="preserve">Specification document(s): </w:t>
      </w:r>
      <w:hyperlink w:anchor="AuthError" w:history="1">
        <w:r>
          <w:rPr>
            <w:rStyle w:val="Hyperlink"/>
            <w:rFonts w:ascii="Verdana" w:eastAsia="Times New Roman" w:hAnsi="Verdana"/>
            <w:u w:val="none"/>
            <w:lang w:val="en"/>
          </w:rPr>
          <w:t>S</w:t>
        </w:r>
        <w:r>
          <w:rPr>
            <w:rStyle w:val="Hyperlink"/>
            <w:rFonts w:ascii="Verdana" w:eastAsia="Times New Roman" w:hAnsi="Verdana"/>
            <w:u w:val="none"/>
            <w:lang w:val="en"/>
          </w:rPr>
          <w:t>ection 3.1.2.6</w:t>
        </w:r>
        <w:r>
          <w:rPr>
            <w:rStyle w:val="Hyperlink"/>
            <w:rFonts w:ascii="Verdana" w:eastAsia="Times New Roman" w:hAnsi="Verdana"/>
            <w:vanish/>
            <w:u w:val="none"/>
            <w:lang w:val="en"/>
          </w:rPr>
          <w:t xml:space="preserve"> (Authentication Error Response)</w:t>
        </w:r>
      </w:hyperlink>
      <w:r>
        <w:rPr>
          <w:rFonts w:ascii="Verdana" w:eastAsia="Times New Roman" w:hAnsi="Verdana"/>
          <w:color w:val="000000"/>
          <w:lang w:val="en"/>
        </w:rPr>
        <w:t xml:space="preserve"> of this document </w:t>
      </w:r>
    </w:p>
    <w:p w14:paraId="6537B287" w14:textId="77777777" w:rsidR="00000000" w:rsidRDefault="003F103A">
      <w:pPr>
        <w:spacing w:before="0" w:beforeAutospacing="0" w:after="0" w:afterAutospacing="0"/>
        <w:divId w:val="1567063107"/>
        <w:rPr>
          <w:rFonts w:ascii="Verdana" w:eastAsia="Times New Roman" w:hAnsi="Verdana"/>
          <w:color w:val="000000"/>
          <w:lang w:val="en"/>
        </w:rPr>
      </w:pPr>
      <w:bookmarkStart w:id="375" w:name="rfc.references"/>
      <w:bookmarkEnd w:id="375"/>
    </w:p>
    <w:p w14:paraId="24C8C866"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5EBCE6E" w14:textId="77777777">
        <w:trPr>
          <w:divId w:val="1567063107"/>
          <w:trHeight w:val="225"/>
          <w:tblCellSpacing w:w="12" w:type="dxa"/>
        </w:trPr>
        <w:tc>
          <w:tcPr>
            <w:tcW w:w="450" w:type="dxa"/>
            <w:shd w:val="clear" w:color="auto" w:fill="990000"/>
            <w:vAlign w:val="center"/>
            <w:hideMark/>
          </w:tcPr>
          <w:p w14:paraId="45BCC55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5B4FC3" w14:textId="77777777" w:rsidR="00000000" w:rsidRDefault="003F103A">
      <w:pPr>
        <w:pStyle w:val="Heading3"/>
        <w:divId w:val="1567063107"/>
        <w:rPr>
          <w:rFonts w:eastAsia="Times New Roman"/>
          <w:lang w:val="en"/>
        </w:rPr>
      </w:pPr>
      <w:bookmarkStart w:id="376" w:name="rfc.section.19"/>
      <w:bookmarkEnd w:id="376"/>
      <w:r>
        <w:rPr>
          <w:rFonts w:eastAsia="Times New Roman"/>
          <w:lang w:val="en"/>
        </w:rPr>
        <w:t>19.  References</w:t>
      </w:r>
    </w:p>
    <w:p w14:paraId="340FEB25" w14:textId="77777777" w:rsidR="00000000" w:rsidRDefault="003F103A">
      <w:pPr>
        <w:spacing w:before="0" w:beforeAutospacing="0" w:after="0" w:afterAutospacing="0"/>
        <w:divId w:val="1567063107"/>
        <w:rPr>
          <w:rFonts w:ascii="Verdana" w:eastAsia="Times New Roman" w:hAnsi="Verdana"/>
          <w:color w:val="000000"/>
          <w:lang w:val="en"/>
        </w:rPr>
      </w:pPr>
      <w:bookmarkStart w:id="377" w:name="rfc.references1"/>
      <w:bookmarkEnd w:id="377"/>
    </w:p>
    <w:p w14:paraId="61BCB54B"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2A91746" w14:textId="77777777">
        <w:trPr>
          <w:divId w:val="1567063107"/>
          <w:trHeight w:val="225"/>
          <w:tblCellSpacing w:w="12" w:type="dxa"/>
        </w:trPr>
        <w:tc>
          <w:tcPr>
            <w:tcW w:w="450" w:type="dxa"/>
            <w:shd w:val="clear" w:color="auto" w:fill="990000"/>
            <w:vAlign w:val="center"/>
            <w:hideMark/>
          </w:tcPr>
          <w:p w14:paraId="1F83E9B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BEEA874" w14:textId="77777777" w:rsidR="00000000" w:rsidRDefault="003F103A">
      <w:pPr>
        <w:pStyle w:val="Heading3"/>
        <w:divId w:val="1567063107"/>
        <w:rPr>
          <w:rFonts w:eastAsia="Times New Roman"/>
          <w:lang w:val="en"/>
        </w:rPr>
      </w:pPr>
      <w:r>
        <w:rPr>
          <w:rFonts w:eastAsia="Times New Roman"/>
          <w:lang w:val="en"/>
        </w:rPr>
        <w:t>19.1.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47EE9463" w14:textId="77777777">
        <w:trPr>
          <w:divId w:val="1567063107"/>
          <w:tblCellSpacing w:w="15" w:type="dxa"/>
        </w:trPr>
        <w:tc>
          <w:tcPr>
            <w:tcW w:w="0" w:type="auto"/>
            <w:hideMark/>
          </w:tcPr>
          <w:p w14:paraId="1DC143AF" w14:textId="77777777" w:rsidR="00000000" w:rsidRDefault="003F103A">
            <w:pPr>
              <w:spacing w:before="0" w:beforeAutospacing="0" w:after="0" w:afterAutospacing="0"/>
              <w:rPr>
                <w:rFonts w:ascii="Verdana" w:eastAsia="Times New Roman" w:hAnsi="Verdana"/>
                <w:color w:val="000000"/>
                <w:sz w:val="20"/>
                <w:szCs w:val="20"/>
              </w:rPr>
            </w:pPr>
            <w:bookmarkStart w:id="378" w:name="CORS"/>
            <w:r>
              <w:rPr>
                <w:rFonts w:ascii="Verdana" w:eastAsia="Times New Roman" w:hAnsi="Verdana"/>
                <w:b/>
                <w:bCs/>
                <w:color w:val="000000"/>
                <w:sz w:val="20"/>
                <w:szCs w:val="20"/>
              </w:rPr>
              <w:t>[CORS]</w:t>
            </w:r>
            <w:bookmarkEnd w:id="378"/>
          </w:p>
        </w:tc>
        <w:tc>
          <w:tcPr>
            <w:tcW w:w="0" w:type="auto"/>
            <w:vAlign w:val="center"/>
            <w:hideMark/>
          </w:tcPr>
          <w:p w14:paraId="1A4E4660"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6"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000000" w14:paraId="25352CC0" w14:textId="77777777">
        <w:trPr>
          <w:divId w:val="1567063107"/>
          <w:tblCellSpacing w:w="15" w:type="dxa"/>
        </w:trPr>
        <w:tc>
          <w:tcPr>
            <w:tcW w:w="0" w:type="auto"/>
            <w:hideMark/>
          </w:tcPr>
          <w:p w14:paraId="26BF66B1" w14:textId="77777777" w:rsidR="00000000" w:rsidRDefault="003F103A">
            <w:pPr>
              <w:spacing w:before="0" w:beforeAutospacing="0" w:after="0" w:afterAutospacing="0"/>
              <w:rPr>
                <w:rFonts w:ascii="Verdana" w:eastAsia="Times New Roman" w:hAnsi="Verdana"/>
                <w:color w:val="000000"/>
                <w:sz w:val="20"/>
                <w:szCs w:val="20"/>
              </w:rPr>
            </w:pPr>
            <w:bookmarkStart w:id="379" w:name="E.164"/>
            <w:r>
              <w:rPr>
                <w:rFonts w:ascii="Verdana" w:eastAsia="Times New Roman" w:hAnsi="Verdana"/>
                <w:b/>
                <w:bCs/>
                <w:color w:val="000000"/>
                <w:sz w:val="20"/>
                <w:szCs w:val="20"/>
              </w:rPr>
              <w:t>[E.164]</w:t>
            </w:r>
            <w:bookmarkEnd w:id="379"/>
          </w:p>
        </w:tc>
        <w:tc>
          <w:tcPr>
            <w:tcW w:w="0" w:type="auto"/>
            <w:vAlign w:val="center"/>
            <w:hideMark/>
          </w:tcPr>
          <w:p w14:paraId="17D36E25"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5BC1B616" w14:textId="77777777">
        <w:trPr>
          <w:divId w:val="1567063107"/>
          <w:tblCellSpacing w:w="15" w:type="dxa"/>
        </w:trPr>
        <w:tc>
          <w:tcPr>
            <w:tcW w:w="0" w:type="auto"/>
            <w:hideMark/>
          </w:tcPr>
          <w:p w14:paraId="04029B25" w14:textId="77777777" w:rsidR="00000000" w:rsidRDefault="003F103A">
            <w:pPr>
              <w:spacing w:before="0" w:beforeAutospacing="0" w:after="0" w:afterAutospacing="0"/>
              <w:rPr>
                <w:rFonts w:ascii="Verdana" w:eastAsia="Times New Roman" w:hAnsi="Verdana"/>
                <w:color w:val="000000"/>
                <w:sz w:val="20"/>
                <w:szCs w:val="20"/>
              </w:rPr>
            </w:pPr>
            <w:bookmarkStart w:id="380" w:name="IANA.Languag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IANA.Language</w:t>
            </w:r>
            <w:proofErr w:type="spellEnd"/>
            <w:r>
              <w:rPr>
                <w:rFonts w:ascii="Verdana" w:eastAsia="Times New Roman" w:hAnsi="Verdana"/>
                <w:b/>
                <w:bCs/>
                <w:color w:val="000000"/>
                <w:sz w:val="20"/>
                <w:szCs w:val="20"/>
              </w:rPr>
              <w:t>]</w:t>
            </w:r>
            <w:bookmarkEnd w:id="380"/>
          </w:p>
        </w:tc>
        <w:tc>
          <w:tcPr>
            <w:tcW w:w="0" w:type="auto"/>
            <w:vAlign w:val="center"/>
            <w:hideMark/>
          </w:tcPr>
          <w:p w14:paraId="7306824D"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 xml:space="preserve">Language </w:t>
              </w:r>
              <w:proofErr w:type="spellStart"/>
              <w:r>
                <w:rPr>
                  <w:rStyle w:val="Hyperlink"/>
                  <w:rFonts w:ascii="Verdana" w:eastAsia="Times New Roman" w:hAnsi="Verdana"/>
                  <w:sz w:val="20"/>
                  <w:szCs w:val="20"/>
                </w:rPr>
                <w:t>Subtag</w:t>
              </w:r>
              <w:proofErr w:type="spellEnd"/>
              <w:r>
                <w:rPr>
                  <w:rStyle w:val="Hyperlink"/>
                  <w:rFonts w:ascii="Verdana" w:eastAsia="Times New Roman" w:hAnsi="Verdana"/>
                  <w:sz w:val="20"/>
                  <w:szCs w:val="20"/>
                </w:rPr>
                <w:t xml:space="preserve"> Registry</w:t>
              </w:r>
            </w:hyperlink>
            <w:r>
              <w:rPr>
                <w:rFonts w:ascii="Verdana" w:eastAsia="Times New Roman" w:hAnsi="Verdana"/>
                <w:color w:val="000000"/>
                <w:sz w:val="20"/>
                <w:szCs w:val="20"/>
              </w:rPr>
              <w:t>,” 2005.</w:t>
            </w:r>
          </w:p>
        </w:tc>
      </w:tr>
      <w:tr w:rsidR="00000000" w14:paraId="518BBC40" w14:textId="77777777">
        <w:trPr>
          <w:divId w:val="1567063107"/>
          <w:tblCellSpacing w:w="15" w:type="dxa"/>
        </w:trPr>
        <w:tc>
          <w:tcPr>
            <w:tcW w:w="0" w:type="auto"/>
            <w:hideMark/>
          </w:tcPr>
          <w:p w14:paraId="31735C69" w14:textId="77777777" w:rsidR="00000000" w:rsidRDefault="003F103A">
            <w:pPr>
              <w:spacing w:before="0" w:beforeAutospacing="0" w:after="0" w:afterAutospacing="0"/>
              <w:rPr>
                <w:rFonts w:ascii="Verdana" w:eastAsia="Times New Roman" w:hAnsi="Verdana"/>
                <w:color w:val="000000"/>
                <w:sz w:val="20"/>
                <w:szCs w:val="20"/>
              </w:rPr>
            </w:pPr>
            <w:bookmarkStart w:id="381" w:name="ISO29115"/>
            <w:r>
              <w:rPr>
                <w:rFonts w:ascii="Verdana" w:eastAsia="Times New Roman" w:hAnsi="Verdana"/>
                <w:b/>
                <w:bCs/>
                <w:color w:val="000000"/>
                <w:sz w:val="20"/>
                <w:szCs w:val="20"/>
              </w:rPr>
              <w:t>[ISO29115]</w:t>
            </w:r>
            <w:bookmarkEnd w:id="381"/>
          </w:p>
        </w:tc>
        <w:tc>
          <w:tcPr>
            <w:tcW w:w="0" w:type="auto"/>
            <w:vAlign w:val="center"/>
            <w:hideMark/>
          </w:tcPr>
          <w:p w14:paraId="31ACE9A2"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3DADE696" w14:textId="77777777">
        <w:trPr>
          <w:divId w:val="1567063107"/>
          <w:tblCellSpacing w:w="15" w:type="dxa"/>
        </w:trPr>
        <w:tc>
          <w:tcPr>
            <w:tcW w:w="0" w:type="auto"/>
            <w:hideMark/>
          </w:tcPr>
          <w:p w14:paraId="78C1B944" w14:textId="77777777" w:rsidR="00000000" w:rsidRDefault="003F103A">
            <w:pPr>
              <w:spacing w:before="0" w:beforeAutospacing="0" w:after="0" w:afterAutospacing="0"/>
              <w:rPr>
                <w:rFonts w:ascii="Verdana" w:eastAsia="Times New Roman" w:hAnsi="Verdana"/>
                <w:color w:val="000000"/>
                <w:sz w:val="20"/>
                <w:szCs w:val="20"/>
              </w:rPr>
            </w:pPr>
            <w:bookmarkStart w:id="382" w:name="ISO3166-1"/>
            <w:r>
              <w:rPr>
                <w:rFonts w:ascii="Verdana" w:eastAsia="Times New Roman" w:hAnsi="Verdana"/>
                <w:b/>
                <w:bCs/>
                <w:color w:val="000000"/>
                <w:sz w:val="20"/>
                <w:szCs w:val="20"/>
              </w:rPr>
              <w:t>[ISO3166-1]</w:t>
            </w:r>
            <w:bookmarkEnd w:id="382"/>
          </w:p>
        </w:tc>
        <w:tc>
          <w:tcPr>
            <w:tcW w:w="0" w:type="auto"/>
            <w:vAlign w:val="center"/>
            <w:hideMark/>
          </w:tcPr>
          <w:p w14:paraId="3AED53A0"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6323E345" w14:textId="77777777">
        <w:trPr>
          <w:divId w:val="1567063107"/>
          <w:tblCellSpacing w:w="15" w:type="dxa"/>
        </w:trPr>
        <w:tc>
          <w:tcPr>
            <w:tcW w:w="0" w:type="auto"/>
            <w:hideMark/>
          </w:tcPr>
          <w:p w14:paraId="5373CA94" w14:textId="77777777" w:rsidR="00000000" w:rsidRDefault="003F103A">
            <w:pPr>
              <w:spacing w:before="0" w:beforeAutospacing="0" w:after="0" w:afterAutospacing="0"/>
              <w:rPr>
                <w:rFonts w:ascii="Verdana" w:eastAsia="Times New Roman" w:hAnsi="Verdana"/>
                <w:color w:val="000000"/>
                <w:sz w:val="20"/>
                <w:szCs w:val="20"/>
              </w:rPr>
            </w:pPr>
            <w:bookmarkStart w:id="383" w:name="ISO639-1"/>
            <w:r>
              <w:rPr>
                <w:rFonts w:ascii="Verdana" w:eastAsia="Times New Roman" w:hAnsi="Verdana"/>
                <w:b/>
                <w:bCs/>
                <w:color w:val="000000"/>
                <w:sz w:val="20"/>
                <w:szCs w:val="20"/>
              </w:rPr>
              <w:t>[ISO639-1]</w:t>
            </w:r>
            <w:bookmarkEnd w:id="383"/>
          </w:p>
        </w:tc>
        <w:tc>
          <w:tcPr>
            <w:tcW w:w="0" w:type="auto"/>
            <w:vAlign w:val="center"/>
            <w:hideMark/>
          </w:tcPr>
          <w:p w14:paraId="1C2F718D"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w:t>
            </w:r>
            <w:r>
              <w:rPr>
                <w:rFonts w:ascii="Verdana" w:eastAsia="Times New Roman" w:hAnsi="Verdana"/>
                <w:color w:val="000000"/>
                <w:sz w:val="20"/>
                <w:szCs w:val="20"/>
              </w:rPr>
              <w:t>1:2002. Codes for the representation of names of languages -- Part 1: Alpha-2 code,” 2002.</w:t>
            </w:r>
          </w:p>
        </w:tc>
      </w:tr>
      <w:tr w:rsidR="00000000" w14:paraId="7E00105A" w14:textId="77777777">
        <w:trPr>
          <w:divId w:val="1567063107"/>
          <w:tblCellSpacing w:w="15" w:type="dxa"/>
        </w:trPr>
        <w:tc>
          <w:tcPr>
            <w:tcW w:w="0" w:type="auto"/>
            <w:hideMark/>
          </w:tcPr>
          <w:p w14:paraId="72D2BEFB" w14:textId="77777777" w:rsidR="00000000" w:rsidRDefault="003F103A">
            <w:pPr>
              <w:spacing w:before="0" w:beforeAutospacing="0" w:after="0" w:afterAutospacing="0"/>
              <w:rPr>
                <w:rFonts w:ascii="Verdana" w:eastAsia="Times New Roman" w:hAnsi="Verdana"/>
                <w:color w:val="000000"/>
                <w:sz w:val="20"/>
                <w:szCs w:val="20"/>
              </w:rPr>
            </w:pPr>
            <w:bookmarkStart w:id="384" w:name="ISO8601-2004"/>
            <w:r>
              <w:rPr>
                <w:rFonts w:ascii="Verdana" w:eastAsia="Times New Roman" w:hAnsi="Verdana"/>
                <w:b/>
                <w:bCs/>
                <w:color w:val="000000"/>
                <w:sz w:val="20"/>
                <w:szCs w:val="20"/>
              </w:rPr>
              <w:t>[ISO8601-2004]</w:t>
            </w:r>
            <w:bookmarkEnd w:id="384"/>
          </w:p>
        </w:tc>
        <w:tc>
          <w:tcPr>
            <w:tcW w:w="0" w:type="auto"/>
            <w:vAlign w:val="center"/>
            <w:hideMark/>
          </w:tcPr>
          <w:p w14:paraId="19F59920"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“ISO 8601:2004. Data elements and interchange formats - Information interchange - Representation </w:t>
            </w:r>
            <w:r>
              <w:rPr>
                <w:rFonts w:ascii="Verdana" w:eastAsia="Times New Roman" w:hAnsi="Verdana"/>
                <w:color w:val="000000"/>
                <w:sz w:val="20"/>
                <w:szCs w:val="20"/>
              </w:rPr>
              <w:t>of dates and times,” 2004.</w:t>
            </w:r>
          </w:p>
        </w:tc>
      </w:tr>
      <w:tr w:rsidR="00000000" w14:paraId="006845F9" w14:textId="77777777">
        <w:trPr>
          <w:divId w:val="1567063107"/>
          <w:tblCellSpacing w:w="15" w:type="dxa"/>
        </w:trPr>
        <w:tc>
          <w:tcPr>
            <w:tcW w:w="0" w:type="auto"/>
            <w:hideMark/>
          </w:tcPr>
          <w:p w14:paraId="63804195" w14:textId="77777777" w:rsidR="00000000" w:rsidRDefault="003F103A">
            <w:pPr>
              <w:spacing w:before="0" w:beforeAutospacing="0" w:after="0" w:afterAutospacing="0"/>
              <w:rPr>
                <w:rFonts w:ascii="Verdana" w:eastAsia="Times New Roman" w:hAnsi="Verdana"/>
                <w:color w:val="000000"/>
                <w:sz w:val="20"/>
                <w:szCs w:val="20"/>
              </w:rPr>
            </w:pPr>
            <w:bookmarkStart w:id="385" w:name="JWA"/>
            <w:r>
              <w:rPr>
                <w:rFonts w:ascii="Verdana" w:eastAsia="Times New Roman" w:hAnsi="Verdana"/>
                <w:b/>
                <w:bCs/>
                <w:color w:val="000000"/>
                <w:sz w:val="20"/>
                <w:szCs w:val="20"/>
              </w:rPr>
              <w:t>[JWA]</w:t>
            </w:r>
            <w:bookmarkEnd w:id="385"/>
          </w:p>
        </w:tc>
        <w:tc>
          <w:tcPr>
            <w:tcW w:w="0" w:type="auto"/>
            <w:vAlign w:val="center"/>
            <w:hideMark/>
          </w:tcPr>
          <w:p w14:paraId="4A60D8C1"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-web-algorithms (work in progress), November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99EA573" w14:textId="77777777">
        <w:trPr>
          <w:divId w:val="1567063107"/>
          <w:tblCellSpacing w:w="15" w:type="dxa"/>
        </w:trPr>
        <w:tc>
          <w:tcPr>
            <w:tcW w:w="0" w:type="auto"/>
            <w:hideMark/>
          </w:tcPr>
          <w:p w14:paraId="3B511D7A" w14:textId="77777777" w:rsidR="00000000" w:rsidRDefault="003F103A">
            <w:pPr>
              <w:spacing w:before="0" w:beforeAutospacing="0" w:after="0" w:afterAutospacing="0"/>
              <w:rPr>
                <w:rFonts w:ascii="Verdana" w:eastAsia="Times New Roman" w:hAnsi="Verdana"/>
                <w:color w:val="000000"/>
                <w:sz w:val="20"/>
                <w:szCs w:val="20"/>
              </w:rPr>
            </w:pPr>
            <w:bookmarkStart w:id="386" w:name="JWE"/>
            <w:r>
              <w:rPr>
                <w:rFonts w:ascii="Verdana" w:eastAsia="Times New Roman" w:hAnsi="Verdana"/>
                <w:b/>
                <w:bCs/>
                <w:color w:val="000000"/>
                <w:sz w:val="20"/>
                <w:szCs w:val="20"/>
              </w:rPr>
              <w:t>[JWE]</w:t>
            </w:r>
            <w:bookmarkEnd w:id="386"/>
          </w:p>
        </w:tc>
        <w:tc>
          <w:tcPr>
            <w:tcW w:w="0" w:type="auto"/>
            <w:vAlign w:val="center"/>
            <w:hideMark/>
          </w:tcPr>
          <w:p w14:paraId="31E497C1"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3"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-web-encryption (work in progress), November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303CC87" w14:textId="77777777">
        <w:trPr>
          <w:divId w:val="1567063107"/>
          <w:tblCellSpacing w:w="15" w:type="dxa"/>
        </w:trPr>
        <w:tc>
          <w:tcPr>
            <w:tcW w:w="0" w:type="auto"/>
            <w:hideMark/>
          </w:tcPr>
          <w:p w14:paraId="463DFA8E" w14:textId="77777777" w:rsidR="00000000" w:rsidRDefault="003F103A">
            <w:pPr>
              <w:spacing w:before="0" w:beforeAutospacing="0" w:after="0" w:afterAutospacing="0"/>
              <w:rPr>
                <w:rFonts w:ascii="Verdana" w:eastAsia="Times New Roman" w:hAnsi="Verdana"/>
                <w:color w:val="000000"/>
                <w:sz w:val="20"/>
                <w:szCs w:val="20"/>
              </w:rPr>
            </w:pPr>
            <w:bookmarkStart w:id="387" w:name="JWK"/>
            <w:r>
              <w:rPr>
                <w:rFonts w:ascii="Verdana" w:eastAsia="Times New Roman" w:hAnsi="Verdana"/>
                <w:b/>
                <w:bCs/>
                <w:color w:val="000000"/>
                <w:sz w:val="20"/>
                <w:szCs w:val="20"/>
              </w:rPr>
              <w:t>[JWK]</w:t>
            </w:r>
            <w:bookmarkEnd w:id="387"/>
          </w:p>
        </w:tc>
        <w:tc>
          <w:tcPr>
            <w:tcW w:w="0" w:type="auto"/>
            <w:vAlign w:val="center"/>
            <w:hideMark/>
          </w:tcPr>
          <w:p w14:paraId="52C1E1E4"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5" w:history="1">
              <w:r>
                <w:rPr>
                  <w:rStyle w:val="Hyperlink"/>
                  <w:rFonts w:ascii="Verdana" w:eastAsia="Times New Roman" w:hAnsi="Verdana"/>
                  <w:sz w:val="20"/>
                  <w:szCs w:val="20"/>
                </w:rPr>
                <w:t>J</w:t>
              </w:r>
              <w:r>
                <w:rPr>
                  <w:rStyle w:val="Hyperlink"/>
                  <w:rFonts w:ascii="Verdana" w:eastAsia="Times New Roman" w:hAnsi="Verdana"/>
                  <w:sz w:val="20"/>
                  <w:szCs w:val="20"/>
                </w:rPr>
                <w:t>SON Web Key (JWK)</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-web-key (work in progress), November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6BAE94A" w14:textId="77777777">
        <w:trPr>
          <w:divId w:val="1567063107"/>
          <w:tblCellSpacing w:w="15" w:type="dxa"/>
          <w:ins w:id="388" w:author="Errata" w:date="2014-08-04T17:35:00Z"/>
        </w:trPr>
        <w:tc>
          <w:tcPr>
            <w:tcW w:w="0" w:type="auto"/>
            <w:hideMark/>
          </w:tcPr>
          <w:p w14:paraId="73CA5C0A" w14:textId="77777777" w:rsidR="00000000" w:rsidRDefault="003F103A">
            <w:pPr>
              <w:spacing w:before="0" w:beforeAutospacing="0" w:after="0" w:afterAutospacing="0"/>
              <w:rPr>
                <w:ins w:id="389" w:author="Errata" w:date="2014-08-04T17:35:00Z"/>
                <w:rFonts w:ascii="Verdana" w:eastAsia="Times New Roman" w:hAnsi="Verdana"/>
                <w:color w:val="000000"/>
                <w:sz w:val="20"/>
                <w:szCs w:val="20"/>
              </w:rPr>
            </w:pPr>
            <w:bookmarkStart w:id="390" w:name="JWK.Thumbprint"/>
            <w:ins w:id="391" w:author="Errata" w:date="2014-08-04T17:35:00Z">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JWK.Thumbprint</w:t>
              </w:r>
              <w:proofErr w:type="spellEnd"/>
              <w:r>
                <w:rPr>
                  <w:rFonts w:ascii="Verdana" w:eastAsia="Times New Roman" w:hAnsi="Verdana"/>
                  <w:b/>
                  <w:bCs/>
                  <w:color w:val="000000"/>
                  <w:sz w:val="20"/>
                  <w:szCs w:val="20"/>
                </w:rPr>
                <w:t>]</w:t>
              </w:r>
              <w:bookmarkEnd w:id="390"/>
            </w:ins>
          </w:p>
        </w:tc>
        <w:tc>
          <w:tcPr>
            <w:tcW w:w="0" w:type="auto"/>
            <w:vAlign w:val="center"/>
            <w:hideMark/>
          </w:tcPr>
          <w:p w14:paraId="3539D55C" w14:textId="77777777" w:rsidR="00000000" w:rsidRDefault="003F103A">
            <w:pPr>
              <w:spacing w:before="0" w:beforeAutospacing="0" w:after="0" w:afterAutospacing="0"/>
              <w:rPr>
                <w:ins w:id="392" w:author="Errata" w:date="2014-08-04T17:35:00Z"/>
                <w:rFonts w:ascii="Verdana" w:eastAsia="Times New Roman" w:hAnsi="Verdana"/>
                <w:color w:val="000000"/>
                <w:sz w:val="20"/>
                <w:szCs w:val="20"/>
              </w:rPr>
            </w:pPr>
            <w:ins w:id="39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"mailto:mbj@microsoft.com"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Jones, M.</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instrText>
              </w:r>
              <w:r>
                <w:rPr>
                  <w:rFonts w:ascii="Verdana" w:eastAsia="Times New Roman" w:hAnsi="Verdana"/>
                  <w:color w:val="000000"/>
                  <w:sz w:val="20"/>
                  <w:szCs w:val="20"/>
                </w:rPr>
                <w:instrText>://tools.ietf.org/html/draft-jones-jose-jwk-thumbprint"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 Thumbprint</w:t>
              </w:r>
              <w:r>
                <w:rPr>
                  <w:rFonts w:ascii="Verdana" w:eastAsia="Times New Roman" w:hAnsi="Verdana"/>
                  <w:color w:val="000000"/>
                  <w:sz w:val="20"/>
                  <w:szCs w:val="20"/>
                </w:rPr>
                <w:fldChar w:fldCharType="end"/>
              </w:r>
              <w:r>
                <w:rPr>
                  <w:rFonts w:ascii="Verdana" w:eastAsia="Times New Roman" w:hAnsi="Verdana"/>
                  <w:color w:val="000000"/>
                  <w:sz w:val="20"/>
                  <w:szCs w:val="20"/>
                </w:rPr>
                <w:t>,” draft-jones-jose-</w:t>
              </w:r>
              <w:proofErr w:type="spellStart"/>
              <w:r>
                <w:rPr>
                  <w:rFonts w:ascii="Verdana" w:eastAsia="Times New Roman" w:hAnsi="Verdana"/>
                  <w:color w:val="000000"/>
                  <w:sz w:val="20"/>
                  <w:szCs w:val="20"/>
                </w:rPr>
                <w:t>jwk</w:t>
              </w:r>
              <w:proofErr w:type="spellEnd"/>
              <w:r>
                <w:rPr>
                  <w:rFonts w:ascii="Verdana" w:eastAsia="Times New Roman" w:hAnsi="Verdana"/>
                  <w:color w:val="000000"/>
                  <w:sz w:val="20"/>
                  <w:szCs w:val="20"/>
                </w:rPr>
                <w:t>-thumbprint (work in progress), July 2014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"http://tools.ietf.org/html/draft-jones-jose-jwk-thumbprint-01"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HTML</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710DFEA" w14:textId="77777777">
        <w:trPr>
          <w:divId w:val="1567063107"/>
          <w:tblCellSpacing w:w="15" w:type="dxa"/>
        </w:trPr>
        <w:tc>
          <w:tcPr>
            <w:tcW w:w="0" w:type="auto"/>
            <w:hideMark/>
          </w:tcPr>
          <w:p w14:paraId="4B947E92" w14:textId="77777777" w:rsidR="00000000" w:rsidRDefault="003F103A">
            <w:pPr>
              <w:spacing w:before="0" w:beforeAutospacing="0" w:after="0" w:afterAutospacing="0"/>
              <w:rPr>
                <w:rFonts w:ascii="Verdana" w:eastAsia="Times New Roman" w:hAnsi="Verdana"/>
                <w:color w:val="000000"/>
                <w:sz w:val="20"/>
                <w:szCs w:val="20"/>
              </w:rPr>
            </w:pPr>
            <w:bookmarkStart w:id="394" w:name="JWS"/>
            <w:r>
              <w:rPr>
                <w:rFonts w:ascii="Verdana" w:eastAsia="Times New Roman" w:hAnsi="Verdana"/>
                <w:b/>
                <w:bCs/>
                <w:color w:val="000000"/>
                <w:sz w:val="20"/>
                <w:szCs w:val="20"/>
              </w:rPr>
              <w:t>[JWS]</w:t>
            </w:r>
            <w:bookmarkEnd w:id="394"/>
          </w:p>
        </w:tc>
        <w:tc>
          <w:tcPr>
            <w:tcW w:w="0" w:type="auto"/>
            <w:vAlign w:val="center"/>
            <w:hideMark/>
          </w:tcPr>
          <w:p w14:paraId="1AC873D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-web-signature (work in progress), November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D2DAB2F" w14:textId="77777777">
        <w:trPr>
          <w:divId w:val="1567063107"/>
          <w:tblCellSpacing w:w="15" w:type="dxa"/>
        </w:trPr>
        <w:tc>
          <w:tcPr>
            <w:tcW w:w="0" w:type="auto"/>
            <w:hideMark/>
          </w:tcPr>
          <w:p w14:paraId="7D6AE18E" w14:textId="77777777" w:rsidR="00000000" w:rsidRDefault="003F103A">
            <w:pPr>
              <w:spacing w:before="0" w:beforeAutospacing="0" w:after="0" w:afterAutospacing="0"/>
              <w:rPr>
                <w:rFonts w:ascii="Verdana" w:eastAsia="Times New Roman" w:hAnsi="Verdana"/>
                <w:color w:val="000000"/>
                <w:sz w:val="20"/>
                <w:szCs w:val="20"/>
              </w:rPr>
            </w:pPr>
            <w:bookmarkStart w:id="395" w:name="JWT"/>
            <w:r>
              <w:rPr>
                <w:rFonts w:ascii="Verdana" w:eastAsia="Times New Roman" w:hAnsi="Verdana"/>
                <w:b/>
                <w:bCs/>
                <w:color w:val="000000"/>
                <w:sz w:val="20"/>
                <w:szCs w:val="20"/>
              </w:rPr>
              <w:t>[JWT]</w:t>
            </w:r>
            <w:bookmarkEnd w:id="395"/>
          </w:p>
        </w:tc>
        <w:tc>
          <w:tcPr>
            <w:tcW w:w="0" w:type="auto"/>
            <w:vAlign w:val="center"/>
            <w:hideMark/>
          </w:tcPr>
          <w:p w14:paraId="085C04B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9"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-web-token (work in progress), November 2013 (</w:t>
            </w:r>
            <w:hyperlink r:id="rId2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100A651" w14:textId="77777777">
        <w:trPr>
          <w:divId w:val="1567063107"/>
          <w:tblCellSpacing w:w="15" w:type="dxa"/>
        </w:trPr>
        <w:tc>
          <w:tcPr>
            <w:tcW w:w="0" w:type="auto"/>
            <w:hideMark/>
          </w:tcPr>
          <w:p w14:paraId="6C0D0795" w14:textId="77777777" w:rsidR="00000000" w:rsidRDefault="003F103A">
            <w:pPr>
              <w:spacing w:before="0" w:beforeAutospacing="0" w:after="0" w:afterAutospacing="0"/>
              <w:rPr>
                <w:rFonts w:ascii="Verdana" w:eastAsia="Times New Roman" w:hAnsi="Verdana"/>
                <w:color w:val="000000"/>
                <w:sz w:val="20"/>
                <w:szCs w:val="20"/>
              </w:rPr>
            </w:pPr>
            <w:bookmarkStart w:id="396" w:name="OAuth.Assertion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OAuth.Assertions</w:t>
            </w:r>
            <w:proofErr w:type="spellEnd"/>
            <w:r>
              <w:rPr>
                <w:rFonts w:ascii="Verdana" w:eastAsia="Times New Roman" w:hAnsi="Verdana"/>
                <w:b/>
                <w:bCs/>
                <w:color w:val="000000"/>
                <w:sz w:val="20"/>
                <w:szCs w:val="20"/>
              </w:rPr>
              <w:t>]</w:t>
            </w:r>
            <w:bookmarkEnd w:id="396"/>
          </w:p>
        </w:tc>
        <w:tc>
          <w:tcPr>
            <w:tcW w:w="0" w:type="auto"/>
            <w:vAlign w:val="center"/>
            <w:hideMark/>
          </w:tcPr>
          <w:p w14:paraId="4AE8D35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1"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r>
              <w:rPr>
                <w:rFonts w:ascii="Verdana" w:eastAsia="Times New Roman" w:hAnsi="Verdana"/>
                <w:color w:val="000000"/>
                <w:sz w:val="20"/>
                <w:szCs w:val="20"/>
              </w:rPr>
              <w:lastRenderedPageBreak/>
              <w:t>assertions (work in progress), December 2013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6338B54" w14:textId="77777777">
        <w:trPr>
          <w:divId w:val="1567063107"/>
          <w:tblCellSpacing w:w="15" w:type="dxa"/>
        </w:trPr>
        <w:tc>
          <w:tcPr>
            <w:tcW w:w="0" w:type="auto"/>
            <w:hideMark/>
          </w:tcPr>
          <w:p w14:paraId="70F958F9" w14:textId="77777777" w:rsidR="00000000" w:rsidRDefault="003F103A">
            <w:pPr>
              <w:spacing w:before="0" w:beforeAutospacing="0" w:after="0" w:afterAutospacing="0"/>
              <w:rPr>
                <w:rFonts w:ascii="Verdana" w:eastAsia="Times New Roman" w:hAnsi="Verdana"/>
                <w:color w:val="000000"/>
                <w:sz w:val="20"/>
                <w:szCs w:val="20"/>
              </w:rPr>
            </w:pPr>
            <w:bookmarkStart w:id="397" w:name="OAuth.JWT"/>
            <w:r>
              <w:rPr>
                <w:rFonts w:ascii="Verdana" w:eastAsia="Times New Roman" w:hAnsi="Verdana"/>
                <w:b/>
                <w:bCs/>
                <w:color w:val="000000"/>
                <w:sz w:val="20"/>
                <w:szCs w:val="20"/>
              </w:rPr>
              <w:lastRenderedPageBreak/>
              <w:t>[</w:t>
            </w:r>
            <w:proofErr w:type="spellStart"/>
            <w:r>
              <w:rPr>
                <w:rFonts w:ascii="Verdana" w:eastAsia="Times New Roman" w:hAnsi="Verdana"/>
                <w:b/>
                <w:bCs/>
                <w:color w:val="000000"/>
                <w:sz w:val="20"/>
                <w:szCs w:val="20"/>
              </w:rPr>
              <w:t>OAuth.JWT</w:t>
            </w:r>
            <w:proofErr w:type="spellEnd"/>
            <w:r>
              <w:rPr>
                <w:rFonts w:ascii="Verdana" w:eastAsia="Times New Roman" w:hAnsi="Verdana"/>
                <w:b/>
                <w:bCs/>
                <w:color w:val="000000"/>
                <w:sz w:val="20"/>
                <w:szCs w:val="20"/>
              </w:rPr>
              <w:t>]</w:t>
            </w:r>
            <w:bookmarkEnd w:id="397"/>
          </w:p>
        </w:tc>
        <w:tc>
          <w:tcPr>
            <w:tcW w:w="0" w:type="auto"/>
            <w:vAlign w:val="center"/>
            <w:hideMark/>
          </w:tcPr>
          <w:p w14:paraId="28D749B6"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3"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jwt</w:t>
            </w:r>
            <w:proofErr w:type="spellEnd"/>
            <w:r>
              <w:rPr>
                <w:rFonts w:ascii="Verdana" w:eastAsia="Times New Roman" w:hAnsi="Verdana"/>
                <w:color w:val="000000"/>
                <w:sz w:val="20"/>
                <w:szCs w:val="20"/>
              </w:rPr>
              <w:t>-bearer (wo</w:t>
            </w:r>
            <w:r>
              <w:rPr>
                <w:rFonts w:ascii="Verdana" w:eastAsia="Times New Roman" w:hAnsi="Verdana"/>
                <w:color w:val="000000"/>
                <w:sz w:val="20"/>
                <w:szCs w:val="20"/>
              </w:rPr>
              <w:t>rk in progress), December 2013 (</w:t>
            </w:r>
            <w:hyperlink r:id="rId2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80AB70A" w14:textId="77777777">
        <w:trPr>
          <w:divId w:val="1567063107"/>
          <w:tblCellSpacing w:w="15" w:type="dxa"/>
        </w:trPr>
        <w:tc>
          <w:tcPr>
            <w:tcW w:w="0" w:type="auto"/>
            <w:hideMark/>
          </w:tcPr>
          <w:p w14:paraId="627508E7" w14:textId="77777777" w:rsidR="00000000" w:rsidRDefault="003F103A">
            <w:pPr>
              <w:spacing w:before="0" w:beforeAutospacing="0" w:after="0" w:afterAutospacing="0"/>
              <w:rPr>
                <w:rFonts w:ascii="Verdana" w:eastAsia="Times New Roman" w:hAnsi="Verdana"/>
                <w:color w:val="000000"/>
                <w:sz w:val="20"/>
                <w:szCs w:val="20"/>
              </w:rPr>
            </w:pPr>
            <w:bookmarkStart w:id="398" w:name="OAuth.Respons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OAuth.Responses</w:t>
            </w:r>
            <w:proofErr w:type="spellEnd"/>
            <w:r>
              <w:rPr>
                <w:rFonts w:ascii="Verdana" w:eastAsia="Times New Roman" w:hAnsi="Verdana"/>
                <w:b/>
                <w:bCs/>
                <w:color w:val="000000"/>
                <w:sz w:val="20"/>
                <w:szCs w:val="20"/>
              </w:rPr>
              <w:t>]</w:t>
            </w:r>
            <w:bookmarkEnd w:id="398"/>
          </w:p>
        </w:tc>
        <w:tc>
          <w:tcPr>
            <w:tcW w:w="0" w:type="auto"/>
            <w:vAlign w:val="center"/>
            <w:hideMark/>
          </w:tcPr>
          <w:p w14:paraId="3EE37BA1" w14:textId="77777777" w:rsidR="00000000" w:rsidRDefault="003F103A">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Tarjan, P., and M. Jones, “</w:t>
            </w:r>
            <w:hyperlink r:id="rId25"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February 2014.</w:t>
            </w:r>
          </w:p>
        </w:tc>
      </w:tr>
      <w:tr w:rsidR="00000000" w14:paraId="1E757F59" w14:textId="77777777">
        <w:trPr>
          <w:divId w:val="1567063107"/>
          <w:tblCellSpacing w:w="15" w:type="dxa"/>
        </w:trPr>
        <w:tc>
          <w:tcPr>
            <w:tcW w:w="0" w:type="auto"/>
            <w:hideMark/>
          </w:tcPr>
          <w:p w14:paraId="0E1CD586" w14:textId="77777777" w:rsidR="00000000" w:rsidRDefault="003F103A">
            <w:pPr>
              <w:spacing w:before="0" w:beforeAutospacing="0" w:after="0" w:afterAutospacing="0"/>
              <w:rPr>
                <w:rFonts w:ascii="Verdana" w:eastAsia="Times New Roman" w:hAnsi="Verdana"/>
                <w:color w:val="000000"/>
                <w:sz w:val="20"/>
                <w:szCs w:val="20"/>
              </w:rPr>
            </w:pPr>
            <w:bookmarkStart w:id="399"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399"/>
          </w:p>
        </w:tc>
        <w:tc>
          <w:tcPr>
            <w:tcW w:w="0" w:type="auto"/>
            <w:vAlign w:val="center"/>
            <w:hideMark/>
          </w:tcPr>
          <w:p w14:paraId="033835D3"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6"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February 2014.</w:t>
            </w:r>
          </w:p>
        </w:tc>
      </w:tr>
      <w:tr w:rsidR="00000000" w14:paraId="365DA603" w14:textId="77777777">
        <w:trPr>
          <w:divId w:val="1567063107"/>
          <w:tblCellSpacing w:w="15" w:type="dxa"/>
        </w:trPr>
        <w:tc>
          <w:tcPr>
            <w:tcW w:w="0" w:type="auto"/>
            <w:hideMark/>
          </w:tcPr>
          <w:p w14:paraId="1CA34CCF" w14:textId="77777777" w:rsidR="00000000" w:rsidRDefault="003F103A">
            <w:pPr>
              <w:spacing w:before="0" w:beforeAutospacing="0" w:after="0" w:afterAutospacing="0"/>
              <w:rPr>
                <w:rFonts w:ascii="Verdana" w:eastAsia="Times New Roman" w:hAnsi="Verdana"/>
                <w:color w:val="000000"/>
                <w:sz w:val="20"/>
                <w:szCs w:val="20"/>
              </w:rPr>
            </w:pPr>
            <w:bookmarkStart w:id="400"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400"/>
          </w:p>
        </w:tc>
        <w:tc>
          <w:tcPr>
            <w:tcW w:w="0" w:type="auto"/>
            <w:vAlign w:val="center"/>
            <w:hideMark/>
          </w:tcPr>
          <w:p w14:paraId="3FC652A7"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7"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February 2014.</w:t>
            </w:r>
          </w:p>
        </w:tc>
      </w:tr>
      <w:tr w:rsidR="00000000" w14:paraId="6E7A53F9" w14:textId="77777777">
        <w:trPr>
          <w:divId w:val="1567063107"/>
          <w:tblCellSpacing w:w="15" w:type="dxa"/>
        </w:trPr>
        <w:tc>
          <w:tcPr>
            <w:tcW w:w="0" w:type="auto"/>
            <w:hideMark/>
          </w:tcPr>
          <w:p w14:paraId="41B696A8" w14:textId="77777777" w:rsidR="00000000" w:rsidRDefault="003F103A">
            <w:pPr>
              <w:spacing w:before="0" w:beforeAutospacing="0" w:after="0" w:afterAutospacing="0"/>
              <w:rPr>
                <w:rFonts w:ascii="Verdana" w:eastAsia="Times New Roman" w:hAnsi="Verdana"/>
                <w:color w:val="000000"/>
                <w:sz w:val="20"/>
                <w:szCs w:val="20"/>
              </w:rPr>
            </w:pPr>
            <w:bookmarkStart w:id="401" w:name="RFC2119"/>
            <w:r>
              <w:rPr>
                <w:rFonts w:ascii="Verdana" w:eastAsia="Times New Roman" w:hAnsi="Verdana"/>
                <w:b/>
                <w:bCs/>
                <w:color w:val="000000"/>
                <w:sz w:val="20"/>
                <w:szCs w:val="20"/>
              </w:rPr>
              <w:t>[RFC2119]</w:t>
            </w:r>
            <w:bookmarkEnd w:id="401"/>
          </w:p>
        </w:tc>
        <w:tc>
          <w:tcPr>
            <w:tcW w:w="0" w:type="auto"/>
            <w:vAlign w:val="center"/>
            <w:hideMark/>
          </w:tcPr>
          <w:p w14:paraId="14BE9582" w14:textId="77777777" w:rsidR="00000000" w:rsidRDefault="003F103A">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w:t>
            </w:r>
            <w:r>
              <w:rPr>
                <w:rFonts w:ascii="Verdana" w:eastAsia="Times New Roman" w:hAnsi="Verdana"/>
                <w:color w:val="000000"/>
                <w:sz w:val="20"/>
                <w:szCs w:val="20"/>
              </w:rPr>
              <w:t>14, RFC 2119, March 1997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A32258B" w14:textId="77777777">
        <w:trPr>
          <w:divId w:val="1567063107"/>
          <w:tblCellSpacing w:w="15" w:type="dxa"/>
        </w:trPr>
        <w:tc>
          <w:tcPr>
            <w:tcW w:w="0" w:type="auto"/>
            <w:hideMark/>
          </w:tcPr>
          <w:p w14:paraId="65F456B0" w14:textId="77777777" w:rsidR="00000000" w:rsidRDefault="003F103A">
            <w:pPr>
              <w:spacing w:before="0" w:beforeAutospacing="0" w:after="0" w:afterAutospacing="0"/>
              <w:rPr>
                <w:rFonts w:ascii="Verdana" w:eastAsia="Times New Roman" w:hAnsi="Verdana"/>
                <w:color w:val="000000"/>
                <w:sz w:val="20"/>
                <w:szCs w:val="20"/>
              </w:rPr>
            </w:pPr>
            <w:bookmarkStart w:id="402" w:name="RFC2246"/>
            <w:r>
              <w:rPr>
                <w:rFonts w:ascii="Verdana" w:eastAsia="Times New Roman" w:hAnsi="Verdana"/>
                <w:b/>
                <w:bCs/>
                <w:color w:val="000000"/>
                <w:sz w:val="20"/>
                <w:szCs w:val="20"/>
              </w:rPr>
              <w:t>[RFC2246]</w:t>
            </w:r>
            <w:bookmarkEnd w:id="402"/>
          </w:p>
        </w:tc>
        <w:tc>
          <w:tcPr>
            <w:tcW w:w="0" w:type="auto"/>
            <w:vAlign w:val="center"/>
            <w:hideMark/>
          </w:tcPr>
          <w:p w14:paraId="69AE990B" w14:textId="77777777" w:rsidR="00000000" w:rsidRDefault="003F103A">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D4AB100" w14:textId="77777777">
        <w:trPr>
          <w:divId w:val="1567063107"/>
          <w:tblCellSpacing w:w="15" w:type="dxa"/>
        </w:trPr>
        <w:tc>
          <w:tcPr>
            <w:tcW w:w="0" w:type="auto"/>
            <w:hideMark/>
          </w:tcPr>
          <w:p w14:paraId="20D72A94" w14:textId="77777777" w:rsidR="00000000" w:rsidRDefault="003F103A">
            <w:pPr>
              <w:spacing w:before="0" w:beforeAutospacing="0" w:after="0" w:afterAutospacing="0"/>
              <w:rPr>
                <w:rFonts w:ascii="Verdana" w:eastAsia="Times New Roman" w:hAnsi="Verdana"/>
                <w:color w:val="000000"/>
                <w:sz w:val="20"/>
                <w:szCs w:val="20"/>
              </w:rPr>
            </w:pPr>
            <w:bookmarkStart w:id="403" w:name="RFC2616"/>
            <w:r>
              <w:rPr>
                <w:rFonts w:ascii="Verdana" w:eastAsia="Times New Roman" w:hAnsi="Verdana"/>
                <w:b/>
                <w:bCs/>
                <w:color w:val="000000"/>
                <w:sz w:val="20"/>
                <w:szCs w:val="20"/>
              </w:rPr>
              <w:t>[RFC2616]</w:t>
            </w:r>
            <w:bookmarkEnd w:id="403"/>
          </w:p>
        </w:tc>
        <w:tc>
          <w:tcPr>
            <w:tcW w:w="0" w:type="auto"/>
            <w:vAlign w:val="center"/>
            <w:hideMark/>
          </w:tcPr>
          <w:p w14:paraId="79892483" w14:textId="77777777" w:rsidR="00000000" w:rsidRDefault="003F103A">
            <w:pPr>
              <w:spacing w:before="0" w:beforeAutospacing="0" w:after="0" w:afterAutospacing="0"/>
              <w:rPr>
                <w:rFonts w:ascii="Verdana" w:eastAsia="Times New Roman" w:hAnsi="Verdana"/>
                <w:color w:val="000000"/>
                <w:sz w:val="20"/>
                <w:szCs w:val="20"/>
              </w:rPr>
            </w:pPr>
            <w:hyperlink r:id="rId3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4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4" w:history="1">
              <w:r>
                <w:rPr>
                  <w:rStyle w:val="Hyperlink"/>
                  <w:rFonts w:ascii="Verdana" w:eastAsia="Times New Roman" w:hAnsi="Verdana"/>
                  <w:sz w:val="20"/>
                  <w:szCs w:val="20"/>
                </w:rPr>
                <w:t>Hyp</w:t>
              </w:r>
              <w:r>
                <w:rPr>
                  <w:rStyle w:val="Hyperlink"/>
                  <w:rFonts w:ascii="Verdana" w:eastAsia="Times New Roman" w:hAnsi="Verdana"/>
                  <w:sz w:val="20"/>
                  <w:szCs w:val="20"/>
                </w:rPr>
                <w:t>ertext Transfer Protocol -- HTTP/1.1</w:t>
              </w:r>
            </w:hyperlink>
            <w:r>
              <w:rPr>
                <w:rFonts w:ascii="Verdana" w:eastAsia="Times New Roman" w:hAnsi="Verdana"/>
                <w:color w:val="000000"/>
                <w:sz w:val="20"/>
                <w:szCs w:val="20"/>
              </w:rPr>
              <w:t>,” RFC 2616, June 1999 (</w:t>
            </w:r>
            <w:hyperlink r:id="rId4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3C2CBD7B" w14:textId="77777777">
        <w:trPr>
          <w:divId w:val="1567063107"/>
          <w:tblCellSpacing w:w="15" w:type="dxa"/>
        </w:trPr>
        <w:tc>
          <w:tcPr>
            <w:tcW w:w="0" w:type="auto"/>
            <w:hideMark/>
          </w:tcPr>
          <w:p w14:paraId="557506C5" w14:textId="77777777" w:rsidR="00000000" w:rsidRDefault="003F103A">
            <w:pPr>
              <w:spacing w:before="0" w:beforeAutospacing="0" w:after="0" w:afterAutospacing="0"/>
              <w:rPr>
                <w:rFonts w:ascii="Verdana" w:eastAsia="Times New Roman" w:hAnsi="Verdana"/>
                <w:color w:val="000000"/>
                <w:sz w:val="20"/>
                <w:szCs w:val="20"/>
              </w:rPr>
            </w:pPr>
            <w:bookmarkStart w:id="404" w:name="RFC3339"/>
            <w:r>
              <w:rPr>
                <w:rFonts w:ascii="Verdana" w:eastAsia="Times New Roman" w:hAnsi="Verdana"/>
                <w:b/>
                <w:bCs/>
                <w:color w:val="000000"/>
                <w:sz w:val="20"/>
                <w:szCs w:val="20"/>
              </w:rPr>
              <w:t>[RFC3339]</w:t>
            </w:r>
            <w:bookmarkEnd w:id="404"/>
          </w:p>
        </w:tc>
        <w:tc>
          <w:tcPr>
            <w:tcW w:w="0" w:type="auto"/>
            <w:vAlign w:val="center"/>
            <w:hideMark/>
          </w:tcPr>
          <w:p w14:paraId="05918F22" w14:textId="77777777" w:rsidR="00000000" w:rsidRDefault="003F103A">
            <w:pPr>
              <w:spacing w:before="0" w:beforeAutospacing="0" w:after="0" w:afterAutospacing="0"/>
              <w:rPr>
                <w:rFonts w:ascii="Verdana" w:eastAsia="Times New Roman" w:hAnsi="Verdana"/>
                <w:color w:val="000000"/>
                <w:sz w:val="20"/>
                <w:szCs w:val="20"/>
              </w:rPr>
            </w:pPr>
            <w:hyperlink r:id="rId50"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51"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52"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580F217" w14:textId="77777777">
        <w:trPr>
          <w:divId w:val="1567063107"/>
          <w:tblCellSpacing w:w="15" w:type="dxa"/>
        </w:trPr>
        <w:tc>
          <w:tcPr>
            <w:tcW w:w="0" w:type="auto"/>
            <w:hideMark/>
          </w:tcPr>
          <w:p w14:paraId="1B6DDF05" w14:textId="77777777" w:rsidR="00000000" w:rsidRDefault="003F103A">
            <w:pPr>
              <w:spacing w:before="0" w:beforeAutospacing="0" w:after="0" w:afterAutospacing="0"/>
              <w:rPr>
                <w:rFonts w:ascii="Verdana" w:eastAsia="Times New Roman" w:hAnsi="Verdana"/>
                <w:color w:val="000000"/>
                <w:sz w:val="20"/>
                <w:szCs w:val="20"/>
              </w:rPr>
            </w:pPr>
            <w:bookmarkStart w:id="405" w:name="RFC3966"/>
            <w:r>
              <w:rPr>
                <w:rFonts w:ascii="Verdana" w:eastAsia="Times New Roman" w:hAnsi="Verdana"/>
                <w:b/>
                <w:bCs/>
                <w:color w:val="000000"/>
                <w:sz w:val="20"/>
                <w:szCs w:val="20"/>
              </w:rPr>
              <w:t>[RFC3966]</w:t>
            </w:r>
            <w:bookmarkEnd w:id="405"/>
          </w:p>
        </w:tc>
        <w:tc>
          <w:tcPr>
            <w:tcW w:w="0" w:type="auto"/>
            <w:vAlign w:val="center"/>
            <w:hideMark/>
          </w:tcPr>
          <w:p w14:paraId="6111734B"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6"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tel</w:t>
              </w:r>
              <w:proofErr w:type="spellEnd"/>
              <w:r>
                <w:rPr>
                  <w:rStyle w:val="Hyperlink"/>
                  <w:rFonts w:ascii="Verdana" w:eastAsia="Times New Roman" w:hAnsi="Verdana"/>
                  <w:sz w:val="20"/>
                  <w:szCs w:val="20"/>
                </w:rPr>
                <w:t xml:space="preserve"> URI for Telephone Numbers</w:t>
              </w:r>
            </w:hyperlink>
            <w:r>
              <w:rPr>
                <w:rFonts w:ascii="Verdana" w:eastAsia="Times New Roman" w:hAnsi="Verdana"/>
                <w:color w:val="000000"/>
                <w:sz w:val="20"/>
                <w:szCs w:val="20"/>
              </w:rPr>
              <w:t>,” RFC 3966, December 2004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3EF481D" w14:textId="77777777">
        <w:trPr>
          <w:divId w:val="1567063107"/>
          <w:tblCellSpacing w:w="15" w:type="dxa"/>
        </w:trPr>
        <w:tc>
          <w:tcPr>
            <w:tcW w:w="0" w:type="auto"/>
            <w:hideMark/>
          </w:tcPr>
          <w:p w14:paraId="6ED44122" w14:textId="77777777" w:rsidR="00000000" w:rsidRDefault="003F103A">
            <w:pPr>
              <w:spacing w:before="0" w:beforeAutospacing="0" w:after="0" w:afterAutospacing="0"/>
              <w:rPr>
                <w:rFonts w:ascii="Verdana" w:eastAsia="Times New Roman" w:hAnsi="Verdana"/>
                <w:color w:val="000000"/>
                <w:sz w:val="20"/>
                <w:szCs w:val="20"/>
              </w:rPr>
            </w:pPr>
            <w:bookmarkStart w:id="406" w:name="RFC3986"/>
            <w:r>
              <w:rPr>
                <w:rFonts w:ascii="Verdana" w:eastAsia="Times New Roman" w:hAnsi="Verdana"/>
                <w:b/>
                <w:bCs/>
                <w:color w:val="000000"/>
                <w:sz w:val="20"/>
                <w:szCs w:val="20"/>
              </w:rPr>
              <w:t>[RFC3986]</w:t>
            </w:r>
            <w:bookmarkEnd w:id="406"/>
          </w:p>
        </w:tc>
        <w:tc>
          <w:tcPr>
            <w:tcW w:w="0" w:type="auto"/>
            <w:vAlign w:val="center"/>
            <w:hideMark/>
          </w:tcPr>
          <w:p w14:paraId="5FD39B07" w14:textId="77777777" w:rsidR="00000000" w:rsidRDefault="003F103A">
            <w:pPr>
              <w:spacing w:before="0" w:beforeAutospacing="0" w:after="0" w:afterAutospacing="0"/>
              <w:rPr>
                <w:rFonts w:ascii="Verdana" w:eastAsia="Times New Roman" w:hAnsi="Verdana"/>
                <w:color w:val="000000"/>
                <w:sz w:val="20"/>
                <w:szCs w:val="20"/>
              </w:rPr>
            </w:pPr>
            <w:hyperlink r:id="rId58"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9"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60"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61"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BDA2935" w14:textId="77777777">
        <w:trPr>
          <w:divId w:val="1567063107"/>
          <w:tblCellSpacing w:w="15" w:type="dxa"/>
        </w:trPr>
        <w:tc>
          <w:tcPr>
            <w:tcW w:w="0" w:type="auto"/>
            <w:hideMark/>
          </w:tcPr>
          <w:p w14:paraId="1DAE61F2" w14:textId="77777777" w:rsidR="00000000" w:rsidRDefault="003F103A">
            <w:pPr>
              <w:spacing w:before="0" w:beforeAutospacing="0" w:after="0" w:afterAutospacing="0"/>
              <w:rPr>
                <w:rFonts w:ascii="Verdana" w:eastAsia="Times New Roman" w:hAnsi="Verdana"/>
                <w:color w:val="000000"/>
                <w:sz w:val="20"/>
                <w:szCs w:val="20"/>
              </w:rPr>
            </w:pPr>
            <w:bookmarkStart w:id="407" w:name="RFC4627"/>
            <w:r>
              <w:rPr>
                <w:rFonts w:ascii="Verdana" w:eastAsia="Times New Roman" w:hAnsi="Verdana"/>
                <w:b/>
                <w:bCs/>
                <w:color w:val="000000"/>
                <w:sz w:val="20"/>
                <w:szCs w:val="20"/>
              </w:rPr>
              <w:t>[RFC4627]</w:t>
            </w:r>
            <w:bookmarkEnd w:id="407"/>
          </w:p>
        </w:tc>
        <w:tc>
          <w:tcPr>
            <w:tcW w:w="0" w:type="auto"/>
            <w:vAlign w:val="center"/>
            <w:hideMark/>
          </w:tcPr>
          <w:p w14:paraId="45F0397C"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5" w:history="1">
              <w:r>
                <w:rPr>
                  <w:rStyle w:val="Hyperlink"/>
                  <w:rFonts w:ascii="Verdana" w:eastAsia="Times New Roman" w:hAnsi="Verdana"/>
                  <w:sz w:val="20"/>
                  <w:szCs w:val="20"/>
                </w:rPr>
                <w:t>The application/</w:t>
              </w:r>
              <w:proofErr w:type="spellStart"/>
              <w:r>
                <w:rPr>
                  <w:rStyle w:val="Hyperlink"/>
                  <w:rFonts w:ascii="Verdana" w:eastAsia="Times New Roman" w:hAnsi="Verdana"/>
                  <w:sz w:val="20"/>
                  <w:szCs w:val="20"/>
                </w:rPr>
                <w:t>json</w:t>
              </w:r>
              <w:proofErr w:type="spellEnd"/>
              <w:r>
                <w:rPr>
                  <w:rStyle w:val="Hyperlink"/>
                  <w:rFonts w:ascii="Verdana" w:eastAsia="Times New Roman" w:hAnsi="Verdana"/>
                  <w:sz w:val="20"/>
                  <w:szCs w:val="20"/>
                </w:rPr>
                <w:t xml:space="preserve"> Media Type for JavaScript Object Notation (JSON)</w:t>
              </w:r>
            </w:hyperlink>
            <w:r>
              <w:rPr>
                <w:rFonts w:ascii="Verdana" w:eastAsia="Times New Roman" w:hAnsi="Verdana"/>
                <w:color w:val="000000"/>
                <w:sz w:val="20"/>
                <w:szCs w:val="20"/>
              </w:rPr>
              <w:t>,” RFC 4627, Ju</w:t>
            </w:r>
            <w:r>
              <w:rPr>
                <w:rFonts w:ascii="Verdana" w:eastAsia="Times New Roman" w:hAnsi="Verdana"/>
                <w:color w:val="000000"/>
                <w:sz w:val="20"/>
                <w:szCs w:val="20"/>
              </w:rPr>
              <w:t>ly 2006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FBC856E" w14:textId="77777777">
        <w:trPr>
          <w:divId w:val="1567063107"/>
          <w:tblCellSpacing w:w="15" w:type="dxa"/>
        </w:trPr>
        <w:tc>
          <w:tcPr>
            <w:tcW w:w="0" w:type="auto"/>
            <w:hideMark/>
          </w:tcPr>
          <w:p w14:paraId="6B6BA3F4" w14:textId="77777777" w:rsidR="00000000" w:rsidRDefault="003F103A">
            <w:pPr>
              <w:spacing w:before="0" w:beforeAutospacing="0" w:after="0" w:afterAutospacing="0"/>
              <w:rPr>
                <w:rFonts w:ascii="Verdana" w:eastAsia="Times New Roman" w:hAnsi="Verdana"/>
                <w:color w:val="000000"/>
                <w:sz w:val="20"/>
                <w:szCs w:val="20"/>
              </w:rPr>
            </w:pPr>
            <w:bookmarkStart w:id="408" w:name="RFC5246"/>
            <w:r>
              <w:rPr>
                <w:rFonts w:ascii="Verdana" w:eastAsia="Times New Roman" w:hAnsi="Verdana"/>
                <w:b/>
                <w:bCs/>
                <w:color w:val="000000"/>
                <w:sz w:val="20"/>
                <w:szCs w:val="20"/>
              </w:rPr>
              <w:t>[RFC5246]</w:t>
            </w:r>
            <w:bookmarkEnd w:id="408"/>
          </w:p>
        </w:tc>
        <w:tc>
          <w:tcPr>
            <w:tcW w:w="0" w:type="auto"/>
            <w:vAlign w:val="center"/>
            <w:hideMark/>
          </w:tcPr>
          <w:p w14:paraId="1B7DAF5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7"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CF94461" w14:textId="77777777">
        <w:trPr>
          <w:divId w:val="1567063107"/>
          <w:tblCellSpacing w:w="15" w:type="dxa"/>
        </w:trPr>
        <w:tc>
          <w:tcPr>
            <w:tcW w:w="0" w:type="auto"/>
            <w:hideMark/>
          </w:tcPr>
          <w:p w14:paraId="3E57AB39" w14:textId="77777777" w:rsidR="00000000" w:rsidRDefault="003F103A">
            <w:pPr>
              <w:spacing w:before="0" w:beforeAutospacing="0" w:after="0" w:afterAutospacing="0"/>
              <w:rPr>
                <w:rFonts w:ascii="Verdana" w:eastAsia="Times New Roman" w:hAnsi="Verdana"/>
                <w:color w:val="000000"/>
                <w:sz w:val="20"/>
                <w:szCs w:val="20"/>
              </w:rPr>
            </w:pPr>
            <w:bookmarkStart w:id="409" w:name="RFC5322"/>
            <w:r>
              <w:rPr>
                <w:rFonts w:ascii="Verdana" w:eastAsia="Times New Roman" w:hAnsi="Verdana"/>
                <w:b/>
                <w:bCs/>
                <w:color w:val="000000"/>
                <w:sz w:val="20"/>
                <w:szCs w:val="20"/>
              </w:rPr>
              <w:t>[RFC5322]</w:t>
            </w:r>
            <w:bookmarkEnd w:id="409"/>
          </w:p>
        </w:tc>
        <w:tc>
          <w:tcPr>
            <w:tcW w:w="0" w:type="auto"/>
            <w:vAlign w:val="center"/>
            <w:hideMark/>
          </w:tcPr>
          <w:p w14:paraId="44507084" w14:textId="77777777" w:rsidR="00000000" w:rsidRDefault="003F103A">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70"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7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7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EE75846" w14:textId="77777777">
        <w:trPr>
          <w:divId w:val="1567063107"/>
          <w:tblCellSpacing w:w="15" w:type="dxa"/>
        </w:trPr>
        <w:tc>
          <w:tcPr>
            <w:tcW w:w="0" w:type="auto"/>
            <w:hideMark/>
          </w:tcPr>
          <w:p w14:paraId="61C12191" w14:textId="77777777" w:rsidR="00000000" w:rsidRDefault="003F103A">
            <w:pPr>
              <w:spacing w:before="0" w:beforeAutospacing="0" w:after="0" w:afterAutospacing="0"/>
              <w:rPr>
                <w:rFonts w:ascii="Verdana" w:eastAsia="Times New Roman" w:hAnsi="Verdana"/>
                <w:color w:val="000000"/>
                <w:sz w:val="20"/>
                <w:szCs w:val="20"/>
              </w:rPr>
            </w:pPr>
            <w:bookmarkStart w:id="410" w:name="RFC5646"/>
            <w:r>
              <w:rPr>
                <w:rFonts w:ascii="Verdana" w:eastAsia="Times New Roman" w:hAnsi="Verdana"/>
                <w:b/>
                <w:bCs/>
                <w:color w:val="000000"/>
                <w:sz w:val="20"/>
                <w:szCs w:val="20"/>
              </w:rPr>
              <w:t>[RFC5646]</w:t>
            </w:r>
            <w:bookmarkEnd w:id="410"/>
          </w:p>
        </w:tc>
        <w:tc>
          <w:tcPr>
            <w:tcW w:w="0" w:type="auto"/>
            <w:vAlign w:val="center"/>
            <w:hideMark/>
          </w:tcPr>
          <w:p w14:paraId="493199D5"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4"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595996D" w14:textId="77777777">
        <w:trPr>
          <w:divId w:val="1567063107"/>
          <w:tblCellSpacing w:w="15" w:type="dxa"/>
        </w:trPr>
        <w:tc>
          <w:tcPr>
            <w:tcW w:w="0" w:type="auto"/>
            <w:hideMark/>
          </w:tcPr>
          <w:p w14:paraId="5C322B60" w14:textId="77777777" w:rsidR="00000000" w:rsidRDefault="003F103A">
            <w:pPr>
              <w:spacing w:before="0" w:beforeAutospacing="0" w:after="0" w:afterAutospacing="0"/>
              <w:rPr>
                <w:rFonts w:ascii="Verdana" w:eastAsia="Times New Roman" w:hAnsi="Verdana"/>
                <w:color w:val="000000"/>
                <w:sz w:val="20"/>
                <w:szCs w:val="20"/>
              </w:rPr>
            </w:pPr>
            <w:bookmarkStart w:id="411" w:name="RFC6125"/>
            <w:r>
              <w:rPr>
                <w:rFonts w:ascii="Verdana" w:eastAsia="Times New Roman" w:hAnsi="Verdana"/>
                <w:b/>
                <w:bCs/>
                <w:color w:val="000000"/>
                <w:sz w:val="20"/>
                <w:szCs w:val="20"/>
              </w:rPr>
              <w:t>[RFC6125]</w:t>
            </w:r>
            <w:bookmarkEnd w:id="411"/>
          </w:p>
        </w:tc>
        <w:tc>
          <w:tcPr>
            <w:tcW w:w="0" w:type="auto"/>
            <w:vAlign w:val="center"/>
            <w:hideMark/>
          </w:tcPr>
          <w:p w14:paraId="0BB6F9B0"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6"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w:t>
            </w:r>
            <w:r>
              <w:rPr>
                <w:rFonts w:ascii="Verdana" w:eastAsia="Times New Roman" w:hAnsi="Verdana"/>
                <w:color w:val="000000"/>
                <w:sz w:val="20"/>
                <w:szCs w:val="20"/>
              </w:rPr>
              <w:t> 6125, March 2011 (</w:t>
            </w:r>
            <w:hyperlink r:id="rId7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8B4D3B3" w14:textId="77777777">
        <w:trPr>
          <w:divId w:val="1567063107"/>
          <w:tblCellSpacing w:w="15" w:type="dxa"/>
        </w:trPr>
        <w:tc>
          <w:tcPr>
            <w:tcW w:w="0" w:type="auto"/>
            <w:hideMark/>
          </w:tcPr>
          <w:p w14:paraId="572B9ED2" w14:textId="77777777" w:rsidR="00000000" w:rsidRDefault="003F103A">
            <w:pPr>
              <w:spacing w:before="0" w:beforeAutospacing="0" w:after="0" w:afterAutospacing="0"/>
              <w:rPr>
                <w:rFonts w:ascii="Verdana" w:eastAsia="Times New Roman" w:hAnsi="Verdana"/>
                <w:color w:val="000000"/>
                <w:sz w:val="20"/>
                <w:szCs w:val="20"/>
              </w:rPr>
            </w:pPr>
            <w:bookmarkStart w:id="412" w:name="RFC6711"/>
            <w:r>
              <w:rPr>
                <w:rFonts w:ascii="Verdana" w:eastAsia="Times New Roman" w:hAnsi="Verdana"/>
                <w:b/>
                <w:bCs/>
                <w:color w:val="000000"/>
                <w:sz w:val="20"/>
                <w:szCs w:val="20"/>
              </w:rPr>
              <w:t>[RFC6711]</w:t>
            </w:r>
            <w:bookmarkEnd w:id="412"/>
          </w:p>
        </w:tc>
        <w:tc>
          <w:tcPr>
            <w:tcW w:w="0" w:type="auto"/>
            <w:vAlign w:val="center"/>
            <w:hideMark/>
          </w:tcPr>
          <w:p w14:paraId="3F78CF4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8"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0BBDDBC" w14:textId="77777777">
        <w:trPr>
          <w:divId w:val="1567063107"/>
          <w:tblCellSpacing w:w="15" w:type="dxa"/>
        </w:trPr>
        <w:tc>
          <w:tcPr>
            <w:tcW w:w="0" w:type="auto"/>
            <w:hideMark/>
          </w:tcPr>
          <w:p w14:paraId="6C2A4BFF" w14:textId="77777777" w:rsidR="00000000" w:rsidRDefault="003F103A">
            <w:pPr>
              <w:spacing w:before="0" w:beforeAutospacing="0" w:after="0" w:afterAutospacing="0"/>
              <w:rPr>
                <w:rFonts w:ascii="Verdana" w:eastAsia="Times New Roman" w:hAnsi="Verdana"/>
                <w:color w:val="000000"/>
                <w:sz w:val="20"/>
                <w:szCs w:val="20"/>
              </w:rPr>
            </w:pPr>
            <w:bookmarkStart w:id="413" w:name="RFC6749"/>
            <w:r>
              <w:rPr>
                <w:rFonts w:ascii="Verdana" w:eastAsia="Times New Roman" w:hAnsi="Verdana"/>
                <w:b/>
                <w:bCs/>
                <w:color w:val="000000"/>
                <w:sz w:val="20"/>
                <w:szCs w:val="20"/>
              </w:rPr>
              <w:t>[RFC6749]</w:t>
            </w:r>
            <w:bookmarkEnd w:id="413"/>
          </w:p>
        </w:tc>
        <w:tc>
          <w:tcPr>
            <w:tcW w:w="0" w:type="auto"/>
            <w:vAlign w:val="center"/>
            <w:hideMark/>
          </w:tcPr>
          <w:p w14:paraId="2DB26AE7"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0"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661808E" w14:textId="77777777">
        <w:trPr>
          <w:divId w:val="1567063107"/>
          <w:tblCellSpacing w:w="15" w:type="dxa"/>
        </w:trPr>
        <w:tc>
          <w:tcPr>
            <w:tcW w:w="0" w:type="auto"/>
            <w:hideMark/>
          </w:tcPr>
          <w:p w14:paraId="32364984" w14:textId="77777777" w:rsidR="00000000" w:rsidRDefault="003F103A">
            <w:pPr>
              <w:spacing w:before="0" w:beforeAutospacing="0" w:after="0" w:afterAutospacing="0"/>
              <w:rPr>
                <w:rFonts w:ascii="Verdana" w:eastAsia="Times New Roman" w:hAnsi="Verdana"/>
                <w:color w:val="000000"/>
                <w:sz w:val="20"/>
                <w:szCs w:val="20"/>
              </w:rPr>
            </w:pPr>
            <w:bookmarkStart w:id="414" w:name="RFC6750"/>
            <w:r>
              <w:rPr>
                <w:rFonts w:ascii="Verdana" w:eastAsia="Times New Roman" w:hAnsi="Verdana"/>
                <w:b/>
                <w:bCs/>
                <w:color w:val="000000"/>
                <w:sz w:val="20"/>
                <w:szCs w:val="20"/>
              </w:rPr>
              <w:t>[RFC6750]</w:t>
            </w:r>
            <w:bookmarkEnd w:id="414"/>
          </w:p>
        </w:tc>
        <w:tc>
          <w:tcPr>
            <w:tcW w:w="0" w:type="auto"/>
            <w:vAlign w:val="center"/>
            <w:hideMark/>
          </w:tcPr>
          <w:p w14:paraId="67AF2D16"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2" w:history="1">
              <w:r>
                <w:rPr>
                  <w:rStyle w:val="Hyperlink"/>
                  <w:rFonts w:ascii="Verdana" w:eastAsia="Times New Roman" w:hAnsi="Verdana"/>
                  <w:sz w:val="20"/>
                  <w:szCs w:val="20"/>
                </w:rPr>
                <w:t xml:space="preserve">The OAuth 2.0 Authorization </w:t>
              </w:r>
              <w:r>
                <w:rPr>
                  <w:rStyle w:val="Hyperlink"/>
                  <w:rFonts w:ascii="Verdana" w:eastAsia="Times New Roman" w:hAnsi="Verdana"/>
                  <w:sz w:val="20"/>
                  <w:szCs w:val="20"/>
                </w:rPr>
                <w:lastRenderedPageBreak/>
                <w:t>Framework: Bearer Token Usage</w:t>
              </w:r>
            </w:hyperlink>
            <w:r>
              <w:rPr>
                <w:rFonts w:ascii="Verdana" w:eastAsia="Times New Roman" w:hAnsi="Verdana"/>
                <w:color w:val="000000"/>
                <w:sz w:val="20"/>
                <w:szCs w:val="20"/>
              </w:rPr>
              <w:t>,” RFC 6750, October 2012 (</w:t>
            </w:r>
            <w:hyperlink r:id="rId8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295526D" w14:textId="77777777">
        <w:trPr>
          <w:divId w:val="1567063107"/>
          <w:tblCellSpacing w:w="15" w:type="dxa"/>
        </w:trPr>
        <w:tc>
          <w:tcPr>
            <w:tcW w:w="0" w:type="auto"/>
            <w:hideMark/>
          </w:tcPr>
          <w:p w14:paraId="258DA014" w14:textId="77777777" w:rsidR="00000000" w:rsidRDefault="003F103A">
            <w:pPr>
              <w:spacing w:before="0" w:beforeAutospacing="0" w:after="0" w:afterAutospacing="0"/>
              <w:rPr>
                <w:rFonts w:ascii="Verdana" w:eastAsia="Times New Roman" w:hAnsi="Verdana"/>
                <w:color w:val="000000"/>
                <w:sz w:val="20"/>
                <w:szCs w:val="20"/>
              </w:rPr>
            </w:pPr>
            <w:bookmarkStart w:id="415" w:name="RFC6819"/>
            <w:r>
              <w:rPr>
                <w:rFonts w:ascii="Verdana" w:eastAsia="Times New Roman" w:hAnsi="Verdana"/>
                <w:b/>
                <w:bCs/>
                <w:color w:val="000000"/>
                <w:sz w:val="20"/>
                <w:szCs w:val="20"/>
              </w:rPr>
              <w:lastRenderedPageBreak/>
              <w:t>[RFC6819]</w:t>
            </w:r>
            <w:bookmarkEnd w:id="415"/>
          </w:p>
        </w:tc>
        <w:tc>
          <w:tcPr>
            <w:tcW w:w="0" w:type="auto"/>
            <w:vAlign w:val="center"/>
            <w:hideMark/>
          </w:tcPr>
          <w:p w14:paraId="4542E699"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4"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1EBBE99" w14:textId="77777777">
        <w:trPr>
          <w:divId w:val="1567063107"/>
          <w:tblCellSpacing w:w="15" w:type="dxa"/>
        </w:trPr>
        <w:tc>
          <w:tcPr>
            <w:tcW w:w="0" w:type="auto"/>
            <w:hideMark/>
          </w:tcPr>
          <w:p w14:paraId="2587E715" w14:textId="77777777" w:rsidR="00000000" w:rsidRDefault="003F103A">
            <w:pPr>
              <w:spacing w:before="0" w:beforeAutospacing="0" w:after="0" w:afterAutospacing="0"/>
              <w:rPr>
                <w:rFonts w:ascii="Verdana" w:eastAsia="Times New Roman" w:hAnsi="Verdana"/>
                <w:color w:val="000000"/>
                <w:sz w:val="20"/>
                <w:szCs w:val="20"/>
              </w:rPr>
            </w:pPr>
            <w:bookmarkStart w:id="416" w:name="USA15"/>
            <w:r>
              <w:rPr>
                <w:rFonts w:ascii="Verdana" w:eastAsia="Times New Roman" w:hAnsi="Verdana"/>
                <w:b/>
                <w:bCs/>
                <w:color w:val="000000"/>
                <w:sz w:val="20"/>
                <w:szCs w:val="20"/>
              </w:rPr>
              <w:t>[USA</w:t>
            </w:r>
            <w:r>
              <w:rPr>
                <w:rFonts w:ascii="Verdana" w:eastAsia="Times New Roman" w:hAnsi="Verdana"/>
                <w:b/>
                <w:bCs/>
                <w:color w:val="000000"/>
                <w:sz w:val="20"/>
                <w:szCs w:val="20"/>
              </w:rPr>
              <w:t>15]</w:t>
            </w:r>
            <w:bookmarkEnd w:id="416"/>
          </w:p>
        </w:tc>
        <w:tc>
          <w:tcPr>
            <w:tcW w:w="0" w:type="auto"/>
            <w:vAlign w:val="center"/>
            <w:hideMark/>
          </w:tcPr>
          <w:p w14:paraId="69B8CF0B" w14:textId="77777777" w:rsidR="00000000" w:rsidRDefault="003F103A">
            <w:pPr>
              <w:spacing w:before="0" w:beforeAutospacing="0" w:after="0" w:afterAutospacing="0"/>
              <w:rPr>
                <w:rFonts w:ascii="Verdana" w:eastAsia="Times New Roman" w:hAnsi="Verdana"/>
                <w:color w:val="000000"/>
                <w:sz w:val="20"/>
                <w:szCs w:val="20"/>
              </w:rPr>
            </w:pPr>
            <w:hyperlink r:id="rId86"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7"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r w:rsidR="00000000" w14:paraId="27B0F990" w14:textId="77777777">
        <w:trPr>
          <w:divId w:val="1567063107"/>
          <w:tblCellSpacing w:w="15" w:type="dxa"/>
        </w:trPr>
        <w:tc>
          <w:tcPr>
            <w:tcW w:w="0" w:type="auto"/>
            <w:hideMark/>
          </w:tcPr>
          <w:p w14:paraId="7BFBD91B" w14:textId="77777777" w:rsidR="00000000" w:rsidRDefault="003F103A">
            <w:pPr>
              <w:spacing w:before="0" w:beforeAutospacing="0" w:after="0" w:afterAutospacing="0"/>
              <w:rPr>
                <w:rFonts w:ascii="Verdana" w:eastAsia="Times New Roman" w:hAnsi="Verdana"/>
                <w:color w:val="000000"/>
                <w:sz w:val="20"/>
                <w:szCs w:val="20"/>
              </w:rPr>
            </w:pPr>
            <w:bookmarkStart w:id="417" w:name="W3C.REC-html401-19991224"/>
            <w:r>
              <w:rPr>
                <w:rFonts w:ascii="Verdana" w:eastAsia="Times New Roman" w:hAnsi="Verdana"/>
                <w:b/>
                <w:bCs/>
                <w:color w:val="000000"/>
                <w:sz w:val="20"/>
                <w:szCs w:val="20"/>
              </w:rPr>
              <w:t>[W3C.REC-html401-19991224]</w:t>
            </w:r>
            <w:bookmarkEnd w:id="417"/>
          </w:p>
        </w:tc>
        <w:tc>
          <w:tcPr>
            <w:tcW w:w="0" w:type="auto"/>
            <w:vAlign w:val="center"/>
            <w:hideMark/>
          </w:tcPr>
          <w:p w14:paraId="07C4E5CF"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88"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8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3FA5EF7" w14:textId="77777777">
        <w:trPr>
          <w:divId w:val="1567063107"/>
          <w:tblCellSpacing w:w="15" w:type="dxa"/>
        </w:trPr>
        <w:tc>
          <w:tcPr>
            <w:tcW w:w="0" w:type="auto"/>
            <w:hideMark/>
          </w:tcPr>
          <w:p w14:paraId="4B62C81A" w14:textId="77777777" w:rsidR="00000000" w:rsidRDefault="003F103A">
            <w:pPr>
              <w:spacing w:before="0" w:beforeAutospacing="0" w:after="0" w:afterAutospacing="0"/>
              <w:rPr>
                <w:rFonts w:ascii="Verdana" w:eastAsia="Times New Roman" w:hAnsi="Verdana"/>
                <w:color w:val="000000"/>
                <w:sz w:val="20"/>
                <w:szCs w:val="20"/>
              </w:rPr>
            </w:pPr>
            <w:bookmarkStart w:id="418" w:name="zoneinfo"/>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zoneinfo</w:t>
            </w:r>
            <w:proofErr w:type="spellEnd"/>
            <w:r>
              <w:rPr>
                <w:rFonts w:ascii="Verdana" w:eastAsia="Times New Roman" w:hAnsi="Verdana"/>
                <w:b/>
                <w:bCs/>
                <w:color w:val="000000"/>
                <w:sz w:val="20"/>
                <w:szCs w:val="20"/>
              </w:rPr>
              <w:t>]</w:t>
            </w:r>
            <w:bookmarkEnd w:id="418"/>
          </w:p>
        </w:tc>
        <w:tc>
          <w:tcPr>
            <w:tcW w:w="0" w:type="auto"/>
            <w:vAlign w:val="center"/>
            <w:hideMark/>
          </w:tcPr>
          <w:p w14:paraId="27A36F87"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0"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tz</w:t>
              </w:r>
              <w:proofErr w:type="spellEnd"/>
              <w:r>
                <w:rPr>
                  <w:rStyle w:val="Hyperlink"/>
                  <w:rFonts w:ascii="Verdana" w:eastAsia="Times New Roman" w:hAnsi="Verdana"/>
                  <w:sz w:val="20"/>
                  <w:szCs w:val="20"/>
                </w:rPr>
                <w:t xml:space="preserve"> database</w:t>
              </w:r>
            </w:hyperlink>
            <w:r>
              <w:rPr>
                <w:rFonts w:ascii="Verdana" w:eastAsia="Times New Roman" w:hAnsi="Verdana"/>
                <w:color w:val="000000"/>
                <w:sz w:val="20"/>
                <w:szCs w:val="20"/>
              </w:rPr>
              <w:t>,” June 2011.</w:t>
            </w:r>
          </w:p>
        </w:tc>
      </w:tr>
    </w:tbl>
    <w:p w14:paraId="771A0A29" w14:textId="77777777" w:rsidR="00000000" w:rsidRDefault="003F103A">
      <w:pPr>
        <w:spacing w:before="0" w:beforeAutospacing="0" w:after="0" w:afterAutospacing="0"/>
        <w:divId w:val="1567063107"/>
        <w:rPr>
          <w:rFonts w:ascii="Verdana" w:eastAsia="Times New Roman" w:hAnsi="Verdana"/>
          <w:color w:val="000000"/>
          <w:lang w:val="en"/>
        </w:rPr>
      </w:pPr>
      <w:bookmarkStart w:id="419" w:name="rfc.references2"/>
      <w:bookmarkEnd w:id="419"/>
    </w:p>
    <w:p w14:paraId="3D04BE5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80AEF4B" w14:textId="77777777">
        <w:trPr>
          <w:divId w:val="1567063107"/>
          <w:trHeight w:val="225"/>
          <w:tblCellSpacing w:w="12" w:type="dxa"/>
        </w:trPr>
        <w:tc>
          <w:tcPr>
            <w:tcW w:w="450" w:type="dxa"/>
            <w:shd w:val="clear" w:color="auto" w:fill="990000"/>
            <w:vAlign w:val="center"/>
            <w:hideMark/>
          </w:tcPr>
          <w:p w14:paraId="7A068AE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68AFF5E" w14:textId="77777777" w:rsidR="00000000" w:rsidRDefault="003F103A">
      <w:pPr>
        <w:pStyle w:val="Heading3"/>
        <w:divId w:val="1567063107"/>
        <w:rPr>
          <w:rFonts w:eastAsia="Times New Roman"/>
          <w:lang w:val="en"/>
        </w:rPr>
      </w:pPr>
      <w:r>
        <w:rPr>
          <w:rFonts w:eastAsia="Times New Roman"/>
          <w:lang w:val="en"/>
        </w:rPr>
        <w:t>19.2.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7256"/>
      </w:tblGrid>
      <w:tr w:rsidR="00000000" w14:paraId="1E8FF79E" w14:textId="77777777">
        <w:trPr>
          <w:divId w:val="1567063107"/>
          <w:tblCellSpacing w:w="15" w:type="dxa"/>
        </w:trPr>
        <w:tc>
          <w:tcPr>
            <w:tcW w:w="0" w:type="auto"/>
            <w:hideMark/>
          </w:tcPr>
          <w:p w14:paraId="1D737AF0" w14:textId="77777777" w:rsidR="00000000" w:rsidRDefault="003F103A">
            <w:pPr>
              <w:spacing w:before="0" w:beforeAutospacing="0" w:after="0" w:afterAutospacing="0"/>
              <w:rPr>
                <w:rFonts w:ascii="Verdana" w:eastAsia="Times New Roman" w:hAnsi="Verdana"/>
                <w:color w:val="000000"/>
                <w:sz w:val="20"/>
                <w:szCs w:val="20"/>
              </w:rPr>
            </w:pPr>
            <w:bookmarkStart w:id="420" w:name="OAuth.Post"/>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OAuth.Post</w:t>
            </w:r>
            <w:proofErr w:type="spellEnd"/>
            <w:r>
              <w:rPr>
                <w:rFonts w:ascii="Verdana" w:eastAsia="Times New Roman" w:hAnsi="Verdana"/>
                <w:b/>
                <w:bCs/>
                <w:color w:val="000000"/>
                <w:sz w:val="20"/>
                <w:szCs w:val="20"/>
              </w:rPr>
              <w:t>]</w:t>
            </w:r>
            <w:bookmarkEnd w:id="420"/>
          </w:p>
        </w:tc>
        <w:tc>
          <w:tcPr>
            <w:tcW w:w="0" w:type="auto"/>
            <w:vAlign w:val="center"/>
            <w:hideMark/>
          </w:tcPr>
          <w:p w14:paraId="72400F18"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B. Campbell, “</w:t>
            </w:r>
            <w:hyperlink r:id="rId91" w:history="1">
              <w:r>
                <w:rPr>
                  <w:rStyle w:val="Hyperlink"/>
                  <w:rFonts w:ascii="Verdana" w:eastAsia="Times New Roman" w:hAnsi="Verdana"/>
                  <w:sz w:val="20"/>
                  <w:szCs w:val="20"/>
                </w:rPr>
                <w:t>OAuth 2.0 Form Post Response Mode</w:t>
              </w:r>
            </w:hyperlink>
            <w:r>
              <w:rPr>
                <w:rFonts w:ascii="Verdana" w:eastAsia="Times New Roman" w:hAnsi="Verdana"/>
                <w:color w:val="000000"/>
                <w:sz w:val="20"/>
                <w:szCs w:val="20"/>
              </w:rPr>
              <w:t>,” February 2014.</w:t>
            </w:r>
          </w:p>
        </w:tc>
      </w:tr>
      <w:tr w:rsidR="00000000" w14:paraId="5E08F042" w14:textId="77777777">
        <w:trPr>
          <w:divId w:val="1567063107"/>
          <w:tblCellSpacing w:w="15" w:type="dxa"/>
        </w:trPr>
        <w:tc>
          <w:tcPr>
            <w:tcW w:w="0" w:type="auto"/>
            <w:hideMark/>
          </w:tcPr>
          <w:p w14:paraId="141B3175" w14:textId="77777777" w:rsidR="00000000" w:rsidRDefault="003F103A">
            <w:pPr>
              <w:spacing w:before="0" w:beforeAutospacing="0" w:after="0" w:afterAutospacing="0"/>
              <w:rPr>
                <w:rFonts w:ascii="Verdana" w:eastAsia="Times New Roman" w:hAnsi="Verdana"/>
                <w:color w:val="000000"/>
                <w:sz w:val="20"/>
                <w:szCs w:val="20"/>
              </w:rPr>
            </w:pPr>
            <w:bookmarkStart w:id="421" w:name="OpenID.2.0"/>
            <w:r>
              <w:rPr>
                <w:rFonts w:ascii="Verdana" w:eastAsia="Times New Roman" w:hAnsi="Verdana"/>
                <w:b/>
                <w:bCs/>
                <w:color w:val="000000"/>
                <w:sz w:val="20"/>
                <w:szCs w:val="20"/>
              </w:rPr>
              <w:t>[OpenID.2.0]</w:t>
            </w:r>
            <w:bookmarkEnd w:id="421"/>
          </w:p>
        </w:tc>
        <w:tc>
          <w:tcPr>
            <w:tcW w:w="0" w:type="auto"/>
            <w:vAlign w:val="center"/>
            <w:hideMark/>
          </w:tcPr>
          <w:p w14:paraId="72450CCC"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167EF254" w14:textId="77777777">
        <w:trPr>
          <w:divId w:val="1567063107"/>
          <w:tblCellSpacing w:w="15" w:type="dxa"/>
        </w:trPr>
        <w:tc>
          <w:tcPr>
            <w:tcW w:w="0" w:type="auto"/>
            <w:hideMark/>
          </w:tcPr>
          <w:p w14:paraId="17F60173" w14:textId="77777777" w:rsidR="00000000" w:rsidRDefault="003F103A">
            <w:pPr>
              <w:spacing w:before="0" w:beforeAutospacing="0" w:after="0" w:afterAutospacing="0"/>
              <w:rPr>
                <w:rFonts w:ascii="Verdana" w:eastAsia="Times New Roman" w:hAnsi="Verdana"/>
                <w:color w:val="000000"/>
                <w:sz w:val="20"/>
                <w:szCs w:val="20"/>
              </w:rPr>
            </w:pPr>
            <w:bookmarkStart w:id="422" w:name="OpenID.Basic"/>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OpenID.Basic</w:t>
            </w:r>
            <w:proofErr w:type="spellEnd"/>
            <w:r>
              <w:rPr>
                <w:rFonts w:ascii="Verdana" w:eastAsia="Times New Roman" w:hAnsi="Verdana"/>
                <w:b/>
                <w:bCs/>
                <w:color w:val="000000"/>
                <w:sz w:val="20"/>
                <w:szCs w:val="20"/>
              </w:rPr>
              <w:t>]</w:t>
            </w:r>
            <w:bookmarkEnd w:id="422"/>
          </w:p>
        </w:tc>
        <w:tc>
          <w:tcPr>
            <w:tcW w:w="0" w:type="auto"/>
            <w:vAlign w:val="center"/>
            <w:hideMark/>
          </w:tcPr>
          <w:p w14:paraId="53A25AB7"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4" w:history="1">
              <w:r>
                <w:rPr>
                  <w:rStyle w:val="Hyperlink"/>
                  <w:rFonts w:ascii="Verdana" w:eastAsia="Times New Roman" w:hAnsi="Verdana"/>
                  <w:sz w:val="20"/>
                  <w:szCs w:val="20"/>
                </w:rPr>
                <w:t>OpenID Connect</w:t>
              </w:r>
              <w:r>
                <w:rPr>
                  <w:rStyle w:val="Hyperlink"/>
                  <w:rFonts w:ascii="Verdana" w:eastAsia="Times New Roman" w:hAnsi="Verdana"/>
                  <w:sz w:val="20"/>
                  <w:szCs w:val="20"/>
                </w:rPr>
                <w:t xml:space="preserve"> Basic Client Implementer's Guide 1.0</w:t>
              </w:r>
            </w:hyperlink>
            <w:r>
              <w:rPr>
                <w:rFonts w:ascii="Verdana" w:eastAsia="Times New Roman" w:hAnsi="Verdana"/>
                <w:color w:val="000000"/>
                <w:sz w:val="20"/>
                <w:szCs w:val="20"/>
              </w:rPr>
              <w:t>,” February 2014.</w:t>
            </w:r>
          </w:p>
        </w:tc>
      </w:tr>
      <w:tr w:rsidR="00000000" w14:paraId="746514FA" w14:textId="77777777">
        <w:trPr>
          <w:divId w:val="1567063107"/>
          <w:tblCellSpacing w:w="15" w:type="dxa"/>
        </w:trPr>
        <w:tc>
          <w:tcPr>
            <w:tcW w:w="0" w:type="auto"/>
            <w:hideMark/>
          </w:tcPr>
          <w:p w14:paraId="1F233DCF" w14:textId="77777777" w:rsidR="00000000" w:rsidRDefault="003F103A">
            <w:pPr>
              <w:spacing w:before="0" w:beforeAutospacing="0" w:after="0" w:afterAutospacing="0"/>
              <w:rPr>
                <w:rFonts w:ascii="Verdana" w:eastAsia="Times New Roman" w:hAnsi="Verdana"/>
                <w:color w:val="000000"/>
                <w:sz w:val="20"/>
                <w:szCs w:val="20"/>
              </w:rPr>
            </w:pPr>
            <w:bookmarkStart w:id="423" w:name="OpenID.Implicit"/>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OpenID.Implicit</w:t>
            </w:r>
            <w:proofErr w:type="spellEnd"/>
            <w:r>
              <w:rPr>
                <w:rFonts w:ascii="Verdana" w:eastAsia="Times New Roman" w:hAnsi="Verdana"/>
                <w:b/>
                <w:bCs/>
                <w:color w:val="000000"/>
                <w:sz w:val="20"/>
                <w:szCs w:val="20"/>
              </w:rPr>
              <w:t>]</w:t>
            </w:r>
            <w:bookmarkEnd w:id="423"/>
          </w:p>
        </w:tc>
        <w:tc>
          <w:tcPr>
            <w:tcW w:w="0" w:type="auto"/>
            <w:vAlign w:val="center"/>
            <w:hideMark/>
          </w:tcPr>
          <w:p w14:paraId="2606F801"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5" w:history="1">
              <w:r>
                <w:rPr>
                  <w:rStyle w:val="Hyperlink"/>
                  <w:rFonts w:ascii="Verdana" w:eastAsia="Times New Roman" w:hAnsi="Verdana"/>
                  <w:sz w:val="20"/>
                  <w:szCs w:val="20"/>
                </w:rPr>
                <w:t xml:space="preserve">OpenID Connect Implicit Client </w:t>
              </w:r>
              <w:r>
                <w:rPr>
                  <w:rStyle w:val="Hyperlink"/>
                  <w:rFonts w:ascii="Verdana" w:eastAsia="Times New Roman" w:hAnsi="Verdana"/>
                  <w:sz w:val="20"/>
                  <w:szCs w:val="20"/>
                </w:rPr>
                <w:t>Implementer's Guide 1.0</w:t>
              </w:r>
            </w:hyperlink>
            <w:r>
              <w:rPr>
                <w:rFonts w:ascii="Verdana" w:eastAsia="Times New Roman" w:hAnsi="Verdana"/>
                <w:color w:val="000000"/>
                <w:sz w:val="20"/>
                <w:szCs w:val="20"/>
              </w:rPr>
              <w:t>,” February 2014.</w:t>
            </w:r>
          </w:p>
        </w:tc>
      </w:tr>
      <w:tr w:rsidR="00000000" w14:paraId="6C1CBBC4" w14:textId="77777777">
        <w:trPr>
          <w:divId w:val="1567063107"/>
          <w:tblCellSpacing w:w="15" w:type="dxa"/>
        </w:trPr>
        <w:tc>
          <w:tcPr>
            <w:tcW w:w="0" w:type="auto"/>
            <w:hideMark/>
          </w:tcPr>
          <w:p w14:paraId="64E2BA1F" w14:textId="77777777" w:rsidR="00000000" w:rsidRDefault="003F103A">
            <w:pPr>
              <w:spacing w:before="0" w:beforeAutospacing="0" w:after="0" w:afterAutospacing="0"/>
              <w:rPr>
                <w:rFonts w:ascii="Verdana" w:eastAsia="Times New Roman" w:hAnsi="Verdana"/>
                <w:color w:val="000000"/>
                <w:sz w:val="20"/>
                <w:szCs w:val="20"/>
              </w:rPr>
            </w:pPr>
            <w:bookmarkStart w:id="424" w:name="OpenID.PAP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OpenID.PAPE</w:t>
            </w:r>
            <w:proofErr w:type="spellEnd"/>
            <w:r>
              <w:rPr>
                <w:rFonts w:ascii="Verdana" w:eastAsia="Times New Roman" w:hAnsi="Verdana"/>
                <w:b/>
                <w:bCs/>
                <w:color w:val="000000"/>
                <w:sz w:val="20"/>
                <w:szCs w:val="20"/>
              </w:rPr>
              <w:t>]</w:t>
            </w:r>
            <w:bookmarkEnd w:id="424"/>
          </w:p>
        </w:tc>
        <w:tc>
          <w:tcPr>
            <w:tcW w:w="0" w:type="auto"/>
            <w:vAlign w:val="center"/>
            <w:hideMark/>
          </w:tcPr>
          <w:p w14:paraId="690B287A" w14:textId="77777777" w:rsidR="00000000" w:rsidRDefault="003F103A">
            <w:pPr>
              <w:spacing w:before="0" w:beforeAutospacing="0" w:after="0" w:afterAutospacing="0"/>
              <w:rPr>
                <w:rFonts w:ascii="Verdana" w:eastAsia="Times New Roman" w:hAnsi="Verdana"/>
                <w:color w:val="000000"/>
                <w:sz w:val="20"/>
                <w:szCs w:val="20"/>
              </w:rPr>
            </w:pPr>
            <w:hyperlink r:id="rId96" w:history="1">
              <w:r>
                <w:rPr>
                  <w:rStyle w:val="Hyperlink"/>
                  <w:rFonts w:ascii="Verdana" w:eastAsia="Times New Roman" w:hAnsi="Verdana"/>
                  <w:sz w:val="20"/>
                  <w:szCs w:val="20"/>
                </w:rPr>
                <w:t>Recordon, D.</w:t>
              </w:r>
            </w:hyperlink>
            <w:r>
              <w:rPr>
                <w:rFonts w:ascii="Verdana" w:eastAsia="Times New Roman" w:hAnsi="Verdana"/>
                <w:color w:val="000000"/>
                <w:sz w:val="20"/>
                <w:szCs w:val="20"/>
              </w:rPr>
              <w:t xml:space="preserve">, </w:t>
            </w:r>
            <w:hyperlink r:id="rId97" w:history="1">
              <w:r>
                <w:rPr>
                  <w:rStyle w:val="Hyperlink"/>
                  <w:rFonts w:ascii="Verdana" w:eastAsia="Times New Roman" w:hAnsi="Verdana"/>
                  <w:sz w:val="20"/>
                  <w:szCs w:val="20"/>
                </w:rPr>
                <w:t>Jones, M.</w:t>
              </w:r>
            </w:hyperlink>
            <w:r>
              <w:rPr>
                <w:rFonts w:ascii="Verdana" w:eastAsia="Times New Roman" w:hAnsi="Verdana"/>
                <w:color w:val="000000"/>
                <w:sz w:val="20"/>
                <w:szCs w:val="20"/>
              </w:rPr>
              <w:t xml:space="preserve">, </w:t>
            </w:r>
            <w:hyperlink r:id="rId98" w:history="1">
              <w:r>
                <w:rPr>
                  <w:rStyle w:val="Hyperlink"/>
                  <w:rFonts w:ascii="Verdana" w:eastAsia="Times New Roman" w:hAnsi="Verdana"/>
                  <w:sz w:val="20"/>
                  <w:szCs w:val="20"/>
                </w:rPr>
                <w:t>Bufu, J., Ed.</w:t>
              </w:r>
            </w:hyperlink>
            <w:r>
              <w:rPr>
                <w:rFonts w:ascii="Verdana" w:eastAsia="Times New Roman" w:hAnsi="Verdana"/>
                <w:color w:val="000000"/>
                <w:sz w:val="20"/>
                <w:szCs w:val="20"/>
              </w:rPr>
              <w:t xml:space="preserve">, </w:t>
            </w:r>
            <w:hyperlink r:id="rId99" w:history="1">
              <w:r>
                <w:rPr>
                  <w:rStyle w:val="Hyperlink"/>
                  <w:rFonts w:ascii="Verdana" w:eastAsia="Times New Roman" w:hAnsi="Verdana"/>
                  <w:sz w:val="20"/>
                  <w:szCs w:val="20"/>
                </w:rPr>
                <w:t>Daugherty, J., Ed.</w:t>
              </w:r>
            </w:hyperlink>
            <w:r>
              <w:rPr>
                <w:rFonts w:ascii="Verdana" w:eastAsia="Times New Roman" w:hAnsi="Verdana"/>
                <w:color w:val="000000"/>
                <w:sz w:val="20"/>
                <w:szCs w:val="20"/>
              </w:rPr>
              <w:t xml:space="preserve">, and </w:t>
            </w:r>
            <w:hyperlink r:id="rId100" w:history="1">
              <w:r>
                <w:rPr>
                  <w:rStyle w:val="Hyperlink"/>
                  <w:rFonts w:ascii="Verdana" w:eastAsia="Times New Roman" w:hAnsi="Verdana"/>
                  <w:sz w:val="20"/>
                  <w:szCs w:val="20"/>
                </w:rPr>
                <w:t>N. Sakimura</w:t>
              </w:r>
            </w:hyperlink>
            <w:r>
              <w:rPr>
                <w:rFonts w:ascii="Verdana" w:eastAsia="Times New Roman" w:hAnsi="Verdana"/>
                <w:color w:val="000000"/>
                <w:sz w:val="20"/>
                <w:szCs w:val="20"/>
              </w:rPr>
              <w:t>, “OpenID Provider Authentication Policy Extension 1.0,” December 2008 (</w:t>
            </w:r>
            <w:hyperlink r:id="rId10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0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A8815ED" w14:textId="77777777">
        <w:trPr>
          <w:divId w:val="1567063107"/>
          <w:tblCellSpacing w:w="15" w:type="dxa"/>
        </w:trPr>
        <w:tc>
          <w:tcPr>
            <w:tcW w:w="0" w:type="auto"/>
            <w:hideMark/>
          </w:tcPr>
          <w:p w14:paraId="255C3A2D" w14:textId="77777777" w:rsidR="00000000" w:rsidRDefault="003F103A">
            <w:pPr>
              <w:spacing w:before="0" w:beforeAutospacing="0" w:after="0" w:afterAutospacing="0"/>
              <w:rPr>
                <w:rFonts w:ascii="Verdana" w:eastAsia="Times New Roman" w:hAnsi="Verdana"/>
                <w:color w:val="000000"/>
                <w:sz w:val="20"/>
                <w:szCs w:val="20"/>
              </w:rPr>
            </w:pPr>
            <w:bookmarkStart w:id="425"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425"/>
          </w:p>
        </w:tc>
        <w:tc>
          <w:tcPr>
            <w:tcW w:w="0" w:type="auto"/>
            <w:vAlign w:val="center"/>
            <w:hideMark/>
          </w:tcPr>
          <w:p w14:paraId="5E30A072"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w:t>
            </w:r>
            <w:r>
              <w:rPr>
                <w:rFonts w:ascii="Verdana" w:eastAsia="Times New Roman" w:hAnsi="Verdana"/>
                <w:color w:val="000000"/>
                <w:sz w:val="20"/>
                <w:szCs w:val="20"/>
              </w:rPr>
              <w:t>nes, M., de Medeiros, B., Mortimore, C., and E. Jay, “</w:t>
            </w:r>
            <w:hyperlink r:id="rId103"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February 2014.</w:t>
            </w:r>
          </w:p>
        </w:tc>
      </w:tr>
      <w:tr w:rsidR="00000000" w14:paraId="1ADB31EB" w14:textId="77777777">
        <w:trPr>
          <w:divId w:val="1567063107"/>
          <w:tblCellSpacing w:w="15" w:type="dxa"/>
        </w:trPr>
        <w:tc>
          <w:tcPr>
            <w:tcW w:w="0" w:type="auto"/>
            <w:hideMark/>
          </w:tcPr>
          <w:p w14:paraId="21BDD6C7" w14:textId="77777777" w:rsidR="00000000" w:rsidRDefault="003F103A">
            <w:pPr>
              <w:spacing w:before="0" w:beforeAutospacing="0" w:after="0" w:afterAutospacing="0"/>
              <w:rPr>
                <w:rFonts w:ascii="Verdana" w:eastAsia="Times New Roman" w:hAnsi="Verdana"/>
                <w:color w:val="000000"/>
                <w:sz w:val="20"/>
                <w:szCs w:val="20"/>
              </w:rPr>
            </w:pPr>
            <w:bookmarkStart w:id="426" w:name="RFC4949"/>
            <w:r>
              <w:rPr>
                <w:rFonts w:ascii="Verdana" w:eastAsia="Times New Roman" w:hAnsi="Verdana"/>
                <w:b/>
                <w:bCs/>
                <w:color w:val="000000"/>
                <w:sz w:val="20"/>
                <w:szCs w:val="20"/>
              </w:rPr>
              <w:t>[RFC4949]</w:t>
            </w:r>
            <w:bookmarkEnd w:id="426"/>
          </w:p>
        </w:tc>
        <w:tc>
          <w:tcPr>
            <w:tcW w:w="0" w:type="auto"/>
            <w:vAlign w:val="center"/>
            <w:hideMark/>
          </w:tcPr>
          <w:p w14:paraId="0AE5542E"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4"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27D2357" w14:textId="77777777">
        <w:trPr>
          <w:divId w:val="1567063107"/>
          <w:tblCellSpacing w:w="15" w:type="dxa"/>
        </w:trPr>
        <w:tc>
          <w:tcPr>
            <w:tcW w:w="0" w:type="auto"/>
            <w:hideMark/>
          </w:tcPr>
          <w:p w14:paraId="6616C99A" w14:textId="77777777" w:rsidR="00000000" w:rsidRDefault="003F103A">
            <w:pPr>
              <w:spacing w:before="0" w:beforeAutospacing="0" w:after="0" w:afterAutospacing="0"/>
              <w:rPr>
                <w:rFonts w:ascii="Verdana" w:eastAsia="Times New Roman" w:hAnsi="Verdana"/>
                <w:color w:val="000000"/>
                <w:sz w:val="20"/>
                <w:szCs w:val="20"/>
              </w:rPr>
            </w:pPr>
            <w:bookmarkStart w:id="427" w:name="X.1252"/>
            <w:r>
              <w:rPr>
                <w:rFonts w:ascii="Verdana" w:eastAsia="Times New Roman" w:hAnsi="Verdana"/>
                <w:b/>
                <w:bCs/>
                <w:color w:val="000000"/>
                <w:sz w:val="20"/>
                <w:szCs w:val="20"/>
              </w:rPr>
              <w:t>[X.1252]</w:t>
            </w:r>
            <w:bookmarkEnd w:id="427"/>
          </w:p>
        </w:tc>
        <w:tc>
          <w:tcPr>
            <w:tcW w:w="0" w:type="auto"/>
            <w:vAlign w:val="center"/>
            <w:hideMark/>
          </w:tcPr>
          <w:p w14:paraId="134112DB" w14:textId="77777777" w:rsidR="00000000" w:rsidRDefault="003F103A">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6"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14:paraId="55C19AE5" w14:textId="77777777" w:rsidR="00000000" w:rsidRDefault="003F103A">
      <w:pPr>
        <w:spacing w:before="0" w:beforeAutospacing="0" w:after="0" w:afterAutospacing="0"/>
        <w:divId w:val="1567063107"/>
        <w:rPr>
          <w:rFonts w:ascii="Verdana" w:eastAsia="Times New Roman" w:hAnsi="Verdana"/>
          <w:color w:val="000000"/>
          <w:lang w:val="en"/>
        </w:rPr>
      </w:pPr>
      <w:bookmarkStart w:id="428" w:name="AuthorizationExamples"/>
      <w:bookmarkEnd w:id="428"/>
    </w:p>
    <w:p w14:paraId="7F60184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B5E311D" w14:textId="77777777">
        <w:trPr>
          <w:divId w:val="1567063107"/>
          <w:trHeight w:val="225"/>
          <w:tblCellSpacing w:w="12" w:type="dxa"/>
        </w:trPr>
        <w:tc>
          <w:tcPr>
            <w:tcW w:w="450" w:type="dxa"/>
            <w:shd w:val="clear" w:color="auto" w:fill="990000"/>
            <w:vAlign w:val="center"/>
            <w:hideMark/>
          </w:tcPr>
          <w:p w14:paraId="249175BA"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8F2FDA" w14:textId="77777777" w:rsidR="00000000" w:rsidRDefault="003F103A">
      <w:pPr>
        <w:pStyle w:val="Heading3"/>
        <w:divId w:val="1567063107"/>
        <w:rPr>
          <w:rFonts w:eastAsia="Times New Roman"/>
          <w:lang w:val="en"/>
        </w:rPr>
      </w:pPr>
      <w:bookmarkStart w:id="429" w:name="rfc.section.A"/>
      <w:bookmarkEnd w:id="429"/>
      <w:proofErr w:type="gramStart"/>
      <w:r>
        <w:rPr>
          <w:rFonts w:eastAsia="Times New Roman"/>
          <w:lang w:val="en"/>
        </w:rPr>
        <w:t>Appendix A.</w:t>
      </w:r>
      <w:proofErr w:type="gramEnd"/>
      <w:r>
        <w:rPr>
          <w:rFonts w:eastAsia="Times New Roman"/>
          <w:lang w:val="en"/>
        </w:rPr>
        <w:t>  Authorization Examples</w:t>
      </w:r>
    </w:p>
    <w:p w14:paraId="7B2BA3DF"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The following are non-normative examples of Authorization Requests with diffe</w:t>
      </w:r>
      <w:r>
        <w:rPr>
          <w:rFonts w:ascii="Verdana" w:hAnsi="Verdana"/>
          <w:color w:val="000000"/>
          <w:lang w:val="en"/>
        </w:rPr>
        <w:t xml:space="preserve">rent </w:t>
      </w:r>
      <w:proofErr w:type="spellStart"/>
      <w:r>
        <w:rPr>
          <w:rStyle w:val="HTMLTypewriter"/>
          <w:lang w:val="en"/>
        </w:rPr>
        <w:t>response_type</w:t>
      </w:r>
      <w:proofErr w:type="spellEnd"/>
      <w:r>
        <w:rPr>
          <w:rFonts w:ascii="Verdana" w:hAnsi="Verdana"/>
          <w:color w:val="000000"/>
          <w:lang w:val="en"/>
        </w:rPr>
        <w:t xml:space="preserve"> values and their responses (with line wraps within values for display purposes only): </w:t>
      </w:r>
    </w:p>
    <w:p w14:paraId="543A8E82" w14:textId="77777777" w:rsidR="00000000" w:rsidRDefault="003F103A">
      <w:pPr>
        <w:spacing w:before="0" w:beforeAutospacing="0" w:after="0" w:afterAutospacing="0"/>
        <w:divId w:val="1567063107"/>
        <w:rPr>
          <w:rFonts w:ascii="Verdana" w:eastAsia="Times New Roman" w:hAnsi="Verdana"/>
          <w:color w:val="000000"/>
          <w:lang w:val="en"/>
        </w:rPr>
      </w:pPr>
      <w:bookmarkStart w:id="430" w:name="codeExample"/>
      <w:bookmarkEnd w:id="430"/>
    </w:p>
    <w:p w14:paraId="6579EBA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DFBF959" w14:textId="77777777">
        <w:trPr>
          <w:divId w:val="1567063107"/>
          <w:trHeight w:val="225"/>
          <w:tblCellSpacing w:w="12" w:type="dxa"/>
        </w:trPr>
        <w:tc>
          <w:tcPr>
            <w:tcW w:w="450" w:type="dxa"/>
            <w:shd w:val="clear" w:color="auto" w:fill="990000"/>
            <w:vAlign w:val="center"/>
            <w:hideMark/>
          </w:tcPr>
          <w:p w14:paraId="1152BBD1"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999C8E" w14:textId="77777777" w:rsidR="00000000" w:rsidRDefault="003F103A">
      <w:pPr>
        <w:pStyle w:val="Heading3"/>
        <w:divId w:val="1567063107"/>
        <w:rPr>
          <w:rFonts w:eastAsia="Times New Roman"/>
          <w:lang w:val="en"/>
        </w:rPr>
      </w:pPr>
      <w:bookmarkStart w:id="431" w:name="rfc.section.A.1"/>
      <w:bookmarkEnd w:id="431"/>
      <w:r>
        <w:rPr>
          <w:rFonts w:eastAsia="Times New Roman"/>
          <w:lang w:val="en"/>
        </w:rPr>
        <w:t>A.1.</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=code</w:t>
      </w:r>
    </w:p>
    <w:p w14:paraId="3E17C987" w14:textId="77777777" w:rsidR="00000000" w:rsidRDefault="003F103A">
      <w:pPr>
        <w:pStyle w:val="HTMLPreformatted"/>
        <w:divId w:val="844981815"/>
        <w:rPr>
          <w:lang w:val="en"/>
        </w:rPr>
      </w:pPr>
    </w:p>
    <w:p w14:paraId="319B26FF" w14:textId="77777777" w:rsidR="00000000" w:rsidRDefault="003F103A">
      <w:pPr>
        <w:pStyle w:val="HTMLPreformatted"/>
        <w:divId w:val="844981815"/>
        <w:rPr>
          <w:lang w:val="en"/>
        </w:rPr>
      </w:pPr>
      <w:r>
        <w:rPr>
          <w:lang w:val="en"/>
        </w:rPr>
        <w:t xml:space="preserve">  GET /authorize?</w:t>
      </w:r>
    </w:p>
    <w:p w14:paraId="2833CE25" w14:textId="77777777" w:rsidR="00000000" w:rsidRDefault="003F103A">
      <w:pPr>
        <w:pStyle w:val="HTMLPreformatted"/>
        <w:divId w:val="844981815"/>
        <w:rPr>
          <w:lang w:val="en"/>
        </w:rPr>
      </w:pPr>
      <w:r>
        <w:rPr>
          <w:lang w:val="en"/>
        </w:rPr>
        <w:t xml:space="preserve">    </w:t>
      </w:r>
      <w:proofErr w:type="spellStart"/>
      <w:r>
        <w:rPr>
          <w:lang w:val="en"/>
        </w:rPr>
        <w:t>response_type</w:t>
      </w:r>
      <w:proofErr w:type="spellEnd"/>
      <w:r>
        <w:rPr>
          <w:lang w:val="en"/>
        </w:rPr>
        <w:t>=code</w:t>
      </w:r>
    </w:p>
    <w:p w14:paraId="66781C2F" w14:textId="77777777" w:rsidR="00000000" w:rsidRDefault="003F103A">
      <w:pPr>
        <w:pStyle w:val="HTMLPreformatted"/>
        <w:divId w:val="844981815"/>
        <w:rPr>
          <w:lang w:val="en"/>
        </w:rPr>
      </w:pPr>
      <w:r>
        <w:rPr>
          <w:lang w:val="en"/>
        </w:rPr>
        <w:t xml:space="preserve">    &amp;</w:t>
      </w:r>
      <w:proofErr w:type="spellStart"/>
      <w:r>
        <w:rPr>
          <w:lang w:val="en"/>
        </w:rPr>
        <w:t>client_id</w:t>
      </w:r>
      <w:proofErr w:type="spellEnd"/>
      <w:r>
        <w:rPr>
          <w:lang w:val="en"/>
        </w:rPr>
        <w:t>=s6BhdRkqt3</w:t>
      </w:r>
    </w:p>
    <w:p w14:paraId="28DE2080" w14:textId="77777777" w:rsidR="00000000" w:rsidRDefault="003F103A">
      <w:pPr>
        <w:pStyle w:val="HTMLPreformatted"/>
        <w:divId w:val="844981815"/>
        <w:rPr>
          <w:lang w:val="en"/>
        </w:rPr>
      </w:pPr>
      <w:r>
        <w:rPr>
          <w:lang w:val="en"/>
        </w:rPr>
        <w:t xml:space="preserve">    &amp;</w:t>
      </w:r>
      <w:proofErr w:type="spellStart"/>
      <w:r>
        <w:rPr>
          <w:lang w:val="en"/>
        </w:rPr>
        <w:t>r</w:t>
      </w:r>
      <w:r>
        <w:rPr>
          <w:lang w:val="en"/>
        </w:rPr>
        <w:t>edirect_uri</w:t>
      </w:r>
      <w:proofErr w:type="spellEnd"/>
      <w:r>
        <w:rPr>
          <w:lang w:val="en"/>
        </w:rPr>
        <w:t>=https%3A%2F%2Fclient.example.org%2Fcb</w:t>
      </w:r>
    </w:p>
    <w:p w14:paraId="6C9197C7" w14:textId="77777777" w:rsidR="00000000" w:rsidRDefault="003F103A">
      <w:pPr>
        <w:pStyle w:val="HTMLPreformatted"/>
        <w:divId w:val="844981815"/>
        <w:rPr>
          <w:lang w:val="en"/>
        </w:rPr>
      </w:pPr>
      <w:r>
        <w:rPr>
          <w:lang w:val="en"/>
        </w:rPr>
        <w:t xml:space="preserve">    &amp;scope=openid%20profile%20email</w:t>
      </w:r>
    </w:p>
    <w:p w14:paraId="28789FDC" w14:textId="77777777" w:rsidR="00000000" w:rsidRDefault="003F103A">
      <w:pPr>
        <w:pStyle w:val="HTMLPreformatted"/>
        <w:divId w:val="844981815"/>
        <w:rPr>
          <w:lang w:val="en"/>
        </w:rPr>
      </w:pPr>
      <w:r>
        <w:rPr>
          <w:lang w:val="en"/>
        </w:rPr>
        <w:t xml:space="preserve">    &amp;nonce=n-0S6_WzA2Mj</w:t>
      </w:r>
    </w:p>
    <w:p w14:paraId="36998A6C" w14:textId="77777777" w:rsidR="00000000" w:rsidRDefault="003F103A">
      <w:pPr>
        <w:pStyle w:val="HTMLPreformatted"/>
        <w:divId w:val="844981815"/>
        <w:rPr>
          <w:lang w:val="en"/>
        </w:rPr>
      </w:pPr>
      <w:r>
        <w:rPr>
          <w:lang w:val="en"/>
        </w:rPr>
        <w:t xml:space="preserve">    &amp;state=af0ifjsldkj HTTP/1.1</w:t>
      </w:r>
    </w:p>
    <w:p w14:paraId="3B60205C" w14:textId="77777777" w:rsidR="00000000" w:rsidRDefault="003F103A">
      <w:pPr>
        <w:pStyle w:val="HTMLPreformatted"/>
        <w:divId w:val="844981815"/>
        <w:rPr>
          <w:lang w:val="en"/>
        </w:rPr>
      </w:pPr>
      <w:r>
        <w:rPr>
          <w:lang w:val="en"/>
        </w:rPr>
        <w:t xml:space="preserve">  Host: server.example.com</w:t>
      </w:r>
    </w:p>
    <w:p w14:paraId="71C63C11" w14:textId="77777777" w:rsidR="00000000" w:rsidRDefault="003F103A">
      <w:pPr>
        <w:pStyle w:val="HTMLPreformatted"/>
        <w:divId w:val="844981815"/>
        <w:rPr>
          <w:lang w:val="en"/>
        </w:rPr>
      </w:pPr>
    </w:p>
    <w:p w14:paraId="5CFB3F6D" w14:textId="77777777" w:rsidR="00000000" w:rsidRDefault="003F103A">
      <w:pPr>
        <w:pStyle w:val="HTMLPreformatted"/>
        <w:divId w:val="844981815"/>
        <w:rPr>
          <w:lang w:val="en"/>
        </w:rPr>
      </w:pPr>
      <w:r>
        <w:rPr>
          <w:lang w:val="en"/>
        </w:rPr>
        <w:t xml:space="preserve">  HTTP/1.1 302 Found</w:t>
      </w:r>
    </w:p>
    <w:p w14:paraId="2DBD1DFA" w14:textId="77777777" w:rsidR="00000000" w:rsidRDefault="003F103A">
      <w:pPr>
        <w:pStyle w:val="HTMLPreformatted"/>
        <w:divId w:val="844981815"/>
        <w:rPr>
          <w:lang w:val="en"/>
        </w:rPr>
      </w:pPr>
      <w:r>
        <w:rPr>
          <w:lang w:val="en"/>
        </w:rPr>
        <w:t xml:space="preserve">  Location: https://client.example.org/cb?</w:t>
      </w:r>
    </w:p>
    <w:p w14:paraId="4B33D071" w14:textId="77777777" w:rsidR="00000000" w:rsidRDefault="003F103A">
      <w:pPr>
        <w:pStyle w:val="HTMLPreformatted"/>
        <w:divId w:val="844981815"/>
        <w:rPr>
          <w:lang w:val="en"/>
        </w:rPr>
      </w:pPr>
      <w:r>
        <w:rPr>
          <w:lang w:val="en"/>
        </w:rPr>
        <w:t xml:space="preserve">    </w:t>
      </w:r>
      <w:proofErr w:type="gramStart"/>
      <w:r>
        <w:rPr>
          <w:lang w:val="en"/>
        </w:rPr>
        <w:t>code=</w:t>
      </w:r>
      <w:proofErr w:type="gramEnd"/>
      <w:r>
        <w:rPr>
          <w:lang w:val="en"/>
        </w:rPr>
        <w:t>Qcb0Orv1zh30vL1MPRsbm-diHiMwcLyZvn1arpZv-Jxf_11jnpEX3Tgfvk</w:t>
      </w:r>
    </w:p>
    <w:p w14:paraId="1DD069FA" w14:textId="77777777" w:rsidR="00000000" w:rsidRDefault="003F103A">
      <w:pPr>
        <w:pStyle w:val="HTMLPreformatted"/>
        <w:divId w:val="844981815"/>
        <w:rPr>
          <w:lang w:val="en"/>
        </w:rPr>
      </w:pPr>
      <w:r>
        <w:rPr>
          <w:lang w:val="en"/>
        </w:rPr>
        <w:t xml:space="preserve">    &amp;state=af0ifjsldkj</w:t>
      </w:r>
    </w:p>
    <w:p w14:paraId="5F7E5703" w14:textId="77777777" w:rsidR="00000000" w:rsidRDefault="003F103A">
      <w:pPr>
        <w:spacing w:before="0" w:beforeAutospacing="0" w:after="0" w:afterAutospacing="0"/>
        <w:divId w:val="1567063107"/>
        <w:rPr>
          <w:rFonts w:ascii="Verdana" w:eastAsia="Times New Roman" w:hAnsi="Verdana"/>
          <w:color w:val="000000"/>
          <w:lang w:val="en"/>
        </w:rPr>
      </w:pPr>
      <w:bookmarkStart w:id="432" w:name="id_tokenExample"/>
      <w:bookmarkEnd w:id="432"/>
    </w:p>
    <w:p w14:paraId="0CDCFAF7"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0F06CF9" w14:textId="77777777">
        <w:trPr>
          <w:divId w:val="1567063107"/>
          <w:trHeight w:val="225"/>
          <w:tblCellSpacing w:w="12" w:type="dxa"/>
        </w:trPr>
        <w:tc>
          <w:tcPr>
            <w:tcW w:w="450" w:type="dxa"/>
            <w:shd w:val="clear" w:color="auto" w:fill="990000"/>
            <w:vAlign w:val="center"/>
            <w:hideMark/>
          </w:tcPr>
          <w:p w14:paraId="14948649"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9146C0" w14:textId="77777777" w:rsidR="00000000" w:rsidRDefault="003F103A">
      <w:pPr>
        <w:pStyle w:val="Heading3"/>
        <w:divId w:val="1567063107"/>
        <w:rPr>
          <w:rFonts w:eastAsia="Times New Roman"/>
          <w:lang w:val="en"/>
        </w:rPr>
      </w:pPr>
      <w:bookmarkStart w:id="433" w:name="rfc.section.A.2"/>
      <w:bookmarkEnd w:id="433"/>
      <w:r>
        <w:rPr>
          <w:rFonts w:eastAsia="Times New Roman"/>
          <w:lang w:val="en"/>
        </w:rPr>
        <w:t>A.2.</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w:t>
      </w:r>
      <w:proofErr w:type="spellStart"/>
      <w:r>
        <w:rPr>
          <w:rFonts w:eastAsia="Times New Roman"/>
          <w:lang w:val="en"/>
        </w:rPr>
        <w:t>id_token</w:t>
      </w:r>
      <w:proofErr w:type="spellEnd"/>
    </w:p>
    <w:p w14:paraId="5A5419BA" w14:textId="77777777" w:rsidR="00000000" w:rsidRDefault="003F103A">
      <w:pPr>
        <w:pStyle w:val="HTMLPreformatted"/>
        <w:divId w:val="1164783231"/>
        <w:rPr>
          <w:lang w:val="en"/>
        </w:rPr>
      </w:pPr>
    </w:p>
    <w:p w14:paraId="676BD693" w14:textId="77777777" w:rsidR="00000000" w:rsidRDefault="003F103A">
      <w:pPr>
        <w:pStyle w:val="HTMLPreformatted"/>
        <w:divId w:val="1164783231"/>
        <w:rPr>
          <w:lang w:val="en"/>
        </w:rPr>
      </w:pPr>
      <w:r>
        <w:rPr>
          <w:lang w:val="en"/>
        </w:rPr>
        <w:t xml:space="preserve">  GET /authorize?</w:t>
      </w:r>
    </w:p>
    <w:p w14:paraId="2F13B5B9" w14:textId="77777777" w:rsidR="00000000" w:rsidRDefault="003F103A">
      <w:pPr>
        <w:pStyle w:val="HTMLPreformatted"/>
        <w:divId w:val="1164783231"/>
        <w:rPr>
          <w:lang w:val="en"/>
        </w:rPr>
      </w:pPr>
      <w:r>
        <w:rPr>
          <w:lang w:val="en"/>
        </w:rPr>
        <w:t xml:space="preserve">    </w:t>
      </w:r>
      <w:proofErr w:type="spellStart"/>
      <w:r>
        <w:rPr>
          <w:lang w:val="en"/>
        </w:rPr>
        <w:t>response_type</w:t>
      </w:r>
      <w:proofErr w:type="spellEnd"/>
      <w:r>
        <w:rPr>
          <w:lang w:val="en"/>
        </w:rPr>
        <w:t>=</w:t>
      </w:r>
      <w:proofErr w:type="spellStart"/>
      <w:r>
        <w:rPr>
          <w:lang w:val="en"/>
        </w:rPr>
        <w:t>id_token</w:t>
      </w:r>
      <w:proofErr w:type="spellEnd"/>
    </w:p>
    <w:p w14:paraId="222F3866" w14:textId="77777777" w:rsidR="00000000" w:rsidRDefault="003F103A">
      <w:pPr>
        <w:pStyle w:val="HTMLPreformatted"/>
        <w:divId w:val="1164783231"/>
        <w:rPr>
          <w:lang w:val="en"/>
        </w:rPr>
      </w:pPr>
      <w:r>
        <w:rPr>
          <w:lang w:val="en"/>
        </w:rPr>
        <w:t xml:space="preserve">    &amp;</w:t>
      </w:r>
      <w:proofErr w:type="spellStart"/>
      <w:r>
        <w:rPr>
          <w:lang w:val="en"/>
        </w:rPr>
        <w:t>client_id</w:t>
      </w:r>
      <w:proofErr w:type="spellEnd"/>
      <w:r>
        <w:rPr>
          <w:lang w:val="en"/>
        </w:rPr>
        <w:t>=s6BhdRkqt3</w:t>
      </w:r>
    </w:p>
    <w:p w14:paraId="089371C2" w14:textId="77777777" w:rsidR="00000000" w:rsidRDefault="003F103A">
      <w:pPr>
        <w:pStyle w:val="HTMLPreformatted"/>
        <w:divId w:val="1164783231"/>
        <w:rPr>
          <w:lang w:val="en"/>
        </w:rPr>
      </w:pPr>
      <w:r>
        <w:rPr>
          <w:lang w:val="en"/>
        </w:rPr>
        <w:t xml:space="preserve">    &amp;</w:t>
      </w:r>
      <w:proofErr w:type="spellStart"/>
      <w:r>
        <w:rPr>
          <w:lang w:val="en"/>
        </w:rPr>
        <w:t>redirect_uri</w:t>
      </w:r>
      <w:proofErr w:type="spellEnd"/>
      <w:r>
        <w:rPr>
          <w:lang w:val="en"/>
        </w:rPr>
        <w:t>=https%3A%2F%2Fclient.example.org%2Fcb</w:t>
      </w:r>
    </w:p>
    <w:p w14:paraId="1B7FC4A5" w14:textId="77777777" w:rsidR="00000000" w:rsidRDefault="003F103A">
      <w:pPr>
        <w:pStyle w:val="HTMLPreformatted"/>
        <w:divId w:val="1164783231"/>
        <w:rPr>
          <w:lang w:val="en"/>
        </w:rPr>
      </w:pPr>
      <w:r>
        <w:rPr>
          <w:lang w:val="en"/>
        </w:rPr>
        <w:t xml:space="preserve">    &amp;scope=openid%20profile%20email</w:t>
      </w:r>
    </w:p>
    <w:p w14:paraId="0FA7A504" w14:textId="77777777" w:rsidR="00000000" w:rsidRDefault="003F103A">
      <w:pPr>
        <w:pStyle w:val="HTMLPreformatted"/>
        <w:divId w:val="1164783231"/>
        <w:rPr>
          <w:lang w:val="en"/>
        </w:rPr>
      </w:pPr>
      <w:r>
        <w:rPr>
          <w:lang w:val="en"/>
        </w:rPr>
        <w:t xml:space="preserve">    &amp;nonce=n-0S6_WzA2Mj</w:t>
      </w:r>
    </w:p>
    <w:p w14:paraId="2D725156" w14:textId="77777777" w:rsidR="00000000" w:rsidRDefault="003F103A">
      <w:pPr>
        <w:pStyle w:val="HTMLPreformatted"/>
        <w:divId w:val="1164783231"/>
        <w:rPr>
          <w:lang w:val="en"/>
        </w:rPr>
      </w:pPr>
      <w:r>
        <w:rPr>
          <w:lang w:val="en"/>
        </w:rPr>
        <w:t xml:space="preserve">    &amp;state=af0ifjsldkj HTTP/1.1</w:t>
      </w:r>
    </w:p>
    <w:p w14:paraId="15A723A4" w14:textId="77777777" w:rsidR="00000000" w:rsidRDefault="003F103A">
      <w:pPr>
        <w:pStyle w:val="HTMLPreformatted"/>
        <w:divId w:val="1164783231"/>
        <w:rPr>
          <w:lang w:val="en"/>
        </w:rPr>
      </w:pPr>
      <w:r>
        <w:rPr>
          <w:lang w:val="en"/>
        </w:rPr>
        <w:t xml:space="preserve">  Host: server.example.com</w:t>
      </w:r>
    </w:p>
    <w:p w14:paraId="480F046C" w14:textId="77777777" w:rsidR="00000000" w:rsidRDefault="003F103A">
      <w:pPr>
        <w:pStyle w:val="HTMLPreformatted"/>
        <w:divId w:val="1164783231"/>
        <w:rPr>
          <w:lang w:val="en"/>
        </w:rPr>
      </w:pPr>
    </w:p>
    <w:p w14:paraId="032985C5" w14:textId="77777777" w:rsidR="00000000" w:rsidRDefault="003F103A">
      <w:pPr>
        <w:pStyle w:val="HTMLPreformatted"/>
        <w:divId w:val="1164783231"/>
        <w:rPr>
          <w:lang w:val="en"/>
        </w:rPr>
      </w:pPr>
      <w:r>
        <w:rPr>
          <w:lang w:val="en"/>
        </w:rPr>
        <w:t xml:space="preserve">  HTTP/1.1 302 Found</w:t>
      </w:r>
    </w:p>
    <w:p w14:paraId="6AFD8492" w14:textId="77777777" w:rsidR="00000000" w:rsidRDefault="003F103A">
      <w:pPr>
        <w:pStyle w:val="HTMLPreformatted"/>
        <w:divId w:val="1164783231"/>
        <w:rPr>
          <w:lang w:val="en"/>
        </w:rPr>
      </w:pPr>
      <w:r>
        <w:rPr>
          <w:lang w:val="en"/>
        </w:rPr>
        <w:t xml:space="preserve">  Location: https://client.example.org</w:t>
      </w:r>
      <w:r>
        <w:rPr>
          <w:lang w:val="en"/>
        </w:rPr>
        <w:t>/cb#</w:t>
      </w:r>
    </w:p>
    <w:p w14:paraId="1AD3C31D" w14:textId="77777777" w:rsidR="00000000" w:rsidRDefault="003F103A">
      <w:pPr>
        <w:pStyle w:val="HTMLPreformatted"/>
        <w:divId w:val="1164783231"/>
        <w:rPr>
          <w:lang w:val="en"/>
        </w:rPr>
      </w:pPr>
      <w:r>
        <w:rPr>
          <w:lang w:val="en"/>
        </w:rPr>
        <w:lastRenderedPageBreak/>
        <w:t xml:space="preserve">    </w:t>
      </w:r>
      <w:proofErr w:type="spellStart"/>
      <w:r>
        <w:rPr>
          <w:lang w:val="en"/>
        </w:rPr>
        <w:t>id_token</w:t>
      </w:r>
      <w:proofErr w:type="spellEnd"/>
      <w:r>
        <w:rPr>
          <w:lang w:val="en"/>
        </w:rPr>
        <w:t>=eyJraWQiOiIxZTlnZGs3IiwiYWxnIjoiUlMyNTYifQ.ewogImlz</w:t>
      </w:r>
    </w:p>
    <w:p w14:paraId="48F0F37F" w14:textId="77777777" w:rsidR="00000000" w:rsidRDefault="003F103A">
      <w:pPr>
        <w:pStyle w:val="HTMLPreformatted"/>
        <w:divId w:val="1164783231"/>
        <w:rPr>
          <w:lang w:val="en"/>
        </w:rPr>
      </w:pPr>
      <w:r>
        <w:rPr>
          <w:lang w:val="en"/>
        </w:rPr>
        <w:t xml:space="preserve">    cyI6ICJodHRwOi8vc2VydmVyLmV4YW1wbGUuY29tIiwKICJzdWIiOiAiMjQ4</w:t>
      </w:r>
    </w:p>
    <w:p w14:paraId="5EBA1F4F" w14:textId="77777777" w:rsidR="00000000" w:rsidRDefault="003F103A">
      <w:pPr>
        <w:pStyle w:val="HTMLPreformatted"/>
        <w:divId w:val="1164783231"/>
        <w:rPr>
          <w:lang w:val="en"/>
        </w:rPr>
      </w:pPr>
      <w:r>
        <w:rPr>
          <w:lang w:val="en"/>
        </w:rPr>
        <w:t xml:space="preserve">    Mjg5NzYxMDAxIiwKICJhdWQiOiAiczZCaGRSa3F0MyIsCiAibm9uY2UiOiAi</w:t>
      </w:r>
    </w:p>
    <w:p w14:paraId="2550012D" w14:textId="77777777" w:rsidR="00000000" w:rsidRDefault="003F103A">
      <w:pPr>
        <w:pStyle w:val="HTMLPreformatted"/>
        <w:divId w:val="1164783231"/>
        <w:rPr>
          <w:lang w:val="en"/>
        </w:rPr>
      </w:pPr>
      <w:r>
        <w:rPr>
          <w:lang w:val="en"/>
        </w:rPr>
        <w:t xml:space="preserve">    bi0wUzZfV3pBMk1qIiwKICJleHAiOiAxMzExMjgxOTcwLAogImlh</w:t>
      </w:r>
      <w:r>
        <w:rPr>
          <w:lang w:val="en"/>
        </w:rPr>
        <w:t>dCI6IDEz</w:t>
      </w:r>
    </w:p>
    <w:p w14:paraId="0949EF45" w14:textId="77777777" w:rsidR="00000000" w:rsidRDefault="003F103A">
      <w:pPr>
        <w:pStyle w:val="HTMLPreformatted"/>
        <w:divId w:val="1164783231"/>
        <w:rPr>
          <w:lang w:val="en"/>
        </w:rPr>
      </w:pPr>
      <w:r>
        <w:rPr>
          <w:lang w:val="en"/>
        </w:rPr>
        <w:t xml:space="preserve">    MTEyODA5NzAsCiAibmFtZSI6ICJKYW5lIERvZSIsCiAiZ2l2ZW5fbmFtZSI6</w:t>
      </w:r>
    </w:p>
    <w:p w14:paraId="746CEE53" w14:textId="77777777" w:rsidR="00000000" w:rsidRDefault="003F103A">
      <w:pPr>
        <w:pStyle w:val="HTMLPreformatted"/>
        <w:divId w:val="1164783231"/>
        <w:rPr>
          <w:lang w:val="en"/>
        </w:rPr>
      </w:pPr>
      <w:r>
        <w:rPr>
          <w:lang w:val="en"/>
        </w:rPr>
        <w:t xml:space="preserve">    ICJKYW5lIiwKICJmYW1pbHlfbmFtZSI6ICJEb2UiLAogImdlbmRlciI6ICJm</w:t>
      </w:r>
    </w:p>
    <w:p w14:paraId="11FFD234" w14:textId="77777777" w:rsidR="00000000" w:rsidRDefault="003F103A">
      <w:pPr>
        <w:pStyle w:val="HTMLPreformatted"/>
        <w:divId w:val="1164783231"/>
        <w:rPr>
          <w:lang w:val="en"/>
        </w:rPr>
      </w:pPr>
      <w:r>
        <w:rPr>
          <w:lang w:val="en"/>
        </w:rPr>
        <w:t xml:space="preserve">    ZW1hbGUiLAogImJpcnRoZGF0ZSI6ICIwMDAwLTEwLTMxIiwKICJlbWFpbCI6</w:t>
      </w:r>
    </w:p>
    <w:p w14:paraId="1E2FC585" w14:textId="77777777" w:rsidR="00000000" w:rsidRDefault="003F103A">
      <w:pPr>
        <w:pStyle w:val="HTMLPreformatted"/>
        <w:divId w:val="1164783231"/>
        <w:rPr>
          <w:lang w:val="en"/>
        </w:rPr>
      </w:pPr>
      <w:r>
        <w:rPr>
          <w:lang w:val="en"/>
        </w:rPr>
        <w:t xml:space="preserve">    ICJqYW5lZG9lQGV4YW1wbGUuY29tIiwKICJwaWN0dXJlIjog</w:t>
      </w:r>
      <w:r>
        <w:rPr>
          <w:lang w:val="en"/>
        </w:rPr>
        <w:t>Imh0dHA6Ly9l</w:t>
      </w:r>
    </w:p>
    <w:p w14:paraId="29B954BD" w14:textId="77777777" w:rsidR="00000000" w:rsidRDefault="003F103A">
      <w:pPr>
        <w:pStyle w:val="HTMLPreformatted"/>
        <w:divId w:val="1164783231"/>
        <w:rPr>
          <w:lang w:val="en"/>
        </w:rPr>
      </w:pPr>
      <w:r>
        <w:rPr>
          <w:lang w:val="en"/>
        </w:rPr>
        <w:t xml:space="preserve">    eGFtcGxlLmNvbS9qYW5lZG9lL21lLmpwZyIKfQ.rHQjEmBqn9Jre0OLykYNn</w:t>
      </w:r>
    </w:p>
    <w:p w14:paraId="45F48CD5" w14:textId="77777777" w:rsidR="00000000" w:rsidRDefault="003F103A">
      <w:pPr>
        <w:pStyle w:val="HTMLPreformatted"/>
        <w:divId w:val="1164783231"/>
        <w:rPr>
          <w:lang w:val="en"/>
        </w:rPr>
      </w:pPr>
      <w:r>
        <w:rPr>
          <w:lang w:val="en"/>
        </w:rPr>
        <w:t xml:space="preserve">    spA10Qql2rvx4FsD00jwlB0Sym4NzpgvPKsDjn_wMkHxcp6CilPcoKrWHcip</w:t>
      </w:r>
    </w:p>
    <w:p w14:paraId="51CBADBB" w14:textId="77777777" w:rsidR="00000000" w:rsidRDefault="003F103A">
      <w:pPr>
        <w:pStyle w:val="HTMLPreformatted"/>
        <w:divId w:val="1164783231"/>
        <w:rPr>
          <w:lang w:val="en"/>
        </w:rPr>
      </w:pPr>
      <w:r>
        <w:rPr>
          <w:lang w:val="en"/>
        </w:rPr>
        <w:t xml:space="preserve">    R2iAjzLvDNAReF97zoJqq880ZD1bwY82JDauCXELVR9O6_B0w3K-E7yM2mac</w:t>
      </w:r>
    </w:p>
    <w:p w14:paraId="0DD4BD6C" w14:textId="77777777" w:rsidR="00000000" w:rsidRDefault="003F103A">
      <w:pPr>
        <w:pStyle w:val="HTMLPreformatted"/>
        <w:divId w:val="1164783231"/>
        <w:rPr>
          <w:lang w:val="en"/>
        </w:rPr>
      </w:pPr>
      <w:r>
        <w:rPr>
          <w:lang w:val="en"/>
        </w:rPr>
        <w:t xml:space="preserve">    AAgNCUwtik6SjoSUZRcf-O5lygIyLENx882p6MtmwaL1</w:t>
      </w:r>
      <w:r>
        <w:rPr>
          <w:lang w:val="en"/>
        </w:rPr>
        <w:t>hd6qn5RZOQ0TLrOY</w:t>
      </w:r>
    </w:p>
    <w:p w14:paraId="35738D96" w14:textId="77777777" w:rsidR="00000000" w:rsidRDefault="003F103A">
      <w:pPr>
        <w:pStyle w:val="HTMLPreformatted"/>
        <w:divId w:val="1164783231"/>
        <w:rPr>
          <w:lang w:val="en"/>
        </w:rPr>
      </w:pPr>
      <w:r>
        <w:rPr>
          <w:lang w:val="en"/>
        </w:rPr>
        <w:t xml:space="preserve">    </w:t>
      </w:r>
      <w:proofErr w:type="gramStart"/>
      <w:r>
        <w:rPr>
          <w:lang w:val="en"/>
        </w:rPr>
        <w:t>u0532g9Exxcm-ChymrB4xLykpDj3lUivJt63eEGGN6DH5K6o33TcxkIjNrCD</w:t>
      </w:r>
      <w:proofErr w:type="gramEnd"/>
    </w:p>
    <w:p w14:paraId="2D0B738F" w14:textId="77777777" w:rsidR="00000000" w:rsidRDefault="003F103A">
      <w:pPr>
        <w:pStyle w:val="HTMLPreformatted"/>
        <w:divId w:val="1164783231"/>
        <w:rPr>
          <w:lang w:val="en"/>
        </w:rPr>
      </w:pPr>
      <w:r>
        <w:rPr>
          <w:lang w:val="en"/>
        </w:rPr>
        <w:t xml:space="preserve">    4XB1CKKumZvCedgHHF3IAK4dVEDSUoGlH9z4pP_eWYNXvqQOjGs-rDaQzUHl</w:t>
      </w:r>
    </w:p>
    <w:p w14:paraId="2B5CF40A" w14:textId="77777777" w:rsidR="00000000" w:rsidRDefault="003F103A">
      <w:pPr>
        <w:pStyle w:val="HTMLPreformatted"/>
        <w:divId w:val="1164783231"/>
        <w:rPr>
          <w:lang w:val="en"/>
        </w:rPr>
      </w:pPr>
      <w:r>
        <w:rPr>
          <w:lang w:val="en"/>
        </w:rPr>
        <w:t xml:space="preserve">    6cQQWNiDpWOl_lxXjQEvQ</w:t>
      </w:r>
    </w:p>
    <w:p w14:paraId="280AFB3A" w14:textId="77777777" w:rsidR="00000000" w:rsidRDefault="003F103A">
      <w:pPr>
        <w:pStyle w:val="HTMLPreformatted"/>
        <w:divId w:val="1164783231"/>
        <w:rPr>
          <w:lang w:val="en"/>
        </w:rPr>
      </w:pPr>
      <w:r>
        <w:rPr>
          <w:lang w:val="en"/>
        </w:rPr>
        <w:t xml:space="preserve">    &amp;state=af0ifjsldkj</w:t>
      </w:r>
    </w:p>
    <w:p w14:paraId="4854A082"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value of the </w:t>
      </w:r>
      <w:proofErr w:type="spellStart"/>
      <w:r>
        <w:rPr>
          <w:rStyle w:val="HTMLTypewriter"/>
          <w:lang w:val="en"/>
        </w:rPr>
        <w:t>id_token</w:t>
      </w:r>
      <w:proofErr w:type="spellEnd"/>
      <w:r>
        <w:rPr>
          <w:rFonts w:ascii="Verdana" w:hAnsi="Verdana"/>
          <w:color w:val="000000"/>
          <w:lang w:val="en"/>
        </w:rPr>
        <w:t xml:space="preserve"> parameter is the ID Token, </w:t>
      </w:r>
      <w:r>
        <w:rPr>
          <w:rFonts w:ascii="Verdana" w:hAnsi="Verdana"/>
          <w:color w:val="000000"/>
          <w:lang w:val="en"/>
        </w:rPr>
        <w:t xml:space="preserve">which is a signed JWT, containing three base64url encoded segments separated by period ('.') characters. The first </w:t>
      </w:r>
      <w:r>
        <w:rPr>
          <w:rFonts w:ascii="Verdana" w:hAnsi="Verdana"/>
          <w:color w:val="000000"/>
          <w:lang w:val="en"/>
        </w:rPr>
        <w:lastRenderedPageBreak/>
        <w:t xml:space="preserve">segment represents the JWT header. Base64url decoding it will result in the following set of Header Parameters: </w:t>
      </w:r>
    </w:p>
    <w:p w14:paraId="719E7D28" w14:textId="77777777" w:rsidR="00000000" w:rsidRDefault="003F103A">
      <w:pPr>
        <w:pStyle w:val="HTMLPreformatted"/>
        <w:divId w:val="1384594409"/>
        <w:rPr>
          <w:lang w:val="en"/>
        </w:rPr>
      </w:pPr>
    </w:p>
    <w:p w14:paraId="683450E1" w14:textId="77777777" w:rsidR="00000000" w:rsidRDefault="003F103A">
      <w:pPr>
        <w:pStyle w:val="HTMLPreformatted"/>
        <w:divId w:val="1384594409"/>
        <w:rPr>
          <w:lang w:val="en"/>
        </w:rPr>
      </w:pPr>
      <w:r>
        <w:rPr>
          <w:lang w:val="en"/>
        </w:rPr>
        <w:t xml:space="preserve">  {"kid":"1e9gdk7","alg":"R</w:t>
      </w:r>
      <w:r>
        <w:rPr>
          <w:lang w:val="en"/>
        </w:rPr>
        <w:t>S256"}</w:t>
      </w:r>
    </w:p>
    <w:p w14:paraId="3A0FB06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w:t>
      </w:r>
      <w:proofErr w:type="spellStart"/>
      <w:r>
        <w:rPr>
          <w:rStyle w:val="HTMLTypewriter"/>
          <w:lang w:val="en"/>
        </w:rPr>
        <w:t>alg</w:t>
      </w:r>
      <w:proofErr w:type="spellEnd"/>
      <w:r>
        <w:rPr>
          <w:rFonts w:ascii="Verdana" w:hAnsi="Verdana"/>
          <w:color w:val="000000"/>
          <w:lang w:val="en"/>
        </w:rPr>
        <w:t xml:space="preserve"> value represents the algorithm that was used to sign the JWT, in this case </w:t>
      </w:r>
      <w:r>
        <w:rPr>
          <w:rStyle w:val="HTMLTypewriter"/>
          <w:lang w:val="en"/>
        </w:rPr>
        <w:t>RS256</w:t>
      </w:r>
      <w:r>
        <w:rPr>
          <w:rFonts w:ascii="Verdana" w:hAnsi="Verdana"/>
          <w:color w:val="000000"/>
          <w:lang w:val="en"/>
        </w:rPr>
        <w:t xml:space="preserve">, representing RSASSA-PKCS-v1_5 using SHA-256. The </w:t>
      </w:r>
      <w:r>
        <w:rPr>
          <w:rStyle w:val="HTMLTypewriter"/>
          <w:lang w:val="en"/>
        </w:rPr>
        <w:t>kid</w:t>
      </w:r>
      <w:r>
        <w:rPr>
          <w:rFonts w:ascii="Verdana" w:hAnsi="Verdana"/>
          <w:color w:val="000000"/>
          <w:lang w:val="en"/>
        </w:rPr>
        <w:t xml:space="preserve"> value is a key identifier used in identifying the key to be used to verify the signature. If the </w:t>
      </w:r>
      <w:r>
        <w:rPr>
          <w:rStyle w:val="HTMLTypewriter"/>
          <w:lang w:val="en"/>
        </w:rPr>
        <w:t>kid</w:t>
      </w:r>
      <w:r>
        <w:rPr>
          <w:rFonts w:ascii="Verdana" w:hAnsi="Verdana"/>
          <w:color w:val="000000"/>
          <w:lang w:val="en"/>
        </w:rPr>
        <w:t xml:space="preserve"> value</w:t>
      </w:r>
      <w:r>
        <w:rPr>
          <w:rFonts w:ascii="Verdana" w:hAnsi="Verdana"/>
          <w:color w:val="000000"/>
          <w:lang w:val="en"/>
        </w:rPr>
        <w:t xml:space="preserve"> is unknown to the RP, it needs to retrieve the contents of the OP's JWK Set again to obtain the OP's current set of keys. </w:t>
      </w:r>
    </w:p>
    <w:p w14:paraId="06EFA2D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second segment represents the Claims in the ID Token. Verifying and decoding the ID Token will yield the following Claims: </w:t>
      </w:r>
    </w:p>
    <w:p w14:paraId="3246946E" w14:textId="77777777" w:rsidR="00000000" w:rsidRDefault="003F103A">
      <w:pPr>
        <w:pStyle w:val="HTMLPreformatted"/>
        <w:divId w:val="1834485200"/>
        <w:rPr>
          <w:lang w:val="en"/>
        </w:rPr>
      </w:pPr>
    </w:p>
    <w:p w14:paraId="58B90BA3" w14:textId="77777777" w:rsidR="00000000" w:rsidRDefault="003F103A">
      <w:pPr>
        <w:pStyle w:val="HTMLPreformatted"/>
        <w:divId w:val="1834485200"/>
        <w:rPr>
          <w:lang w:val="en"/>
        </w:rPr>
      </w:pPr>
      <w:r>
        <w:rPr>
          <w:lang w:val="en"/>
        </w:rPr>
        <w:t xml:space="preserve">  {</w:t>
      </w:r>
    </w:p>
    <w:p w14:paraId="4E005796" w14:textId="77777777" w:rsidR="00000000" w:rsidRDefault="003F103A">
      <w:pPr>
        <w:pStyle w:val="HTMLPreformatted"/>
        <w:divId w:val="1834485200"/>
        <w:rPr>
          <w:lang w:val="en"/>
        </w:rPr>
      </w:pPr>
      <w:r>
        <w:rPr>
          <w:lang w:val="en"/>
        </w:rPr>
        <w:t xml:space="preserve">   "</w:t>
      </w:r>
      <w:proofErr w:type="spellStart"/>
      <w:proofErr w:type="gramStart"/>
      <w:r>
        <w:rPr>
          <w:lang w:val="en"/>
        </w:rPr>
        <w:t>iss</w:t>
      </w:r>
      <w:proofErr w:type="spellEnd"/>
      <w:proofErr w:type="gramEnd"/>
      <w:r>
        <w:rPr>
          <w:lang w:val="en"/>
        </w:rPr>
        <w:t>": "http://server.example.com",</w:t>
      </w:r>
    </w:p>
    <w:p w14:paraId="7E2CFA7E" w14:textId="77777777" w:rsidR="00000000" w:rsidRDefault="003F103A">
      <w:pPr>
        <w:pStyle w:val="HTMLPreformatted"/>
        <w:divId w:val="1834485200"/>
        <w:rPr>
          <w:lang w:val="en"/>
        </w:rPr>
      </w:pPr>
      <w:r>
        <w:rPr>
          <w:lang w:val="en"/>
        </w:rPr>
        <w:t xml:space="preserve">   "</w:t>
      </w:r>
      <w:proofErr w:type="gramStart"/>
      <w:r>
        <w:rPr>
          <w:lang w:val="en"/>
        </w:rPr>
        <w:t>sub</w:t>
      </w:r>
      <w:proofErr w:type="gramEnd"/>
      <w:r>
        <w:rPr>
          <w:lang w:val="en"/>
        </w:rPr>
        <w:t>": "248289761001",</w:t>
      </w:r>
    </w:p>
    <w:p w14:paraId="1E92AE49" w14:textId="77777777" w:rsidR="00000000" w:rsidRDefault="003F103A">
      <w:pPr>
        <w:pStyle w:val="HTMLPreformatted"/>
        <w:divId w:val="1834485200"/>
        <w:rPr>
          <w:lang w:val="en"/>
        </w:rPr>
      </w:pPr>
      <w:r>
        <w:rPr>
          <w:lang w:val="en"/>
        </w:rPr>
        <w:t xml:space="preserve">   "</w:t>
      </w:r>
      <w:proofErr w:type="spellStart"/>
      <w:proofErr w:type="gramStart"/>
      <w:r>
        <w:rPr>
          <w:lang w:val="en"/>
        </w:rPr>
        <w:t>aud</w:t>
      </w:r>
      <w:proofErr w:type="spellEnd"/>
      <w:proofErr w:type="gramEnd"/>
      <w:r>
        <w:rPr>
          <w:lang w:val="en"/>
        </w:rPr>
        <w:t>": "s6BhdRkqt3",</w:t>
      </w:r>
    </w:p>
    <w:p w14:paraId="7C34D964" w14:textId="77777777" w:rsidR="00000000" w:rsidRDefault="003F103A">
      <w:pPr>
        <w:pStyle w:val="HTMLPreformatted"/>
        <w:divId w:val="1834485200"/>
        <w:rPr>
          <w:lang w:val="en"/>
        </w:rPr>
      </w:pPr>
      <w:r>
        <w:rPr>
          <w:lang w:val="en"/>
        </w:rPr>
        <w:t xml:space="preserve">   "</w:t>
      </w:r>
      <w:proofErr w:type="gramStart"/>
      <w:r>
        <w:rPr>
          <w:lang w:val="en"/>
        </w:rPr>
        <w:t>nonce</w:t>
      </w:r>
      <w:proofErr w:type="gramEnd"/>
      <w:r>
        <w:rPr>
          <w:lang w:val="en"/>
        </w:rPr>
        <w:t>": "n-0S6_WzA2Mj",</w:t>
      </w:r>
    </w:p>
    <w:p w14:paraId="1284DE59" w14:textId="77777777" w:rsidR="00000000" w:rsidRDefault="003F103A">
      <w:pPr>
        <w:pStyle w:val="HTMLPreformatted"/>
        <w:divId w:val="1834485200"/>
        <w:rPr>
          <w:lang w:val="en"/>
        </w:rPr>
      </w:pPr>
      <w:r>
        <w:rPr>
          <w:lang w:val="en"/>
        </w:rPr>
        <w:t xml:space="preserve">   "</w:t>
      </w:r>
      <w:proofErr w:type="spellStart"/>
      <w:proofErr w:type="gramStart"/>
      <w:r>
        <w:rPr>
          <w:lang w:val="en"/>
        </w:rPr>
        <w:t>exp</w:t>
      </w:r>
      <w:proofErr w:type="spellEnd"/>
      <w:proofErr w:type="gramEnd"/>
      <w:r>
        <w:rPr>
          <w:lang w:val="en"/>
        </w:rPr>
        <w:t>": 1311281970,</w:t>
      </w:r>
    </w:p>
    <w:p w14:paraId="0E52A9F7" w14:textId="77777777" w:rsidR="00000000" w:rsidRDefault="003F103A">
      <w:pPr>
        <w:pStyle w:val="HTMLPreformatted"/>
        <w:divId w:val="1834485200"/>
        <w:rPr>
          <w:lang w:val="en"/>
        </w:rPr>
      </w:pPr>
      <w:r>
        <w:rPr>
          <w:lang w:val="en"/>
        </w:rPr>
        <w:t xml:space="preserve">   "</w:t>
      </w:r>
      <w:proofErr w:type="spellStart"/>
      <w:proofErr w:type="gramStart"/>
      <w:r>
        <w:rPr>
          <w:lang w:val="en"/>
        </w:rPr>
        <w:t>iat</w:t>
      </w:r>
      <w:proofErr w:type="spellEnd"/>
      <w:proofErr w:type="gramEnd"/>
      <w:r>
        <w:rPr>
          <w:lang w:val="en"/>
        </w:rPr>
        <w:t>": 1311280970,</w:t>
      </w:r>
    </w:p>
    <w:p w14:paraId="144F33F6" w14:textId="77777777" w:rsidR="00000000" w:rsidRDefault="003F103A">
      <w:pPr>
        <w:pStyle w:val="HTMLPreformatted"/>
        <w:divId w:val="1834485200"/>
        <w:rPr>
          <w:lang w:val="en"/>
        </w:rPr>
      </w:pPr>
      <w:r>
        <w:rPr>
          <w:lang w:val="en"/>
        </w:rPr>
        <w:t xml:space="preserve">   "</w:t>
      </w:r>
      <w:proofErr w:type="gramStart"/>
      <w:r>
        <w:rPr>
          <w:lang w:val="en"/>
        </w:rPr>
        <w:t>name</w:t>
      </w:r>
      <w:proofErr w:type="gramEnd"/>
      <w:r>
        <w:rPr>
          <w:lang w:val="en"/>
        </w:rPr>
        <w:t>": "Jane Doe",</w:t>
      </w:r>
    </w:p>
    <w:p w14:paraId="3D8925EE" w14:textId="77777777" w:rsidR="00000000" w:rsidRDefault="003F103A">
      <w:pPr>
        <w:pStyle w:val="HTMLPreformatted"/>
        <w:divId w:val="1834485200"/>
        <w:rPr>
          <w:lang w:val="en"/>
        </w:rPr>
      </w:pPr>
      <w:r>
        <w:rPr>
          <w:lang w:val="en"/>
        </w:rPr>
        <w:t xml:space="preserve">   "</w:t>
      </w:r>
      <w:proofErr w:type="spellStart"/>
      <w:r>
        <w:rPr>
          <w:lang w:val="en"/>
        </w:rPr>
        <w:t>given_name</w:t>
      </w:r>
      <w:proofErr w:type="spellEnd"/>
      <w:r>
        <w:rPr>
          <w:lang w:val="en"/>
        </w:rPr>
        <w:t>": "Jane",</w:t>
      </w:r>
    </w:p>
    <w:p w14:paraId="5180F2D4" w14:textId="77777777" w:rsidR="00000000" w:rsidRDefault="003F103A">
      <w:pPr>
        <w:pStyle w:val="HTMLPreformatted"/>
        <w:divId w:val="1834485200"/>
        <w:rPr>
          <w:lang w:val="en"/>
        </w:rPr>
      </w:pPr>
      <w:r>
        <w:rPr>
          <w:lang w:val="en"/>
        </w:rPr>
        <w:t xml:space="preserve">   "</w:t>
      </w:r>
      <w:proofErr w:type="spellStart"/>
      <w:r>
        <w:rPr>
          <w:lang w:val="en"/>
        </w:rPr>
        <w:t>family_name</w:t>
      </w:r>
      <w:proofErr w:type="spellEnd"/>
      <w:r>
        <w:rPr>
          <w:lang w:val="en"/>
        </w:rPr>
        <w:t>": "Doe",</w:t>
      </w:r>
    </w:p>
    <w:p w14:paraId="5AF080E9" w14:textId="77777777" w:rsidR="00000000" w:rsidRDefault="003F103A">
      <w:pPr>
        <w:pStyle w:val="HTMLPreformatted"/>
        <w:divId w:val="1834485200"/>
        <w:rPr>
          <w:lang w:val="en"/>
        </w:rPr>
      </w:pPr>
      <w:r>
        <w:rPr>
          <w:lang w:val="en"/>
        </w:rPr>
        <w:t xml:space="preserve">   "</w:t>
      </w:r>
      <w:proofErr w:type="gramStart"/>
      <w:r>
        <w:rPr>
          <w:lang w:val="en"/>
        </w:rPr>
        <w:t>gender</w:t>
      </w:r>
      <w:proofErr w:type="gramEnd"/>
      <w:r>
        <w:rPr>
          <w:lang w:val="en"/>
        </w:rPr>
        <w:t>": "female"</w:t>
      </w:r>
      <w:r>
        <w:rPr>
          <w:lang w:val="en"/>
        </w:rPr>
        <w:t>,</w:t>
      </w:r>
    </w:p>
    <w:p w14:paraId="578E58F0" w14:textId="77777777" w:rsidR="00000000" w:rsidRDefault="003F103A">
      <w:pPr>
        <w:pStyle w:val="HTMLPreformatted"/>
        <w:divId w:val="1834485200"/>
        <w:rPr>
          <w:lang w:val="en"/>
        </w:rPr>
      </w:pPr>
      <w:r>
        <w:rPr>
          <w:lang w:val="en"/>
        </w:rPr>
        <w:t xml:space="preserve">   "</w:t>
      </w:r>
      <w:proofErr w:type="gramStart"/>
      <w:r>
        <w:rPr>
          <w:lang w:val="en"/>
        </w:rPr>
        <w:t>birthdate</w:t>
      </w:r>
      <w:proofErr w:type="gramEnd"/>
      <w:r>
        <w:rPr>
          <w:lang w:val="en"/>
        </w:rPr>
        <w:t>": "0000-10-31",</w:t>
      </w:r>
    </w:p>
    <w:p w14:paraId="0AF6D76B" w14:textId="77777777" w:rsidR="00000000" w:rsidRDefault="003F103A">
      <w:pPr>
        <w:pStyle w:val="HTMLPreformatted"/>
        <w:divId w:val="1834485200"/>
        <w:rPr>
          <w:lang w:val="en"/>
        </w:rPr>
      </w:pPr>
      <w:r>
        <w:rPr>
          <w:lang w:val="en"/>
        </w:rPr>
        <w:t xml:space="preserve">   "</w:t>
      </w:r>
      <w:proofErr w:type="gramStart"/>
      <w:r>
        <w:rPr>
          <w:lang w:val="en"/>
        </w:rPr>
        <w:t>email</w:t>
      </w:r>
      <w:proofErr w:type="gramEnd"/>
      <w:r>
        <w:rPr>
          <w:lang w:val="en"/>
        </w:rPr>
        <w:t>": "janedoe@example.com",</w:t>
      </w:r>
    </w:p>
    <w:p w14:paraId="3AB2CA63" w14:textId="77777777" w:rsidR="00000000" w:rsidRDefault="003F103A">
      <w:pPr>
        <w:pStyle w:val="HTMLPreformatted"/>
        <w:divId w:val="1834485200"/>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14:paraId="780AF960" w14:textId="77777777" w:rsidR="00000000" w:rsidRDefault="003F103A">
      <w:pPr>
        <w:pStyle w:val="HTMLPreformatted"/>
        <w:divId w:val="1834485200"/>
        <w:rPr>
          <w:lang w:val="en"/>
        </w:rPr>
      </w:pPr>
      <w:r>
        <w:rPr>
          <w:lang w:val="en"/>
        </w:rPr>
        <w:t xml:space="preserve">  }</w:t>
      </w:r>
    </w:p>
    <w:p w14:paraId="580DC7AB"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third segment represents the ID Token signature, which is verified as described in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w:t>
        </w:r>
        <w:r>
          <w:rPr>
            <w:rStyle w:val="Hyperlink"/>
            <w:rFonts w:ascii="Verdana" w:hAnsi="Verdana"/>
            <w:vanish/>
            <w:u w:val="none"/>
            <w:lang w:val="en"/>
          </w:rPr>
          <w:t>ley, J., and N. Sakimura, “JSON Web Signature (JWS),” November 2013.)</w:t>
        </w:r>
      </w:hyperlink>
      <w:r>
        <w:rPr>
          <w:rFonts w:ascii="Verdana" w:hAnsi="Verdana"/>
          <w:color w:val="000000"/>
          <w:lang w:val="en"/>
        </w:rPr>
        <w:t xml:space="preserve">. </w:t>
      </w:r>
    </w:p>
    <w:p w14:paraId="23B1C543" w14:textId="77777777" w:rsidR="00000000" w:rsidRDefault="003F103A">
      <w:pPr>
        <w:spacing w:before="0" w:beforeAutospacing="0" w:after="0" w:afterAutospacing="0"/>
        <w:divId w:val="1567063107"/>
        <w:rPr>
          <w:rFonts w:ascii="Verdana" w:eastAsia="Times New Roman" w:hAnsi="Verdana"/>
          <w:color w:val="000000"/>
          <w:lang w:val="en"/>
        </w:rPr>
      </w:pPr>
      <w:bookmarkStart w:id="434" w:name="id_token-tokenExample"/>
      <w:bookmarkEnd w:id="434"/>
    </w:p>
    <w:p w14:paraId="75E9628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679854A" w14:textId="77777777">
        <w:trPr>
          <w:divId w:val="1567063107"/>
          <w:trHeight w:val="225"/>
          <w:tblCellSpacing w:w="12" w:type="dxa"/>
        </w:trPr>
        <w:tc>
          <w:tcPr>
            <w:tcW w:w="450" w:type="dxa"/>
            <w:shd w:val="clear" w:color="auto" w:fill="990000"/>
            <w:vAlign w:val="center"/>
            <w:hideMark/>
          </w:tcPr>
          <w:p w14:paraId="1575779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FB52E2" w14:textId="77777777" w:rsidR="00000000" w:rsidRDefault="003F103A">
      <w:pPr>
        <w:pStyle w:val="Heading3"/>
        <w:divId w:val="1567063107"/>
        <w:rPr>
          <w:rFonts w:eastAsia="Times New Roman"/>
          <w:lang w:val="en"/>
        </w:rPr>
      </w:pPr>
      <w:bookmarkStart w:id="435" w:name="rfc.section.A.3"/>
      <w:bookmarkEnd w:id="435"/>
      <w:r>
        <w:rPr>
          <w:rFonts w:eastAsia="Times New Roman"/>
          <w:lang w:val="en"/>
        </w:rPr>
        <w:t>A.3.</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w:t>
      </w:r>
      <w:proofErr w:type="spellStart"/>
      <w:r>
        <w:rPr>
          <w:rFonts w:eastAsia="Times New Roman"/>
          <w:lang w:val="en"/>
        </w:rPr>
        <w:t>id_token</w:t>
      </w:r>
      <w:proofErr w:type="spellEnd"/>
      <w:r>
        <w:rPr>
          <w:rFonts w:eastAsia="Times New Roman"/>
          <w:lang w:val="en"/>
        </w:rPr>
        <w:t> token</w:t>
      </w:r>
    </w:p>
    <w:p w14:paraId="5AA76A43" w14:textId="77777777" w:rsidR="00000000" w:rsidRDefault="003F103A">
      <w:pPr>
        <w:pStyle w:val="HTMLPreformatted"/>
        <w:divId w:val="71782057"/>
        <w:rPr>
          <w:lang w:val="en"/>
        </w:rPr>
      </w:pPr>
    </w:p>
    <w:p w14:paraId="63A47516" w14:textId="77777777" w:rsidR="00000000" w:rsidRDefault="003F103A">
      <w:pPr>
        <w:pStyle w:val="HTMLPreformatted"/>
        <w:divId w:val="71782057"/>
        <w:rPr>
          <w:lang w:val="en"/>
        </w:rPr>
      </w:pPr>
      <w:r>
        <w:rPr>
          <w:lang w:val="en"/>
        </w:rPr>
        <w:t xml:space="preserve">  GET /authorize?</w:t>
      </w:r>
    </w:p>
    <w:p w14:paraId="372CCAA6" w14:textId="77777777" w:rsidR="00000000" w:rsidRDefault="003F103A">
      <w:pPr>
        <w:pStyle w:val="HTMLPreformatted"/>
        <w:divId w:val="71782057"/>
        <w:rPr>
          <w:lang w:val="en"/>
        </w:rPr>
      </w:pPr>
      <w:r>
        <w:rPr>
          <w:lang w:val="en"/>
        </w:rPr>
        <w:lastRenderedPageBreak/>
        <w:t xml:space="preserve">    </w:t>
      </w:r>
      <w:proofErr w:type="spellStart"/>
      <w:r>
        <w:rPr>
          <w:lang w:val="en"/>
        </w:rPr>
        <w:t>response_type</w:t>
      </w:r>
      <w:proofErr w:type="spellEnd"/>
      <w:r>
        <w:rPr>
          <w:lang w:val="en"/>
        </w:rPr>
        <w:t>=id_token%20token</w:t>
      </w:r>
    </w:p>
    <w:p w14:paraId="4C670D3C" w14:textId="77777777" w:rsidR="00000000" w:rsidRDefault="003F103A">
      <w:pPr>
        <w:pStyle w:val="HTMLPreformatted"/>
        <w:divId w:val="71782057"/>
        <w:rPr>
          <w:lang w:val="en"/>
        </w:rPr>
      </w:pPr>
      <w:r>
        <w:rPr>
          <w:lang w:val="en"/>
        </w:rPr>
        <w:t xml:space="preserve">    &amp;</w:t>
      </w:r>
      <w:proofErr w:type="spellStart"/>
      <w:r>
        <w:rPr>
          <w:lang w:val="en"/>
        </w:rPr>
        <w:t>client_id</w:t>
      </w:r>
      <w:proofErr w:type="spellEnd"/>
      <w:r>
        <w:rPr>
          <w:lang w:val="en"/>
        </w:rPr>
        <w:t>=s6BhdRkqt3</w:t>
      </w:r>
    </w:p>
    <w:p w14:paraId="287382DA" w14:textId="77777777" w:rsidR="00000000" w:rsidRDefault="003F103A">
      <w:pPr>
        <w:pStyle w:val="HTMLPreformatted"/>
        <w:divId w:val="71782057"/>
        <w:rPr>
          <w:lang w:val="en"/>
        </w:rPr>
      </w:pPr>
      <w:r>
        <w:rPr>
          <w:lang w:val="en"/>
        </w:rPr>
        <w:t xml:space="preserve">    &amp;</w:t>
      </w:r>
      <w:proofErr w:type="spellStart"/>
      <w:r>
        <w:rPr>
          <w:lang w:val="en"/>
        </w:rPr>
        <w:t>redirect_uri</w:t>
      </w:r>
      <w:proofErr w:type="spellEnd"/>
      <w:r>
        <w:rPr>
          <w:lang w:val="en"/>
        </w:rPr>
        <w:t>=https%3A%2F%2Fclient.example.org%2Fcb</w:t>
      </w:r>
    </w:p>
    <w:p w14:paraId="726FA6AE" w14:textId="77777777" w:rsidR="00000000" w:rsidRDefault="003F103A">
      <w:pPr>
        <w:pStyle w:val="HTMLPreformatted"/>
        <w:divId w:val="71782057"/>
        <w:rPr>
          <w:lang w:val="en"/>
        </w:rPr>
      </w:pPr>
      <w:r>
        <w:rPr>
          <w:lang w:val="en"/>
        </w:rPr>
        <w:t xml:space="preserve">    &amp;scope=openid%20profile%20email</w:t>
      </w:r>
    </w:p>
    <w:p w14:paraId="405A57F9" w14:textId="77777777" w:rsidR="00000000" w:rsidRDefault="003F103A">
      <w:pPr>
        <w:pStyle w:val="HTMLPreformatted"/>
        <w:divId w:val="71782057"/>
        <w:rPr>
          <w:lang w:val="en"/>
        </w:rPr>
      </w:pPr>
      <w:r>
        <w:rPr>
          <w:lang w:val="en"/>
        </w:rPr>
        <w:t xml:space="preserve">  </w:t>
      </w:r>
      <w:r>
        <w:rPr>
          <w:lang w:val="en"/>
        </w:rPr>
        <w:t xml:space="preserve">  &amp;nonce=n-0S6_WzA2Mj</w:t>
      </w:r>
    </w:p>
    <w:p w14:paraId="64EDC18C" w14:textId="77777777" w:rsidR="00000000" w:rsidRDefault="003F103A">
      <w:pPr>
        <w:pStyle w:val="HTMLPreformatted"/>
        <w:divId w:val="71782057"/>
        <w:rPr>
          <w:lang w:val="en"/>
        </w:rPr>
      </w:pPr>
      <w:r>
        <w:rPr>
          <w:lang w:val="en"/>
        </w:rPr>
        <w:t xml:space="preserve">    &amp;state=af0ifjsldkj HTTP/1.1</w:t>
      </w:r>
    </w:p>
    <w:p w14:paraId="10270CC0" w14:textId="77777777" w:rsidR="00000000" w:rsidRDefault="003F103A">
      <w:pPr>
        <w:pStyle w:val="HTMLPreformatted"/>
        <w:divId w:val="71782057"/>
        <w:rPr>
          <w:lang w:val="en"/>
        </w:rPr>
      </w:pPr>
      <w:r>
        <w:rPr>
          <w:lang w:val="en"/>
        </w:rPr>
        <w:t xml:space="preserve">  Host: server.example.com</w:t>
      </w:r>
    </w:p>
    <w:p w14:paraId="4520E303" w14:textId="77777777" w:rsidR="00000000" w:rsidRDefault="003F103A">
      <w:pPr>
        <w:pStyle w:val="HTMLPreformatted"/>
        <w:divId w:val="71782057"/>
        <w:rPr>
          <w:lang w:val="en"/>
        </w:rPr>
      </w:pPr>
    </w:p>
    <w:p w14:paraId="19B1CBF3" w14:textId="77777777" w:rsidR="00000000" w:rsidRDefault="003F103A">
      <w:pPr>
        <w:pStyle w:val="HTMLPreformatted"/>
        <w:divId w:val="71782057"/>
        <w:rPr>
          <w:lang w:val="en"/>
        </w:rPr>
      </w:pPr>
      <w:r>
        <w:rPr>
          <w:lang w:val="en"/>
        </w:rPr>
        <w:t xml:space="preserve">  HTTP/1.1 302 Found</w:t>
      </w:r>
    </w:p>
    <w:p w14:paraId="54E9E54B" w14:textId="77777777" w:rsidR="00000000" w:rsidRDefault="003F103A">
      <w:pPr>
        <w:pStyle w:val="HTMLPreformatted"/>
        <w:divId w:val="71782057"/>
        <w:rPr>
          <w:lang w:val="en"/>
        </w:rPr>
      </w:pPr>
      <w:r>
        <w:rPr>
          <w:lang w:val="en"/>
        </w:rPr>
        <w:t xml:space="preserve">  Location: https://client.example.org/cb#</w:t>
      </w:r>
    </w:p>
    <w:p w14:paraId="2C0E5B0B" w14:textId="77777777" w:rsidR="00000000" w:rsidRDefault="003F103A">
      <w:pPr>
        <w:pStyle w:val="HTMLPreformatted"/>
        <w:divId w:val="71782057"/>
        <w:rPr>
          <w:lang w:val="en"/>
        </w:rPr>
      </w:pPr>
      <w:r>
        <w:rPr>
          <w:lang w:val="en"/>
        </w:rPr>
        <w:t xml:space="preserve">    </w:t>
      </w:r>
      <w:proofErr w:type="spellStart"/>
      <w:r>
        <w:rPr>
          <w:lang w:val="en"/>
        </w:rPr>
        <w:t>access_token</w:t>
      </w:r>
      <w:proofErr w:type="spellEnd"/>
      <w:r>
        <w:rPr>
          <w:lang w:val="en"/>
        </w:rPr>
        <w:t>=jHkWEdUXMU1BwAsC4vtUsZwnNvTIxEl0z9K3vx5KF0Y</w:t>
      </w:r>
    </w:p>
    <w:p w14:paraId="3DC784F2" w14:textId="77777777" w:rsidR="00000000" w:rsidRDefault="003F103A">
      <w:pPr>
        <w:pStyle w:val="HTMLPreformatted"/>
        <w:divId w:val="71782057"/>
        <w:rPr>
          <w:lang w:val="en"/>
        </w:rPr>
      </w:pPr>
      <w:r>
        <w:rPr>
          <w:lang w:val="en"/>
        </w:rPr>
        <w:t xml:space="preserve">    &amp;</w:t>
      </w:r>
      <w:proofErr w:type="spellStart"/>
      <w:r>
        <w:rPr>
          <w:lang w:val="en"/>
        </w:rPr>
        <w:t>token_type</w:t>
      </w:r>
      <w:proofErr w:type="spellEnd"/>
      <w:r>
        <w:rPr>
          <w:lang w:val="en"/>
        </w:rPr>
        <w:t>=Bearer</w:t>
      </w:r>
    </w:p>
    <w:p w14:paraId="2A440A7D" w14:textId="77777777" w:rsidR="00000000" w:rsidRDefault="003F103A">
      <w:pPr>
        <w:pStyle w:val="HTMLPreformatted"/>
        <w:divId w:val="71782057"/>
        <w:rPr>
          <w:lang w:val="en"/>
        </w:rPr>
      </w:pPr>
      <w:r>
        <w:rPr>
          <w:lang w:val="en"/>
        </w:rPr>
        <w:t xml:space="preserve">    &amp;</w:t>
      </w:r>
      <w:proofErr w:type="spellStart"/>
      <w:r>
        <w:rPr>
          <w:lang w:val="en"/>
        </w:rPr>
        <w:t>id_token</w:t>
      </w:r>
      <w:proofErr w:type="spellEnd"/>
      <w:r>
        <w:rPr>
          <w:lang w:val="en"/>
        </w:rPr>
        <w:t>=eyJraWQiOiIx</w:t>
      </w:r>
      <w:r>
        <w:rPr>
          <w:lang w:val="en"/>
        </w:rPr>
        <w:t>ZTlnZGs3IiwiYWxnIjoiUlMyNTYifQ.ewogIml</w:t>
      </w:r>
    </w:p>
    <w:p w14:paraId="0F531755" w14:textId="77777777" w:rsidR="00000000" w:rsidRDefault="003F103A">
      <w:pPr>
        <w:pStyle w:val="HTMLPreformatted"/>
        <w:divId w:val="71782057"/>
        <w:rPr>
          <w:lang w:val="en"/>
        </w:rPr>
      </w:pPr>
      <w:r>
        <w:rPr>
          <w:lang w:val="en"/>
        </w:rPr>
        <w:t xml:space="preserve">    zcyI6ICJodHRwOi8vc2VydmVyLmV4YW1wbGUuY29tIiwKICJzdWIiOiAiMjQ</w:t>
      </w:r>
    </w:p>
    <w:p w14:paraId="01B2DB05" w14:textId="77777777" w:rsidR="00000000" w:rsidRDefault="003F103A">
      <w:pPr>
        <w:pStyle w:val="HTMLPreformatted"/>
        <w:divId w:val="71782057"/>
        <w:rPr>
          <w:lang w:val="en"/>
        </w:rPr>
      </w:pPr>
      <w:r>
        <w:rPr>
          <w:lang w:val="en"/>
        </w:rPr>
        <w:t xml:space="preserve">    4Mjg5NzYxMDAxIiwKICJhdWQiOiAiczZCaGRSa3F0MyIsCiAibm9uY2UiOiA</w:t>
      </w:r>
    </w:p>
    <w:p w14:paraId="4588F8B4" w14:textId="77777777" w:rsidR="00000000" w:rsidRDefault="003F103A">
      <w:pPr>
        <w:pStyle w:val="HTMLPreformatted"/>
        <w:divId w:val="71782057"/>
        <w:rPr>
          <w:lang w:val="en"/>
        </w:rPr>
      </w:pPr>
      <w:r>
        <w:rPr>
          <w:lang w:val="en"/>
        </w:rPr>
        <w:t xml:space="preserve">    ibi0wUzZfV3pBMk1qIiwKICJleHAiOiAxMzExMjgxOTcwLAogImlhdCI6IDE</w:t>
      </w:r>
    </w:p>
    <w:p w14:paraId="32B9D97A" w14:textId="77777777" w:rsidR="00000000" w:rsidRDefault="003F103A">
      <w:pPr>
        <w:pStyle w:val="HTMLPreformatted"/>
        <w:divId w:val="71782057"/>
        <w:rPr>
          <w:lang w:val="en"/>
        </w:rPr>
      </w:pPr>
      <w:r>
        <w:rPr>
          <w:lang w:val="en"/>
        </w:rPr>
        <w:t xml:space="preserve">    </w:t>
      </w:r>
      <w:r>
        <w:rPr>
          <w:lang w:val="en"/>
        </w:rPr>
        <w:t>zMTEyODA5NzAsCiAiYXRfaGFzaCI6ICI3N1FtVVB0alBmeld0RjJBbnBLOVJ</w:t>
      </w:r>
    </w:p>
    <w:p w14:paraId="1ED8DDC3" w14:textId="77777777" w:rsidR="00000000" w:rsidRDefault="003F103A">
      <w:pPr>
        <w:pStyle w:val="HTMLPreformatted"/>
        <w:divId w:val="71782057"/>
        <w:rPr>
          <w:lang w:val="en"/>
        </w:rPr>
      </w:pPr>
      <w:r>
        <w:rPr>
          <w:lang w:val="en"/>
        </w:rPr>
        <w:t xml:space="preserve">    RIgp9.F9gRev0Dt2tKcrBkHy72cmRqnLdzw9FLCCSebV7mWs7o_sv2O5s6zM</w:t>
      </w:r>
    </w:p>
    <w:p w14:paraId="00C03D69" w14:textId="77777777" w:rsidR="00000000" w:rsidRDefault="003F103A">
      <w:pPr>
        <w:pStyle w:val="HTMLPreformatted"/>
        <w:divId w:val="71782057"/>
        <w:rPr>
          <w:lang w:val="en"/>
        </w:rPr>
      </w:pPr>
      <w:r>
        <w:rPr>
          <w:lang w:val="en"/>
        </w:rPr>
        <w:t xml:space="preserve">    </w:t>
      </w:r>
      <w:proofErr w:type="gramStart"/>
      <w:r>
        <w:rPr>
          <w:lang w:val="en"/>
        </w:rPr>
        <w:t>ky2kmhHTVx9HmdvNnx9GaZ8XMYRFeYk8L5NZ7aYlA5W56nsG1iWOou_-gji0</w:t>
      </w:r>
      <w:proofErr w:type="gramEnd"/>
    </w:p>
    <w:p w14:paraId="6A00A821" w14:textId="77777777" w:rsidR="00000000" w:rsidRDefault="003F103A">
      <w:pPr>
        <w:pStyle w:val="HTMLPreformatted"/>
        <w:divId w:val="71782057"/>
        <w:rPr>
          <w:lang w:val="en"/>
        </w:rPr>
      </w:pPr>
      <w:r>
        <w:rPr>
          <w:lang w:val="en"/>
        </w:rPr>
        <w:t xml:space="preserve">    </w:t>
      </w:r>
      <w:proofErr w:type="gramStart"/>
      <w:r>
        <w:rPr>
          <w:lang w:val="en"/>
        </w:rPr>
        <w:t>ibWIuuf4Owaho3YSoi7EvsTuLFz6tq-dLyz0dKABMDsiCmJ5wqkPUDTE3QTX</w:t>
      </w:r>
      <w:proofErr w:type="gramEnd"/>
    </w:p>
    <w:p w14:paraId="363EE2AA" w14:textId="77777777" w:rsidR="00000000" w:rsidRDefault="003F103A">
      <w:pPr>
        <w:pStyle w:val="HTMLPreformatted"/>
        <w:divId w:val="71782057"/>
        <w:rPr>
          <w:lang w:val="en"/>
        </w:rPr>
      </w:pPr>
      <w:r>
        <w:rPr>
          <w:lang w:val="en"/>
        </w:rPr>
        <w:t xml:space="preserve">    </w:t>
      </w:r>
      <w:proofErr w:type="gramStart"/>
      <w:r>
        <w:rPr>
          <w:lang w:val="en"/>
        </w:rPr>
        <w:t>jzbUmOzUDli-gCh5QPuZAq0cNW3pf_2n4zpvTYtbmj12cVcxGIMZby7TMWES</w:t>
      </w:r>
      <w:proofErr w:type="gramEnd"/>
    </w:p>
    <w:p w14:paraId="258A6F8C" w14:textId="77777777" w:rsidR="00000000" w:rsidRDefault="003F103A">
      <w:pPr>
        <w:pStyle w:val="HTMLPreformatted"/>
        <w:divId w:val="71782057"/>
        <w:rPr>
          <w:lang w:val="en"/>
        </w:rPr>
      </w:pPr>
      <w:r>
        <w:rPr>
          <w:lang w:val="en"/>
        </w:rPr>
        <w:t xml:space="preserve">    RjQ9_o3jvhVNcCGcE0KAQXejhA1ocJhNEvQNqMFGlBb6_0RxxKjDZ-Oa329e</w:t>
      </w:r>
    </w:p>
    <w:p w14:paraId="4AE614E4" w14:textId="77777777" w:rsidR="00000000" w:rsidRDefault="003F103A">
      <w:pPr>
        <w:pStyle w:val="HTMLPreformatted"/>
        <w:divId w:val="71782057"/>
        <w:rPr>
          <w:lang w:val="en"/>
        </w:rPr>
      </w:pPr>
      <w:r>
        <w:rPr>
          <w:lang w:val="en"/>
        </w:rPr>
        <w:t xml:space="preserve">    GDidOvvp0h5hoES4a8IuGKS7NOcpp-aFwp0qVMDLI-Xnm-Pg</w:t>
      </w:r>
    </w:p>
    <w:p w14:paraId="77BC5028" w14:textId="77777777" w:rsidR="00000000" w:rsidRDefault="003F103A">
      <w:pPr>
        <w:pStyle w:val="HTMLPreformatted"/>
        <w:divId w:val="71782057"/>
        <w:rPr>
          <w:lang w:val="en"/>
        </w:rPr>
      </w:pPr>
      <w:r>
        <w:rPr>
          <w:lang w:val="en"/>
        </w:rPr>
        <w:t xml:space="preserve">    &amp;state=af0ifjsldkj</w:t>
      </w:r>
    </w:p>
    <w:p w14:paraId="0E5C0CDD" w14:textId="77777777" w:rsidR="00000000" w:rsidRDefault="003F103A">
      <w:pPr>
        <w:pStyle w:val="NormalWeb"/>
        <w:divId w:val="1567063107"/>
        <w:rPr>
          <w:rFonts w:ascii="Verdana" w:hAnsi="Verdana"/>
          <w:color w:val="000000"/>
          <w:lang w:val="en"/>
        </w:rPr>
      </w:pPr>
      <w:r>
        <w:rPr>
          <w:rFonts w:ascii="Verdana" w:hAnsi="Verdana"/>
          <w:color w:val="000000"/>
          <w:lang w:val="en"/>
        </w:rPr>
        <w:lastRenderedPageBreak/>
        <w:t>Verifying and decoding the ID Token will yield the</w:t>
      </w:r>
      <w:r>
        <w:rPr>
          <w:rFonts w:ascii="Verdana" w:hAnsi="Verdana"/>
          <w:color w:val="000000"/>
          <w:lang w:val="en"/>
        </w:rPr>
        <w:t xml:space="preserve"> following Claims: </w:t>
      </w:r>
    </w:p>
    <w:p w14:paraId="7C663733" w14:textId="77777777" w:rsidR="00000000" w:rsidRDefault="003F103A">
      <w:pPr>
        <w:pStyle w:val="HTMLPreformatted"/>
        <w:divId w:val="1002392974"/>
        <w:rPr>
          <w:lang w:val="en"/>
        </w:rPr>
      </w:pPr>
    </w:p>
    <w:p w14:paraId="78609337" w14:textId="77777777" w:rsidR="00000000" w:rsidRDefault="003F103A">
      <w:pPr>
        <w:pStyle w:val="HTMLPreformatted"/>
        <w:divId w:val="1002392974"/>
        <w:rPr>
          <w:lang w:val="en"/>
        </w:rPr>
      </w:pPr>
      <w:r>
        <w:rPr>
          <w:lang w:val="en"/>
        </w:rPr>
        <w:t xml:space="preserve">  {</w:t>
      </w:r>
    </w:p>
    <w:p w14:paraId="2BFC9034" w14:textId="77777777" w:rsidR="00000000" w:rsidRDefault="003F103A">
      <w:pPr>
        <w:pStyle w:val="HTMLPreformatted"/>
        <w:divId w:val="1002392974"/>
        <w:rPr>
          <w:lang w:val="en"/>
        </w:rPr>
      </w:pPr>
      <w:r>
        <w:rPr>
          <w:lang w:val="en"/>
        </w:rPr>
        <w:t xml:space="preserve">   "</w:t>
      </w:r>
      <w:proofErr w:type="spellStart"/>
      <w:proofErr w:type="gramStart"/>
      <w:r>
        <w:rPr>
          <w:lang w:val="en"/>
        </w:rPr>
        <w:t>iss</w:t>
      </w:r>
      <w:proofErr w:type="spellEnd"/>
      <w:proofErr w:type="gramEnd"/>
      <w:r>
        <w:rPr>
          <w:lang w:val="en"/>
        </w:rPr>
        <w:t>": "http://server.example.com",</w:t>
      </w:r>
    </w:p>
    <w:p w14:paraId="1334F209" w14:textId="77777777" w:rsidR="00000000" w:rsidRDefault="003F103A">
      <w:pPr>
        <w:pStyle w:val="HTMLPreformatted"/>
        <w:divId w:val="1002392974"/>
        <w:rPr>
          <w:lang w:val="en"/>
        </w:rPr>
      </w:pPr>
      <w:r>
        <w:rPr>
          <w:lang w:val="en"/>
        </w:rPr>
        <w:t xml:space="preserve">   "</w:t>
      </w:r>
      <w:proofErr w:type="gramStart"/>
      <w:r>
        <w:rPr>
          <w:lang w:val="en"/>
        </w:rPr>
        <w:t>sub</w:t>
      </w:r>
      <w:proofErr w:type="gramEnd"/>
      <w:r>
        <w:rPr>
          <w:lang w:val="en"/>
        </w:rPr>
        <w:t>": "248289761001",</w:t>
      </w:r>
    </w:p>
    <w:p w14:paraId="71360042" w14:textId="77777777" w:rsidR="00000000" w:rsidRDefault="003F103A">
      <w:pPr>
        <w:pStyle w:val="HTMLPreformatted"/>
        <w:divId w:val="1002392974"/>
        <w:rPr>
          <w:lang w:val="en"/>
        </w:rPr>
      </w:pPr>
      <w:r>
        <w:rPr>
          <w:lang w:val="en"/>
        </w:rPr>
        <w:t xml:space="preserve">   "</w:t>
      </w:r>
      <w:proofErr w:type="spellStart"/>
      <w:proofErr w:type="gramStart"/>
      <w:r>
        <w:rPr>
          <w:lang w:val="en"/>
        </w:rPr>
        <w:t>aud</w:t>
      </w:r>
      <w:proofErr w:type="spellEnd"/>
      <w:proofErr w:type="gramEnd"/>
      <w:r>
        <w:rPr>
          <w:lang w:val="en"/>
        </w:rPr>
        <w:t>": "s6BhdRkqt3",</w:t>
      </w:r>
    </w:p>
    <w:p w14:paraId="3FB4DEA2" w14:textId="77777777" w:rsidR="00000000" w:rsidRDefault="003F103A">
      <w:pPr>
        <w:pStyle w:val="HTMLPreformatted"/>
        <w:divId w:val="1002392974"/>
        <w:rPr>
          <w:lang w:val="en"/>
        </w:rPr>
      </w:pPr>
      <w:r>
        <w:rPr>
          <w:lang w:val="en"/>
        </w:rPr>
        <w:t xml:space="preserve">   "</w:t>
      </w:r>
      <w:proofErr w:type="gramStart"/>
      <w:r>
        <w:rPr>
          <w:lang w:val="en"/>
        </w:rPr>
        <w:t>nonce</w:t>
      </w:r>
      <w:proofErr w:type="gramEnd"/>
      <w:r>
        <w:rPr>
          <w:lang w:val="en"/>
        </w:rPr>
        <w:t>": "n-0S6_WzA2Mj",</w:t>
      </w:r>
    </w:p>
    <w:p w14:paraId="18CDD408" w14:textId="77777777" w:rsidR="00000000" w:rsidRDefault="003F103A">
      <w:pPr>
        <w:pStyle w:val="HTMLPreformatted"/>
        <w:divId w:val="1002392974"/>
        <w:rPr>
          <w:lang w:val="en"/>
        </w:rPr>
      </w:pPr>
      <w:r>
        <w:rPr>
          <w:lang w:val="en"/>
        </w:rPr>
        <w:t xml:space="preserve">   "</w:t>
      </w:r>
      <w:proofErr w:type="spellStart"/>
      <w:proofErr w:type="gramStart"/>
      <w:r>
        <w:rPr>
          <w:lang w:val="en"/>
        </w:rPr>
        <w:t>exp</w:t>
      </w:r>
      <w:proofErr w:type="spellEnd"/>
      <w:proofErr w:type="gramEnd"/>
      <w:r>
        <w:rPr>
          <w:lang w:val="en"/>
        </w:rPr>
        <w:t>": 1311281970,</w:t>
      </w:r>
    </w:p>
    <w:p w14:paraId="2B4BEEF4" w14:textId="77777777" w:rsidR="00000000" w:rsidRDefault="003F103A">
      <w:pPr>
        <w:pStyle w:val="HTMLPreformatted"/>
        <w:divId w:val="1002392974"/>
        <w:rPr>
          <w:lang w:val="en"/>
        </w:rPr>
      </w:pPr>
      <w:r>
        <w:rPr>
          <w:lang w:val="en"/>
        </w:rPr>
        <w:t xml:space="preserve">   "</w:t>
      </w:r>
      <w:proofErr w:type="spellStart"/>
      <w:proofErr w:type="gramStart"/>
      <w:r>
        <w:rPr>
          <w:lang w:val="en"/>
        </w:rPr>
        <w:t>iat</w:t>
      </w:r>
      <w:proofErr w:type="spellEnd"/>
      <w:proofErr w:type="gramEnd"/>
      <w:r>
        <w:rPr>
          <w:lang w:val="en"/>
        </w:rPr>
        <w:t>": 1311280970,</w:t>
      </w:r>
    </w:p>
    <w:p w14:paraId="1B1ADB63" w14:textId="77777777" w:rsidR="00000000" w:rsidRDefault="003F103A">
      <w:pPr>
        <w:pStyle w:val="HTMLPreformatted"/>
        <w:divId w:val="1002392974"/>
        <w:rPr>
          <w:lang w:val="en"/>
        </w:rPr>
      </w:pPr>
      <w:r>
        <w:rPr>
          <w:lang w:val="en"/>
        </w:rPr>
        <w:t xml:space="preserve">   "</w:t>
      </w:r>
      <w:proofErr w:type="spellStart"/>
      <w:r>
        <w:rPr>
          <w:lang w:val="en"/>
        </w:rPr>
        <w:t>at_hash</w:t>
      </w:r>
      <w:proofErr w:type="spellEnd"/>
      <w:r>
        <w:rPr>
          <w:lang w:val="en"/>
        </w:rPr>
        <w:t>": "77QmUPtjPfzWtF2AnpK9RQ"</w:t>
      </w:r>
    </w:p>
    <w:p w14:paraId="705F2926" w14:textId="77777777" w:rsidR="00000000" w:rsidRDefault="003F103A">
      <w:pPr>
        <w:pStyle w:val="HTMLPreformatted"/>
        <w:divId w:val="1002392974"/>
        <w:rPr>
          <w:lang w:val="en"/>
        </w:rPr>
      </w:pPr>
      <w:r>
        <w:rPr>
          <w:lang w:val="en"/>
        </w:rPr>
        <w:t xml:space="preserve">  }</w:t>
      </w:r>
    </w:p>
    <w:p w14:paraId="0DBA7BE3" w14:textId="77777777" w:rsidR="00000000" w:rsidRDefault="003F103A">
      <w:pPr>
        <w:spacing w:before="0" w:beforeAutospacing="0" w:after="0" w:afterAutospacing="0"/>
        <w:divId w:val="1567063107"/>
        <w:rPr>
          <w:rFonts w:ascii="Verdana" w:eastAsia="Times New Roman" w:hAnsi="Verdana"/>
          <w:color w:val="000000"/>
          <w:lang w:val="en"/>
        </w:rPr>
      </w:pPr>
      <w:bookmarkStart w:id="436" w:name="code-id_tokenExample"/>
      <w:bookmarkEnd w:id="436"/>
    </w:p>
    <w:p w14:paraId="462F684A"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3CEBF21" w14:textId="77777777">
        <w:trPr>
          <w:divId w:val="1567063107"/>
          <w:trHeight w:val="225"/>
          <w:tblCellSpacing w:w="12" w:type="dxa"/>
        </w:trPr>
        <w:tc>
          <w:tcPr>
            <w:tcW w:w="450" w:type="dxa"/>
            <w:shd w:val="clear" w:color="auto" w:fill="990000"/>
            <w:vAlign w:val="center"/>
            <w:hideMark/>
          </w:tcPr>
          <w:p w14:paraId="23C0BAE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8729F6" w14:textId="77777777" w:rsidR="00000000" w:rsidRDefault="003F103A">
      <w:pPr>
        <w:pStyle w:val="Heading3"/>
        <w:divId w:val="1567063107"/>
        <w:rPr>
          <w:rFonts w:eastAsia="Times New Roman"/>
          <w:lang w:val="en"/>
        </w:rPr>
      </w:pPr>
      <w:bookmarkStart w:id="437" w:name="rfc.section.A.4"/>
      <w:bookmarkEnd w:id="437"/>
      <w:r>
        <w:rPr>
          <w:rFonts w:eastAsia="Times New Roman"/>
          <w:lang w:val="en"/>
        </w:rPr>
        <w:t>A.4.</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=code </w:t>
      </w:r>
      <w:proofErr w:type="spellStart"/>
      <w:r>
        <w:rPr>
          <w:rFonts w:eastAsia="Times New Roman"/>
          <w:lang w:val="en"/>
        </w:rPr>
        <w:t>id_token</w:t>
      </w:r>
      <w:proofErr w:type="spellEnd"/>
    </w:p>
    <w:p w14:paraId="65617517" w14:textId="77777777" w:rsidR="00000000" w:rsidRDefault="003F103A">
      <w:pPr>
        <w:pStyle w:val="HTMLPreformatted"/>
        <w:divId w:val="2006862899"/>
        <w:rPr>
          <w:lang w:val="en"/>
        </w:rPr>
      </w:pPr>
    </w:p>
    <w:p w14:paraId="66D5F26F" w14:textId="77777777" w:rsidR="00000000" w:rsidRDefault="003F103A">
      <w:pPr>
        <w:pStyle w:val="HTMLPreformatted"/>
        <w:divId w:val="2006862899"/>
        <w:rPr>
          <w:lang w:val="en"/>
        </w:rPr>
      </w:pPr>
      <w:r>
        <w:rPr>
          <w:lang w:val="en"/>
        </w:rPr>
        <w:t xml:space="preserve">  </w:t>
      </w:r>
      <w:r>
        <w:rPr>
          <w:lang w:val="en"/>
        </w:rPr>
        <w:t>GET /authorize?</w:t>
      </w:r>
    </w:p>
    <w:p w14:paraId="38C26890" w14:textId="77777777" w:rsidR="00000000" w:rsidRDefault="003F103A">
      <w:pPr>
        <w:pStyle w:val="HTMLPreformatted"/>
        <w:divId w:val="2006862899"/>
        <w:rPr>
          <w:lang w:val="en"/>
        </w:rPr>
      </w:pPr>
      <w:r>
        <w:rPr>
          <w:lang w:val="en"/>
        </w:rPr>
        <w:t xml:space="preserve">    </w:t>
      </w:r>
      <w:proofErr w:type="spellStart"/>
      <w:r>
        <w:rPr>
          <w:lang w:val="en"/>
        </w:rPr>
        <w:t>response_type</w:t>
      </w:r>
      <w:proofErr w:type="spellEnd"/>
      <w:r>
        <w:rPr>
          <w:lang w:val="en"/>
        </w:rPr>
        <w:t>=code%20id_token</w:t>
      </w:r>
    </w:p>
    <w:p w14:paraId="153226CB" w14:textId="77777777" w:rsidR="00000000" w:rsidRDefault="003F103A">
      <w:pPr>
        <w:pStyle w:val="HTMLPreformatted"/>
        <w:divId w:val="2006862899"/>
        <w:rPr>
          <w:lang w:val="en"/>
        </w:rPr>
      </w:pPr>
      <w:r>
        <w:rPr>
          <w:lang w:val="en"/>
        </w:rPr>
        <w:t xml:space="preserve">    &amp;</w:t>
      </w:r>
      <w:proofErr w:type="spellStart"/>
      <w:r>
        <w:rPr>
          <w:lang w:val="en"/>
        </w:rPr>
        <w:t>client_id</w:t>
      </w:r>
      <w:proofErr w:type="spellEnd"/>
      <w:r>
        <w:rPr>
          <w:lang w:val="en"/>
        </w:rPr>
        <w:t>=s6BhdRkqt3</w:t>
      </w:r>
    </w:p>
    <w:p w14:paraId="4007025A" w14:textId="77777777" w:rsidR="00000000" w:rsidRDefault="003F103A">
      <w:pPr>
        <w:pStyle w:val="HTMLPreformatted"/>
        <w:divId w:val="2006862899"/>
        <w:rPr>
          <w:lang w:val="en"/>
        </w:rPr>
      </w:pPr>
      <w:r>
        <w:rPr>
          <w:lang w:val="en"/>
        </w:rPr>
        <w:t xml:space="preserve">    &amp;</w:t>
      </w:r>
      <w:proofErr w:type="spellStart"/>
      <w:r>
        <w:rPr>
          <w:lang w:val="en"/>
        </w:rPr>
        <w:t>redirect_uri</w:t>
      </w:r>
      <w:proofErr w:type="spellEnd"/>
      <w:r>
        <w:rPr>
          <w:lang w:val="en"/>
        </w:rPr>
        <w:t>=https%3A%2F%2Fclient.example.org%2Fcb</w:t>
      </w:r>
    </w:p>
    <w:p w14:paraId="67F210E8" w14:textId="77777777" w:rsidR="00000000" w:rsidRDefault="003F103A">
      <w:pPr>
        <w:pStyle w:val="HTMLPreformatted"/>
        <w:divId w:val="2006862899"/>
        <w:rPr>
          <w:lang w:val="en"/>
        </w:rPr>
      </w:pPr>
      <w:r>
        <w:rPr>
          <w:lang w:val="en"/>
        </w:rPr>
        <w:t xml:space="preserve">    &amp;scope=openid%20profile%20email</w:t>
      </w:r>
    </w:p>
    <w:p w14:paraId="4C7F88CB" w14:textId="77777777" w:rsidR="00000000" w:rsidRDefault="003F103A">
      <w:pPr>
        <w:pStyle w:val="HTMLPreformatted"/>
        <w:divId w:val="2006862899"/>
        <w:rPr>
          <w:lang w:val="en"/>
        </w:rPr>
      </w:pPr>
      <w:r>
        <w:rPr>
          <w:lang w:val="en"/>
        </w:rPr>
        <w:t xml:space="preserve">    &amp;nonce=n-0S6_WzA2Mj</w:t>
      </w:r>
    </w:p>
    <w:p w14:paraId="53AFBEE5" w14:textId="77777777" w:rsidR="00000000" w:rsidRDefault="003F103A">
      <w:pPr>
        <w:pStyle w:val="HTMLPreformatted"/>
        <w:divId w:val="2006862899"/>
        <w:rPr>
          <w:lang w:val="en"/>
        </w:rPr>
      </w:pPr>
      <w:r>
        <w:rPr>
          <w:lang w:val="en"/>
        </w:rPr>
        <w:t xml:space="preserve">    &amp;state=af0ifjsldkj HTTP/1.1</w:t>
      </w:r>
    </w:p>
    <w:p w14:paraId="183B274B" w14:textId="77777777" w:rsidR="00000000" w:rsidRDefault="003F103A">
      <w:pPr>
        <w:pStyle w:val="HTMLPreformatted"/>
        <w:divId w:val="2006862899"/>
        <w:rPr>
          <w:lang w:val="en"/>
        </w:rPr>
      </w:pPr>
      <w:r>
        <w:rPr>
          <w:lang w:val="en"/>
        </w:rPr>
        <w:t xml:space="preserve">  Host: server.example.com</w:t>
      </w:r>
    </w:p>
    <w:p w14:paraId="305F2264" w14:textId="77777777" w:rsidR="00000000" w:rsidRDefault="003F103A">
      <w:pPr>
        <w:pStyle w:val="HTMLPreformatted"/>
        <w:divId w:val="2006862899"/>
        <w:rPr>
          <w:lang w:val="en"/>
        </w:rPr>
      </w:pPr>
    </w:p>
    <w:p w14:paraId="4CB72E5E" w14:textId="77777777" w:rsidR="00000000" w:rsidRDefault="003F103A">
      <w:pPr>
        <w:pStyle w:val="HTMLPreformatted"/>
        <w:divId w:val="2006862899"/>
        <w:rPr>
          <w:lang w:val="en"/>
        </w:rPr>
      </w:pPr>
      <w:r>
        <w:rPr>
          <w:lang w:val="en"/>
        </w:rPr>
        <w:t xml:space="preserve">  HT</w:t>
      </w:r>
      <w:r>
        <w:rPr>
          <w:lang w:val="en"/>
        </w:rPr>
        <w:t>TP/1.1 302 Found</w:t>
      </w:r>
    </w:p>
    <w:p w14:paraId="2A7AB666" w14:textId="77777777" w:rsidR="00000000" w:rsidRDefault="003F103A">
      <w:pPr>
        <w:pStyle w:val="HTMLPreformatted"/>
        <w:divId w:val="2006862899"/>
        <w:rPr>
          <w:lang w:val="en"/>
        </w:rPr>
      </w:pPr>
      <w:r>
        <w:rPr>
          <w:lang w:val="en"/>
        </w:rPr>
        <w:t xml:space="preserve">  Location: https://client.example.org/cb#</w:t>
      </w:r>
    </w:p>
    <w:p w14:paraId="40B43043" w14:textId="77777777" w:rsidR="00000000" w:rsidRDefault="003F103A">
      <w:pPr>
        <w:pStyle w:val="HTMLPreformatted"/>
        <w:divId w:val="2006862899"/>
        <w:rPr>
          <w:lang w:val="en"/>
        </w:rPr>
      </w:pPr>
      <w:r>
        <w:rPr>
          <w:lang w:val="en"/>
        </w:rPr>
        <w:t xml:space="preserve">    </w:t>
      </w:r>
      <w:proofErr w:type="gramStart"/>
      <w:r>
        <w:rPr>
          <w:lang w:val="en"/>
        </w:rPr>
        <w:t>code=</w:t>
      </w:r>
      <w:proofErr w:type="gramEnd"/>
      <w:r>
        <w:rPr>
          <w:lang w:val="en"/>
        </w:rPr>
        <w:t>Qcb0Orv1zh30vL1MPRsbm-diHiMwcLyZvn1arpZv-Jxf_11jnpEX3Tgfvk</w:t>
      </w:r>
    </w:p>
    <w:p w14:paraId="5BAC3F92" w14:textId="77777777" w:rsidR="00000000" w:rsidRDefault="003F103A">
      <w:pPr>
        <w:pStyle w:val="HTMLPreformatted"/>
        <w:divId w:val="2006862899"/>
        <w:rPr>
          <w:lang w:val="en"/>
        </w:rPr>
      </w:pPr>
      <w:r>
        <w:rPr>
          <w:lang w:val="en"/>
        </w:rPr>
        <w:t xml:space="preserve">    &amp;</w:t>
      </w:r>
      <w:proofErr w:type="spellStart"/>
      <w:r>
        <w:rPr>
          <w:lang w:val="en"/>
        </w:rPr>
        <w:t>id_token</w:t>
      </w:r>
      <w:proofErr w:type="spellEnd"/>
      <w:r>
        <w:rPr>
          <w:lang w:val="en"/>
        </w:rPr>
        <w:t>=eyJraWQiOiIxZTlnZGs3IiwiYWxnIjoiUlMyNTYifQ.ewogIml</w:t>
      </w:r>
    </w:p>
    <w:p w14:paraId="7A0FBDF2" w14:textId="77777777" w:rsidR="00000000" w:rsidRDefault="003F103A">
      <w:pPr>
        <w:pStyle w:val="HTMLPreformatted"/>
        <w:divId w:val="2006862899"/>
        <w:rPr>
          <w:lang w:val="en"/>
        </w:rPr>
      </w:pPr>
      <w:r>
        <w:rPr>
          <w:lang w:val="en"/>
        </w:rPr>
        <w:t xml:space="preserve">    zcyI6ICJodHRwOi8vc2VydmVyLmV4YW1wbGUuY29tIiwKICJzdWIiOiAiMj</w:t>
      </w:r>
      <w:r>
        <w:rPr>
          <w:lang w:val="en"/>
        </w:rPr>
        <w:t>Q</w:t>
      </w:r>
    </w:p>
    <w:p w14:paraId="48F6DB0F" w14:textId="77777777" w:rsidR="00000000" w:rsidRDefault="003F103A">
      <w:pPr>
        <w:pStyle w:val="HTMLPreformatted"/>
        <w:divId w:val="2006862899"/>
        <w:rPr>
          <w:lang w:val="en"/>
        </w:rPr>
      </w:pPr>
      <w:r>
        <w:rPr>
          <w:lang w:val="en"/>
        </w:rPr>
        <w:t xml:space="preserve">    4Mjg5NzYxMDAxIiwKICJhdWQiOiAiczZCaGRSa3F0MyIsCiAibm9uY2UiOiA</w:t>
      </w:r>
    </w:p>
    <w:p w14:paraId="413EA8BD" w14:textId="77777777" w:rsidR="00000000" w:rsidRDefault="003F103A">
      <w:pPr>
        <w:pStyle w:val="HTMLPreformatted"/>
        <w:divId w:val="2006862899"/>
        <w:rPr>
          <w:lang w:val="en"/>
        </w:rPr>
      </w:pPr>
      <w:r>
        <w:rPr>
          <w:lang w:val="en"/>
        </w:rPr>
        <w:t xml:space="preserve">    ibi0wUzZfV3pBMk1qIiwKICJleHAiOiAxMzExMjgxOTcwLAogImlhdCI6IDE</w:t>
      </w:r>
    </w:p>
    <w:p w14:paraId="1BDC2FC8" w14:textId="77777777" w:rsidR="00000000" w:rsidRDefault="003F103A">
      <w:pPr>
        <w:pStyle w:val="HTMLPreformatted"/>
        <w:divId w:val="2006862899"/>
        <w:rPr>
          <w:lang w:val="en"/>
        </w:rPr>
      </w:pPr>
      <w:r>
        <w:rPr>
          <w:lang w:val="en"/>
        </w:rPr>
        <w:lastRenderedPageBreak/>
        <w:t xml:space="preserve">    zMTEyODA5NzAsCiAiY19oYXNoIjogIkxEa3RLZG9RYWszUGswY25YeENsdEE</w:t>
      </w:r>
    </w:p>
    <w:p w14:paraId="6921CC51" w14:textId="77777777" w:rsidR="00000000" w:rsidRDefault="003F103A">
      <w:pPr>
        <w:pStyle w:val="HTMLPreformatted"/>
        <w:divId w:val="2006862899"/>
        <w:rPr>
          <w:lang w:val="en"/>
        </w:rPr>
      </w:pPr>
      <w:r>
        <w:rPr>
          <w:lang w:val="en"/>
        </w:rPr>
        <w:t xml:space="preserve">    </w:t>
      </w:r>
      <w:proofErr w:type="gramStart"/>
      <w:r>
        <w:rPr>
          <w:lang w:val="en"/>
        </w:rPr>
        <w:t>iCn0.XW6uhdrkBgcGx6zVIrCiROpWURs-4goO1sKA4m9jhJIImiGg5muPUcN</w:t>
      </w:r>
      <w:proofErr w:type="gramEnd"/>
    </w:p>
    <w:p w14:paraId="50A83643" w14:textId="77777777" w:rsidR="00000000" w:rsidRDefault="003F103A">
      <w:pPr>
        <w:pStyle w:val="HTMLPreformatted"/>
        <w:divId w:val="2006862899"/>
        <w:rPr>
          <w:lang w:val="en"/>
        </w:rPr>
      </w:pPr>
      <w:r>
        <w:rPr>
          <w:lang w:val="en"/>
        </w:rPr>
        <w:t xml:space="preserve">    egx6sSv43c5DSn37sxCRrDZZm4ZPBKKgtYASMcE20SDgvYJdJS0cyuFw7Ijp</w:t>
      </w:r>
    </w:p>
    <w:p w14:paraId="60368553" w14:textId="77777777" w:rsidR="00000000" w:rsidRDefault="003F103A">
      <w:pPr>
        <w:pStyle w:val="HTMLPreformatted"/>
        <w:divId w:val="2006862899"/>
        <w:rPr>
          <w:lang w:val="en"/>
        </w:rPr>
      </w:pPr>
      <w:r>
        <w:rPr>
          <w:lang w:val="en"/>
        </w:rPr>
        <w:t xml:space="preserve">    _7WnIjcrl6B5cmoM6ylCvsLMwkoQAxVublMwH10oAxjzD6NEFsu9nipkszWh</w:t>
      </w:r>
    </w:p>
    <w:p w14:paraId="26A5AAF4" w14:textId="77777777" w:rsidR="00000000" w:rsidRDefault="003F103A">
      <w:pPr>
        <w:pStyle w:val="HTMLPreformatted"/>
        <w:divId w:val="2006862899"/>
        <w:rPr>
          <w:lang w:val="en"/>
        </w:rPr>
      </w:pPr>
      <w:r>
        <w:rPr>
          <w:lang w:val="en"/>
        </w:rPr>
        <w:t xml:space="preserve">    </w:t>
      </w:r>
      <w:proofErr w:type="gramStart"/>
      <w:r>
        <w:rPr>
          <w:lang w:val="en"/>
        </w:rPr>
        <w:t>sPePf_rM4eMpkmCbTzume-fzZIi5VjdWGGEmzTg32h3jiex-r5WTHbj-u5HL</w:t>
      </w:r>
      <w:proofErr w:type="gramEnd"/>
    </w:p>
    <w:p w14:paraId="3C9C1866" w14:textId="77777777" w:rsidR="00000000" w:rsidRDefault="003F103A">
      <w:pPr>
        <w:pStyle w:val="HTMLPreformatted"/>
        <w:divId w:val="2006862899"/>
        <w:rPr>
          <w:lang w:val="en"/>
        </w:rPr>
      </w:pPr>
      <w:r>
        <w:rPr>
          <w:lang w:val="en"/>
        </w:rPr>
        <w:t xml:space="preserve">    7u_KP3rmbdYNzlzd1xWRYTUs4E8nOTgzAUwvwXkIQhOh5TPcSMBYy6X3E7-_</w:t>
      </w:r>
    </w:p>
    <w:p w14:paraId="4B60DF04" w14:textId="77777777" w:rsidR="00000000" w:rsidRDefault="003F103A">
      <w:pPr>
        <w:pStyle w:val="HTMLPreformatted"/>
        <w:divId w:val="2006862899"/>
        <w:rPr>
          <w:lang w:val="en"/>
        </w:rPr>
      </w:pPr>
      <w:r>
        <w:rPr>
          <w:lang w:val="en"/>
        </w:rPr>
        <w:t xml:space="preserve">    gr9Ue6n4ND7hTFhtjYs3cjNKIA08qm5cpVYFMFMG6PkhzLQ</w:t>
      </w:r>
    </w:p>
    <w:p w14:paraId="5E586DC0" w14:textId="77777777" w:rsidR="00000000" w:rsidRDefault="003F103A">
      <w:pPr>
        <w:pStyle w:val="HTMLPreformatted"/>
        <w:divId w:val="2006862899"/>
        <w:rPr>
          <w:lang w:val="en"/>
        </w:rPr>
      </w:pPr>
      <w:r>
        <w:rPr>
          <w:lang w:val="en"/>
        </w:rPr>
        <w:t xml:space="preserve">    &amp;state=af0ifjsldkj</w:t>
      </w:r>
    </w:p>
    <w:p w14:paraId="01773BAA"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Verifying and decoding the ID Token will yield the following Claims: </w:t>
      </w:r>
    </w:p>
    <w:p w14:paraId="5638A539" w14:textId="77777777" w:rsidR="00000000" w:rsidRDefault="003F103A">
      <w:pPr>
        <w:pStyle w:val="HTMLPreformatted"/>
        <w:divId w:val="1534615892"/>
        <w:rPr>
          <w:lang w:val="en"/>
        </w:rPr>
      </w:pPr>
    </w:p>
    <w:p w14:paraId="56276BF3" w14:textId="77777777" w:rsidR="00000000" w:rsidRDefault="003F103A">
      <w:pPr>
        <w:pStyle w:val="HTMLPreformatted"/>
        <w:divId w:val="1534615892"/>
        <w:rPr>
          <w:lang w:val="en"/>
        </w:rPr>
      </w:pPr>
      <w:r>
        <w:rPr>
          <w:lang w:val="en"/>
        </w:rPr>
        <w:t xml:space="preserve">  {</w:t>
      </w:r>
    </w:p>
    <w:p w14:paraId="41653254" w14:textId="77777777" w:rsidR="00000000" w:rsidRDefault="003F103A">
      <w:pPr>
        <w:pStyle w:val="HTMLPreformatted"/>
        <w:divId w:val="1534615892"/>
        <w:rPr>
          <w:lang w:val="en"/>
        </w:rPr>
      </w:pPr>
      <w:r>
        <w:rPr>
          <w:lang w:val="en"/>
        </w:rPr>
        <w:t xml:space="preserve">   "</w:t>
      </w:r>
      <w:proofErr w:type="spellStart"/>
      <w:proofErr w:type="gramStart"/>
      <w:r>
        <w:rPr>
          <w:lang w:val="en"/>
        </w:rPr>
        <w:t>iss</w:t>
      </w:r>
      <w:proofErr w:type="spellEnd"/>
      <w:proofErr w:type="gramEnd"/>
      <w:r>
        <w:rPr>
          <w:lang w:val="en"/>
        </w:rPr>
        <w:t>": "http://server.example.com",</w:t>
      </w:r>
    </w:p>
    <w:p w14:paraId="62488D51" w14:textId="77777777" w:rsidR="00000000" w:rsidRDefault="003F103A">
      <w:pPr>
        <w:pStyle w:val="HTMLPreformatted"/>
        <w:divId w:val="1534615892"/>
        <w:rPr>
          <w:lang w:val="en"/>
        </w:rPr>
      </w:pPr>
      <w:r>
        <w:rPr>
          <w:lang w:val="en"/>
        </w:rPr>
        <w:t xml:space="preserve">  </w:t>
      </w:r>
      <w:r>
        <w:rPr>
          <w:lang w:val="en"/>
        </w:rPr>
        <w:t xml:space="preserve"> "</w:t>
      </w:r>
      <w:proofErr w:type="gramStart"/>
      <w:r>
        <w:rPr>
          <w:lang w:val="en"/>
        </w:rPr>
        <w:t>sub</w:t>
      </w:r>
      <w:proofErr w:type="gramEnd"/>
      <w:r>
        <w:rPr>
          <w:lang w:val="en"/>
        </w:rPr>
        <w:t>": "248289761001",</w:t>
      </w:r>
    </w:p>
    <w:p w14:paraId="14623D3C" w14:textId="77777777" w:rsidR="00000000" w:rsidRDefault="003F103A">
      <w:pPr>
        <w:pStyle w:val="HTMLPreformatted"/>
        <w:divId w:val="1534615892"/>
        <w:rPr>
          <w:lang w:val="en"/>
        </w:rPr>
      </w:pPr>
      <w:r>
        <w:rPr>
          <w:lang w:val="en"/>
        </w:rPr>
        <w:t xml:space="preserve">   "</w:t>
      </w:r>
      <w:proofErr w:type="spellStart"/>
      <w:proofErr w:type="gramStart"/>
      <w:r>
        <w:rPr>
          <w:lang w:val="en"/>
        </w:rPr>
        <w:t>aud</w:t>
      </w:r>
      <w:proofErr w:type="spellEnd"/>
      <w:proofErr w:type="gramEnd"/>
      <w:r>
        <w:rPr>
          <w:lang w:val="en"/>
        </w:rPr>
        <w:t>": "s6BhdRkqt3",</w:t>
      </w:r>
    </w:p>
    <w:p w14:paraId="17D3F45A" w14:textId="77777777" w:rsidR="00000000" w:rsidRDefault="003F103A">
      <w:pPr>
        <w:pStyle w:val="HTMLPreformatted"/>
        <w:divId w:val="1534615892"/>
        <w:rPr>
          <w:lang w:val="en"/>
        </w:rPr>
      </w:pPr>
      <w:r>
        <w:rPr>
          <w:lang w:val="en"/>
        </w:rPr>
        <w:t xml:space="preserve">   "</w:t>
      </w:r>
      <w:proofErr w:type="gramStart"/>
      <w:r>
        <w:rPr>
          <w:lang w:val="en"/>
        </w:rPr>
        <w:t>nonce</w:t>
      </w:r>
      <w:proofErr w:type="gramEnd"/>
      <w:r>
        <w:rPr>
          <w:lang w:val="en"/>
        </w:rPr>
        <w:t>": "n-0S6_WzA2Mj",</w:t>
      </w:r>
    </w:p>
    <w:p w14:paraId="3951D419" w14:textId="77777777" w:rsidR="00000000" w:rsidRDefault="003F103A">
      <w:pPr>
        <w:pStyle w:val="HTMLPreformatted"/>
        <w:divId w:val="1534615892"/>
        <w:rPr>
          <w:lang w:val="en"/>
        </w:rPr>
      </w:pPr>
      <w:r>
        <w:rPr>
          <w:lang w:val="en"/>
        </w:rPr>
        <w:t xml:space="preserve">   "</w:t>
      </w:r>
      <w:proofErr w:type="spellStart"/>
      <w:proofErr w:type="gramStart"/>
      <w:r>
        <w:rPr>
          <w:lang w:val="en"/>
        </w:rPr>
        <w:t>exp</w:t>
      </w:r>
      <w:proofErr w:type="spellEnd"/>
      <w:proofErr w:type="gramEnd"/>
      <w:r>
        <w:rPr>
          <w:lang w:val="en"/>
        </w:rPr>
        <w:t>": 1311281970,</w:t>
      </w:r>
    </w:p>
    <w:p w14:paraId="13428DCA" w14:textId="77777777" w:rsidR="00000000" w:rsidRDefault="003F103A">
      <w:pPr>
        <w:pStyle w:val="HTMLPreformatted"/>
        <w:divId w:val="1534615892"/>
        <w:rPr>
          <w:lang w:val="en"/>
        </w:rPr>
      </w:pPr>
      <w:r>
        <w:rPr>
          <w:lang w:val="en"/>
        </w:rPr>
        <w:t xml:space="preserve">   "</w:t>
      </w:r>
      <w:proofErr w:type="spellStart"/>
      <w:proofErr w:type="gramStart"/>
      <w:r>
        <w:rPr>
          <w:lang w:val="en"/>
        </w:rPr>
        <w:t>iat</w:t>
      </w:r>
      <w:proofErr w:type="spellEnd"/>
      <w:proofErr w:type="gramEnd"/>
      <w:r>
        <w:rPr>
          <w:lang w:val="en"/>
        </w:rPr>
        <w:t>": 1311280970,</w:t>
      </w:r>
    </w:p>
    <w:p w14:paraId="7B463587" w14:textId="77777777" w:rsidR="00000000" w:rsidRDefault="003F103A">
      <w:pPr>
        <w:pStyle w:val="HTMLPreformatted"/>
        <w:divId w:val="1534615892"/>
        <w:rPr>
          <w:lang w:val="en"/>
        </w:rPr>
      </w:pPr>
      <w:r>
        <w:rPr>
          <w:lang w:val="en"/>
        </w:rPr>
        <w:t xml:space="preserve">   "</w:t>
      </w:r>
      <w:proofErr w:type="spellStart"/>
      <w:r>
        <w:rPr>
          <w:lang w:val="en"/>
        </w:rPr>
        <w:t>c_hash</w:t>
      </w:r>
      <w:proofErr w:type="spellEnd"/>
      <w:r>
        <w:rPr>
          <w:lang w:val="en"/>
        </w:rPr>
        <w:t>": "LDktKdoQak3Pk0cnXxCltA"</w:t>
      </w:r>
    </w:p>
    <w:p w14:paraId="4F807042" w14:textId="77777777" w:rsidR="00000000" w:rsidRDefault="003F103A">
      <w:pPr>
        <w:pStyle w:val="HTMLPreformatted"/>
        <w:divId w:val="1534615892"/>
        <w:rPr>
          <w:lang w:val="en"/>
        </w:rPr>
      </w:pPr>
      <w:r>
        <w:rPr>
          <w:lang w:val="en"/>
        </w:rPr>
        <w:t xml:space="preserve">  }</w:t>
      </w:r>
    </w:p>
    <w:p w14:paraId="0D5F6354" w14:textId="77777777" w:rsidR="00000000" w:rsidRDefault="003F103A">
      <w:pPr>
        <w:spacing w:before="0" w:beforeAutospacing="0" w:after="0" w:afterAutospacing="0"/>
        <w:divId w:val="1567063107"/>
        <w:rPr>
          <w:rFonts w:ascii="Verdana" w:eastAsia="Times New Roman" w:hAnsi="Verdana"/>
          <w:color w:val="000000"/>
          <w:lang w:val="en"/>
        </w:rPr>
      </w:pPr>
      <w:bookmarkStart w:id="438" w:name="code-tokenExample"/>
      <w:bookmarkEnd w:id="438"/>
    </w:p>
    <w:p w14:paraId="1F724EB5"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85CCC4C" w14:textId="77777777">
        <w:trPr>
          <w:divId w:val="1567063107"/>
          <w:trHeight w:val="225"/>
          <w:tblCellSpacing w:w="12" w:type="dxa"/>
        </w:trPr>
        <w:tc>
          <w:tcPr>
            <w:tcW w:w="450" w:type="dxa"/>
            <w:shd w:val="clear" w:color="auto" w:fill="990000"/>
            <w:vAlign w:val="center"/>
            <w:hideMark/>
          </w:tcPr>
          <w:p w14:paraId="7F422A4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1645AC" w14:textId="77777777" w:rsidR="00000000" w:rsidRDefault="003F103A">
      <w:pPr>
        <w:pStyle w:val="Heading3"/>
        <w:divId w:val="1567063107"/>
        <w:rPr>
          <w:rFonts w:eastAsia="Times New Roman"/>
          <w:lang w:val="en"/>
        </w:rPr>
      </w:pPr>
      <w:bookmarkStart w:id="439" w:name="rfc.section.A.5"/>
      <w:bookmarkEnd w:id="439"/>
      <w:r>
        <w:rPr>
          <w:rFonts w:eastAsia="Times New Roman"/>
          <w:lang w:val="en"/>
        </w:rPr>
        <w:t>A.5.</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=code token</w:t>
      </w:r>
    </w:p>
    <w:p w14:paraId="707B8497" w14:textId="77777777" w:rsidR="00000000" w:rsidRDefault="003F103A">
      <w:pPr>
        <w:pStyle w:val="HTMLPreformatted"/>
        <w:divId w:val="1430393298"/>
        <w:rPr>
          <w:lang w:val="en"/>
        </w:rPr>
      </w:pPr>
    </w:p>
    <w:p w14:paraId="4D9A7C08" w14:textId="77777777" w:rsidR="00000000" w:rsidRDefault="003F103A">
      <w:pPr>
        <w:pStyle w:val="HTMLPreformatted"/>
        <w:divId w:val="1430393298"/>
        <w:rPr>
          <w:lang w:val="en"/>
        </w:rPr>
      </w:pPr>
      <w:r>
        <w:rPr>
          <w:lang w:val="en"/>
        </w:rPr>
        <w:t xml:space="preserve">  GET /authorize?</w:t>
      </w:r>
    </w:p>
    <w:p w14:paraId="3A951D64" w14:textId="77777777" w:rsidR="00000000" w:rsidRDefault="003F103A">
      <w:pPr>
        <w:pStyle w:val="HTMLPreformatted"/>
        <w:divId w:val="1430393298"/>
        <w:rPr>
          <w:lang w:val="en"/>
        </w:rPr>
      </w:pPr>
      <w:r>
        <w:rPr>
          <w:lang w:val="en"/>
        </w:rPr>
        <w:t xml:space="preserve">    </w:t>
      </w:r>
      <w:proofErr w:type="spellStart"/>
      <w:r>
        <w:rPr>
          <w:lang w:val="en"/>
        </w:rPr>
        <w:t>response_type</w:t>
      </w:r>
      <w:proofErr w:type="spellEnd"/>
      <w:r>
        <w:rPr>
          <w:lang w:val="en"/>
        </w:rPr>
        <w:t>=code%20token</w:t>
      </w:r>
    </w:p>
    <w:p w14:paraId="0595610B" w14:textId="77777777" w:rsidR="00000000" w:rsidRDefault="003F103A">
      <w:pPr>
        <w:pStyle w:val="HTMLPreformatted"/>
        <w:divId w:val="1430393298"/>
        <w:rPr>
          <w:lang w:val="en"/>
        </w:rPr>
      </w:pPr>
      <w:r>
        <w:rPr>
          <w:lang w:val="en"/>
        </w:rPr>
        <w:t xml:space="preserve">    &amp;</w:t>
      </w:r>
      <w:proofErr w:type="spellStart"/>
      <w:r>
        <w:rPr>
          <w:lang w:val="en"/>
        </w:rPr>
        <w:t>client_id</w:t>
      </w:r>
      <w:proofErr w:type="spellEnd"/>
      <w:r>
        <w:rPr>
          <w:lang w:val="en"/>
        </w:rPr>
        <w:t>=s6BhdRkqt3</w:t>
      </w:r>
    </w:p>
    <w:p w14:paraId="4EB8A30F" w14:textId="77777777" w:rsidR="00000000" w:rsidRDefault="003F103A">
      <w:pPr>
        <w:pStyle w:val="HTMLPreformatted"/>
        <w:divId w:val="1430393298"/>
        <w:rPr>
          <w:lang w:val="en"/>
        </w:rPr>
      </w:pPr>
      <w:r>
        <w:rPr>
          <w:lang w:val="en"/>
        </w:rPr>
        <w:t xml:space="preserve">    &amp;</w:t>
      </w:r>
      <w:proofErr w:type="spellStart"/>
      <w:r>
        <w:rPr>
          <w:lang w:val="en"/>
        </w:rPr>
        <w:t>redirect_uri</w:t>
      </w:r>
      <w:proofErr w:type="spellEnd"/>
      <w:r>
        <w:rPr>
          <w:lang w:val="en"/>
        </w:rPr>
        <w:t>=https%3A%2F%2Fclient.example.org%2Fcb</w:t>
      </w:r>
    </w:p>
    <w:p w14:paraId="1C545BE8" w14:textId="77777777" w:rsidR="00000000" w:rsidRDefault="003F103A">
      <w:pPr>
        <w:pStyle w:val="HTMLPreformatted"/>
        <w:divId w:val="1430393298"/>
        <w:rPr>
          <w:lang w:val="en"/>
        </w:rPr>
      </w:pPr>
      <w:r>
        <w:rPr>
          <w:lang w:val="en"/>
        </w:rPr>
        <w:t xml:space="preserve">    &amp;scope=openid%20profile%20email</w:t>
      </w:r>
    </w:p>
    <w:p w14:paraId="6B568482" w14:textId="77777777" w:rsidR="00000000" w:rsidRDefault="003F103A">
      <w:pPr>
        <w:pStyle w:val="HTMLPreformatted"/>
        <w:divId w:val="1430393298"/>
        <w:rPr>
          <w:lang w:val="en"/>
        </w:rPr>
      </w:pPr>
      <w:r>
        <w:rPr>
          <w:lang w:val="en"/>
        </w:rPr>
        <w:t xml:space="preserve">    &amp;nonce=n-0S6_WzA2Mj</w:t>
      </w:r>
    </w:p>
    <w:p w14:paraId="71265607" w14:textId="77777777" w:rsidR="00000000" w:rsidRDefault="003F103A">
      <w:pPr>
        <w:pStyle w:val="HTMLPreformatted"/>
        <w:divId w:val="1430393298"/>
        <w:rPr>
          <w:lang w:val="en"/>
        </w:rPr>
      </w:pPr>
      <w:r>
        <w:rPr>
          <w:lang w:val="en"/>
        </w:rPr>
        <w:t xml:space="preserve">    &amp;state=af0ifjsldkj HTTP/1.1</w:t>
      </w:r>
    </w:p>
    <w:p w14:paraId="66BF2C79" w14:textId="77777777" w:rsidR="00000000" w:rsidRDefault="003F103A">
      <w:pPr>
        <w:pStyle w:val="HTMLPreformatted"/>
        <w:divId w:val="1430393298"/>
        <w:rPr>
          <w:lang w:val="en"/>
        </w:rPr>
      </w:pPr>
      <w:r>
        <w:rPr>
          <w:lang w:val="en"/>
        </w:rPr>
        <w:lastRenderedPageBreak/>
        <w:t xml:space="preserve">  Host: server.example.com</w:t>
      </w:r>
    </w:p>
    <w:p w14:paraId="4F1A0761" w14:textId="77777777" w:rsidR="00000000" w:rsidRDefault="003F103A">
      <w:pPr>
        <w:pStyle w:val="HTMLPreformatted"/>
        <w:divId w:val="1430393298"/>
        <w:rPr>
          <w:lang w:val="en"/>
        </w:rPr>
      </w:pPr>
    </w:p>
    <w:p w14:paraId="349A03E2" w14:textId="77777777" w:rsidR="00000000" w:rsidRDefault="003F103A">
      <w:pPr>
        <w:pStyle w:val="HTMLPreformatted"/>
        <w:divId w:val="1430393298"/>
        <w:rPr>
          <w:lang w:val="en"/>
        </w:rPr>
      </w:pPr>
      <w:r>
        <w:rPr>
          <w:lang w:val="en"/>
        </w:rPr>
        <w:t xml:space="preserve">  HTTP/1.1 302 Found</w:t>
      </w:r>
    </w:p>
    <w:p w14:paraId="1393C14F" w14:textId="77777777" w:rsidR="00000000" w:rsidRDefault="003F103A">
      <w:pPr>
        <w:pStyle w:val="HTMLPreformatted"/>
        <w:divId w:val="1430393298"/>
        <w:rPr>
          <w:lang w:val="en"/>
        </w:rPr>
      </w:pPr>
      <w:r>
        <w:rPr>
          <w:lang w:val="en"/>
        </w:rPr>
        <w:t xml:space="preserve">  Location: https://client.example.org/cb#</w:t>
      </w:r>
    </w:p>
    <w:p w14:paraId="266B9CC3" w14:textId="77777777" w:rsidR="00000000" w:rsidRDefault="003F103A">
      <w:pPr>
        <w:pStyle w:val="HTMLPreformatted"/>
        <w:divId w:val="1430393298"/>
        <w:rPr>
          <w:lang w:val="en"/>
        </w:rPr>
      </w:pPr>
      <w:r>
        <w:rPr>
          <w:lang w:val="en"/>
        </w:rPr>
        <w:t xml:space="preserve">    </w:t>
      </w:r>
      <w:proofErr w:type="gramStart"/>
      <w:r>
        <w:rPr>
          <w:lang w:val="en"/>
        </w:rPr>
        <w:t>code=</w:t>
      </w:r>
      <w:proofErr w:type="gramEnd"/>
      <w:r>
        <w:rPr>
          <w:lang w:val="en"/>
        </w:rPr>
        <w:t>Qcb0Orv1zh30</w:t>
      </w:r>
      <w:r>
        <w:rPr>
          <w:lang w:val="en"/>
        </w:rPr>
        <w:t>vL1MPRsbm-diHiMwcLyZvn1arpZv-Jxf_11jnpEX3Tgfvk</w:t>
      </w:r>
    </w:p>
    <w:p w14:paraId="0969AD00" w14:textId="77777777" w:rsidR="00000000" w:rsidRDefault="003F103A">
      <w:pPr>
        <w:pStyle w:val="HTMLPreformatted"/>
        <w:divId w:val="1430393298"/>
        <w:rPr>
          <w:lang w:val="en"/>
        </w:rPr>
      </w:pPr>
      <w:r>
        <w:rPr>
          <w:lang w:val="en"/>
        </w:rPr>
        <w:t xml:space="preserve">    &amp;</w:t>
      </w:r>
      <w:proofErr w:type="spellStart"/>
      <w:r>
        <w:rPr>
          <w:lang w:val="en"/>
        </w:rPr>
        <w:t>access_token</w:t>
      </w:r>
      <w:proofErr w:type="spellEnd"/>
      <w:r>
        <w:rPr>
          <w:lang w:val="en"/>
        </w:rPr>
        <w:t>=jHkWEdUXMU1BwAsC4vtUsZwnNvTIxEl0z9K3vx5KF0Y</w:t>
      </w:r>
    </w:p>
    <w:p w14:paraId="361E8968" w14:textId="77777777" w:rsidR="00000000" w:rsidRDefault="003F103A">
      <w:pPr>
        <w:pStyle w:val="HTMLPreformatted"/>
        <w:divId w:val="1430393298"/>
        <w:rPr>
          <w:lang w:val="en"/>
        </w:rPr>
      </w:pPr>
      <w:r>
        <w:rPr>
          <w:lang w:val="en"/>
        </w:rPr>
        <w:t xml:space="preserve">    &amp;</w:t>
      </w:r>
      <w:proofErr w:type="spellStart"/>
      <w:r>
        <w:rPr>
          <w:lang w:val="en"/>
        </w:rPr>
        <w:t>token_type</w:t>
      </w:r>
      <w:proofErr w:type="spellEnd"/>
      <w:r>
        <w:rPr>
          <w:lang w:val="en"/>
        </w:rPr>
        <w:t>=Bearer</w:t>
      </w:r>
    </w:p>
    <w:p w14:paraId="4C8A1B4B" w14:textId="77777777" w:rsidR="00000000" w:rsidRDefault="003F103A">
      <w:pPr>
        <w:pStyle w:val="HTMLPreformatted"/>
        <w:divId w:val="1430393298"/>
        <w:rPr>
          <w:lang w:val="en"/>
        </w:rPr>
      </w:pPr>
      <w:r>
        <w:rPr>
          <w:lang w:val="en"/>
        </w:rPr>
        <w:t xml:space="preserve">    &amp;state=af0ifjsldkj</w:t>
      </w:r>
    </w:p>
    <w:p w14:paraId="6945F525" w14:textId="77777777" w:rsidR="00000000" w:rsidRDefault="003F103A">
      <w:pPr>
        <w:spacing w:before="0" w:beforeAutospacing="0" w:after="0" w:afterAutospacing="0"/>
        <w:divId w:val="1567063107"/>
        <w:rPr>
          <w:rFonts w:ascii="Verdana" w:eastAsia="Times New Roman" w:hAnsi="Verdana"/>
          <w:color w:val="000000"/>
          <w:lang w:val="en"/>
        </w:rPr>
      </w:pPr>
      <w:bookmarkStart w:id="440" w:name="code-id_token-tokenExample"/>
      <w:bookmarkEnd w:id="440"/>
    </w:p>
    <w:p w14:paraId="3BDA71AC"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358E2C9" w14:textId="77777777">
        <w:trPr>
          <w:divId w:val="1567063107"/>
          <w:trHeight w:val="225"/>
          <w:tblCellSpacing w:w="12" w:type="dxa"/>
        </w:trPr>
        <w:tc>
          <w:tcPr>
            <w:tcW w:w="450" w:type="dxa"/>
            <w:shd w:val="clear" w:color="auto" w:fill="990000"/>
            <w:vAlign w:val="center"/>
            <w:hideMark/>
          </w:tcPr>
          <w:p w14:paraId="4647962C"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0119D4" w14:textId="77777777" w:rsidR="00000000" w:rsidRDefault="003F103A">
      <w:pPr>
        <w:pStyle w:val="Heading3"/>
        <w:divId w:val="1567063107"/>
        <w:rPr>
          <w:rFonts w:eastAsia="Times New Roman"/>
          <w:lang w:val="en"/>
        </w:rPr>
      </w:pPr>
      <w:bookmarkStart w:id="441" w:name="rfc.section.A.6"/>
      <w:bookmarkEnd w:id="441"/>
      <w:r>
        <w:rPr>
          <w:rFonts w:eastAsia="Times New Roman"/>
          <w:lang w:val="en"/>
        </w:rPr>
        <w:t>A.6.</w:t>
      </w:r>
      <w:proofErr w:type="gramStart"/>
      <w:r>
        <w:rPr>
          <w:rFonts w:eastAsia="Times New Roman"/>
          <w:lang w:val="en"/>
        </w:rPr>
        <w:t>  Example</w:t>
      </w:r>
      <w:proofErr w:type="gramEnd"/>
      <w:r>
        <w:rPr>
          <w:rFonts w:eastAsia="Times New Roman"/>
          <w:lang w:val="en"/>
        </w:rPr>
        <w:t xml:space="preserve"> using </w:t>
      </w:r>
      <w:proofErr w:type="spellStart"/>
      <w:r>
        <w:rPr>
          <w:rFonts w:eastAsia="Times New Roman"/>
          <w:lang w:val="en"/>
        </w:rPr>
        <w:t>response_type</w:t>
      </w:r>
      <w:proofErr w:type="spellEnd"/>
      <w:r>
        <w:rPr>
          <w:rFonts w:eastAsia="Times New Roman"/>
          <w:lang w:val="en"/>
        </w:rPr>
        <w:t>=code </w:t>
      </w:r>
      <w:proofErr w:type="spellStart"/>
      <w:r>
        <w:rPr>
          <w:rFonts w:eastAsia="Times New Roman"/>
          <w:lang w:val="en"/>
        </w:rPr>
        <w:t>id</w:t>
      </w:r>
      <w:r>
        <w:rPr>
          <w:rFonts w:eastAsia="Times New Roman"/>
          <w:lang w:val="en"/>
        </w:rPr>
        <w:t>_token</w:t>
      </w:r>
      <w:proofErr w:type="spellEnd"/>
      <w:r>
        <w:rPr>
          <w:rFonts w:eastAsia="Times New Roman"/>
          <w:lang w:val="en"/>
        </w:rPr>
        <w:t> token</w:t>
      </w:r>
    </w:p>
    <w:p w14:paraId="7948A790" w14:textId="77777777" w:rsidR="00000000" w:rsidRDefault="003F103A">
      <w:pPr>
        <w:pStyle w:val="HTMLPreformatted"/>
        <w:divId w:val="2093550254"/>
        <w:rPr>
          <w:lang w:val="en"/>
        </w:rPr>
      </w:pPr>
    </w:p>
    <w:p w14:paraId="73513F70" w14:textId="77777777" w:rsidR="00000000" w:rsidRDefault="003F103A">
      <w:pPr>
        <w:pStyle w:val="HTMLPreformatted"/>
        <w:divId w:val="2093550254"/>
        <w:rPr>
          <w:lang w:val="en"/>
        </w:rPr>
      </w:pPr>
      <w:r>
        <w:rPr>
          <w:lang w:val="en"/>
        </w:rPr>
        <w:t xml:space="preserve">  GET /authorize?</w:t>
      </w:r>
    </w:p>
    <w:p w14:paraId="0EFB9CC2" w14:textId="77777777" w:rsidR="00000000" w:rsidRDefault="003F103A">
      <w:pPr>
        <w:pStyle w:val="HTMLPreformatted"/>
        <w:divId w:val="2093550254"/>
        <w:rPr>
          <w:lang w:val="en"/>
        </w:rPr>
      </w:pPr>
      <w:r>
        <w:rPr>
          <w:lang w:val="en"/>
        </w:rPr>
        <w:t xml:space="preserve">    </w:t>
      </w:r>
      <w:proofErr w:type="spellStart"/>
      <w:r>
        <w:rPr>
          <w:lang w:val="en"/>
        </w:rPr>
        <w:t>response_type</w:t>
      </w:r>
      <w:proofErr w:type="spellEnd"/>
      <w:r>
        <w:rPr>
          <w:lang w:val="en"/>
        </w:rPr>
        <w:t>=code%20id_token%20token</w:t>
      </w:r>
    </w:p>
    <w:p w14:paraId="65B975B2" w14:textId="77777777" w:rsidR="00000000" w:rsidRDefault="003F103A">
      <w:pPr>
        <w:pStyle w:val="HTMLPreformatted"/>
        <w:divId w:val="2093550254"/>
        <w:rPr>
          <w:lang w:val="en"/>
        </w:rPr>
      </w:pPr>
      <w:r>
        <w:rPr>
          <w:lang w:val="en"/>
        </w:rPr>
        <w:t xml:space="preserve">    &amp;</w:t>
      </w:r>
      <w:proofErr w:type="spellStart"/>
      <w:r>
        <w:rPr>
          <w:lang w:val="en"/>
        </w:rPr>
        <w:t>client_id</w:t>
      </w:r>
      <w:proofErr w:type="spellEnd"/>
      <w:r>
        <w:rPr>
          <w:lang w:val="en"/>
        </w:rPr>
        <w:t>=s6BhdRkqt3</w:t>
      </w:r>
    </w:p>
    <w:p w14:paraId="16E528D9" w14:textId="77777777" w:rsidR="00000000" w:rsidRDefault="003F103A">
      <w:pPr>
        <w:pStyle w:val="HTMLPreformatted"/>
        <w:divId w:val="2093550254"/>
        <w:rPr>
          <w:lang w:val="en"/>
        </w:rPr>
      </w:pPr>
      <w:r>
        <w:rPr>
          <w:lang w:val="en"/>
        </w:rPr>
        <w:t xml:space="preserve">    &amp;</w:t>
      </w:r>
      <w:proofErr w:type="spellStart"/>
      <w:r>
        <w:rPr>
          <w:lang w:val="en"/>
        </w:rPr>
        <w:t>redirect_uri</w:t>
      </w:r>
      <w:proofErr w:type="spellEnd"/>
      <w:r>
        <w:rPr>
          <w:lang w:val="en"/>
        </w:rPr>
        <w:t>=https%3A%2F%2Fclient.example.org%2Fcb</w:t>
      </w:r>
    </w:p>
    <w:p w14:paraId="705CD7FC" w14:textId="77777777" w:rsidR="00000000" w:rsidRDefault="003F103A">
      <w:pPr>
        <w:pStyle w:val="HTMLPreformatted"/>
        <w:divId w:val="2093550254"/>
        <w:rPr>
          <w:lang w:val="en"/>
        </w:rPr>
      </w:pPr>
      <w:r>
        <w:rPr>
          <w:lang w:val="en"/>
        </w:rPr>
        <w:t xml:space="preserve">    &amp;scope=openid%20profile%20email</w:t>
      </w:r>
    </w:p>
    <w:p w14:paraId="34D6BF81" w14:textId="77777777" w:rsidR="00000000" w:rsidRDefault="003F103A">
      <w:pPr>
        <w:pStyle w:val="HTMLPreformatted"/>
        <w:divId w:val="2093550254"/>
        <w:rPr>
          <w:lang w:val="en"/>
        </w:rPr>
      </w:pPr>
      <w:r>
        <w:rPr>
          <w:lang w:val="en"/>
        </w:rPr>
        <w:t xml:space="preserve">    &amp;nonce=n-0S6_WzA2Mj</w:t>
      </w:r>
    </w:p>
    <w:p w14:paraId="2D7D935A" w14:textId="77777777" w:rsidR="00000000" w:rsidRDefault="003F103A">
      <w:pPr>
        <w:pStyle w:val="HTMLPreformatted"/>
        <w:divId w:val="2093550254"/>
        <w:rPr>
          <w:lang w:val="en"/>
        </w:rPr>
      </w:pPr>
      <w:r>
        <w:rPr>
          <w:lang w:val="en"/>
        </w:rPr>
        <w:t xml:space="preserve">    &amp;state=af0ifjsldkj HTTP/1.1</w:t>
      </w:r>
    </w:p>
    <w:p w14:paraId="458AB538" w14:textId="77777777" w:rsidR="00000000" w:rsidRDefault="003F103A">
      <w:pPr>
        <w:pStyle w:val="HTMLPreformatted"/>
        <w:divId w:val="2093550254"/>
        <w:rPr>
          <w:lang w:val="en"/>
        </w:rPr>
      </w:pPr>
      <w:r>
        <w:rPr>
          <w:lang w:val="en"/>
        </w:rPr>
        <w:t xml:space="preserve">  Host: </w:t>
      </w:r>
      <w:r>
        <w:rPr>
          <w:lang w:val="en"/>
        </w:rPr>
        <w:t>server.example.com</w:t>
      </w:r>
    </w:p>
    <w:p w14:paraId="7556F0CB" w14:textId="77777777" w:rsidR="00000000" w:rsidRDefault="003F103A">
      <w:pPr>
        <w:pStyle w:val="HTMLPreformatted"/>
        <w:divId w:val="2093550254"/>
        <w:rPr>
          <w:lang w:val="en"/>
        </w:rPr>
      </w:pPr>
    </w:p>
    <w:p w14:paraId="23609894" w14:textId="77777777" w:rsidR="00000000" w:rsidRDefault="003F103A">
      <w:pPr>
        <w:pStyle w:val="HTMLPreformatted"/>
        <w:divId w:val="2093550254"/>
        <w:rPr>
          <w:lang w:val="en"/>
        </w:rPr>
      </w:pPr>
      <w:r>
        <w:rPr>
          <w:lang w:val="en"/>
        </w:rPr>
        <w:t xml:space="preserve">  HTTP/1.1 302 Found</w:t>
      </w:r>
    </w:p>
    <w:p w14:paraId="4BCA30C5" w14:textId="77777777" w:rsidR="00000000" w:rsidRDefault="003F103A">
      <w:pPr>
        <w:pStyle w:val="HTMLPreformatted"/>
        <w:divId w:val="2093550254"/>
        <w:rPr>
          <w:lang w:val="en"/>
        </w:rPr>
      </w:pPr>
      <w:r>
        <w:rPr>
          <w:lang w:val="en"/>
        </w:rPr>
        <w:t xml:space="preserve">  Location: https://client.example.org/cb#</w:t>
      </w:r>
    </w:p>
    <w:p w14:paraId="26BDC897" w14:textId="77777777" w:rsidR="00000000" w:rsidRDefault="003F103A">
      <w:pPr>
        <w:pStyle w:val="HTMLPreformatted"/>
        <w:divId w:val="2093550254"/>
        <w:rPr>
          <w:lang w:val="en"/>
        </w:rPr>
      </w:pPr>
      <w:r>
        <w:rPr>
          <w:lang w:val="en"/>
        </w:rPr>
        <w:t xml:space="preserve">    </w:t>
      </w:r>
      <w:proofErr w:type="gramStart"/>
      <w:r>
        <w:rPr>
          <w:lang w:val="en"/>
        </w:rPr>
        <w:t>code=</w:t>
      </w:r>
      <w:proofErr w:type="gramEnd"/>
      <w:r>
        <w:rPr>
          <w:lang w:val="en"/>
        </w:rPr>
        <w:t>Qcb0Orv1zh30vL1MPRsbm-diHiMwcLyZvn1arpZv-Jxf_11jnpEX3Tgfvk</w:t>
      </w:r>
    </w:p>
    <w:p w14:paraId="59C50638" w14:textId="77777777" w:rsidR="00000000" w:rsidRDefault="003F103A">
      <w:pPr>
        <w:pStyle w:val="HTMLPreformatted"/>
        <w:divId w:val="2093550254"/>
        <w:rPr>
          <w:lang w:val="en"/>
        </w:rPr>
      </w:pPr>
      <w:r>
        <w:rPr>
          <w:lang w:val="en"/>
        </w:rPr>
        <w:t xml:space="preserve">    &amp;</w:t>
      </w:r>
      <w:proofErr w:type="spellStart"/>
      <w:r>
        <w:rPr>
          <w:lang w:val="en"/>
        </w:rPr>
        <w:t>access_token</w:t>
      </w:r>
      <w:proofErr w:type="spellEnd"/>
      <w:r>
        <w:rPr>
          <w:lang w:val="en"/>
        </w:rPr>
        <w:t>=jHkWEdUXMU1BwAsC4vtUsZwnNvTIxEl0z9K3vx5KF0Y</w:t>
      </w:r>
    </w:p>
    <w:p w14:paraId="768C897A" w14:textId="77777777" w:rsidR="00000000" w:rsidRDefault="003F103A">
      <w:pPr>
        <w:pStyle w:val="HTMLPreformatted"/>
        <w:divId w:val="2093550254"/>
        <w:rPr>
          <w:lang w:val="en"/>
        </w:rPr>
      </w:pPr>
      <w:r>
        <w:rPr>
          <w:lang w:val="en"/>
        </w:rPr>
        <w:t xml:space="preserve">    &amp;</w:t>
      </w:r>
      <w:proofErr w:type="spellStart"/>
      <w:r>
        <w:rPr>
          <w:lang w:val="en"/>
        </w:rPr>
        <w:t>token_type</w:t>
      </w:r>
      <w:proofErr w:type="spellEnd"/>
      <w:r>
        <w:rPr>
          <w:lang w:val="en"/>
        </w:rPr>
        <w:t>=Bearer</w:t>
      </w:r>
    </w:p>
    <w:p w14:paraId="0883062F" w14:textId="77777777" w:rsidR="00000000" w:rsidRDefault="003F103A">
      <w:pPr>
        <w:pStyle w:val="HTMLPreformatted"/>
        <w:divId w:val="2093550254"/>
        <w:rPr>
          <w:lang w:val="en"/>
        </w:rPr>
      </w:pPr>
      <w:r>
        <w:rPr>
          <w:lang w:val="en"/>
        </w:rPr>
        <w:t xml:space="preserve">    &amp;</w:t>
      </w:r>
      <w:proofErr w:type="spellStart"/>
      <w:r>
        <w:rPr>
          <w:lang w:val="en"/>
        </w:rPr>
        <w:t>id_token</w:t>
      </w:r>
      <w:proofErr w:type="spellEnd"/>
      <w:r>
        <w:rPr>
          <w:lang w:val="en"/>
        </w:rPr>
        <w:t>=eyJraWQiOiIxZTlnZGs3IiwiYWxnIjoiUlMyNTYifQ.ewogIml</w:t>
      </w:r>
    </w:p>
    <w:p w14:paraId="2590EC1A" w14:textId="77777777" w:rsidR="00000000" w:rsidRDefault="003F103A">
      <w:pPr>
        <w:pStyle w:val="HTMLPreformatted"/>
        <w:divId w:val="2093550254"/>
        <w:rPr>
          <w:lang w:val="en"/>
        </w:rPr>
      </w:pPr>
      <w:r>
        <w:rPr>
          <w:lang w:val="en"/>
        </w:rPr>
        <w:t xml:space="preserve">    zcyI6ICJodHRwOi8vc2VydmVyLmV4YW1wbGUuY29tIiwKICJzdWIiOiAiMjQ</w:t>
      </w:r>
    </w:p>
    <w:p w14:paraId="43BE6FAC" w14:textId="77777777" w:rsidR="00000000" w:rsidRDefault="003F103A">
      <w:pPr>
        <w:pStyle w:val="HTMLPreformatted"/>
        <w:divId w:val="2093550254"/>
        <w:rPr>
          <w:lang w:val="en"/>
        </w:rPr>
      </w:pPr>
      <w:r>
        <w:rPr>
          <w:lang w:val="en"/>
        </w:rPr>
        <w:t xml:space="preserve">    4Mjg5NzYxMDAxIiwKICJhdWQiOiAiczZCaGRSa3F0MyIsCiAibm9uY2UiOiA</w:t>
      </w:r>
    </w:p>
    <w:p w14:paraId="7BCEE53C" w14:textId="77777777" w:rsidR="00000000" w:rsidRDefault="003F103A">
      <w:pPr>
        <w:pStyle w:val="HTMLPreformatted"/>
        <w:divId w:val="2093550254"/>
        <w:rPr>
          <w:lang w:val="en"/>
        </w:rPr>
      </w:pPr>
      <w:r>
        <w:rPr>
          <w:lang w:val="en"/>
        </w:rPr>
        <w:lastRenderedPageBreak/>
        <w:t xml:space="preserve">    ibi0wUzZfV3pBMk1qIiwKICJleHAiOiAxMzExMjgxOTcwLAogImlhdCI6IDE</w:t>
      </w:r>
    </w:p>
    <w:p w14:paraId="4B3D2123" w14:textId="77777777" w:rsidR="00000000" w:rsidRDefault="003F103A">
      <w:pPr>
        <w:pStyle w:val="HTMLPreformatted"/>
        <w:divId w:val="2093550254"/>
        <w:rPr>
          <w:lang w:val="en"/>
        </w:rPr>
      </w:pPr>
      <w:r>
        <w:rPr>
          <w:lang w:val="en"/>
        </w:rPr>
        <w:t xml:space="preserve"> </w:t>
      </w:r>
      <w:r>
        <w:rPr>
          <w:lang w:val="en"/>
        </w:rPr>
        <w:t xml:space="preserve">   zMTEyODA5NzAsCiAiY19oYXNoIjogIkxEa3RLZG9RYWszUGswY25YeENsdEE</w:t>
      </w:r>
    </w:p>
    <w:p w14:paraId="032D1C9A" w14:textId="77777777" w:rsidR="00000000" w:rsidRDefault="003F103A">
      <w:pPr>
        <w:pStyle w:val="HTMLPreformatted"/>
        <w:divId w:val="2093550254"/>
        <w:rPr>
          <w:lang w:val="en"/>
        </w:rPr>
      </w:pPr>
      <w:r>
        <w:rPr>
          <w:lang w:val="en"/>
        </w:rPr>
        <w:t xml:space="preserve">    </w:t>
      </w:r>
      <w:proofErr w:type="gramStart"/>
      <w:r>
        <w:rPr>
          <w:lang w:val="en"/>
        </w:rPr>
        <w:t>iCn0.XW6uhdrkBgcGx6zVIrCiROpWURs-4goO1sKA4m9jhJIImiGg5muPUcN</w:t>
      </w:r>
      <w:proofErr w:type="gramEnd"/>
    </w:p>
    <w:p w14:paraId="74AEEE19" w14:textId="77777777" w:rsidR="00000000" w:rsidRDefault="003F103A">
      <w:pPr>
        <w:pStyle w:val="HTMLPreformatted"/>
        <w:divId w:val="2093550254"/>
        <w:rPr>
          <w:lang w:val="en"/>
        </w:rPr>
      </w:pPr>
      <w:r>
        <w:rPr>
          <w:lang w:val="en"/>
        </w:rPr>
        <w:t xml:space="preserve">    egx6sSv43c5DSn37sxCRrDZZm4ZPBKKgtYASMcE20SDgvYJdJS0cyuFw7Ijp</w:t>
      </w:r>
    </w:p>
    <w:p w14:paraId="75F13116" w14:textId="77777777" w:rsidR="00000000" w:rsidRDefault="003F103A">
      <w:pPr>
        <w:pStyle w:val="HTMLPreformatted"/>
        <w:divId w:val="2093550254"/>
        <w:rPr>
          <w:lang w:val="en"/>
        </w:rPr>
      </w:pPr>
      <w:r>
        <w:rPr>
          <w:lang w:val="en"/>
        </w:rPr>
        <w:t xml:space="preserve">    _7WnIjcrl6B5cmoM6ylCvsLMwkoQAxVublMwH10oAxjzD6NEFsu9nipksz</w:t>
      </w:r>
      <w:r>
        <w:rPr>
          <w:lang w:val="en"/>
        </w:rPr>
        <w:t>Wh</w:t>
      </w:r>
    </w:p>
    <w:p w14:paraId="40F52170" w14:textId="77777777" w:rsidR="00000000" w:rsidRDefault="003F103A">
      <w:pPr>
        <w:pStyle w:val="HTMLPreformatted"/>
        <w:divId w:val="2093550254"/>
        <w:rPr>
          <w:lang w:val="en"/>
        </w:rPr>
      </w:pPr>
      <w:r>
        <w:rPr>
          <w:lang w:val="en"/>
        </w:rPr>
        <w:t xml:space="preserve">    </w:t>
      </w:r>
      <w:proofErr w:type="gramStart"/>
      <w:r>
        <w:rPr>
          <w:lang w:val="en"/>
        </w:rPr>
        <w:t>sPePf_rM4eMpkmCbTzume-fzZIi5VjdWGGEmzTg32h3jiex-r5WTHbj-u5HL</w:t>
      </w:r>
      <w:proofErr w:type="gramEnd"/>
    </w:p>
    <w:p w14:paraId="171096B0" w14:textId="77777777" w:rsidR="00000000" w:rsidRDefault="003F103A">
      <w:pPr>
        <w:pStyle w:val="HTMLPreformatted"/>
        <w:divId w:val="2093550254"/>
        <w:rPr>
          <w:lang w:val="en"/>
        </w:rPr>
      </w:pPr>
      <w:r>
        <w:rPr>
          <w:lang w:val="en"/>
        </w:rPr>
        <w:t xml:space="preserve">    7u_KP3rmbdYNzlzd1xWRYTUs4E8nOTgzAUwvwXkIQhOh5TPcSMBYy6X3E7-_</w:t>
      </w:r>
    </w:p>
    <w:p w14:paraId="72719EF9" w14:textId="77777777" w:rsidR="00000000" w:rsidRDefault="003F103A">
      <w:pPr>
        <w:pStyle w:val="HTMLPreformatted"/>
        <w:divId w:val="2093550254"/>
        <w:rPr>
          <w:lang w:val="en"/>
        </w:rPr>
      </w:pPr>
      <w:r>
        <w:rPr>
          <w:lang w:val="en"/>
        </w:rPr>
        <w:t xml:space="preserve">    gr9Ue6n4ND7hTFhtjYs3cjNKIA08qm5cpVYFMFMG6PkhzLQ</w:t>
      </w:r>
    </w:p>
    <w:p w14:paraId="0BECA9C6" w14:textId="77777777" w:rsidR="00000000" w:rsidRDefault="003F103A">
      <w:pPr>
        <w:pStyle w:val="HTMLPreformatted"/>
        <w:divId w:val="2093550254"/>
        <w:rPr>
          <w:lang w:val="en"/>
        </w:rPr>
      </w:pPr>
      <w:r>
        <w:rPr>
          <w:lang w:val="en"/>
        </w:rPr>
        <w:t xml:space="preserve">    &amp;state=af0ifjsldkj</w:t>
      </w:r>
    </w:p>
    <w:p w14:paraId="1139D963" w14:textId="77777777" w:rsidR="00000000" w:rsidRDefault="003F103A">
      <w:pPr>
        <w:pStyle w:val="NormalWeb"/>
        <w:divId w:val="1567063107"/>
        <w:rPr>
          <w:rFonts w:ascii="Verdana" w:hAnsi="Verdana"/>
          <w:color w:val="000000"/>
          <w:lang w:val="en"/>
        </w:rPr>
      </w:pPr>
      <w:r>
        <w:rPr>
          <w:rFonts w:ascii="Verdana" w:hAnsi="Verdana"/>
          <w:color w:val="000000"/>
          <w:lang w:val="en"/>
        </w:rPr>
        <w:t>Verifying and decoding the ID Token will yield t</w:t>
      </w:r>
      <w:r>
        <w:rPr>
          <w:rFonts w:ascii="Verdana" w:hAnsi="Verdana"/>
          <w:color w:val="000000"/>
          <w:lang w:val="en"/>
        </w:rPr>
        <w:t xml:space="preserve">he following Claims: </w:t>
      </w:r>
    </w:p>
    <w:p w14:paraId="7355773D" w14:textId="77777777" w:rsidR="00000000" w:rsidRDefault="003F103A">
      <w:pPr>
        <w:pStyle w:val="HTMLPreformatted"/>
        <w:divId w:val="827206534"/>
        <w:rPr>
          <w:lang w:val="en"/>
        </w:rPr>
      </w:pPr>
    </w:p>
    <w:p w14:paraId="30CC5BEB" w14:textId="77777777" w:rsidR="00000000" w:rsidRDefault="003F103A">
      <w:pPr>
        <w:pStyle w:val="HTMLPreformatted"/>
        <w:divId w:val="827206534"/>
        <w:rPr>
          <w:lang w:val="en"/>
        </w:rPr>
      </w:pPr>
      <w:r>
        <w:rPr>
          <w:lang w:val="en"/>
        </w:rPr>
        <w:t xml:space="preserve">  {</w:t>
      </w:r>
    </w:p>
    <w:p w14:paraId="2AEF0A7C" w14:textId="77777777" w:rsidR="00000000" w:rsidRDefault="003F103A">
      <w:pPr>
        <w:pStyle w:val="HTMLPreformatted"/>
        <w:divId w:val="827206534"/>
        <w:rPr>
          <w:lang w:val="en"/>
        </w:rPr>
      </w:pPr>
      <w:r>
        <w:rPr>
          <w:lang w:val="en"/>
        </w:rPr>
        <w:t xml:space="preserve">   "</w:t>
      </w:r>
      <w:proofErr w:type="spellStart"/>
      <w:proofErr w:type="gramStart"/>
      <w:r>
        <w:rPr>
          <w:lang w:val="en"/>
        </w:rPr>
        <w:t>iss</w:t>
      </w:r>
      <w:proofErr w:type="spellEnd"/>
      <w:proofErr w:type="gramEnd"/>
      <w:r>
        <w:rPr>
          <w:lang w:val="en"/>
        </w:rPr>
        <w:t>": "http://server.example.com",</w:t>
      </w:r>
    </w:p>
    <w:p w14:paraId="2F71EECB" w14:textId="77777777" w:rsidR="00000000" w:rsidRDefault="003F103A">
      <w:pPr>
        <w:pStyle w:val="HTMLPreformatted"/>
        <w:divId w:val="827206534"/>
        <w:rPr>
          <w:lang w:val="en"/>
        </w:rPr>
      </w:pPr>
      <w:r>
        <w:rPr>
          <w:lang w:val="en"/>
        </w:rPr>
        <w:t xml:space="preserve">   "</w:t>
      </w:r>
      <w:proofErr w:type="gramStart"/>
      <w:r>
        <w:rPr>
          <w:lang w:val="en"/>
        </w:rPr>
        <w:t>sub</w:t>
      </w:r>
      <w:proofErr w:type="gramEnd"/>
      <w:r>
        <w:rPr>
          <w:lang w:val="en"/>
        </w:rPr>
        <w:t>": "248289761001",</w:t>
      </w:r>
    </w:p>
    <w:p w14:paraId="40E2C0FB" w14:textId="77777777" w:rsidR="00000000" w:rsidRDefault="003F103A">
      <w:pPr>
        <w:pStyle w:val="HTMLPreformatted"/>
        <w:divId w:val="827206534"/>
        <w:rPr>
          <w:lang w:val="en"/>
        </w:rPr>
      </w:pPr>
      <w:r>
        <w:rPr>
          <w:lang w:val="en"/>
        </w:rPr>
        <w:t xml:space="preserve">   "</w:t>
      </w:r>
      <w:proofErr w:type="spellStart"/>
      <w:proofErr w:type="gramStart"/>
      <w:r>
        <w:rPr>
          <w:lang w:val="en"/>
        </w:rPr>
        <w:t>aud</w:t>
      </w:r>
      <w:proofErr w:type="spellEnd"/>
      <w:proofErr w:type="gramEnd"/>
      <w:r>
        <w:rPr>
          <w:lang w:val="en"/>
        </w:rPr>
        <w:t>": "s6BhdRkqt3",</w:t>
      </w:r>
    </w:p>
    <w:p w14:paraId="561231DA" w14:textId="77777777" w:rsidR="00000000" w:rsidRDefault="003F103A">
      <w:pPr>
        <w:pStyle w:val="HTMLPreformatted"/>
        <w:divId w:val="827206534"/>
        <w:rPr>
          <w:lang w:val="en"/>
        </w:rPr>
      </w:pPr>
      <w:r>
        <w:rPr>
          <w:lang w:val="en"/>
        </w:rPr>
        <w:t xml:space="preserve">   "</w:t>
      </w:r>
      <w:proofErr w:type="gramStart"/>
      <w:r>
        <w:rPr>
          <w:lang w:val="en"/>
        </w:rPr>
        <w:t>nonce</w:t>
      </w:r>
      <w:proofErr w:type="gramEnd"/>
      <w:r>
        <w:rPr>
          <w:lang w:val="en"/>
        </w:rPr>
        <w:t>": "n-0S6_WzA2Mj",</w:t>
      </w:r>
    </w:p>
    <w:p w14:paraId="130F5BC7" w14:textId="77777777" w:rsidR="00000000" w:rsidRDefault="003F103A">
      <w:pPr>
        <w:pStyle w:val="HTMLPreformatted"/>
        <w:divId w:val="827206534"/>
        <w:rPr>
          <w:lang w:val="en"/>
        </w:rPr>
      </w:pPr>
      <w:r>
        <w:rPr>
          <w:lang w:val="en"/>
        </w:rPr>
        <w:t xml:space="preserve">   "</w:t>
      </w:r>
      <w:proofErr w:type="spellStart"/>
      <w:proofErr w:type="gramStart"/>
      <w:r>
        <w:rPr>
          <w:lang w:val="en"/>
        </w:rPr>
        <w:t>exp</w:t>
      </w:r>
      <w:proofErr w:type="spellEnd"/>
      <w:proofErr w:type="gramEnd"/>
      <w:r>
        <w:rPr>
          <w:lang w:val="en"/>
        </w:rPr>
        <w:t>": 1311281970,</w:t>
      </w:r>
    </w:p>
    <w:p w14:paraId="4F40A421" w14:textId="77777777" w:rsidR="00000000" w:rsidRDefault="003F103A">
      <w:pPr>
        <w:pStyle w:val="HTMLPreformatted"/>
        <w:divId w:val="827206534"/>
        <w:rPr>
          <w:lang w:val="en"/>
        </w:rPr>
      </w:pPr>
      <w:r>
        <w:rPr>
          <w:lang w:val="en"/>
        </w:rPr>
        <w:t xml:space="preserve">   "</w:t>
      </w:r>
      <w:proofErr w:type="spellStart"/>
      <w:proofErr w:type="gramStart"/>
      <w:r>
        <w:rPr>
          <w:lang w:val="en"/>
        </w:rPr>
        <w:t>iat</w:t>
      </w:r>
      <w:proofErr w:type="spellEnd"/>
      <w:proofErr w:type="gramEnd"/>
      <w:r>
        <w:rPr>
          <w:lang w:val="en"/>
        </w:rPr>
        <w:t>": 1311280970,</w:t>
      </w:r>
    </w:p>
    <w:p w14:paraId="7DE560B9" w14:textId="77777777" w:rsidR="00000000" w:rsidRDefault="003F103A">
      <w:pPr>
        <w:pStyle w:val="HTMLPreformatted"/>
        <w:divId w:val="827206534"/>
        <w:rPr>
          <w:lang w:val="en"/>
        </w:rPr>
      </w:pPr>
      <w:r>
        <w:rPr>
          <w:lang w:val="en"/>
        </w:rPr>
        <w:t xml:space="preserve">   "</w:t>
      </w:r>
      <w:proofErr w:type="spellStart"/>
      <w:r>
        <w:rPr>
          <w:lang w:val="en"/>
        </w:rPr>
        <w:t>at_hash</w:t>
      </w:r>
      <w:proofErr w:type="spellEnd"/>
      <w:r>
        <w:rPr>
          <w:lang w:val="en"/>
        </w:rPr>
        <w:t>": "77QmUPtjPfzWtF2AnpK9RQ",</w:t>
      </w:r>
    </w:p>
    <w:p w14:paraId="63BC9822" w14:textId="77777777" w:rsidR="00000000" w:rsidRDefault="003F103A">
      <w:pPr>
        <w:pStyle w:val="HTMLPreformatted"/>
        <w:divId w:val="827206534"/>
        <w:rPr>
          <w:lang w:val="en"/>
        </w:rPr>
      </w:pPr>
      <w:r>
        <w:rPr>
          <w:lang w:val="en"/>
        </w:rPr>
        <w:t xml:space="preserve">   </w:t>
      </w:r>
      <w:r>
        <w:rPr>
          <w:lang w:val="en"/>
        </w:rPr>
        <w:t>"</w:t>
      </w:r>
      <w:proofErr w:type="spellStart"/>
      <w:r>
        <w:rPr>
          <w:lang w:val="en"/>
        </w:rPr>
        <w:t>c_hash</w:t>
      </w:r>
      <w:proofErr w:type="spellEnd"/>
      <w:r>
        <w:rPr>
          <w:lang w:val="en"/>
        </w:rPr>
        <w:t>": "LDktKdoQak3Pk0cnXxCltA"</w:t>
      </w:r>
    </w:p>
    <w:p w14:paraId="55254504" w14:textId="77777777" w:rsidR="00000000" w:rsidRDefault="003F103A">
      <w:pPr>
        <w:pStyle w:val="HTMLPreformatted"/>
        <w:divId w:val="827206534"/>
        <w:rPr>
          <w:lang w:val="en"/>
        </w:rPr>
      </w:pPr>
      <w:r>
        <w:rPr>
          <w:lang w:val="en"/>
        </w:rPr>
        <w:t xml:space="preserve">  }</w:t>
      </w:r>
    </w:p>
    <w:p w14:paraId="11D57D2D" w14:textId="77777777" w:rsidR="00000000" w:rsidRDefault="003F103A">
      <w:pPr>
        <w:spacing w:before="0" w:beforeAutospacing="0" w:after="0" w:afterAutospacing="0"/>
        <w:divId w:val="1567063107"/>
        <w:rPr>
          <w:rFonts w:ascii="Verdana" w:eastAsia="Times New Roman" w:hAnsi="Verdana"/>
          <w:color w:val="000000"/>
          <w:lang w:val="en"/>
        </w:rPr>
      </w:pPr>
      <w:bookmarkStart w:id="442" w:name="ExampleRSAKey"/>
      <w:bookmarkEnd w:id="442"/>
    </w:p>
    <w:p w14:paraId="462FEF34"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332A5CD" w14:textId="77777777">
        <w:trPr>
          <w:divId w:val="1567063107"/>
          <w:trHeight w:val="225"/>
          <w:tblCellSpacing w:w="12" w:type="dxa"/>
        </w:trPr>
        <w:tc>
          <w:tcPr>
            <w:tcW w:w="450" w:type="dxa"/>
            <w:shd w:val="clear" w:color="auto" w:fill="990000"/>
            <w:vAlign w:val="center"/>
            <w:hideMark/>
          </w:tcPr>
          <w:p w14:paraId="37F87F26"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90F90DF" w14:textId="77777777" w:rsidR="00000000" w:rsidRDefault="003F103A">
      <w:pPr>
        <w:pStyle w:val="Heading3"/>
        <w:divId w:val="1567063107"/>
        <w:rPr>
          <w:rFonts w:eastAsia="Times New Roman"/>
          <w:lang w:val="en"/>
        </w:rPr>
      </w:pPr>
      <w:bookmarkStart w:id="443" w:name="rfc.section.A.7"/>
      <w:bookmarkEnd w:id="443"/>
      <w:r>
        <w:rPr>
          <w:rFonts w:eastAsia="Times New Roman"/>
          <w:lang w:val="en"/>
        </w:rPr>
        <w:t>A.7.</w:t>
      </w:r>
      <w:proofErr w:type="gramStart"/>
      <w:r>
        <w:rPr>
          <w:rFonts w:eastAsia="Times New Roman"/>
          <w:lang w:val="en"/>
        </w:rPr>
        <w:t>  RSA</w:t>
      </w:r>
      <w:proofErr w:type="gramEnd"/>
      <w:r>
        <w:rPr>
          <w:rFonts w:eastAsia="Times New Roman"/>
          <w:lang w:val="en"/>
        </w:rPr>
        <w:t xml:space="preserve"> Key Used in Examples</w:t>
      </w:r>
    </w:p>
    <w:p w14:paraId="4535AE54"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following RSA public key, represented in JWK format, can be used to validate the ID Token signatures in the above examples (with line wraps within values for display purposes only): </w:t>
      </w:r>
    </w:p>
    <w:p w14:paraId="376D94E6" w14:textId="77777777" w:rsidR="00000000" w:rsidRDefault="003F103A">
      <w:pPr>
        <w:pStyle w:val="HTMLPreformatted"/>
        <w:divId w:val="478110802"/>
        <w:rPr>
          <w:lang w:val="en"/>
        </w:rPr>
      </w:pPr>
    </w:p>
    <w:p w14:paraId="01F600DE" w14:textId="77777777" w:rsidR="00000000" w:rsidRDefault="003F103A">
      <w:pPr>
        <w:pStyle w:val="HTMLPreformatted"/>
        <w:divId w:val="478110802"/>
        <w:rPr>
          <w:lang w:val="en"/>
        </w:rPr>
      </w:pPr>
      <w:r>
        <w:rPr>
          <w:lang w:val="en"/>
        </w:rPr>
        <w:t xml:space="preserve">  {</w:t>
      </w:r>
    </w:p>
    <w:p w14:paraId="558BF8CC" w14:textId="77777777" w:rsidR="00000000" w:rsidRDefault="003F103A">
      <w:pPr>
        <w:pStyle w:val="HTMLPreformatted"/>
        <w:divId w:val="478110802"/>
        <w:rPr>
          <w:lang w:val="en"/>
        </w:rPr>
      </w:pPr>
      <w:r>
        <w:rPr>
          <w:lang w:val="en"/>
        </w:rPr>
        <w:t xml:space="preserve">   "</w:t>
      </w:r>
      <w:proofErr w:type="spellStart"/>
      <w:proofErr w:type="gramStart"/>
      <w:r>
        <w:rPr>
          <w:lang w:val="en"/>
        </w:rPr>
        <w:t>kty</w:t>
      </w:r>
      <w:proofErr w:type="spellEnd"/>
      <w:proofErr w:type="gramEnd"/>
      <w:r>
        <w:rPr>
          <w:lang w:val="en"/>
        </w:rPr>
        <w:t>":"RSA",</w:t>
      </w:r>
    </w:p>
    <w:p w14:paraId="75D49422" w14:textId="77777777" w:rsidR="00000000" w:rsidRDefault="003F103A">
      <w:pPr>
        <w:pStyle w:val="HTMLPreformatted"/>
        <w:divId w:val="478110802"/>
        <w:rPr>
          <w:lang w:val="en"/>
        </w:rPr>
      </w:pPr>
      <w:r>
        <w:rPr>
          <w:lang w:val="en"/>
        </w:rPr>
        <w:t xml:space="preserve">   "</w:t>
      </w:r>
      <w:proofErr w:type="gramStart"/>
      <w:r>
        <w:rPr>
          <w:lang w:val="en"/>
        </w:rPr>
        <w:t>kid</w:t>
      </w:r>
      <w:proofErr w:type="gramEnd"/>
      <w:r>
        <w:rPr>
          <w:lang w:val="en"/>
        </w:rPr>
        <w:t>":"1e9gdk</w:t>
      </w:r>
      <w:r>
        <w:rPr>
          <w:lang w:val="en"/>
        </w:rPr>
        <w:t>7",</w:t>
      </w:r>
    </w:p>
    <w:p w14:paraId="7743CE04" w14:textId="77777777" w:rsidR="00000000" w:rsidRDefault="003F103A">
      <w:pPr>
        <w:pStyle w:val="HTMLPreformatted"/>
        <w:divId w:val="478110802"/>
        <w:rPr>
          <w:lang w:val="en"/>
        </w:rPr>
      </w:pPr>
      <w:r>
        <w:rPr>
          <w:lang w:val="en"/>
        </w:rPr>
        <w:t xml:space="preserve">   "</w:t>
      </w:r>
      <w:proofErr w:type="gramStart"/>
      <w:r>
        <w:rPr>
          <w:lang w:val="en"/>
        </w:rPr>
        <w:t>n</w:t>
      </w:r>
      <w:proofErr w:type="gramEnd"/>
      <w:r>
        <w:rPr>
          <w:lang w:val="en"/>
        </w:rPr>
        <w:t>":"w7Zdfmece8iaB0kiTY8pCtiBtzbptJmP28nSWwtdjRu0f2GFpajvWE4VhfJA</w:t>
      </w:r>
    </w:p>
    <w:p w14:paraId="7F435E6B" w14:textId="77777777" w:rsidR="00000000" w:rsidRDefault="003F103A">
      <w:pPr>
        <w:pStyle w:val="HTMLPreformatted"/>
        <w:divId w:val="478110802"/>
        <w:rPr>
          <w:lang w:val="en"/>
        </w:rPr>
      </w:pPr>
      <w:r>
        <w:rPr>
          <w:lang w:val="en"/>
        </w:rPr>
        <w:t xml:space="preserve">        </w:t>
      </w:r>
      <w:proofErr w:type="gramStart"/>
      <w:r>
        <w:rPr>
          <w:lang w:val="en"/>
        </w:rPr>
        <w:t>jEsOcwYzay7XGN0b-X84BfC8hmCTOj2b2eHT7NsZegFPKRUQzJ9wW8ipn_aD</w:t>
      </w:r>
      <w:proofErr w:type="gramEnd"/>
    </w:p>
    <w:p w14:paraId="568A2F86" w14:textId="77777777" w:rsidR="00000000" w:rsidRDefault="003F103A">
      <w:pPr>
        <w:pStyle w:val="HTMLPreformatted"/>
        <w:divId w:val="478110802"/>
        <w:rPr>
          <w:lang w:val="en"/>
        </w:rPr>
      </w:pPr>
      <w:r>
        <w:rPr>
          <w:lang w:val="en"/>
        </w:rPr>
        <w:t xml:space="preserve">        JWMGDuB1XyqT1E7DYqjUCEOD1b4FLpy_xPn6oV_TYOfQ9fZdbE5HGxJUzeku</w:t>
      </w:r>
    </w:p>
    <w:p w14:paraId="0E4DFCE0" w14:textId="77777777" w:rsidR="00000000" w:rsidRDefault="003F103A">
      <w:pPr>
        <w:pStyle w:val="HTMLPreformatted"/>
        <w:divId w:val="478110802"/>
        <w:rPr>
          <w:lang w:val="en"/>
        </w:rPr>
      </w:pPr>
      <w:r>
        <w:rPr>
          <w:lang w:val="en"/>
        </w:rPr>
        <w:t xml:space="preserve">        GcOKqOQ8M7wfYHhHHLxGpQVgL0apWuP2gDDOd</w:t>
      </w:r>
      <w:r>
        <w:rPr>
          <w:lang w:val="en"/>
        </w:rPr>
        <w:t>Ttpuld4D2LK1MZK99s9gaSj</w:t>
      </w:r>
    </w:p>
    <w:p w14:paraId="60EAE501" w14:textId="77777777" w:rsidR="00000000" w:rsidRDefault="003F103A">
      <w:pPr>
        <w:pStyle w:val="HTMLPreformatted"/>
        <w:divId w:val="478110802"/>
        <w:rPr>
          <w:lang w:val="en"/>
        </w:rPr>
      </w:pPr>
      <w:r>
        <w:rPr>
          <w:lang w:val="en"/>
        </w:rPr>
        <w:t xml:space="preserve">        RHE8JDb1Z4IGhEcEyzkxswVdPndUWzfvWBBWXWxtSUvQGBRkuy1BHOa4sP6F</w:t>
      </w:r>
    </w:p>
    <w:p w14:paraId="2E604A14" w14:textId="77777777" w:rsidR="00000000" w:rsidRDefault="003F103A">
      <w:pPr>
        <w:pStyle w:val="HTMLPreformatted"/>
        <w:divId w:val="478110802"/>
        <w:rPr>
          <w:lang w:val="en"/>
        </w:rPr>
      </w:pPr>
      <w:r>
        <w:rPr>
          <w:lang w:val="en"/>
        </w:rPr>
        <w:t xml:space="preserve">        KjWEeeF7gm7UMs2Nm2QUgNZw6xvEDGaLk4KASdIxRQ",</w:t>
      </w:r>
    </w:p>
    <w:p w14:paraId="3F06BEA0" w14:textId="77777777" w:rsidR="00000000" w:rsidRDefault="003F103A">
      <w:pPr>
        <w:pStyle w:val="HTMLPreformatted"/>
        <w:divId w:val="478110802"/>
        <w:rPr>
          <w:lang w:val="en"/>
        </w:rPr>
      </w:pPr>
      <w:r>
        <w:rPr>
          <w:lang w:val="en"/>
        </w:rPr>
        <w:t xml:space="preserve">   "</w:t>
      </w:r>
      <w:proofErr w:type="spellStart"/>
      <w:proofErr w:type="gramStart"/>
      <w:r>
        <w:rPr>
          <w:lang w:val="en"/>
        </w:rPr>
        <w:t>e</w:t>
      </w:r>
      <w:proofErr w:type="gramEnd"/>
      <w:r>
        <w:rPr>
          <w:lang w:val="en"/>
        </w:rPr>
        <w:t>":"AQAB</w:t>
      </w:r>
      <w:proofErr w:type="spellEnd"/>
      <w:r>
        <w:rPr>
          <w:lang w:val="en"/>
        </w:rPr>
        <w:t>"</w:t>
      </w:r>
    </w:p>
    <w:p w14:paraId="00CBE668" w14:textId="77777777" w:rsidR="00000000" w:rsidRDefault="003F103A">
      <w:pPr>
        <w:pStyle w:val="HTMLPreformatted"/>
        <w:divId w:val="478110802"/>
        <w:rPr>
          <w:lang w:val="en"/>
        </w:rPr>
      </w:pPr>
      <w:r>
        <w:rPr>
          <w:lang w:val="en"/>
        </w:rPr>
        <w:t xml:space="preserve">  }</w:t>
      </w:r>
    </w:p>
    <w:p w14:paraId="2952D4F0" w14:textId="77777777" w:rsidR="00000000" w:rsidRDefault="003F103A">
      <w:pPr>
        <w:spacing w:before="0" w:beforeAutospacing="0" w:after="0" w:afterAutospacing="0"/>
        <w:divId w:val="1567063107"/>
        <w:rPr>
          <w:rFonts w:ascii="Verdana" w:eastAsia="Times New Roman" w:hAnsi="Verdana"/>
          <w:color w:val="000000"/>
          <w:lang w:val="en"/>
        </w:rPr>
      </w:pPr>
      <w:bookmarkStart w:id="444" w:name="Acknowledgements"/>
      <w:bookmarkEnd w:id="444"/>
    </w:p>
    <w:p w14:paraId="69BFB4A8"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BD885C9" w14:textId="77777777">
        <w:trPr>
          <w:divId w:val="1567063107"/>
          <w:trHeight w:val="225"/>
          <w:tblCellSpacing w:w="12" w:type="dxa"/>
        </w:trPr>
        <w:tc>
          <w:tcPr>
            <w:tcW w:w="450" w:type="dxa"/>
            <w:shd w:val="clear" w:color="auto" w:fill="990000"/>
            <w:vAlign w:val="center"/>
            <w:hideMark/>
          </w:tcPr>
          <w:p w14:paraId="7A828295"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C91735F" w14:textId="77777777" w:rsidR="00000000" w:rsidRDefault="003F103A">
      <w:pPr>
        <w:pStyle w:val="Heading3"/>
        <w:divId w:val="1567063107"/>
        <w:rPr>
          <w:rFonts w:eastAsia="Times New Roman"/>
          <w:lang w:val="en"/>
        </w:rPr>
      </w:pPr>
      <w:bookmarkStart w:id="445" w:name="rfc.section.B"/>
      <w:bookmarkEnd w:id="445"/>
      <w:proofErr w:type="gramStart"/>
      <w:r>
        <w:rPr>
          <w:rFonts w:eastAsia="Times New Roman"/>
          <w:lang w:val="en"/>
        </w:rPr>
        <w:t>Appendix B.</w:t>
      </w:r>
      <w:proofErr w:type="gramEnd"/>
      <w:r>
        <w:rPr>
          <w:rFonts w:eastAsia="Times New Roman"/>
          <w:lang w:val="en"/>
        </w:rPr>
        <w:t>  Acknowledgements</w:t>
      </w:r>
    </w:p>
    <w:p w14:paraId="3303C706" w14:textId="77777777" w:rsidR="00000000" w:rsidRDefault="003F103A">
      <w:pPr>
        <w:pStyle w:val="NormalWeb"/>
        <w:divId w:val="1567063107"/>
        <w:rPr>
          <w:rFonts w:ascii="Verdana" w:hAnsi="Verdana"/>
          <w:color w:val="000000"/>
          <w:lang w:val="en"/>
        </w:rPr>
      </w:pPr>
      <w:r>
        <w:rPr>
          <w:rFonts w:ascii="Verdana" w:hAnsi="Verdana"/>
          <w:color w:val="000000"/>
          <w:lang w:val="en"/>
        </w:rPr>
        <w:t>As a successor version of OpenID, this specific</w:t>
      </w:r>
      <w:r>
        <w:rPr>
          <w:rFonts w:ascii="Verdana" w:hAnsi="Verdana"/>
          <w:color w:val="000000"/>
          <w:lang w:val="en"/>
        </w:rPr>
        <w:t xml:space="preserve">ation heavily relies on ideas explored in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(OpenID Foundation, “OpenID Authentication 2.0,” December 2007.)</w:t>
        </w:r>
      </w:hyperlink>
      <w:r>
        <w:rPr>
          <w:rFonts w:ascii="Verdana" w:hAnsi="Verdana"/>
          <w:color w:val="000000"/>
          <w:lang w:val="en"/>
        </w:rPr>
        <w:t xml:space="preserve"> [OpenID.2.0]. Please refer to Appendix C of OpenID Authentication 2.0 for the full list of</w:t>
      </w:r>
      <w:r>
        <w:rPr>
          <w:rFonts w:ascii="Verdana" w:hAnsi="Verdana"/>
          <w:color w:val="000000"/>
          <w:lang w:val="en"/>
        </w:rPr>
        <w:t xml:space="preserve"> the contributors for that specification. </w:t>
      </w:r>
    </w:p>
    <w:p w14:paraId="32F6FDE8"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In addition, the OpenID Community would like to thank the following people for their contributions to this specification: </w:t>
      </w:r>
    </w:p>
    <w:p w14:paraId="4877871F"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Naveen Agarwal (naa@google.com), Google </w:t>
      </w:r>
    </w:p>
    <w:p w14:paraId="2C8781EF"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Amanda Anganes (aanganes@mitre.org), MITRE </w:t>
      </w:r>
    </w:p>
    <w:p w14:paraId="65908736" w14:textId="77777777" w:rsidR="00000000" w:rsidRDefault="003F103A">
      <w:pPr>
        <w:pStyle w:val="NormalWeb"/>
        <w:divId w:val="364794244"/>
        <w:rPr>
          <w:rFonts w:ascii="Verdana" w:hAnsi="Verdana"/>
          <w:color w:val="000000"/>
          <w:lang w:val="en"/>
        </w:rPr>
      </w:pPr>
      <w:r>
        <w:rPr>
          <w:rFonts w:ascii="Verdana" w:hAnsi="Verdana"/>
          <w:color w:val="000000"/>
          <w:lang w:val="en"/>
        </w:rPr>
        <w:t>Caspe</w:t>
      </w:r>
      <w:r>
        <w:rPr>
          <w:rFonts w:ascii="Verdana" w:hAnsi="Verdana"/>
          <w:color w:val="000000"/>
          <w:lang w:val="en"/>
        </w:rPr>
        <w:t xml:space="preserve">r Biering (cb@peercraft.com), Peercraft </w:t>
      </w:r>
    </w:p>
    <w:p w14:paraId="74A01734"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John Bradley (ve7jtb@ve7jtb.com), Ping Identity </w:t>
      </w:r>
    </w:p>
    <w:p w14:paraId="3CA71802"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Tim Bray (tbray@textuality.com), Google </w:t>
      </w:r>
    </w:p>
    <w:p w14:paraId="7150D0C7" w14:textId="77777777" w:rsidR="00000000" w:rsidRDefault="003F103A">
      <w:pPr>
        <w:pStyle w:val="NormalWeb"/>
        <w:divId w:val="364794244"/>
        <w:rPr>
          <w:rFonts w:ascii="Verdana" w:hAnsi="Verdana"/>
          <w:color w:val="000000"/>
          <w:lang w:val="en"/>
        </w:rPr>
      </w:pPr>
      <w:r>
        <w:rPr>
          <w:rFonts w:ascii="Verdana" w:hAnsi="Verdana"/>
          <w:color w:val="000000"/>
          <w:lang w:val="en"/>
        </w:rPr>
        <w:lastRenderedPageBreak/>
        <w:t xml:space="preserve">Johnny Bufu (jbufu@janrain.com), Janrain </w:t>
      </w:r>
    </w:p>
    <w:p w14:paraId="44664A25"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Brian Campbell (bcampbell@pingidentity.com), Ping Identity </w:t>
      </w:r>
    </w:p>
    <w:p w14:paraId="23373DD7" w14:textId="77777777" w:rsidR="00000000" w:rsidRDefault="003F103A">
      <w:pPr>
        <w:pStyle w:val="NormalWeb"/>
        <w:divId w:val="364794244"/>
        <w:rPr>
          <w:rFonts w:ascii="Verdana" w:hAnsi="Verdana"/>
          <w:color w:val="000000"/>
          <w:lang w:val="en"/>
        </w:rPr>
      </w:pPr>
      <w:r>
        <w:rPr>
          <w:rFonts w:ascii="Verdana" w:hAnsi="Verdana"/>
          <w:color w:val="000000"/>
          <w:lang w:val="en"/>
        </w:rPr>
        <w:t>Blaine Cook (romeda@gma</w:t>
      </w:r>
      <w:r>
        <w:rPr>
          <w:rFonts w:ascii="Verdana" w:hAnsi="Verdana"/>
          <w:color w:val="000000"/>
          <w:lang w:val="en"/>
        </w:rPr>
        <w:t xml:space="preserve">il.com), Independent </w:t>
      </w:r>
    </w:p>
    <w:p w14:paraId="194C3720"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Breno de Medeiros (breno@google.com), Google </w:t>
      </w:r>
    </w:p>
    <w:p w14:paraId="1BEB8E2F"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Pamela Dingle (pdingle@pingidentity.com), Ping Identity </w:t>
      </w:r>
    </w:p>
    <w:p w14:paraId="36BA6675"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Vladimir Dzhuvinov (vladimir@nimbusds.com), Nimbus Directory Services </w:t>
      </w:r>
    </w:p>
    <w:p w14:paraId="27F977FD"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George Fletcher (george.fletcher@corp.aol.com), AOL </w:t>
      </w:r>
    </w:p>
    <w:p w14:paraId="287CE473"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Roland Hedberg (roland.hedberg@adm.umu.se), University of Umea </w:t>
      </w:r>
    </w:p>
    <w:p w14:paraId="5A54EAD0"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Ryo Ito (ryo.ito@mixi.co.jp), </w:t>
      </w:r>
      <w:proofErr w:type="spellStart"/>
      <w:r>
        <w:rPr>
          <w:rFonts w:ascii="Verdana" w:hAnsi="Verdana"/>
          <w:color w:val="000000"/>
          <w:lang w:val="en"/>
        </w:rPr>
        <w:t>mixi</w:t>
      </w:r>
      <w:proofErr w:type="spellEnd"/>
      <w:r>
        <w:rPr>
          <w:rFonts w:ascii="Verdana" w:hAnsi="Verdana"/>
          <w:color w:val="000000"/>
          <w:lang w:val="en"/>
        </w:rPr>
        <w:t xml:space="preserve">, Inc. </w:t>
      </w:r>
    </w:p>
    <w:p w14:paraId="06C12201"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Edmund Jay (ejay@mgi1.com), Illumila </w:t>
      </w:r>
    </w:p>
    <w:p w14:paraId="3A423E2E"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Michael B. Jones (mbj@microsoft.com), Microsoft </w:t>
      </w:r>
    </w:p>
    <w:p w14:paraId="1A583EEF" w14:textId="77777777" w:rsidR="00000000" w:rsidRDefault="003F103A">
      <w:pPr>
        <w:pStyle w:val="NormalWeb"/>
        <w:divId w:val="364794244"/>
        <w:rPr>
          <w:rFonts w:ascii="Verdana" w:hAnsi="Verdana"/>
          <w:color w:val="000000"/>
          <w:lang w:val="en"/>
        </w:rPr>
      </w:pPr>
      <w:r>
        <w:rPr>
          <w:rFonts w:ascii="Verdana" w:hAnsi="Verdana"/>
          <w:color w:val="000000"/>
          <w:lang w:val="en"/>
        </w:rPr>
        <w:t>Torsten Lodderstedt (t.lodderstedt@telekom.de), Deutsche Teleko</w:t>
      </w:r>
      <w:r>
        <w:rPr>
          <w:rFonts w:ascii="Verdana" w:hAnsi="Verdana"/>
          <w:color w:val="000000"/>
          <w:lang w:val="en"/>
        </w:rPr>
        <w:t xml:space="preserve">m </w:t>
      </w:r>
    </w:p>
    <w:p w14:paraId="46731098"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Nov Matake (nov@matake.jp), Independent </w:t>
      </w:r>
    </w:p>
    <w:p w14:paraId="475072C8"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Chuck Mortimore (cmortimore@salesforce.com), Salesforce </w:t>
      </w:r>
    </w:p>
    <w:p w14:paraId="74503B25"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Anthony Nadalin (tonynad@microsoft.com), Microsoft </w:t>
      </w:r>
    </w:p>
    <w:p w14:paraId="44F9E823"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Hideki Nara (hdknr@ic-tact.co.jp), Tact Communications </w:t>
      </w:r>
    </w:p>
    <w:p w14:paraId="424B5D8F" w14:textId="77777777" w:rsidR="00000000" w:rsidRDefault="003F103A">
      <w:pPr>
        <w:pStyle w:val="NormalWeb"/>
        <w:divId w:val="364794244"/>
        <w:rPr>
          <w:rFonts w:ascii="Verdana" w:hAnsi="Verdana"/>
          <w:color w:val="000000"/>
          <w:lang w:val="en"/>
        </w:rPr>
      </w:pPr>
      <w:r>
        <w:rPr>
          <w:rFonts w:ascii="Verdana" w:hAnsi="Verdana"/>
          <w:color w:val="000000"/>
          <w:lang w:val="en"/>
        </w:rPr>
        <w:t>Axel Nennker (axel.nennker@telekom.de), Deutsch</w:t>
      </w:r>
      <w:r>
        <w:rPr>
          <w:rFonts w:ascii="Verdana" w:hAnsi="Verdana"/>
          <w:color w:val="000000"/>
          <w:lang w:val="en"/>
        </w:rPr>
        <w:t xml:space="preserve">e Telekom </w:t>
      </w:r>
    </w:p>
    <w:p w14:paraId="6050FE6E"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David Recordon (dr@fb.com), Facebook </w:t>
      </w:r>
    </w:p>
    <w:p w14:paraId="1E3DA6BE" w14:textId="77777777" w:rsidR="00000000" w:rsidRDefault="003F103A">
      <w:pPr>
        <w:pStyle w:val="NormalWeb"/>
        <w:divId w:val="364794244"/>
        <w:rPr>
          <w:rFonts w:ascii="Verdana" w:hAnsi="Verdana"/>
          <w:color w:val="000000"/>
          <w:lang w:val="en"/>
        </w:rPr>
      </w:pPr>
      <w:r>
        <w:rPr>
          <w:rFonts w:ascii="Verdana" w:hAnsi="Verdana"/>
          <w:color w:val="000000"/>
          <w:lang w:val="en"/>
        </w:rPr>
        <w:lastRenderedPageBreak/>
        <w:t xml:space="preserve">Justin Richer (jricher@mitre.org), MITRE </w:t>
      </w:r>
    </w:p>
    <w:p w14:paraId="3E328643"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Nat Sakimura (n-sakimura@nri.co.jp), Nomura Research Institute, Ltd. </w:t>
      </w:r>
    </w:p>
    <w:p w14:paraId="33559DDE"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Luke Shepard (lshepard@fb.com), Facebook </w:t>
      </w:r>
    </w:p>
    <w:p w14:paraId="76962C34" w14:textId="77777777" w:rsidR="00000000" w:rsidRDefault="003F103A">
      <w:pPr>
        <w:pStyle w:val="NormalWeb"/>
        <w:divId w:val="364794244"/>
        <w:rPr>
          <w:rFonts w:ascii="Verdana" w:hAnsi="Verdana"/>
          <w:color w:val="000000"/>
          <w:lang w:val="en"/>
        </w:rPr>
      </w:pPr>
      <w:r>
        <w:rPr>
          <w:rFonts w:ascii="Verdana" w:hAnsi="Verdana"/>
          <w:color w:val="000000"/>
          <w:lang w:val="en"/>
        </w:rPr>
        <w:t>Andreas Åkre Solberg (andreas.solberg@uninett.no), UN</w:t>
      </w:r>
      <w:r>
        <w:rPr>
          <w:rFonts w:ascii="Verdana" w:hAnsi="Verdana"/>
          <w:color w:val="000000"/>
          <w:lang w:val="en"/>
        </w:rPr>
        <w:t xml:space="preserve">INET </w:t>
      </w:r>
    </w:p>
    <w:p w14:paraId="7A2ACFEE" w14:textId="77777777" w:rsidR="00000000" w:rsidRDefault="003F103A">
      <w:pPr>
        <w:pStyle w:val="NormalWeb"/>
        <w:divId w:val="364794244"/>
        <w:rPr>
          <w:rFonts w:ascii="Verdana" w:hAnsi="Verdana"/>
          <w:color w:val="000000"/>
          <w:lang w:val="en"/>
        </w:rPr>
      </w:pPr>
      <w:r>
        <w:rPr>
          <w:rFonts w:ascii="Verdana" w:hAnsi="Verdana"/>
          <w:color w:val="000000"/>
          <w:lang w:val="en"/>
        </w:rPr>
        <w:t xml:space="preserve">Paul Tarjan (pt@fb.com), Facebook </w:t>
      </w:r>
    </w:p>
    <w:p w14:paraId="5777E634" w14:textId="77777777" w:rsidR="00000000" w:rsidRDefault="003F103A">
      <w:pPr>
        <w:spacing w:before="0" w:beforeAutospacing="0" w:after="0" w:afterAutospacing="0"/>
        <w:divId w:val="1567063107"/>
        <w:rPr>
          <w:rFonts w:ascii="Verdana" w:eastAsia="Times New Roman" w:hAnsi="Verdana"/>
          <w:color w:val="000000"/>
          <w:lang w:val="en"/>
        </w:rPr>
      </w:pPr>
      <w:bookmarkStart w:id="446" w:name="Notices"/>
      <w:bookmarkEnd w:id="446"/>
    </w:p>
    <w:p w14:paraId="2DC745C3"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21180ED" w14:textId="77777777">
        <w:trPr>
          <w:divId w:val="1567063107"/>
          <w:trHeight w:val="225"/>
          <w:tblCellSpacing w:w="12" w:type="dxa"/>
        </w:trPr>
        <w:tc>
          <w:tcPr>
            <w:tcW w:w="450" w:type="dxa"/>
            <w:shd w:val="clear" w:color="auto" w:fill="990000"/>
            <w:vAlign w:val="center"/>
            <w:hideMark/>
          </w:tcPr>
          <w:p w14:paraId="50CC20C2"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348BE4C2" w14:textId="77777777" w:rsidR="00000000" w:rsidRDefault="003F103A">
      <w:pPr>
        <w:pStyle w:val="Heading3"/>
        <w:divId w:val="1567063107"/>
        <w:rPr>
          <w:rFonts w:eastAsia="Times New Roman"/>
          <w:lang w:val="en"/>
        </w:rPr>
      </w:pPr>
      <w:bookmarkStart w:id="447" w:name="rfc.section.C"/>
      <w:bookmarkEnd w:id="447"/>
      <w:proofErr w:type="gramStart"/>
      <w:r>
        <w:rPr>
          <w:rFonts w:eastAsia="Times New Roman"/>
          <w:lang w:val="en"/>
        </w:rPr>
        <w:t>Appendix C.</w:t>
      </w:r>
      <w:proofErr w:type="gramEnd"/>
      <w:r>
        <w:rPr>
          <w:rFonts w:eastAsia="Times New Roman"/>
          <w:lang w:val="en"/>
        </w:rPr>
        <w:t>  Notices</w:t>
      </w:r>
    </w:p>
    <w:p w14:paraId="75D3A616"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Copyright (c) 2014 The OpenID Foundation. </w:t>
      </w:r>
    </w:p>
    <w:p w14:paraId="5397A25C" w14:textId="77777777" w:rsidR="00000000" w:rsidRDefault="003F103A">
      <w:pPr>
        <w:pStyle w:val="NormalWeb"/>
        <w:divId w:val="1567063107"/>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worldwide copyright license to reproduce, prepare </w:t>
      </w:r>
      <w:r>
        <w:rPr>
          <w:rFonts w:ascii="Verdana" w:hAnsi="Verdana"/>
          <w:color w:val="000000"/>
          <w:lang w:val="en"/>
        </w:rPr>
        <w:t>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developing specifications, and (ii) implementing Implementers Drafts and Final Specifications based on such documents, pro</w:t>
      </w:r>
      <w:r>
        <w:rPr>
          <w:rFonts w:ascii="Verdana" w:hAnsi="Verdana"/>
          <w:color w:val="000000"/>
          <w:lang w:val="en"/>
        </w:rPr>
        <w:t xml:space="preserve">vided that attribution be made to the OIDF as the source of the material, but that such attribution does not indicate an endorsement by the OIDF. </w:t>
      </w:r>
    </w:p>
    <w:p w14:paraId="7B3C93BC" w14:textId="77777777" w:rsidR="00000000" w:rsidRDefault="003F103A">
      <w:pPr>
        <w:pStyle w:val="NormalWeb"/>
        <w:divId w:val="1567063107"/>
        <w:rPr>
          <w:rFonts w:ascii="Verdana" w:hAnsi="Verdana"/>
          <w:color w:val="000000"/>
          <w:lang w:val="en"/>
        </w:rPr>
      </w:pPr>
      <w:r>
        <w:rPr>
          <w:rFonts w:ascii="Verdana" w:hAnsi="Verdana"/>
          <w:color w:val="000000"/>
          <w:lang w:val="en"/>
        </w:rPr>
        <w:t>The technology described in this specification was made available from contributions from various sources, in</w:t>
      </w:r>
      <w:r>
        <w:rPr>
          <w:rFonts w:ascii="Verdana" w:hAnsi="Verdana"/>
          <w:color w:val="000000"/>
          <w:lang w:val="en"/>
        </w:rPr>
        <w:t>cluding members of the OpenID Foundation and others. Although the OpenID Foundation has taken steps to help ensure that the technology is available for distribution, it takes no position regarding the validity or scope of any intellectual property or other</w:t>
      </w:r>
      <w:r>
        <w:rPr>
          <w:rFonts w:ascii="Verdana" w:hAnsi="Verdana"/>
          <w:color w:val="000000"/>
          <w:lang w:val="en"/>
        </w:rPr>
        <w:t xml:space="preserve"> rights that might be claimed to pertain to the implementation or use of the technology described in this specification or the extent to which any license under such rights might or might not be available; neither does it represent that it has made any ind</w:t>
      </w:r>
      <w:r>
        <w:rPr>
          <w:rFonts w:ascii="Verdana" w:hAnsi="Verdana"/>
          <w:color w:val="000000"/>
          <w:lang w:val="en"/>
        </w:rPr>
        <w:t xml:space="preserve">ependent effort to identify any such rights. The OpenID Foundation and the contributors to this specification make no (and hereby expressly disclaim </w:t>
      </w:r>
      <w:r>
        <w:rPr>
          <w:rFonts w:ascii="Verdana" w:hAnsi="Verdana"/>
          <w:color w:val="000000"/>
          <w:lang w:val="en"/>
        </w:rPr>
        <w:lastRenderedPageBreak/>
        <w:t>any) warranties (express, implied, or otherwise), including implied warranties of merchantability, non-infr</w:t>
      </w:r>
      <w:r>
        <w:rPr>
          <w:rFonts w:ascii="Verdana" w:hAnsi="Verdana"/>
          <w:color w:val="000000"/>
          <w:lang w:val="en"/>
        </w:rPr>
        <w:t>ingement, fitness for a particular purpose, or title, related to this specification, and the entire risk as to implementing this specification is assumed by the implementer. The OpenID Intellectual Property Rights policy requires contributors to offer a pa</w:t>
      </w:r>
      <w:r>
        <w:rPr>
          <w:rFonts w:ascii="Verdana" w:hAnsi="Verdana"/>
          <w:color w:val="000000"/>
          <w:lang w:val="en"/>
        </w:rPr>
        <w:t>tent promise not to assert certain patent claims against other contributors and against implementers. The OpenID Foundation invites any interested party to bring to its attention any copyrights, patents, patent applications, or other proprietary rights tha</w:t>
      </w:r>
      <w:r>
        <w:rPr>
          <w:rFonts w:ascii="Verdana" w:hAnsi="Verdana"/>
          <w:color w:val="000000"/>
          <w:lang w:val="en"/>
        </w:rPr>
        <w:t xml:space="preserve">t may cover technology that may be required to practice this specification. </w:t>
      </w:r>
    </w:p>
    <w:p w14:paraId="5DFC9E36" w14:textId="77777777" w:rsidR="00000000" w:rsidRDefault="003F103A">
      <w:pPr>
        <w:spacing w:before="0" w:beforeAutospacing="0" w:after="0" w:afterAutospacing="0"/>
        <w:divId w:val="1567063107"/>
        <w:rPr>
          <w:rFonts w:ascii="Verdana" w:eastAsia="Times New Roman" w:hAnsi="Verdana"/>
          <w:color w:val="000000"/>
          <w:lang w:val="en"/>
        </w:rPr>
      </w:pPr>
      <w:bookmarkStart w:id="448" w:name="History"/>
      <w:bookmarkEnd w:id="448"/>
    </w:p>
    <w:p w14:paraId="3F4E74AE" w14:textId="77777777" w:rsidR="00000000" w:rsidRDefault="003F103A">
      <w:pPr>
        <w:spacing w:before="0" w:beforeAutospacing="0" w:after="0" w:afterAutospacing="0"/>
        <w:divId w:val="1567063107"/>
        <w:rPr>
          <w:rFonts w:ascii="Verdana" w:eastAsia="Times New Roman" w:hAnsi="Verdana"/>
          <w:color w:val="000000"/>
          <w:lang w:val="en"/>
        </w:rPr>
      </w:pPr>
      <w:r>
        <w:rPr>
          <w:rFonts w:ascii="Verdana" w:eastAsia="Times New Roman" w:hAnsi="Verdana"/>
          <w:color w:val="000000"/>
          <w:lang w:val="en"/>
        </w:rPr>
        <w:pict>
          <v:rect id="_x0000_i12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978EA18" w14:textId="77777777">
        <w:trPr>
          <w:divId w:val="1567063107"/>
          <w:trHeight w:val="225"/>
          <w:tblCellSpacing w:w="12" w:type="dxa"/>
        </w:trPr>
        <w:tc>
          <w:tcPr>
            <w:tcW w:w="450" w:type="dxa"/>
            <w:shd w:val="clear" w:color="auto" w:fill="990000"/>
            <w:vAlign w:val="center"/>
            <w:hideMark/>
          </w:tcPr>
          <w:p w14:paraId="3FDF02BD" w14:textId="77777777" w:rsidR="00000000" w:rsidRDefault="003F103A">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46EB23" w14:textId="77777777" w:rsidR="00000000" w:rsidRDefault="003F103A">
      <w:pPr>
        <w:pStyle w:val="Heading3"/>
        <w:divId w:val="165172408"/>
        <w:rPr>
          <w:del w:id="449" w:author="Errata" w:date="2014-08-04T17:35:00Z"/>
          <w:rFonts w:eastAsia="Times New Roman"/>
          <w:lang w:val="en"/>
        </w:rPr>
      </w:pPr>
      <w:bookmarkStart w:id="450" w:name="rfc.section.D"/>
      <w:bookmarkEnd w:id="450"/>
      <w:del w:id="451" w:author="Errata" w:date="2014-08-04T17:35:00Z">
        <w:r>
          <w:rPr>
            <w:rFonts w:eastAsia="Times New Roman"/>
            <w:lang w:val="en"/>
          </w:rPr>
          <w:delText>Authors' Addresses</w:delText>
        </w:r>
      </w:del>
    </w:p>
    <w:p w14:paraId="5EB987F6" w14:textId="77777777" w:rsidR="00000000" w:rsidRDefault="003F103A">
      <w:pPr>
        <w:pStyle w:val="Heading3"/>
        <w:divId w:val="1567063107"/>
        <w:rPr>
          <w:ins w:id="452" w:author="Errata" w:date="2014-08-04T17:35:00Z"/>
          <w:rFonts w:eastAsia="Times New Roman"/>
          <w:lang w:val="en"/>
        </w:rPr>
      </w:pPr>
      <w:proofErr w:type="gramStart"/>
      <w:ins w:id="453" w:author="Errata" w:date="2014-08-04T17:35:00Z">
        <w:r>
          <w:rPr>
            <w:rFonts w:eastAsia="Times New Roman"/>
            <w:lang w:val="en"/>
          </w:rPr>
          <w:t>Appendix D.</w:t>
        </w:r>
        <w:proofErr w:type="gramEnd"/>
        <w:r>
          <w:rPr>
            <w:rFonts w:eastAsia="Times New Roman"/>
            <w:lang w:val="en"/>
          </w:rPr>
          <w:t>  Document History</w:t>
        </w:r>
      </w:ins>
    </w:p>
    <w:p w14:paraId="0EA1E221" w14:textId="77777777" w:rsidR="00000000" w:rsidRDefault="003F103A">
      <w:pPr>
        <w:pStyle w:val="NormalWeb"/>
        <w:divId w:val="1567063107"/>
        <w:rPr>
          <w:ins w:id="454" w:author="Errata" w:date="2014-08-04T17:35:00Z"/>
          <w:rFonts w:ascii="Verdana" w:hAnsi="Verdana"/>
          <w:color w:val="000000"/>
          <w:lang w:val="en"/>
        </w:rPr>
      </w:pPr>
      <w:ins w:id="455" w:author="Errata" w:date="2014-08-04T17:35:00Z">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approved errata ]] </w:t>
        </w:r>
      </w:ins>
    </w:p>
    <w:p w14:paraId="736CC5D5" w14:textId="77777777" w:rsidR="00000000" w:rsidRDefault="003F103A">
      <w:pPr>
        <w:pStyle w:val="NormalWeb"/>
        <w:divId w:val="1567063107"/>
        <w:rPr>
          <w:ins w:id="456" w:author="Errata" w:date="2014-08-04T17:35:00Z"/>
          <w:rFonts w:ascii="Verdana" w:hAnsi="Verdana"/>
          <w:color w:val="000000"/>
          <w:lang w:val="en"/>
        </w:rPr>
      </w:pPr>
      <w:ins w:id="457" w:author="Errata" w:date="2014-08-04T17:35:00Z">
        <w:r>
          <w:rPr>
            <w:rFonts w:ascii="Verdana" w:hAnsi="Verdana"/>
            <w:color w:val="000000"/>
            <w:lang w:val="en"/>
          </w:rPr>
          <w:t xml:space="preserve">-19 </w:t>
        </w:r>
      </w:ins>
    </w:p>
    <w:p w14:paraId="2EEE5EE9" w14:textId="77777777" w:rsidR="00000000" w:rsidRDefault="003F103A">
      <w:pPr>
        <w:numPr>
          <w:ilvl w:val="0"/>
          <w:numId w:val="81"/>
        </w:numPr>
        <w:ind w:left="1200" w:right="480"/>
        <w:divId w:val="1567063107"/>
        <w:rPr>
          <w:ins w:id="458" w:author="Errata" w:date="2014-08-04T17:35:00Z"/>
          <w:rFonts w:ascii="Verdana" w:eastAsia="Times New Roman" w:hAnsi="Verdana"/>
          <w:color w:val="000000"/>
          <w:lang w:val="en"/>
        </w:rPr>
      </w:pPr>
      <w:ins w:id="459" w:author="Errata" w:date="2014-08-04T17:35:00Z">
        <w:r>
          <w:rPr>
            <w:rFonts w:ascii="Verdana" w:eastAsia="Times New Roman" w:hAnsi="Verdana"/>
            <w:color w:val="000000"/>
            <w:lang w:val="en"/>
          </w:rPr>
          <w:t xml:space="preserve">Applied the following corrections for errata identified in the final specification: </w:t>
        </w:r>
      </w:ins>
    </w:p>
    <w:p w14:paraId="09BBE518" w14:textId="77777777" w:rsidR="00000000" w:rsidRDefault="003F103A">
      <w:pPr>
        <w:numPr>
          <w:ilvl w:val="0"/>
          <w:numId w:val="81"/>
        </w:numPr>
        <w:ind w:left="1200" w:right="480"/>
        <w:divId w:val="1567063107"/>
        <w:rPr>
          <w:ins w:id="460" w:author="Errata" w:date="2014-08-04T17:35:00Z"/>
          <w:rFonts w:ascii="Verdana" w:eastAsia="Times New Roman" w:hAnsi="Verdana"/>
          <w:color w:val="000000"/>
          <w:lang w:val="en"/>
        </w:rPr>
      </w:pPr>
      <w:ins w:id="461" w:author="Errata" w:date="2014-08-04T17:35:00Z">
        <w:r>
          <w:rPr>
            <w:rFonts w:ascii="Verdana" w:eastAsia="Times New Roman" w:hAnsi="Verdana"/>
            <w:color w:val="000000"/>
            <w:lang w:val="en"/>
          </w:rPr>
          <w:t xml:space="preserve">Fixed #921 - 3.1.2.1 "Authorization Request" should be "Authentication Request". </w:t>
        </w:r>
      </w:ins>
    </w:p>
    <w:p w14:paraId="08507209" w14:textId="77777777" w:rsidR="00000000" w:rsidRDefault="003F103A">
      <w:pPr>
        <w:numPr>
          <w:ilvl w:val="0"/>
          <w:numId w:val="81"/>
        </w:numPr>
        <w:ind w:left="1200" w:right="480"/>
        <w:divId w:val="1567063107"/>
        <w:rPr>
          <w:ins w:id="462" w:author="Errata" w:date="2014-08-04T17:35:00Z"/>
          <w:rFonts w:ascii="Verdana" w:eastAsia="Times New Roman" w:hAnsi="Verdana"/>
          <w:color w:val="000000"/>
          <w:lang w:val="en"/>
        </w:rPr>
      </w:pPr>
      <w:ins w:id="463" w:author="Errata" w:date="2014-08-04T17:35:00Z">
        <w:r>
          <w:rPr>
            <w:rFonts w:ascii="Verdana" w:eastAsia="Times New Roman" w:hAnsi="Verdana"/>
            <w:color w:val="000000"/>
            <w:lang w:val="en"/>
          </w:rPr>
          <w:t xml:space="preserve">Fixed #926 - Typo in Self-Issued ID Token Validation. </w:t>
        </w:r>
      </w:ins>
    </w:p>
    <w:p w14:paraId="11336C1C" w14:textId="77777777" w:rsidR="00000000" w:rsidRDefault="003F103A">
      <w:pPr>
        <w:numPr>
          <w:ilvl w:val="0"/>
          <w:numId w:val="81"/>
        </w:numPr>
        <w:ind w:left="1200" w:right="480"/>
        <w:divId w:val="1567063107"/>
        <w:rPr>
          <w:ins w:id="464" w:author="Errata" w:date="2014-08-04T17:35:00Z"/>
          <w:rFonts w:ascii="Verdana" w:eastAsia="Times New Roman" w:hAnsi="Verdana"/>
          <w:color w:val="000000"/>
          <w:lang w:val="en"/>
        </w:rPr>
      </w:pPr>
      <w:ins w:id="465" w:author="Errata" w:date="2014-08-04T17:35:00Z">
        <w:r>
          <w:rPr>
            <w:rFonts w:ascii="Verdana" w:eastAsia="Times New Roman" w:hAnsi="Verdana"/>
            <w:color w:val="000000"/>
            <w:lang w:val="en"/>
          </w:rPr>
          <w:t xml:space="preserve">Fixed #920 - Attack identified against self-issued "sub" values. </w:t>
        </w:r>
      </w:ins>
    </w:p>
    <w:p w14:paraId="7CC7216B" w14:textId="77777777" w:rsidR="00000000" w:rsidRDefault="003F103A">
      <w:pPr>
        <w:numPr>
          <w:ilvl w:val="0"/>
          <w:numId w:val="81"/>
        </w:numPr>
        <w:ind w:left="1200" w:right="480"/>
        <w:divId w:val="1567063107"/>
        <w:rPr>
          <w:ins w:id="466" w:author="Errata" w:date="2014-08-04T17:35:00Z"/>
          <w:rFonts w:ascii="Verdana" w:eastAsia="Times New Roman" w:hAnsi="Verdana"/>
          <w:color w:val="000000"/>
          <w:lang w:val="en"/>
        </w:rPr>
      </w:pPr>
      <w:ins w:id="467" w:author="Errata" w:date="2014-08-04T17:35:00Z">
        <w:r>
          <w:rPr>
            <w:rFonts w:ascii="Verdana" w:eastAsia="Times New Roman" w:hAnsi="Verdana"/>
            <w:color w:val="000000"/>
            <w:lang w:val="en"/>
          </w:rPr>
          <w:t xml:space="preserve">Authorization Code validation is not done when using the response type </w:t>
        </w:r>
        <w:r>
          <w:rPr>
            <w:rStyle w:val="HTMLTypewriter"/>
            <w:lang w:val="en"/>
          </w:rPr>
          <w:t>code token</w:t>
        </w:r>
        <w:r>
          <w:rPr>
            <w:rFonts w:ascii="Verdana" w:eastAsia="Times New Roman" w:hAnsi="Verdana"/>
            <w:color w:val="000000"/>
            <w:lang w:val="en"/>
          </w:rPr>
          <w:t xml:space="preserve"> because the validation process requires an ID Token. </w:t>
        </w:r>
      </w:ins>
    </w:p>
    <w:p w14:paraId="7E5A0F5C" w14:textId="77777777" w:rsidR="00000000" w:rsidRDefault="003F103A">
      <w:pPr>
        <w:pStyle w:val="NormalWeb"/>
        <w:divId w:val="1567063107"/>
        <w:rPr>
          <w:ins w:id="468" w:author="Errata" w:date="2014-08-04T17:35:00Z"/>
          <w:rFonts w:ascii="Verdana" w:hAnsi="Verdana"/>
          <w:color w:val="000000"/>
          <w:lang w:val="en"/>
        </w:rPr>
      </w:pPr>
      <w:ins w:id="469" w:author="Errata" w:date="2014-08-04T17:35:00Z">
        <w:r>
          <w:rPr>
            <w:rFonts w:ascii="Verdana" w:hAnsi="Verdana"/>
            <w:color w:val="000000"/>
            <w:lang w:val="en"/>
          </w:rPr>
          <w:t xml:space="preserve">-18 </w:t>
        </w:r>
      </w:ins>
    </w:p>
    <w:p w14:paraId="600C489C" w14:textId="77777777" w:rsidR="00000000" w:rsidRDefault="003F103A">
      <w:pPr>
        <w:numPr>
          <w:ilvl w:val="0"/>
          <w:numId w:val="82"/>
        </w:numPr>
        <w:ind w:left="1200" w:right="480"/>
        <w:divId w:val="1567063107"/>
        <w:rPr>
          <w:ins w:id="470" w:author="Errata" w:date="2014-08-04T17:35:00Z"/>
          <w:rFonts w:ascii="Verdana" w:eastAsia="Times New Roman" w:hAnsi="Verdana"/>
          <w:color w:val="000000"/>
          <w:lang w:val="en"/>
        </w:rPr>
      </w:pPr>
      <w:ins w:id="471" w:author="Errata" w:date="2014-08-04T17:35:00Z">
        <w:r>
          <w:rPr>
            <w:rFonts w:ascii="Verdana" w:eastAsia="Times New Roman" w:hAnsi="Verdana"/>
            <w:color w:val="000000"/>
            <w:lang w:val="en"/>
          </w:rPr>
          <w:t xml:space="preserve">Final specification. </w:t>
        </w:r>
      </w:ins>
    </w:p>
    <w:p w14:paraId="524A832E" w14:textId="77777777" w:rsidR="00000000" w:rsidRDefault="003F103A">
      <w:pPr>
        <w:spacing w:before="0" w:beforeAutospacing="0" w:after="0" w:afterAutospacing="0"/>
        <w:divId w:val="1567063107"/>
        <w:rPr>
          <w:ins w:id="472" w:author="Errata" w:date="2014-08-04T17:35:00Z"/>
          <w:rFonts w:ascii="Verdana" w:eastAsia="Times New Roman" w:hAnsi="Verdana"/>
          <w:color w:val="000000"/>
          <w:lang w:val="en"/>
        </w:rPr>
      </w:pPr>
      <w:bookmarkStart w:id="473" w:name="rfc.authors"/>
      <w:bookmarkEnd w:id="473"/>
    </w:p>
    <w:p w14:paraId="0F9754E1" w14:textId="77777777" w:rsidR="00000000" w:rsidRDefault="003F103A">
      <w:pPr>
        <w:spacing w:before="0" w:beforeAutospacing="0" w:after="0" w:afterAutospacing="0"/>
        <w:divId w:val="1567063107"/>
        <w:rPr>
          <w:ins w:id="474" w:author="Errata" w:date="2014-08-04T17:35:00Z"/>
          <w:rFonts w:ascii="Verdana" w:eastAsia="Times New Roman" w:hAnsi="Verdana"/>
          <w:color w:val="000000"/>
          <w:lang w:val="en"/>
        </w:rPr>
      </w:pPr>
      <w:ins w:id="475" w:author="Errata" w:date="2014-08-04T17:35:00Z">
        <w:r>
          <w:rPr>
            <w:rFonts w:ascii="Verdana" w:eastAsia="Times New Roman" w:hAnsi="Verdana"/>
            <w:color w:val="000000"/>
            <w:lang w:val="en"/>
          </w:rPr>
          <w:pict>
            <v:rect id="_x0000_i1218"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38"/>
        <w:gridCol w:w="993"/>
      </w:tblGrid>
      <w:tr w:rsidR="00000000" w14:paraId="02891892" w14:textId="56A4A0C6">
        <w:trPr>
          <w:divId w:val="1567063107"/>
          <w:trHeight w:val="225"/>
          <w:tblCellSpacing w:w="12" w:type="dxa"/>
        </w:trPr>
        <w:tc>
          <w:tcPr>
            <w:tcW w:w="450" w:type="dxa"/>
            <w:shd w:val="clear" w:color="auto" w:fill="990000"/>
            <w:vAlign w:val="center"/>
            <w:hideMark/>
          </w:tcPr>
          <w:p w14:paraId="3B9FF50F" w14:textId="77777777" w:rsidR="00000000" w:rsidRDefault="003F103A">
            <w:pPr>
              <w:spacing w:before="0" w:beforeAutospacing="0" w:after="0" w:afterAutospacing="0" w:line="225" w:lineRule="atLeast"/>
              <w:jc w:val="center"/>
              <w:rPr>
                <w:rFonts w:ascii="Verdana" w:eastAsia="Times New Roman" w:hAnsi="Verdana"/>
                <w:color w:val="FFFFFF"/>
              </w:rPr>
            </w:pPr>
            <w:ins w:id="476" w:author="Errata" w:date="2014-08-04T17:35: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c>
          <w:tcPr>
            <w:tcW w:w="0" w:type="auto"/>
            <w:cellDel w:id="477" w:author="Errata" w:date="2014-08-04T17:35:00Z"/>
          </w:tcPr>
          <w:p w14:paraId="1ADD88B5" w14:textId="77777777" w:rsidR="00000000" w:rsidRDefault="003F103A">
            <w:pPr>
              <w:spacing w:before="0" w:beforeAutospacing="0" w:after="0" w:afterAutospacing="0"/>
              <w:rPr>
                <w:rFonts w:ascii="Verdana" w:eastAsia="Times New Roman" w:hAnsi="Verdana"/>
                <w:color w:val="000000"/>
                <w:sz w:val="20"/>
                <w:szCs w:val="20"/>
              </w:rPr>
            </w:pPr>
            <w:del w:id="478" w:author="Errata" w:date="2014-08-04T17:35:00Z">
              <w:r>
                <w:rPr>
                  <w:rFonts w:ascii="Verdana" w:eastAsia="Times New Roman" w:hAnsi="Verdana"/>
                  <w:color w:val="000000"/>
                  <w:sz w:val="20"/>
                  <w:szCs w:val="20"/>
                </w:rPr>
                <w:delText xml:space="preserve">Nat </w:delText>
              </w:r>
              <w:r>
                <w:rPr>
                  <w:rFonts w:ascii="Verdana" w:eastAsia="Times New Roman" w:hAnsi="Verdana"/>
                  <w:color w:val="000000"/>
                  <w:sz w:val="20"/>
                  <w:szCs w:val="20"/>
                </w:rPr>
                <w:lastRenderedPageBreak/>
                <w:delText>Sakimura</w:delText>
              </w:r>
            </w:del>
          </w:p>
        </w:tc>
      </w:tr>
    </w:tbl>
    <w:tbl>
      <w:tblPr>
        <w:tblW w:w="4950" w:type="pct"/>
        <w:tblCellSpacing w:w="0" w:type="dxa"/>
        <w:tblCellMar>
          <w:left w:w="0" w:type="dxa"/>
          <w:right w:w="0" w:type="dxa"/>
        </w:tblCellMar>
        <w:tblLook w:val="04A0" w:firstRow="1" w:lastRow="0" w:firstColumn="1" w:lastColumn="0" w:noHBand="0" w:noVBand="1"/>
        <w:tblDescription w:val="layout"/>
      </w:tblPr>
      <w:tblGrid>
        <w:gridCol w:w="2224"/>
        <w:gridCol w:w="7042"/>
      </w:tblGrid>
      <w:tr w:rsidR="00000000" w14:paraId="455AEBCD" w14:textId="77777777">
        <w:trPr>
          <w:divId w:val="165172408"/>
          <w:tblCellSpacing w:w="0" w:type="dxa"/>
          <w:del w:id="479" w:author="Errata" w:date="2014-08-04T17:35:00Z"/>
        </w:trPr>
        <w:tc>
          <w:tcPr>
            <w:tcW w:w="0" w:type="auto"/>
            <w:vAlign w:val="center"/>
            <w:hideMark/>
          </w:tcPr>
          <w:p w14:paraId="3B5D40FF" w14:textId="77777777" w:rsidR="00000000" w:rsidRDefault="003F103A">
            <w:pPr>
              <w:spacing w:before="0" w:beforeAutospacing="0" w:after="0" w:afterAutospacing="0"/>
              <w:rPr>
                <w:del w:id="480" w:author="Errata" w:date="2014-08-04T17:35:00Z"/>
                <w:rFonts w:ascii="Verdana" w:eastAsia="Times New Roman" w:hAnsi="Verdana"/>
                <w:color w:val="000000"/>
                <w:sz w:val="20"/>
                <w:szCs w:val="20"/>
              </w:rPr>
            </w:pPr>
            <w:del w:id="481" w:author="Errata" w:date="2014-08-04T17:35:00Z">
              <w:r>
                <w:rPr>
                  <w:rFonts w:ascii="Verdana" w:eastAsia="Times New Roman" w:hAnsi="Verdana"/>
                  <w:color w:val="000000"/>
                  <w:sz w:val="20"/>
                  <w:szCs w:val="20"/>
                </w:rPr>
                <w:lastRenderedPageBreak/>
                <w:delText> </w:delText>
              </w:r>
            </w:del>
          </w:p>
        </w:tc>
        <w:tc>
          <w:tcPr>
            <w:tcW w:w="0" w:type="auto"/>
            <w:vAlign w:val="center"/>
            <w:hideMark/>
          </w:tcPr>
          <w:p w14:paraId="03934F6E" w14:textId="77777777" w:rsidR="00000000" w:rsidRDefault="003F103A">
            <w:pPr>
              <w:spacing w:before="0" w:beforeAutospacing="0" w:after="0" w:afterAutospacing="0"/>
              <w:rPr>
                <w:del w:id="482" w:author="Errata" w:date="2014-08-04T17:35:00Z"/>
                <w:rFonts w:ascii="Verdana" w:eastAsia="Times New Roman" w:hAnsi="Verdana"/>
                <w:color w:val="000000"/>
                <w:sz w:val="20"/>
                <w:szCs w:val="20"/>
              </w:rPr>
            </w:pPr>
            <w:del w:id="483" w:author="Errata" w:date="2014-08-04T17:35:00Z">
              <w:r>
                <w:rPr>
                  <w:rFonts w:ascii="Verdana" w:eastAsia="Times New Roman" w:hAnsi="Verdana"/>
                  <w:color w:val="000000"/>
                  <w:sz w:val="20"/>
                  <w:szCs w:val="20"/>
                </w:rPr>
                <w:delText>Nomura Research Institute, Ltd.</w:delText>
              </w:r>
            </w:del>
          </w:p>
        </w:tc>
      </w:tr>
      <w:tr w:rsidR="00000000" w14:paraId="306E5122" w14:textId="77777777">
        <w:trPr>
          <w:divId w:val="165172408"/>
          <w:tblCellSpacing w:w="0" w:type="dxa"/>
          <w:del w:id="484" w:author="Errata" w:date="2014-08-04T17:35:00Z"/>
        </w:trPr>
        <w:tc>
          <w:tcPr>
            <w:tcW w:w="0" w:type="auto"/>
            <w:vAlign w:val="center"/>
            <w:hideMark/>
          </w:tcPr>
          <w:p w14:paraId="4C150431" w14:textId="77777777" w:rsidR="00000000" w:rsidRDefault="003F103A">
            <w:pPr>
              <w:spacing w:before="0" w:beforeAutospacing="0" w:after="0" w:afterAutospacing="0"/>
              <w:ind w:left="960"/>
              <w:jc w:val="right"/>
              <w:rPr>
                <w:del w:id="485" w:author="Errata" w:date="2014-08-04T17:35:00Z"/>
                <w:rFonts w:ascii="Verdana" w:eastAsia="Times New Roman" w:hAnsi="Verdana"/>
                <w:b/>
                <w:bCs/>
                <w:color w:val="000000"/>
                <w:sz w:val="20"/>
                <w:szCs w:val="20"/>
              </w:rPr>
            </w:pPr>
            <w:del w:id="486" w:author="Errata" w:date="2014-08-04T17:35:00Z">
              <w:r>
                <w:rPr>
                  <w:rFonts w:ascii="Verdana" w:eastAsia="Times New Roman" w:hAnsi="Verdana"/>
                  <w:b/>
                  <w:bCs/>
                  <w:color w:val="000000"/>
                  <w:sz w:val="20"/>
                  <w:szCs w:val="20"/>
                </w:rPr>
                <w:delText>Email: </w:delText>
              </w:r>
            </w:del>
          </w:p>
        </w:tc>
        <w:tc>
          <w:tcPr>
            <w:tcW w:w="0" w:type="auto"/>
            <w:vAlign w:val="center"/>
            <w:hideMark/>
          </w:tcPr>
          <w:p w14:paraId="5D4EBB25" w14:textId="77777777" w:rsidR="00000000" w:rsidRDefault="003F103A">
            <w:pPr>
              <w:spacing w:before="0" w:beforeAutospacing="0" w:after="0" w:afterAutospacing="0"/>
              <w:rPr>
                <w:del w:id="487" w:author="Errata" w:date="2014-08-04T17:35:00Z"/>
                <w:rFonts w:ascii="Verdana" w:eastAsia="Times New Roman" w:hAnsi="Verdana"/>
                <w:color w:val="000000"/>
                <w:sz w:val="20"/>
                <w:szCs w:val="20"/>
              </w:rPr>
            </w:pPr>
            <w:del w:id="488"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"mailto:n-sakimura@nri.co.jp"</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n-sakimura@nri.co.jp</w:delText>
              </w:r>
              <w:r>
                <w:rPr>
                  <w:rFonts w:ascii="Verdana" w:eastAsia="Times New Roman" w:hAnsi="Verdana"/>
                  <w:color w:val="000000"/>
                  <w:sz w:val="20"/>
                  <w:szCs w:val="20"/>
                </w:rPr>
                <w:fldChar w:fldCharType="end"/>
              </w:r>
            </w:del>
          </w:p>
        </w:tc>
      </w:tr>
      <w:tr w:rsidR="00000000" w14:paraId="46FFF87D" w14:textId="77777777">
        <w:trPr>
          <w:divId w:val="165172408"/>
          <w:tblCellSpacing w:w="0" w:type="dxa"/>
          <w:del w:id="489" w:author="Errata" w:date="2014-08-04T17:35:00Z"/>
        </w:trPr>
        <w:tc>
          <w:tcPr>
            <w:tcW w:w="0" w:type="auto"/>
            <w:vAlign w:val="center"/>
            <w:hideMark/>
          </w:tcPr>
          <w:p w14:paraId="132B6543" w14:textId="77777777" w:rsidR="00000000" w:rsidRDefault="003F103A">
            <w:pPr>
              <w:spacing w:before="0" w:beforeAutospacing="0" w:after="0" w:afterAutospacing="0"/>
              <w:ind w:left="960"/>
              <w:jc w:val="right"/>
              <w:rPr>
                <w:del w:id="490" w:author="Errata" w:date="2014-08-04T17:35:00Z"/>
                <w:rFonts w:ascii="Verdana" w:eastAsia="Times New Roman" w:hAnsi="Verdana"/>
                <w:b/>
                <w:bCs/>
                <w:color w:val="000000"/>
                <w:sz w:val="20"/>
                <w:szCs w:val="20"/>
              </w:rPr>
            </w:pPr>
            <w:del w:id="491" w:author="Errata" w:date="2014-08-04T17:35:00Z">
              <w:r>
                <w:rPr>
                  <w:rFonts w:ascii="Verdana" w:eastAsia="Times New Roman" w:hAnsi="Verdana"/>
                  <w:b/>
                  <w:bCs/>
                  <w:color w:val="000000"/>
                  <w:sz w:val="20"/>
                  <w:szCs w:val="20"/>
                </w:rPr>
                <w:delText>URI: </w:delText>
              </w:r>
            </w:del>
          </w:p>
        </w:tc>
        <w:tc>
          <w:tcPr>
            <w:tcW w:w="0" w:type="auto"/>
            <w:vAlign w:val="center"/>
            <w:hideMark/>
          </w:tcPr>
          <w:p w14:paraId="02D88200" w14:textId="77777777" w:rsidR="00000000" w:rsidRDefault="003F103A">
            <w:pPr>
              <w:spacing w:before="0" w:beforeAutospacing="0" w:after="0" w:afterAutospacing="0"/>
              <w:rPr>
                <w:del w:id="492" w:author="Errata" w:date="2014-08-04T17:35:00Z"/>
                <w:rFonts w:ascii="Verdana" w:eastAsia="Times New Roman" w:hAnsi="Verdana"/>
                <w:color w:val="000000"/>
                <w:sz w:val="20"/>
                <w:szCs w:val="20"/>
              </w:rPr>
            </w:pPr>
            <w:del w:id="49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"http://nat.sakimura.org/"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http://nat.sakimura.org/</w:delText>
              </w:r>
              <w:r>
                <w:rPr>
                  <w:rFonts w:ascii="Verdana" w:eastAsia="Times New Roman" w:hAnsi="Verdana"/>
                  <w:color w:val="000000"/>
                  <w:sz w:val="20"/>
                  <w:szCs w:val="20"/>
                </w:rPr>
                <w:fldChar w:fldCharType="end"/>
              </w:r>
            </w:del>
          </w:p>
        </w:tc>
      </w:tr>
      <w:tr w:rsidR="00000000" w14:paraId="0686B517" w14:textId="77777777">
        <w:trPr>
          <w:divId w:val="165172408"/>
          <w:tblCellSpacing w:w="0" w:type="dxa"/>
          <w:del w:id="494" w:author="Errata" w:date="2014-08-04T17:35:00Z"/>
        </w:trPr>
        <w:tc>
          <w:tcPr>
            <w:tcW w:w="0" w:type="auto"/>
            <w:vAlign w:val="center"/>
            <w:hideMark/>
          </w:tcPr>
          <w:p w14:paraId="64ECBFFB" w14:textId="77777777" w:rsidR="00000000" w:rsidRDefault="003F103A">
            <w:pPr>
              <w:spacing w:before="0" w:beforeAutospacing="0" w:after="0" w:afterAutospacing="0"/>
              <w:rPr>
                <w:del w:id="495" w:author="Errata" w:date="2014-08-04T17:35:00Z"/>
                <w:rFonts w:ascii="Verdana" w:eastAsia="Times New Roman" w:hAnsi="Verdana"/>
                <w:color w:val="000000"/>
              </w:rPr>
            </w:pPr>
            <w:del w:id="496" w:author="Errata" w:date="2014-08-04T17:35:00Z">
              <w:r>
                <w:rPr>
                  <w:rFonts w:ascii="Verdana" w:eastAsia="Times New Roman" w:hAnsi="Verdana"/>
                  <w:color w:val="000000"/>
                </w:rPr>
                <w:delText> </w:delText>
              </w:r>
            </w:del>
          </w:p>
        </w:tc>
        <w:tc>
          <w:tcPr>
            <w:tcW w:w="0" w:type="auto"/>
            <w:vAlign w:val="center"/>
            <w:hideMark/>
          </w:tcPr>
          <w:p w14:paraId="698DF897" w14:textId="77777777" w:rsidR="00000000" w:rsidRDefault="003F103A">
            <w:pPr>
              <w:spacing w:before="0" w:beforeAutospacing="0" w:after="0" w:afterAutospacing="0"/>
              <w:rPr>
                <w:del w:id="497" w:author="Errata" w:date="2014-08-04T17:35:00Z"/>
                <w:rFonts w:ascii="Verdana" w:eastAsia="Times New Roman" w:hAnsi="Verdana"/>
                <w:color w:val="000000"/>
              </w:rPr>
            </w:pPr>
            <w:del w:id="498" w:author="Errata" w:date="2014-08-04T17:35:00Z">
              <w:r>
                <w:rPr>
                  <w:rFonts w:ascii="Verdana" w:eastAsia="Times New Roman" w:hAnsi="Verdana"/>
                  <w:color w:val="000000"/>
                </w:rPr>
                <w:delText> </w:delText>
              </w:r>
            </w:del>
          </w:p>
        </w:tc>
      </w:tr>
      <w:tr w:rsidR="00000000" w14:paraId="43F2F626" w14:textId="77777777">
        <w:trPr>
          <w:divId w:val="165172408"/>
          <w:tblCellSpacing w:w="0" w:type="dxa"/>
          <w:del w:id="499" w:author="Errata" w:date="2014-08-04T17:35:00Z"/>
        </w:trPr>
        <w:tc>
          <w:tcPr>
            <w:tcW w:w="0" w:type="auto"/>
            <w:vAlign w:val="center"/>
            <w:hideMark/>
          </w:tcPr>
          <w:p w14:paraId="78DDECF9" w14:textId="77777777" w:rsidR="00000000" w:rsidRDefault="003F103A">
            <w:pPr>
              <w:spacing w:before="0" w:beforeAutospacing="0" w:after="0" w:afterAutospacing="0"/>
              <w:rPr>
                <w:del w:id="500" w:author="Errata" w:date="2014-08-04T17:35:00Z"/>
                <w:rFonts w:ascii="Verdana" w:eastAsia="Times New Roman" w:hAnsi="Verdana"/>
                <w:color w:val="000000"/>
                <w:sz w:val="20"/>
                <w:szCs w:val="20"/>
              </w:rPr>
            </w:pPr>
            <w:del w:id="501" w:author="Errata" w:date="2014-08-04T17:35:00Z">
              <w:r>
                <w:rPr>
                  <w:rFonts w:ascii="Verdana" w:eastAsia="Times New Roman" w:hAnsi="Verdana"/>
                  <w:color w:val="000000"/>
                  <w:sz w:val="20"/>
                  <w:szCs w:val="20"/>
                </w:rPr>
                <w:delText> </w:delText>
              </w:r>
            </w:del>
          </w:p>
        </w:tc>
        <w:tc>
          <w:tcPr>
            <w:tcW w:w="0" w:type="auto"/>
            <w:vAlign w:val="center"/>
            <w:hideMark/>
          </w:tcPr>
          <w:p w14:paraId="74D90071" w14:textId="77777777" w:rsidR="00000000" w:rsidRDefault="003F103A">
            <w:pPr>
              <w:spacing w:before="0" w:beforeAutospacing="0" w:after="0" w:afterAutospacing="0"/>
              <w:rPr>
                <w:del w:id="502" w:author="Errata" w:date="2014-08-04T17:35:00Z"/>
                <w:rFonts w:ascii="Verdana" w:eastAsia="Times New Roman" w:hAnsi="Verdana"/>
                <w:color w:val="000000"/>
                <w:sz w:val="20"/>
                <w:szCs w:val="20"/>
              </w:rPr>
            </w:pPr>
            <w:del w:id="503" w:author="Errata" w:date="2014-08-04T17:35:00Z">
              <w:r>
                <w:rPr>
                  <w:rFonts w:ascii="Verdana" w:eastAsia="Times New Roman" w:hAnsi="Verdana"/>
                  <w:color w:val="000000"/>
                  <w:sz w:val="20"/>
                  <w:szCs w:val="20"/>
                </w:rPr>
                <w:delText>John Bradley</w:delText>
              </w:r>
            </w:del>
          </w:p>
        </w:tc>
      </w:tr>
      <w:tr w:rsidR="00000000" w14:paraId="511CEC6A" w14:textId="77777777">
        <w:trPr>
          <w:divId w:val="165172408"/>
          <w:tblCellSpacing w:w="0" w:type="dxa"/>
          <w:del w:id="504" w:author="Errata" w:date="2014-08-04T17:35:00Z"/>
        </w:trPr>
        <w:tc>
          <w:tcPr>
            <w:tcW w:w="0" w:type="auto"/>
            <w:vAlign w:val="center"/>
            <w:hideMark/>
          </w:tcPr>
          <w:p w14:paraId="5AD9D676" w14:textId="77777777" w:rsidR="00000000" w:rsidRDefault="003F103A">
            <w:pPr>
              <w:spacing w:before="0" w:beforeAutospacing="0" w:after="0" w:afterAutospacing="0"/>
              <w:rPr>
                <w:del w:id="505" w:author="Errata" w:date="2014-08-04T17:35:00Z"/>
                <w:rFonts w:ascii="Verdana" w:eastAsia="Times New Roman" w:hAnsi="Verdana"/>
                <w:color w:val="000000"/>
                <w:sz w:val="20"/>
                <w:szCs w:val="20"/>
              </w:rPr>
            </w:pPr>
            <w:del w:id="506" w:author="Errata" w:date="2014-08-04T17:35:00Z">
              <w:r>
                <w:rPr>
                  <w:rFonts w:ascii="Verdana" w:eastAsia="Times New Roman" w:hAnsi="Verdana"/>
                  <w:color w:val="000000"/>
                  <w:sz w:val="20"/>
                  <w:szCs w:val="20"/>
                </w:rPr>
                <w:delText> </w:delText>
              </w:r>
            </w:del>
          </w:p>
        </w:tc>
        <w:tc>
          <w:tcPr>
            <w:tcW w:w="0" w:type="auto"/>
            <w:vAlign w:val="center"/>
            <w:hideMark/>
          </w:tcPr>
          <w:p w14:paraId="720551B8" w14:textId="77777777" w:rsidR="00000000" w:rsidRDefault="003F103A">
            <w:pPr>
              <w:spacing w:before="0" w:beforeAutospacing="0" w:after="0" w:afterAutospacing="0"/>
              <w:rPr>
                <w:del w:id="507" w:author="Errata" w:date="2014-08-04T17:35:00Z"/>
                <w:rFonts w:ascii="Verdana" w:eastAsia="Times New Roman" w:hAnsi="Verdana"/>
                <w:color w:val="000000"/>
                <w:sz w:val="20"/>
                <w:szCs w:val="20"/>
              </w:rPr>
            </w:pPr>
            <w:del w:id="508" w:author="Errata" w:date="2014-08-04T17:35:00Z">
              <w:r>
                <w:rPr>
                  <w:rFonts w:ascii="Verdana" w:eastAsia="Times New Roman" w:hAnsi="Verdana"/>
                  <w:color w:val="000000"/>
                  <w:sz w:val="20"/>
                  <w:szCs w:val="20"/>
                </w:rPr>
                <w:delText>Ping Identity</w:delText>
              </w:r>
            </w:del>
          </w:p>
        </w:tc>
      </w:tr>
      <w:tr w:rsidR="00000000" w14:paraId="3BD7F09A" w14:textId="77777777">
        <w:trPr>
          <w:divId w:val="165172408"/>
          <w:tblCellSpacing w:w="0" w:type="dxa"/>
          <w:del w:id="509" w:author="Errata" w:date="2014-08-04T17:35:00Z"/>
        </w:trPr>
        <w:tc>
          <w:tcPr>
            <w:tcW w:w="0" w:type="auto"/>
            <w:vAlign w:val="center"/>
            <w:hideMark/>
          </w:tcPr>
          <w:p w14:paraId="5DA67FFD" w14:textId="77777777" w:rsidR="00000000" w:rsidRDefault="003F103A">
            <w:pPr>
              <w:spacing w:before="0" w:beforeAutospacing="0" w:after="0" w:afterAutospacing="0"/>
              <w:ind w:left="960"/>
              <w:jc w:val="right"/>
              <w:rPr>
                <w:del w:id="510" w:author="Errata" w:date="2014-08-04T17:35:00Z"/>
                <w:rFonts w:ascii="Verdana" w:eastAsia="Times New Roman" w:hAnsi="Verdana"/>
                <w:b/>
                <w:bCs/>
                <w:color w:val="000000"/>
                <w:sz w:val="20"/>
                <w:szCs w:val="20"/>
              </w:rPr>
            </w:pPr>
            <w:del w:id="511" w:author="Errata" w:date="2014-08-04T17:35:00Z">
              <w:r>
                <w:rPr>
                  <w:rFonts w:ascii="Verdana" w:eastAsia="Times New Roman" w:hAnsi="Verdana"/>
                  <w:b/>
                  <w:bCs/>
                  <w:color w:val="000000"/>
                  <w:sz w:val="20"/>
                  <w:szCs w:val="20"/>
                </w:rPr>
                <w:delText>Email: </w:delText>
              </w:r>
            </w:del>
          </w:p>
        </w:tc>
        <w:tc>
          <w:tcPr>
            <w:tcW w:w="0" w:type="auto"/>
            <w:vAlign w:val="center"/>
            <w:hideMark/>
          </w:tcPr>
          <w:p w14:paraId="5788F2D0" w14:textId="77777777" w:rsidR="00000000" w:rsidRDefault="003F103A">
            <w:pPr>
              <w:spacing w:before="0" w:beforeAutospacing="0" w:after="0" w:afterAutospacing="0"/>
              <w:rPr>
                <w:del w:id="512" w:author="Errata" w:date="2014-08-04T17:35:00Z"/>
                <w:rFonts w:ascii="Verdana" w:eastAsia="Times New Roman" w:hAnsi="Verdana"/>
                <w:color w:val="000000"/>
                <w:sz w:val="20"/>
                <w:szCs w:val="20"/>
              </w:rPr>
            </w:pPr>
            <w:del w:id="51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"mailto:ve7jtb@ve7jtb.com"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ve7jtb@ve7jtb.com</w:delText>
              </w:r>
              <w:r>
                <w:rPr>
                  <w:rFonts w:ascii="Verdana" w:eastAsia="Times New Roman" w:hAnsi="Verdana"/>
                  <w:color w:val="000000"/>
                  <w:sz w:val="20"/>
                  <w:szCs w:val="20"/>
                </w:rPr>
                <w:fldChar w:fldCharType="end"/>
              </w:r>
            </w:del>
          </w:p>
        </w:tc>
      </w:tr>
      <w:tr w:rsidR="00000000" w14:paraId="0F1763DC" w14:textId="77777777">
        <w:trPr>
          <w:divId w:val="165172408"/>
          <w:tblCellSpacing w:w="0" w:type="dxa"/>
          <w:del w:id="514" w:author="Errata" w:date="2014-08-04T17:35:00Z"/>
        </w:trPr>
        <w:tc>
          <w:tcPr>
            <w:tcW w:w="0" w:type="auto"/>
            <w:vAlign w:val="center"/>
            <w:hideMark/>
          </w:tcPr>
          <w:p w14:paraId="66361205" w14:textId="77777777" w:rsidR="00000000" w:rsidRDefault="003F103A">
            <w:pPr>
              <w:spacing w:before="0" w:beforeAutospacing="0" w:after="0" w:afterAutospacing="0"/>
              <w:ind w:left="960"/>
              <w:jc w:val="right"/>
              <w:rPr>
                <w:del w:id="515" w:author="Errata" w:date="2014-08-04T17:35:00Z"/>
                <w:rFonts w:ascii="Verdana" w:eastAsia="Times New Roman" w:hAnsi="Verdana"/>
                <w:b/>
                <w:bCs/>
                <w:color w:val="000000"/>
                <w:sz w:val="20"/>
                <w:szCs w:val="20"/>
              </w:rPr>
            </w:pPr>
            <w:del w:id="516" w:author="Errata" w:date="2014-08-04T17:35:00Z">
              <w:r>
                <w:rPr>
                  <w:rFonts w:ascii="Verdana" w:eastAsia="Times New Roman" w:hAnsi="Verdana"/>
                  <w:b/>
                  <w:bCs/>
                  <w:color w:val="000000"/>
                  <w:sz w:val="20"/>
                  <w:szCs w:val="20"/>
                </w:rPr>
                <w:delText>URI: </w:delText>
              </w:r>
            </w:del>
          </w:p>
        </w:tc>
        <w:tc>
          <w:tcPr>
            <w:tcW w:w="0" w:type="auto"/>
            <w:vAlign w:val="center"/>
            <w:hideMark/>
          </w:tcPr>
          <w:p w14:paraId="435E2DFF" w14:textId="77777777" w:rsidR="00000000" w:rsidRDefault="003F103A">
            <w:pPr>
              <w:spacing w:before="0" w:beforeAutospacing="0" w:after="0" w:afterAutospacing="0"/>
              <w:rPr>
                <w:del w:id="517" w:author="Errata" w:date="2014-08-04T17:35:00Z"/>
                <w:rFonts w:ascii="Verdana" w:eastAsia="Times New Roman" w:hAnsi="Verdana"/>
                <w:color w:val="000000"/>
                <w:sz w:val="20"/>
                <w:szCs w:val="20"/>
              </w:rPr>
            </w:pPr>
            <w:del w:id="518"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"http://www.thread-safe.com/"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http://www.thread-safe.com/</w:delText>
              </w:r>
              <w:r>
                <w:rPr>
                  <w:rFonts w:ascii="Verdana" w:eastAsia="Times New Roman" w:hAnsi="Verdana"/>
                  <w:color w:val="000000"/>
                  <w:sz w:val="20"/>
                  <w:szCs w:val="20"/>
                </w:rPr>
                <w:fldChar w:fldCharType="end"/>
              </w:r>
            </w:del>
          </w:p>
        </w:tc>
      </w:tr>
      <w:tr w:rsidR="00000000" w14:paraId="1C3C1BC7" w14:textId="77777777">
        <w:trPr>
          <w:divId w:val="165172408"/>
          <w:tblCellSpacing w:w="0" w:type="dxa"/>
          <w:del w:id="519" w:author="Errata" w:date="2014-08-04T17:35:00Z"/>
        </w:trPr>
        <w:tc>
          <w:tcPr>
            <w:tcW w:w="0" w:type="auto"/>
            <w:vAlign w:val="center"/>
            <w:hideMark/>
          </w:tcPr>
          <w:p w14:paraId="0F5EA8B2" w14:textId="77777777" w:rsidR="00000000" w:rsidRDefault="003F103A">
            <w:pPr>
              <w:spacing w:before="0" w:beforeAutospacing="0" w:after="0" w:afterAutospacing="0"/>
              <w:rPr>
                <w:del w:id="520" w:author="Errata" w:date="2014-08-04T17:35:00Z"/>
                <w:rFonts w:ascii="Verdana" w:eastAsia="Times New Roman" w:hAnsi="Verdana"/>
                <w:color w:val="000000"/>
              </w:rPr>
            </w:pPr>
            <w:del w:id="521" w:author="Errata" w:date="2014-08-04T17:35:00Z">
              <w:r>
                <w:rPr>
                  <w:rFonts w:ascii="Verdana" w:eastAsia="Times New Roman" w:hAnsi="Verdana"/>
                  <w:color w:val="000000"/>
                </w:rPr>
                <w:delText> </w:delText>
              </w:r>
            </w:del>
          </w:p>
        </w:tc>
        <w:tc>
          <w:tcPr>
            <w:tcW w:w="0" w:type="auto"/>
            <w:vAlign w:val="center"/>
            <w:hideMark/>
          </w:tcPr>
          <w:p w14:paraId="3D7A69DD" w14:textId="77777777" w:rsidR="00000000" w:rsidRDefault="003F103A">
            <w:pPr>
              <w:spacing w:before="0" w:beforeAutospacing="0" w:after="0" w:afterAutospacing="0"/>
              <w:rPr>
                <w:del w:id="522" w:author="Errata" w:date="2014-08-04T17:35:00Z"/>
                <w:rFonts w:ascii="Verdana" w:eastAsia="Times New Roman" w:hAnsi="Verdana"/>
                <w:color w:val="000000"/>
              </w:rPr>
            </w:pPr>
            <w:del w:id="523" w:author="Errata" w:date="2014-08-04T17:35:00Z">
              <w:r>
                <w:rPr>
                  <w:rFonts w:ascii="Verdana" w:eastAsia="Times New Roman" w:hAnsi="Verdana"/>
                  <w:color w:val="000000"/>
                </w:rPr>
                <w:delText> </w:delText>
              </w:r>
            </w:del>
          </w:p>
        </w:tc>
      </w:tr>
      <w:tr w:rsidR="00000000" w14:paraId="201D2994" w14:textId="77777777">
        <w:trPr>
          <w:divId w:val="165172408"/>
          <w:tblCellSpacing w:w="0" w:type="dxa"/>
          <w:del w:id="524" w:author="Errata" w:date="2014-08-04T17:35:00Z"/>
        </w:trPr>
        <w:tc>
          <w:tcPr>
            <w:tcW w:w="0" w:type="auto"/>
            <w:vAlign w:val="center"/>
            <w:hideMark/>
          </w:tcPr>
          <w:p w14:paraId="490268A0" w14:textId="77777777" w:rsidR="00000000" w:rsidRDefault="003F103A">
            <w:pPr>
              <w:spacing w:before="0" w:beforeAutospacing="0" w:after="0" w:afterAutospacing="0"/>
              <w:rPr>
                <w:del w:id="525" w:author="Errata" w:date="2014-08-04T17:35:00Z"/>
                <w:rFonts w:ascii="Verdana" w:eastAsia="Times New Roman" w:hAnsi="Verdana"/>
                <w:color w:val="000000"/>
                <w:sz w:val="20"/>
                <w:szCs w:val="20"/>
              </w:rPr>
            </w:pPr>
            <w:del w:id="526" w:author="Errata" w:date="2014-08-04T17:35:00Z">
              <w:r>
                <w:rPr>
                  <w:rFonts w:ascii="Verdana" w:eastAsia="Times New Roman" w:hAnsi="Verdana"/>
                  <w:color w:val="000000"/>
                  <w:sz w:val="20"/>
                  <w:szCs w:val="20"/>
                </w:rPr>
                <w:delText> </w:delText>
              </w:r>
            </w:del>
          </w:p>
        </w:tc>
        <w:tc>
          <w:tcPr>
            <w:tcW w:w="0" w:type="auto"/>
            <w:vAlign w:val="center"/>
            <w:hideMark/>
          </w:tcPr>
          <w:p w14:paraId="7C7498F7" w14:textId="77777777" w:rsidR="00000000" w:rsidRDefault="003F103A">
            <w:pPr>
              <w:spacing w:before="0" w:beforeAutospacing="0" w:after="0" w:afterAutospacing="0"/>
              <w:rPr>
                <w:del w:id="527" w:author="Errata" w:date="2014-08-04T17:35:00Z"/>
                <w:rFonts w:ascii="Verdana" w:eastAsia="Times New Roman" w:hAnsi="Verdana"/>
                <w:color w:val="000000"/>
                <w:sz w:val="20"/>
                <w:szCs w:val="20"/>
              </w:rPr>
            </w:pPr>
            <w:del w:id="528" w:author="Errata" w:date="2014-08-04T17:35:00Z">
              <w:r>
                <w:rPr>
                  <w:rFonts w:ascii="Verdana" w:eastAsia="Times New Roman" w:hAnsi="Verdana"/>
                  <w:color w:val="000000"/>
                  <w:sz w:val="20"/>
                  <w:szCs w:val="20"/>
                </w:rPr>
                <w:delText>Michael B. Jones</w:delText>
              </w:r>
            </w:del>
          </w:p>
        </w:tc>
      </w:tr>
      <w:tr w:rsidR="00000000" w14:paraId="3F865D97" w14:textId="77777777">
        <w:trPr>
          <w:divId w:val="165172408"/>
          <w:tblCellSpacing w:w="0" w:type="dxa"/>
          <w:del w:id="529" w:author="Errata" w:date="2014-08-04T17:35:00Z"/>
        </w:trPr>
        <w:tc>
          <w:tcPr>
            <w:tcW w:w="0" w:type="auto"/>
            <w:vAlign w:val="center"/>
            <w:hideMark/>
          </w:tcPr>
          <w:p w14:paraId="19D0D12F" w14:textId="77777777" w:rsidR="00000000" w:rsidRDefault="003F103A">
            <w:pPr>
              <w:spacing w:before="0" w:beforeAutospacing="0" w:after="0" w:afterAutospacing="0"/>
              <w:rPr>
                <w:del w:id="530" w:author="Errata" w:date="2014-08-04T17:35:00Z"/>
                <w:rFonts w:ascii="Verdana" w:eastAsia="Times New Roman" w:hAnsi="Verdana"/>
                <w:color w:val="000000"/>
                <w:sz w:val="20"/>
                <w:szCs w:val="20"/>
              </w:rPr>
            </w:pPr>
            <w:del w:id="531" w:author="Errata" w:date="2014-08-04T17:35:00Z">
              <w:r>
                <w:rPr>
                  <w:rFonts w:ascii="Verdana" w:eastAsia="Times New Roman" w:hAnsi="Verdana"/>
                  <w:color w:val="000000"/>
                  <w:sz w:val="20"/>
                  <w:szCs w:val="20"/>
                </w:rPr>
                <w:delText> </w:delText>
              </w:r>
            </w:del>
          </w:p>
        </w:tc>
        <w:tc>
          <w:tcPr>
            <w:tcW w:w="0" w:type="auto"/>
            <w:vAlign w:val="center"/>
            <w:hideMark/>
          </w:tcPr>
          <w:p w14:paraId="7AF5B74F" w14:textId="77777777" w:rsidR="00000000" w:rsidRDefault="003F103A">
            <w:pPr>
              <w:spacing w:before="0" w:beforeAutospacing="0" w:after="0" w:afterAutospacing="0"/>
              <w:rPr>
                <w:del w:id="532" w:author="Errata" w:date="2014-08-04T17:35:00Z"/>
                <w:rFonts w:ascii="Verdana" w:eastAsia="Times New Roman" w:hAnsi="Verdana"/>
                <w:color w:val="000000"/>
                <w:sz w:val="20"/>
                <w:szCs w:val="20"/>
              </w:rPr>
            </w:pPr>
            <w:del w:id="533" w:author="Errata" w:date="2014-08-04T17:35:00Z">
              <w:r>
                <w:rPr>
                  <w:rFonts w:ascii="Verdana" w:eastAsia="Times New Roman" w:hAnsi="Verdana"/>
                  <w:color w:val="000000"/>
                  <w:sz w:val="20"/>
                  <w:szCs w:val="20"/>
                </w:rPr>
                <w:delText>Microsoft</w:delText>
              </w:r>
            </w:del>
          </w:p>
        </w:tc>
      </w:tr>
      <w:tr w:rsidR="00000000" w14:paraId="49F596A2" w14:textId="77777777">
        <w:trPr>
          <w:divId w:val="165172408"/>
          <w:tblCellSpacing w:w="0" w:type="dxa"/>
          <w:del w:id="534" w:author="Errata" w:date="2014-08-04T17:35:00Z"/>
        </w:trPr>
        <w:tc>
          <w:tcPr>
            <w:tcW w:w="0" w:type="auto"/>
            <w:vAlign w:val="center"/>
            <w:hideMark/>
          </w:tcPr>
          <w:p w14:paraId="20C1487E" w14:textId="77777777" w:rsidR="00000000" w:rsidRDefault="003F103A">
            <w:pPr>
              <w:spacing w:before="0" w:beforeAutospacing="0" w:after="0" w:afterAutospacing="0"/>
              <w:ind w:left="960"/>
              <w:jc w:val="right"/>
              <w:rPr>
                <w:del w:id="535" w:author="Errata" w:date="2014-08-04T17:35:00Z"/>
                <w:rFonts w:ascii="Verdana" w:eastAsia="Times New Roman" w:hAnsi="Verdana"/>
                <w:b/>
                <w:bCs/>
                <w:color w:val="000000"/>
                <w:sz w:val="20"/>
                <w:szCs w:val="20"/>
              </w:rPr>
            </w:pPr>
            <w:del w:id="536" w:author="Errata" w:date="2014-08-04T17:35:00Z">
              <w:r>
                <w:rPr>
                  <w:rFonts w:ascii="Verdana" w:eastAsia="Times New Roman" w:hAnsi="Verdana"/>
                  <w:b/>
                  <w:bCs/>
                  <w:color w:val="000000"/>
                  <w:sz w:val="20"/>
                  <w:szCs w:val="20"/>
                </w:rPr>
                <w:delText>Email: </w:delText>
              </w:r>
            </w:del>
          </w:p>
        </w:tc>
        <w:tc>
          <w:tcPr>
            <w:tcW w:w="0" w:type="auto"/>
            <w:vAlign w:val="center"/>
            <w:hideMark/>
          </w:tcPr>
          <w:p w14:paraId="3206CD0F" w14:textId="77777777" w:rsidR="00000000" w:rsidRDefault="003F103A">
            <w:pPr>
              <w:spacing w:before="0" w:beforeAutospacing="0" w:after="0" w:afterAutospacing="0"/>
              <w:rPr>
                <w:del w:id="537" w:author="Errata" w:date="2014-08-04T17:35:00Z"/>
                <w:rFonts w:ascii="Verdana" w:eastAsia="Times New Roman" w:hAnsi="Verdana"/>
                <w:color w:val="000000"/>
                <w:sz w:val="20"/>
                <w:szCs w:val="20"/>
              </w:rPr>
            </w:pPr>
            <w:del w:id="538"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"mailto:mbj@microsoft.com"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mbj@microsoft.com</w:delText>
              </w:r>
              <w:r>
                <w:rPr>
                  <w:rFonts w:ascii="Verdana" w:eastAsia="Times New Roman" w:hAnsi="Verdana"/>
                  <w:color w:val="000000"/>
                  <w:sz w:val="20"/>
                  <w:szCs w:val="20"/>
                </w:rPr>
                <w:fldChar w:fldCharType="end"/>
              </w:r>
            </w:del>
          </w:p>
        </w:tc>
      </w:tr>
      <w:tr w:rsidR="00000000" w14:paraId="6C8B12E1" w14:textId="77777777">
        <w:trPr>
          <w:divId w:val="165172408"/>
          <w:tblCellSpacing w:w="0" w:type="dxa"/>
          <w:del w:id="539" w:author="Errata" w:date="2014-08-04T17:35:00Z"/>
        </w:trPr>
        <w:tc>
          <w:tcPr>
            <w:tcW w:w="0" w:type="auto"/>
            <w:vAlign w:val="center"/>
            <w:hideMark/>
          </w:tcPr>
          <w:p w14:paraId="6DA0AB0D" w14:textId="77777777" w:rsidR="00000000" w:rsidRDefault="003F103A">
            <w:pPr>
              <w:spacing w:before="0" w:beforeAutospacing="0" w:after="0" w:afterAutospacing="0"/>
              <w:ind w:left="960"/>
              <w:jc w:val="right"/>
              <w:rPr>
                <w:del w:id="540" w:author="Errata" w:date="2014-08-04T17:35:00Z"/>
                <w:rFonts w:ascii="Verdana" w:eastAsia="Times New Roman" w:hAnsi="Verdana"/>
                <w:b/>
                <w:bCs/>
                <w:color w:val="000000"/>
                <w:sz w:val="20"/>
                <w:szCs w:val="20"/>
              </w:rPr>
            </w:pPr>
            <w:del w:id="541" w:author="Errata" w:date="2014-08-04T17:35:00Z">
              <w:r>
                <w:rPr>
                  <w:rFonts w:ascii="Verdana" w:eastAsia="Times New Roman" w:hAnsi="Verdana"/>
                  <w:b/>
                  <w:bCs/>
                  <w:color w:val="000000"/>
                  <w:sz w:val="20"/>
                  <w:szCs w:val="20"/>
                </w:rPr>
                <w:delText>URI: </w:delText>
              </w:r>
            </w:del>
          </w:p>
        </w:tc>
        <w:tc>
          <w:tcPr>
            <w:tcW w:w="0" w:type="auto"/>
            <w:vAlign w:val="center"/>
            <w:hideMark/>
          </w:tcPr>
          <w:p w14:paraId="47CF08A2" w14:textId="77777777" w:rsidR="00000000" w:rsidRDefault="003F103A">
            <w:pPr>
              <w:spacing w:before="0" w:beforeAutospacing="0" w:after="0" w:afterAutospacing="0"/>
              <w:rPr>
                <w:del w:id="542" w:author="Errata" w:date="2014-08-04T17:35:00Z"/>
                <w:rFonts w:ascii="Verdana" w:eastAsia="Times New Roman" w:hAnsi="Verdana"/>
                <w:color w:val="000000"/>
                <w:sz w:val="20"/>
                <w:szCs w:val="20"/>
              </w:rPr>
            </w:pPr>
            <w:del w:id="54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"http://self-issued.info/"</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http://self-issued.info/</w:delText>
              </w:r>
              <w:r>
                <w:rPr>
                  <w:rFonts w:ascii="Verdana" w:eastAsia="Times New Roman" w:hAnsi="Verdana"/>
                  <w:color w:val="000000"/>
                  <w:sz w:val="20"/>
                  <w:szCs w:val="20"/>
                </w:rPr>
                <w:fldChar w:fldCharType="end"/>
              </w:r>
            </w:del>
          </w:p>
        </w:tc>
      </w:tr>
      <w:tr w:rsidR="00000000" w14:paraId="4A1C4AA2" w14:textId="77777777">
        <w:trPr>
          <w:divId w:val="165172408"/>
          <w:tblCellSpacing w:w="0" w:type="dxa"/>
          <w:del w:id="544" w:author="Errata" w:date="2014-08-04T17:35:00Z"/>
        </w:trPr>
        <w:tc>
          <w:tcPr>
            <w:tcW w:w="0" w:type="auto"/>
            <w:vAlign w:val="center"/>
            <w:hideMark/>
          </w:tcPr>
          <w:p w14:paraId="2E602E63" w14:textId="77777777" w:rsidR="00000000" w:rsidRDefault="003F103A">
            <w:pPr>
              <w:spacing w:before="0" w:beforeAutospacing="0" w:after="0" w:afterAutospacing="0"/>
              <w:rPr>
                <w:del w:id="545" w:author="Errata" w:date="2014-08-04T17:35:00Z"/>
                <w:rFonts w:ascii="Verdana" w:eastAsia="Times New Roman" w:hAnsi="Verdana"/>
                <w:color w:val="000000"/>
              </w:rPr>
            </w:pPr>
            <w:del w:id="546" w:author="Errata" w:date="2014-08-04T17:35:00Z">
              <w:r>
                <w:rPr>
                  <w:rFonts w:ascii="Verdana" w:eastAsia="Times New Roman" w:hAnsi="Verdana"/>
                  <w:color w:val="000000"/>
                </w:rPr>
                <w:delText> </w:delText>
              </w:r>
            </w:del>
          </w:p>
        </w:tc>
        <w:tc>
          <w:tcPr>
            <w:tcW w:w="0" w:type="auto"/>
            <w:vAlign w:val="center"/>
            <w:hideMark/>
          </w:tcPr>
          <w:p w14:paraId="3AE04DFA" w14:textId="77777777" w:rsidR="00000000" w:rsidRDefault="003F103A">
            <w:pPr>
              <w:spacing w:before="0" w:beforeAutospacing="0" w:after="0" w:afterAutospacing="0"/>
              <w:rPr>
                <w:del w:id="547" w:author="Errata" w:date="2014-08-04T17:35:00Z"/>
                <w:rFonts w:ascii="Verdana" w:eastAsia="Times New Roman" w:hAnsi="Verdana"/>
                <w:color w:val="000000"/>
              </w:rPr>
            </w:pPr>
            <w:del w:id="548" w:author="Errata" w:date="2014-08-04T17:35:00Z">
              <w:r>
                <w:rPr>
                  <w:rFonts w:ascii="Verdana" w:eastAsia="Times New Roman" w:hAnsi="Verdana"/>
                  <w:color w:val="000000"/>
                </w:rPr>
                <w:delText> </w:delText>
              </w:r>
            </w:del>
          </w:p>
        </w:tc>
      </w:tr>
      <w:tr w:rsidR="00000000" w14:paraId="2F71C68A" w14:textId="77777777">
        <w:trPr>
          <w:divId w:val="165172408"/>
          <w:tblCellSpacing w:w="0" w:type="dxa"/>
          <w:del w:id="549" w:author="Errata" w:date="2014-08-04T17:35:00Z"/>
        </w:trPr>
        <w:tc>
          <w:tcPr>
            <w:tcW w:w="0" w:type="auto"/>
            <w:vAlign w:val="center"/>
            <w:hideMark/>
          </w:tcPr>
          <w:p w14:paraId="3A680863" w14:textId="77777777" w:rsidR="00000000" w:rsidRDefault="003F103A">
            <w:pPr>
              <w:spacing w:before="0" w:beforeAutospacing="0" w:after="0" w:afterAutospacing="0"/>
              <w:rPr>
                <w:del w:id="550" w:author="Errata" w:date="2014-08-04T17:35:00Z"/>
                <w:rFonts w:ascii="Verdana" w:eastAsia="Times New Roman" w:hAnsi="Verdana"/>
                <w:color w:val="000000"/>
                <w:sz w:val="20"/>
                <w:szCs w:val="20"/>
              </w:rPr>
            </w:pPr>
            <w:del w:id="551" w:author="Errata" w:date="2014-08-04T17:35:00Z">
              <w:r>
                <w:rPr>
                  <w:rFonts w:ascii="Verdana" w:eastAsia="Times New Roman" w:hAnsi="Verdana"/>
                  <w:color w:val="000000"/>
                  <w:sz w:val="20"/>
                  <w:szCs w:val="20"/>
                </w:rPr>
                <w:delText> </w:delText>
              </w:r>
            </w:del>
          </w:p>
        </w:tc>
        <w:tc>
          <w:tcPr>
            <w:tcW w:w="0" w:type="auto"/>
            <w:vAlign w:val="center"/>
            <w:hideMark/>
          </w:tcPr>
          <w:p w14:paraId="44168825" w14:textId="77777777" w:rsidR="00000000" w:rsidRDefault="003F103A">
            <w:pPr>
              <w:spacing w:before="0" w:beforeAutospacing="0" w:after="0" w:afterAutospacing="0"/>
              <w:rPr>
                <w:del w:id="552" w:author="Errata" w:date="2014-08-04T17:35:00Z"/>
                <w:rFonts w:ascii="Verdana" w:eastAsia="Times New Roman" w:hAnsi="Verdana"/>
                <w:color w:val="000000"/>
                <w:sz w:val="20"/>
                <w:szCs w:val="20"/>
              </w:rPr>
            </w:pPr>
            <w:del w:id="553" w:author="Errata" w:date="2014-08-04T17:35:00Z">
              <w:r>
                <w:rPr>
                  <w:rFonts w:ascii="Verdana" w:eastAsia="Times New Roman" w:hAnsi="Verdana"/>
                  <w:color w:val="000000"/>
                  <w:sz w:val="20"/>
                  <w:szCs w:val="20"/>
                </w:rPr>
                <w:delText>Breno de Medeiros</w:delText>
              </w:r>
            </w:del>
          </w:p>
        </w:tc>
      </w:tr>
      <w:tr w:rsidR="00000000" w14:paraId="154A4BC3" w14:textId="77777777">
        <w:trPr>
          <w:divId w:val="165172408"/>
          <w:tblCellSpacing w:w="0" w:type="dxa"/>
          <w:del w:id="554" w:author="Errata" w:date="2014-08-04T17:35:00Z"/>
        </w:trPr>
        <w:tc>
          <w:tcPr>
            <w:tcW w:w="0" w:type="auto"/>
            <w:vAlign w:val="center"/>
            <w:hideMark/>
          </w:tcPr>
          <w:p w14:paraId="3ADA6078" w14:textId="77777777" w:rsidR="00000000" w:rsidRDefault="003F103A">
            <w:pPr>
              <w:spacing w:before="0" w:beforeAutospacing="0" w:after="0" w:afterAutospacing="0"/>
              <w:rPr>
                <w:del w:id="555" w:author="Errata" w:date="2014-08-04T17:35:00Z"/>
                <w:rFonts w:ascii="Verdana" w:eastAsia="Times New Roman" w:hAnsi="Verdana"/>
                <w:color w:val="000000"/>
                <w:sz w:val="20"/>
                <w:szCs w:val="20"/>
              </w:rPr>
            </w:pPr>
            <w:del w:id="556" w:author="Errata" w:date="2014-08-04T17:35:00Z">
              <w:r>
                <w:rPr>
                  <w:rFonts w:ascii="Verdana" w:eastAsia="Times New Roman" w:hAnsi="Verdana"/>
                  <w:color w:val="000000"/>
                  <w:sz w:val="20"/>
                  <w:szCs w:val="20"/>
                </w:rPr>
                <w:delText> </w:delText>
              </w:r>
            </w:del>
          </w:p>
        </w:tc>
        <w:tc>
          <w:tcPr>
            <w:tcW w:w="0" w:type="auto"/>
            <w:vAlign w:val="center"/>
            <w:hideMark/>
          </w:tcPr>
          <w:p w14:paraId="66B3A83E" w14:textId="77777777" w:rsidR="00000000" w:rsidRDefault="003F103A">
            <w:pPr>
              <w:spacing w:before="0" w:beforeAutospacing="0" w:after="0" w:afterAutospacing="0"/>
              <w:rPr>
                <w:del w:id="557" w:author="Errata" w:date="2014-08-04T17:35:00Z"/>
                <w:rFonts w:ascii="Verdana" w:eastAsia="Times New Roman" w:hAnsi="Verdana"/>
                <w:color w:val="000000"/>
                <w:sz w:val="20"/>
                <w:szCs w:val="20"/>
              </w:rPr>
            </w:pPr>
            <w:del w:id="558" w:author="Errata" w:date="2014-08-04T17:35:00Z">
              <w:r>
                <w:rPr>
                  <w:rFonts w:ascii="Verdana" w:eastAsia="Times New Roman" w:hAnsi="Verdana"/>
                  <w:color w:val="000000"/>
                  <w:sz w:val="20"/>
                  <w:szCs w:val="20"/>
                </w:rPr>
                <w:delText>Google</w:delText>
              </w:r>
            </w:del>
          </w:p>
        </w:tc>
      </w:tr>
      <w:tr w:rsidR="00000000" w14:paraId="05D70661" w14:textId="77777777">
        <w:trPr>
          <w:divId w:val="165172408"/>
          <w:tblCellSpacing w:w="0" w:type="dxa"/>
          <w:del w:id="559" w:author="Errata" w:date="2014-08-04T17:35:00Z"/>
        </w:trPr>
        <w:tc>
          <w:tcPr>
            <w:tcW w:w="0" w:type="auto"/>
            <w:vAlign w:val="center"/>
            <w:hideMark/>
          </w:tcPr>
          <w:p w14:paraId="5E492745" w14:textId="77777777" w:rsidR="00000000" w:rsidRDefault="003F103A">
            <w:pPr>
              <w:spacing w:before="0" w:beforeAutospacing="0" w:after="0" w:afterAutospacing="0"/>
              <w:ind w:left="960"/>
              <w:jc w:val="right"/>
              <w:rPr>
                <w:del w:id="560" w:author="Errata" w:date="2014-08-04T17:35:00Z"/>
                <w:rFonts w:ascii="Verdana" w:eastAsia="Times New Roman" w:hAnsi="Verdana"/>
                <w:b/>
                <w:bCs/>
                <w:color w:val="000000"/>
                <w:sz w:val="20"/>
                <w:szCs w:val="20"/>
              </w:rPr>
            </w:pPr>
            <w:del w:id="561" w:author="Errata" w:date="2014-08-04T17:35:00Z">
              <w:r>
                <w:rPr>
                  <w:rFonts w:ascii="Verdana" w:eastAsia="Times New Roman" w:hAnsi="Verdana"/>
                  <w:b/>
                  <w:bCs/>
                  <w:color w:val="000000"/>
                  <w:sz w:val="20"/>
                  <w:szCs w:val="20"/>
                </w:rPr>
                <w:delText>Email: </w:delText>
              </w:r>
            </w:del>
          </w:p>
        </w:tc>
        <w:tc>
          <w:tcPr>
            <w:tcW w:w="0" w:type="auto"/>
            <w:vAlign w:val="center"/>
            <w:hideMark/>
          </w:tcPr>
          <w:p w14:paraId="37745B15" w14:textId="77777777" w:rsidR="00000000" w:rsidRDefault="003F103A">
            <w:pPr>
              <w:spacing w:before="0" w:beforeAutospacing="0" w:after="0" w:afterAutospacing="0"/>
              <w:rPr>
                <w:del w:id="562" w:author="Errata" w:date="2014-08-04T17:35:00Z"/>
                <w:rFonts w:ascii="Verdana" w:eastAsia="Times New Roman" w:hAnsi="Verdana"/>
                <w:color w:val="000000"/>
                <w:sz w:val="20"/>
                <w:szCs w:val="20"/>
              </w:rPr>
            </w:pPr>
            <w:del w:id="56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"mailto:breno@google.com"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breno@google.com</w:delText>
              </w:r>
              <w:r>
                <w:rPr>
                  <w:rFonts w:ascii="Verdana" w:eastAsia="Times New Roman" w:hAnsi="Verdana"/>
                  <w:color w:val="000000"/>
                  <w:sz w:val="20"/>
                  <w:szCs w:val="20"/>
                </w:rPr>
                <w:fldChar w:fldCharType="end"/>
              </w:r>
            </w:del>
          </w:p>
        </w:tc>
      </w:tr>
      <w:tr w:rsidR="00000000" w14:paraId="1F646E0C" w14:textId="77777777">
        <w:trPr>
          <w:divId w:val="165172408"/>
          <w:tblCellSpacing w:w="0" w:type="dxa"/>
          <w:del w:id="564" w:author="Errata" w:date="2014-08-04T17:35:00Z"/>
        </w:trPr>
        <w:tc>
          <w:tcPr>
            <w:tcW w:w="0" w:type="auto"/>
            <w:vAlign w:val="center"/>
            <w:hideMark/>
          </w:tcPr>
          <w:p w14:paraId="251C713C" w14:textId="77777777" w:rsidR="00000000" w:rsidRDefault="003F103A">
            <w:pPr>
              <w:spacing w:before="0" w:beforeAutospacing="0" w:after="0" w:afterAutospacing="0"/>
              <w:ind w:left="960"/>
              <w:jc w:val="right"/>
              <w:rPr>
                <w:del w:id="565" w:author="Errata" w:date="2014-08-04T17:35:00Z"/>
                <w:rFonts w:ascii="Verdana" w:eastAsia="Times New Roman" w:hAnsi="Verdana"/>
                <w:b/>
                <w:bCs/>
                <w:color w:val="000000"/>
                <w:sz w:val="20"/>
                <w:szCs w:val="20"/>
              </w:rPr>
            </w:pPr>
            <w:del w:id="566" w:author="Errata" w:date="2014-08-04T17:35:00Z">
              <w:r>
                <w:rPr>
                  <w:rFonts w:ascii="Verdana" w:eastAsia="Times New Roman" w:hAnsi="Verdana"/>
                  <w:b/>
                  <w:bCs/>
                  <w:color w:val="000000"/>
                  <w:sz w:val="20"/>
                  <w:szCs w:val="20"/>
                </w:rPr>
                <w:delText>URI: </w:delText>
              </w:r>
            </w:del>
          </w:p>
        </w:tc>
        <w:tc>
          <w:tcPr>
            <w:tcW w:w="0" w:type="auto"/>
            <w:vAlign w:val="center"/>
            <w:hideMark/>
          </w:tcPr>
          <w:p w14:paraId="4F30D4E6" w14:textId="77777777" w:rsidR="00000000" w:rsidRDefault="003F103A">
            <w:pPr>
              <w:spacing w:before="0" w:beforeAutospacing="0" w:after="0" w:afterAutospacing="0"/>
              <w:rPr>
                <w:del w:id="567" w:author="Errata" w:date="2014-08-04T17:35:00Z"/>
                <w:rFonts w:ascii="Verdana" w:eastAsia="Times New Roman" w:hAnsi="Verdana"/>
                <w:color w:val="000000"/>
                <w:sz w:val="20"/>
                <w:szCs w:val="20"/>
              </w:rPr>
            </w:pPr>
            <w:del w:id="568"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"http://stackoverflow.com/users/311376/breno"</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http://stackoverflow.com/users/311376/breno</w:delText>
              </w:r>
              <w:r>
                <w:rPr>
                  <w:rFonts w:ascii="Verdana" w:eastAsia="Times New Roman" w:hAnsi="Verdana"/>
                  <w:color w:val="000000"/>
                  <w:sz w:val="20"/>
                  <w:szCs w:val="20"/>
                </w:rPr>
                <w:fldChar w:fldCharType="end"/>
              </w:r>
            </w:del>
          </w:p>
        </w:tc>
      </w:tr>
      <w:tr w:rsidR="00000000" w14:paraId="312BE149" w14:textId="77777777">
        <w:trPr>
          <w:divId w:val="165172408"/>
          <w:tblCellSpacing w:w="0" w:type="dxa"/>
          <w:del w:id="569" w:author="Errata" w:date="2014-08-04T17:35:00Z"/>
        </w:trPr>
        <w:tc>
          <w:tcPr>
            <w:tcW w:w="0" w:type="auto"/>
            <w:vAlign w:val="center"/>
            <w:hideMark/>
          </w:tcPr>
          <w:p w14:paraId="6ADE8AD0" w14:textId="77777777" w:rsidR="00000000" w:rsidRDefault="003F103A">
            <w:pPr>
              <w:spacing w:before="0" w:beforeAutospacing="0" w:after="0" w:afterAutospacing="0"/>
              <w:rPr>
                <w:del w:id="570" w:author="Errata" w:date="2014-08-04T17:35:00Z"/>
                <w:rFonts w:ascii="Verdana" w:eastAsia="Times New Roman" w:hAnsi="Verdana"/>
                <w:color w:val="000000"/>
              </w:rPr>
            </w:pPr>
            <w:del w:id="571" w:author="Errata" w:date="2014-08-04T17:35:00Z">
              <w:r>
                <w:rPr>
                  <w:rFonts w:ascii="Verdana" w:eastAsia="Times New Roman" w:hAnsi="Verdana"/>
                  <w:color w:val="000000"/>
                </w:rPr>
                <w:delText> </w:delText>
              </w:r>
            </w:del>
          </w:p>
        </w:tc>
        <w:tc>
          <w:tcPr>
            <w:tcW w:w="0" w:type="auto"/>
            <w:vAlign w:val="center"/>
            <w:hideMark/>
          </w:tcPr>
          <w:p w14:paraId="76804033" w14:textId="77777777" w:rsidR="00000000" w:rsidRDefault="003F103A">
            <w:pPr>
              <w:spacing w:before="0" w:beforeAutospacing="0" w:after="0" w:afterAutospacing="0"/>
              <w:rPr>
                <w:del w:id="572" w:author="Errata" w:date="2014-08-04T17:35:00Z"/>
                <w:rFonts w:ascii="Verdana" w:eastAsia="Times New Roman" w:hAnsi="Verdana"/>
                <w:color w:val="000000"/>
              </w:rPr>
            </w:pPr>
            <w:del w:id="573" w:author="Errata" w:date="2014-08-04T17:35:00Z">
              <w:r>
                <w:rPr>
                  <w:rFonts w:ascii="Verdana" w:eastAsia="Times New Roman" w:hAnsi="Verdana"/>
                  <w:color w:val="000000"/>
                </w:rPr>
                <w:delText> </w:delText>
              </w:r>
            </w:del>
          </w:p>
        </w:tc>
      </w:tr>
      <w:tr w:rsidR="00000000" w14:paraId="376BCBD1" w14:textId="77777777">
        <w:trPr>
          <w:divId w:val="165172408"/>
          <w:tblCellSpacing w:w="0" w:type="dxa"/>
          <w:del w:id="574" w:author="Errata" w:date="2014-08-04T17:35:00Z"/>
        </w:trPr>
        <w:tc>
          <w:tcPr>
            <w:tcW w:w="0" w:type="auto"/>
            <w:vAlign w:val="center"/>
            <w:hideMark/>
          </w:tcPr>
          <w:p w14:paraId="7B6E71A0" w14:textId="77777777" w:rsidR="00000000" w:rsidRDefault="003F103A">
            <w:pPr>
              <w:spacing w:before="0" w:beforeAutospacing="0" w:after="0" w:afterAutospacing="0"/>
              <w:rPr>
                <w:del w:id="575" w:author="Errata" w:date="2014-08-04T17:35:00Z"/>
                <w:rFonts w:ascii="Verdana" w:eastAsia="Times New Roman" w:hAnsi="Verdana"/>
                <w:color w:val="000000"/>
                <w:sz w:val="20"/>
                <w:szCs w:val="20"/>
              </w:rPr>
            </w:pPr>
            <w:del w:id="576" w:author="Errata" w:date="2014-08-04T17:35:00Z">
              <w:r>
                <w:rPr>
                  <w:rFonts w:ascii="Verdana" w:eastAsia="Times New Roman" w:hAnsi="Verdana"/>
                  <w:color w:val="000000"/>
                  <w:sz w:val="20"/>
                  <w:szCs w:val="20"/>
                </w:rPr>
                <w:delText> </w:delText>
              </w:r>
            </w:del>
          </w:p>
        </w:tc>
        <w:tc>
          <w:tcPr>
            <w:tcW w:w="0" w:type="auto"/>
            <w:vAlign w:val="center"/>
            <w:hideMark/>
          </w:tcPr>
          <w:p w14:paraId="570A0B99" w14:textId="77777777" w:rsidR="00000000" w:rsidRDefault="003F103A">
            <w:pPr>
              <w:spacing w:before="0" w:beforeAutospacing="0" w:after="0" w:afterAutospacing="0"/>
              <w:rPr>
                <w:del w:id="577" w:author="Errata" w:date="2014-08-04T17:35:00Z"/>
                <w:rFonts w:ascii="Verdana" w:eastAsia="Times New Roman" w:hAnsi="Verdana"/>
                <w:color w:val="000000"/>
                <w:sz w:val="20"/>
                <w:szCs w:val="20"/>
              </w:rPr>
            </w:pPr>
            <w:del w:id="578" w:author="Errata" w:date="2014-08-04T17:35:00Z">
              <w:r>
                <w:rPr>
                  <w:rFonts w:ascii="Verdana" w:eastAsia="Times New Roman" w:hAnsi="Verdana"/>
                  <w:color w:val="000000"/>
                  <w:sz w:val="20"/>
                  <w:szCs w:val="20"/>
                </w:rPr>
                <w:delText>Chuck Mortimore</w:delText>
              </w:r>
            </w:del>
          </w:p>
        </w:tc>
      </w:tr>
      <w:tr w:rsidR="00000000" w14:paraId="26C70A50" w14:textId="77777777">
        <w:trPr>
          <w:divId w:val="165172408"/>
          <w:tblCellSpacing w:w="0" w:type="dxa"/>
          <w:del w:id="579" w:author="Errata" w:date="2014-08-04T17:35:00Z"/>
        </w:trPr>
        <w:tc>
          <w:tcPr>
            <w:tcW w:w="0" w:type="auto"/>
            <w:vAlign w:val="center"/>
            <w:hideMark/>
          </w:tcPr>
          <w:p w14:paraId="3D76E598" w14:textId="77777777" w:rsidR="00000000" w:rsidRDefault="003F103A">
            <w:pPr>
              <w:spacing w:before="0" w:beforeAutospacing="0" w:after="0" w:afterAutospacing="0"/>
              <w:rPr>
                <w:del w:id="580" w:author="Errata" w:date="2014-08-04T17:35:00Z"/>
                <w:rFonts w:ascii="Verdana" w:eastAsia="Times New Roman" w:hAnsi="Verdana"/>
                <w:color w:val="000000"/>
                <w:sz w:val="20"/>
                <w:szCs w:val="20"/>
              </w:rPr>
            </w:pPr>
            <w:del w:id="581" w:author="Errata" w:date="2014-08-04T17:35:00Z">
              <w:r>
                <w:rPr>
                  <w:rFonts w:ascii="Verdana" w:eastAsia="Times New Roman" w:hAnsi="Verdana"/>
                  <w:color w:val="000000"/>
                  <w:sz w:val="20"/>
                  <w:szCs w:val="20"/>
                </w:rPr>
                <w:delText> </w:delText>
              </w:r>
            </w:del>
          </w:p>
        </w:tc>
        <w:tc>
          <w:tcPr>
            <w:tcW w:w="0" w:type="auto"/>
            <w:vAlign w:val="center"/>
            <w:hideMark/>
          </w:tcPr>
          <w:p w14:paraId="1552DBCD" w14:textId="77777777" w:rsidR="00000000" w:rsidRDefault="003F103A">
            <w:pPr>
              <w:spacing w:before="0" w:beforeAutospacing="0" w:after="0" w:afterAutospacing="0"/>
              <w:rPr>
                <w:del w:id="582" w:author="Errata" w:date="2014-08-04T17:35:00Z"/>
                <w:rFonts w:ascii="Verdana" w:eastAsia="Times New Roman" w:hAnsi="Verdana"/>
                <w:color w:val="000000"/>
                <w:sz w:val="20"/>
                <w:szCs w:val="20"/>
              </w:rPr>
            </w:pPr>
            <w:del w:id="583" w:author="Errata" w:date="2014-08-04T17:35:00Z">
              <w:r>
                <w:rPr>
                  <w:rFonts w:ascii="Verdana" w:eastAsia="Times New Roman" w:hAnsi="Verdana"/>
                  <w:color w:val="000000"/>
                  <w:sz w:val="20"/>
                  <w:szCs w:val="20"/>
                </w:rPr>
                <w:delText>Salesforce</w:delText>
              </w:r>
            </w:del>
          </w:p>
        </w:tc>
      </w:tr>
      <w:tr w:rsidR="00000000" w14:paraId="6A8333E9" w14:textId="77777777">
        <w:trPr>
          <w:divId w:val="165172408"/>
          <w:tblCellSpacing w:w="0" w:type="dxa"/>
          <w:del w:id="584" w:author="Errata" w:date="2014-08-04T17:35:00Z"/>
        </w:trPr>
        <w:tc>
          <w:tcPr>
            <w:tcW w:w="0" w:type="auto"/>
            <w:vAlign w:val="center"/>
            <w:hideMark/>
          </w:tcPr>
          <w:p w14:paraId="3CE35370" w14:textId="77777777" w:rsidR="00000000" w:rsidRDefault="003F103A">
            <w:pPr>
              <w:spacing w:before="0" w:beforeAutospacing="0" w:after="0" w:afterAutospacing="0"/>
              <w:ind w:left="960"/>
              <w:jc w:val="right"/>
              <w:rPr>
                <w:del w:id="585" w:author="Errata" w:date="2014-08-04T17:35:00Z"/>
                <w:rFonts w:ascii="Verdana" w:eastAsia="Times New Roman" w:hAnsi="Verdana"/>
                <w:b/>
                <w:bCs/>
                <w:color w:val="000000"/>
                <w:sz w:val="20"/>
                <w:szCs w:val="20"/>
              </w:rPr>
            </w:pPr>
            <w:del w:id="586" w:author="Errata" w:date="2014-08-04T17:35:00Z">
              <w:r>
                <w:rPr>
                  <w:rFonts w:ascii="Verdana" w:eastAsia="Times New Roman" w:hAnsi="Verdana"/>
                  <w:b/>
                  <w:bCs/>
                  <w:color w:val="000000"/>
                  <w:sz w:val="20"/>
                  <w:szCs w:val="20"/>
                </w:rPr>
                <w:delText>Email: </w:delText>
              </w:r>
            </w:del>
          </w:p>
        </w:tc>
        <w:tc>
          <w:tcPr>
            <w:tcW w:w="0" w:type="auto"/>
            <w:vAlign w:val="center"/>
            <w:hideMark/>
          </w:tcPr>
          <w:p w14:paraId="7804C840" w14:textId="77777777" w:rsidR="00000000" w:rsidRDefault="003F103A">
            <w:pPr>
              <w:spacing w:before="0" w:beforeAutospacing="0" w:after="0" w:afterAutospacing="0"/>
              <w:rPr>
                <w:del w:id="587" w:author="Errata" w:date="2014-08-04T17:35:00Z"/>
                <w:rFonts w:ascii="Verdana" w:eastAsia="Times New Roman" w:hAnsi="Verdana"/>
                <w:color w:val="000000"/>
                <w:sz w:val="20"/>
                <w:szCs w:val="20"/>
              </w:rPr>
            </w:pPr>
            <w:del w:id="588"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"mailto:cmortimore@salesforce.com"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cmortimore@salesforce.com</w:delText>
              </w:r>
              <w:r>
                <w:rPr>
                  <w:rFonts w:ascii="Verdana" w:eastAsia="Times New Roman" w:hAnsi="Verdana"/>
                  <w:color w:val="000000"/>
                  <w:sz w:val="20"/>
                  <w:szCs w:val="20"/>
                </w:rPr>
                <w:fldChar w:fldCharType="end"/>
              </w:r>
            </w:del>
          </w:p>
        </w:tc>
      </w:tr>
      <w:tr w:rsidR="00000000" w14:paraId="234A4388" w14:textId="77777777">
        <w:trPr>
          <w:divId w:val="165172408"/>
          <w:tblCellSpacing w:w="0" w:type="dxa"/>
          <w:del w:id="589" w:author="Errata" w:date="2014-08-04T17:35:00Z"/>
        </w:trPr>
        <w:tc>
          <w:tcPr>
            <w:tcW w:w="0" w:type="auto"/>
            <w:vAlign w:val="center"/>
            <w:hideMark/>
          </w:tcPr>
          <w:p w14:paraId="466B6ACE" w14:textId="77777777" w:rsidR="00000000" w:rsidRDefault="003F103A">
            <w:pPr>
              <w:spacing w:before="0" w:beforeAutospacing="0" w:after="0" w:afterAutospacing="0"/>
              <w:ind w:left="960"/>
              <w:jc w:val="right"/>
              <w:rPr>
                <w:del w:id="590" w:author="Errata" w:date="2014-08-04T17:35:00Z"/>
                <w:rFonts w:ascii="Verdana" w:eastAsia="Times New Roman" w:hAnsi="Verdana"/>
                <w:b/>
                <w:bCs/>
                <w:color w:val="000000"/>
                <w:sz w:val="20"/>
                <w:szCs w:val="20"/>
              </w:rPr>
            </w:pPr>
            <w:del w:id="591" w:author="Errata" w:date="2014-08-04T17:35:00Z">
              <w:r>
                <w:rPr>
                  <w:rFonts w:ascii="Verdana" w:eastAsia="Times New Roman" w:hAnsi="Verdana"/>
                  <w:b/>
                  <w:bCs/>
                  <w:color w:val="000000"/>
                  <w:sz w:val="20"/>
                  <w:szCs w:val="20"/>
                </w:rPr>
                <w:delText>URI: </w:delText>
              </w:r>
            </w:del>
          </w:p>
        </w:tc>
        <w:tc>
          <w:tcPr>
            <w:tcW w:w="0" w:type="auto"/>
            <w:vAlign w:val="center"/>
            <w:hideMark/>
          </w:tcPr>
          <w:p w14:paraId="21ED2FAA" w14:textId="77777777" w:rsidR="00000000" w:rsidRDefault="003F103A">
            <w:pPr>
              <w:spacing w:before="0" w:beforeAutospacing="0" w:after="0" w:afterAutospacing="0"/>
              <w:rPr>
                <w:del w:id="592" w:author="Errata" w:date="2014-08-04T17:35:00Z"/>
                <w:rFonts w:ascii="Verdana" w:eastAsia="Times New Roman" w:hAnsi="Verdana"/>
                <w:color w:val="000000"/>
                <w:sz w:val="20"/>
                <w:szCs w:val="20"/>
              </w:rPr>
            </w:pPr>
            <w:del w:id="593"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"https://twitter.com/cmort"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https://twitter.com/cmort</w:delText>
              </w:r>
              <w:r>
                <w:rPr>
                  <w:rFonts w:ascii="Verdana" w:eastAsia="Times New Roman" w:hAnsi="Verdana"/>
                  <w:color w:val="000000"/>
                  <w:sz w:val="20"/>
                  <w:szCs w:val="20"/>
                </w:rPr>
                <w:fldChar w:fldCharType="end"/>
              </w:r>
            </w:del>
          </w:p>
        </w:tc>
      </w:tr>
    </w:tbl>
    <w:p w14:paraId="60803D87" w14:textId="77777777" w:rsidR="00000000" w:rsidRDefault="003F103A">
      <w:pPr>
        <w:pStyle w:val="Heading3"/>
        <w:divId w:val="1567063107"/>
        <w:rPr>
          <w:ins w:id="594" w:author="Errata" w:date="2014-08-04T17:35:00Z"/>
          <w:rFonts w:eastAsia="Times New Roman"/>
          <w:lang w:val="en"/>
        </w:rPr>
      </w:pPr>
      <w:ins w:id="595" w:author="Errata" w:date="2014-08-04T17:35:00Z">
        <w:r>
          <w:rPr>
            <w:rFonts w:eastAsia="Times New Roman"/>
            <w:lang w:val="en"/>
          </w:rPr>
          <w:t>Authors' Addresses</w:t>
        </w:r>
      </w:ins>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2515A9ED" w14:textId="77777777">
        <w:trPr>
          <w:divId w:val="1567063107"/>
          <w:tblCellSpacing w:w="0" w:type="dxa"/>
          <w:ins w:id="596" w:author="Errata" w:date="2014-08-04T17:35:00Z"/>
        </w:trPr>
        <w:tc>
          <w:tcPr>
            <w:tcW w:w="0" w:type="auto"/>
            <w:vAlign w:val="center"/>
            <w:hideMark/>
          </w:tcPr>
          <w:p w14:paraId="32C54F7E" w14:textId="77777777" w:rsidR="00000000" w:rsidRDefault="003F103A">
            <w:pPr>
              <w:spacing w:before="0" w:beforeAutospacing="0" w:after="0" w:afterAutospacing="0"/>
              <w:rPr>
                <w:ins w:id="597" w:author="Errata" w:date="2014-08-04T17:35:00Z"/>
                <w:rFonts w:ascii="Verdana" w:eastAsia="Times New Roman" w:hAnsi="Verdana"/>
                <w:color w:val="000000"/>
                <w:sz w:val="20"/>
                <w:szCs w:val="20"/>
              </w:rPr>
            </w:pPr>
            <w:ins w:id="598" w:author="Errata" w:date="2014-08-04T17:35:00Z">
              <w:r>
                <w:rPr>
                  <w:rFonts w:ascii="Verdana" w:eastAsia="Times New Roman" w:hAnsi="Verdana"/>
                  <w:color w:val="000000"/>
                  <w:sz w:val="20"/>
                  <w:szCs w:val="20"/>
                </w:rPr>
                <w:t> </w:t>
              </w:r>
            </w:ins>
          </w:p>
        </w:tc>
        <w:tc>
          <w:tcPr>
            <w:tcW w:w="0" w:type="auto"/>
            <w:vAlign w:val="center"/>
            <w:hideMark/>
          </w:tcPr>
          <w:p w14:paraId="56877162" w14:textId="77777777" w:rsidR="00000000" w:rsidRDefault="003F103A">
            <w:pPr>
              <w:spacing w:before="0" w:beforeAutospacing="0" w:after="0" w:afterAutospacing="0"/>
              <w:rPr>
                <w:ins w:id="599" w:author="Errata" w:date="2014-08-04T17:35:00Z"/>
                <w:rFonts w:ascii="Verdana" w:eastAsia="Times New Roman" w:hAnsi="Verdana"/>
                <w:color w:val="000000"/>
                <w:sz w:val="20"/>
                <w:szCs w:val="20"/>
              </w:rPr>
            </w:pPr>
            <w:ins w:id="600" w:author="Errata" w:date="2014-08-04T17:35:00Z">
              <w:r>
                <w:rPr>
                  <w:rFonts w:ascii="Verdana" w:eastAsia="Times New Roman" w:hAnsi="Verdana"/>
                  <w:color w:val="000000"/>
                  <w:sz w:val="20"/>
                  <w:szCs w:val="20"/>
                </w:rPr>
                <w:t>Nat Sakimura</w:t>
              </w:r>
            </w:ins>
          </w:p>
        </w:tc>
      </w:tr>
      <w:tr w:rsidR="00000000" w14:paraId="11C5E888" w14:textId="77777777">
        <w:trPr>
          <w:divId w:val="1567063107"/>
          <w:tblCellSpacing w:w="0" w:type="dxa"/>
          <w:ins w:id="601" w:author="Errata" w:date="2014-08-04T17:35:00Z"/>
        </w:trPr>
        <w:tc>
          <w:tcPr>
            <w:tcW w:w="0" w:type="auto"/>
            <w:vAlign w:val="center"/>
            <w:hideMark/>
          </w:tcPr>
          <w:p w14:paraId="4B249D19" w14:textId="77777777" w:rsidR="00000000" w:rsidRDefault="003F103A">
            <w:pPr>
              <w:spacing w:before="0" w:beforeAutospacing="0" w:after="0" w:afterAutospacing="0"/>
              <w:rPr>
                <w:ins w:id="602" w:author="Errata" w:date="2014-08-04T17:35:00Z"/>
                <w:rFonts w:ascii="Verdana" w:eastAsia="Times New Roman" w:hAnsi="Verdana"/>
                <w:color w:val="000000"/>
                <w:sz w:val="20"/>
                <w:szCs w:val="20"/>
              </w:rPr>
            </w:pPr>
            <w:ins w:id="603" w:author="Errata" w:date="2014-08-04T17:35:00Z">
              <w:r>
                <w:rPr>
                  <w:rFonts w:ascii="Verdana" w:eastAsia="Times New Roman" w:hAnsi="Verdana"/>
                  <w:color w:val="000000"/>
                  <w:sz w:val="20"/>
                  <w:szCs w:val="20"/>
                </w:rPr>
                <w:t> </w:t>
              </w:r>
            </w:ins>
          </w:p>
        </w:tc>
        <w:tc>
          <w:tcPr>
            <w:tcW w:w="0" w:type="auto"/>
            <w:vAlign w:val="center"/>
            <w:hideMark/>
          </w:tcPr>
          <w:p w14:paraId="56ABA42B" w14:textId="77777777" w:rsidR="00000000" w:rsidRDefault="003F103A">
            <w:pPr>
              <w:spacing w:before="0" w:beforeAutospacing="0" w:after="0" w:afterAutospacing="0"/>
              <w:rPr>
                <w:ins w:id="604" w:author="Errata" w:date="2014-08-04T17:35:00Z"/>
                <w:rFonts w:ascii="Verdana" w:eastAsia="Times New Roman" w:hAnsi="Verdana"/>
                <w:color w:val="000000"/>
                <w:sz w:val="20"/>
                <w:szCs w:val="20"/>
              </w:rPr>
            </w:pPr>
            <w:ins w:id="605" w:author="Errata" w:date="2014-08-04T17:35:00Z">
              <w:r>
                <w:rPr>
                  <w:rFonts w:ascii="Verdana" w:eastAsia="Times New Roman" w:hAnsi="Verdana"/>
                  <w:color w:val="000000"/>
                  <w:sz w:val="20"/>
                  <w:szCs w:val="20"/>
                </w:rPr>
                <w:t>Nomura Research Institute, Ltd.</w:t>
              </w:r>
            </w:ins>
          </w:p>
        </w:tc>
      </w:tr>
      <w:tr w:rsidR="00000000" w14:paraId="0AF2B171" w14:textId="77777777">
        <w:trPr>
          <w:divId w:val="1567063107"/>
          <w:tblCellSpacing w:w="0" w:type="dxa"/>
          <w:ins w:id="606" w:author="Errata" w:date="2014-08-04T17:35:00Z"/>
        </w:trPr>
        <w:tc>
          <w:tcPr>
            <w:tcW w:w="0" w:type="auto"/>
            <w:vAlign w:val="center"/>
            <w:hideMark/>
          </w:tcPr>
          <w:p w14:paraId="707653E3" w14:textId="77777777" w:rsidR="00000000" w:rsidRDefault="003F103A">
            <w:pPr>
              <w:spacing w:before="0" w:beforeAutospacing="0" w:after="0" w:afterAutospacing="0"/>
              <w:ind w:left="960"/>
              <w:jc w:val="right"/>
              <w:rPr>
                <w:ins w:id="607" w:author="Errata" w:date="2014-08-04T17:35:00Z"/>
                <w:rFonts w:ascii="Verdana" w:eastAsia="Times New Roman" w:hAnsi="Verdana"/>
                <w:b/>
                <w:bCs/>
                <w:color w:val="000000"/>
                <w:sz w:val="20"/>
                <w:szCs w:val="20"/>
              </w:rPr>
            </w:pPr>
            <w:ins w:id="608" w:author="Errata" w:date="2014-08-04T17:35:00Z">
              <w:r>
                <w:rPr>
                  <w:rFonts w:ascii="Verdana" w:eastAsia="Times New Roman" w:hAnsi="Verdana"/>
                  <w:b/>
                  <w:bCs/>
                  <w:color w:val="000000"/>
                  <w:sz w:val="20"/>
                  <w:szCs w:val="20"/>
                </w:rPr>
                <w:t>Email: </w:t>
              </w:r>
            </w:ins>
          </w:p>
        </w:tc>
        <w:tc>
          <w:tcPr>
            <w:tcW w:w="0" w:type="auto"/>
            <w:vAlign w:val="center"/>
            <w:hideMark/>
          </w:tcPr>
          <w:p w14:paraId="067D2B4C" w14:textId="77777777" w:rsidR="00000000" w:rsidRDefault="003F103A">
            <w:pPr>
              <w:spacing w:before="0" w:beforeAutospacing="0" w:after="0" w:afterAutospacing="0"/>
              <w:rPr>
                <w:ins w:id="609" w:author="Errata" w:date="2014-08-04T17:35:00Z"/>
                <w:rFonts w:ascii="Verdana" w:eastAsia="Times New Roman" w:hAnsi="Verdana"/>
                <w:color w:val="000000"/>
                <w:sz w:val="20"/>
                <w:szCs w:val="20"/>
              </w:rPr>
            </w:pPr>
            <w:ins w:id="610"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"mailto:n-sakimura@nri.co.jp"</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n-sakimura@nri.co.jp</w:t>
              </w:r>
              <w:r>
                <w:rPr>
                  <w:rFonts w:ascii="Verdana" w:eastAsia="Times New Roman" w:hAnsi="Verdana"/>
                  <w:color w:val="000000"/>
                  <w:sz w:val="20"/>
                  <w:szCs w:val="20"/>
                </w:rPr>
                <w:fldChar w:fldCharType="end"/>
              </w:r>
            </w:ins>
          </w:p>
        </w:tc>
      </w:tr>
      <w:tr w:rsidR="00000000" w14:paraId="7AD28D74" w14:textId="77777777">
        <w:trPr>
          <w:divId w:val="1567063107"/>
          <w:tblCellSpacing w:w="0" w:type="dxa"/>
          <w:ins w:id="611" w:author="Errata" w:date="2014-08-04T17:35:00Z"/>
        </w:trPr>
        <w:tc>
          <w:tcPr>
            <w:tcW w:w="0" w:type="auto"/>
            <w:vAlign w:val="center"/>
            <w:hideMark/>
          </w:tcPr>
          <w:p w14:paraId="1B8E03AF" w14:textId="77777777" w:rsidR="00000000" w:rsidRDefault="003F103A">
            <w:pPr>
              <w:spacing w:before="0" w:beforeAutospacing="0" w:after="0" w:afterAutospacing="0"/>
              <w:ind w:left="960"/>
              <w:jc w:val="right"/>
              <w:rPr>
                <w:ins w:id="612" w:author="Errata" w:date="2014-08-04T17:35:00Z"/>
                <w:rFonts w:ascii="Verdana" w:eastAsia="Times New Roman" w:hAnsi="Verdana"/>
                <w:b/>
                <w:bCs/>
                <w:color w:val="000000"/>
                <w:sz w:val="20"/>
                <w:szCs w:val="20"/>
              </w:rPr>
            </w:pPr>
            <w:ins w:id="613" w:author="Errata" w:date="2014-08-04T17:35:00Z">
              <w:r>
                <w:rPr>
                  <w:rFonts w:ascii="Verdana" w:eastAsia="Times New Roman" w:hAnsi="Verdana"/>
                  <w:b/>
                  <w:bCs/>
                  <w:color w:val="000000"/>
                  <w:sz w:val="20"/>
                  <w:szCs w:val="20"/>
                </w:rPr>
                <w:t>URI: </w:t>
              </w:r>
            </w:ins>
          </w:p>
        </w:tc>
        <w:tc>
          <w:tcPr>
            <w:tcW w:w="0" w:type="auto"/>
            <w:vAlign w:val="center"/>
            <w:hideMark/>
          </w:tcPr>
          <w:p w14:paraId="32301CED" w14:textId="77777777" w:rsidR="00000000" w:rsidRDefault="003F103A">
            <w:pPr>
              <w:spacing w:before="0" w:beforeAutospacing="0" w:after="0" w:afterAutospacing="0"/>
              <w:rPr>
                <w:ins w:id="614" w:author="Errata" w:date="2014-08-04T17:35:00Z"/>
                <w:rFonts w:ascii="Verdana" w:eastAsia="Times New Roman" w:hAnsi="Verdana"/>
                <w:color w:val="000000"/>
                <w:sz w:val="20"/>
                <w:szCs w:val="20"/>
              </w:rPr>
            </w:pPr>
            <w:ins w:id="615"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"http://nat.sakimura.org/"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http://nat.sakimura.org/</w:t>
              </w:r>
              <w:r>
                <w:rPr>
                  <w:rFonts w:ascii="Verdana" w:eastAsia="Times New Roman" w:hAnsi="Verdana"/>
                  <w:color w:val="000000"/>
                  <w:sz w:val="20"/>
                  <w:szCs w:val="20"/>
                </w:rPr>
                <w:fldChar w:fldCharType="end"/>
              </w:r>
            </w:ins>
          </w:p>
        </w:tc>
      </w:tr>
      <w:tr w:rsidR="00000000" w14:paraId="43E306C3" w14:textId="77777777">
        <w:trPr>
          <w:divId w:val="1567063107"/>
          <w:tblCellSpacing w:w="0" w:type="dxa"/>
          <w:ins w:id="616" w:author="Errata" w:date="2014-08-04T17:35:00Z"/>
        </w:trPr>
        <w:tc>
          <w:tcPr>
            <w:tcW w:w="0" w:type="auto"/>
            <w:vAlign w:val="center"/>
            <w:hideMark/>
          </w:tcPr>
          <w:p w14:paraId="7A89A7C7" w14:textId="77777777" w:rsidR="00000000" w:rsidRDefault="003F103A">
            <w:pPr>
              <w:spacing w:before="0" w:beforeAutospacing="0" w:after="0" w:afterAutospacing="0"/>
              <w:rPr>
                <w:ins w:id="617" w:author="Errata" w:date="2014-08-04T17:35:00Z"/>
                <w:rFonts w:ascii="Verdana" w:eastAsia="Times New Roman" w:hAnsi="Verdana"/>
                <w:color w:val="000000"/>
              </w:rPr>
            </w:pPr>
            <w:ins w:id="618" w:author="Errata" w:date="2014-08-04T17:35:00Z">
              <w:r>
                <w:rPr>
                  <w:rFonts w:ascii="Verdana" w:eastAsia="Times New Roman" w:hAnsi="Verdana"/>
                  <w:color w:val="000000"/>
                </w:rPr>
                <w:t> </w:t>
              </w:r>
            </w:ins>
          </w:p>
        </w:tc>
        <w:tc>
          <w:tcPr>
            <w:tcW w:w="0" w:type="auto"/>
            <w:vAlign w:val="center"/>
            <w:hideMark/>
          </w:tcPr>
          <w:p w14:paraId="0DF67B40" w14:textId="77777777" w:rsidR="00000000" w:rsidRDefault="003F103A">
            <w:pPr>
              <w:spacing w:before="0" w:beforeAutospacing="0" w:after="0" w:afterAutospacing="0"/>
              <w:rPr>
                <w:ins w:id="619" w:author="Errata" w:date="2014-08-04T17:35:00Z"/>
                <w:rFonts w:ascii="Verdana" w:eastAsia="Times New Roman" w:hAnsi="Verdana"/>
                <w:color w:val="000000"/>
              </w:rPr>
            </w:pPr>
            <w:ins w:id="620" w:author="Errata" w:date="2014-08-04T17:35:00Z">
              <w:r>
                <w:rPr>
                  <w:rFonts w:ascii="Verdana" w:eastAsia="Times New Roman" w:hAnsi="Verdana"/>
                  <w:color w:val="000000"/>
                </w:rPr>
                <w:t> </w:t>
              </w:r>
            </w:ins>
          </w:p>
        </w:tc>
      </w:tr>
      <w:tr w:rsidR="00000000" w14:paraId="46E1EF97" w14:textId="77777777">
        <w:trPr>
          <w:divId w:val="1567063107"/>
          <w:tblCellSpacing w:w="0" w:type="dxa"/>
          <w:ins w:id="621" w:author="Errata" w:date="2014-08-04T17:35:00Z"/>
        </w:trPr>
        <w:tc>
          <w:tcPr>
            <w:tcW w:w="0" w:type="auto"/>
            <w:vAlign w:val="center"/>
            <w:hideMark/>
          </w:tcPr>
          <w:p w14:paraId="77874FBD" w14:textId="77777777" w:rsidR="00000000" w:rsidRDefault="003F103A">
            <w:pPr>
              <w:spacing w:before="0" w:beforeAutospacing="0" w:after="0" w:afterAutospacing="0"/>
              <w:rPr>
                <w:ins w:id="622" w:author="Errata" w:date="2014-08-04T17:35:00Z"/>
                <w:rFonts w:ascii="Verdana" w:eastAsia="Times New Roman" w:hAnsi="Verdana"/>
                <w:color w:val="000000"/>
                <w:sz w:val="20"/>
                <w:szCs w:val="20"/>
              </w:rPr>
            </w:pPr>
            <w:ins w:id="623" w:author="Errata" w:date="2014-08-04T17:35:00Z">
              <w:r>
                <w:rPr>
                  <w:rFonts w:ascii="Verdana" w:eastAsia="Times New Roman" w:hAnsi="Verdana"/>
                  <w:color w:val="000000"/>
                  <w:sz w:val="20"/>
                  <w:szCs w:val="20"/>
                </w:rPr>
                <w:t> </w:t>
              </w:r>
            </w:ins>
          </w:p>
        </w:tc>
        <w:tc>
          <w:tcPr>
            <w:tcW w:w="0" w:type="auto"/>
            <w:vAlign w:val="center"/>
            <w:hideMark/>
          </w:tcPr>
          <w:p w14:paraId="1D0AEAE4" w14:textId="77777777" w:rsidR="00000000" w:rsidRDefault="003F103A">
            <w:pPr>
              <w:spacing w:before="0" w:beforeAutospacing="0" w:after="0" w:afterAutospacing="0"/>
              <w:rPr>
                <w:ins w:id="624" w:author="Errata" w:date="2014-08-04T17:35:00Z"/>
                <w:rFonts w:ascii="Verdana" w:eastAsia="Times New Roman" w:hAnsi="Verdana"/>
                <w:color w:val="000000"/>
                <w:sz w:val="20"/>
                <w:szCs w:val="20"/>
              </w:rPr>
            </w:pPr>
            <w:ins w:id="625" w:author="Errata" w:date="2014-08-04T17:35:00Z">
              <w:r>
                <w:rPr>
                  <w:rFonts w:ascii="Verdana" w:eastAsia="Times New Roman" w:hAnsi="Verdana"/>
                  <w:color w:val="000000"/>
                  <w:sz w:val="20"/>
                  <w:szCs w:val="20"/>
                </w:rPr>
                <w:t>John Bradley</w:t>
              </w:r>
            </w:ins>
          </w:p>
        </w:tc>
      </w:tr>
      <w:tr w:rsidR="00000000" w14:paraId="58ED767D" w14:textId="77777777">
        <w:trPr>
          <w:divId w:val="1567063107"/>
          <w:tblCellSpacing w:w="0" w:type="dxa"/>
          <w:ins w:id="626" w:author="Errata" w:date="2014-08-04T17:35:00Z"/>
        </w:trPr>
        <w:tc>
          <w:tcPr>
            <w:tcW w:w="0" w:type="auto"/>
            <w:vAlign w:val="center"/>
            <w:hideMark/>
          </w:tcPr>
          <w:p w14:paraId="64B147A0" w14:textId="77777777" w:rsidR="00000000" w:rsidRDefault="003F103A">
            <w:pPr>
              <w:spacing w:before="0" w:beforeAutospacing="0" w:after="0" w:afterAutospacing="0"/>
              <w:rPr>
                <w:ins w:id="627" w:author="Errata" w:date="2014-08-04T17:35:00Z"/>
                <w:rFonts w:ascii="Verdana" w:eastAsia="Times New Roman" w:hAnsi="Verdana"/>
                <w:color w:val="000000"/>
                <w:sz w:val="20"/>
                <w:szCs w:val="20"/>
              </w:rPr>
            </w:pPr>
            <w:ins w:id="628" w:author="Errata" w:date="2014-08-04T17:35:00Z">
              <w:r>
                <w:rPr>
                  <w:rFonts w:ascii="Verdana" w:eastAsia="Times New Roman" w:hAnsi="Verdana"/>
                  <w:color w:val="000000"/>
                  <w:sz w:val="20"/>
                  <w:szCs w:val="20"/>
                </w:rPr>
                <w:t> </w:t>
              </w:r>
            </w:ins>
          </w:p>
        </w:tc>
        <w:tc>
          <w:tcPr>
            <w:tcW w:w="0" w:type="auto"/>
            <w:vAlign w:val="center"/>
            <w:hideMark/>
          </w:tcPr>
          <w:p w14:paraId="0015A1D1" w14:textId="77777777" w:rsidR="00000000" w:rsidRDefault="003F103A">
            <w:pPr>
              <w:spacing w:before="0" w:beforeAutospacing="0" w:after="0" w:afterAutospacing="0"/>
              <w:rPr>
                <w:ins w:id="629" w:author="Errata" w:date="2014-08-04T17:35:00Z"/>
                <w:rFonts w:ascii="Verdana" w:eastAsia="Times New Roman" w:hAnsi="Verdana"/>
                <w:color w:val="000000"/>
                <w:sz w:val="20"/>
                <w:szCs w:val="20"/>
              </w:rPr>
            </w:pPr>
            <w:ins w:id="630" w:author="Errata" w:date="2014-08-04T17:35:00Z">
              <w:r>
                <w:rPr>
                  <w:rFonts w:ascii="Verdana" w:eastAsia="Times New Roman" w:hAnsi="Verdana"/>
                  <w:color w:val="000000"/>
                  <w:sz w:val="20"/>
                  <w:szCs w:val="20"/>
                </w:rPr>
                <w:t>Ping Identity</w:t>
              </w:r>
            </w:ins>
          </w:p>
        </w:tc>
      </w:tr>
      <w:tr w:rsidR="00000000" w14:paraId="653B97D5" w14:textId="77777777">
        <w:trPr>
          <w:divId w:val="1567063107"/>
          <w:tblCellSpacing w:w="0" w:type="dxa"/>
          <w:ins w:id="631" w:author="Errata" w:date="2014-08-04T17:35:00Z"/>
        </w:trPr>
        <w:tc>
          <w:tcPr>
            <w:tcW w:w="0" w:type="auto"/>
            <w:vAlign w:val="center"/>
            <w:hideMark/>
          </w:tcPr>
          <w:p w14:paraId="28E76FA8" w14:textId="77777777" w:rsidR="00000000" w:rsidRDefault="003F103A">
            <w:pPr>
              <w:spacing w:before="0" w:beforeAutospacing="0" w:after="0" w:afterAutospacing="0"/>
              <w:ind w:left="960"/>
              <w:jc w:val="right"/>
              <w:rPr>
                <w:ins w:id="632" w:author="Errata" w:date="2014-08-04T17:35:00Z"/>
                <w:rFonts w:ascii="Verdana" w:eastAsia="Times New Roman" w:hAnsi="Verdana"/>
                <w:b/>
                <w:bCs/>
                <w:color w:val="000000"/>
                <w:sz w:val="20"/>
                <w:szCs w:val="20"/>
              </w:rPr>
            </w:pPr>
            <w:ins w:id="633" w:author="Errata" w:date="2014-08-04T17:35:00Z">
              <w:r>
                <w:rPr>
                  <w:rFonts w:ascii="Verdana" w:eastAsia="Times New Roman" w:hAnsi="Verdana"/>
                  <w:b/>
                  <w:bCs/>
                  <w:color w:val="000000"/>
                  <w:sz w:val="20"/>
                  <w:szCs w:val="20"/>
                </w:rPr>
                <w:t>Email: </w:t>
              </w:r>
            </w:ins>
          </w:p>
        </w:tc>
        <w:tc>
          <w:tcPr>
            <w:tcW w:w="0" w:type="auto"/>
            <w:vAlign w:val="center"/>
            <w:hideMark/>
          </w:tcPr>
          <w:p w14:paraId="51B343C4" w14:textId="77777777" w:rsidR="00000000" w:rsidRDefault="003F103A">
            <w:pPr>
              <w:spacing w:before="0" w:beforeAutospacing="0" w:after="0" w:afterAutospacing="0"/>
              <w:rPr>
                <w:ins w:id="634" w:author="Errata" w:date="2014-08-04T17:35:00Z"/>
                <w:rFonts w:ascii="Verdana" w:eastAsia="Times New Roman" w:hAnsi="Verdana"/>
                <w:color w:val="000000"/>
                <w:sz w:val="20"/>
                <w:szCs w:val="20"/>
              </w:rPr>
            </w:pPr>
            <w:ins w:id="635"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"mailto:ve7jtb@ve7jtb.com"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ve7jtb@ve7jtb.com</w:t>
              </w:r>
              <w:r>
                <w:rPr>
                  <w:rFonts w:ascii="Verdana" w:eastAsia="Times New Roman" w:hAnsi="Verdana"/>
                  <w:color w:val="000000"/>
                  <w:sz w:val="20"/>
                  <w:szCs w:val="20"/>
                </w:rPr>
                <w:fldChar w:fldCharType="end"/>
              </w:r>
            </w:ins>
          </w:p>
        </w:tc>
      </w:tr>
      <w:tr w:rsidR="00000000" w14:paraId="6CF138E6" w14:textId="77777777">
        <w:trPr>
          <w:divId w:val="1567063107"/>
          <w:tblCellSpacing w:w="0" w:type="dxa"/>
          <w:ins w:id="636" w:author="Errata" w:date="2014-08-04T17:35:00Z"/>
        </w:trPr>
        <w:tc>
          <w:tcPr>
            <w:tcW w:w="0" w:type="auto"/>
            <w:vAlign w:val="center"/>
            <w:hideMark/>
          </w:tcPr>
          <w:p w14:paraId="3A3CBA38" w14:textId="77777777" w:rsidR="00000000" w:rsidRDefault="003F103A">
            <w:pPr>
              <w:spacing w:before="0" w:beforeAutospacing="0" w:after="0" w:afterAutospacing="0"/>
              <w:ind w:left="960"/>
              <w:jc w:val="right"/>
              <w:rPr>
                <w:ins w:id="637" w:author="Errata" w:date="2014-08-04T17:35:00Z"/>
                <w:rFonts w:ascii="Verdana" w:eastAsia="Times New Roman" w:hAnsi="Verdana"/>
                <w:b/>
                <w:bCs/>
                <w:color w:val="000000"/>
                <w:sz w:val="20"/>
                <w:szCs w:val="20"/>
              </w:rPr>
            </w:pPr>
            <w:ins w:id="638" w:author="Errata" w:date="2014-08-04T17:35:00Z">
              <w:r>
                <w:rPr>
                  <w:rFonts w:ascii="Verdana" w:eastAsia="Times New Roman" w:hAnsi="Verdana"/>
                  <w:b/>
                  <w:bCs/>
                  <w:color w:val="000000"/>
                  <w:sz w:val="20"/>
                  <w:szCs w:val="20"/>
                </w:rPr>
                <w:t>URI: </w:t>
              </w:r>
            </w:ins>
          </w:p>
        </w:tc>
        <w:tc>
          <w:tcPr>
            <w:tcW w:w="0" w:type="auto"/>
            <w:vAlign w:val="center"/>
            <w:hideMark/>
          </w:tcPr>
          <w:p w14:paraId="46C0C924" w14:textId="77777777" w:rsidR="00000000" w:rsidRDefault="003F103A">
            <w:pPr>
              <w:spacing w:before="0" w:beforeAutospacing="0" w:after="0" w:afterAutospacing="0"/>
              <w:rPr>
                <w:ins w:id="639" w:author="Errata" w:date="2014-08-04T17:35:00Z"/>
                <w:rFonts w:ascii="Verdana" w:eastAsia="Times New Roman" w:hAnsi="Verdana"/>
                <w:color w:val="000000"/>
                <w:sz w:val="20"/>
                <w:szCs w:val="20"/>
              </w:rPr>
            </w:pPr>
            <w:ins w:id="640"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"http://www.thread-safe.com/"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http://www.thread-safe.com/</w:t>
              </w:r>
              <w:r>
                <w:rPr>
                  <w:rFonts w:ascii="Verdana" w:eastAsia="Times New Roman" w:hAnsi="Verdana"/>
                  <w:color w:val="000000"/>
                  <w:sz w:val="20"/>
                  <w:szCs w:val="20"/>
                </w:rPr>
                <w:fldChar w:fldCharType="end"/>
              </w:r>
            </w:ins>
          </w:p>
        </w:tc>
      </w:tr>
      <w:tr w:rsidR="00000000" w14:paraId="0DD4F955" w14:textId="77777777">
        <w:trPr>
          <w:divId w:val="1567063107"/>
          <w:tblCellSpacing w:w="0" w:type="dxa"/>
          <w:ins w:id="641" w:author="Errata" w:date="2014-08-04T17:35:00Z"/>
        </w:trPr>
        <w:tc>
          <w:tcPr>
            <w:tcW w:w="0" w:type="auto"/>
            <w:vAlign w:val="center"/>
            <w:hideMark/>
          </w:tcPr>
          <w:p w14:paraId="7D20D30D" w14:textId="77777777" w:rsidR="00000000" w:rsidRDefault="003F103A">
            <w:pPr>
              <w:spacing w:before="0" w:beforeAutospacing="0" w:after="0" w:afterAutospacing="0"/>
              <w:rPr>
                <w:ins w:id="642" w:author="Errata" w:date="2014-08-04T17:35:00Z"/>
                <w:rFonts w:ascii="Verdana" w:eastAsia="Times New Roman" w:hAnsi="Verdana"/>
                <w:color w:val="000000"/>
              </w:rPr>
            </w:pPr>
            <w:ins w:id="643" w:author="Errata" w:date="2014-08-04T17:35:00Z">
              <w:r>
                <w:rPr>
                  <w:rFonts w:ascii="Verdana" w:eastAsia="Times New Roman" w:hAnsi="Verdana"/>
                  <w:color w:val="000000"/>
                </w:rPr>
                <w:t> </w:t>
              </w:r>
            </w:ins>
          </w:p>
        </w:tc>
        <w:tc>
          <w:tcPr>
            <w:tcW w:w="0" w:type="auto"/>
            <w:vAlign w:val="center"/>
            <w:hideMark/>
          </w:tcPr>
          <w:p w14:paraId="6F4D9188" w14:textId="77777777" w:rsidR="00000000" w:rsidRDefault="003F103A">
            <w:pPr>
              <w:spacing w:before="0" w:beforeAutospacing="0" w:after="0" w:afterAutospacing="0"/>
              <w:rPr>
                <w:ins w:id="644" w:author="Errata" w:date="2014-08-04T17:35:00Z"/>
                <w:rFonts w:ascii="Verdana" w:eastAsia="Times New Roman" w:hAnsi="Verdana"/>
                <w:color w:val="000000"/>
              </w:rPr>
            </w:pPr>
            <w:ins w:id="645" w:author="Errata" w:date="2014-08-04T17:35:00Z">
              <w:r>
                <w:rPr>
                  <w:rFonts w:ascii="Verdana" w:eastAsia="Times New Roman" w:hAnsi="Verdana"/>
                  <w:color w:val="000000"/>
                </w:rPr>
                <w:t> </w:t>
              </w:r>
            </w:ins>
          </w:p>
        </w:tc>
      </w:tr>
      <w:tr w:rsidR="00000000" w14:paraId="2EF1D4F4" w14:textId="77777777">
        <w:trPr>
          <w:divId w:val="1567063107"/>
          <w:tblCellSpacing w:w="0" w:type="dxa"/>
          <w:ins w:id="646" w:author="Errata" w:date="2014-08-04T17:35:00Z"/>
        </w:trPr>
        <w:tc>
          <w:tcPr>
            <w:tcW w:w="0" w:type="auto"/>
            <w:vAlign w:val="center"/>
            <w:hideMark/>
          </w:tcPr>
          <w:p w14:paraId="3E6DED26" w14:textId="77777777" w:rsidR="00000000" w:rsidRDefault="003F103A">
            <w:pPr>
              <w:spacing w:before="0" w:beforeAutospacing="0" w:after="0" w:afterAutospacing="0"/>
              <w:rPr>
                <w:ins w:id="647" w:author="Errata" w:date="2014-08-04T17:35:00Z"/>
                <w:rFonts w:ascii="Verdana" w:eastAsia="Times New Roman" w:hAnsi="Verdana"/>
                <w:color w:val="000000"/>
                <w:sz w:val="20"/>
                <w:szCs w:val="20"/>
              </w:rPr>
            </w:pPr>
            <w:ins w:id="648" w:author="Errata" w:date="2014-08-04T17:35:00Z">
              <w:r>
                <w:rPr>
                  <w:rFonts w:ascii="Verdana" w:eastAsia="Times New Roman" w:hAnsi="Verdana"/>
                  <w:color w:val="000000"/>
                  <w:sz w:val="20"/>
                  <w:szCs w:val="20"/>
                </w:rPr>
                <w:t> </w:t>
              </w:r>
            </w:ins>
          </w:p>
        </w:tc>
        <w:tc>
          <w:tcPr>
            <w:tcW w:w="0" w:type="auto"/>
            <w:vAlign w:val="center"/>
            <w:hideMark/>
          </w:tcPr>
          <w:p w14:paraId="1A2F9848" w14:textId="77777777" w:rsidR="00000000" w:rsidRDefault="003F103A">
            <w:pPr>
              <w:spacing w:before="0" w:beforeAutospacing="0" w:after="0" w:afterAutospacing="0"/>
              <w:rPr>
                <w:ins w:id="649" w:author="Errata" w:date="2014-08-04T17:35:00Z"/>
                <w:rFonts w:ascii="Verdana" w:eastAsia="Times New Roman" w:hAnsi="Verdana"/>
                <w:color w:val="000000"/>
                <w:sz w:val="20"/>
                <w:szCs w:val="20"/>
              </w:rPr>
            </w:pPr>
            <w:ins w:id="650" w:author="Errata" w:date="2014-08-04T17:35:00Z">
              <w:r>
                <w:rPr>
                  <w:rFonts w:ascii="Verdana" w:eastAsia="Times New Roman" w:hAnsi="Verdana"/>
                  <w:color w:val="000000"/>
                  <w:sz w:val="20"/>
                  <w:szCs w:val="20"/>
                </w:rPr>
                <w:t>Michael B. Jones</w:t>
              </w:r>
            </w:ins>
          </w:p>
        </w:tc>
      </w:tr>
      <w:tr w:rsidR="00000000" w14:paraId="45ED4C85" w14:textId="77777777">
        <w:trPr>
          <w:divId w:val="1567063107"/>
          <w:tblCellSpacing w:w="0" w:type="dxa"/>
          <w:ins w:id="651" w:author="Errata" w:date="2014-08-04T17:35:00Z"/>
        </w:trPr>
        <w:tc>
          <w:tcPr>
            <w:tcW w:w="0" w:type="auto"/>
            <w:vAlign w:val="center"/>
            <w:hideMark/>
          </w:tcPr>
          <w:p w14:paraId="0E836378" w14:textId="77777777" w:rsidR="00000000" w:rsidRDefault="003F103A">
            <w:pPr>
              <w:spacing w:before="0" w:beforeAutospacing="0" w:after="0" w:afterAutospacing="0"/>
              <w:rPr>
                <w:ins w:id="652" w:author="Errata" w:date="2014-08-04T17:35:00Z"/>
                <w:rFonts w:ascii="Verdana" w:eastAsia="Times New Roman" w:hAnsi="Verdana"/>
                <w:color w:val="000000"/>
                <w:sz w:val="20"/>
                <w:szCs w:val="20"/>
              </w:rPr>
            </w:pPr>
            <w:ins w:id="653" w:author="Errata" w:date="2014-08-04T17:35:00Z">
              <w:r>
                <w:rPr>
                  <w:rFonts w:ascii="Verdana" w:eastAsia="Times New Roman" w:hAnsi="Verdana"/>
                  <w:color w:val="000000"/>
                  <w:sz w:val="20"/>
                  <w:szCs w:val="20"/>
                </w:rPr>
                <w:t> </w:t>
              </w:r>
            </w:ins>
          </w:p>
        </w:tc>
        <w:tc>
          <w:tcPr>
            <w:tcW w:w="0" w:type="auto"/>
            <w:vAlign w:val="center"/>
            <w:hideMark/>
          </w:tcPr>
          <w:p w14:paraId="618BA95D" w14:textId="77777777" w:rsidR="00000000" w:rsidRDefault="003F103A">
            <w:pPr>
              <w:spacing w:before="0" w:beforeAutospacing="0" w:after="0" w:afterAutospacing="0"/>
              <w:rPr>
                <w:ins w:id="654" w:author="Errata" w:date="2014-08-04T17:35:00Z"/>
                <w:rFonts w:ascii="Verdana" w:eastAsia="Times New Roman" w:hAnsi="Verdana"/>
                <w:color w:val="000000"/>
                <w:sz w:val="20"/>
                <w:szCs w:val="20"/>
              </w:rPr>
            </w:pPr>
            <w:ins w:id="655" w:author="Errata" w:date="2014-08-04T17:35:00Z">
              <w:r>
                <w:rPr>
                  <w:rFonts w:ascii="Verdana" w:eastAsia="Times New Roman" w:hAnsi="Verdana"/>
                  <w:color w:val="000000"/>
                  <w:sz w:val="20"/>
                  <w:szCs w:val="20"/>
                </w:rPr>
                <w:t>Microsoft</w:t>
              </w:r>
            </w:ins>
          </w:p>
        </w:tc>
      </w:tr>
      <w:tr w:rsidR="00000000" w14:paraId="120D25A2" w14:textId="77777777">
        <w:trPr>
          <w:divId w:val="1567063107"/>
          <w:tblCellSpacing w:w="0" w:type="dxa"/>
          <w:ins w:id="656" w:author="Errata" w:date="2014-08-04T17:35:00Z"/>
        </w:trPr>
        <w:tc>
          <w:tcPr>
            <w:tcW w:w="0" w:type="auto"/>
            <w:vAlign w:val="center"/>
            <w:hideMark/>
          </w:tcPr>
          <w:p w14:paraId="3B9D6E32" w14:textId="77777777" w:rsidR="00000000" w:rsidRDefault="003F103A">
            <w:pPr>
              <w:spacing w:before="0" w:beforeAutospacing="0" w:after="0" w:afterAutospacing="0"/>
              <w:ind w:left="960"/>
              <w:jc w:val="right"/>
              <w:rPr>
                <w:ins w:id="657" w:author="Errata" w:date="2014-08-04T17:35:00Z"/>
                <w:rFonts w:ascii="Verdana" w:eastAsia="Times New Roman" w:hAnsi="Verdana"/>
                <w:b/>
                <w:bCs/>
                <w:color w:val="000000"/>
                <w:sz w:val="20"/>
                <w:szCs w:val="20"/>
              </w:rPr>
            </w:pPr>
            <w:ins w:id="658" w:author="Errata" w:date="2014-08-04T17:35:00Z">
              <w:r>
                <w:rPr>
                  <w:rFonts w:ascii="Verdana" w:eastAsia="Times New Roman" w:hAnsi="Verdana"/>
                  <w:b/>
                  <w:bCs/>
                  <w:color w:val="000000"/>
                  <w:sz w:val="20"/>
                  <w:szCs w:val="20"/>
                </w:rPr>
                <w:t>Email: </w:t>
              </w:r>
            </w:ins>
          </w:p>
        </w:tc>
        <w:tc>
          <w:tcPr>
            <w:tcW w:w="0" w:type="auto"/>
            <w:vAlign w:val="center"/>
            <w:hideMark/>
          </w:tcPr>
          <w:p w14:paraId="219952E0" w14:textId="77777777" w:rsidR="00000000" w:rsidRDefault="003F103A">
            <w:pPr>
              <w:spacing w:before="0" w:beforeAutospacing="0" w:after="0" w:afterAutospacing="0"/>
              <w:rPr>
                <w:ins w:id="659" w:author="Errata" w:date="2014-08-04T17:35:00Z"/>
                <w:rFonts w:ascii="Verdana" w:eastAsia="Times New Roman" w:hAnsi="Verdana"/>
                <w:color w:val="000000"/>
                <w:sz w:val="20"/>
                <w:szCs w:val="20"/>
              </w:rPr>
            </w:pPr>
            <w:ins w:id="660"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"mailto:mbj@microsoft.com"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mbj@microsoft.com</w:t>
              </w:r>
              <w:r>
                <w:rPr>
                  <w:rFonts w:ascii="Verdana" w:eastAsia="Times New Roman" w:hAnsi="Verdana"/>
                  <w:color w:val="000000"/>
                  <w:sz w:val="20"/>
                  <w:szCs w:val="20"/>
                </w:rPr>
                <w:fldChar w:fldCharType="end"/>
              </w:r>
            </w:ins>
          </w:p>
        </w:tc>
      </w:tr>
      <w:tr w:rsidR="00000000" w14:paraId="44561380" w14:textId="77777777">
        <w:trPr>
          <w:divId w:val="1567063107"/>
          <w:tblCellSpacing w:w="0" w:type="dxa"/>
          <w:ins w:id="661" w:author="Errata" w:date="2014-08-04T17:35:00Z"/>
        </w:trPr>
        <w:tc>
          <w:tcPr>
            <w:tcW w:w="0" w:type="auto"/>
            <w:vAlign w:val="center"/>
            <w:hideMark/>
          </w:tcPr>
          <w:p w14:paraId="1D696B8E" w14:textId="77777777" w:rsidR="00000000" w:rsidRDefault="003F103A">
            <w:pPr>
              <w:spacing w:before="0" w:beforeAutospacing="0" w:after="0" w:afterAutospacing="0"/>
              <w:ind w:left="960"/>
              <w:jc w:val="right"/>
              <w:rPr>
                <w:ins w:id="662" w:author="Errata" w:date="2014-08-04T17:35:00Z"/>
                <w:rFonts w:ascii="Verdana" w:eastAsia="Times New Roman" w:hAnsi="Verdana"/>
                <w:b/>
                <w:bCs/>
                <w:color w:val="000000"/>
                <w:sz w:val="20"/>
                <w:szCs w:val="20"/>
              </w:rPr>
            </w:pPr>
            <w:ins w:id="663" w:author="Errata" w:date="2014-08-04T17:35:00Z">
              <w:r>
                <w:rPr>
                  <w:rFonts w:ascii="Verdana" w:eastAsia="Times New Roman" w:hAnsi="Verdana"/>
                  <w:b/>
                  <w:bCs/>
                  <w:color w:val="000000"/>
                  <w:sz w:val="20"/>
                  <w:szCs w:val="20"/>
                </w:rPr>
                <w:t>URI: </w:t>
              </w:r>
            </w:ins>
          </w:p>
        </w:tc>
        <w:tc>
          <w:tcPr>
            <w:tcW w:w="0" w:type="auto"/>
            <w:vAlign w:val="center"/>
            <w:hideMark/>
          </w:tcPr>
          <w:p w14:paraId="704FE6CC" w14:textId="77777777" w:rsidR="00000000" w:rsidRDefault="003F103A">
            <w:pPr>
              <w:spacing w:before="0" w:beforeAutospacing="0" w:after="0" w:afterAutospacing="0"/>
              <w:rPr>
                <w:ins w:id="664" w:author="Errata" w:date="2014-08-04T17:35:00Z"/>
                <w:rFonts w:ascii="Verdana" w:eastAsia="Times New Roman" w:hAnsi="Verdana"/>
                <w:color w:val="000000"/>
                <w:sz w:val="20"/>
                <w:szCs w:val="20"/>
              </w:rPr>
            </w:pPr>
            <w:ins w:id="665"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"http://self-issued.info/"</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http://self-issued.info/</w:t>
              </w:r>
              <w:r>
                <w:rPr>
                  <w:rFonts w:ascii="Verdana" w:eastAsia="Times New Roman" w:hAnsi="Verdana"/>
                  <w:color w:val="000000"/>
                  <w:sz w:val="20"/>
                  <w:szCs w:val="20"/>
                </w:rPr>
                <w:fldChar w:fldCharType="end"/>
              </w:r>
            </w:ins>
          </w:p>
        </w:tc>
      </w:tr>
      <w:tr w:rsidR="00000000" w14:paraId="2310CA7E" w14:textId="77777777">
        <w:trPr>
          <w:divId w:val="1567063107"/>
          <w:tblCellSpacing w:w="0" w:type="dxa"/>
          <w:ins w:id="666" w:author="Errata" w:date="2014-08-04T17:35:00Z"/>
        </w:trPr>
        <w:tc>
          <w:tcPr>
            <w:tcW w:w="0" w:type="auto"/>
            <w:vAlign w:val="center"/>
            <w:hideMark/>
          </w:tcPr>
          <w:p w14:paraId="3536E4DA" w14:textId="77777777" w:rsidR="00000000" w:rsidRDefault="003F103A">
            <w:pPr>
              <w:spacing w:before="0" w:beforeAutospacing="0" w:after="0" w:afterAutospacing="0"/>
              <w:rPr>
                <w:ins w:id="667" w:author="Errata" w:date="2014-08-04T17:35:00Z"/>
                <w:rFonts w:ascii="Verdana" w:eastAsia="Times New Roman" w:hAnsi="Verdana"/>
                <w:color w:val="000000"/>
              </w:rPr>
            </w:pPr>
            <w:ins w:id="668" w:author="Errata" w:date="2014-08-04T17:35:00Z">
              <w:r>
                <w:rPr>
                  <w:rFonts w:ascii="Verdana" w:eastAsia="Times New Roman" w:hAnsi="Verdana"/>
                  <w:color w:val="000000"/>
                </w:rPr>
                <w:t> </w:t>
              </w:r>
            </w:ins>
          </w:p>
        </w:tc>
        <w:tc>
          <w:tcPr>
            <w:tcW w:w="0" w:type="auto"/>
            <w:vAlign w:val="center"/>
            <w:hideMark/>
          </w:tcPr>
          <w:p w14:paraId="15F64063" w14:textId="77777777" w:rsidR="00000000" w:rsidRDefault="003F103A">
            <w:pPr>
              <w:spacing w:before="0" w:beforeAutospacing="0" w:after="0" w:afterAutospacing="0"/>
              <w:rPr>
                <w:ins w:id="669" w:author="Errata" w:date="2014-08-04T17:35:00Z"/>
                <w:rFonts w:ascii="Verdana" w:eastAsia="Times New Roman" w:hAnsi="Verdana"/>
                <w:color w:val="000000"/>
              </w:rPr>
            </w:pPr>
            <w:ins w:id="670" w:author="Errata" w:date="2014-08-04T17:35:00Z">
              <w:r>
                <w:rPr>
                  <w:rFonts w:ascii="Verdana" w:eastAsia="Times New Roman" w:hAnsi="Verdana"/>
                  <w:color w:val="000000"/>
                </w:rPr>
                <w:t> </w:t>
              </w:r>
            </w:ins>
          </w:p>
        </w:tc>
      </w:tr>
      <w:tr w:rsidR="00000000" w14:paraId="2530D5A6" w14:textId="77777777">
        <w:trPr>
          <w:divId w:val="1567063107"/>
          <w:tblCellSpacing w:w="0" w:type="dxa"/>
          <w:ins w:id="671" w:author="Errata" w:date="2014-08-04T17:35:00Z"/>
        </w:trPr>
        <w:tc>
          <w:tcPr>
            <w:tcW w:w="0" w:type="auto"/>
            <w:vAlign w:val="center"/>
            <w:hideMark/>
          </w:tcPr>
          <w:p w14:paraId="563503E9" w14:textId="77777777" w:rsidR="00000000" w:rsidRDefault="003F103A">
            <w:pPr>
              <w:spacing w:before="0" w:beforeAutospacing="0" w:after="0" w:afterAutospacing="0"/>
              <w:rPr>
                <w:ins w:id="672" w:author="Errata" w:date="2014-08-04T17:35:00Z"/>
                <w:rFonts w:ascii="Verdana" w:eastAsia="Times New Roman" w:hAnsi="Verdana"/>
                <w:color w:val="000000"/>
                <w:sz w:val="20"/>
                <w:szCs w:val="20"/>
              </w:rPr>
            </w:pPr>
            <w:ins w:id="673" w:author="Errata" w:date="2014-08-04T17:35:00Z">
              <w:r>
                <w:rPr>
                  <w:rFonts w:ascii="Verdana" w:eastAsia="Times New Roman" w:hAnsi="Verdana"/>
                  <w:color w:val="000000"/>
                  <w:sz w:val="20"/>
                  <w:szCs w:val="20"/>
                </w:rPr>
                <w:t> </w:t>
              </w:r>
            </w:ins>
          </w:p>
        </w:tc>
        <w:tc>
          <w:tcPr>
            <w:tcW w:w="0" w:type="auto"/>
            <w:vAlign w:val="center"/>
            <w:hideMark/>
          </w:tcPr>
          <w:p w14:paraId="4AE3EE11" w14:textId="77777777" w:rsidR="00000000" w:rsidRDefault="003F103A">
            <w:pPr>
              <w:spacing w:before="0" w:beforeAutospacing="0" w:after="0" w:afterAutospacing="0"/>
              <w:rPr>
                <w:ins w:id="674" w:author="Errata" w:date="2014-08-04T17:35:00Z"/>
                <w:rFonts w:ascii="Verdana" w:eastAsia="Times New Roman" w:hAnsi="Verdana"/>
                <w:color w:val="000000"/>
                <w:sz w:val="20"/>
                <w:szCs w:val="20"/>
              </w:rPr>
            </w:pPr>
            <w:ins w:id="675" w:author="Errata" w:date="2014-08-04T17:35:00Z">
              <w:r>
                <w:rPr>
                  <w:rFonts w:ascii="Verdana" w:eastAsia="Times New Roman" w:hAnsi="Verdana"/>
                  <w:color w:val="000000"/>
                  <w:sz w:val="20"/>
                  <w:szCs w:val="20"/>
                </w:rPr>
                <w:t>Breno de Medeiros</w:t>
              </w:r>
            </w:ins>
          </w:p>
        </w:tc>
      </w:tr>
      <w:tr w:rsidR="00000000" w14:paraId="2AFA0672" w14:textId="77777777">
        <w:trPr>
          <w:divId w:val="1567063107"/>
          <w:tblCellSpacing w:w="0" w:type="dxa"/>
          <w:ins w:id="676" w:author="Errata" w:date="2014-08-04T17:35:00Z"/>
        </w:trPr>
        <w:tc>
          <w:tcPr>
            <w:tcW w:w="0" w:type="auto"/>
            <w:vAlign w:val="center"/>
            <w:hideMark/>
          </w:tcPr>
          <w:p w14:paraId="5D81021E" w14:textId="77777777" w:rsidR="00000000" w:rsidRDefault="003F103A">
            <w:pPr>
              <w:spacing w:before="0" w:beforeAutospacing="0" w:after="0" w:afterAutospacing="0"/>
              <w:rPr>
                <w:ins w:id="677" w:author="Errata" w:date="2014-08-04T17:35:00Z"/>
                <w:rFonts w:ascii="Verdana" w:eastAsia="Times New Roman" w:hAnsi="Verdana"/>
                <w:color w:val="000000"/>
                <w:sz w:val="20"/>
                <w:szCs w:val="20"/>
              </w:rPr>
            </w:pPr>
            <w:ins w:id="678" w:author="Errata" w:date="2014-08-04T17:35:00Z">
              <w:r>
                <w:rPr>
                  <w:rFonts w:ascii="Verdana" w:eastAsia="Times New Roman" w:hAnsi="Verdana"/>
                  <w:color w:val="000000"/>
                  <w:sz w:val="20"/>
                  <w:szCs w:val="20"/>
                </w:rPr>
                <w:t> </w:t>
              </w:r>
            </w:ins>
          </w:p>
        </w:tc>
        <w:tc>
          <w:tcPr>
            <w:tcW w:w="0" w:type="auto"/>
            <w:vAlign w:val="center"/>
            <w:hideMark/>
          </w:tcPr>
          <w:p w14:paraId="393B174F" w14:textId="77777777" w:rsidR="00000000" w:rsidRDefault="003F103A">
            <w:pPr>
              <w:spacing w:before="0" w:beforeAutospacing="0" w:after="0" w:afterAutospacing="0"/>
              <w:rPr>
                <w:ins w:id="679" w:author="Errata" w:date="2014-08-04T17:35:00Z"/>
                <w:rFonts w:ascii="Verdana" w:eastAsia="Times New Roman" w:hAnsi="Verdana"/>
                <w:color w:val="000000"/>
                <w:sz w:val="20"/>
                <w:szCs w:val="20"/>
              </w:rPr>
            </w:pPr>
            <w:ins w:id="680" w:author="Errata" w:date="2014-08-04T17:35:00Z">
              <w:r>
                <w:rPr>
                  <w:rFonts w:ascii="Verdana" w:eastAsia="Times New Roman" w:hAnsi="Verdana"/>
                  <w:color w:val="000000"/>
                  <w:sz w:val="20"/>
                  <w:szCs w:val="20"/>
                </w:rPr>
                <w:t>Google</w:t>
              </w:r>
            </w:ins>
          </w:p>
        </w:tc>
      </w:tr>
      <w:tr w:rsidR="00000000" w14:paraId="208BF782" w14:textId="77777777">
        <w:trPr>
          <w:divId w:val="1567063107"/>
          <w:tblCellSpacing w:w="0" w:type="dxa"/>
          <w:ins w:id="681" w:author="Errata" w:date="2014-08-04T17:35:00Z"/>
        </w:trPr>
        <w:tc>
          <w:tcPr>
            <w:tcW w:w="0" w:type="auto"/>
            <w:vAlign w:val="center"/>
            <w:hideMark/>
          </w:tcPr>
          <w:p w14:paraId="54D60799" w14:textId="77777777" w:rsidR="00000000" w:rsidRDefault="003F103A">
            <w:pPr>
              <w:spacing w:before="0" w:beforeAutospacing="0" w:after="0" w:afterAutospacing="0"/>
              <w:ind w:left="960"/>
              <w:jc w:val="right"/>
              <w:rPr>
                <w:ins w:id="682" w:author="Errata" w:date="2014-08-04T17:35:00Z"/>
                <w:rFonts w:ascii="Verdana" w:eastAsia="Times New Roman" w:hAnsi="Verdana"/>
                <w:b/>
                <w:bCs/>
                <w:color w:val="000000"/>
                <w:sz w:val="20"/>
                <w:szCs w:val="20"/>
              </w:rPr>
            </w:pPr>
            <w:ins w:id="683" w:author="Errata" w:date="2014-08-04T17:35:00Z">
              <w:r>
                <w:rPr>
                  <w:rFonts w:ascii="Verdana" w:eastAsia="Times New Roman" w:hAnsi="Verdana"/>
                  <w:b/>
                  <w:bCs/>
                  <w:color w:val="000000"/>
                  <w:sz w:val="20"/>
                  <w:szCs w:val="20"/>
                </w:rPr>
                <w:t>Email: </w:t>
              </w:r>
            </w:ins>
          </w:p>
        </w:tc>
        <w:tc>
          <w:tcPr>
            <w:tcW w:w="0" w:type="auto"/>
            <w:vAlign w:val="center"/>
            <w:hideMark/>
          </w:tcPr>
          <w:p w14:paraId="31EE5DA9" w14:textId="77777777" w:rsidR="00000000" w:rsidRDefault="003F103A">
            <w:pPr>
              <w:spacing w:before="0" w:beforeAutospacing="0" w:after="0" w:afterAutospacing="0"/>
              <w:rPr>
                <w:ins w:id="684" w:author="Errata" w:date="2014-08-04T17:35:00Z"/>
                <w:rFonts w:ascii="Verdana" w:eastAsia="Times New Roman" w:hAnsi="Verdana"/>
                <w:color w:val="000000"/>
                <w:sz w:val="20"/>
                <w:szCs w:val="20"/>
              </w:rPr>
            </w:pPr>
            <w:ins w:id="685"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"mailto:breno@google.com"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breno@google.com</w:t>
              </w:r>
              <w:r>
                <w:rPr>
                  <w:rFonts w:ascii="Verdana" w:eastAsia="Times New Roman" w:hAnsi="Verdana"/>
                  <w:color w:val="000000"/>
                  <w:sz w:val="20"/>
                  <w:szCs w:val="20"/>
                </w:rPr>
                <w:fldChar w:fldCharType="end"/>
              </w:r>
            </w:ins>
          </w:p>
        </w:tc>
      </w:tr>
      <w:tr w:rsidR="00000000" w14:paraId="4CCD3E38" w14:textId="77777777">
        <w:trPr>
          <w:divId w:val="1567063107"/>
          <w:tblCellSpacing w:w="0" w:type="dxa"/>
          <w:ins w:id="686" w:author="Errata" w:date="2014-08-04T17:35:00Z"/>
        </w:trPr>
        <w:tc>
          <w:tcPr>
            <w:tcW w:w="0" w:type="auto"/>
            <w:vAlign w:val="center"/>
            <w:hideMark/>
          </w:tcPr>
          <w:p w14:paraId="34A30B45" w14:textId="77777777" w:rsidR="00000000" w:rsidRDefault="003F103A">
            <w:pPr>
              <w:spacing w:before="0" w:beforeAutospacing="0" w:after="0" w:afterAutospacing="0"/>
              <w:ind w:left="960"/>
              <w:jc w:val="right"/>
              <w:rPr>
                <w:ins w:id="687" w:author="Errata" w:date="2014-08-04T17:35:00Z"/>
                <w:rFonts w:ascii="Verdana" w:eastAsia="Times New Roman" w:hAnsi="Verdana"/>
                <w:b/>
                <w:bCs/>
                <w:color w:val="000000"/>
                <w:sz w:val="20"/>
                <w:szCs w:val="20"/>
              </w:rPr>
            </w:pPr>
            <w:ins w:id="688" w:author="Errata" w:date="2014-08-04T17:35:00Z">
              <w:r>
                <w:rPr>
                  <w:rFonts w:ascii="Verdana" w:eastAsia="Times New Roman" w:hAnsi="Verdana"/>
                  <w:b/>
                  <w:bCs/>
                  <w:color w:val="000000"/>
                  <w:sz w:val="20"/>
                  <w:szCs w:val="20"/>
                </w:rPr>
                <w:t>URI: </w:t>
              </w:r>
            </w:ins>
          </w:p>
        </w:tc>
        <w:tc>
          <w:tcPr>
            <w:tcW w:w="0" w:type="auto"/>
            <w:vAlign w:val="center"/>
            <w:hideMark/>
          </w:tcPr>
          <w:p w14:paraId="6DF4361F" w14:textId="77777777" w:rsidR="00000000" w:rsidRDefault="003F103A">
            <w:pPr>
              <w:spacing w:before="0" w:beforeAutospacing="0" w:after="0" w:afterAutospacing="0"/>
              <w:rPr>
                <w:ins w:id="689" w:author="Errata" w:date="2014-08-04T17:35:00Z"/>
                <w:rFonts w:ascii="Verdana" w:eastAsia="Times New Roman" w:hAnsi="Verdana"/>
                <w:color w:val="000000"/>
                <w:sz w:val="20"/>
                <w:szCs w:val="20"/>
              </w:rPr>
            </w:pPr>
            <w:ins w:id="690"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"http://stackoverflow.com/users/311376/breno"</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http://stackoverflow.com/users/311376/breno</w:t>
              </w:r>
              <w:r>
                <w:rPr>
                  <w:rFonts w:ascii="Verdana" w:eastAsia="Times New Roman" w:hAnsi="Verdana"/>
                  <w:color w:val="000000"/>
                  <w:sz w:val="20"/>
                  <w:szCs w:val="20"/>
                </w:rPr>
                <w:fldChar w:fldCharType="end"/>
              </w:r>
            </w:ins>
          </w:p>
        </w:tc>
      </w:tr>
      <w:tr w:rsidR="00000000" w14:paraId="6962009F" w14:textId="77777777">
        <w:trPr>
          <w:divId w:val="1567063107"/>
          <w:tblCellSpacing w:w="0" w:type="dxa"/>
          <w:ins w:id="691" w:author="Errata" w:date="2014-08-04T17:35:00Z"/>
        </w:trPr>
        <w:tc>
          <w:tcPr>
            <w:tcW w:w="0" w:type="auto"/>
            <w:vAlign w:val="center"/>
            <w:hideMark/>
          </w:tcPr>
          <w:p w14:paraId="78D8C707" w14:textId="77777777" w:rsidR="00000000" w:rsidRDefault="003F103A">
            <w:pPr>
              <w:spacing w:before="0" w:beforeAutospacing="0" w:after="0" w:afterAutospacing="0"/>
              <w:rPr>
                <w:ins w:id="692" w:author="Errata" w:date="2014-08-04T17:35:00Z"/>
                <w:rFonts w:ascii="Verdana" w:eastAsia="Times New Roman" w:hAnsi="Verdana"/>
                <w:color w:val="000000"/>
              </w:rPr>
            </w:pPr>
            <w:ins w:id="693" w:author="Errata" w:date="2014-08-04T17:35:00Z">
              <w:r>
                <w:rPr>
                  <w:rFonts w:ascii="Verdana" w:eastAsia="Times New Roman" w:hAnsi="Verdana"/>
                  <w:color w:val="000000"/>
                </w:rPr>
                <w:t> </w:t>
              </w:r>
            </w:ins>
          </w:p>
        </w:tc>
        <w:tc>
          <w:tcPr>
            <w:tcW w:w="0" w:type="auto"/>
            <w:vAlign w:val="center"/>
            <w:hideMark/>
          </w:tcPr>
          <w:p w14:paraId="2F584BD5" w14:textId="77777777" w:rsidR="00000000" w:rsidRDefault="003F103A">
            <w:pPr>
              <w:spacing w:before="0" w:beforeAutospacing="0" w:after="0" w:afterAutospacing="0"/>
              <w:rPr>
                <w:ins w:id="694" w:author="Errata" w:date="2014-08-04T17:35:00Z"/>
                <w:rFonts w:ascii="Verdana" w:eastAsia="Times New Roman" w:hAnsi="Verdana"/>
                <w:color w:val="000000"/>
              </w:rPr>
            </w:pPr>
            <w:ins w:id="695" w:author="Errata" w:date="2014-08-04T17:35:00Z">
              <w:r>
                <w:rPr>
                  <w:rFonts w:ascii="Verdana" w:eastAsia="Times New Roman" w:hAnsi="Verdana"/>
                  <w:color w:val="000000"/>
                </w:rPr>
                <w:t> </w:t>
              </w:r>
            </w:ins>
          </w:p>
        </w:tc>
      </w:tr>
      <w:tr w:rsidR="00000000" w14:paraId="743C0708" w14:textId="77777777">
        <w:trPr>
          <w:divId w:val="1567063107"/>
          <w:tblCellSpacing w:w="0" w:type="dxa"/>
          <w:ins w:id="696" w:author="Errata" w:date="2014-08-04T17:35:00Z"/>
        </w:trPr>
        <w:tc>
          <w:tcPr>
            <w:tcW w:w="0" w:type="auto"/>
            <w:vAlign w:val="center"/>
            <w:hideMark/>
          </w:tcPr>
          <w:p w14:paraId="6FBEB038" w14:textId="77777777" w:rsidR="00000000" w:rsidRDefault="003F103A">
            <w:pPr>
              <w:spacing w:before="0" w:beforeAutospacing="0" w:after="0" w:afterAutospacing="0"/>
              <w:rPr>
                <w:ins w:id="697" w:author="Errata" w:date="2014-08-04T17:35:00Z"/>
                <w:rFonts w:ascii="Verdana" w:eastAsia="Times New Roman" w:hAnsi="Verdana"/>
                <w:color w:val="000000"/>
                <w:sz w:val="20"/>
                <w:szCs w:val="20"/>
              </w:rPr>
            </w:pPr>
            <w:ins w:id="698" w:author="Errata" w:date="2014-08-04T17:35:00Z">
              <w:r>
                <w:rPr>
                  <w:rFonts w:ascii="Verdana" w:eastAsia="Times New Roman" w:hAnsi="Verdana"/>
                  <w:color w:val="000000"/>
                  <w:sz w:val="20"/>
                  <w:szCs w:val="20"/>
                </w:rPr>
                <w:t> </w:t>
              </w:r>
            </w:ins>
          </w:p>
        </w:tc>
        <w:tc>
          <w:tcPr>
            <w:tcW w:w="0" w:type="auto"/>
            <w:vAlign w:val="center"/>
            <w:hideMark/>
          </w:tcPr>
          <w:p w14:paraId="017B5A18" w14:textId="77777777" w:rsidR="00000000" w:rsidRDefault="003F103A">
            <w:pPr>
              <w:spacing w:before="0" w:beforeAutospacing="0" w:after="0" w:afterAutospacing="0"/>
              <w:rPr>
                <w:ins w:id="699" w:author="Errata" w:date="2014-08-04T17:35:00Z"/>
                <w:rFonts w:ascii="Verdana" w:eastAsia="Times New Roman" w:hAnsi="Verdana"/>
                <w:color w:val="000000"/>
                <w:sz w:val="20"/>
                <w:szCs w:val="20"/>
              </w:rPr>
            </w:pPr>
            <w:ins w:id="700" w:author="Errata" w:date="2014-08-04T17:35:00Z">
              <w:r>
                <w:rPr>
                  <w:rFonts w:ascii="Verdana" w:eastAsia="Times New Roman" w:hAnsi="Verdana"/>
                  <w:color w:val="000000"/>
                  <w:sz w:val="20"/>
                  <w:szCs w:val="20"/>
                </w:rPr>
                <w:t>Chuck Mortimore</w:t>
              </w:r>
            </w:ins>
          </w:p>
        </w:tc>
      </w:tr>
      <w:tr w:rsidR="00000000" w14:paraId="5C0DE696" w14:textId="77777777">
        <w:trPr>
          <w:divId w:val="1567063107"/>
          <w:tblCellSpacing w:w="0" w:type="dxa"/>
          <w:ins w:id="701" w:author="Errata" w:date="2014-08-04T17:35:00Z"/>
        </w:trPr>
        <w:tc>
          <w:tcPr>
            <w:tcW w:w="0" w:type="auto"/>
            <w:vAlign w:val="center"/>
            <w:hideMark/>
          </w:tcPr>
          <w:p w14:paraId="3DE6C694" w14:textId="77777777" w:rsidR="00000000" w:rsidRDefault="003F103A">
            <w:pPr>
              <w:spacing w:before="0" w:beforeAutospacing="0" w:after="0" w:afterAutospacing="0"/>
              <w:rPr>
                <w:ins w:id="702" w:author="Errata" w:date="2014-08-04T17:35:00Z"/>
                <w:rFonts w:ascii="Verdana" w:eastAsia="Times New Roman" w:hAnsi="Verdana"/>
                <w:color w:val="000000"/>
                <w:sz w:val="20"/>
                <w:szCs w:val="20"/>
              </w:rPr>
            </w:pPr>
            <w:ins w:id="703" w:author="Errata" w:date="2014-08-04T17:35:00Z">
              <w:r>
                <w:rPr>
                  <w:rFonts w:ascii="Verdana" w:eastAsia="Times New Roman" w:hAnsi="Verdana"/>
                  <w:color w:val="000000"/>
                  <w:sz w:val="20"/>
                  <w:szCs w:val="20"/>
                </w:rPr>
                <w:t> </w:t>
              </w:r>
            </w:ins>
          </w:p>
        </w:tc>
        <w:tc>
          <w:tcPr>
            <w:tcW w:w="0" w:type="auto"/>
            <w:vAlign w:val="center"/>
            <w:hideMark/>
          </w:tcPr>
          <w:p w14:paraId="595CE6C5" w14:textId="77777777" w:rsidR="00000000" w:rsidRDefault="003F103A">
            <w:pPr>
              <w:spacing w:before="0" w:beforeAutospacing="0" w:after="0" w:afterAutospacing="0"/>
              <w:rPr>
                <w:ins w:id="704" w:author="Errata" w:date="2014-08-04T17:35:00Z"/>
                <w:rFonts w:ascii="Verdana" w:eastAsia="Times New Roman" w:hAnsi="Verdana"/>
                <w:color w:val="000000"/>
                <w:sz w:val="20"/>
                <w:szCs w:val="20"/>
              </w:rPr>
            </w:pPr>
            <w:ins w:id="705" w:author="Errata" w:date="2014-08-04T17:35:00Z">
              <w:r>
                <w:rPr>
                  <w:rFonts w:ascii="Verdana" w:eastAsia="Times New Roman" w:hAnsi="Verdana"/>
                  <w:color w:val="000000"/>
                  <w:sz w:val="20"/>
                  <w:szCs w:val="20"/>
                </w:rPr>
                <w:t>Salesforce</w:t>
              </w:r>
            </w:ins>
          </w:p>
        </w:tc>
      </w:tr>
      <w:tr w:rsidR="00000000" w14:paraId="64839C2E" w14:textId="77777777">
        <w:trPr>
          <w:divId w:val="1567063107"/>
          <w:tblCellSpacing w:w="0" w:type="dxa"/>
          <w:ins w:id="706" w:author="Errata" w:date="2014-08-04T17:35:00Z"/>
        </w:trPr>
        <w:tc>
          <w:tcPr>
            <w:tcW w:w="0" w:type="auto"/>
            <w:vAlign w:val="center"/>
            <w:hideMark/>
          </w:tcPr>
          <w:p w14:paraId="1C53EC39" w14:textId="77777777" w:rsidR="00000000" w:rsidRDefault="003F103A">
            <w:pPr>
              <w:spacing w:before="0" w:beforeAutospacing="0" w:after="0" w:afterAutospacing="0"/>
              <w:ind w:left="960"/>
              <w:jc w:val="right"/>
              <w:rPr>
                <w:ins w:id="707" w:author="Errata" w:date="2014-08-04T17:35:00Z"/>
                <w:rFonts w:ascii="Verdana" w:eastAsia="Times New Roman" w:hAnsi="Verdana"/>
                <w:b/>
                <w:bCs/>
                <w:color w:val="000000"/>
                <w:sz w:val="20"/>
                <w:szCs w:val="20"/>
              </w:rPr>
            </w:pPr>
            <w:ins w:id="708" w:author="Errata" w:date="2014-08-04T17:35:00Z">
              <w:r>
                <w:rPr>
                  <w:rFonts w:ascii="Verdana" w:eastAsia="Times New Roman" w:hAnsi="Verdana"/>
                  <w:b/>
                  <w:bCs/>
                  <w:color w:val="000000"/>
                  <w:sz w:val="20"/>
                  <w:szCs w:val="20"/>
                </w:rPr>
                <w:t>Email: </w:t>
              </w:r>
            </w:ins>
          </w:p>
        </w:tc>
        <w:tc>
          <w:tcPr>
            <w:tcW w:w="0" w:type="auto"/>
            <w:vAlign w:val="center"/>
            <w:hideMark/>
          </w:tcPr>
          <w:p w14:paraId="5A9A177A" w14:textId="77777777" w:rsidR="00000000" w:rsidRDefault="003F103A">
            <w:pPr>
              <w:spacing w:before="0" w:beforeAutospacing="0" w:after="0" w:afterAutospacing="0"/>
              <w:rPr>
                <w:ins w:id="709" w:author="Errata" w:date="2014-08-04T17:35:00Z"/>
                <w:rFonts w:ascii="Verdana" w:eastAsia="Times New Roman" w:hAnsi="Verdana"/>
                <w:color w:val="000000"/>
                <w:sz w:val="20"/>
                <w:szCs w:val="20"/>
              </w:rPr>
            </w:pPr>
            <w:ins w:id="710"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"mailto:cmortimore@salesforce.com"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cmortimore@salesforce.com</w:t>
              </w:r>
              <w:r>
                <w:rPr>
                  <w:rFonts w:ascii="Verdana" w:eastAsia="Times New Roman" w:hAnsi="Verdana"/>
                  <w:color w:val="000000"/>
                  <w:sz w:val="20"/>
                  <w:szCs w:val="20"/>
                </w:rPr>
                <w:fldChar w:fldCharType="end"/>
              </w:r>
            </w:ins>
          </w:p>
        </w:tc>
      </w:tr>
      <w:tr w:rsidR="00000000" w14:paraId="70BB6958" w14:textId="77777777">
        <w:trPr>
          <w:divId w:val="1567063107"/>
          <w:tblCellSpacing w:w="0" w:type="dxa"/>
          <w:ins w:id="711" w:author="Errata" w:date="2014-08-04T17:35:00Z"/>
        </w:trPr>
        <w:tc>
          <w:tcPr>
            <w:tcW w:w="0" w:type="auto"/>
            <w:vAlign w:val="center"/>
            <w:hideMark/>
          </w:tcPr>
          <w:p w14:paraId="280B6A07" w14:textId="77777777" w:rsidR="00000000" w:rsidRDefault="003F103A">
            <w:pPr>
              <w:spacing w:before="0" w:beforeAutospacing="0" w:after="0" w:afterAutospacing="0"/>
              <w:ind w:left="960"/>
              <w:jc w:val="right"/>
              <w:rPr>
                <w:ins w:id="712" w:author="Errata" w:date="2014-08-04T17:35:00Z"/>
                <w:rFonts w:ascii="Verdana" w:eastAsia="Times New Roman" w:hAnsi="Verdana"/>
                <w:b/>
                <w:bCs/>
                <w:color w:val="000000"/>
                <w:sz w:val="20"/>
                <w:szCs w:val="20"/>
              </w:rPr>
            </w:pPr>
            <w:ins w:id="713" w:author="Errata" w:date="2014-08-04T17:35:00Z">
              <w:r>
                <w:rPr>
                  <w:rFonts w:ascii="Verdana" w:eastAsia="Times New Roman" w:hAnsi="Verdana"/>
                  <w:b/>
                  <w:bCs/>
                  <w:color w:val="000000"/>
                  <w:sz w:val="20"/>
                  <w:szCs w:val="20"/>
                </w:rPr>
                <w:lastRenderedPageBreak/>
                <w:t>URI: </w:t>
              </w:r>
            </w:ins>
          </w:p>
        </w:tc>
        <w:tc>
          <w:tcPr>
            <w:tcW w:w="0" w:type="auto"/>
            <w:vAlign w:val="center"/>
            <w:hideMark/>
          </w:tcPr>
          <w:p w14:paraId="58EF55CC" w14:textId="77777777" w:rsidR="00000000" w:rsidRDefault="003F103A">
            <w:pPr>
              <w:spacing w:before="0" w:beforeAutospacing="0" w:after="0" w:afterAutospacing="0"/>
              <w:rPr>
                <w:ins w:id="714" w:author="Errata" w:date="2014-08-04T17:35:00Z"/>
                <w:rFonts w:ascii="Verdana" w:eastAsia="Times New Roman" w:hAnsi="Verdana"/>
                <w:color w:val="000000"/>
                <w:sz w:val="20"/>
                <w:szCs w:val="20"/>
              </w:rPr>
            </w:pPr>
            <w:ins w:id="715" w:author="Errata" w:date="2014-08-04T17:35: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"https://twitter.com/cmort"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https://twitter.com/cmort</w:t>
              </w:r>
              <w:r>
                <w:rPr>
                  <w:rFonts w:ascii="Verdana" w:eastAsia="Times New Roman" w:hAnsi="Verdana"/>
                  <w:color w:val="000000"/>
                  <w:sz w:val="20"/>
                  <w:szCs w:val="20"/>
                </w:rPr>
                <w:fldChar w:fldCharType="end"/>
              </w:r>
            </w:ins>
          </w:p>
        </w:tc>
      </w:tr>
    </w:tbl>
    <w:p w14:paraId="60C546EF" w14:textId="77777777" w:rsidR="003F103A" w:rsidRDefault="003F103A">
      <w:pPr>
        <w:spacing w:before="0" w:beforeAutospacing="0" w:after="0" w:afterAutospacing="0"/>
        <w:divId w:val="1567063107"/>
        <w:rPr>
          <w:rFonts w:eastAsia="Times New Roman"/>
        </w:rPr>
      </w:pPr>
    </w:p>
    <w:sectPr w:rsidR="003F1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07C2"/>
    <w:multiLevelType w:val="multilevel"/>
    <w:tmpl w:val="ACFCD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C6717"/>
    <w:multiLevelType w:val="multilevel"/>
    <w:tmpl w:val="6848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622C8"/>
    <w:multiLevelType w:val="multilevel"/>
    <w:tmpl w:val="0E38B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B973EB"/>
    <w:multiLevelType w:val="multilevel"/>
    <w:tmpl w:val="95D0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CA6462"/>
    <w:multiLevelType w:val="multilevel"/>
    <w:tmpl w:val="99E4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6B4AE9"/>
    <w:multiLevelType w:val="multilevel"/>
    <w:tmpl w:val="186A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6C7EAE"/>
    <w:multiLevelType w:val="multilevel"/>
    <w:tmpl w:val="78FA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D25086"/>
    <w:multiLevelType w:val="multilevel"/>
    <w:tmpl w:val="E3C4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0E5C12"/>
    <w:multiLevelType w:val="multilevel"/>
    <w:tmpl w:val="E4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D04D96"/>
    <w:multiLevelType w:val="multilevel"/>
    <w:tmpl w:val="51BA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3735A2"/>
    <w:multiLevelType w:val="multilevel"/>
    <w:tmpl w:val="7EA8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017455"/>
    <w:multiLevelType w:val="multilevel"/>
    <w:tmpl w:val="7A0A6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D44582"/>
    <w:multiLevelType w:val="multilevel"/>
    <w:tmpl w:val="88BE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D37985"/>
    <w:multiLevelType w:val="multilevel"/>
    <w:tmpl w:val="74C6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27B2D8C"/>
    <w:multiLevelType w:val="multilevel"/>
    <w:tmpl w:val="31EED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481479B"/>
    <w:multiLevelType w:val="multilevel"/>
    <w:tmpl w:val="A0E05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6184376"/>
    <w:multiLevelType w:val="multilevel"/>
    <w:tmpl w:val="83386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AC80FB7"/>
    <w:multiLevelType w:val="multilevel"/>
    <w:tmpl w:val="44D05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B5B2901"/>
    <w:multiLevelType w:val="multilevel"/>
    <w:tmpl w:val="69B0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B6933E0"/>
    <w:multiLevelType w:val="multilevel"/>
    <w:tmpl w:val="C9C04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B9C6EA6"/>
    <w:multiLevelType w:val="multilevel"/>
    <w:tmpl w:val="4B1C0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D934773"/>
    <w:multiLevelType w:val="multilevel"/>
    <w:tmpl w:val="A082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195396"/>
    <w:multiLevelType w:val="multilevel"/>
    <w:tmpl w:val="B148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E6B1FDA"/>
    <w:multiLevelType w:val="multilevel"/>
    <w:tmpl w:val="626A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E6B3144"/>
    <w:multiLevelType w:val="multilevel"/>
    <w:tmpl w:val="6258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06B5B81"/>
    <w:multiLevelType w:val="multilevel"/>
    <w:tmpl w:val="404E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0DB2371"/>
    <w:multiLevelType w:val="multilevel"/>
    <w:tmpl w:val="D7E8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1600D39"/>
    <w:multiLevelType w:val="multilevel"/>
    <w:tmpl w:val="E4146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3A10393"/>
    <w:multiLevelType w:val="multilevel"/>
    <w:tmpl w:val="C0B8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4A91777"/>
    <w:multiLevelType w:val="multilevel"/>
    <w:tmpl w:val="C7A6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501624C"/>
    <w:multiLevelType w:val="multilevel"/>
    <w:tmpl w:val="A426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6D57F87"/>
    <w:multiLevelType w:val="multilevel"/>
    <w:tmpl w:val="501E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9D34F74"/>
    <w:multiLevelType w:val="multilevel"/>
    <w:tmpl w:val="9AEE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CB0165B"/>
    <w:multiLevelType w:val="multilevel"/>
    <w:tmpl w:val="9FB6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F521AF1"/>
    <w:multiLevelType w:val="multilevel"/>
    <w:tmpl w:val="90EE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2605C02"/>
    <w:multiLevelType w:val="multilevel"/>
    <w:tmpl w:val="220EF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2ED69D7"/>
    <w:multiLevelType w:val="multilevel"/>
    <w:tmpl w:val="6D26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3AE5932"/>
    <w:multiLevelType w:val="multilevel"/>
    <w:tmpl w:val="4CD2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DE24D5D"/>
    <w:multiLevelType w:val="multilevel"/>
    <w:tmpl w:val="65643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EC54D5F"/>
    <w:multiLevelType w:val="multilevel"/>
    <w:tmpl w:val="1C32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1995B67"/>
    <w:multiLevelType w:val="multilevel"/>
    <w:tmpl w:val="6B68F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1AF2595"/>
    <w:multiLevelType w:val="multilevel"/>
    <w:tmpl w:val="1E4E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32C2515"/>
    <w:multiLevelType w:val="multilevel"/>
    <w:tmpl w:val="8C7E2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F454DA"/>
    <w:multiLevelType w:val="multilevel"/>
    <w:tmpl w:val="C922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943433E"/>
    <w:multiLevelType w:val="multilevel"/>
    <w:tmpl w:val="B69C1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98360CC"/>
    <w:multiLevelType w:val="multilevel"/>
    <w:tmpl w:val="770C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98378DD"/>
    <w:multiLevelType w:val="multilevel"/>
    <w:tmpl w:val="10D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AA617F6"/>
    <w:multiLevelType w:val="multilevel"/>
    <w:tmpl w:val="F6465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B152B3E"/>
    <w:multiLevelType w:val="multilevel"/>
    <w:tmpl w:val="24F6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F2221B6"/>
    <w:multiLevelType w:val="multilevel"/>
    <w:tmpl w:val="EF06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FC278E9"/>
    <w:multiLevelType w:val="multilevel"/>
    <w:tmpl w:val="C568C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1B97C1C"/>
    <w:multiLevelType w:val="multilevel"/>
    <w:tmpl w:val="00C4C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6263BEF"/>
    <w:multiLevelType w:val="multilevel"/>
    <w:tmpl w:val="0D14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A4145A1"/>
    <w:multiLevelType w:val="multilevel"/>
    <w:tmpl w:val="FA8A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D9A396B"/>
    <w:multiLevelType w:val="multilevel"/>
    <w:tmpl w:val="18781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DDA463B"/>
    <w:multiLevelType w:val="multilevel"/>
    <w:tmpl w:val="0C06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F7C5BFF"/>
    <w:multiLevelType w:val="multilevel"/>
    <w:tmpl w:val="3676B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00C70C7"/>
    <w:multiLevelType w:val="multilevel"/>
    <w:tmpl w:val="9FBC7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08B0610"/>
    <w:multiLevelType w:val="multilevel"/>
    <w:tmpl w:val="8F88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1276AF8"/>
    <w:multiLevelType w:val="multilevel"/>
    <w:tmpl w:val="1764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2674F2C"/>
    <w:multiLevelType w:val="multilevel"/>
    <w:tmpl w:val="020CD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33A61B6"/>
    <w:multiLevelType w:val="multilevel"/>
    <w:tmpl w:val="8FF2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3C82B90"/>
    <w:multiLevelType w:val="multilevel"/>
    <w:tmpl w:val="CD34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4BC49EA"/>
    <w:multiLevelType w:val="multilevel"/>
    <w:tmpl w:val="9AA88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6603895"/>
    <w:multiLevelType w:val="multilevel"/>
    <w:tmpl w:val="BB2A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6A924F4"/>
    <w:multiLevelType w:val="multilevel"/>
    <w:tmpl w:val="BDF62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73A6B68"/>
    <w:multiLevelType w:val="multilevel"/>
    <w:tmpl w:val="60A0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D27552"/>
    <w:multiLevelType w:val="multilevel"/>
    <w:tmpl w:val="2210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A120A38"/>
    <w:multiLevelType w:val="multilevel"/>
    <w:tmpl w:val="500EA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C137040"/>
    <w:multiLevelType w:val="multilevel"/>
    <w:tmpl w:val="0DA6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C8D329D"/>
    <w:multiLevelType w:val="multilevel"/>
    <w:tmpl w:val="CA746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C8D3389"/>
    <w:multiLevelType w:val="multilevel"/>
    <w:tmpl w:val="98A43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DAE07BC"/>
    <w:multiLevelType w:val="multilevel"/>
    <w:tmpl w:val="BFD6F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0356CD6"/>
    <w:multiLevelType w:val="multilevel"/>
    <w:tmpl w:val="21B4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0431601"/>
    <w:multiLevelType w:val="multilevel"/>
    <w:tmpl w:val="97946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5F801A0"/>
    <w:multiLevelType w:val="multilevel"/>
    <w:tmpl w:val="278A5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BA5301F"/>
    <w:multiLevelType w:val="multilevel"/>
    <w:tmpl w:val="BBC8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DF4593D"/>
    <w:multiLevelType w:val="multilevel"/>
    <w:tmpl w:val="92DA5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F23374A"/>
    <w:multiLevelType w:val="multilevel"/>
    <w:tmpl w:val="C186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F681DEF"/>
    <w:multiLevelType w:val="multilevel"/>
    <w:tmpl w:val="2A7A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FAE1CA8"/>
    <w:multiLevelType w:val="multilevel"/>
    <w:tmpl w:val="1EA0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FF703D1"/>
    <w:multiLevelType w:val="multilevel"/>
    <w:tmpl w:val="339AF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60"/>
  </w:num>
  <w:num w:numId="3">
    <w:abstractNumId w:val="70"/>
  </w:num>
  <w:num w:numId="4">
    <w:abstractNumId w:val="78"/>
  </w:num>
  <w:num w:numId="5">
    <w:abstractNumId w:val="33"/>
  </w:num>
  <w:num w:numId="6">
    <w:abstractNumId w:val="1"/>
  </w:num>
  <w:num w:numId="7">
    <w:abstractNumId w:val="63"/>
  </w:num>
  <w:num w:numId="8">
    <w:abstractNumId w:val="62"/>
  </w:num>
  <w:num w:numId="9">
    <w:abstractNumId w:val="35"/>
  </w:num>
  <w:num w:numId="10">
    <w:abstractNumId w:val="56"/>
  </w:num>
  <w:num w:numId="11">
    <w:abstractNumId w:val="38"/>
  </w:num>
  <w:num w:numId="12">
    <w:abstractNumId w:val="51"/>
  </w:num>
  <w:num w:numId="13">
    <w:abstractNumId w:val="20"/>
  </w:num>
  <w:num w:numId="14">
    <w:abstractNumId w:val="77"/>
  </w:num>
  <w:num w:numId="15">
    <w:abstractNumId w:val="16"/>
  </w:num>
  <w:num w:numId="16">
    <w:abstractNumId w:val="14"/>
  </w:num>
  <w:num w:numId="17">
    <w:abstractNumId w:val="19"/>
  </w:num>
  <w:num w:numId="18">
    <w:abstractNumId w:val="40"/>
  </w:num>
  <w:num w:numId="19">
    <w:abstractNumId w:val="68"/>
  </w:num>
  <w:num w:numId="20">
    <w:abstractNumId w:val="10"/>
  </w:num>
  <w:num w:numId="21">
    <w:abstractNumId w:val="37"/>
  </w:num>
  <w:num w:numId="22">
    <w:abstractNumId w:val="32"/>
  </w:num>
  <w:num w:numId="23">
    <w:abstractNumId w:val="4"/>
  </w:num>
  <w:num w:numId="24">
    <w:abstractNumId w:val="2"/>
  </w:num>
  <w:num w:numId="25">
    <w:abstractNumId w:val="81"/>
  </w:num>
  <w:num w:numId="26">
    <w:abstractNumId w:val="43"/>
  </w:num>
  <w:num w:numId="27">
    <w:abstractNumId w:val="55"/>
  </w:num>
  <w:num w:numId="28">
    <w:abstractNumId w:val="22"/>
  </w:num>
  <w:num w:numId="29">
    <w:abstractNumId w:val="57"/>
  </w:num>
  <w:num w:numId="30">
    <w:abstractNumId w:val="74"/>
  </w:num>
  <w:num w:numId="31">
    <w:abstractNumId w:val="71"/>
  </w:num>
  <w:num w:numId="32">
    <w:abstractNumId w:val="72"/>
  </w:num>
  <w:num w:numId="33">
    <w:abstractNumId w:val="58"/>
  </w:num>
  <w:num w:numId="34">
    <w:abstractNumId w:val="5"/>
  </w:num>
  <w:num w:numId="35">
    <w:abstractNumId w:val="69"/>
  </w:num>
  <w:num w:numId="36">
    <w:abstractNumId w:val="53"/>
  </w:num>
  <w:num w:numId="37">
    <w:abstractNumId w:val="6"/>
  </w:num>
  <w:num w:numId="38">
    <w:abstractNumId w:val="41"/>
  </w:num>
  <w:num w:numId="39">
    <w:abstractNumId w:val="34"/>
  </w:num>
  <w:num w:numId="40">
    <w:abstractNumId w:val="67"/>
  </w:num>
  <w:num w:numId="41">
    <w:abstractNumId w:val="54"/>
  </w:num>
  <w:num w:numId="42">
    <w:abstractNumId w:val="23"/>
  </w:num>
  <w:num w:numId="43">
    <w:abstractNumId w:val="50"/>
  </w:num>
  <w:num w:numId="44">
    <w:abstractNumId w:val="73"/>
  </w:num>
  <w:num w:numId="45">
    <w:abstractNumId w:val="65"/>
  </w:num>
  <w:num w:numId="46">
    <w:abstractNumId w:val="66"/>
  </w:num>
  <w:num w:numId="47">
    <w:abstractNumId w:val="7"/>
  </w:num>
  <w:num w:numId="48">
    <w:abstractNumId w:val="75"/>
  </w:num>
  <w:num w:numId="49">
    <w:abstractNumId w:val="79"/>
  </w:num>
  <w:num w:numId="50">
    <w:abstractNumId w:val="21"/>
  </w:num>
  <w:num w:numId="51">
    <w:abstractNumId w:val="27"/>
  </w:num>
  <w:num w:numId="52">
    <w:abstractNumId w:val="0"/>
  </w:num>
  <w:num w:numId="53">
    <w:abstractNumId w:val="61"/>
  </w:num>
  <w:num w:numId="54">
    <w:abstractNumId w:val="80"/>
  </w:num>
  <w:num w:numId="55">
    <w:abstractNumId w:val="24"/>
  </w:num>
  <w:num w:numId="56">
    <w:abstractNumId w:val="17"/>
  </w:num>
  <w:num w:numId="57">
    <w:abstractNumId w:val="13"/>
  </w:num>
  <w:num w:numId="58">
    <w:abstractNumId w:val="18"/>
  </w:num>
  <w:num w:numId="59">
    <w:abstractNumId w:val="29"/>
  </w:num>
  <w:num w:numId="60">
    <w:abstractNumId w:val="42"/>
  </w:num>
  <w:num w:numId="61">
    <w:abstractNumId w:val="30"/>
  </w:num>
  <w:num w:numId="62">
    <w:abstractNumId w:val="44"/>
  </w:num>
  <w:num w:numId="63">
    <w:abstractNumId w:val="25"/>
  </w:num>
  <w:num w:numId="64">
    <w:abstractNumId w:val="49"/>
  </w:num>
  <w:num w:numId="65">
    <w:abstractNumId w:val="26"/>
  </w:num>
  <w:num w:numId="66">
    <w:abstractNumId w:val="9"/>
  </w:num>
  <w:num w:numId="67">
    <w:abstractNumId w:val="48"/>
  </w:num>
  <w:num w:numId="68">
    <w:abstractNumId w:val="76"/>
  </w:num>
  <w:num w:numId="69">
    <w:abstractNumId w:val="36"/>
  </w:num>
  <w:num w:numId="70">
    <w:abstractNumId w:val="39"/>
  </w:num>
  <w:num w:numId="71">
    <w:abstractNumId w:val="46"/>
  </w:num>
  <w:num w:numId="72">
    <w:abstractNumId w:val="12"/>
  </w:num>
  <w:num w:numId="73">
    <w:abstractNumId w:val="64"/>
  </w:num>
  <w:num w:numId="74">
    <w:abstractNumId w:val="59"/>
  </w:num>
  <w:num w:numId="75">
    <w:abstractNumId w:val="3"/>
  </w:num>
  <w:num w:numId="76">
    <w:abstractNumId w:val="31"/>
  </w:num>
  <w:num w:numId="77">
    <w:abstractNumId w:val="15"/>
  </w:num>
  <w:num w:numId="78">
    <w:abstractNumId w:val="47"/>
  </w:num>
  <w:num w:numId="79">
    <w:abstractNumId w:val="11"/>
  </w:num>
  <w:num w:numId="80">
    <w:abstractNumId w:val="8"/>
  </w:num>
  <w:num w:numId="81">
    <w:abstractNumId w:val="52"/>
  </w:num>
  <w:num w:numId="82">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F19BE"/>
    <w:rsid w:val="001F5C3D"/>
    <w:rsid w:val="003F103A"/>
    <w:rsid w:val="00FF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3F103A"/>
    <w:rPr>
      <w:rFonts w:eastAsiaTheme="minorEastAsia"/>
      <w:sz w:val="24"/>
      <w:szCs w:val="24"/>
    </w:rPr>
  </w:style>
  <w:style w:type="paragraph" w:styleId="BalloonText">
    <w:name w:val="Balloon Text"/>
    <w:basedOn w:val="Normal"/>
    <w:link w:val="BalloonTextChar"/>
    <w:uiPriority w:val="99"/>
    <w:semiHidden/>
    <w:unhideWhenUsed/>
    <w:rsid w:val="003F103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3A"/>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3F103A"/>
    <w:rPr>
      <w:rFonts w:eastAsiaTheme="minorEastAsia"/>
      <w:sz w:val="24"/>
      <w:szCs w:val="24"/>
    </w:rPr>
  </w:style>
  <w:style w:type="paragraph" w:styleId="BalloonText">
    <w:name w:val="Balloon Text"/>
    <w:basedOn w:val="Normal"/>
    <w:link w:val="BalloonTextChar"/>
    <w:uiPriority w:val="99"/>
    <w:semiHidden/>
    <w:unhideWhenUsed/>
    <w:rsid w:val="003F103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03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06310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587153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51998">
          <w:marLeft w:val="720"/>
          <w:marRight w:val="0"/>
          <w:marTop w:val="0"/>
          <w:marBottom w:val="0"/>
          <w:divBdr>
            <w:top w:val="none" w:sz="0" w:space="0" w:color="auto"/>
            <w:left w:val="none" w:sz="0" w:space="0" w:color="auto"/>
            <w:bottom w:val="none" w:sz="0" w:space="0" w:color="auto"/>
            <w:right w:val="none" w:sz="0" w:space="0" w:color="auto"/>
          </w:divBdr>
        </w:div>
        <w:div w:id="892037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9616890">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penid.net/specs/openid-connect-discovery-1_0.html" TargetMode="External"/><Relationship Id="rId21" Type="http://schemas.openxmlformats.org/officeDocument/2006/relationships/hyperlink" Target="http://tools.ietf.org/html/draft-ietf-oauth-assertions" TargetMode="External"/><Relationship Id="rId42" Type="http://schemas.openxmlformats.org/officeDocument/2006/relationships/hyperlink" Target="mailto:paulle@microsoft.com" TargetMode="External"/><Relationship Id="rId47" Type="http://schemas.openxmlformats.org/officeDocument/2006/relationships/hyperlink" Target="http://www.rfc-editor.org/rfc/rfc2616.pdf" TargetMode="External"/><Relationship Id="rId63" Type="http://schemas.openxmlformats.org/officeDocument/2006/relationships/hyperlink" Target="http://xml.resource.org/public/rfc/html/rfc3986.html" TargetMode="External"/><Relationship Id="rId68" Type="http://schemas.openxmlformats.org/officeDocument/2006/relationships/hyperlink" Target="http://www.rfc-editor.org/rfc/rfc5246.txt" TargetMode="External"/><Relationship Id="rId84" Type="http://schemas.openxmlformats.org/officeDocument/2006/relationships/hyperlink" Target="http://tools.ietf.org/html/rfc6819" TargetMode="External"/><Relationship Id="rId89" Type="http://schemas.openxmlformats.org/officeDocument/2006/relationships/hyperlink" Target="http://www.w3.org/TR/1999/REC-html401-19991224" TargetMode="External"/><Relationship Id="rId7" Type="http://schemas.openxmlformats.org/officeDocument/2006/relationships/hyperlink" Target="http://www.itu.int/rec/T-REC-E.164-201011-I/en" TargetMode="External"/><Relationship Id="rId71" Type="http://schemas.openxmlformats.org/officeDocument/2006/relationships/hyperlink" Target="http://www.rfc-editor.org/rfc/rfc5322.txt" TargetMode="External"/><Relationship Id="rId92" Type="http://schemas.openxmlformats.org/officeDocument/2006/relationships/hyperlink" Target="http://openid.net/specs/openid-authentication-2_0.txt" TargetMode="External"/><Relationship Id="rId2" Type="http://schemas.openxmlformats.org/officeDocument/2006/relationships/styles" Target="styles.xml"/><Relationship Id="rId16" Type="http://schemas.openxmlformats.org/officeDocument/2006/relationships/hyperlink" Target="http://tools.ietf.org/html/draft-ietf-jose-json-web-key-18" TargetMode="External"/><Relationship Id="rId29" Type="http://schemas.openxmlformats.org/officeDocument/2006/relationships/hyperlink" Target="http://tools.ietf.org/html/rfc2119" TargetMode="External"/><Relationship Id="rId107" Type="http://schemas.openxmlformats.org/officeDocument/2006/relationships/fontTable" Target="fontTable.xml"/><Relationship Id="rId11" Type="http://schemas.openxmlformats.org/officeDocument/2006/relationships/hyperlink" Target="http://tools.ietf.org/html/draft-ietf-jose-json-web-algorithms" TargetMode="External"/><Relationship Id="rId24" Type="http://schemas.openxmlformats.org/officeDocument/2006/relationships/hyperlink" Target="http://tools.ietf.org/html/draft-ietf-oauth-jwt-bearer-07" TargetMode="External"/><Relationship Id="rId32" Type="http://schemas.openxmlformats.org/officeDocument/2006/relationships/hyperlink" Target="http://xml.resource.org/public/rfc/xml/rfc2119.xml" TargetMode="External"/><Relationship Id="rId37" Type="http://schemas.openxmlformats.org/officeDocument/2006/relationships/hyperlink" Target="mailto:fielding@ics.uci.edu" TargetMode="External"/><Relationship Id="rId40" Type="http://schemas.openxmlformats.org/officeDocument/2006/relationships/hyperlink" Target="mailto:frystyk@w3.org" TargetMode="External"/><Relationship Id="rId45" Type="http://schemas.openxmlformats.org/officeDocument/2006/relationships/hyperlink" Target="http://www.rfc-editor.org/rfc/rfc2616.txt" TargetMode="External"/><Relationship Id="rId53" Type="http://schemas.openxmlformats.org/officeDocument/2006/relationships/hyperlink" Target="http://www.rfc-editor.org/rfc/rfc3339.txt" TargetMode="External"/><Relationship Id="rId58" Type="http://schemas.openxmlformats.org/officeDocument/2006/relationships/hyperlink" Target="mailto:timbl@w3.org" TargetMode="External"/><Relationship Id="rId66" Type="http://schemas.openxmlformats.org/officeDocument/2006/relationships/hyperlink" Target="http://www.rfc-editor.org/rfc/rfc4627.txt" TargetMode="External"/><Relationship Id="rId74" Type="http://schemas.openxmlformats.org/officeDocument/2006/relationships/hyperlink" Target="http://tools.ietf.org/html/rfc5646" TargetMode="External"/><Relationship Id="rId79" Type="http://schemas.openxmlformats.org/officeDocument/2006/relationships/hyperlink" Target="http://www.rfc-editor.org/rfc/rfc6711.txt" TargetMode="External"/><Relationship Id="rId87" Type="http://schemas.openxmlformats.org/officeDocument/2006/relationships/hyperlink" Target="mailto:ken@unicode.org" TargetMode="External"/><Relationship Id="rId102" Type="http://schemas.openxmlformats.org/officeDocument/2006/relationships/hyperlink" Target="http://openid.net/specs/openid-provider-authentication-policy-extension-1_0.html" TargetMode="External"/><Relationship Id="rId5" Type="http://schemas.openxmlformats.org/officeDocument/2006/relationships/webSettings" Target="webSettings.xml"/><Relationship Id="rId61" Type="http://schemas.openxmlformats.org/officeDocument/2006/relationships/hyperlink" Target="http://tools.ietf.org/html/rfc3986" TargetMode="External"/><Relationship Id="rId82" Type="http://schemas.openxmlformats.org/officeDocument/2006/relationships/hyperlink" Target="http://tools.ietf.org/html/rfc6750" TargetMode="External"/><Relationship Id="rId90" Type="http://schemas.openxmlformats.org/officeDocument/2006/relationships/hyperlink" Target="http://www.twinsun.com/tz/tz-link.htm" TargetMode="External"/><Relationship Id="rId95" Type="http://schemas.openxmlformats.org/officeDocument/2006/relationships/hyperlink" Target="http://openid.net/specs/openid-connect-implicit-1_0.html" TargetMode="External"/><Relationship Id="rId19" Type="http://schemas.openxmlformats.org/officeDocument/2006/relationships/hyperlink" Target="http://tools.ietf.org/html/draft-ietf-oauth-json-web-token" TargetMode="External"/><Relationship Id="rId14" Type="http://schemas.openxmlformats.org/officeDocument/2006/relationships/hyperlink" Target="http://tools.ietf.org/html/draft-ietf-jose-json-web-encryption-18" TargetMode="External"/><Relationship Id="rId22" Type="http://schemas.openxmlformats.org/officeDocument/2006/relationships/hyperlink" Target="http://tools.ietf.org/html/draft-ietf-oauth-assertions-13" TargetMode="External"/><Relationship Id="rId27" Type="http://schemas.openxmlformats.org/officeDocument/2006/relationships/hyperlink" Target="http://openid.net/specs/openid-connect-registration-1_0.html" TargetMode="External"/><Relationship Id="rId30" Type="http://schemas.openxmlformats.org/officeDocument/2006/relationships/hyperlink" Target="http://www.rfc-editor.org/rfc/rfc2119.txt" TargetMode="External"/><Relationship Id="rId35" Type="http://schemas.openxmlformats.org/officeDocument/2006/relationships/hyperlink" Target="http://tools.ietf.org/html/rfc2246" TargetMode="External"/><Relationship Id="rId43" Type="http://schemas.openxmlformats.org/officeDocument/2006/relationships/hyperlink" Target="mailto:timbl@w3.org" TargetMode="External"/><Relationship Id="rId48" Type="http://schemas.openxmlformats.org/officeDocument/2006/relationships/hyperlink" Target="http://xml.resource.org/public/rfc/html/rfc2616.html" TargetMode="External"/><Relationship Id="rId56" Type="http://schemas.openxmlformats.org/officeDocument/2006/relationships/hyperlink" Target="http://tools.ietf.org/html/rfc3966" TargetMode="External"/><Relationship Id="rId64" Type="http://schemas.openxmlformats.org/officeDocument/2006/relationships/hyperlink" Target="http://xml.resource.org/public/rfc/xml/rfc3986.xml" TargetMode="External"/><Relationship Id="rId69" Type="http://schemas.openxmlformats.org/officeDocument/2006/relationships/hyperlink" Target="mailto:presnick@qualcomm.com" TargetMode="External"/><Relationship Id="rId77" Type="http://schemas.openxmlformats.org/officeDocument/2006/relationships/hyperlink" Target="http://www.rfc-editor.org/rfc/rfc6125.txt" TargetMode="External"/><Relationship Id="rId100" Type="http://schemas.openxmlformats.org/officeDocument/2006/relationships/hyperlink" Target="mailto:n-sakimura@nri.co.jp" TargetMode="External"/><Relationship Id="rId105" Type="http://schemas.openxmlformats.org/officeDocument/2006/relationships/hyperlink" Target="http://www.rfc-editor.org/rfc/rfc4949.txt"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mailto:chris.newman@sun.com" TargetMode="External"/><Relationship Id="rId72" Type="http://schemas.openxmlformats.org/officeDocument/2006/relationships/hyperlink" Target="http://xml.resource.org/public/rfc/html/rfc5322.html" TargetMode="External"/><Relationship Id="rId80" Type="http://schemas.openxmlformats.org/officeDocument/2006/relationships/hyperlink" Target="http://tools.ietf.org/html/rfc6749" TargetMode="External"/><Relationship Id="rId85" Type="http://schemas.openxmlformats.org/officeDocument/2006/relationships/hyperlink" Target="http://www.rfc-editor.org/rfc/rfc6819.txt" TargetMode="External"/><Relationship Id="rId93" Type="http://schemas.openxmlformats.org/officeDocument/2006/relationships/hyperlink" Target="http://openid.net/specs/openid-authentication-2_0.html" TargetMode="External"/><Relationship Id="rId98" Type="http://schemas.openxmlformats.org/officeDocument/2006/relationships/hyperlink" Target="mailto:johnny.bufu@gmail.com" TargetMode="External"/><Relationship Id="rId3" Type="http://schemas.microsoft.com/office/2007/relationships/stylesWithEffects" Target="stylesWithEffects.xml"/><Relationship Id="rId12" Type="http://schemas.openxmlformats.org/officeDocument/2006/relationships/hyperlink" Target="http://tools.ietf.org/html/draft-ietf-jose-json-web-algorithms-18" TargetMode="External"/><Relationship Id="rId17" Type="http://schemas.openxmlformats.org/officeDocument/2006/relationships/hyperlink" Target="http://tools.ietf.org/html/draft-ietf-jose-json-web-signature" TargetMode="External"/><Relationship Id="rId25" Type="http://schemas.openxmlformats.org/officeDocument/2006/relationships/hyperlink" Target="http://openid.net/specs/oauth-v2-multiple-response-types-1_0.html" TargetMode="External"/><Relationship Id="rId33" Type="http://schemas.openxmlformats.org/officeDocument/2006/relationships/hyperlink" Target="mailto:tdierks@certicom.com" TargetMode="External"/><Relationship Id="rId38" Type="http://schemas.openxmlformats.org/officeDocument/2006/relationships/hyperlink" Target="mailto:jg@w3.org" TargetMode="External"/><Relationship Id="rId46" Type="http://schemas.openxmlformats.org/officeDocument/2006/relationships/hyperlink" Target="http://www.rfc-editor.org/rfc/rfc2616.ps" TargetMode="External"/><Relationship Id="rId59" Type="http://schemas.openxmlformats.org/officeDocument/2006/relationships/hyperlink" Target="mailto:fielding@gbiv.com" TargetMode="External"/><Relationship Id="rId67" Type="http://schemas.openxmlformats.org/officeDocument/2006/relationships/hyperlink" Target="http://tools.ietf.org/html/rfc5246" TargetMode="External"/><Relationship Id="rId103" Type="http://schemas.openxmlformats.org/officeDocument/2006/relationships/hyperlink" Target="http://openid.net/specs/openid-connect-session-1_0.html" TargetMode="External"/><Relationship Id="rId108" Type="http://schemas.openxmlformats.org/officeDocument/2006/relationships/theme" Target="theme/theme1.xml"/><Relationship Id="rId20" Type="http://schemas.openxmlformats.org/officeDocument/2006/relationships/hyperlink" Target="http://tools.ietf.org/html/draft-ietf-oauth-json-web-token-13" TargetMode="External"/><Relationship Id="rId41" Type="http://schemas.openxmlformats.org/officeDocument/2006/relationships/hyperlink" Target="mailto:masinter@parc.xerox.com" TargetMode="External"/><Relationship Id="rId54" Type="http://schemas.openxmlformats.org/officeDocument/2006/relationships/hyperlink" Target="http://xml.resource.org/public/rfc/html/rfc3339.html" TargetMode="External"/><Relationship Id="rId62" Type="http://schemas.openxmlformats.org/officeDocument/2006/relationships/hyperlink" Target="http://www.rfc-editor.org/rfc/rfc3986.txt" TargetMode="External"/><Relationship Id="rId70" Type="http://schemas.openxmlformats.org/officeDocument/2006/relationships/hyperlink" Target="http://tools.ietf.org/html/rfc5322" TargetMode="External"/><Relationship Id="rId75" Type="http://schemas.openxmlformats.org/officeDocument/2006/relationships/hyperlink" Target="http://www.rfc-editor.org/rfc/rfc5646.txt" TargetMode="External"/><Relationship Id="rId83" Type="http://schemas.openxmlformats.org/officeDocument/2006/relationships/hyperlink" Target="http://www.rfc-editor.org/rfc/rfc6750.txt" TargetMode="External"/><Relationship Id="rId88" Type="http://schemas.openxmlformats.org/officeDocument/2006/relationships/hyperlink" Target="http://www.w3.org/TR/1999/REC-html401-19991224" TargetMode="External"/><Relationship Id="rId91" Type="http://schemas.openxmlformats.org/officeDocument/2006/relationships/hyperlink" Target="http://openid.net/specs/oauth-v2-form-post-response-mode-1_0.html" TargetMode="External"/><Relationship Id="rId96" Type="http://schemas.openxmlformats.org/officeDocument/2006/relationships/hyperlink" Target="mailto:david@sixapart.com" TargetMode="External"/><Relationship Id="rId1" Type="http://schemas.openxmlformats.org/officeDocument/2006/relationships/numbering" Target="numbering.xml"/><Relationship Id="rId6" Type="http://schemas.openxmlformats.org/officeDocument/2006/relationships/hyperlink" Target="http://www.w3.org/TR/access-control/" TargetMode="External"/><Relationship Id="rId15" Type="http://schemas.openxmlformats.org/officeDocument/2006/relationships/hyperlink" Target="http://tools.ietf.org/html/draft-ietf-jose-json-web-key" TargetMode="External"/><Relationship Id="rId23" Type="http://schemas.openxmlformats.org/officeDocument/2006/relationships/hyperlink" Target="http://tools.ietf.org/html/draft-ietf-oauth-jwt-bearer" TargetMode="External"/><Relationship Id="rId28" Type="http://schemas.openxmlformats.org/officeDocument/2006/relationships/hyperlink" Target="mailto:sob@harvard.edu" TargetMode="External"/><Relationship Id="rId36" Type="http://schemas.openxmlformats.org/officeDocument/2006/relationships/hyperlink" Target="http://www.rfc-editor.org/rfc/rfc2246.txt" TargetMode="External"/><Relationship Id="rId49" Type="http://schemas.openxmlformats.org/officeDocument/2006/relationships/hyperlink" Target="http://xml.resource.org/public/rfc/xml/rfc2616.xml" TargetMode="External"/><Relationship Id="rId57" Type="http://schemas.openxmlformats.org/officeDocument/2006/relationships/hyperlink" Target="http://www.rfc-editor.org/rfc/rfc3966.txt" TargetMode="External"/><Relationship Id="rId106" Type="http://schemas.openxmlformats.org/officeDocument/2006/relationships/hyperlink" Target="http://www.itu.int/rec/dologin_pub.asp?lang=e&amp;id=T-REC-X.1252-201004-I!!PDF-E&amp;type=items" TargetMode="External"/><Relationship Id="rId10" Type="http://schemas.openxmlformats.org/officeDocument/2006/relationships/hyperlink" Target="http://www.w3.org/WAI/ER/IG/ert/iso639.htm" TargetMode="External"/><Relationship Id="rId31" Type="http://schemas.openxmlformats.org/officeDocument/2006/relationships/hyperlink" Target="http://xml.resource.org/public/rfc/html/rfc2119.html" TargetMode="External"/><Relationship Id="rId44" Type="http://schemas.openxmlformats.org/officeDocument/2006/relationships/hyperlink" Target="http://tools.ietf.org/html/rfc2616" TargetMode="External"/><Relationship Id="rId52" Type="http://schemas.openxmlformats.org/officeDocument/2006/relationships/hyperlink" Target="http://tools.ietf.org/html/rfc3339" TargetMode="External"/><Relationship Id="rId60" Type="http://schemas.openxmlformats.org/officeDocument/2006/relationships/hyperlink" Target="mailto:LMM@acm.org" TargetMode="External"/><Relationship Id="rId65" Type="http://schemas.openxmlformats.org/officeDocument/2006/relationships/hyperlink" Target="http://tools.ietf.org/html/rfc4627" TargetMode="External"/><Relationship Id="rId73" Type="http://schemas.openxmlformats.org/officeDocument/2006/relationships/hyperlink" Target="http://xml.resource.org/public/rfc/xml/rfc5322.xml" TargetMode="External"/><Relationship Id="rId78" Type="http://schemas.openxmlformats.org/officeDocument/2006/relationships/hyperlink" Target="http://tools.ietf.org/html/rfc6711" TargetMode="External"/><Relationship Id="rId81" Type="http://schemas.openxmlformats.org/officeDocument/2006/relationships/hyperlink" Target="http://www.rfc-editor.org/rfc/rfc6749.txt" TargetMode="External"/><Relationship Id="rId86" Type="http://schemas.openxmlformats.org/officeDocument/2006/relationships/hyperlink" Target="mailto:markdavis@google.com" TargetMode="External"/><Relationship Id="rId94" Type="http://schemas.openxmlformats.org/officeDocument/2006/relationships/hyperlink" Target="http://openid.net/specs/openid-connect-basic-1_0.html" TargetMode="External"/><Relationship Id="rId99" Type="http://schemas.openxmlformats.org/officeDocument/2006/relationships/hyperlink" Target="mailto:cygnus@janrain.com" TargetMode="External"/><Relationship Id="rId101" Type="http://schemas.openxmlformats.org/officeDocument/2006/relationships/hyperlink" Target="http://openid.net/specs/openid-provider-authentication-policy-extension-1_0.txt" TargetMode="External"/><Relationship Id="rId4" Type="http://schemas.openxmlformats.org/officeDocument/2006/relationships/settings" Target="settings.xml"/><Relationship Id="rId9" Type="http://schemas.openxmlformats.org/officeDocument/2006/relationships/hyperlink" Target="http://www.iso.org/iso/iso_catalogue/catalogue_tc/catalogue_detail.htm?csnumber=45138" TargetMode="External"/><Relationship Id="rId13" Type="http://schemas.openxmlformats.org/officeDocument/2006/relationships/hyperlink" Target="http://tools.ietf.org/html/draft-ietf-jose-json-web-encryption" TargetMode="External"/><Relationship Id="rId18" Type="http://schemas.openxmlformats.org/officeDocument/2006/relationships/hyperlink" Target="http://tools.ietf.org/html/draft-ietf-jose-json-web-signature-18" TargetMode="External"/><Relationship Id="rId39" Type="http://schemas.openxmlformats.org/officeDocument/2006/relationships/hyperlink" Target="mailto:mogul@wrl.dec.com" TargetMode="External"/><Relationship Id="rId34" Type="http://schemas.openxmlformats.org/officeDocument/2006/relationships/hyperlink" Target="mailto:callen@certicom.com" TargetMode="External"/><Relationship Id="rId50" Type="http://schemas.openxmlformats.org/officeDocument/2006/relationships/hyperlink" Target="mailto:GK@ACM.ORG" TargetMode="External"/><Relationship Id="rId55" Type="http://schemas.openxmlformats.org/officeDocument/2006/relationships/hyperlink" Target="http://xml.resource.org/public/rfc/xml/rfc3339.xml" TargetMode="External"/><Relationship Id="rId76" Type="http://schemas.openxmlformats.org/officeDocument/2006/relationships/hyperlink" Target="http://tools.ietf.org/html/rfc6125" TargetMode="External"/><Relationship Id="rId97" Type="http://schemas.openxmlformats.org/officeDocument/2006/relationships/hyperlink" Target="mailto:mbj@microsoft.com" TargetMode="External"/><Relationship Id="rId104" Type="http://schemas.openxmlformats.org/officeDocument/2006/relationships/hyperlink" Target="http://tools.ietf.org/html/rfc4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164</Pages>
  <Words>42702</Words>
  <Characters>243404</Characters>
  <Application>Microsoft Office Word</Application>
  <DocSecurity>0</DocSecurity>
  <Lines>2028</Lines>
  <Paragraphs>571</Paragraphs>
  <ScaleCrop>false</ScaleCrop>
  <HeadingPairs>
    <vt:vector size="2" baseType="variant">
      <vt:variant>
        <vt:lpstr>Title</vt:lpstr>
      </vt:variant>
      <vt:variant>
        <vt:i4>1</vt:i4>
      </vt:variant>
    </vt:vector>
  </HeadingPairs>
  <TitlesOfParts>
    <vt:vector size="1" baseType="lpstr">
      <vt:lpstr>Draft: OpenID Connect Core 1.0 + Errata - draft 19</vt:lpstr>
    </vt:vector>
  </TitlesOfParts>
  <Company>Microsoft Corporation</Company>
  <LinksUpToDate>false</LinksUpToDate>
  <CharactersWithSpaces>285535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Errata - draft 19</dc:title>
  <dc:creator>Mike Jones</dc:creator>
  <cp:lastModifiedBy>Mike Jones</cp:lastModifiedBy>
  <cp:revision>1</cp:revision>
  <dcterms:created xsi:type="dcterms:W3CDTF">2014-08-05T00:32:00Z</dcterms:created>
  <dcterms:modified xsi:type="dcterms:W3CDTF">2014-08-05T00:40:00Z</dcterms:modified>
</cp:coreProperties>
</file>