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58"/>
        <w:gridCol w:w="1670"/>
      </w:tblGrid>
      <w:tr w:rsidR="00967408" w:rsidRPr="00967408" w14:paraId="58F4264A" w14:textId="77777777" w:rsidTr="00967408">
        <w:trPr>
          <w:tblCellSpacing w:w="15" w:type="dxa"/>
        </w:trPr>
        <w:tc>
          <w:tcPr>
            <w:tcW w:w="0" w:type="auto"/>
            <w:vAlign w:val="center"/>
            <w:hideMark/>
          </w:tcPr>
          <w:p w14:paraId="5FF64E4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OpenID Connect Working Group</w:t>
            </w:r>
          </w:p>
        </w:tc>
        <w:tc>
          <w:tcPr>
            <w:tcW w:w="0" w:type="auto"/>
            <w:vAlign w:val="center"/>
            <w:hideMark/>
          </w:tcPr>
          <w:p w14:paraId="0726075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 Sakimura</w:t>
            </w:r>
          </w:p>
        </w:tc>
      </w:tr>
      <w:tr w:rsidR="00967408" w:rsidRPr="00967408" w14:paraId="0120C091" w14:textId="77777777" w:rsidTr="00967408">
        <w:trPr>
          <w:tblCellSpacing w:w="15" w:type="dxa"/>
        </w:trPr>
        <w:tc>
          <w:tcPr>
            <w:tcW w:w="0" w:type="auto"/>
            <w:vAlign w:val="center"/>
            <w:hideMark/>
          </w:tcPr>
          <w:p w14:paraId="296DB9A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Internet-Draft</w:t>
            </w:r>
          </w:p>
        </w:tc>
        <w:tc>
          <w:tcPr>
            <w:tcW w:w="0" w:type="auto"/>
            <w:vAlign w:val="center"/>
            <w:hideMark/>
          </w:tcPr>
          <w:p w14:paraId="717719A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NRI</w:t>
            </w:r>
          </w:p>
        </w:tc>
      </w:tr>
      <w:tr w:rsidR="00967408" w:rsidRPr="00967408" w14:paraId="1DE011FE" w14:textId="77777777" w:rsidTr="00967408">
        <w:trPr>
          <w:tblCellSpacing w:w="15" w:type="dxa"/>
        </w:trPr>
        <w:tc>
          <w:tcPr>
            <w:tcW w:w="0" w:type="auto"/>
            <w:vAlign w:val="center"/>
            <w:hideMark/>
          </w:tcPr>
          <w:p w14:paraId="60882F8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Intended status: Experimental</w:t>
            </w:r>
          </w:p>
        </w:tc>
        <w:tc>
          <w:tcPr>
            <w:tcW w:w="0" w:type="auto"/>
            <w:vAlign w:val="center"/>
            <w:hideMark/>
          </w:tcPr>
          <w:p w14:paraId="63931D8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 Bradley</w:t>
            </w:r>
          </w:p>
        </w:tc>
      </w:tr>
      <w:tr w:rsidR="00967408" w:rsidRPr="00967408" w14:paraId="12A1F674" w14:textId="77777777" w:rsidTr="00967408">
        <w:trPr>
          <w:tblCellSpacing w:w="15" w:type="dxa"/>
        </w:trPr>
        <w:tc>
          <w:tcPr>
            <w:tcW w:w="0" w:type="auto"/>
            <w:vAlign w:val="center"/>
            <w:hideMark/>
          </w:tcPr>
          <w:p w14:paraId="381F0A3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Expires: May 13, 2014</w:t>
            </w:r>
          </w:p>
        </w:tc>
        <w:tc>
          <w:tcPr>
            <w:tcW w:w="0" w:type="auto"/>
            <w:vAlign w:val="center"/>
            <w:hideMark/>
          </w:tcPr>
          <w:p w14:paraId="19D81B7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Ping Identity</w:t>
            </w:r>
          </w:p>
        </w:tc>
      </w:tr>
      <w:tr w:rsidR="00967408" w:rsidRPr="00967408" w14:paraId="151EB2F3" w14:textId="77777777" w:rsidTr="00967408">
        <w:trPr>
          <w:tblCellSpacing w:w="15" w:type="dxa"/>
        </w:trPr>
        <w:tc>
          <w:tcPr>
            <w:tcW w:w="0" w:type="auto"/>
            <w:vAlign w:val="center"/>
            <w:hideMark/>
          </w:tcPr>
          <w:p w14:paraId="6A78744A"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2A1224E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 Jones</w:t>
            </w:r>
          </w:p>
        </w:tc>
      </w:tr>
      <w:tr w:rsidR="00967408" w:rsidRPr="00967408" w14:paraId="22C36070" w14:textId="77777777" w:rsidTr="00967408">
        <w:trPr>
          <w:tblCellSpacing w:w="15" w:type="dxa"/>
        </w:trPr>
        <w:tc>
          <w:tcPr>
            <w:tcW w:w="0" w:type="auto"/>
            <w:vAlign w:val="center"/>
            <w:hideMark/>
          </w:tcPr>
          <w:p w14:paraId="55C3BF83"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5196D70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Microsoft</w:t>
            </w:r>
          </w:p>
        </w:tc>
      </w:tr>
      <w:tr w:rsidR="00967408" w:rsidRPr="00967408" w14:paraId="348ADEF9" w14:textId="77777777" w:rsidTr="00967408">
        <w:trPr>
          <w:tblCellSpacing w:w="15" w:type="dxa"/>
        </w:trPr>
        <w:tc>
          <w:tcPr>
            <w:tcW w:w="0" w:type="auto"/>
            <w:vAlign w:val="center"/>
            <w:hideMark/>
          </w:tcPr>
          <w:p w14:paraId="3C577411"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020C7FA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B. de Medeiros</w:t>
            </w:r>
          </w:p>
        </w:tc>
      </w:tr>
      <w:tr w:rsidR="00967408" w:rsidRPr="00967408" w14:paraId="6B56F756" w14:textId="77777777" w:rsidTr="00967408">
        <w:trPr>
          <w:tblCellSpacing w:w="15" w:type="dxa"/>
        </w:trPr>
        <w:tc>
          <w:tcPr>
            <w:tcW w:w="0" w:type="auto"/>
            <w:vAlign w:val="center"/>
            <w:hideMark/>
          </w:tcPr>
          <w:p w14:paraId="4E98C91B"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5667E8B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Google</w:t>
            </w:r>
          </w:p>
        </w:tc>
      </w:tr>
      <w:tr w:rsidR="00967408" w:rsidRPr="00967408" w14:paraId="0600AA81" w14:textId="77777777" w:rsidTr="00967408">
        <w:trPr>
          <w:tblCellSpacing w:w="15" w:type="dxa"/>
        </w:trPr>
        <w:tc>
          <w:tcPr>
            <w:tcW w:w="0" w:type="auto"/>
            <w:vAlign w:val="center"/>
            <w:hideMark/>
          </w:tcPr>
          <w:p w14:paraId="025B960E"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0E985BA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 Mortimore</w:t>
            </w:r>
          </w:p>
        </w:tc>
      </w:tr>
      <w:tr w:rsidR="00967408" w:rsidRPr="00967408" w14:paraId="1059EAD4" w14:textId="77777777" w:rsidTr="00967408">
        <w:trPr>
          <w:tblCellSpacing w:w="15" w:type="dxa"/>
        </w:trPr>
        <w:tc>
          <w:tcPr>
            <w:tcW w:w="0" w:type="auto"/>
            <w:vAlign w:val="center"/>
            <w:hideMark/>
          </w:tcPr>
          <w:p w14:paraId="6299CE02"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418116F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Salesforce</w:t>
            </w:r>
          </w:p>
        </w:tc>
      </w:tr>
      <w:tr w:rsidR="00967408" w:rsidRPr="00967408" w14:paraId="1008F9F7" w14:textId="77777777" w:rsidTr="00967408">
        <w:trPr>
          <w:tblCellSpacing w:w="15" w:type="dxa"/>
        </w:trPr>
        <w:tc>
          <w:tcPr>
            <w:tcW w:w="0" w:type="auto"/>
            <w:vAlign w:val="center"/>
            <w:hideMark/>
          </w:tcPr>
          <w:p w14:paraId="6492813C" w14:textId="77777777" w:rsidR="00967408" w:rsidRPr="00967408" w:rsidRDefault="00967408" w:rsidP="00967408">
            <w:pPr>
              <w:rPr>
                <w:rFonts w:ascii="Times" w:eastAsia="Times New Roman" w:hAnsi="Times" w:cs="Times New Roman"/>
                <w:sz w:val="20"/>
                <w:szCs w:val="20"/>
              </w:rPr>
            </w:pPr>
          </w:p>
        </w:tc>
        <w:tc>
          <w:tcPr>
            <w:tcW w:w="0" w:type="auto"/>
            <w:vAlign w:val="center"/>
            <w:hideMark/>
          </w:tcPr>
          <w:p w14:paraId="6374B9C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November 09, 2013</w:t>
            </w:r>
          </w:p>
        </w:tc>
      </w:tr>
    </w:tbl>
    <w:p w14:paraId="436A42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OpenID Connect Core 1.0 - draft 15</w:t>
      </w:r>
      <w:r w:rsidRPr="00967408">
        <w:rPr>
          <w:rFonts w:ascii="Times" w:hAnsi="Times" w:cs="Times New Roman"/>
          <w:sz w:val="20"/>
          <w:szCs w:val="20"/>
        </w:rPr>
        <w:br/>
        <w:t>openid-connect-core-1_0</w:t>
      </w:r>
    </w:p>
    <w:p w14:paraId="5E7EB8C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 w:anchor="rfc.abstract" w:history="1">
        <w:r w:rsidR="00967408" w:rsidRPr="00967408">
          <w:rPr>
            <w:rFonts w:ascii="Times" w:eastAsia="Times New Roman" w:hAnsi="Times" w:cs="Times New Roman"/>
            <w:b/>
            <w:bCs/>
            <w:color w:val="0000FF"/>
            <w:kern w:val="36"/>
            <w:sz w:val="48"/>
            <w:szCs w:val="48"/>
            <w:u w:val="single"/>
          </w:rPr>
          <w:t>Abstract</w:t>
        </w:r>
      </w:hyperlink>
      <w:r w:rsidR="00967408" w:rsidRPr="00967408">
        <w:rPr>
          <w:rFonts w:ascii="Times" w:eastAsia="Times New Roman" w:hAnsi="Times" w:cs="Times New Roman"/>
          <w:b/>
          <w:bCs/>
          <w:kern w:val="36"/>
          <w:sz w:val="48"/>
          <w:szCs w:val="48"/>
        </w:rPr>
        <w:t xml:space="preserve"> </w:t>
      </w:r>
    </w:p>
    <w:p w14:paraId="3E83693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OpenID Connect 1.0 is a simple identity layer on top of the OAuth 2.0 protocol. It enables Clients to verify the identity of the End-User based on the authentication performed by an Authorization Server, as well as to obtain basic profile information about the End-User in an interoperable and REST-like manner.</w:t>
      </w:r>
    </w:p>
    <w:p w14:paraId="5268EC7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specification defines the core OpenID Connect functionality: authentication built on top of OAuth 2.0 and the use of Claims to communicate information about the End-User. It also describes the security and privacy considerations for using OpenID Connect.</w:t>
      </w:r>
    </w:p>
    <w:p w14:paraId="1E43E6D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 w:anchor="rfc.status" w:history="1">
        <w:r w:rsidR="00967408" w:rsidRPr="00967408">
          <w:rPr>
            <w:rFonts w:ascii="Times" w:eastAsia="Times New Roman" w:hAnsi="Times" w:cs="Times New Roman"/>
            <w:b/>
            <w:bCs/>
            <w:color w:val="0000FF"/>
            <w:kern w:val="36"/>
            <w:sz w:val="48"/>
            <w:szCs w:val="48"/>
            <w:u w:val="single"/>
          </w:rPr>
          <w:t>Status of This Memo</w:t>
        </w:r>
      </w:hyperlink>
      <w:r w:rsidR="00967408" w:rsidRPr="00967408">
        <w:rPr>
          <w:rFonts w:ascii="Times" w:eastAsia="Times New Roman" w:hAnsi="Times" w:cs="Times New Roman"/>
          <w:b/>
          <w:bCs/>
          <w:kern w:val="36"/>
          <w:sz w:val="48"/>
          <w:szCs w:val="48"/>
        </w:rPr>
        <w:t xml:space="preserve"> </w:t>
      </w:r>
    </w:p>
    <w:p w14:paraId="2DFAE77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Internet-Draft is submitted in full conformance with the provisions of BCP 78 and BCP 79.</w:t>
      </w:r>
    </w:p>
    <w:p w14:paraId="0D8ED6F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Internet-Drafts are working documents of the Internet Engineering Task Force (IETF). Note that other groups may also distribute working documents as Internet-Drafts. The list of current Internet-Drafts is at http://datatracker.ietf.org/drafts/current/.</w:t>
      </w:r>
    </w:p>
    <w:p w14:paraId="3BDA6D1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Internet-Drafts are draft documents valid for a maximum of six months and may be updated, replaced, or obsoleted by other documents at any time. It is inappropriate to use Internet-Drafts as reference material or to cite them other than as "work in progress."</w:t>
      </w:r>
    </w:p>
    <w:p w14:paraId="4597181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Internet-Draft will expire on May 13, 2014.</w:t>
      </w:r>
    </w:p>
    <w:p w14:paraId="508502C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 w:anchor="rfc.copyrightnotice" w:history="1">
        <w:r w:rsidR="00967408" w:rsidRPr="00967408">
          <w:rPr>
            <w:rFonts w:ascii="Times" w:eastAsia="Times New Roman" w:hAnsi="Times" w:cs="Times New Roman"/>
            <w:b/>
            <w:bCs/>
            <w:color w:val="0000FF"/>
            <w:kern w:val="36"/>
            <w:sz w:val="48"/>
            <w:szCs w:val="48"/>
            <w:u w:val="single"/>
          </w:rPr>
          <w:t>Copyright Notice</w:t>
        </w:r>
      </w:hyperlink>
      <w:r w:rsidR="00967408" w:rsidRPr="00967408">
        <w:rPr>
          <w:rFonts w:ascii="Times" w:eastAsia="Times New Roman" w:hAnsi="Times" w:cs="Times New Roman"/>
          <w:b/>
          <w:bCs/>
          <w:kern w:val="36"/>
          <w:sz w:val="48"/>
          <w:szCs w:val="48"/>
        </w:rPr>
        <w:t xml:space="preserve"> </w:t>
      </w:r>
    </w:p>
    <w:p w14:paraId="19C94C6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Copyright (c) 2013 IETF Trust and the persons identified as the document authors. All rights reserved.</w:t>
      </w:r>
    </w:p>
    <w:p w14:paraId="5A844A9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document is subject to BCP 78 and the IETF Trust's Legal Provisions Relating to IETF Documents (http://trustee.ietf.org/license-info) in effect on the date of publication of this document. Please review these documents carefully, as they describe your rights and restrictions with respect to this document. Code </w:t>
      </w:r>
      <w:r w:rsidRPr="00967408">
        <w:rPr>
          <w:rFonts w:ascii="Times" w:hAnsi="Times" w:cs="Times New Roman"/>
          <w:sz w:val="20"/>
          <w:szCs w:val="20"/>
        </w:rPr>
        <w:lastRenderedPageBreak/>
        <w:t>Components extracted from this document must include Simplified BSD License text as described in Section 4.e of the Trust Legal Provisions and are provided without warranty as described in the Simplified BSD License.</w:t>
      </w:r>
    </w:p>
    <w:p w14:paraId="202EF194" w14:textId="77777777" w:rsidR="00967408" w:rsidRPr="00967408" w:rsidRDefault="00E52530" w:rsidP="00967408">
      <w:pPr>
        <w:rPr>
          <w:rFonts w:ascii="Times" w:eastAsia="Times New Roman" w:hAnsi="Times" w:cs="Times New Roman"/>
          <w:sz w:val="20"/>
          <w:szCs w:val="20"/>
        </w:rPr>
      </w:pPr>
      <w:r>
        <w:rPr>
          <w:rFonts w:ascii="Times" w:eastAsia="Times New Roman" w:hAnsi="Times" w:cs="Times New Roman"/>
          <w:sz w:val="20"/>
          <w:szCs w:val="20"/>
        </w:rPr>
        <w:pict w14:anchorId="453DA11F">
          <v:rect id="_x0000_i1025" style="width:0;height:1.5pt" o:hralign="center" o:hrstd="t" o:hr="t" fillcolor="#aaa" stroked="f"/>
        </w:pict>
      </w:r>
    </w:p>
    <w:p w14:paraId="43F6895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 w:anchor="rfc.toc" w:history="1">
        <w:r w:rsidR="00967408" w:rsidRPr="00967408">
          <w:rPr>
            <w:rFonts w:ascii="Times" w:eastAsia="Times New Roman" w:hAnsi="Times" w:cs="Times New Roman"/>
            <w:b/>
            <w:bCs/>
            <w:color w:val="0000FF"/>
            <w:kern w:val="36"/>
            <w:sz w:val="48"/>
            <w:szCs w:val="48"/>
            <w:u w:val="single"/>
          </w:rPr>
          <w:t>Table of Contents</w:t>
        </w:r>
      </w:hyperlink>
    </w:p>
    <w:p w14:paraId="6400A36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 </w:t>
      </w:r>
      <w:hyperlink r:id="rId10" w:anchor="rfc.section.1" w:history="1">
        <w:r w:rsidRPr="00967408">
          <w:rPr>
            <w:rFonts w:ascii="Times" w:eastAsia="Times New Roman" w:hAnsi="Times" w:cs="Times New Roman"/>
            <w:color w:val="0000FF"/>
            <w:sz w:val="20"/>
            <w:szCs w:val="20"/>
            <w:u w:val="single"/>
          </w:rPr>
          <w:t>Introduction</w:t>
        </w:r>
      </w:hyperlink>
    </w:p>
    <w:p w14:paraId="07889DF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1.1. </w:t>
      </w:r>
      <w:hyperlink r:id="rId11" w:anchor="rfc.section.1.1" w:history="1">
        <w:r w:rsidRPr="00967408">
          <w:rPr>
            <w:rFonts w:ascii="Times" w:eastAsia="Times New Roman" w:hAnsi="Times" w:cs="Times New Roman"/>
            <w:color w:val="0000FF"/>
            <w:sz w:val="20"/>
            <w:szCs w:val="20"/>
            <w:u w:val="single"/>
          </w:rPr>
          <w:t>Requirements Notation and Conventions</w:t>
        </w:r>
      </w:hyperlink>
    </w:p>
    <w:p w14:paraId="1F213C3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1.2. </w:t>
      </w:r>
      <w:hyperlink r:id="rId12" w:anchor="rfc.section.1.2" w:history="1">
        <w:r w:rsidRPr="00967408">
          <w:rPr>
            <w:rFonts w:ascii="Times" w:eastAsia="Times New Roman" w:hAnsi="Times" w:cs="Times New Roman"/>
            <w:color w:val="0000FF"/>
            <w:sz w:val="20"/>
            <w:szCs w:val="20"/>
            <w:u w:val="single"/>
          </w:rPr>
          <w:t>Terminology</w:t>
        </w:r>
      </w:hyperlink>
    </w:p>
    <w:p w14:paraId="590FCCE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1.3. </w:t>
      </w:r>
      <w:hyperlink r:id="rId13" w:anchor="rfc.section.1.3" w:history="1">
        <w:r w:rsidRPr="00967408">
          <w:rPr>
            <w:rFonts w:ascii="Times" w:eastAsia="Times New Roman" w:hAnsi="Times" w:cs="Times New Roman"/>
            <w:color w:val="0000FF"/>
            <w:sz w:val="20"/>
            <w:szCs w:val="20"/>
            <w:u w:val="single"/>
          </w:rPr>
          <w:t>Overview</w:t>
        </w:r>
      </w:hyperlink>
    </w:p>
    <w:p w14:paraId="4E342889"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 </w:t>
      </w:r>
      <w:hyperlink r:id="rId14" w:anchor="rfc.section.2" w:history="1">
        <w:r w:rsidRPr="00967408">
          <w:rPr>
            <w:rFonts w:ascii="Times" w:eastAsia="Times New Roman" w:hAnsi="Times" w:cs="Times New Roman"/>
            <w:color w:val="0000FF"/>
            <w:sz w:val="20"/>
            <w:szCs w:val="20"/>
            <w:u w:val="single"/>
          </w:rPr>
          <w:t>Authentication</w:t>
        </w:r>
      </w:hyperlink>
    </w:p>
    <w:p w14:paraId="4203E43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 </w:t>
      </w:r>
      <w:hyperlink r:id="rId15" w:anchor="rfc.section.2.1" w:history="1">
        <w:r w:rsidRPr="00967408">
          <w:rPr>
            <w:rFonts w:ascii="Times" w:eastAsia="Times New Roman" w:hAnsi="Times" w:cs="Times New Roman"/>
            <w:color w:val="0000FF"/>
            <w:sz w:val="20"/>
            <w:szCs w:val="20"/>
            <w:u w:val="single"/>
          </w:rPr>
          <w:t>Authentication using the Authorization Code Flow</w:t>
        </w:r>
      </w:hyperlink>
    </w:p>
    <w:p w14:paraId="2A56E0A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2.1.1. </w:t>
      </w:r>
      <w:hyperlink r:id="rId16" w:anchor="rfc.section.2.1.1" w:history="1">
        <w:r w:rsidRPr="00967408">
          <w:rPr>
            <w:rFonts w:ascii="Times" w:eastAsia="Times New Roman" w:hAnsi="Times" w:cs="Times New Roman"/>
            <w:color w:val="0000FF"/>
            <w:sz w:val="20"/>
            <w:szCs w:val="20"/>
            <w:u w:val="single"/>
          </w:rPr>
          <w:t>Authorization Code Flow Steps</w:t>
        </w:r>
      </w:hyperlink>
    </w:p>
    <w:p w14:paraId="61F55C3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 </w:t>
      </w:r>
      <w:hyperlink r:id="rId17" w:anchor="rfc.section.2.1.2" w:history="1">
        <w:r w:rsidRPr="00967408">
          <w:rPr>
            <w:rFonts w:ascii="Times" w:eastAsia="Times New Roman" w:hAnsi="Times" w:cs="Times New Roman"/>
            <w:color w:val="0000FF"/>
            <w:sz w:val="20"/>
            <w:szCs w:val="20"/>
            <w:u w:val="single"/>
          </w:rPr>
          <w:t>Authorization Endpoint</w:t>
        </w:r>
      </w:hyperlink>
    </w:p>
    <w:p w14:paraId="1CE01D0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2.1.2.1. </w:t>
      </w:r>
      <w:hyperlink r:id="rId18" w:anchor="rfc.section.2.1.2.1" w:history="1">
        <w:r w:rsidRPr="00967408">
          <w:rPr>
            <w:rFonts w:ascii="Times" w:eastAsia="Times New Roman" w:hAnsi="Times" w:cs="Times New Roman"/>
            <w:color w:val="0000FF"/>
            <w:sz w:val="20"/>
            <w:szCs w:val="20"/>
            <w:u w:val="single"/>
          </w:rPr>
          <w:t>Authentication Request</w:t>
        </w:r>
      </w:hyperlink>
    </w:p>
    <w:p w14:paraId="5CC7387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2.1.2.2. </w:t>
      </w:r>
      <w:hyperlink r:id="rId19" w:anchor="rfc.section.2.1.2.2" w:history="1">
        <w:r w:rsidRPr="00967408">
          <w:rPr>
            <w:rFonts w:ascii="Times" w:eastAsia="Times New Roman" w:hAnsi="Times" w:cs="Times New Roman"/>
            <w:color w:val="0000FF"/>
            <w:sz w:val="20"/>
            <w:szCs w:val="20"/>
            <w:u w:val="single"/>
          </w:rPr>
          <w:t>Authentication Request Validation</w:t>
        </w:r>
      </w:hyperlink>
    </w:p>
    <w:p w14:paraId="61CEF929"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2.1.2.3. </w:t>
      </w:r>
      <w:hyperlink r:id="rId20" w:anchor="rfc.section.2.1.2.3" w:history="1">
        <w:r w:rsidRPr="00967408">
          <w:rPr>
            <w:rFonts w:ascii="Times" w:eastAsia="Times New Roman" w:hAnsi="Times" w:cs="Times New Roman"/>
            <w:color w:val="0000FF"/>
            <w:sz w:val="20"/>
            <w:szCs w:val="20"/>
            <w:u w:val="single"/>
          </w:rPr>
          <w:t>Authorization Server Authenticates End-User</w:t>
        </w:r>
      </w:hyperlink>
    </w:p>
    <w:p w14:paraId="5C398D5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2.1.2.4. </w:t>
      </w:r>
      <w:hyperlink r:id="rId21" w:anchor="rfc.section.2.1.2.4" w:history="1">
        <w:r w:rsidRPr="00967408">
          <w:rPr>
            <w:rFonts w:ascii="Times" w:eastAsia="Times New Roman" w:hAnsi="Times" w:cs="Times New Roman"/>
            <w:color w:val="0000FF"/>
            <w:sz w:val="20"/>
            <w:szCs w:val="20"/>
            <w:u w:val="single"/>
          </w:rPr>
          <w:t>Authorization Server Obtains End-User Consent/Authorization</w:t>
        </w:r>
      </w:hyperlink>
    </w:p>
    <w:p w14:paraId="26F0D8B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2.1.2.5. </w:t>
      </w:r>
      <w:hyperlink r:id="rId22" w:anchor="rfc.section.2.1.2.5" w:history="1">
        <w:r w:rsidRPr="00967408">
          <w:rPr>
            <w:rFonts w:ascii="Times" w:eastAsia="Times New Roman" w:hAnsi="Times" w:cs="Times New Roman"/>
            <w:color w:val="0000FF"/>
            <w:sz w:val="20"/>
            <w:szCs w:val="20"/>
            <w:u w:val="single"/>
          </w:rPr>
          <w:t>Successful Authentication Response</w:t>
        </w:r>
      </w:hyperlink>
    </w:p>
    <w:p w14:paraId="00B7AE1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2.1.2.6. </w:t>
      </w:r>
      <w:hyperlink r:id="rId23" w:anchor="rfc.section.2.1.2.6" w:history="1">
        <w:r w:rsidRPr="00967408">
          <w:rPr>
            <w:rFonts w:ascii="Times" w:eastAsia="Times New Roman" w:hAnsi="Times" w:cs="Times New Roman"/>
            <w:color w:val="0000FF"/>
            <w:sz w:val="20"/>
            <w:szCs w:val="20"/>
            <w:u w:val="single"/>
          </w:rPr>
          <w:t>Authentication Error Response</w:t>
        </w:r>
      </w:hyperlink>
    </w:p>
    <w:p w14:paraId="219E839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2.1.2.7. </w:t>
      </w:r>
      <w:hyperlink r:id="rId24" w:anchor="rfc.section.2.1.2.7" w:history="1">
        <w:r w:rsidRPr="00967408">
          <w:rPr>
            <w:rFonts w:ascii="Times" w:eastAsia="Times New Roman" w:hAnsi="Times" w:cs="Times New Roman"/>
            <w:color w:val="0000FF"/>
            <w:sz w:val="20"/>
            <w:szCs w:val="20"/>
            <w:u w:val="single"/>
          </w:rPr>
          <w:t>Authentication Response Validation</w:t>
        </w:r>
      </w:hyperlink>
    </w:p>
    <w:p w14:paraId="592C276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 </w:t>
      </w:r>
      <w:hyperlink r:id="rId25" w:anchor="rfc.section.2.1.3" w:history="1">
        <w:r w:rsidRPr="00967408">
          <w:rPr>
            <w:rFonts w:ascii="Times" w:eastAsia="Times New Roman" w:hAnsi="Times" w:cs="Times New Roman"/>
            <w:color w:val="0000FF"/>
            <w:sz w:val="20"/>
            <w:szCs w:val="20"/>
            <w:u w:val="single"/>
          </w:rPr>
          <w:t>Token Endpoint</w:t>
        </w:r>
      </w:hyperlink>
    </w:p>
    <w:p w14:paraId="0DEF978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2.1.3.1. </w:t>
      </w:r>
      <w:hyperlink r:id="rId26" w:anchor="rfc.section.2.1.3.1" w:history="1">
        <w:r w:rsidRPr="00967408">
          <w:rPr>
            <w:rFonts w:ascii="Times" w:eastAsia="Times New Roman" w:hAnsi="Times" w:cs="Times New Roman"/>
            <w:color w:val="0000FF"/>
            <w:sz w:val="20"/>
            <w:szCs w:val="20"/>
            <w:u w:val="single"/>
          </w:rPr>
          <w:t>Token Request</w:t>
        </w:r>
      </w:hyperlink>
    </w:p>
    <w:p w14:paraId="3B96068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2.1.3.2. </w:t>
      </w:r>
      <w:hyperlink r:id="rId27" w:anchor="rfc.section.2.1.3.2" w:history="1">
        <w:r w:rsidRPr="00967408">
          <w:rPr>
            <w:rFonts w:ascii="Times" w:eastAsia="Times New Roman" w:hAnsi="Times" w:cs="Times New Roman"/>
            <w:color w:val="0000FF"/>
            <w:sz w:val="20"/>
            <w:szCs w:val="20"/>
            <w:u w:val="single"/>
          </w:rPr>
          <w:t>Token Request Validation</w:t>
        </w:r>
      </w:hyperlink>
    </w:p>
    <w:p w14:paraId="0585C1D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2.1.3.3. </w:t>
      </w:r>
      <w:hyperlink r:id="rId28" w:anchor="rfc.section.2.1.3.3" w:history="1">
        <w:r w:rsidRPr="00967408">
          <w:rPr>
            <w:rFonts w:ascii="Times" w:eastAsia="Times New Roman" w:hAnsi="Times" w:cs="Times New Roman"/>
            <w:color w:val="0000FF"/>
            <w:sz w:val="20"/>
            <w:szCs w:val="20"/>
            <w:u w:val="single"/>
          </w:rPr>
          <w:t>Successful Token Response</w:t>
        </w:r>
      </w:hyperlink>
    </w:p>
    <w:p w14:paraId="77690EB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2.1.3.4. </w:t>
      </w:r>
      <w:hyperlink r:id="rId29" w:anchor="rfc.section.2.1.3.4" w:history="1">
        <w:r w:rsidRPr="00967408">
          <w:rPr>
            <w:rFonts w:ascii="Times" w:eastAsia="Times New Roman" w:hAnsi="Times" w:cs="Times New Roman"/>
            <w:color w:val="0000FF"/>
            <w:sz w:val="20"/>
            <w:szCs w:val="20"/>
            <w:u w:val="single"/>
          </w:rPr>
          <w:t>Token Error Response</w:t>
        </w:r>
      </w:hyperlink>
    </w:p>
    <w:p w14:paraId="14659D1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2.1.3.5. </w:t>
      </w:r>
      <w:hyperlink r:id="rId30" w:anchor="rfc.section.2.1.3.5" w:history="1">
        <w:r w:rsidRPr="00967408">
          <w:rPr>
            <w:rFonts w:ascii="Times" w:eastAsia="Times New Roman" w:hAnsi="Times" w:cs="Times New Roman"/>
            <w:color w:val="0000FF"/>
            <w:sz w:val="20"/>
            <w:szCs w:val="20"/>
            <w:u w:val="single"/>
          </w:rPr>
          <w:t>Token Response Validation</w:t>
        </w:r>
      </w:hyperlink>
    </w:p>
    <w:p w14:paraId="1948D19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2.1.3.6. </w:t>
      </w:r>
      <w:hyperlink r:id="rId31" w:anchor="rfc.section.2.1.3.6" w:history="1">
        <w:r w:rsidRPr="00967408">
          <w:rPr>
            <w:rFonts w:ascii="Times" w:eastAsia="Times New Roman" w:hAnsi="Times" w:cs="Times New Roman"/>
            <w:color w:val="0000FF"/>
            <w:sz w:val="20"/>
            <w:szCs w:val="20"/>
            <w:u w:val="single"/>
          </w:rPr>
          <w:t>ID Token</w:t>
        </w:r>
      </w:hyperlink>
    </w:p>
    <w:p w14:paraId="199CDA2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2.1.3.7. </w:t>
      </w:r>
      <w:hyperlink r:id="rId32" w:anchor="rfc.section.2.1.3.7" w:history="1">
        <w:r w:rsidRPr="00967408">
          <w:rPr>
            <w:rFonts w:ascii="Times" w:eastAsia="Times New Roman" w:hAnsi="Times" w:cs="Times New Roman"/>
            <w:color w:val="0000FF"/>
            <w:sz w:val="20"/>
            <w:szCs w:val="20"/>
            <w:u w:val="single"/>
          </w:rPr>
          <w:t>ID Token Validation</w:t>
        </w:r>
      </w:hyperlink>
    </w:p>
    <w:p w14:paraId="3169FDA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2.1.3.8. </w:t>
      </w:r>
      <w:hyperlink r:id="rId33" w:anchor="rfc.section.2.1.3.8" w:history="1">
        <w:r w:rsidRPr="00967408">
          <w:rPr>
            <w:rFonts w:ascii="Times" w:eastAsia="Times New Roman" w:hAnsi="Times" w:cs="Times New Roman"/>
            <w:color w:val="0000FF"/>
            <w:sz w:val="20"/>
            <w:szCs w:val="20"/>
            <w:u w:val="single"/>
          </w:rPr>
          <w:t>Access Token Validation</w:t>
        </w:r>
      </w:hyperlink>
    </w:p>
    <w:p w14:paraId="4A34062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 </w:t>
      </w:r>
      <w:hyperlink r:id="rId34" w:anchor="rfc.section.2.2" w:history="1">
        <w:r w:rsidRPr="00967408">
          <w:rPr>
            <w:rFonts w:ascii="Times" w:eastAsia="Times New Roman" w:hAnsi="Times" w:cs="Times New Roman"/>
            <w:color w:val="0000FF"/>
            <w:sz w:val="20"/>
            <w:szCs w:val="20"/>
            <w:u w:val="single"/>
          </w:rPr>
          <w:t>Authentication using the Implicit Flow</w:t>
        </w:r>
      </w:hyperlink>
    </w:p>
    <w:p w14:paraId="48DD830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2.2.1. </w:t>
      </w:r>
      <w:hyperlink r:id="rId35" w:anchor="rfc.section.2.2.1" w:history="1">
        <w:r w:rsidRPr="00967408">
          <w:rPr>
            <w:rFonts w:ascii="Times" w:eastAsia="Times New Roman" w:hAnsi="Times" w:cs="Times New Roman"/>
            <w:color w:val="0000FF"/>
            <w:sz w:val="20"/>
            <w:szCs w:val="20"/>
            <w:u w:val="single"/>
          </w:rPr>
          <w:t>Implicit Flow Steps</w:t>
        </w:r>
      </w:hyperlink>
    </w:p>
    <w:p w14:paraId="74F964F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 </w:t>
      </w:r>
      <w:hyperlink r:id="rId36" w:anchor="rfc.section.2.2.2" w:history="1">
        <w:r w:rsidRPr="00967408">
          <w:rPr>
            <w:rFonts w:ascii="Times" w:eastAsia="Times New Roman" w:hAnsi="Times" w:cs="Times New Roman"/>
            <w:color w:val="0000FF"/>
            <w:sz w:val="20"/>
            <w:szCs w:val="20"/>
            <w:u w:val="single"/>
          </w:rPr>
          <w:t>Authorization Endpoint</w:t>
        </w:r>
      </w:hyperlink>
    </w:p>
    <w:p w14:paraId="1EA3FA8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2.2.2.1. </w:t>
      </w:r>
      <w:hyperlink r:id="rId37" w:anchor="rfc.section.2.2.2.1" w:history="1">
        <w:r w:rsidRPr="00967408">
          <w:rPr>
            <w:rFonts w:ascii="Times" w:eastAsia="Times New Roman" w:hAnsi="Times" w:cs="Times New Roman"/>
            <w:color w:val="0000FF"/>
            <w:sz w:val="20"/>
            <w:szCs w:val="20"/>
            <w:u w:val="single"/>
          </w:rPr>
          <w:t>Authentication Request</w:t>
        </w:r>
      </w:hyperlink>
    </w:p>
    <w:p w14:paraId="13CEE4F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2.2.2.2. </w:t>
      </w:r>
      <w:hyperlink r:id="rId38" w:anchor="rfc.section.2.2.2.2" w:history="1">
        <w:r w:rsidRPr="00967408">
          <w:rPr>
            <w:rFonts w:ascii="Times" w:eastAsia="Times New Roman" w:hAnsi="Times" w:cs="Times New Roman"/>
            <w:color w:val="0000FF"/>
            <w:sz w:val="20"/>
            <w:szCs w:val="20"/>
            <w:u w:val="single"/>
          </w:rPr>
          <w:t>Authentication Request Validation</w:t>
        </w:r>
      </w:hyperlink>
    </w:p>
    <w:p w14:paraId="0331812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2.2.2.3. </w:t>
      </w:r>
      <w:hyperlink r:id="rId39" w:anchor="rfc.section.2.2.2.3" w:history="1">
        <w:r w:rsidRPr="00967408">
          <w:rPr>
            <w:rFonts w:ascii="Times" w:eastAsia="Times New Roman" w:hAnsi="Times" w:cs="Times New Roman"/>
            <w:color w:val="0000FF"/>
            <w:sz w:val="20"/>
            <w:szCs w:val="20"/>
            <w:u w:val="single"/>
          </w:rPr>
          <w:t>Authorization Server Authenticates End-User</w:t>
        </w:r>
      </w:hyperlink>
    </w:p>
    <w:p w14:paraId="1D33ED2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2.2.2.4. </w:t>
      </w:r>
      <w:hyperlink r:id="rId40" w:anchor="rfc.section.2.2.2.4" w:history="1">
        <w:r w:rsidRPr="00967408">
          <w:rPr>
            <w:rFonts w:ascii="Times" w:eastAsia="Times New Roman" w:hAnsi="Times" w:cs="Times New Roman"/>
            <w:color w:val="0000FF"/>
            <w:sz w:val="20"/>
            <w:szCs w:val="20"/>
            <w:u w:val="single"/>
          </w:rPr>
          <w:t>Authorization Server Obtains End-User Consent/Authorization</w:t>
        </w:r>
      </w:hyperlink>
    </w:p>
    <w:p w14:paraId="6C1E28B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2.2.2.5. </w:t>
      </w:r>
      <w:hyperlink r:id="rId41" w:anchor="rfc.section.2.2.2.5" w:history="1">
        <w:r w:rsidRPr="00967408">
          <w:rPr>
            <w:rFonts w:ascii="Times" w:eastAsia="Times New Roman" w:hAnsi="Times" w:cs="Times New Roman"/>
            <w:color w:val="0000FF"/>
            <w:sz w:val="20"/>
            <w:szCs w:val="20"/>
            <w:u w:val="single"/>
          </w:rPr>
          <w:t>Successful Authentication Response</w:t>
        </w:r>
      </w:hyperlink>
    </w:p>
    <w:p w14:paraId="5C0DF29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2.2.2.6. </w:t>
      </w:r>
      <w:hyperlink r:id="rId42" w:anchor="rfc.section.2.2.2.6" w:history="1">
        <w:r w:rsidRPr="00967408">
          <w:rPr>
            <w:rFonts w:ascii="Times" w:eastAsia="Times New Roman" w:hAnsi="Times" w:cs="Times New Roman"/>
            <w:color w:val="0000FF"/>
            <w:sz w:val="20"/>
            <w:szCs w:val="20"/>
            <w:u w:val="single"/>
          </w:rPr>
          <w:t>Authentication Error Response</w:t>
        </w:r>
      </w:hyperlink>
    </w:p>
    <w:p w14:paraId="1E2158F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2.2.2.7. </w:t>
      </w:r>
      <w:hyperlink r:id="rId43" w:anchor="rfc.section.2.2.2.7" w:history="1">
        <w:r w:rsidRPr="00967408">
          <w:rPr>
            <w:rFonts w:ascii="Times" w:eastAsia="Times New Roman" w:hAnsi="Times" w:cs="Times New Roman"/>
            <w:color w:val="0000FF"/>
            <w:sz w:val="20"/>
            <w:szCs w:val="20"/>
            <w:u w:val="single"/>
          </w:rPr>
          <w:t>Redirect URI Fragment Handling</w:t>
        </w:r>
      </w:hyperlink>
    </w:p>
    <w:p w14:paraId="005EACB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2.2.2.8. </w:t>
      </w:r>
      <w:hyperlink r:id="rId44" w:anchor="rfc.section.2.2.2.8" w:history="1">
        <w:r w:rsidRPr="00967408">
          <w:rPr>
            <w:rFonts w:ascii="Times" w:eastAsia="Times New Roman" w:hAnsi="Times" w:cs="Times New Roman"/>
            <w:color w:val="0000FF"/>
            <w:sz w:val="20"/>
            <w:szCs w:val="20"/>
            <w:u w:val="single"/>
          </w:rPr>
          <w:t>Authentication Response Validation</w:t>
        </w:r>
      </w:hyperlink>
    </w:p>
    <w:p w14:paraId="4B157A3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2.2.2.9. </w:t>
      </w:r>
      <w:hyperlink r:id="rId45" w:anchor="rfc.section.2.2.2.9" w:history="1">
        <w:r w:rsidRPr="00967408">
          <w:rPr>
            <w:rFonts w:ascii="Times" w:eastAsia="Times New Roman" w:hAnsi="Times" w:cs="Times New Roman"/>
            <w:color w:val="0000FF"/>
            <w:sz w:val="20"/>
            <w:szCs w:val="20"/>
            <w:u w:val="single"/>
          </w:rPr>
          <w:t>Access Token Validation</w:t>
        </w:r>
      </w:hyperlink>
    </w:p>
    <w:p w14:paraId="11FD981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2.2.2.10. </w:t>
      </w:r>
      <w:hyperlink r:id="rId46" w:anchor="rfc.section.2.2.2.10" w:history="1">
        <w:r w:rsidRPr="00967408">
          <w:rPr>
            <w:rFonts w:ascii="Times" w:eastAsia="Times New Roman" w:hAnsi="Times" w:cs="Times New Roman"/>
            <w:color w:val="0000FF"/>
            <w:sz w:val="20"/>
            <w:szCs w:val="20"/>
            <w:u w:val="single"/>
          </w:rPr>
          <w:t>ID Token</w:t>
        </w:r>
      </w:hyperlink>
    </w:p>
    <w:p w14:paraId="48C0C75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2.2.2.11. </w:t>
      </w:r>
      <w:hyperlink r:id="rId47" w:anchor="rfc.section.2.2.2.11" w:history="1">
        <w:r w:rsidRPr="00967408">
          <w:rPr>
            <w:rFonts w:ascii="Times" w:eastAsia="Times New Roman" w:hAnsi="Times" w:cs="Times New Roman"/>
            <w:color w:val="0000FF"/>
            <w:sz w:val="20"/>
            <w:szCs w:val="20"/>
            <w:u w:val="single"/>
          </w:rPr>
          <w:t>ID Token Validation</w:t>
        </w:r>
      </w:hyperlink>
    </w:p>
    <w:p w14:paraId="26ABCFF6"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 </w:t>
      </w:r>
      <w:hyperlink r:id="rId48" w:anchor="rfc.section.2.3" w:history="1">
        <w:r w:rsidRPr="00967408">
          <w:rPr>
            <w:rFonts w:ascii="Times" w:eastAsia="Times New Roman" w:hAnsi="Times" w:cs="Times New Roman"/>
            <w:color w:val="0000FF"/>
            <w:sz w:val="20"/>
            <w:szCs w:val="20"/>
            <w:u w:val="single"/>
          </w:rPr>
          <w:t>Authentication using the Hybrid Flow</w:t>
        </w:r>
      </w:hyperlink>
    </w:p>
    <w:p w14:paraId="2855E02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2.3.1. </w:t>
      </w:r>
      <w:hyperlink r:id="rId49" w:anchor="rfc.section.2.3.1" w:history="1">
        <w:r w:rsidRPr="00967408">
          <w:rPr>
            <w:rFonts w:ascii="Times" w:eastAsia="Times New Roman" w:hAnsi="Times" w:cs="Times New Roman"/>
            <w:color w:val="0000FF"/>
            <w:sz w:val="20"/>
            <w:szCs w:val="20"/>
            <w:u w:val="single"/>
          </w:rPr>
          <w:t>Hybrid Flow Steps</w:t>
        </w:r>
      </w:hyperlink>
    </w:p>
    <w:p w14:paraId="0185964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 </w:t>
      </w:r>
      <w:hyperlink r:id="rId50" w:anchor="rfc.section.2.3.2" w:history="1">
        <w:r w:rsidRPr="00967408">
          <w:rPr>
            <w:rFonts w:ascii="Times" w:eastAsia="Times New Roman" w:hAnsi="Times" w:cs="Times New Roman"/>
            <w:color w:val="0000FF"/>
            <w:sz w:val="20"/>
            <w:szCs w:val="20"/>
            <w:u w:val="single"/>
          </w:rPr>
          <w:t>Authorization Endpoint</w:t>
        </w:r>
      </w:hyperlink>
    </w:p>
    <w:p w14:paraId="7CE2242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2.3.2.1. </w:t>
      </w:r>
      <w:hyperlink r:id="rId51" w:anchor="rfc.section.2.3.2.1" w:history="1">
        <w:r w:rsidRPr="00967408">
          <w:rPr>
            <w:rFonts w:ascii="Times" w:eastAsia="Times New Roman" w:hAnsi="Times" w:cs="Times New Roman"/>
            <w:color w:val="0000FF"/>
            <w:sz w:val="20"/>
            <w:szCs w:val="20"/>
            <w:u w:val="single"/>
          </w:rPr>
          <w:t>Authentication Request</w:t>
        </w:r>
      </w:hyperlink>
    </w:p>
    <w:p w14:paraId="0A913B7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2.3.2.2. </w:t>
      </w:r>
      <w:hyperlink r:id="rId52" w:anchor="rfc.section.2.3.2.2" w:history="1">
        <w:r w:rsidRPr="00967408">
          <w:rPr>
            <w:rFonts w:ascii="Times" w:eastAsia="Times New Roman" w:hAnsi="Times" w:cs="Times New Roman"/>
            <w:color w:val="0000FF"/>
            <w:sz w:val="20"/>
            <w:szCs w:val="20"/>
            <w:u w:val="single"/>
          </w:rPr>
          <w:t>Authentication Request Validation</w:t>
        </w:r>
      </w:hyperlink>
    </w:p>
    <w:p w14:paraId="00A3271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2.3.2.3. </w:t>
      </w:r>
      <w:hyperlink r:id="rId53" w:anchor="rfc.section.2.3.2.3" w:history="1">
        <w:r w:rsidRPr="00967408">
          <w:rPr>
            <w:rFonts w:ascii="Times" w:eastAsia="Times New Roman" w:hAnsi="Times" w:cs="Times New Roman"/>
            <w:color w:val="0000FF"/>
            <w:sz w:val="20"/>
            <w:szCs w:val="20"/>
            <w:u w:val="single"/>
          </w:rPr>
          <w:t>Authorization Server Authenticates End-User</w:t>
        </w:r>
      </w:hyperlink>
    </w:p>
    <w:p w14:paraId="0E1E5AB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2.3.2.4. </w:t>
      </w:r>
      <w:hyperlink r:id="rId54" w:anchor="rfc.section.2.3.2.4" w:history="1">
        <w:r w:rsidRPr="00967408">
          <w:rPr>
            <w:rFonts w:ascii="Times" w:eastAsia="Times New Roman" w:hAnsi="Times" w:cs="Times New Roman"/>
            <w:color w:val="0000FF"/>
            <w:sz w:val="20"/>
            <w:szCs w:val="20"/>
            <w:u w:val="single"/>
          </w:rPr>
          <w:t>Authorization Server Obtains End-User Consent/Authorization</w:t>
        </w:r>
      </w:hyperlink>
    </w:p>
    <w:p w14:paraId="3D8A15E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2.3.2.5. </w:t>
      </w:r>
      <w:hyperlink r:id="rId55" w:anchor="rfc.section.2.3.2.5" w:history="1">
        <w:r w:rsidRPr="00967408">
          <w:rPr>
            <w:rFonts w:ascii="Times" w:eastAsia="Times New Roman" w:hAnsi="Times" w:cs="Times New Roman"/>
            <w:color w:val="0000FF"/>
            <w:sz w:val="20"/>
            <w:szCs w:val="20"/>
            <w:u w:val="single"/>
          </w:rPr>
          <w:t>Successful Authentication Response</w:t>
        </w:r>
      </w:hyperlink>
    </w:p>
    <w:p w14:paraId="757685C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2.3.2.6. </w:t>
      </w:r>
      <w:hyperlink r:id="rId56" w:anchor="rfc.section.2.3.2.6" w:history="1">
        <w:r w:rsidRPr="00967408">
          <w:rPr>
            <w:rFonts w:ascii="Times" w:eastAsia="Times New Roman" w:hAnsi="Times" w:cs="Times New Roman"/>
            <w:color w:val="0000FF"/>
            <w:sz w:val="20"/>
            <w:szCs w:val="20"/>
            <w:u w:val="single"/>
          </w:rPr>
          <w:t>Authentication Error Response</w:t>
        </w:r>
      </w:hyperlink>
    </w:p>
    <w:p w14:paraId="5EF749C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2.3.2.7. </w:t>
      </w:r>
      <w:hyperlink r:id="rId57" w:anchor="rfc.section.2.3.2.7" w:history="1">
        <w:r w:rsidRPr="00967408">
          <w:rPr>
            <w:rFonts w:ascii="Times" w:eastAsia="Times New Roman" w:hAnsi="Times" w:cs="Times New Roman"/>
            <w:color w:val="0000FF"/>
            <w:sz w:val="20"/>
            <w:szCs w:val="20"/>
            <w:u w:val="single"/>
          </w:rPr>
          <w:t>Redirect URI Fragment Handling</w:t>
        </w:r>
      </w:hyperlink>
    </w:p>
    <w:p w14:paraId="4FD66ED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2.3.2.8. </w:t>
      </w:r>
      <w:hyperlink r:id="rId58" w:anchor="rfc.section.2.3.2.8" w:history="1">
        <w:r w:rsidRPr="00967408">
          <w:rPr>
            <w:rFonts w:ascii="Times" w:eastAsia="Times New Roman" w:hAnsi="Times" w:cs="Times New Roman"/>
            <w:color w:val="0000FF"/>
            <w:sz w:val="20"/>
            <w:szCs w:val="20"/>
            <w:u w:val="single"/>
          </w:rPr>
          <w:t>Authentication Response Validation</w:t>
        </w:r>
      </w:hyperlink>
    </w:p>
    <w:p w14:paraId="70684C7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2.3.2.9. </w:t>
      </w:r>
      <w:hyperlink r:id="rId59" w:anchor="rfc.section.2.3.2.9" w:history="1">
        <w:r w:rsidRPr="00967408">
          <w:rPr>
            <w:rFonts w:ascii="Times" w:eastAsia="Times New Roman" w:hAnsi="Times" w:cs="Times New Roman"/>
            <w:color w:val="0000FF"/>
            <w:sz w:val="20"/>
            <w:szCs w:val="20"/>
            <w:u w:val="single"/>
          </w:rPr>
          <w:t>Access Token Validation</w:t>
        </w:r>
      </w:hyperlink>
    </w:p>
    <w:p w14:paraId="6C4A1079"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2.3.2.10. </w:t>
      </w:r>
      <w:hyperlink r:id="rId60" w:anchor="rfc.section.2.3.2.10" w:history="1">
        <w:r w:rsidRPr="00967408">
          <w:rPr>
            <w:rFonts w:ascii="Times" w:eastAsia="Times New Roman" w:hAnsi="Times" w:cs="Times New Roman"/>
            <w:color w:val="0000FF"/>
            <w:sz w:val="20"/>
            <w:szCs w:val="20"/>
            <w:u w:val="single"/>
          </w:rPr>
          <w:t>Code Validation</w:t>
        </w:r>
      </w:hyperlink>
    </w:p>
    <w:p w14:paraId="7066E86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2.3.2.11. </w:t>
      </w:r>
      <w:hyperlink r:id="rId61" w:anchor="rfc.section.2.3.2.11" w:history="1">
        <w:r w:rsidRPr="00967408">
          <w:rPr>
            <w:rFonts w:ascii="Times" w:eastAsia="Times New Roman" w:hAnsi="Times" w:cs="Times New Roman"/>
            <w:color w:val="0000FF"/>
            <w:sz w:val="20"/>
            <w:szCs w:val="20"/>
            <w:u w:val="single"/>
          </w:rPr>
          <w:t>ID Token</w:t>
        </w:r>
      </w:hyperlink>
    </w:p>
    <w:p w14:paraId="36EF317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2.3.2.12. </w:t>
      </w:r>
      <w:hyperlink r:id="rId62" w:anchor="rfc.section.2.3.2.12" w:history="1">
        <w:r w:rsidRPr="00967408">
          <w:rPr>
            <w:rFonts w:ascii="Times" w:eastAsia="Times New Roman" w:hAnsi="Times" w:cs="Times New Roman"/>
            <w:color w:val="0000FF"/>
            <w:sz w:val="20"/>
            <w:szCs w:val="20"/>
            <w:u w:val="single"/>
          </w:rPr>
          <w:t>ID Token Validation</w:t>
        </w:r>
      </w:hyperlink>
    </w:p>
    <w:p w14:paraId="11490E3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 </w:t>
      </w:r>
      <w:hyperlink r:id="rId63" w:anchor="rfc.section.2.3.3" w:history="1">
        <w:r w:rsidRPr="00967408">
          <w:rPr>
            <w:rFonts w:ascii="Times" w:eastAsia="Times New Roman" w:hAnsi="Times" w:cs="Times New Roman"/>
            <w:color w:val="0000FF"/>
            <w:sz w:val="20"/>
            <w:szCs w:val="20"/>
            <w:u w:val="single"/>
          </w:rPr>
          <w:t>Token Endpoint</w:t>
        </w:r>
      </w:hyperlink>
    </w:p>
    <w:p w14:paraId="3AB38DC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2.3.3.1. </w:t>
      </w:r>
      <w:hyperlink r:id="rId64" w:anchor="rfc.section.2.3.3.1" w:history="1">
        <w:r w:rsidRPr="00967408">
          <w:rPr>
            <w:rFonts w:ascii="Times" w:eastAsia="Times New Roman" w:hAnsi="Times" w:cs="Times New Roman"/>
            <w:color w:val="0000FF"/>
            <w:sz w:val="20"/>
            <w:szCs w:val="20"/>
            <w:u w:val="single"/>
          </w:rPr>
          <w:t>Token Request</w:t>
        </w:r>
      </w:hyperlink>
    </w:p>
    <w:p w14:paraId="1553DD4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2.3.3.2. </w:t>
      </w:r>
      <w:hyperlink r:id="rId65" w:anchor="rfc.section.2.3.3.2" w:history="1">
        <w:r w:rsidRPr="00967408">
          <w:rPr>
            <w:rFonts w:ascii="Times" w:eastAsia="Times New Roman" w:hAnsi="Times" w:cs="Times New Roman"/>
            <w:color w:val="0000FF"/>
            <w:sz w:val="20"/>
            <w:szCs w:val="20"/>
            <w:u w:val="single"/>
          </w:rPr>
          <w:t>Token Request Validation</w:t>
        </w:r>
      </w:hyperlink>
    </w:p>
    <w:p w14:paraId="4D5D6EB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2.3.3.3. </w:t>
      </w:r>
      <w:hyperlink r:id="rId66" w:anchor="rfc.section.2.3.3.3" w:history="1">
        <w:r w:rsidRPr="00967408">
          <w:rPr>
            <w:rFonts w:ascii="Times" w:eastAsia="Times New Roman" w:hAnsi="Times" w:cs="Times New Roman"/>
            <w:color w:val="0000FF"/>
            <w:sz w:val="20"/>
            <w:szCs w:val="20"/>
            <w:u w:val="single"/>
          </w:rPr>
          <w:t>Successful Token Response</w:t>
        </w:r>
      </w:hyperlink>
    </w:p>
    <w:p w14:paraId="146C847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2.3.3.4. </w:t>
      </w:r>
      <w:hyperlink r:id="rId67" w:anchor="rfc.section.2.3.3.4" w:history="1">
        <w:r w:rsidRPr="00967408">
          <w:rPr>
            <w:rFonts w:ascii="Times" w:eastAsia="Times New Roman" w:hAnsi="Times" w:cs="Times New Roman"/>
            <w:color w:val="0000FF"/>
            <w:sz w:val="20"/>
            <w:szCs w:val="20"/>
            <w:u w:val="single"/>
          </w:rPr>
          <w:t>Token Error Response</w:t>
        </w:r>
      </w:hyperlink>
    </w:p>
    <w:p w14:paraId="2221E4D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2.3.3.5. </w:t>
      </w:r>
      <w:hyperlink r:id="rId68" w:anchor="rfc.section.2.3.3.5" w:history="1">
        <w:r w:rsidRPr="00967408">
          <w:rPr>
            <w:rFonts w:ascii="Times" w:eastAsia="Times New Roman" w:hAnsi="Times" w:cs="Times New Roman"/>
            <w:color w:val="0000FF"/>
            <w:sz w:val="20"/>
            <w:szCs w:val="20"/>
            <w:u w:val="single"/>
          </w:rPr>
          <w:t>Token Response Validation</w:t>
        </w:r>
      </w:hyperlink>
    </w:p>
    <w:p w14:paraId="0954639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2.3.3.6. </w:t>
      </w:r>
      <w:hyperlink r:id="rId69" w:anchor="rfc.section.2.3.3.6" w:history="1">
        <w:r w:rsidRPr="00967408">
          <w:rPr>
            <w:rFonts w:ascii="Times" w:eastAsia="Times New Roman" w:hAnsi="Times" w:cs="Times New Roman"/>
            <w:color w:val="0000FF"/>
            <w:sz w:val="20"/>
            <w:szCs w:val="20"/>
            <w:u w:val="single"/>
          </w:rPr>
          <w:t>ID Token</w:t>
        </w:r>
      </w:hyperlink>
    </w:p>
    <w:p w14:paraId="057CA79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2.3.3.7. </w:t>
      </w:r>
      <w:hyperlink r:id="rId70" w:anchor="rfc.section.2.3.3.7" w:history="1">
        <w:r w:rsidRPr="00967408">
          <w:rPr>
            <w:rFonts w:ascii="Times" w:eastAsia="Times New Roman" w:hAnsi="Times" w:cs="Times New Roman"/>
            <w:color w:val="0000FF"/>
            <w:sz w:val="20"/>
            <w:szCs w:val="20"/>
            <w:u w:val="single"/>
          </w:rPr>
          <w:t>ID Token Validation</w:t>
        </w:r>
      </w:hyperlink>
    </w:p>
    <w:p w14:paraId="1A37082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2.3.3.8. </w:t>
      </w:r>
      <w:hyperlink r:id="rId71" w:anchor="rfc.section.2.3.3.8" w:history="1">
        <w:r w:rsidRPr="00967408">
          <w:rPr>
            <w:rFonts w:ascii="Times" w:eastAsia="Times New Roman" w:hAnsi="Times" w:cs="Times New Roman"/>
            <w:color w:val="0000FF"/>
            <w:sz w:val="20"/>
            <w:szCs w:val="20"/>
            <w:u w:val="single"/>
          </w:rPr>
          <w:t>Access Token</w:t>
        </w:r>
      </w:hyperlink>
    </w:p>
    <w:p w14:paraId="4C3FA88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2.3.3.9. </w:t>
      </w:r>
      <w:hyperlink r:id="rId72" w:anchor="rfc.section.2.3.3.9" w:history="1">
        <w:r w:rsidRPr="00967408">
          <w:rPr>
            <w:rFonts w:ascii="Times" w:eastAsia="Times New Roman" w:hAnsi="Times" w:cs="Times New Roman"/>
            <w:color w:val="0000FF"/>
            <w:sz w:val="20"/>
            <w:szCs w:val="20"/>
            <w:u w:val="single"/>
          </w:rPr>
          <w:t>Access Token Validation</w:t>
        </w:r>
      </w:hyperlink>
    </w:p>
    <w:p w14:paraId="4130913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3. </w:t>
      </w:r>
      <w:hyperlink r:id="rId73" w:anchor="rfc.section.3" w:history="1">
        <w:r w:rsidRPr="00967408">
          <w:rPr>
            <w:rFonts w:ascii="Times" w:eastAsia="Times New Roman" w:hAnsi="Times" w:cs="Times New Roman"/>
            <w:color w:val="0000FF"/>
            <w:sz w:val="20"/>
            <w:szCs w:val="20"/>
            <w:u w:val="single"/>
          </w:rPr>
          <w:t>Initiating Login from a Third Party</w:t>
        </w:r>
      </w:hyperlink>
    </w:p>
    <w:p w14:paraId="7F3FCCD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 </w:t>
      </w:r>
      <w:hyperlink r:id="rId74" w:anchor="rfc.section.4" w:history="1">
        <w:r w:rsidRPr="00967408">
          <w:rPr>
            <w:rFonts w:ascii="Times" w:eastAsia="Times New Roman" w:hAnsi="Times" w:cs="Times New Roman"/>
            <w:color w:val="0000FF"/>
            <w:sz w:val="20"/>
            <w:szCs w:val="20"/>
            <w:u w:val="single"/>
          </w:rPr>
          <w:t>Claims</w:t>
        </w:r>
      </w:hyperlink>
    </w:p>
    <w:p w14:paraId="4DA2101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4.1. </w:t>
      </w:r>
      <w:hyperlink r:id="rId75" w:anchor="rfc.section.4.1" w:history="1">
        <w:r w:rsidRPr="00967408">
          <w:rPr>
            <w:rFonts w:ascii="Times" w:eastAsia="Times New Roman" w:hAnsi="Times" w:cs="Times New Roman"/>
            <w:color w:val="0000FF"/>
            <w:sz w:val="20"/>
            <w:szCs w:val="20"/>
            <w:u w:val="single"/>
          </w:rPr>
          <w:t>Requesting Claims using Scope Values</w:t>
        </w:r>
      </w:hyperlink>
    </w:p>
    <w:p w14:paraId="5D51622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4.2. </w:t>
      </w:r>
      <w:hyperlink r:id="rId76" w:anchor="rfc.section.4.2" w:history="1">
        <w:r w:rsidRPr="00967408">
          <w:rPr>
            <w:rFonts w:ascii="Times" w:eastAsia="Times New Roman" w:hAnsi="Times" w:cs="Times New Roman"/>
            <w:color w:val="0000FF"/>
            <w:sz w:val="20"/>
            <w:szCs w:val="20"/>
            <w:u w:val="single"/>
          </w:rPr>
          <w:t>Standard Claims</w:t>
        </w:r>
      </w:hyperlink>
    </w:p>
    <w:p w14:paraId="162E894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4.2.1. </w:t>
      </w:r>
      <w:hyperlink r:id="rId77" w:anchor="rfc.section.4.2.1" w:history="1">
        <w:r w:rsidRPr="00967408">
          <w:rPr>
            <w:rFonts w:ascii="Times" w:eastAsia="Times New Roman" w:hAnsi="Times" w:cs="Times New Roman"/>
            <w:color w:val="0000FF"/>
            <w:sz w:val="20"/>
            <w:szCs w:val="20"/>
            <w:u w:val="single"/>
          </w:rPr>
          <w:t>Address Claim</w:t>
        </w:r>
      </w:hyperlink>
    </w:p>
    <w:p w14:paraId="1254EA8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4.2.2. </w:t>
      </w:r>
      <w:hyperlink r:id="rId78" w:anchor="rfc.section.4.2.2" w:history="1">
        <w:r w:rsidRPr="00967408">
          <w:rPr>
            <w:rFonts w:ascii="Times" w:eastAsia="Times New Roman" w:hAnsi="Times" w:cs="Times New Roman"/>
            <w:color w:val="0000FF"/>
            <w:sz w:val="20"/>
            <w:szCs w:val="20"/>
            <w:u w:val="single"/>
          </w:rPr>
          <w:t>Claims Languages and Scripts</w:t>
        </w:r>
      </w:hyperlink>
    </w:p>
    <w:p w14:paraId="5EB5AA9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4.2.3. </w:t>
      </w:r>
      <w:hyperlink r:id="rId79" w:anchor="rfc.section.4.2.3" w:history="1">
        <w:r w:rsidRPr="00967408">
          <w:rPr>
            <w:rFonts w:ascii="Times" w:eastAsia="Times New Roman" w:hAnsi="Times" w:cs="Times New Roman"/>
            <w:color w:val="0000FF"/>
            <w:sz w:val="20"/>
            <w:szCs w:val="20"/>
            <w:u w:val="single"/>
          </w:rPr>
          <w:t>Claim Stability and Uniqueness</w:t>
        </w:r>
      </w:hyperlink>
    </w:p>
    <w:p w14:paraId="7A5F08A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4.2.4. </w:t>
      </w:r>
      <w:hyperlink r:id="rId80" w:anchor="rfc.section.4.2.4" w:history="1">
        <w:r w:rsidRPr="00967408">
          <w:rPr>
            <w:rFonts w:ascii="Times" w:eastAsia="Times New Roman" w:hAnsi="Times" w:cs="Times New Roman"/>
            <w:color w:val="0000FF"/>
            <w:sz w:val="20"/>
            <w:szCs w:val="20"/>
            <w:u w:val="single"/>
          </w:rPr>
          <w:t>Additional Claims</w:t>
        </w:r>
      </w:hyperlink>
    </w:p>
    <w:p w14:paraId="2ADBAA5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4.3. </w:t>
      </w:r>
      <w:hyperlink r:id="rId81" w:anchor="rfc.section.4.3" w:history="1">
        <w:r w:rsidRPr="00967408">
          <w:rPr>
            <w:rFonts w:ascii="Times" w:eastAsia="Times New Roman" w:hAnsi="Times" w:cs="Times New Roman"/>
            <w:color w:val="0000FF"/>
            <w:sz w:val="20"/>
            <w:szCs w:val="20"/>
            <w:u w:val="single"/>
          </w:rPr>
          <w:t>UserInfo Endpoint</w:t>
        </w:r>
      </w:hyperlink>
    </w:p>
    <w:p w14:paraId="4821890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4.3.1. </w:t>
      </w:r>
      <w:hyperlink r:id="rId82" w:anchor="rfc.section.4.3.1" w:history="1">
        <w:r w:rsidRPr="00967408">
          <w:rPr>
            <w:rFonts w:ascii="Times" w:eastAsia="Times New Roman" w:hAnsi="Times" w:cs="Times New Roman"/>
            <w:color w:val="0000FF"/>
            <w:sz w:val="20"/>
            <w:szCs w:val="20"/>
            <w:u w:val="single"/>
          </w:rPr>
          <w:t>UserInfo Request</w:t>
        </w:r>
      </w:hyperlink>
    </w:p>
    <w:p w14:paraId="4992430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4.3.2. </w:t>
      </w:r>
      <w:hyperlink r:id="rId83" w:anchor="rfc.section.4.3.2" w:history="1">
        <w:r w:rsidRPr="00967408">
          <w:rPr>
            <w:rFonts w:ascii="Times" w:eastAsia="Times New Roman" w:hAnsi="Times" w:cs="Times New Roman"/>
            <w:color w:val="0000FF"/>
            <w:sz w:val="20"/>
            <w:szCs w:val="20"/>
            <w:u w:val="single"/>
          </w:rPr>
          <w:t>Successful UserInfo Response</w:t>
        </w:r>
      </w:hyperlink>
    </w:p>
    <w:p w14:paraId="0B21746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4.3.3. </w:t>
      </w:r>
      <w:hyperlink r:id="rId84" w:anchor="rfc.section.4.3.3" w:history="1">
        <w:r w:rsidRPr="00967408">
          <w:rPr>
            <w:rFonts w:ascii="Times" w:eastAsia="Times New Roman" w:hAnsi="Times" w:cs="Times New Roman"/>
            <w:color w:val="0000FF"/>
            <w:sz w:val="20"/>
            <w:szCs w:val="20"/>
            <w:u w:val="single"/>
          </w:rPr>
          <w:t>UserInfo Error Response</w:t>
        </w:r>
      </w:hyperlink>
    </w:p>
    <w:p w14:paraId="1D7C452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4.3.4. </w:t>
      </w:r>
      <w:hyperlink r:id="rId85" w:anchor="rfc.section.4.3.4" w:history="1">
        <w:r w:rsidRPr="00967408">
          <w:rPr>
            <w:rFonts w:ascii="Times" w:eastAsia="Times New Roman" w:hAnsi="Times" w:cs="Times New Roman"/>
            <w:color w:val="0000FF"/>
            <w:sz w:val="20"/>
            <w:szCs w:val="20"/>
            <w:u w:val="single"/>
          </w:rPr>
          <w:t>UserInfo Response Validation</w:t>
        </w:r>
      </w:hyperlink>
    </w:p>
    <w:p w14:paraId="4374BA1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4.4. </w:t>
      </w:r>
      <w:hyperlink r:id="rId86" w:anchor="rfc.section.4.4" w:history="1">
        <w:r w:rsidRPr="00967408">
          <w:rPr>
            <w:rFonts w:ascii="Times" w:eastAsia="Times New Roman" w:hAnsi="Times" w:cs="Times New Roman"/>
            <w:color w:val="0000FF"/>
            <w:sz w:val="20"/>
            <w:szCs w:val="20"/>
            <w:u w:val="single"/>
          </w:rPr>
          <w:t>Requesting Claims Locales with the "claims_locales" Request Parameter</w:t>
        </w:r>
      </w:hyperlink>
    </w:p>
    <w:p w14:paraId="7012BEB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4.5. </w:t>
      </w:r>
      <w:hyperlink r:id="rId87" w:anchor="rfc.section.4.5" w:history="1">
        <w:r w:rsidRPr="00967408">
          <w:rPr>
            <w:rFonts w:ascii="Times" w:eastAsia="Times New Roman" w:hAnsi="Times" w:cs="Times New Roman"/>
            <w:color w:val="0000FF"/>
            <w:sz w:val="20"/>
            <w:szCs w:val="20"/>
            <w:u w:val="single"/>
          </w:rPr>
          <w:t>Requesting Claims using the "claims" Request Parameter</w:t>
        </w:r>
      </w:hyperlink>
    </w:p>
    <w:p w14:paraId="1A2A861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4.5.1. </w:t>
      </w:r>
      <w:hyperlink r:id="rId88" w:anchor="rfc.section.4.5.1" w:history="1">
        <w:r w:rsidRPr="00967408">
          <w:rPr>
            <w:rFonts w:ascii="Times" w:eastAsia="Times New Roman" w:hAnsi="Times" w:cs="Times New Roman"/>
            <w:color w:val="0000FF"/>
            <w:sz w:val="20"/>
            <w:szCs w:val="20"/>
            <w:u w:val="single"/>
          </w:rPr>
          <w:t>Individual Claims Requests</w:t>
        </w:r>
      </w:hyperlink>
    </w:p>
    <w:p w14:paraId="6C65CDB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4.5.1.1. </w:t>
      </w:r>
      <w:hyperlink r:id="rId89" w:anchor="rfc.section.4.5.1.1" w:history="1">
        <w:r w:rsidRPr="00967408">
          <w:rPr>
            <w:rFonts w:ascii="Times" w:eastAsia="Times New Roman" w:hAnsi="Times" w:cs="Times New Roman"/>
            <w:color w:val="0000FF"/>
            <w:sz w:val="20"/>
            <w:szCs w:val="20"/>
            <w:u w:val="single"/>
          </w:rPr>
          <w:t>Requesting the "acr" Claim</w:t>
        </w:r>
      </w:hyperlink>
    </w:p>
    <w:p w14:paraId="1892686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4.5.2. </w:t>
      </w:r>
      <w:hyperlink r:id="rId90" w:anchor="rfc.section.4.5.2" w:history="1">
        <w:r w:rsidRPr="00967408">
          <w:rPr>
            <w:rFonts w:ascii="Times" w:eastAsia="Times New Roman" w:hAnsi="Times" w:cs="Times New Roman"/>
            <w:color w:val="0000FF"/>
            <w:sz w:val="20"/>
            <w:szCs w:val="20"/>
            <w:u w:val="single"/>
          </w:rPr>
          <w:t>Languages and Scripts for Individual Claims</w:t>
        </w:r>
      </w:hyperlink>
    </w:p>
    <w:p w14:paraId="43BD3A9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4.6. </w:t>
      </w:r>
      <w:hyperlink r:id="rId91" w:anchor="rfc.section.4.6" w:history="1">
        <w:r w:rsidRPr="00967408">
          <w:rPr>
            <w:rFonts w:ascii="Times" w:eastAsia="Times New Roman" w:hAnsi="Times" w:cs="Times New Roman"/>
            <w:color w:val="0000FF"/>
            <w:sz w:val="20"/>
            <w:szCs w:val="20"/>
            <w:u w:val="single"/>
          </w:rPr>
          <w:t>Claim Types</w:t>
        </w:r>
      </w:hyperlink>
    </w:p>
    <w:p w14:paraId="4D7CE17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4.6.1. </w:t>
      </w:r>
      <w:hyperlink r:id="rId92" w:anchor="rfc.section.4.6.1" w:history="1">
        <w:r w:rsidRPr="00967408">
          <w:rPr>
            <w:rFonts w:ascii="Times" w:eastAsia="Times New Roman" w:hAnsi="Times" w:cs="Times New Roman"/>
            <w:color w:val="0000FF"/>
            <w:sz w:val="20"/>
            <w:szCs w:val="20"/>
            <w:u w:val="single"/>
          </w:rPr>
          <w:t>Normal Claims</w:t>
        </w:r>
      </w:hyperlink>
    </w:p>
    <w:p w14:paraId="4AE321D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4.6.2. </w:t>
      </w:r>
      <w:hyperlink r:id="rId93" w:anchor="rfc.section.4.6.2" w:history="1">
        <w:r w:rsidRPr="00967408">
          <w:rPr>
            <w:rFonts w:ascii="Times" w:eastAsia="Times New Roman" w:hAnsi="Times" w:cs="Times New Roman"/>
            <w:color w:val="0000FF"/>
            <w:sz w:val="20"/>
            <w:szCs w:val="20"/>
            <w:u w:val="single"/>
          </w:rPr>
          <w:t>Aggregated and Distributed Claims</w:t>
        </w:r>
      </w:hyperlink>
    </w:p>
    <w:p w14:paraId="0696467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4.6.2.1. </w:t>
      </w:r>
      <w:hyperlink r:id="rId94" w:anchor="rfc.section.4.6.2.1" w:history="1">
        <w:r w:rsidRPr="00967408">
          <w:rPr>
            <w:rFonts w:ascii="Times" w:eastAsia="Times New Roman" w:hAnsi="Times" w:cs="Times New Roman"/>
            <w:color w:val="0000FF"/>
            <w:sz w:val="20"/>
            <w:szCs w:val="20"/>
            <w:u w:val="single"/>
          </w:rPr>
          <w:t>Example of Aggregated Claims</w:t>
        </w:r>
      </w:hyperlink>
    </w:p>
    <w:p w14:paraId="4E1A2BC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4.6.2.2. </w:t>
      </w:r>
      <w:hyperlink r:id="rId95" w:anchor="rfc.section.4.6.2.2" w:history="1">
        <w:r w:rsidRPr="00967408">
          <w:rPr>
            <w:rFonts w:ascii="Times" w:eastAsia="Times New Roman" w:hAnsi="Times" w:cs="Times New Roman"/>
            <w:color w:val="0000FF"/>
            <w:sz w:val="20"/>
            <w:szCs w:val="20"/>
            <w:u w:val="single"/>
          </w:rPr>
          <w:t>Example of Distributed Claims</w:t>
        </w:r>
      </w:hyperlink>
    </w:p>
    <w:p w14:paraId="5D0D73D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 </w:t>
      </w:r>
      <w:hyperlink r:id="rId96" w:anchor="rfc.section.5" w:history="1">
        <w:r w:rsidRPr="00967408">
          <w:rPr>
            <w:rFonts w:ascii="Times" w:eastAsia="Times New Roman" w:hAnsi="Times" w:cs="Times New Roman"/>
            <w:color w:val="0000FF"/>
            <w:sz w:val="20"/>
            <w:szCs w:val="20"/>
            <w:u w:val="single"/>
          </w:rPr>
          <w:t>Passing Request Parameters as JWTs</w:t>
        </w:r>
      </w:hyperlink>
    </w:p>
    <w:p w14:paraId="6822BC9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5.1. </w:t>
      </w:r>
      <w:hyperlink r:id="rId97" w:anchor="rfc.section.5.1" w:history="1">
        <w:r w:rsidRPr="00967408">
          <w:rPr>
            <w:rFonts w:ascii="Times" w:eastAsia="Times New Roman" w:hAnsi="Times" w:cs="Times New Roman"/>
            <w:color w:val="0000FF"/>
            <w:sz w:val="20"/>
            <w:szCs w:val="20"/>
            <w:u w:val="single"/>
          </w:rPr>
          <w:t>Passing a Request Object by Value</w:t>
        </w:r>
      </w:hyperlink>
    </w:p>
    <w:p w14:paraId="17A944B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5.1.1. </w:t>
      </w:r>
      <w:hyperlink r:id="rId98" w:anchor="rfc.section.5.1.1" w:history="1">
        <w:r w:rsidRPr="00967408">
          <w:rPr>
            <w:rFonts w:ascii="Times" w:eastAsia="Times New Roman" w:hAnsi="Times" w:cs="Times New Roman"/>
            <w:color w:val="0000FF"/>
            <w:sz w:val="20"/>
            <w:szCs w:val="20"/>
            <w:u w:val="single"/>
          </w:rPr>
          <w:t>Request using the "request" Request Parameter</w:t>
        </w:r>
      </w:hyperlink>
    </w:p>
    <w:p w14:paraId="53BD2CB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5.2. </w:t>
      </w:r>
      <w:hyperlink r:id="rId99" w:anchor="rfc.section.5.2" w:history="1">
        <w:r w:rsidRPr="00967408">
          <w:rPr>
            <w:rFonts w:ascii="Times" w:eastAsia="Times New Roman" w:hAnsi="Times" w:cs="Times New Roman"/>
            <w:color w:val="0000FF"/>
            <w:sz w:val="20"/>
            <w:szCs w:val="20"/>
            <w:u w:val="single"/>
          </w:rPr>
          <w:t>Passing a Request Object by Reference</w:t>
        </w:r>
      </w:hyperlink>
    </w:p>
    <w:p w14:paraId="1B69505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5.2.1. </w:t>
      </w:r>
      <w:hyperlink r:id="rId100" w:anchor="rfc.section.5.2.1" w:history="1">
        <w:r w:rsidRPr="00967408">
          <w:rPr>
            <w:rFonts w:ascii="Times" w:eastAsia="Times New Roman" w:hAnsi="Times" w:cs="Times New Roman"/>
            <w:color w:val="0000FF"/>
            <w:sz w:val="20"/>
            <w:szCs w:val="20"/>
            <w:u w:val="single"/>
          </w:rPr>
          <w:t>URL Referencing the Request Object</w:t>
        </w:r>
      </w:hyperlink>
    </w:p>
    <w:p w14:paraId="323B9D4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5.2.2. </w:t>
      </w:r>
      <w:hyperlink r:id="rId101" w:anchor="rfc.section.5.2.2" w:history="1">
        <w:r w:rsidRPr="00967408">
          <w:rPr>
            <w:rFonts w:ascii="Times" w:eastAsia="Times New Roman" w:hAnsi="Times" w:cs="Times New Roman"/>
            <w:color w:val="0000FF"/>
            <w:sz w:val="20"/>
            <w:szCs w:val="20"/>
            <w:u w:val="single"/>
          </w:rPr>
          <w:t>Request using the "request_uri" Request Parameter</w:t>
        </w:r>
      </w:hyperlink>
    </w:p>
    <w:p w14:paraId="340D82D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5.2.3. </w:t>
      </w:r>
      <w:hyperlink r:id="rId102" w:anchor="rfc.section.5.2.3" w:history="1">
        <w:r w:rsidRPr="00967408">
          <w:rPr>
            <w:rFonts w:ascii="Times" w:eastAsia="Times New Roman" w:hAnsi="Times" w:cs="Times New Roman"/>
            <w:color w:val="0000FF"/>
            <w:sz w:val="20"/>
            <w:szCs w:val="20"/>
            <w:u w:val="single"/>
          </w:rPr>
          <w:t>Authorization Server Fetches Request Object</w:t>
        </w:r>
      </w:hyperlink>
    </w:p>
    <w:p w14:paraId="05602D1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5.2.4. </w:t>
      </w:r>
      <w:hyperlink r:id="rId103" w:anchor="rfc.section.5.2.4" w:history="1">
        <w:r w:rsidRPr="00967408">
          <w:rPr>
            <w:rFonts w:ascii="Times" w:eastAsia="Times New Roman" w:hAnsi="Times" w:cs="Times New Roman"/>
            <w:color w:val="0000FF"/>
            <w:sz w:val="20"/>
            <w:szCs w:val="20"/>
            <w:u w:val="single"/>
          </w:rPr>
          <w:t>"request_uri" Rationale</w:t>
        </w:r>
      </w:hyperlink>
    </w:p>
    <w:p w14:paraId="55AFC3A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5.3. </w:t>
      </w:r>
      <w:hyperlink r:id="rId104" w:anchor="rfc.section.5.3" w:history="1">
        <w:r w:rsidRPr="00967408">
          <w:rPr>
            <w:rFonts w:ascii="Times" w:eastAsia="Times New Roman" w:hAnsi="Times" w:cs="Times New Roman"/>
            <w:color w:val="0000FF"/>
            <w:sz w:val="20"/>
            <w:szCs w:val="20"/>
            <w:u w:val="single"/>
          </w:rPr>
          <w:t>Validating JWT-Based Requests</w:t>
        </w:r>
      </w:hyperlink>
    </w:p>
    <w:p w14:paraId="52F1726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5.3.1. </w:t>
      </w:r>
      <w:hyperlink r:id="rId105" w:anchor="rfc.section.5.3.1" w:history="1">
        <w:r w:rsidRPr="00967408">
          <w:rPr>
            <w:rFonts w:ascii="Times" w:eastAsia="Times New Roman" w:hAnsi="Times" w:cs="Times New Roman"/>
            <w:color w:val="0000FF"/>
            <w:sz w:val="20"/>
            <w:szCs w:val="20"/>
            <w:u w:val="single"/>
          </w:rPr>
          <w:t>Encrypted Request Object</w:t>
        </w:r>
      </w:hyperlink>
    </w:p>
    <w:p w14:paraId="13BF7F2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5.3.2. </w:t>
      </w:r>
      <w:hyperlink r:id="rId106" w:anchor="rfc.section.5.3.2" w:history="1">
        <w:r w:rsidRPr="00967408">
          <w:rPr>
            <w:rFonts w:ascii="Times" w:eastAsia="Times New Roman" w:hAnsi="Times" w:cs="Times New Roman"/>
            <w:color w:val="0000FF"/>
            <w:sz w:val="20"/>
            <w:szCs w:val="20"/>
            <w:u w:val="single"/>
          </w:rPr>
          <w:t>Signed Request Object</w:t>
        </w:r>
      </w:hyperlink>
    </w:p>
    <w:p w14:paraId="347D3CC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5.3.3. </w:t>
      </w:r>
      <w:hyperlink r:id="rId107" w:anchor="rfc.section.5.3.3" w:history="1">
        <w:r w:rsidRPr="00967408">
          <w:rPr>
            <w:rFonts w:ascii="Times" w:eastAsia="Times New Roman" w:hAnsi="Times" w:cs="Times New Roman"/>
            <w:color w:val="0000FF"/>
            <w:sz w:val="20"/>
            <w:szCs w:val="20"/>
            <w:u w:val="single"/>
          </w:rPr>
          <w:t>Request Parameter Assembly and Validation</w:t>
        </w:r>
      </w:hyperlink>
    </w:p>
    <w:p w14:paraId="4390863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 </w:t>
      </w:r>
      <w:hyperlink r:id="rId108" w:anchor="rfc.section.6" w:history="1">
        <w:r w:rsidRPr="00967408">
          <w:rPr>
            <w:rFonts w:ascii="Times" w:eastAsia="Times New Roman" w:hAnsi="Times" w:cs="Times New Roman"/>
            <w:color w:val="0000FF"/>
            <w:sz w:val="20"/>
            <w:szCs w:val="20"/>
            <w:u w:val="single"/>
          </w:rPr>
          <w:t>Self-Issued OpenID Provider</w:t>
        </w:r>
      </w:hyperlink>
    </w:p>
    <w:p w14:paraId="1A78C39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6.1. </w:t>
      </w:r>
      <w:hyperlink r:id="rId109" w:anchor="rfc.section.6.1" w:history="1">
        <w:r w:rsidRPr="00967408">
          <w:rPr>
            <w:rFonts w:ascii="Times" w:eastAsia="Times New Roman" w:hAnsi="Times" w:cs="Times New Roman"/>
            <w:color w:val="0000FF"/>
            <w:sz w:val="20"/>
            <w:szCs w:val="20"/>
            <w:u w:val="single"/>
          </w:rPr>
          <w:t>Self-Issued OpenID Provider Discovery</w:t>
        </w:r>
      </w:hyperlink>
    </w:p>
    <w:p w14:paraId="25F5589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6.2. </w:t>
      </w:r>
      <w:hyperlink r:id="rId110" w:anchor="rfc.section.6.2" w:history="1">
        <w:r w:rsidRPr="00967408">
          <w:rPr>
            <w:rFonts w:ascii="Times" w:eastAsia="Times New Roman" w:hAnsi="Times" w:cs="Times New Roman"/>
            <w:color w:val="0000FF"/>
            <w:sz w:val="20"/>
            <w:szCs w:val="20"/>
            <w:u w:val="single"/>
          </w:rPr>
          <w:t>Self-Issued OpenID Provider Registration</w:t>
        </w:r>
      </w:hyperlink>
    </w:p>
    <w:p w14:paraId="5055858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6.2.1. </w:t>
      </w:r>
      <w:hyperlink r:id="rId111" w:anchor="rfc.section.6.2.1" w:history="1">
        <w:r w:rsidRPr="00967408">
          <w:rPr>
            <w:rFonts w:ascii="Times" w:eastAsia="Times New Roman" w:hAnsi="Times" w:cs="Times New Roman"/>
            <w:color w:val="0000FF"/>
            <w:sz w:val="20"/>
            <w:szCs w:val="20"/>
            <w:u w:val="single"/>
          </w:rPr>
          <w:t>Providing Information with the "registration" Request Parameter</w:t>
        </w:r>
      </w:hyperlink>
    </w:p>
    <w:p w14:paraId="7BF08DF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6.3. </w:t>
      </w:r>
      <w:hyperlink r:id="rId112" w:anchor="rfc.section.6.3" w:history="1">
        <w:r w:rsidRPr="00967408">
          <w:rPr>
            <w:rFonts w:ascii="Times" w:eastAsia="Times New Roman" w:hAnsi="Times" w:cs="Times New Roman"/>
            <w:color w:val="0000FF"/>
            <w:sz w:val="20"/>
            <w:szCs w:val="20"/>
            <w:u w:val="single"/>
          </w:rPr>
          <w:t>Self-Issued OpenID Provider Request</w:t>
        </w:r>
      </w:hyperlink>
    </w:p>
    <w:p w14:paraId="56833B9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6.4. </w:t>
      </w:r>
      <w:hyperlink r:id="rId113" w:anchor="rfc.section.6.4" w:history="1">
        <w:r w:rsidRPr="00967408">
          <w:rPr>
            <w:rFonts w:ascii="Times" w:eastAsia="Times New Roman" w:hAnsi="Times" w:cs="Times New Roman"/>
            <w:color w:val="0000FF"/>
            <w:sz w:val="20"/>
            <w:szCs w:val="20"/>
            <w:u w:val="single"/>
          </w:rPr>
          <w:t>Self-Issued OpenID Provider Response</w:t>
        </w:r>
      </w:hyperlink>
    </w:p>
    <w:p w14:paraId="0391B0E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6.5. </w:t>
      </w:r>
      <w:hyperlink r:id="rId114" w:anchor="rfc.section.6.5" w:history="1">
        <w:r w:rsidRPr="00967408">
          <w:rPr>
            <w:rFonts w:ascii="Times" w:eastAsia="Times New Roman" w:hAnsi="Times" w:cs="Times New Roman"/>
            <w:color w:val="0000FF"/>
            <w:sz w:val="20"/>
            <w:szCs w:val="20"/>
            <w:u w:val="single"/>
          </w:rPr>
          <w:t>Self-Issued ID Token Validation</w:t>
        </w:r>
      </w:hyperlink>
    </w:p>
    <w:p w14:paraId="073C455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7. </w:t>
      </w:r>
      <w:hyperlink r:id="rId115" w:anchor="rfc.section.7" w:history="1">
        <w:r w:rsidRPr="00967408">
          <w:rPr>
            <w:rFonts w:ascii="Times" w:eastAsia="Times New Roman" w:hAnsi="Times" w:cs="Times New Roman"/>
            <w:color w:val="0000FF"/>
            <w:sz w:val="20"/>
            <w:szCs w:val="20"/>
            <w:u w:val="single"/>
          </w:rPr>
          <w:t>Subject Identifier Types</w:t>
        </w:r>
      </w:hyperlink>
    </w:p>
    <w:p w14:paraId="2E3DEA8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7.1. </w:t>
      </w:r>
      <w:hyperlink r:id="rId116" w:anchor="rfc.section.7.1" w:history="1">
        <w:r w:rsidRPr="00967408">
          <w:rPr>
            <w:rFonts w:ascii="Times" w:eastAsia="Times New Roman" w:hAnsi="Times" w:cs="Times New Roman"/>
            <w:color w:val="0000FF"/>
            <w:sz w:val="20"/>
            <w:szCs w:val="20"/>
            <w:u w:val="single"/>
          </w:rPr>
          <w:t>Pairwise Identifier Algorithm</w:t>
        </w:r>
      </w:hyperlink>
    </w:p>
    <w:p w14:paraId="185A626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8. </w:t>
      </w:r>
      <w:hyperlink r:id="rId117" w:anchor="rfc.section.8" w:history="1">
        <w:r w:rsidRPr="00967408">
          <w:rPr>
            <w:rFonts w:ascii="Times" w:eastAsia="Times New Roman" w:hAnsi="Times" w:cs="Times New Roman"/>
            <w:color w:val="0000FF"/>
            <w:sz w:val="20"/>
            <w:szCs w:val="20"/>
            <w:u w:val="single"/>
          </w:rPr>
          <w:t>Client Authentication</w:t>
        </w:r>
      </w:hyperlink>
    </w:p>
    <w:p w14:paraId="5E7D055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 </w:t>
      </w:r>
      <w:hyperlink r:id="rId118" w:anchor="rfc.section.9" w:history="1">
        <w:r w:rsidRPr="00967408">
          <w:rPr>
            <w:rFonts w:ascii="Times" w:eastAsia="Times New Roman" w:hAnsi="Times" w:cs="Times New Roman"/>
            <w:color w:val="0000FF"/>
            <w:sz w:val="20"/>
            <w:szCs w:val="20"/>
            <w:u w:val="single"/>
          </w:rPr>
          <w:t>Signatures and Encryption</w:t>
        </w:r>
      </w:hyperlink>
    </w:p>
    <w:p w14:paraId="7D41EBB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9.1. </w:t>
      </w:r>
      <w:hyperlink r:id="rId119" w:anchor="rfc.section.9.1" w:history="1">
        <w:r w:rsidRPr="00967408">
          <w:rPr>
            <w:rFonts w:ascii="Times" w:eastAsia="Times New Roman" w:hAnsi="Times" w:cs="Times New Roman"/>
            <w:color w:val="0000FF"/>
            <w:sz w:val="20"/>
            <w:szCs w:val="20"/>
            <w:u w:val="single"/>
          </w:rPr>
          <w:t>Supported Algorithms</w:t>
        </w:r>
      </w:hyperlink>
    </w:p>
    <w:p w14:paraId="64FC858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9.2. </w:t>
      </w:r>
      <w:hyperlink r:id="rId120" w:anchor="rfc.section.9.2" w:history="1">
        <w:r w:rsidRPr="00967408">
          <w:rPr>
            <w:rFonts w:ascii="Times" w:eastAsia="Times New Roman" w:hAnsi="Times" w:cs="Times New Roman"/>
            <w:color w:val="0000FF"/>
            <w:sz w:val="20"/>
            <w:szCs w:val="20"/>
            <w:u w:val="single"/>
          </w:rPr>
          <w:t>Keys</w:t>
        </w:r>
      </w:hyperlink>
    </w:p>
    <w:p w14:paraId="469C435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9.3. </w:t>
      </w:r>
      <w:hyperlink r:id="rId121" w:anchor="rfc.section.9.3" w:history="1">
        <w:r w:rsidRPr="00967408">
          <w:rPr>
            <w:rFonts w:ascii="Times" w:eastAsia="Times New Roman" w:hAnsi="Times" w:cs="Times New Roman"/>
            <w:color w:val="0000FF"/>
            <w:sz w:val="20"/>
            <w:szCs w:val="20"/>
            <w:u w:val="single"/>
          </w:rPr>
          <w:t>Signing</w:t>
        </w:r>
      </w:hyperlink>
    </w:p>
    <w:p w14:paraId="73D1627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9.3.1. </w:t>
      </w:r>
      <w:hyperlink r:id="rId122" w:anchor="rfc.section.9.3.1" w:history="1">
        <w:r w:rsidRPr="00967408">
          <w:rPr>
            <w:rFonts w:ascii="Times" w:eastAsia="Times New Roman" w:hAnsi="Times" w:cs="Times New Roman"/>
            <w:color w:val="0000FF"/>
            <w:sz w:val="20"/>
            <w:szCs w:val="20"/>
            <w:u w:val="single"/>
          </w:rPr>
          <w:t>Rotation of Asymmetric Signing Keys</w:t>
        </w:r>
      </w:hyperlink>
    </w:p>
    <w:p w14:paraId="42BC1A1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9.4. </w:t>
      </w:r>
      <w:hyperlink r:id="rId123" w:anchor="rfc.section.9.4" w:history="1">
        <w:r w:rsidRPr="00967408">
          <w:rPr>
            <w:rFonts w:ascii="Times" w:eastAsia="Times New Roman" w:hAnsi="Times" w:cs="Times New Roman"/>
            <w:color w:val="0000FF"/>
            <w:sz w:val="20"/>
            <w:szCs w:val="20"/>
            <w:u w:val="single"/>
          </w:rPr>
          <w:t>Encryption</w:t>
        </w:r>
      </w:hyperlink>
    </w:p>
    <w:p w14:paraId="4542E07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9.4.1. </w:t>
      </w:r>
      <w:hyperlink r:id="rId124" w:anchor="rfc.section.9.4.1" w:history="1">
        <w:r w:rsidRPr="00967408">
          <w:rPr>
            <w:rFonts w:ascii="Times" w:eastAsia="Times New Roman" w:hAnsi="Times" w:cs="Times New Roman"/>
            <w:color w:val="0000FF"/>
            <w:sz w:val="20"/>
            <w:szCs w:val="20"/>
            <w:u w:val="single"/>
          </w:rPr>
          <w:t>Rotation of Asymmetric Encryption Keys</w:t>
        </w:r>
      </w:hyperlink>
    </w:p>
    <w:p w14:paraId="31AA20D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10. </w:t>
      </w:r>
      <w:hyperlink r:id="rId125" w:anchor="rfc.section.10" w:history="1">
        <w:r w:rsidRPr="00967408">
          <w:rPr>
            <w:rFonts w:ascii="Times" w:eastAsia="Times New Roman" w:hAnsi="Times" w:cs="Times New Roman"/>
            <w:color w:val="0000FF"/>
            <w:sz w:val="20"/>
            <w:szCs w:val="20"/>
            <w:u w:val="single"/>
          </w:rPr>
          <w:t>Offline Access</w:t>
        </w:r>
      </w:hyperlink>
    </w:p>
    <w:p w14:paraId="66BA388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11. </w:t>
      </w:r>
      <w:hyperlink r:id="rId126" w:anchor="rfc.section.11" w:history="1">
        <w:r w:rsidRPr="00967408">
          <w:rPr>
            <w:rFonts w:ascii="Times" w:eastAsia="Times New Roman" w:hAnsi="Times" w:cs="Times New Roman"/>
            <w:color w:val="0000FF"/>
            <w:sz w:val="20"/>
            <w:szCs w:val="20"/>
            <w:u w:val="single"/>
          </w:rPr>
          <w:t>Using Refresh Tokens</w:t>
        </w:r>
      </w:hyperlink>
    </w:p>
    <w:p w14:paraId="1118B419"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11.1. </w:t>
      </w:r>
      <w:hyperlink r:id="rId127" w:anchor="rfc.section.11.1" w:history="1">
        <w:r w:rsidRPr="00967408">
          <w:rPr>
            <w:rFonts w:ascii="Times" w:eastAsia="Times New Roman" w:hAnsi="Times" w:cs="Times New Roman"/>
            <w:color w:val="0000FF"/>
            <w:sz w:val="20"/>
            <w:szCs w:val="20"/>
            <w:u w:val="single"/>
          </w:rPr>
          <w:t>Refresh Request</w:t>
        </w:r>
      </w:hyperlink>
    </w:p>
    <w:p w14:paraId="7BC1D70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11.2. </w:t>
      </w:r>
      <w:hyperlink r:id="rId128" w:anchor="rfc.section.11.2" w:history="1">
        <w:r w:rsidRPr="00967408">
          <w:rPr>
            <w:rFonts w:ascii="Times" w:eastAsia="Times New Roman" w:hAnsi="Times" w:cs="Times New Roman"/>
            <w:color w:val="0000FF"/>
            <w:sz w:val="20"/>
            <w:szCs w:val="20"/>
            <w:u w:val="single"/>
          </w:rPr>
          <w:t>Successful Refresh Response</w:t>
        </w:r>
      </w:hyperlink>
    </w:p>
    <w:p w14:paraId="56623CD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11.3. </w:t>
      </w:r>
      <w:hyperlink r:id="rId129" w:anchor="rfc.section.11.3" w:history="1">
        <w:r w:rsidRPr="00967408">
          <w:rPr>
            <w:rFonts w:ascii="Times" w:eastAsia="Times New Roman" w:hAnsi="Times" w:cs="Times New Roman"/>
            <w:color w:val="0000FF"/>
            <w:sz w:val="20"/>
            <w:szCs w:val="20"/>
            <w:u w:val="single"/>
          </w:rPr>
          <w:t>Refresh Error Response</w:t>
        </w:r>
      </w:hyperlink>
    </w:p>
    <w:p w14:paraId="11C5118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12. </w:t>
      </w:r>
      <w:hyperlink r:id="rId130" w:anchor="rfc.section.12" w:history="1">
        <w:r w:rsidRPr="00967408">
          <w:rPr>
            <w:rFonts w:ascii="Times" w:eastAsia="Times New Roman" w:hAnsi="Times" w:cs="Times New Roman"/>
            <w:color w:val="0000FF"/>
            <w:sz w:val="20"/>
            <w:szCs w:val="20"/>
            <w:u w:val="single"/>
          </w:rPr>
          <w:t>Serializations</w:t>
        </w:r>
      </w:hyperlink>
    </w:p>
    <w:p w14:paraId="503D059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12.1. </w:t>
      </w:r>
      <w:hyperlink r:id="rId131" w:anchor="rfc.section.12.1" w:history="1">
        <w:r w:rsidRPr="00967408">
          <w:rPr>
            <w:rFonts w:ascii="Times" w:eastAsia="Times New Roman" w:hAnsi="Times" w:cs="Times New Roman"/>
            <w:color w:val="0000FF"/>
            <w:sz w:val="20"/>
            <w:szCs w:val="20"/>
            <w:u w:val="single"/>
          </w:rPr>
          <w:t>Query String Serialization</w:t>
        </w:r>
      </w:hyperlink>
    </w:p>
    <w:p w14:paraId="500D0EA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12.2. </w:t>
      </w:r>
      <w:hyperlink r:id="rId132" w:anchor="rfc.section.12.2" w:history="1">
        <w:r w:rsidRPr="00967408">
          <w:rPr>
            <w:rFonts w:ascii="Times" w:eastAsia="Times New Roman" w:hAnsi="Times" w:cs="Times New Roman"/>
            <w:color w:val="0000FF"/>
            <w:sz w:val="20"/>
            <w:szCs w:val="20"/>
            <w:u w:val="single"/>
          </w:rPr>
          <w:t>Form Serialization</w:t>
        </w:r>
      </w:hyperlink>
    </w:p>
    <w:p w14:paraId="1FF82CD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12.3. </w:t>
      </w:r>
      <w:hyperlink r:id="rId133" w:anchor="rfc.section.12.3" w:history="1">
        <w:r w:rsidRPr="00967408">
          <w:rPr>
            <w:rFonts w:ascii="Times" w:eastAsia="Times New Roman" w:hAnsi="Times" w:cs="Times New Roman"/>
            <w:color w:val="0000FF"/>
            <w:sz w:val="20"/>
            <w:szCs w:val="20"/>
            <w:u w:val="single"/>
          </w:rPr>
          <w:t>JSON Serialization</w:t>
        </w:r>
      </w:hyperlink>
    </w:p>
    <w:p w14:paraId="0EDCAD2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13. </w:t>
      </w:r>
      <w:hyperlink r:id="rId134" w:anchor="rfc.section.13" w:history="1">
        <w:r w:rsidRPr="00967408">
          <w:rPr>
            <w:rFonts w:ascii="Times" w:eastAsia="Times New Roman" w:hAnsi="Times" w:cs="Times New Roman"/>
            <w:color w:val="0000FF"/>
            <w:sz w:val="20"/>
            <w:szCs w:val="20"/>
            <w:u w:val="single"/>
          </w:rPr>
          <w:t>String Operations</w:t>
        </w:r>
      </w:hyperlink>
    </w:p>
    <w:p w14:paraId="42EAF5A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 </w:t>
      </w:r>
      <w:hyperlink r:id="rId135" w:anchor="rfc.section.14" w:history="1">
        <w:r w:rsidRPr="00967408">
          <w:rPr>
            <w:rFonts w:ascii="Times" w:eastAsia="Times New Roman" w:hAnsi="Times" w:cs="Times New Roman"/>
            <w:color w:val="0000FF"/>
            <w:sz w:val="20"/>
            <w:szCs w:val="20"/>
            <w:u w:val="single"/>
          </w:rPr>
          <w:t>Implementation Considerations</w:t>
        </w:r>
      </w:hyperlink>
    </w:p>
    <w:p w14:paraId="4ADFBF2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14.1. </w:t>
      </w:r>
      <w:hyperlink r:id="rId136" w:anchor="rfc.section.14.1" w:history="1">
        <w:r w:rsidRPr="00967408">
          <w:rPr>
            <w:rFonts w:ascii="Times" w:eastAsia="Times New Roman" w:hAnsi="Times" w:cs="Times New Roman"/>
            <w:color w:val="0000FF"/>
            <w:sz w:val="20"/>
            <w:szCs w:val="20"/>
            <w:u w:val="single"/>
          </w:rPr>
          <w:t>Mandatory to Implement Features for All OpenID Providers</w:t>
        </w:r>
      </w:hyperlink>
    </w:p>
    <w:p w14:paraId="04B4CB5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14.2. </w:t>
      </w:r>
      <w:hyperlink r:id="rId137" w:anchor="rfc.section.14.2" w:history="1">
        <w:r w:rsidRPr="00967408">
          <w:rPr>
            <w:rFonts w:ascii="Times" w:eastAsia="Times New Roman" w:hAnsi="Times" w:cs="Times New Roman"/>
            <w:color w:val="0000FF"/>
            <w:sz w:val="20"/>
            <w:szCs w:val="20"/>
            <w:u w:val="single"/>
          </w:rPr>
          <w:t>Mandatory to Implement Features for Dynamic OpenID Providers</w:t>
        </w:r>
      </w:hyperlink>
    </w:p>
    <w:p w14:paraId="26EA1E8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14.3. </w:t>
      </w:r>
      <w:hyperlink r:id="rId138" w:anchor="rfc.section.14.3" w:history="1">
        <w:r w:rsidRPr="00967408">
          <w:rPr>
            <w:rFonts w:ascii="Times" w:eastAsia="Times New Roman" w:hAnsi="Times" w:cs="Times New Roman"/>
            <w:color w:val="0000FF"/>
            <w:sz w:val="20"/>
            <w:szCs w:val="20"/>
            <w:u w:val="single"/>
          </w:rPr>
          <w:t>Discovery and Registration</w:t>
        </w:r>
      </w:hyperlink>
    </w:p>
    <w:p w14:paraId="7EA1EAE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14.4. </w:t>
      </w:r>
      <w:hyperlink r:id="rId139" w:anchor="rfc.section.14.4" w:history="1">
        <w:r w:rsidRPr="00967408">
          <w:rPr>
            <w:rFonts w:ascii="Times" w:eastAsia="Times New Roman" w:hAnsi="Times" w:cs="Times New Roman"/>
            <w:color w:val="0000FF"/>
            <w:sz w:val="20"/>
            <w:szCs w:val="20"/>
            <w:u w:val="single"/>
          </w:rPr>
          <w:t>Mandatory to Implement Features for Relying Parties</w:t>
        </w:r>
      </w:hyperlink>
    </w:p>
    <w:p w14:paraId="24BE3D5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14.5. </w:t>
      </w:r>
      <w:hyperlink r:id="rId140" w:anchor="rfc.section.14.5" w:history="1">
        <w:r w:rsidRPr="00967408">
          <w:rPr>
            <w:rFonts w:ascii="Times" w:eastAsia="Times New Roman" w:hAnsi="Times" w:cs="Times New Roman"/>
            <w:color w:val="0000FF"/>
            <w:sz w:val="20"/>
            <w:szCs w:val="20"/>
            <w:u w:val="single"/>
          </w:rPr>
          <w:t>Compatibility Notes</w:t>
        </w:r>
      </w:hyperlink>
    </w:p>
    <w:p w14:paraId="314347A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14.5.1. </w:t>
      </w:r>
      <w:hyperlink r:id="rId141" w:anchor="rfc.section.14.5.1" w:history="1">
        <w:r w:rsidRPr="00967408">
          <w:rPr>
            <w:rFonts w:ascii="Times" w:eastAsia="Times New Roman" w:hAnsi="Times" w:cs="Times New Roman"/>
            <w:color w:val="0000FF"/>
            <w:sz w:val="20"/>
            <w:szCs w:val="20"/>
            <w:u w:val="single"/>
          </w:rPr>
          <w:t>Pre-Final IETF Specifications</w:t>
        </w:r>
      </w:hyperlink>
    </w:p>
    <w:p w14:paraId="7D21D6B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14.5.2. </w:t>
      </w:r>
      <w:hyperlink r:id="rId142" w:anchor="rfc.section.14.5.2" w:history="1">
        <w:r w:rsidRPr="00967408">
          <w:rPr>
            <w:rFonts w:ascii="Times" w:eastAsia="Times New Roman" w:hAnsi="Times" w:cs="Times New Roman"/>
            <w:color w:val="0000FF"/>
            <w:sz w:val="20"/>
            <w:szCs w:val="20"/>
            <w:u w:val="single"/>
          </w:rPr>
          <w:t>Google "iss" Value</w:t>
        </w:r>
      </w:hyperlink>
    </w:p>
    <w:p w14:paraId="1636478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14.6. </w:t>
      </w:r>
      <w:hyperlink r:id="rId143" w:anchor="rfc.section.14.6" w:history="1">
        <w:r w:rsidRPr="00967408">
          <w:rPr>
            <w:rFonts w:ascii="Times" w:eastAsia="Times New Roman" w:hAnsi="Times" w:cs="Times New Roman"/>
            <w:color w:val="0000FF"/>
            <w:sz w:val="20"/>
            <w:szCs w:val="20"/>
            <w:u w:val="single"/>
          </w:rPr>
          <w:t>Related Specifications and Implementer's Guides</w:t>
        </w:r>
      </w:hyperlink>
    </w:p>
    <w:p w14:paraId="3B61D57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 </w:t>
      </w:r>
      <w:hyperlink r:id="rId144" w:anchor="rfc.section.15" w:history="1">
        <w:r w:rsidRPr="00967408">
          <w:rPr>
            <w:rFonts w:ascii="Times" w:eastAsia="Times New Roman" w:hAnsi="Times" w:cs="Times New Roman"/>
            <w:color w:val="0000FF"/>
            <w:sz w:val="20"/>
            <w:szCs w:val="20"/>
            <w:u w:val="single"/>
          </w:rPr>
          <w:t>Security Considerations</w:t>
        </w:r>
      </w:hyperlink>
    </w:p>
    <w:p w14:paraId="3345FEA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 </w:t>
      </w:r>
      <w:hyperlink r:id="rId145" w:anchor="rfc.section.15.1" w:history="1">
        <w:r w:rsidRPr="00967408">
          <w:rPr>
            <w:rFonts w:ascii="Times" w:eastAsia="Times New Roman" w:hAnsi="Times" w:cs="Times New Roman"/>
            <w:color w:val="0000FF"/>
            <w:sz w:val="20"/>
            <w:szCs w:val="20"/>
            <w:u w:val="single"/>
          </w:rPr>
          <w:t>Request Disclosure</w:t>
        </w:r>
      </w:hyperlink>
    </w:p>
    <w:p w14:paraId="1F474C2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15.2. </w:t>
      </w:r>
      <w:hyperlink r:id="rId146" w:anchor="rfc.section.15.2" w:history="1">
        <w:r w:rsidRPr="00967408">
          <w:rPr>
            <w:rFonts w:ascii="Times" w:eastAsia="Times New Roman" w:hAnsi="Times" w:cs="Times New Roman"/>
            <w:color w:val="0000FF"/>
            <w:sz w:val="20"/>
            <w:szCs w:val="20"/>
            <w:u w:val="single"/>
          </w:rPr>
          <w:t>Server Masquerading</w:t>
        </w:r>
      </w:hyperlink>
    </w:p>
    <w:p w14:paraId="0D4019F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15.3. </w:t>
      </w:r>
      <w:hyperlink r:id="rId147" w:anchor="rfc.section.15.3" w:history="1">
        <w:r w:rsidRPr="00967408">
          <w:rPr>
            <w:rFonts w:ascii="Times" w:eastAsia="Times New Roman" w:hAnsi="Times" w:cs="Times New Roman"/>
            <w:color w:val="0000FF"/>
            <w:sz w:val="20"/>
            <w:szCs w:val="20"/>
            <w:u w:val="single"/>
          </w:rPr>
          <w:t>Token Manufacture/Modification</w:t>
        </w:r>
      </w:hyperlink>
    </w:p>
    <w:p w14:paraId="6F31680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15.4. </w:t>
      </w:r>
      <w:hyperlink r:id="rId148" w:anchor="rfc.section.15.4" w:history="1">
        <w:r w:rsidRPr="00967408">
          <w:rPr>
            <w:rFonts w:ascii="Times" w:eastAsia="Times New Roman" w:hAnsi="Times" w:cs="Times New Roman"/>
            <w:color w:val="0000FF"/>
            <w:sz w:val="20"/>
            <w:szCs w:val="20"/>
            <w:u w:val="single"/>
          </w:rPr>
          <w:t>Access Token Disclosure</w:t>
        </w:r>
      </w:hyperlink>
    </w:p>
    <w:p w14:paraId="5571D1E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15.5. </w:t>
      </w:r>
      <w:hyperlink r:id="rId149" w:anchor="rfc.section.15.5" w:history="1">
        <w:r w:rsidRPr="00967408">
          <w:rPr>
            <w:rFonts w:ascii="Times" w:eastAsia="Times New Roman" w:hAnsi="Times" w:cs="Times New Roman"/>
            <w:color w:val="0000FF"/>
            <w:sz w:val="20"/>
            <w:szCs w:val="20"/>
            <w:u w:val="single"/>
          </w:rPr>
          <w:t>Server Response Disclosure</w:t>
        </w:r>
      </w:hyperlink>
    </w:p>
    <w:p w14:paraId="0A8F603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15.6. </w:t>
      </w:r>
      <w:hyperlink r:id="rId150" w:anchor="rfc.section.15.6" w:history="1">
        <w:r w:rsidRPr="00967408">
          <w:rPr>
            <w:rFonts w:ascii="Times" w:eastAsia="Times New Roman" w:hAnsi="Times" w:cs="Times New Roman"/>
            <w:color w:val="0000FF"/>
            <w:sz w:val="20"/>
            <w:szCs w:val="20"/>
            <w:u w:val="single"/>
          </w:rPr>
          <w:t>Server Response Repudiation</w:t>
        </w:r>
      </w:hyperlink>
    </w:p>
    <w:p w14:paraId="396B062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15.7. </w:t>
      </w:r>
      <w:hyperlink r:id="rId151" w:anchor="rfc.section.15.7" w:history="1">
        <w:r w:rsidRPr="00967408">
          <w:rPr>
            <w:rFonts w:ascii="Times" w:eastAsia="Times New Roman" w:hAnsi="Times" w:cs="Times New Roman"/>
            <w:color w:val="0000FF"/>
            <w:sz w:val="20"/>
            <w:szCs w:val="20"/>
            <w:u w:val="single"/>
          </w:rPr>
          <w:t>Request Repudiation</w:t>
        </w:r>
      </w:hyperlink>
    </w:p>
    <w:p w14:paraId="59D70C4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15.8. </w:t>
      </w:r>
      <w:hyperlink r:id="rId152" w:anchor="rfc.section.15.8" w:history="1">
        <w:r w:rsidRPr="00967408">
          <w:rPr>
            <w:rFonts w:ascii="Times" w:eastAsia="Times New Roman" w:hAnsi="Times" w:cs="Times New Roman"/>
            <w:color w:val="0000FF"/>
            <w:sz w:val="20"/>
            <w:szCs w:val="20"/>
            <w:u w:val="single"/>
          </w:rPr>
          <w:t>Access Token Redirect</w:t>
        </w:r>
      </w:hyperlink>
    </w:p>
    <w:p w14:paraId="29FE2BE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15.9. </w:t>
      </w:r>
      <w:hyperlink r:id="rId153" w:anchor="rfc.section.15.9" w:history="1">
        <w:r w:rsidRPr="00967408">
          <w:rPr>
            <w:rFonts w:ascii="Times" w:eastAsia="Times New Roman" w:hAnsi="Times" w:cs="Times New Roman"/>
            <w:color w:val="0000FF"/>
            <w:sz w:val="20"/>
            <w:szCs w:val="20"/>
            <w:u w:val="single"/>
          </w:rPr>
          <w:t>Token Reuse</w:t>
        </w:r>
      </w:hyperlink>
    </w:p>
    <w:p w14:paraId="16E5F96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15.10. </w:t>
      </w:r>
      <w:hyperlink r:id="rId154" w:anchor="rfc.section.15.10" w:history="1">
        <w:r w:rsidRPr="00967408">
          <w:rPr>
            <w:rFonts w:ascii="Times" w:eastAsia="Times New Roman" w:hAnsi="Times" w:cs="Times New Roman"/>
            <w:color w:val="0000FF"/>
            <w:sz w:val="20"/>
            <w:szCs w:val="20"/>
            <w:u w:val="single"/>
          </w:rPr>
          <w:t>Eavesdropping or Leaking Authorization Codes (Secondary Authenticator Capture)</w:t>
        </w:r>
      </w:hyperlink>
    </w:p>
    <w:p w14:paraId="0F9ECEA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15.11. </w:t>
      </w:r>
      <w:hyperlink r:id="rId155" w:anchor="rfc.section.15.11" w:history="1">
        <w:r w:rsidRPr="00967408">
          <w:rPr>
            <w:rFonts w:ascii="Times" w:eastAsia="Times New Roman" w:hAnsi="Times" w:cs="Times New Roman"/>
            <w:color w:val="0000FF"/>
            <w:sz w:val="20"/>
            <w:szCs w:val="20"/>
            <w:u w:val="single"/>
          </w:rPr>
          <w:t>Token Substitution</w:t>
        </w:r>
      </w:hyperlink>
    </w:p>
    <w:p w14:paraId="5A69858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15.12. </w:t>
      </w:r>
      <w:hyperlink r:id="rId156" w:anchor="rfc.section.15.12" w:history="1">
        <w:r w:rsidRPr="00967408">
          <w:rPr>
            <w:rFonts w:ascii="Times" w:eastAsia="Times New Roman" w:hAnsi="Times" w:cs="Times New Roman"/>
            <w:color w:val="0000FF"/>
            <w:sz w:val="20"/>
            <w:szCs w:val="20"/>
            <w:u w:val="single"/>
          </w:rPr>
          <w:t>Timing Attack</w:t>
        </w:r>
      </w:hyperlink>
    </w:p>
    <w:p w14:paraId="1D35394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15.13. </w:t>
      </w:r>
      <w:hyperlink r:id="rId157" w:anchor="rfc.section.15.13" w:history="1">
        <w:r w:rsidRPr="00967408">
          <w:rPr>
            <w:rFonts w:ascii="Times" w:eastAsia="Times New Roman" w:hAnsi="Times" w:cs="Times New Roman"/>
            <w:color w:val="0000FF"/>
            <w:sz w:val="20"/>
            <w:szCs w:val="20"/>
            <w:u w:val="single"/>
          </w:rPr>
          <w:t>Other Crypto Related Attacks</w:t>
        </w:r>
      </w:hyperlink>
    </w:p>
    <w:p w14:paraId="1DE253F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15.14. </w:t>
      </w:r>
      <w:hyperlink r:id="rId158" w:anchor="rfc.section.15.14" w:history="1">
        <w:r w:rsidRPr="00967408">
          <w:rPr>
            <w:rFonts w:ascii="Times" w:eastAsia="Times New Roman" w:hAnsi="Times" w:cs="Times New Roman"/>
            <w:color w:val="0000FF"/>
            <w:sz w:val="20"/>
            <w:szCs w:val="20"/>
            <w:u w:val="single"/>
          </w:rPr>
          <w:t>Signing and Encryption Order</w:t>
        </w:r>
      </w:hyperlink>
    </w:p>
    <w:p w14:paraId="0EBB42E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15.15. </w:t>
      </w:r>
      <w:hyperlink r:id="rId159" w:anchor="rfc.section.15.15" w:history="1">
        <w:r w:rsidRPr="00967408">
          <w:rPr>
            <w:rFonts w:ascii="Times" w:eastAsia="Times New Roman" w:hAnsi="Times" w:cs="Times New Roman"/>
            <w:color w:val="0000FF"/>
            <w:sz w:val="20"/>
            <w:szCs w:val="20"/>
            <w:u w:val="single"/>
          </w:rPr>
          <w:t>Issuer Identifier</w:t>
        </w:r>
      </w:hyperlink>
    </w:p>
    <w:p w14:paraId="4101950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15.16. </w:t>
      </w:r>
      <w:hyperlink r:id="rId160" w:anchor="rfc.section.15.16" w:history="1">
        <w:r w:rsidRPr="00967408">
          <w:rPr>
            <w:rFonts w:ascii="Times" w:eastAsia="Times New Roman" w:hAnsi="Times" w:cs="Times New Roman"/>
            <w:color w:val="0000FF"/>
            <w:sz w:val="20"/>
            <w:szCs w:val="20"/>
            <w:u w:val="single"/>
          </w:rPr>
          <w:t>Implicit Flow Threats</w:t>
        </w:r>
      </w:hyperlink>
    </w:p>
    <w:p w14:paraId="74BEAE2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15.17. </w:t>
      </w:r>
      <w:hyperlink r:id="rId161" w:anchor="rfc.section.15.17" w:history="1">
        <w:r w:rsidRPr="00967408">
          <w:rPr>
            <w:rFonts w:ascii="Times" w:eastAsia="Times New Roman" w:hAnsi="Times" w:cs="Times New Roman"/>
            <w:color w:val="0000FF"/>
            <w:sz w:val="20"/>
            <w:szCs w:val="20"/>
            <w:u w:val="single"/>
          </w:rPr>
          <w:t>TLS Requirements</w:t>
        </w:r>
      </w:hyperlink>
    </w:p>
    <w:p w14:paraId="522B864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15.18. </w:t>
      </w:r>
      <w:hyperlink r:id="rId162" w:anchor="rfc.section.15.18" w:history="1">
        <w:r w:rsidRPr="00967408">
          <w:rPr>
            <w:rFonts w:ascii="Times" w:eastAsia="Times New Roman" w:hAnsi="Times" w:cs="Times New Roman"/>
            <w:color w:val="0000FF"/>
            <w:sz w:val="20"/>
            <w:szCs w:val="20"/>
            <w:u w:val="single"/>
          </w:rPr>
          <w:t>Lifetimes of Access Tokens and Refresh Tokens</w:t>
        </w:r>
      </w:hyperlink>
    </w:p>
    <w:p w14:paraId="6ACC0F1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15.19. </w:t>
      </w:r>
      <w:hyperlink r:id="rId163" w:anchor="rfc.section.15.19" w:history="1">
        <w:r w:rsidRPr="00967408">
          <w:rPr>
            <w:rFonts w:ascii="Times" w:eastAsia="Times New Roman" w:hAnsi="Times" w:cs="Times New Roman"/>
            <w:color w:val="0000FF"/>
            <w:sz w:val="20"/>
            <w:szCs w:val="20"/>
            <w:u w:val="single"/>
          </w:rPr>
          <w:t>Symmetric Key Entropy</w:t>
        </w:r>
      </w:hyperlink>
    </w:p>
    <w:p w14:paraId="316CAEE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15.20. </w:t>
      </w:r>
      <w:hyperlink r:id="rId164" w:anchor="rfc.section.15.20" w:history="1">
        <w:r w:rsidRPr="00967408">
          <w:rPr>
            <w:rFonts w:ascii="Times" w:eastAsia="Times New Roman" w:hAnsi="Times" w:cs="Times New Roman"/>
            <w:color w:val="0000FF"/>
            <w:sz w:val="20"/>
            <w:szCs w:val="20"/>
            <w:u w:val="single"/>
          </w:rPr>
          <w:t>Need for Signed Requests</w:t>
        </w:r>
      </w:hyperlink>
    </w:p>
    <w:p w14:paraId="317E3546"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15.21. </w:t>
      </w:r>
      <w:hyperlink r:id="rId165" w:anchor="rfc.section.15.21" w:history="1">
        <w:r w:rsidRPr="00967408">
          <w:rPr>
            <w:rFonts w:ascii="Times" w:eastAsia="Times New Roman" w:hAnsi="Times" w:cs="Times New Roman"/>
            <w:color w:val="0000FF"/>
            <w:sz w:val="20"/>
            <w:szCs w:val="20"/>
            <w:u w:val="single"/>
          </w:rPr>
          <w:t>Need for Encrypted Requests</w:t>
        </w:r>
      </w:hyperlink>
    </w:p>
    <w:p w14:paraId="51CE8D1B"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16. </w:t>
      </w:r>
      <w:hyperlink r:id="rId166" w:anchor="rfc.section.16" w:history="1">
        <w:r w:rsidRPr="00967408">
          <w:rPr>
            <w:rFonts w:ascii="Times" w:eastAsia="Times New Roman" w:hAnsi="Times" w:cs="Times New Roman"/>
            <w:color w:val="0000FF"/>
            <w:sz w:val="20"/>
            <w:szCs w:val="20"/>
            <w:u w:val="single"/>
          </w:rPr>
          <w:t>Privacy Considerations</w:t>
        </w:r>
      </w:hyperlink>
    </w:p>
    <w:p w14:paraId="7C081401"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16.1. </w:t>
      </w:r>
      <w:hyperlink r:id="rId167" w:anchor="rfc.section.16.1" w:history="1">
        <w:r w:rsidRPr="00967408">
          <w:rPr>
            <w:rFonts w:ascii="Times" w:eastAsia="Times New Roman" w:hAnsi="Times" w:cs="Times New Roman"/>
            <w:color w:val="0000FF"/>
            <w:sz w:val="20"/>
            <w:szCs w:val="20"/>
            <w:u w:val="single"/>
          </w:rPr>
          <w:t>Personally Identifiable Information</w:t>
        </w:r>
      </w:hyperlink>
    </w:p>
    <w:p w14:paraId="5CF46A5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16.2. </w:t>
      </w:r>
      <w:hyperlink r:id="rId168" w:anchor="rfc.section.16.2" w:history="1">
        <w:r w:rsidRPr="00967408">
          <w:rPr>
            <w:rFonts w:ascii="Times" w:eastAsia="Times New Roman" w:hAnsi="Times" w:cs="Times New Roman"/>
            <w:color w:val="0000FF"/>
            <w:sz w:val="20"/>
            <w:szCs w:val="20"/>
            <w:u w:val="single"/>
          </w:rPr>
          <w:t>Data Access Monitoring</w:t>
        </w:r>
      </w:hyperlink>
    </w:p>
    <w:p w14:paraId="27A06EB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16.3. </w:t>
      </w:r>
      <w:hyperlink r:id="rId169" w:anchor="rfc.section.16.3" w:history="1">
        <w:r w:rsidRPr="00967408">
          <w:rPr>
            <w:rFonts w:ascii="Times" w:eastAsia="Times New Roman" w:hAnsi="Times" w:cs="Times New Roman"/>
            <w:color w:val="0000FF"/>
            <w:sz w:val="20"/>
            <w:szCs w:val="20"/>
            <w:u w:val="single"/>
          </w:rPr>
          <w:t>Correlation</w:t>
        </w:r>
      </w:hyperlink>
    </w:p>
    <w:p w14:paraId="50C5080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16.4. </w:t>
      </w:r>
      <w:hyperlink r:id="rId170" w:anchor="rfc.section.16.4" w:history="1">
        <w:r w:rsidRPr="00967408">
          <w:rPr>
            <w:rFonts w:ascii="Times" w:eastAsia="Times New Roman" w:hAnsi="Times" w:cs="Times New Roman"/>
            <w:color w:val="0000FF"/>
            <w:sz w:val="20"/>
            <w:szCs w:val="20"/>
            <w:u w:val="single"/>
          </w:rPr>
          <w:t>Offline Access</w:t>
        </w:r>
      </w:hyperlink>
    </w:p>
    <w:p w14:paraId="31D2A7D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 </w:t>
      </w:r>
      <w:hyperlink r:id="rId171" w:anchor="rfc.section.17" w:history="1">
        <w:r w:rsidRPr="00967408">
          <w:rPr>
            <w:rFonts w:ascii="Times" w:eastAsia="Times New Roman" w:hAnsi="Times" w:cs="Times New Roman"/>
            <w:color w:val="0000FF"/>
            <w:sz w:val="20"/>
            <w:szCs w:val="20"/>
            <w:u w:val="single"/>
          </w:rPr>
          <w:t>IANA Considerations</w:t>
        </w:r>
      </w:hyperlink>
    </w:p>
    <w:p w14:paraId="797D1FF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17.1. </w:t>
      </w:r>
      <w:hyperlink r:id="rId172" w:anchor="rfc.section.17.1" w:history="1">
        <w:r w:rsidRPr="00967408">
          <w:rPr>
            <w:rFonts w:ascii="Times" w:eastAsia="Times New Roman" w:hAnsi="Times" w:cs="Times New Roman"/>
            <w:color w:val="0000FF"/>
            <w:sz w:val="20"/>
            <w:szCs w:val="20"/>
            <w:u w:val="single"/>
          </w:rPr>
          <w:t>JSON Web Token Claims Registration</w:t>
        </w:r>
      </w:hyperlink>
    </w:p>
    <w:p w14:paraId="50405086"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17.1.1. </w:t>
      </w:r>
      <w:hyperlink r:id="rId173" w:anchor="rfc.section.17.1.1" w:history="1">
        <w:r w:rsidRPr="00967408">
          <w:rPr>
            <w:rFonts w:ascii="Times" w:eastAsia="Times New Roman" w:hAnsi="Times" w:cs="Times New Roman"/>
            <w:color w:val="0000FF"/>
            <w:sz w:val="20"/>
            <w:szCs w:val="20"/>
            <w:u w:val="single"/>
          </w:rPr>
          <w:t>Registry Contents</w:t>
        </w:r>
      </w:hyperlink>
    </w:p>
    <w:p w14:paraId="4E5E0004"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17.2. </w:t>
      </w:r>
      <w:hyperlink r:id="rId174" w:anchor="rfc.section.17.2" w:history="1">
        <w:r w:rsidRPr="00967408">
          <w:rPr>
            <w:rFonts w:ascii="Times" w:eastAsia="Times New Roman" w:hAnsi="Times" w:cs="Times New Roman"/>
            <w:color w:val="0000FF"/>
            <w:sz w:val="20"/>
            <w:szCs w:val="20"/>
            <w:u w:val="single"/>
          </w:rPr>
          <w:t>OAuth Parameters Registration</w:t>
        </w:r>
      </w:hyperlink>
    </w:p>
    <w:p w14:paraId="0733836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17.2.1. </w:t>
      </w:r>
      <w:hyperlink r:id="rId175" w:anchor="rfc.section.17.2.1" w:history="1">
        <w:r w:rsidRPr="00967408">
          <w:rPr>
            <w:rFonts w:ascii="Times" w:eastAsia="Times New Roman" w:hAnsi="Times" w:cs="Times New Roman"/>
            <w:color w:val="0000FF"/>
            <w:sz w:val="20"/>
            <w:szCs w:val="20"/>
            <w:u w:val="single"/>
          </w:rPr>
          <w:t>Registry Contents</w:t>
        </w:r>
      </w:hyperlink>
    </w:p>
    <w:p w14:paraId="5E44DA1D"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17.3. </w:t>
      </w:r>
      <w:hyperlink r:id="rId176" w:anchor="rfc.section.17.3" w:history="1">
        <w:r w:rsidRPr="00967408">
          <w:rPr>
            <w:rFonts w:ascii="Times" w:eastAsia="Times New Roman" w:hAnsi="Times" w:cs="Times New Roman"/>
            <w:color w:val="0000FF"/>
            <w:sz w:val="20"/>
            <w:szCs w:val="20"/>
            <w:u w:val="single"/>
          </w:rPr>
          <w:t>OAuth Extensions Error Registration</w:t>
        </w:r>
      </w:hyperlink>
    </w:p>
    <w:p w14:paraId="12706042"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17.3.1. </w:t>
      </w:r>
      <w:hyperlink r:id="rId177" w:anchor="rfc.section.17.3.1" w:history="1">
        <w:r w:rsidRPr="00967408">
          <w:rPr>
            <w:rFonts w:ascii="Times" w:eastAsia="Times New Roman" w:hAnsi="Times" w:cs="Times New Roman"/>
            <w:color w:val="0000FF"/>
            <w:sz w:val="20"/>
            <w:szCs w:val="20"/>
            <w:u w:val="single"/>
          </w:rPr>
          <w:t>Registry Contents</w:t>
        </w:r>
      </w:hyperlink>
    </w:p>
    <w:p w14:paraId="7C296FA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18. </w:t>
      </w:r>
      <w:hyperlink r:id="rId178" w:anchor="rfc.references" w:history="1">
        <w:r w:rsidRPr="00967408">
          <w:rPr>
            <w:rFonts w:ascii="Times" w:eastAsia="Times New Roman" w:hAnsi="Times" w:cs="Times New Roman"/>
            <w:color w:val="0000FF"/>
            <w:sz w:val="20"/>
            <w:szCs w:val="20"/>
            <w:u w:val="single"/>
          </w:rPr>
          <w:t>References</w:t>
        </w:r>
      </w:hyperlink>
    </w:p>
    <w:p w14:paraId="5CAD7C43"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18.1. </w:t>
      </w:r>
      <w:hyperlink r:id="rId179" w:anchor="rfc.references.1" w:history="1">
        <w:r w:rsidRPr="00967408">
          <w:rPr>
            <w:rFonts w:ascii="Times" w:eastAsia="Times New Roman" w:hAnsi="Times" w:cs="Times New Roman"/>
            <w:color w:val="0000FF"/>
            <w:sz w:val="20"/>
            <w:szCs w:val="20"/>
            <w:u w:val="single"/>
          </w:rPr>
          <w:t>Normative References</w:t>
        </w:r>
      </w:hyperlink>
    </w:p>
    <w:p w14:paraId="0684F67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18.2. </w:t>
      </w:r>
      <w:hyperlink r:id="rId180" w:anchor="rfc.references.2" w:history="1">
        <w:r w:rsidRPr="00967408">
          <w:rPr>
            <w:rFonts w:ascii="Times" w:eastAsia="Times New Roman" w:hAnsi="Times" w:cs="Times New Roman"/>
            <w:color w:val="0000FF"/>
            <w:sz w:val="20"/>
            <w:szCs w:val="20"/>
            <w:u w:val="single"/>
          </w:rPr>
          <w:t>Informative References</w:t>
        </w:r>
      </w:hyperlink>
    </w:p>
    <w:p w14:paraId="35F05B8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Appendix A. </w:t>
      </w:r>
      <w:hyperlink r:id="rId181" w:anchor="rfc.appendix.A" w:history="1">
        <w:r w:rsidRPr="00967408">
          <w:rPr>
            <w:rFonts w:ascii="Times" w:eastAsia="Times New Roman" w:hAnsi="Times" w:cs="Times New Roman"/>
            <w:color w:val="0000FF"/>
            <w:sz w:val="20"/>
            <w:szCs w:val="20"/>
            <w:u w:val="single"/>
          </w:rPr>
          <w:t>Authorization Examples</w:t>
        </w:r>
      </w:hyperlink>
    </w:p>
    <w:p w14:paraId="60F3D5CE"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A.1. </w:t>
      </w:r>
      <w:hyperlink r:id="rId182" w:anchor="rfc.appendix.A.1" w:history="1">
        <w:r w:rsidRPr="00967408">
          <w:rPr>
            <w:rFonts w:ascii="Times" w:eastAsia="Times New Roman" w:hAnsi="Times" w:cs="Times New Roman"/>
            <w:color w:val="0000FF"/>
            <w:sz w:val="20"/>
            <w:szCs w:val="20"/>
            <w:u w:val="single"/>
          </w:rPr>
          <w:t>Example using response_type=code</w:t>
        </w:r>
      </w:hyperlink>
    </w:p>
    <w:p w14:paraId="055E2D89"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A.2. </w:t>
      </w:r>
      <w:hyperlink r:id="rId183" w:anchor="rfc.appendix.A.2" w:history="1">
        <w:r w:rsidRPr="00967408">
          <w:rPr>
            <w:rFonts w:ascii="Times" w:eastAsia="Times New Roman" w:hAnsi="Times" w:cs="Times New Roman"/>
            <w:color w:val="0000FF"/>
            <w:sz w:val="20"/>
            <w:szCs w:val="20"/>
            <w:u w:val="single"/>
          </w:rPr>
          <w:t>Example using response_type=id_token</w:t>
        </w:r>
      </w:hyperlink>
    </w:p>
    <w:p w14:paraId="09059140"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A.3. </w:t>
      </w:r>
      <w:hyperlink r:id="rId184" w:anchor="rfc.appendix.A.3" w:history="1">
        <w:r w:rsidRPr="00967408">
          <w:rPr>
            <w:rFonts w:ascii="Times" w:eastAsia="Times New Roman" w:hAnsi="Times" w:cs="Times New Roman"/>
            <w:color w:val="0000FF"/>
            <w:sz w:val="20"/>
            <w:szCs w:val="20"/>
            <w:u w:val="single"/>
          </w:rPr>
          <w:t>Example using response_type=id_token token</w:t>
        </w:r>
      </w:hyperlink>
    </w:p>
    <w:p w14:paraId="35A20BBC"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A.4. </w:t>
      </w:r>
      <w:hyperlink r:id="rId185" w:anchor="rfc.appendix.A.4" w:history="1">
        <w:r w:rsidRPr="00967408">
          <w:rPr>
            <w:rFonts w:ascii="Times" w:eastAsia="Times New Roman" w:hAnsi="Times" w:cs="Times New Roman"/>
            <w:color w:val="0000FF"/>
            <w:sz w:val="20"/>
            <w:szCs w:val="20"/>
            <w:u w:val="single"/>
          </w:rPr>
          <w:t>Example using response_type=code id_token</w:t>
        </w:r>
      </w:hyperlink>
    </w:p>
    <w:p w14:paraId="24A8E9B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A.5. </w:t>
      </w:r>
      <w:hyperlink r:id="rId186" w:anchor="rfc.appendix.A.5" w:history="1">
        <w:r w:rsidRPr="00967408">
          <w:rPr>
            <w:rFonts w:ascii="Times" w:eastAsia="Times New Roman" w:hAnsi="Times" w:cs="Times New Roman"/>
            <w:color w:val="0000FF"/>
            <w:sz w:val="20"/>
            <w:szCs w:val="20"/>
            <w:u w:val="single"/>
          </w:rPr>
          <w:t>Example using response_type=code token</w:t>
        </w:r>
      </w:hyperlink>
    </w:p>
    <w:p w14:paraId="7F1AD0B7"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A.6. </w:t>
      </w:r>
      <w:hyperlink r:id="rId187" w:anchor="rfc.appendix.A.6" w:history="1">
        <w:r w:rsidRPr="00967408">
          <w:rPr>
            <w:rFonts w:ascii="Times" w:eastAsia="Times New Roman" w:hAnsi="Times" w:cs="Times New Roman"/>
            <w:color w:val="0000FF"/>
            <w:sz w:val="20"/>
            <w:szCs w:val="20"/>
            <w:u w:val="single"/>
          </w:rPr>
          <w:t>Example using response_type=code id_token token</w:t>
        </w:r>
      </w:hyperlink>
    </w:p>
    <w:p w14:paraId="42C6085F"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A.7. </w:t>
      </w:r>
      <w:hyperlink r:id="rId188" w:anchor="rfc.appendix.A.7" w:history="1">
        <w:r w:rsidRPr="00967408">
          <w:rPr>
            <w:rFonts w:ascii="Times" w:eastAsia="Times New Roman" w:hAnsi="Times" w:cs="Times New Roman"/>
            <w:color w:val="0000FF"/>
            <w:sz w:val="20"/>
            <w:szCs w:val="20"/>
            <w:u w:val="single"/>
          </w:rPr>
          <w:t>RSA Key Used in Examples</w:t>
        </w:r>
      </w:hyperlink>
    </w:p>
    <w:p w14:paraId="423C0325"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Appendix B. </w:t>
      </w:r>
      <w:hyperlink r:id="rId189" w:anchor="rfc.appendix.B" w:history="1">
        <w:r w:rsidRPr="00967408">
          <w:rPr>
            <w:rFonts w:ascii="Times" w:eastAsia="Times New Roman" w:hAnsi="Times" w:cs="Times New Roman"/>
            <w:color w:val="0000FF"/>
            <w:sz w:val="20"/>
            <w:szCs w:val="20"/>
            <w:u w:val="single"/>
          </w:rPr>
          <w:t>Acknowledgements</w:t>
        </w:r>
      </w:hyperlink>
    </w:p>
    <w:p w14:paraId="13518C18"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Appendix C. </w:t>
      </w:r>
      <w:hyperlink r:id="rId190" w:anchor="rfc.appendix.C" w:history="1">
        <w:r w:rsidRPr="00967408">
          <w:rPr>
            <w:rFonts w:ascii="Times" w:eastAsia="Times New Roman" w:hAnsi="Times" w:cs="Times New Roman"/>
            <w:color w:val="0000FF"/>
            <w:sz w:val="20"/>
            <w:szCs w:val="20"/>
            <w:u w:val="single"/>
          </w:rPr>
          <w:t>Notices</w:t>
        </w:r>
      </w:hyperlink>
    </w:p>
    <w:p w14:paraId="3A782C8A" w14:textId="77777777" w:rsidR="00967408" w:rsidRPr="00967408" w:rsidRDefault="00967408" w:rsidP="00967408">
      <w:pPr>
        <w:numPr>
          <w:ilvl w:val="0"/>
          <w:numId w:val="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Appendix D. </w:t>
      </w:r>
      <w:hyperlink r:id="rId191" w:anchor="rfc.appendix.D" w:history="1">
        <w:r w:rsidRPr="00967408">
          <w:rPr>
            <w:rFonts w:ascii="Times" w:eastAsia="Times New Roman" w:hAnsi="Times" w:cs="Times New Roman"/>
            <w:color w:val="0000FF"/>
            <w:sz w:val="20"/>
            <w:szCs w:val="20"/>
            <w:u w:val="single"/>
          </w:rPr>
          <w:t>Document History</w:t>
        </w:r>
      </w:hyperlink>
    </w:p>
    <w:p w14:paraId="2F519056" w14:textId="77777777" w:rsidR="00967408" w:rsidRPr="00967408" w:rsidRDefault="00E52530" w:rsidP="00967408">
      <w:pPr>
        <w:numPr>
          <w:ilvl w:val="0"/>
          <w:numId w:val="1"/>
        </w:numPr>
        <w:spacing w:before="100" w:beforeAutospacing="1" w:after="100" w:afterAutospacing="1"/>
        <w:rPr>
          <w:rFonts w:ascii="Times" w:eastAsia="Times New Roman" w:hAnsi="Times" w:cs="Times New Roman"/>
          <w:sz w:val="20"/>
          <w:szCs w:val="20"/>
        </w:rPr>
      </w:pPr>
      <w:hyperlink r:id="rId192" w:anchor="rfc.authors" w:history="1">
        <w:r w:rsidR="00967408" w:rsidRPr="00967408">
          <w:rPr>
            <w:rFonts w:ascii="Times" w:eastAsia="Times New Roman" w:hAnsi="Times" w:cs="Times New Roman"/>
            <w:color w:val="0000FF"/>
            <w:sz w:val="20"/>
            <w:szCs w:val="20"/>
            <w:u w:val="single"/>
          </w:rPr>
          <w:t>Authors' Addresses</w:t>
        </w:r>
      </w:hyperlink>
    </w:p>
    <w:p w14:paraId="671B03CA"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193" w:anchor="rfc.section.1" w:history="1">
        <w:r w:rsidR="00967408" w:rsidRPr="00967408">
          <w:rPr>
            <w:rFonts w:ascii="Times" w:eastAsia="Times New Roman" w:hAnsi="Times" w:cs="Times New Roman"/>
            <w:b/>
            <w:bCs/>
            <w:color w:val="0000FF"/>
            <w:kern w:val="36"/>
            <w:sz w:val="48"/>
            <w:szCs w:val="48"/>
            <w:u w:val="single"/>
          </w:rPr>
          <w:t>1.</w:t>
        </w:r>
      </w:hyperlink>
      <w:r w:rsidR="00967408" w:rsidRPr="00967408">
        <w:rPr>
          <w:rFonts w:ascii="Times" w:eastAsia="Times New Roman" w:hAnsi="Times" w:cs="Times New Roman"/>
          <w:b/>
          <w:bCs/>
          <w:kern w:val="36"/>
          <w:sz w:val="48"/>
          <w:szCs w:val="48"/>
        </w:rPr>
        <w:t xml:space="preserve"> </w:t>
      </w:r>
      <w:hyperlink r:id="rId194" w:anchor="Introduction" w:history="1">
        <w:r w:rsidR="00967408" w:rsidRPr="00967408">
          <w:rPr>
            <w:rFonts w:ascii="Times" w:eastAsia="Times New Roman" w:hAnsi="Times" w:cs="Times New Roman"/>
            <w:b/>
            <w:bCs/>
            <w:color w:val="0000FF"/>
            <w:kern w:val="36"/>
            <w:sz w:val="48"/>
            <w:szCs w:val="48"/>
            <w:u w:val="single"/>
          </w:rPr>
          <w:t>Introduction</w:t>
        </w:r>
      </w:hyperlink>
    </w:p>
    <w:p w14:paraId="126D405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1.0 is a simple identity layer on top of the OAuth 2.0 </w:t>
      </w:r>
      <w:hyperlink r:id="rId195" w:anchor="RFC6749" w:history="1">
        <w:r w:rsidRPr="00967408">
          <w:rPr>
            <w:rFonts w:ascii="Times" w:hAnsi="Times" w:cs="Times New Roman"/>
            <w:color w:val="0000FF"/>
            <w:sz w:val="20"/>
            <w:szCs w:val="20"/>
            <w:u w:val="single"/>
          </w:rPr>
          <w:t>[RFC6749]</w:t>
        </w:r>
      </w:hyperlink>
      <w:r w:rsidRPr="00967408">
        <w:rPr>
          <w:rFonts w:ascii="Times" w:hAnsi="Times" w:cs="Times New Roman"/>
          <w:sz w:val="20"/>
          <w:szCs w:val="20"/>
        </w:rPr>
        <w:t xml:space="preserve"> protocol. It enables Clients to verify the identity of the End-User based on the authentication performed by an Authorization Server, as well as to obtain basic profile information about the End-User in an interoperable and REST-like manner.</w:t>
      </w:r>
    </w:p>
    <w:p w14:paraId="044A08E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OpenID Connect Core 1.0 specification defines the core OpenID Connect functionality: authentication built on top of OAuth 2.0 and the use of Claims to communicate information about the End-User. It also describes the security and privacy considerations for using OpenID Connect.</w:t>
      </w:r>
    </w:p>
    <w:p w14:paraId="27450BD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As background, the </w:t>
      </w:r>
      <w:hyperlink r:id="rId196" w:anchor="RFC6749" w:history="1">
        <w:r w:rsidRPr="00967408">
          <w:rPr>
            <w:rFonts w:ascii="Times" w:hAnsi="Times" w:cs="Times New Roman"/>
            <w:color w:val="0000FF"/>
            <w:sz w:val="20"/>
            <w:szCs w:val="20"/>
            <w:u w:val="single"/>
          </w:rPr>
          <w:t>OAuth 2.0 Authorization Framework</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and </w:t>
      </w:r>
      <w:hyperlink r:id="rId197" w:anchor="RFC6750" w:history="1">
        <w:r w:rsidRPr="00967408">
          <w:rPr>
            <w:rFonts w:ascii="Times" w:hAnsi="Times" w:cs="Times New Roman"/>
            <w:color w:val="0000FF"/>
            <w:sz w:val="20"/>
            <w:szCs w:val="20"/>
            <w:u w:val="single"/>
          </w:rPr>
          <w:t>OAuth 2.0 Bearer Token Usage</w:t>
        </w:r>
      </w:hyperlink>
      <w:r w:rsidRPr="00967408">
        <w:rPr>
          <w:rFonts w:ascii="Times" w:hAnsi="Times" w:cs="Times New Roman"/>
          <w:sz w:val="20"/>
          <w:szCs w:val="20"/>
        </w:rPr>
        <w:t xml:space="preserve"> </w:t>
      </w:r>
      <w:r w:rsidRPr="00967408">
        <w:rPr>
          <w:rFonts w:ascii="Times" w:hAnsi="Times" w:cs="Times New Roman"/>
          <w:i/>
          <w:iCs/>
          <w:sz w:val="20"/>
          <w:szCs w:val="20"/>
        </w:rPr>
        <w:t>[RFC6750]</w:t>
      </w:r>
      <w:r w:rsidRPr="00967408">
        <w:rPr>
          <w:rFonts w:ascii="Times" w:hAnsi="Times" w:cs="Times New Roman"/>
          <w:sz w:val="20"/>
          <w:szCs w:val="20"/>
        </w:rPr>
        <w:t xml:space="preserve">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w:t>
      </w:r>
      <w:r w:rsidRPr="00967408">
        <w:rPr>
          <w:rFonts w:ascii="Times" w:hAnsi="Times" w:cs="Times New Roman"/>
          <w:sz w:val="20"/>
          <w:szCs w:val="20"/>
        </w:rPr>
        <w:lastRenderedPageBreak/>
        <w:t>OAuth 2.0, it is incapable of providing information about the authentication of an End-User. Readers are expected to be familiar with these specifications.</w:t>
      </w:r>
    </w:p>
    <w:p w14:paraId="1EE51E1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implements authentication as an extension to the OAuth 2.0 authorization process. Use of this extension is requested by Clients by including the </w:t>
      </w:r>
      <w:r w:rsidRPr="00967408">
        <w:rPr>
          <w:rFonts w:ascii="Courier" w:hAnsi="Courier" w:cs="Courier"/>
          <w:sz w:val="20"/>
          <w:szCs w:val="20"/>
        </w:rPr>
        <w:t>openid</w:t>
      </w:r>
      <w:r w:rsidRPr="00967408">
        <w:rPr>
          <w:rFonts w:ascii="Times" w:hAnsi="Times" w:cs="Times New Roman"/>
          <w:sz w:val="20"/>
          <w:szCs w:val="20"/>
        </w:rPr>
        <w:t xml:space="preserve"> scope value in the Authorization Request. Information about the authentication performed is returned in a </w:t>
      </w:r>
      <w:hyperlink r:id="rId198" w:anchor="JWT" w:history="1">
        <w:r w:rsidRPr="00967408">
          <w:rPr>
            <w:rFonts w:ascii="Times" w:hAnsi="Times" w:cs="Times New Roman"/>
            <w:color w:val="0000FF"/>
            <w:sz w:val="20"/>
            <w:szCs w:val="20"/>
            <w:u w:val="single"/>
          </w:rPr>
          <w:t>JSON Web Token (JWT)</w:t>
        </w:r>
      </w:hyperlink>
      <w:r w:rsidRPr="00967408">
        <w:rPr>
          <w:rFonts w:ascii="Times" w:hAnsi="Times" w:cs="Times New Roman"/>
          <w:sz w:val="20"/>
          <w:szCs w:val="20"/>
        </w:rPr>
        <w:t xml:space="preserve"> </w:t>
      </w:r>
      <w:r w:rsidRPr="00967408">
        <w:rPr>
          <w:rFonts w:ascii="Times" w:hAnsi="Times" w:cs="Times New Roman"/>
          <w:i/>
          <w:iCs/>
          <w:sz w:val="20"/>
          <w:szCs w:val="20"/>
        </w:rPr>
        <w:t>[JWT]</w:t>
      </w:r>
      <w:r w:rsidRPr="00967408">
        <w:rPr>
          <w:rFonts w:ascii="Times" w:hAnsi="Times" w:cs="Times New Roman"/>
          <w:sz w:val="20"/>
          <w:szCs w:val="20"/>
        </w:rPr>
        <w:t xml:space="preserve"> called an ID Token </w:t>
      </w:r>
      <w:hyperlink r:id="rId199" w:anchor="IDToken" w:history="1">
        <w:r w:rsidRPr="00967408">
          <w:rPr>
            <w:rFonts w:ascii="Times" w:hAnsi="Times" w:cs="Times New Roman"/>
            <w:color w:val="0000FF"/>
            <w:sz w:val="20"/>
            <w:szCs w:val="20"/>
            <w:u w:val="single"/>
          </w:rPr>
          <w:t>Section 2.1.3.6</w:t>
        </w:r>
      </w:hyperlink>
      <w:r w:rsidRPr="00967408">
        <w:rPr>
          <w:rFonts w:ascii="Times" w:hAnsi="Times" w:cs="Times New Roman"/>
          <w:sz w:val="20"/>
          <w:szCs w:val="20"/>
        </w:rPr>
        <w:t>. OAuth 2.0 Authentication Servers implementing OpenID Connect are also referred to as OpenID Providers (OPs). OAuth 2.0 Clients using OpenID Connect are also referred to as Relying Parties (RPs).</w:t>
      </w:r>
    </w:p>
    <w:p w14:paraId="56C0150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assumes that the Client has already obtained the locations of the OpenID Provider's endpoints, including its Authorization Endpoint and Token Endpoint. These URLs are normally obtained via Discovery, as described in </w:t>
      </w:r>
      <w:hyperlink r:id="rId200" w:anchor="OpenID.Discovery" w:history="1">
        <w:r w:rsidRPr="00967408">
          <w:rPr>
            <w:rFonts w:ascii="Times" w:hAnsi="Times" w:cs="Times New Roman"/>
            <w:color w:val="0000FF"/>
            <w:sz w:val="20"/>
            <w:szCs w:val="20"/>
            <w:u w:val="single"/>
          </w:rPr>
          <w:t>OpenID Connect Discovery 1.0</w:t>
        </w:r>
      </w:hyperlink>
      <w:r w:rsidRPr="00967408">
        <w:rPr>
          <w:rFonts w:ascii="Times" w:hAnsi="Times" w:cs="Times New Roman"/>
          <w:sz w:val="20"/>
          <w:szCs w:val="20"/>
        </w:rPr>
        <w:t xml:space="preserve"> </w:t>
      </w:r>
      <w:r w:rsidRPr="00967408">
        <w:rPr>
          <w:rFonts w:ascii="Times" w:hAnsi="Times" w:cs="Times New Roman"/>
          <w:i/>
          <w:iCs/>
          <w:sz w:val="20"/>
          <w:szCs w:val="20"/>
        </w:rPr>
        <w:t>[OpenID.Discovery]</w:t>
      </w:r>
      <w:r w:rsidRPr="00967408">
        <w:rPr>
          <w:rFonts w:ascii="Times" w:hAnsi="Times" w:cs="Times New Roman"/>
          <w:sz w:val="20"/>
          <w:szCs w:val="20"/>
        </w:rPr>
        <w:t>, or MAY be obtained via other mechanisms.</w:t>
      </w:r>
    </w:p>
    <w:p w14:paraId="21F44C2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Likewise, this specification assumes that the Client has already obtained sufficient credentials to interact with the OpenID Provider. These credentials are normally obtained via Dynamic Registration, as described in </w:t>
      </w:r>
      <w:hyperlink r:id="rId201" w:anchor="OpenID.Registration" w:history="1">
        <w:r w:rsidRPr="00967408">
          <w:rPr>
            <w:rFonts w:ascii="Times" w:hAnsi="Times" w:cs="Times New Roman"/>
            <w:color w:val="0000FF"/>
            <w:sz w:val="20"/>
            <w:szCs w:val="20"/>
            <w:u w:val="single"/>
          </w:rPr>
          <w:t>OpenID Connect Dynamic Client Registration 1.0</w:t>
        </w:r>
      </w:hyperlink>
      <w:r w:rsidRPr="00967408">
        <w:rPr>
          <w:rFonts w:ascii="Times" w:hAnsi="Times" w:cs="Times New Roman"/>
          <w:sz w:val="20"/>
          <w:szCs w:val="20"/>
        </w:rPr>
        <w:t xml:space="preserve"> </w:t>
      </w:r>
      <w:r w:rsidRPr="00967408">
        <w:rPr>
          <w:rFonts w:ascii="Times" w:hAnsi="Times" w:cs="Times New Roman"/>
          <w:i/>
          <w:iCs/>
          <w:sz w:val="20"/>
          <w:szCs w:val="20"/>
        </w:rPr>
        <w:t>[OpenID.Registration]</w:t>
      </w:r>
      <w:r w:rsidRPr="00967408">
        <w:rPr>
          <w:rFonts w:ascii="Times" w:hAnsi="Times" w:cs="Times New Roman"/>
          <w:sz w:val="20"/>
          <w:szCs w:val="20"/>
        </w:rPr>
        <w:t>, or MAY be obtained via other mechanisms.</w:t>
      </w:r>
    </w:p>
    <w:p w14:paraId="3419F8AA"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02" w:anchor="rfc.section.1.1" w:history="1">
        <w:r w:rsidR="00967408" w:rsidRPr="00967408">
          <w:rPr>
            <w:rFonts w:ascii="Times" w:eastAsia="Times New Roman" w:hAnsi="Times" w:cs="Times New Roman"/>
            <w:b/>
            <w:bCs/>
            <w:color w:val="0000FF"/>
            <w:kern w:val="36"/>
            <w:sz w:val="48"/>
            <w:szCs w:val="48"/>
            <w:u w:val="single"/>
          </w:rPr>
          <w:t>1.1.</w:t>
        </w:r>
      </w:hyperlink>
      <w:r w:rsidR="00967408" w:rsidRPr="00967408">
        <w:rPr>
          <w:rFonts w:ascii="Times" w:eastAsia="Times New Roman" w:hAnsi="Times" w:cs="Times New Roman"/>
          <w:b/>
          <w:bCs/>
          <w:kern w:val="36"/>
          <w:sz w:val="48"/>
          <w:szCs w:val="48"/>
        </w:rPr>
        <w:t xml:space="preserve"> </w:t>
      </w:r>
      <w:hyperlink r:id="rId203" w:anchor="rnc" w:history="1">
        <w:r w:rsidR="00967408" w:rsidRPr="00967408">
          <w:rPr>
            <w:rFonts w:ascii="Times" w:eastAsia="Times New Roman" w:hAnsi="Times" w:cs="Times New Roman"/>
            <w:b/>
            <w:bCs/>
            <w:color w:val="0000FF"/>
            <w:kern w:val="36"/>
            <w:sz w:val="48"/>
            <w:szCs w:val="48"/>
            <w:u w:val="single"/>
          </w:rPr>
          <w:t>Requirements Notation and Conventions</w:t>
        </w:r>
      </w:hyperlink>
    </w:p>
    <w:p w14:paraId="636567B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key words "MUST", "MUST NOT", "REQUIRED", "SHALL", "SHALL NOT", "SHOULD", "SHOULD NOT", "RECOMMENDED", "MAY", and "OPTIONAL" in this document are to be interpreted as described in </w:t>
      </w:r>
      <w:hyperlink r:id="rId204" w:anchor="RFC2119" w:history="1">
        <w:r w:rsidRPr="00967408">
          <w:rPr>
            <w:rFonts w:ascii="Times" w:hAnsi="Times" w:cs="Times New Roman"/>
            <w:color w:val="0000FF"/>
            <w:sz w:val="20"/>
            <w:szCs w:val="20"/>
            <w:u w:val="single"/>
          </w:rPr>
          <w:t>RFC 2119</w:t>
        </w:r>
      </w:hyperlink>
      <w:r w:rsidRPr="00967408">
        <w:rPr>
          <w:rFonts w:ascii="Times" w:hAnsi="Times" w:cs="Times New Roman"/>
          <w:sz w:val="20"/>
          <w:szCs w:val="20"/>
        </w:rPr>
        <w:t xml:space="preserve"> </w:t>
      </w:r>
      <w:r w:rsidRPr="00967408">
        <w:rPr>
          <w:rFonts w:ascii="Times" w:hAnsi="Times" w:cs="Times New Roman"/>
          <w:i/>
          <w:iCs/>
          <w:sz w:val="20"/>
          <w:szCs w:val="20"/>
        </w:rPr>
        <w:t>[RFC2119]</w:t>
      </w:r>
      <w:r w:rsidRPr="00967408">
        <w:rPr>
          <w:rFonts w:ascii="Times" w:hAnsi="Times" w:cs="Times New Roman"/>
          <w:sz w:val="20"/>
          <w:szCs w:val="20"/>
        </w:rPr>
        <w:t>.</w:t>
      </w:r>
    </w:p>
    <w:p w14:paraId="444824F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Throughout this document, values are quoted to indicate that they are to be taken literally. When using these values in protocol messages, the quotes MUST NOT be used as part of the value.</w:t>
      </w:r>
    </w:p>
    <w:p w14:paraId="1EBF7AB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All uses of </w:t>
      </w:r>
      <w:hyperlink r:id="rId205" w:anchor="JWS" w:history="1">
        <w:r w:rsidRPr="00967408">
          <w:rPr>
            <w:rFonts w:ascii="Times" w:hAnsi="Times" w:cs="Times New Roman"/>
            <w:color w:val="0000FF"/>
            <w:sz w:val="20"/>
            <w:szCs w:val="20"/>
            <w:u w:val="single"/>
          </w:rPr>
          <w:t>JSON Web Signature (JWS)</w:t>
        </w:r>
      </w:hyperlink>
      <w:r w:rsidRPr="00967408">
        <w:rPr>
          <w:rFonts w:ascii="Times" w:hAnsi="Times" w:cs="Times New Roman"/>
          <w:sz w:val="20"/>
          <w:szCs w:val="20"/>
        </w:rPr>
        <w:t xml:space="preserve"> </w:t>
      </w:r>
      <w:r w:rsidRPr="00967408">
        <w:rPr>
          <w:rFonts w:ascii="Times" w:hAnsi="Times" w:cs="Times New Roman"/>
          <w:i/>
          <w:iCs/>
          <w:sz w:val="20"/>
          <w:szCs w:val="20"/>
        </w:rPr>
        <w:t>[JWS]</w:t>
      </w:r>
      <w:r w:rsidRPr="00967408">
        <w:rPr>
          <w:rFonts w:ascii="Times" w:hAnsi="Times" w:cs="Times New Roman"/>
          <w:sz w:val="20"/>
          <w:szCs w:val="20"/>
        </w:rPr>
        <w:t xml:space="preserve"> and </w:t>
      </w:r>
      <w:hyperlink r:id="rId206" w:anchor="JWE" w:history="1">
        <w:r w:rsidRPr="00967408">
          <w:rPr>
            <w:rFonts w:ascii="Times" w:hAnsi="Times" w:cs="Times New Roman"/>
            <w:color w:val="0000FF"/>
            <w:sz w:val="20"/>
            <w:szCs w:val="20"/>
            <w:u w:val="single"/>
          </w:rPr>
          <w:t>JSON Web Encryption (JWE)</w:t>
        </w:r>
      </w:hyperlink>
      <w:r w:rsidRPr="00967408">
        <w:rPr>
          <w:rFonts w:ascii="Times" w:hAnsi="Times" w:cs="Times New Roman"/>
          <w:sz w:val="20"/>
          <w:szCs w:val="20"/>
        </w:rPr>
        <w:t xml:space="preserve"> </w:t>
      </w:r>
      <w:r w:rsidRPr="00967408">
        <w:rPr>
          <w:rFonts w:ascii="Times" w:hAnsi="Times" w:cs="Times New Roman"/>
          <w:i/>
          <w:iCs/>
          <w:sz w:val="20"/>
          <w:szCs w:val="20"/>
        </w:rPr>
        <w:t>[JWE]</w:t>
      </w:r>
      <w:r w:rsidRPr="00967408">
        <w:rPr>
          <w:rFonts w:ascii="Times" w:hAnsi="Times" w:cs="Times New Roman"/>
          <w:sz w:val="20"/>
          <w:szCs w:val="20"/>
        </w:rPr>
        <w:t xml:space="preserve"> data structures in this specification utilize the JWS Compact Serialization or the JWE Compact Serialization; the JWS JSON Serialization and the JWE JSON Serialization are not used.</w:t>
      </w:r>
    </w:p>
    <w:p w14:paraId="32D2930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07" w:anchor="rfc.section.1.2" w:history="1">
        <w:r w:rsidR="00967408" w:rsidRPr="00967408">
          <w:rPr>
            <w:rFonts w:ascii="Times" w:eastAsia="Times New Roman" w:hAnsi="Times" w:cs="Times New Roman"/>
            <w:b/>
            <w:bCs/>
            <w:color w:val="0000FF"/>
            <w:kern w:val="36"/>
            <w:sz w:val="48"/>
            <w:szCs w:val="48"/>
            <w:u w:val="single"/>
          </w:rPr>
          <w:t>1.2.</w:t>
        </w:r>
      </w:hyperlink>
      <w:r w:rsidR="00967408" w:rsidRPr="00967408">
        <w:rPr>
          <w:rFonts w:ascii="Times" w:eastAsia="Times New Roman" w:hAnsi="Times" w:cs="Times New Roman"/>
          <w:b/>
          <w:bCs/>
          <w:kern w:val="36"/>
          <w:sz w:val="48"/>
          <w:szCs w:val="48"/>
        </w:rPr>
        <w:t xml:space="preserve"> </w:t>
      </w:r>
      <w:hyperlink r:id="rId208" w:anchor="Terminology" w:history="1">
        <w:r w:rsidR="00967408" w:rsidRPr="00967408">
          <w:rPr>
            <w:rFonts w:ascii="Times" w:eastAsia="Times New Roman" w:hAnsi="Times" w:cs="Times New Roman"/>
            <w:b/>
            <w:bCs/>
            <w:color w:val="0000FF"/>
            <w:kern w:val="36"/>
            <w:sz w:val="48"/>
            <w:szCs w:val="48"/>
            <w:u w:val="single"/>
          </w:rPr>
          <w:t>Terminology</w:t>
        </w:r>
      </w:hyperlink>
    </w:p>
    <w:p w14:paraId="535FF66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section defines the terminology used by this specification. This section is a normative portion of this specification, imposing requirements upon implementations. All the </w:t>
      </w:r>
      <w:commentRangeStart w:id="0"/>
      <w:commentRangeStart w:id="1"/>
      <w:r w:rsidRPr="00967408">
        <w:rPr>
          <w:rFonts w:ascii="Times" w:hAnsi="Times" w:cs="Times New Roman"/>
          <w:sz w:val="20"/>
          <w:szCs w:val="20"/>
        </w:rPr>
        <w:t xml:space="preserve">capitalized </w:t>
      </w:r>
      <w:commentRangeEnd w:id="0"/>
      <w:r>
        <w:rPr>
          <w:rStyle w:val="CommentReference"/>
        </w:rPr>
        <w:commentReference w:id="0"/>
      </w:r>
      <w:commentRangeEnd w:id="1"/>
      <w:r w:rsidR="00F944AA">
        <w:rPr>
          <w:rStyle w:val="CommentReference"/>
        </w:rPr>
        <w:commentReference w:id="1"/>
      </w:r>
      <w:r w:rsidRPr="00967408">
        <w:rPr>
          <w:rFonts w:ascii="Times" w:hAnsi="Times" w:cs="Times New Roman"/>
          <w:sz w:val="20"/>
          <w:szCs w:val="20"/>
        </w:rPr>
        <w:t xml:space="preserve">words in the text of this specification, such as "Issuer Identifier", reference these defined terms. Whenever the reader encounters them, their definitions found in this section </w:t>
      </w:r>
      <w:commentRangeStart w:id="2"/>
      <w:commentRangeStart w:id="3"/>
      <w:r w:rsidRPr="00967408">
        <w:rPr>
          <w:rFonts w:ascii="Times" w:hAnsi="Times" w:cs="Times New Roman"/>
          <w:sz w:val="20"/>
          <w:szCs w:val="20"/>
        </w:rPr>
        <w:t xml:space="preserve">must </w:t>
      </w:r>
      <w:commentRangeEnd w:id="2"/>
      <w:r w:rsidR="002218C9">
        <w:rPr>
          <w:rStyle w:val="CommentReference"/>
        </w:rPr>
        <w:commentReference w:id="2"/>
      </w:r>
      <w:commentRangeEnd w:id="3"/>
      <w:r w:rsidR="00F944AA">
        <w:rPr>
          <w:rStyle w:val="CommentReference"/>
        </w:rPr>
        <w:commentReference w:id="3"/>
      </w:r>
      <w:r w:rsidRPr="00967408">
        <w:rPr>
          <w:rFonts w:ascii="Times" w:hAnsi="Times" w:cs="Times New Roman"/>
          <w:sz w:val="20"/>
          <w:szCs w:val="20"/>
        </w:rPr>
        <w:t>be followed.</w:t>
      </w:r>
    </w:p>
    <w:p w14:paraId="237D568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uses the terms "Access Token", "Authorization Code", "Authorization Endpoint", "Authorization Grant", "Authorization Server", "Client", "Client Identifier", "Client Secret", "Protected Resource", "Redirection URI", "Refresh Token", "Resource Owner", "Resource Server", and "Token Endpoint" defined by </w:t>
      </w:r>
      <w:hyperlink r:id="rId210"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and the terms "Claim Names" and "Claim Values" defined by </w:t>
      </w:r>
      <w:hyperlink r:id="rId211" w:anchor="JWT" w:history="1">
        <w:r w:rsidRPr="00967408">
          <w:rPr>
            <w:rFonts w:ascii="Times" w:hAnsi="Times" w:cs="Times New Roman"/>
            <w:color w:val="0000FF"/>
            <w:sz w:val="20"/>
            <w:szCs w:val="20"/>
            <w:u w:val="single"/>
          </w:rPr>
          <w:t>JSON Web Token (JWT)</w:t>
        </w:r>
      </w:hyperlink>
      <w:r w:rsidRPr="00967408">
        <w:rPr>
          <w:rFonts w:ascii="Times" w:hAnsi="Times" w:cs="Times New Roman"/>
          <w:sz w:val="20"/>
          <w:szCs w:val="20"/>
        </w:rPr>
        <w:t xml:space="preserve"> </w:t>
      </w:r>
      <w:r w:rsidRPr="00967408">
        <w:rPr>
          <w:rFonts w:ascii="Times" w:hAnsi="Times" w:cs="Times New Roman"/>
          <w:i/>
          <w:iCs/>
          <w:sz w:val="20"/>
          <w:szCs w:val="20"/>
        </w:rPr>
        <w:t>[JWT]</w:t>
      </w:r>
      <w:r w:rsidRPr="00967408">
        <w:rPr>
          <w:rFonts w:ascii="Times" w:hAnsi="Times" w:cs="Times New Roman"/>
          <w:sz w:val="20"/>
          <w:szCs w:val="20"/>
        </w:rPr>
        <w:t>.</w:t>
      </w:r>
    </w:p>
    <w:p w14:paraId="1A6CD22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also defines the following terms: </w:t>
      </w:r>
    </w:p>
    <w:p w14:paraId="5BC717F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lastRenderedPageBreak/>
        <w:t>Authentication</w:t>
      </w:r>
    </w:p>
    <w:p w14:paraId="7FEEDA2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Process of verifying that an Entity is the owner of an Identity. Typically this involves the verification of the current or past possession of particular credentials, including what the entity knows, possesses, has as physical features</w:t>
      </w:r>
      <w:del w:id="4" w:author="Justin Richer" w:date="2013-11-08T16:30:00Z">
        <w:r w:rsidRPr="00967408" w:rsidDel="002218C9">
          <w:rPr>
            <w:rFonts w:ascii="Times" w:eastAsia="Times New Roman" w:hAnsi="Times" w:cs="Times New Roman"/>
            <w:sz w:val="20"/>
            <w:szCs w:val="20"/>
          </w:rPr>
          <w:delText>,</w:delText>
        </w:r>
      </w:del>
      <w:r w:rsidRPr="00967408">
        <w:rPr>
          <w:rFonts w:ascii="Times" w:eastAsia="Times New Roman" w:hAnsi="Times" w:cs="Times New Roman"/>
          <w:sz w:val="20"/>
          <w:szCs w:val="20"/>
        </w:rPr>
        <w:t xml:space="preserve"> or behaviors, or combinations of these utilizing heuristics. The entity is often an End-User or a Client.</w:t>
      </w:r>
    </w:p>
    <w:p w14:paraId="09342DA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Authentication Request</w:t>
      </w:r>
    </w:p>
    <w:p w14:paraId="31C8936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OAuth 2.0 Authorization Request using extension parameters and scopes defined by OpenID Connect to request that the End-User be authenticated by the Authorization Server, which is an OpenID Connect Provider</w:t>
      </w:r>
      <w:ins w:id="5" w:author="Justin Richer" w:date="2013-11-08T16:29:00Z">
        <w:r w:rsidR="002218C9">
          <w:rPr>
            <w:rFonts w:ascii="Times" w:eastAsia="Times New Roman" w:hAnsi="Times" w:cs="Times New Roman"/>
            <w:sz w:val="20"/>
            <w:szCs w:val="20"/>
          </w:rPr>
          <w:t>, to the Client, which is a Relying Party</w:t>
        </w:r>
      </w:ins>
      <w:r w:rsidRPr="00967408">
        <w:rPr>
          <w:rFonts w:ascii="Times" w:eastAsia="Times New Roman" w:hAnsi="Times" w:cs="Times New Roman"/>
          <w:sz w:val="20"/>
          <w:szCs w:val="20"/>
        </w:rPr>
        <w:t>.</w:t>
      </w:r>
    </w:p>
    <w:p w14:paraId="76CC66B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Authentication Context</w:t>
      </w:r>
    </w:p>
    <w:p w14:paraId="1A8D0AB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Information that the Relying Party can require before it makes an entitlement decision with respect to an authentication response. Such context can include, but is not limited to, the actual authentication method used or level of assurance such as </w:t>
      </w:r>
      <w:hyperlink r:id="rId212" w:anchor="ISO29115" w:history="1">
        <w:r w:rsidRPr="00967408">
          <w:rPr>
            <w:rFonts w:ascii="Times" w:eastAsia="Times New Roman" w:hAnsi="Times" w:cs="Times New Roman"/>
            <w:color w:val="0000FF"/>
            <w:sz w:val="20"/>
            <w:szCs w:val="20"/>
            <w:u w:val="single"/>
          </w:rPr>
          <w:t>ISO/IEC 29115</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[ISO29115]</w:t>
      </w:r>
      <w:r w:rsidRPr="00967408">
        <w:rPr>
          <w:rFonts w:ascii="Times" w:eastAsia="Times New Roman" w:hAnsi="Times" w:cs="Times New Roman"/>
          <w:sz w:val="20"/>
          <w:szCs w:val="20"/>
        </w:rPr>
        <w:t xml:space="preserve"> entity authentication assurance level.</w:t>
      </w:r>
    </w:p>
    <w:p w14:paraId="2FE1DE8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Authentication Context Class</w:t>
      </w:r>
    </w:p>
    <w:p w14:paraId="0722FA8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Set of authentication methods or procedures that are considered to be equivalent to each other in a particular context.</w:t>
      </w:r>
    </w:p>
    <w:p w14:paraId="63F0B3F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Authentication Context Class Reference</w:t>
      </w:r>
    </w:p>
    <w:p w14:paraId="24354F7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Identifier for an Authentication Context Class.</w:t>
      </w:r>
    </w:p>
    <w:p w14:paraId="2C376E2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Authorization Code Flow</w:t>
      </w:r>
    </w:p>
    <w:p w14:paraId="658A0F7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flow in which </w:t>
      </w:r>
      <w:ins w:id="6" w:author="Justin Richer" w:date="2013-11-08T16:31:00Z">
        <w:r w:rsidR="002218C9">
          <w:rPr>
            <w:rFonts w:ascii="Times" w:eastAsia="Times New Roman" w:hAnsi="Times" w:cs="Times New Roman"/>
            <w:sz w:val="20"/>
            <w:szCs w:val="20"/>
          </w:rPr>
          <w:t xml:space="preserve">a temporary credential is return from the Authorization Endpoint and </w:t>
        </w:r>
      </w:ins>
      <w:r w:rsidRPr="00967408">
        <w:rPr>
          <w:rFonts w:ascii="Times" w:eastAsia="Times New Roman" w:hAnsi="Times" w:cs="Times New Roman"/>
          <w:sz w:val="20"/>
          <w:szCs w:val="20"/>
        </w:rPr>
        <w:t>all tokens are returned from the Token Endpoint.</w:t>
      </w:r>
    </w:p>
    <w:p w14:paraId="7C80D3C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Authorization Request</w:t>
      </w:r>
    </w:p>
    <w:p w14:paraId="754A2B7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Authorization Request as defined by </w:t>
      </w:r>
      <w:hyperlink r:id="rId213" w:anchor="RFC6749" w:history="1">
        <w:r w:rsidRPr="00967408">
          <w:rPr>
            <w:rFonts w:ascii="Times" w:eastAsia="Times New Roman" w:hAnsi="Times" w:cs="Times New Roman"/>
            <w:color w:val="0000FF"/>
            <w:sz w:val="20"/>
            <w:szCs w:val="20"/>
            <w:u w:val="single"/>
          </w:rPr>
          <w:t>[RFC6749]</w:t>
        </w:r>
      </w:hyperlink>
      <w:r w:rsidRPr="00967408">
        <w:rPr>
          <w:rFonts w:ascii="Times" w:eastAsia="Times New Roman" w:hAnsi="Times" w:cs="Times New Roman"/>
          <w:sz w:val="20"/>
          <w:szCs w:val="20"/>
        </w:rPr>
        <w:t>.</w:t>
      </w:r>
    </w:p>
    <w:p w14:paraId="3971BBC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Claim</w:t>
      </w:r>
    </w:p>
    <w:p w14:paraId="5B3ED6B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Piece of information asserted about an Entity.</w:t>
      </w:r>
    </w:p>
    <w:p w14:paraId="14C0984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Claim Type</w:t>
      </w:r>
    </w:p>
    <w:p w14:paraId="3B9FB00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Syntax used for representing a </w:t>
      </w:r>
      <w:commentRangeStart w:id="7"/>
      <w:commentRangeStart w:id="8"/>
      <w:r w:rsidRPr="00967408">
        <w:rPr>
          <w:rFonts w:ascii="Times" w:eastAsia="Times New Roman" w:hAnsi="Times" w:cs="Times New Roman"/>
          <w:sz w:val="20"/>
          <w:szCs w:val="20"/>
        </w:rPr>
        <w:t>Claim Value</w:t>
      </w:r>
      <w:commentRangeEnd w:id="7"/>
      <w:r w:rsidR="003827DE">
        <w:rPr>
          <w:rStyle w:val="CommentReference"/>
        </w:rPr>
        <w:commentReference w:id="7"/>
      </w:r>
      <w:commentRangeEnd w:id="8"/>
      <w:r w:rsidR="00F944AA">
        <w:rPr>
          <w:rStyle w:val="CommentReference"/>
        </w:rPr>
        <w:commentReference w:id="8"/>
      </w:r>
      <w:r w:rsidRPr="00967408">
        <w:rPr>
          <w:rFonts w:ascii="Times" w:eastAsia="Times New Roman" w:hAnsi="Times" w:cs="Times New Roman"/>
          <w:sz w:val="20"/>
          <w:szCs w:val="20"/>
        </w:rPr>
        <w:t>. This specification defines Normal, Aggregated, and Distributed Claim Types.</w:t>
      </w:r>
    </w:p>
    <w:p w14:paraId="7831695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Claims Provider</w:t>
      </w:r>
    </w:p>
    <w:p w14:paraId="1AA221A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Server that can return Claims about an Entity.</w:t>
      </w:r>
    </w:p>
    <w:p w14:paraId="58F25D7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Credential</w:t>
      </w:r>
    </w:p>
    <w:p w14:paraId="64F9390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Data presented as evidence of the right to use an identity or other resources.</w:t>
      </w:r>
    </w:p>
    <w:p w14:paraId="480CEF3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End-User</w:t>
      </w:r>
    </w:p>
    <w:p w14:paraId="3341397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Human Resource Owner.</w:t>
      </w:r>
    </w:p>
    <w:p w14:paraId="68465E1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Entity</w:t>
      </w:r>
    </w:p>
    <w:p w14:paraId="6E93E28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Something that has a separate and distinct existence and that can be identified in a context. An End-User is one example of an Entity.</w:t>
      </w:r>
    </w:p>
    <w:p w14:paraId="3A6751C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Essential Claim</w:t>
      </w:r>
    </w:p>
    <w:p w14:paraId="28B82FC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Claim specified by the Client as being necessary to ensure a smooth authorization experience for the specific task requested by the End-User.</w:t>
      </w:r>
    </w:p>
    <w:p w14:paraId="3D0ED1B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Hybrid Flow</w:t>
      </w:r>
    </w:p>
    <w:p w14:paraId="7C91530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OAuth 2.0 flow in which some tokens are returned from the Authorization Endpoint and others are returned from the Token Endpoint.</w:t>
      </w:r>
    </w:p>
    <w:p w14:paraId="6E2BB1D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 Token</w:t>
      </w:r>
    </w:p>
    <w:p w14:paraId="1D52BE8E" w14:textId="77777777" w:rsidR="00967408" w:rsidRPr="00967408" w:rsidRDefault="00E52530" w:rsidP="00967408">
      <w:pPr>
        <w:ind w:left="720"/>
        <w:rPr>
          <w:rFonts w:ascii="Times" w:eastAsia="Times New Roman" w:hAnsi="Times" w:cs="Times New Roman"/>
          <w:sz w:val="20"/>
          <w:szCs w:val="20"/>
        </w:rPr>
      </w:pPr>
      <w:hyperlink r:id="rId214" w:anchor="JWT" w:history="1">
        <w:r w:rsidR="00967408" w:rsidRPr="00967408">
          <w:rPr>
            <w:rFonts w:ascii="Times" w:eastAsia="Times New Roman" w:hAnsi="Times" w:cs="Times New Roman"/>
            <w:color w:val="0000FF"/>
            <w:sz w:val="20"/>
            <w:szCs w:val="20"/>
            <w:u w:val="single"/>
          </w:rPr>
          <w:t>JSON Web Token (JWT)</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[JWT]</w:t>
      </w:r>
      <w:r w:rsidR="00967408" w:rsidRPr="00967408">
        <w:rPr>
          <w:rFonts w:ascii="Times" w:eastAsia="Times New Roman" w:hAnsi="Times" w:cs="Times New Roman"/>
          <w:sz w:val="20"/>
          <w:szCs w:val="20"/>
        </w:rPr>
        <w:t xml:space="preserve"> that contains Claims about the authentication event. It MAY contain other Claims.</w:t>
      </w:r>
    </w:p>
    <w:p w14:paraId="0A6516A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Identifier</w:t>
      </w:r>
    </w:p>
    <w:p w14:paraId="63226F3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Value that uniquely characterizes an Entity in a specific context.</w:t>
      </w:r>
    </w:p>
    <w:p w14:paraId="3B1252F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Identity</w:t>
      </w:r>
    </w:p>
    <w:p w14:paraId="4904FB4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Set of attributes related to an Entity.</w:t>
      </w:r>
    </w:p>
    <w:p w14:paraId="5F29E70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Implicit Flow</w:t>
      </w:r>
    </w:p>
    <w:p w14:paraId="6590F5D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OAuth 2.0 flow in which all tokens are returned from the Authorization Endpoint.</w:t>
      </w:r>
    </w:p>
    <w:p w14:paraId="05354F4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Issuer</w:t>
      </w:r>
    </w:p>
    <w:p w14:paraId="692FBD9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Entity that issues a set of Claims.</w:t>
      </w:r>
    </w:p>
    <w:p w14:paraId="6788754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Issuer Identifier</w:t>
      </w:r>
    </w:p>
    <w:p w14:paraId="7907626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Verifiable Identifier for an Issuer. An Issuer Identifier is a case sensitive URL using the </w:t>
      </w:r>
      <w:r w:rsidRPr="00967408">
        <w:rPr>
          <w:rFonts w:ascii="Courier" w:hAnsi="Courier" w:cs="Courier"/>
          <w:sz w:val="20"/>
          <w:szCs w:val="20"/>
        </w:rPr>
        <w:t>https</w:t>
      </w:r>
      <w:r w:rsidRPr="00967408">
        <w:rPr>
          <w:rFonts w:ascii="Times" w:eastAsia="Times New Roman" w:hAnsi="Times" w:cs="Times New Roman"/>
          <w:sz w:val="20"/>
          <w:szCs w:val="20"/>
        </w:rPr>
        <w:t xml:space="preserve"> scheme that contains scheme, host, and OPTIONALLY, port number and path components and no query or fragment components.</w:t>
      </w:r>
    </w:p>
    <w:p w14:paraId="2B570C2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Message</w:t>
      </w:r>
    </w:p>
    <w:p w14:paraId="457AA61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Request or a response between an OpenID Relying Party and an OpenID Provider.</w:t>
      </w:r>
    </w:p>
    <w:p w14:paraId="0D436DD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OpenID Provider (OP)</w:t>
      </w:r>
    </w:p>
    <w:p w14:paraId="6EDAB47D" w14:textId="3220D8BD"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Authorization Server that is capable of providing Claims to a Relying Party about the </w:t>
      </w:r>
      <w:del w:id="9" w:author="Justin Richer" w:date="2013-11-08T16:36:00Z">
        <w:r w:rsidRPr="00967408" w:rsidDel="003827DE">
          <w:rPr>
            <w:rFonts w:ascii="Times" w:eastAsia="Times New Roman" w:hAnsi="Times" w:cs="Times New Roman"/>
            <w:sz w:val="20"/>
            <w:szCs w:val="20"/>
          </w:rPr>
          <w:delText xml:space="preserve">authentication </w:delText>
        </w:r>
      </w:del>
      <w:ins w:id="10" w:author="Justin Richer" w:date="2013-11-08T16:36:00Z">
        <w:r w:rsidR="003827DE">
          <w:rPr>
            <w:rFonts w:ascii="Times" w:eastAsia="Times New Roman" w:hAnsi="Times" w:cs="Times New Roman"/>
            <w:sz w:val="20"/>
            <w:szCs w:val="20"/>
          </w:rPr>
          <w:t>A</w:t>
        </w:r>
        <w:r w:rsidR="003827DE" w:rsidRPr="00967408">
          <w:rPr>
            <w:rFonts w:ascii="Times" w:eastAsia="Times New Roman" w:hAnsi="Times" w:cs="Times New Roman"/>
            <w:sz w:val="20"/>
            <w:szCs w:val="20"/>
          </w:rPr>
          <w:t xml:space="preserve">uthentication </w:t>
        </w:r>
      </w:ins>
      <w:r w:rsidRPr="00967408">
        <w:rPr>
          <w:rFonts w:ascii="Times" w:eastAsia="Times New Roman" w:hAnsi="Times" w:cs="Times New Roman"/>
          <w:sz w:val="20"/>
          <w:szCs w:val="20"/>
        </w:rPr>
        <w:t xml:space="preserve">event and the End-User in an ID Token </w:t>
      </w:r>
      <w:commentRangeStart w:id="11"/>
      <w:r w:rsidRPr="00967408">
        <w:rPr>
          <w:rFonts w:ascii="Times" w:eastAsia="Times New Roman" w:hAnsi="Times" w:cs="Times New Roman"/>
          <w:sz w:val="20"/>
          <w:szCs w:val="20"/>
        </w:rPr>
        <w:t xml:space="preserve">and/or </w:t>
      </w:r>
      <w:commentRangeEnd w:id="11"/>
      <w:r w:rsidR="003827DE">
        <w:rPr>
          <w:rStyle w:val="CommentReference"/>
        </w:rPr>
        <w:commentReference w:id="11"/>
      </w:r>
      <w:r w:rsidRPr="00967408">
        <w:rPr>
          <w:rFonts w:ascii="Times" w:eastAsia="Times New Roman" w:hAnsi="Times" w:cs="Times New Roman"/>
          <w:sz w:val="20"/>
          <w:szCs w:val="20"/>
        </w:rPr>
        <w:t>a UserInfo Endpoint response.</w:t>
      </w:r>
    </w:p>
    <w:p w14:paraId="574B0D4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 Object</w:t>
      </w:r>
    </w:p>
    <w:p w14:paraId="75485B8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JWT that contains a set of request parameters as its Claims.</w:t>
      </w:r>
    </w:p>
    <w:p w14:paraId="73ECB0A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 URI</w:t>
      </w:r>
    </w:p>
    <w:p w14:paraId="5A4293E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URL that references a resource containing a Request Object. The Request URI contents MUST be retrievable by the Authorization Server.</w:t>
      </w:r>
    </w:p>
    <w:p w14:paraId="47318BB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Pairwise Pseudonymous Identifier (PPID)</w:t>
      </w:r>
    </w:p>
    <w:p w14:paraId="52C8DFA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Identifier that identifies the Entity to a Relying Party that cannot be correlated with the Entity's PPID at another Relying Party.</w:t>
      </w:r>
    </w:p>
    <w:p w14:paraId="7F3958D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Personally Identifiable Information (PII)</w:t>
      </w:r>
    </w:p>
    <w:p w14:paraId="5612396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Information that (a) can be used to identify the natural person to whom such information relates, or (b) is or might be directly or indirectly linked to a natural person to whom such information relates.</w:t>
      </w:r>
    </w:p>
    <w:p w14:paraId="142FE8B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Relying Party (RP)</w:t>
      </w:r>
    </w:p>
    <w:p w14:paraId="0CFFDAA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OAuth 2.0 Client application requiring Claims from an OpenID Provider.</w:t>
      </w:r>
    </w:p>
    <w:p w14:paraId="4E74CDA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 Mode</w:t>
      </w:r>
    </w:p>
    <w:p w14:paraId="720353D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Means of specifying how the Authorization Server returns result parameters from the Authorization Endpoint. Non-default modes are specified using the </w:t>
      </w:r>
      <w:r w:rsidRPr="00967408">
        <w:rPr>
          <w:rFonts w:ascii="Courier" w:hAnsi="Courier" w:cs="Courier"/>
          <w:sz w:val="20"/>
          <w:szCs w:val="20"/>
        </w:rPr>
        <w:t>response_mode</w:t>
      </w:r>
      <w:r w:rsidRPr="00967408">
        <w:rPr>
          <w:rFonts w:ascii="Times" w:eastAsia="Times New Roman" w:hAnsi="Times" w:cs="Times New Roman"/>
          <w:sz w:val="20"/>
          <w:szCs w:val="20"/>
        </w:rPr>
        <w:t xml:space="preserve"> request parameter.</w:t>
      </w:r>
    </w:p>
    <w:p w14:paraId="04B451D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 Type</w:t>
      </w:r>
    </w:p>
    <w:p w14:paraId="14B3C2B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Means of specifying what parameters are returned from the endpoints used. The Client informs the Authorization Server of the desired authorization processing flow using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request parameter.</w:t>
      </w:r>
    </w:p>
    <w:p w14:paraId="4F42207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Sector Identifier</w:t>
      </w:r>
    </w:p>
    <w:p w14:paraId="36E3D58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Host component of a URL used by the Relying Party's organization that is an input to the computation of pairwise subject identifiers for that Relying Party.</w:t>
      </w:r>
    </w:p>
    <w:p w14:paraId="5D83C8F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Self-Issued OpenID Provider</w:t>
      </w:r>
    </w:p>
    <w:p w14:paraId="23C2015A" w14:textId="77777777" w:rsidR="00967408" w:rsidRPr="00967408" w:rsidRDefault="00967408" w:rsidP="00967408">
      <w:pPr>
        <w:ind w:left="720"/>
        <w:rPr>
          <w:rFonts w:ascii="Times" w:eastAsia="Times New Roman" w:hAnsi="Times" w:cs="Times New Roman"/>
          <w:sz w:val="20"/>
          <w:szCs w:val="20"/>
        </w:rPr>
      </w:pPr>
      <w:commentRangeStart w:id="12"/>
      <w:r w:rsidRPr="00967408">
        <w:rPr>
          <w:rFonts w:ascii="Times" w:eastAsia="Times New Roman" w:hAnsi="Times" w:cs="Times New Roman"/>
          <w:sz w:val="20"/>
          <w:szCs w:val="20"/>
        </w:rPr>
        <w:t xml:space="preserve">Personal </w:t>
      </w:r>
      <w:commentRangeEnd w:id="12"/>
      <w:r w:rsidR="003827DE">
        <w:rPr>
          <w:rStyle w:val="CommentReference"/>
        </w:rPr>
        <w:commentReference w:id="12"/>
      </w:r>
      <w:r w:rsidRPr="00967408">
        <w:rPr>
          <w:rFonts w:ascii="Times" w:eastAsia="Times New Roman" w:hAnsi="Times" w:cs="Times New Roman"/>
          <w:sz w:val="20"/>
          <w:szCs w:val="20"/>
        </w:rPr>
        <w:t>OpenID Provider that issues self-signed ID Tokens.</w:t>
      </w:r>
    </w:p>
    <w:p w14:paraId="64BAAE1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 Endpoint</w:t>
      </w:r>
    </w:p>
    <w:p w14:paraId="68B489E1" w14:textId="6C7E9E3E"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Protected </w:t>
      </w:r>
      <w:del w:id="13" w:author="Justin Richer" w:date="2013-11-08T16:38:00Z">
        <w:r w:rsidRPr="00967408" w:rsidDel="003827DE">
          <w:rPr>
            <w:rFonts w:ascii="Times" w:eastAsia="Times New Roman" w:hAnsi="Times" w:cs="Times New Roman"/>
            <w:sz w:val="20"/>
            <w:szCs w:val="20"/>
          </w:rPr>
          <w:delText xml:space="preserve">resource </w:delText>
        </w:r>
      </w:del>
      <w:ins w:id="14" w:author="Justin Richer" w:date="2013-11-08T16:38:00Z">
        <w:r w:rsidR="003827DE">
          <w:rPr>
            <w:rFonts w:ascii="Times" w:eastAsia="Times New Roman" w:hAnsi="Times" w:cs="Times New Roman"/>
            <w:sz w:val="20"/>
            <w:szCs w:val="20"/>
          </w:rPr>
          <w:t>R</w:t>
        </w:r>
        <w:r w:rsidR="003827DE" w:rsidRPr="00967408">
          <w:rPr>
            <w:rFonts w:ascii="Times" w:eastAsia="Times New Roman" w:hAnsi="Times" w:cs="Times New Roman"/>
            <w:sz w:val="20"/>
            <w:szCs w:val="20"/>
          </w:rPr>
          <w:t xml:space="preserve">esource </w:t>
        </w:r>
      </w:ins>
      <w:r w:rsidRPr="00967408">
        <w:rPr>
          <w:rFonts w:ascii="Times" w:eastAsia="Times New Roman" w:hAnsi="Times" w:cs="Times New Roman"/>
          <w:sz w:val="20"/>
          <w:szCs w:val="20"/>
        </w:rPr>
        <w:t>that, when presented with an Access Token by the Client, returns authorized information about the End-User represented by the corresponding Authorization Grant.</w:t>
      </w:r>
    </w:p>
    <w:p w14:paraId="711A766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Validation</w:t>
      </w:r>
    </w:p>
    <w:p w14:paraId="1F3DE67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Process intended to establish the soundness or correctness of a construct.</w:t>
      </w:r>
    </w:p>
    <w:p w14:paraId="24BF96B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Verification</w:t>
      </w:r>
    </w:p>
    <w:p w14:paraId="6504928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Process intended to test or prove the truth or accuracy of a fact or value.</w:t>
      </w:r>
    </w:p>
    <w:p w14:paraId="7B767F3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Voluntary Claim</w:t>
      </w:r>
    </w:p>
    <w:p w14:paraId="0BFC2F7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Claim specified by the Client as being useful but not Essential for the specific task requested by the End-User.</w:t>
      </w:r>
    </w:p>
    <w:p w14:paraId="64B595B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For more background on some of the terminology used, see </w:t>
      </w:r>
      <w:hyperlink r:id="rId215" w:anchor="RFC4949" w:history="1">
        <w:r w:rsidRPr="00967408">
          <w:rPr>
            <w:rFonts w:ascii="Times" w:hAnsi="Times" w:cs="Times New Roman"/>
            <w:color w:val="0000FF"/>
            <w:sz w:val="20"/>
            <w:szCs w:val="20"/>
            <w:u w:val="single"/>
          </w:rPr>
          <w:t>Internet Security Glossary, Version 2</w:t>
        </w:r>
      </w:hyperlink>
      <w:r w:rsidRPr="00967408">
        <w:rPr>
          <w:rFonts w:ascii="Times" w:hAnsi="Times" w:cs="Times New Roman"/>
          <w:sz w:val="20"/>
          <w:szCs w:val="20"/>
        </w:rPr>
        <w:t xml:space="preserve"> </w:t>
      </w:r>
      <w:r w:rsidRPr="00967408">
        <w:rPr>
          <w:rFonts w:ascii="Times" w:hAnsi="Times" w:cs="Times New Roman"/>
          <w:i/>
          <w:iCs/>
          <w:sz w:val="20"/>
          <w:szCs w:val="20"/>
        </w:rPr>
        <w:t>[RFC4949]</w:t>
      </w:r>
      <w:r w:rsidRPr="00967408">
        <w:rPr>
          <w:rFonts w:ascii="Times" w:hAnsi="Times" w:cs="Times New Roman"/>
          <w:sz w:val="20"/>
          <w:szCs w:val="20"/>
        </w:rPr>
        <w:t xml:space="preserve">, </w:t>
      </w:r>
      <w:hyperlink r:id="rId216" w:anchor="ISO29115" w:history="1">
        <w:r w:rsidRPr="00967408">
          <w:rPr>
            <w:rFonts w:ascii="Times" w:hAnsi="Times" w:cs="Times New Roman"/>
            <w:color w:val="0000FF"/>
            <w:sz w:val="20"/>
            <w:szCs w:val="20"/>
            <w:u w:val="single"/>
          </w:rPr>
          <w:t>ISO/IEC 29115 Entity Authentication Assurance</w:t>
        </w:r>
      </w:hyperlink>
      <w:r w:rsidRPr="00967408">
        <w:rPr>
          <w:rFonts w:ascii="Times" w:hAnsi="Times" w:cs="Times New Roman"/>
          <w:sz w:val="20"/>
          <w:szCs w:val="20"/>
        </w:rPr>
        <w:t xml:space="preserve"> </w:t>
      </w:r>
      <w:r w:rsidRPr="00967408">
        <w:rPr>
          <w:rFonts w:ascii="Times" w:hAnsi="Times" w:cs="Times New Roman"/>
          <w:i/>
          <w:iCs/>
          <w:sz w:val="20"/>
          <w:szCs w:val="20"/>
        </w:rPr>
        <w:t>[ISO29115]</w:t>
      </w:r>
      <w:r w:rsidRPr="00967408">
        <w:rPr>
          <w:rFonts w:ascii="Times" w:hAnsi="Times" w:cs="Times New Roman"/>
          <w:sz w:val="20"/>
          <w:szCs w:val="20"/>
        </w:rPr>
        <w:t xml:space="preserve">, and </w:t>
      </w:r>
      <w:hyperlink r:id="rId217" w:anchor="X.1252" w:history="1">
        <w:r w:rsidRPr="00967408">
          <w:rPr>
            <w:rFonts w:ascii="Times" w:hAnsi="Times" w:cs="Times New Roman"/>
            <w:color w:val="0000FF"/>
            <w:sz w:val="20"/>
            <w:szCs w:val="20"/>
            <w:u w:val="single"/>
          </w:rPr>
          <w:t>ITU-T X.1252</w:t>
        </w:r>
      </w:hyperlink>
      <w:r w:rsidRPr="00967408">
        <w:rPr>
          <w:rFonts w:ascii="Times" w:hAnsi="Times" w:cs="Times New Roman"/>
          <w:sz w:val="20"/>
          <w:szCs w:val="20"/>
        </w:rPr>
        <w:t xml:space="preserve"> </w:t>
      </w:r>
      <w:r w:rsidRPr="00967408">
        <w:rPr>
          <w:rFonts w:ascii="Times" w:hAnsi="Times" w:cs="Times New Roman"/>
          <w:i/>
          <w:iCs/>
          <w:sz w:val="20"/>
          <w:szCs w:val="20"/>
        </w:rPr>
        <w:t>[X.1252]</w:t>
      </w:r>
      <w:r w:rsidRPr="00967408">
        <w:rPr>
          <w:rFonts w:ascii="Times" w:hAnsi="Times" w:cs="Times New Roman"/>
          <w:sz w:val="20"/>
          <w:szCs w:val="20"/>
        </w:rPr>
        <w:t>.</w:t>
      </w:r>
    </w:p>
    <w:p w14:paraId="253D4AC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18" w:anchor="rfc.section.1.3" w:history="1">
        <w:r w:rsidR="00967408" w:rsidRPr="00967408">
          <w:rPr>
            <w:rFonts w:ascii="Times" w:eastAsia="Times New Roman" w:hAnsi="Times" w:cs="Times New Roman"/>
            <w:b/>
            <w:bCs/>
            <w:color w:val="0000FF"/>
            <w:kern w:val="36"/>
            <w:sz w:val="48"/>
            <w:szCs w:val="48"/>
            <w:u w:val="single"/>
          </w:rPr>
          <w:t>1.3.</w:t>
        </w:r>
      </w:hyperlink>
      <w:r w:rsidR="00967408" w:rsidRPr="00967408">
        <w:rPr>
          <w:rFonts w:ascii="Times" w:eastAsia="Times New Roman" w:hAnsi="Times" w:cs="Times New Roman"/>
          <w:b/>
          <w:bCs/>
          <w:kern w:val="36"/>
          <w:sz w:val="48"/>
          <w:szCs w:val="48"/>
        </w:rPr>
        <w:t xml:space="preserve"> </w:t>
      </w:r>
      <w:hyperlink r:id="rId219" w:anchor="Overview" w:history="1">
        <w:r w:rsidR="00967408" w:rsidRPr="00967408">
          <w:rPr>
            <w:rFonts w:ascii="Times" w:eastAsia="Times New Roman" w:hAnsi="Times" w:cs="Times New Roman"/>
            <w:b/>
            <w:bCs/>
            <w:color w:val="0000FF"/>
            <w:kern w:val="36"/>
            <w:sz w:val="48"/>
            <w:szCs w:val="48"/>
            <w:u w:val="single"/>
          </w:rPr>
          <w:t>Overview</w:t>
        </w:r>
      </w:hyperlink>
    </w:p>
    <w:p w14:paraId="3B6A57BC" w14:textId="77777777" w:rsidR="00967408" w:rsidRPr="00967408" w:rsidRDefault="00967408" w:rsidP="00967408">
      <w:pPr>
        <w:spacing w:before="100" w:beforeAutospacing="1" w:after="100" w:afterAutospacing="1"/>
        <w:rPr>
          <w:rFonts w:ascii="Times" w:hAnsi="Times" w:cs="Times New Roman"/>
          <w:sz w:val="20"/>
          <w:szCs w:val="20"/>
        </w:rPr>
      </w:pPr>
      <w:commentRangeStart w:id="15"/>
      <w:r w:rsidRPr="00967408">
        <w:rPr>
          <w:rFonts w:ascii="Times" w:hAnsi="Times" w:cs="Times New Roman"/>
          <w:sz w:val="20"/>
          <w:szCs w:val="20"/>
        </w:rPr>
        <w:t>The OpenID Connect protocol, in abstract, follows the following steps.</w:t>
      </w:r>
    </w:p>
    <w:p w14:paraId="79B49DE9" w14:textId="77777777" w:rsidR="00967408" w:rsidRPr="00967408" w:rsidRDefault="00967408" w:rsidP="00967408">
      <w:pPr>
        <w:numPr>
          <w:ilvl w:val="0"/>
          <w:numId w:val="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The RP (Client) sends a request to the OpenID Provider (OP).</w:t>
      </w:r>
    </w:p>
    <w:p w14:paraId="211AF2F3" w14:textId="77777777" w:rsidR="00967408" w:rsidRPr="00967408" w:rsidRDefault="00967408" w:rsidP="00967408">
      <w:pPr>
        <w:numPr>
          <w:ilvl w:val="0"/>
          <w:numId w:val="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OP authenticates the End-User and obtains appropriate authorization.</w:t>
      </w:r>
    </w:p>
    <w:p w14:paraId="21E71F22" w14:textId="77777777" w:rsidR="00967408" w:rsidRPr="00967408" w:rsidRDefault="00967408" w:rsidP="00967408">
      <w:pPr>
        <w:numPr>
          <w:ilvl w:val="0"/>
          <w:numId w:val="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OP responds with an ID Token and usually an Access Token.</w:t>
      </w:r>
    </w:p>
    <w:p w14:paraId="3AA22070" w14:textId="77777777" w:rsidR="00967408" w:rsidRPr="00967408" w:rsidRDefault="00967408" w:rsidP="00967408">
      <w:pPr>
        <w:numPr>
          <w:ilvl w:val="0"/>
          <w:numId w:val="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RP can send a request with the Access Token to the UserInfo Endpoint, per </w:t>
      </w:r>
      <w:hyperlink r:id="rId220" w:anchor="UserInfo" w:history="1">
        <w:r w:rsidRPr="00967408">
          <w:rPr>
            <w:rFonts w:ascii="Times" w:eastAsia="Times New Roman" w:hAnsi="Times" w:cs="Times New Roman"/>
            <w:color w:val="0000FF"/>
            <w:sz w:val="20"/>
            <w:szCs w:val="20"/>
            <w:u w:val="single"/>
          </w:rPr>
          <w:t>Section 4.3</w:t>
        </w:r>
      </w:hyperlink>
      <w:r w:rsidRPr="00967408">
        <w:rPr>
          <w:rFonts w:ascii="Times" w:eastAsia="Times New Roman" w:hAnsi="Times" w:cs="Times New Roman"/>
          <w:sz w:val="20"/>
          <w:szCs w:val="20"/>
        </w:rPr>
        <w:t>.</w:t>
      </w:r>
    </w:p>
    <w:p w14:paraId="78C32E4B" w14:textId="77777777" w:rsidR="00967408" w:rsidRPr="00967408" w:rsidRDefault="00967408" w:rsidP="00967408">
      <w:pPr>
        <w:numPr>
          <w:ilvl w:val="0"/>
          <w:numId w:val="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UserInfo Endpoint returns Claims about the End-User.</w:t>
      </w:r>
    </w:p>
    <w:commentRangeEnd w:id="15"/>
    <w:p w14:paraId="72D3E9A1" w14:textId="77777777" w:rsidR="00967408" w:rsidRPr="00967408" w:rsidRDefault="003827DE" w:rsidP="00967408">
      <w:pPr>
        <w:spacing w:before="100" w:beforeAutospacing="1" w:after="100" w:afterAutospacing="1"/>
        <w:outlineLvl w:val="0"/>
        <w:rPr>
          <w:rFonts w:ascii="Times" w:eastAsia="Times New Roman" w:hAnsi="Times" w:cs="Times New Roman"/>
          <w:b/>
          <w:bCs/>
          <w:kern w:val="36"/>
          <w:sz w:val="48"/>
          <w:szCs w:val="48"/>
        </w:rPr>
      </w:pPr>
      <w:r>
        <w:rPr>
          <w:rStyle w:val="CommentReference"/>
        </w:rPr>
        <w:commentReference w:id="15"/>
      </w:r>
      <w:hyperlink r:id="rId221" w:anchor="rfc.section.2" w:history="1">
        <w:r w:rsidR="00967408" w:rsidRPr="00967408">
          <w:rPr>
            <w:rFonts w:ascii="Times" w:eastAsia="Times New Roman" w:hAnsi="Times" w:cs="Times New Roman"/>
            <w:b/>
            <w:bCs/>
            <w:color w:val="0000FF"/>
            <w:kern w:val="36"/>
            <w:sz w:val="48"/>
            <w:szCs w:val="48"/>
            <w:u w:val="single"/>
          </w:rPr>
          <w:t>2.</w:t>
        </w:r>
      </w:hyperlink>
      <w:r w:rsidR="00967408" w:rsidRPr="00967408">
        <w:rPr>
          <w:rFonts w:ascii="Times" w:eastAsia="Times New Roman" w:hAnsi="Times" w:cs="Times New Roman"/>
          <w:b/>
          <w:bCs/>
          <w:kern w:val="36"/>
          <w:sz w:val="48"/>
          <w:szCs w:val="48"/>
        </w:rPr>
        <w:t xml:space="preserve"> </w:t>
      </w:r>
      <w:hyperlink r:id="rId222" w:anchor="Authentication" w:history="1">
        <w:r w:rsidR="00967408" w:rsidRPr="00967408">
          <w:rPr>
            <w:rFonts w:ascii="Times" w:eastAsia="Times New Roman" w:hAnsi="Times" w:cs="Times New Roman"/>
            <w:b/>
            <w:bCs/>
            <w:color w:val="0000FF"/>
            <w:kern w:val="36"/>
            <w:sz w:val="48"/>
            <w:szCs w:val="48"/>
            <w:u w:val="single"/>
          </w:rPr>
          <w:t>Authentication</w:t>
        </w:r>
      </w:hyperlink>
    </w:p>
    <w:p w14:paraId="46B6C564" w14:textId="22BBB27E"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Authentication is typically performed to log in the End-User </w:t>
      </w:r>
      <w:ins w:id="16" w:author="Justin Richer" w:date="2013-11-08T16:53:00Z">
        <w:r w:rsidR="003827DE">
          <w:rPr>
            <w:rFonts w:ascii="Times" w:hAnsi="Times" w:cs="Times New Roman"/>
            <w:sz w:val="20"/>
            <w:szCs w:val="20"/>
          </w:rPr>
          <w:t xml:space="preserve">to a Client </w:t>
        </w:r>
      </w:ins>
      <w:r w:rsidRPr="00967408">
        <w:rPr>
          <w:rFonts w:ascii="Times" w:hAnsi="Times" w:cs="Times New Roman"/>
          <w:sz w:val="20"/>
          <w:szCs w:val="20"/>
        </w:rPr>
        <w:t>or to determine that the End-User is already logged in. OpenID Connect returns the result of the Authentication performed by the Server to the Client in a secure manner so that the Client can rely on it. For this reason, the Client is called Relying Party (RP) in this case.</w:t>
      </w:r>
    </w:p>
    <w:p w14:paraId="6CBF6990" w14:textId="2A553AC0"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Authentication result is returned in an ID Token </w:t>
      </w:r>
      <w:hyperlink r:id="rId223" w:anchor="IDToken" w:history="1">
        <w:r w:rsidRPr="00967408">
          <w:rPr>
            <w:rFonts w:ascii="Times" w:hAnsi="Times" w:cs="Times New Roman"/>
            <w:color w:val="0000FF"/>
            <w:sz w:val="20"/>
            <w:szCs w:val="20"/>
            <w:u w:val="single"/>
          </w:rPr>
          <w:t>Section 2.1.3.6</w:t>
        </w:r>
      </w:hyperlink>
      <w:r w:rsidRPr="00967408">
        <w:rPr>
          <w:rFonts w:ascii="Times" w:hAnsi="Times" w:cs="Times New Roman"/>
          <w:sz w:val="20"/>
          <w:szCs w:val="20"/>
        </w:rPr>
        <w:t xml:space="preserve">. It has Claims expressing such information as the Issuer, the subject identifier, </w:t>
      </w:r>
      <w:del w:id="17" w:author="Justin Richer" w:date="2013-11-08T16:52:00Z">
        <w:r w:rsidRPr="00967408" w:rsidDel="003827DE">
          <w:rPr>
            <w:rFonts w:ascii="Times" w:hAnsi="Times" w:cs="Times New Roman"/>
            <w:sz w:val="20"/>
            <w:szCs w:val="20"/>
          </w:rPr>
          <w:delText>when the authentication result expires</w:delText>
        </w:r>
      </w:del>
      <w:commentRangeStart w:id="18"/>
      <w:ins w:id="19" w:author="Justin Richer" w:date="2013-11-08T16:52:00Z">
        <w:r w:rsidR="003827DE">
          <w:rPr>
            <w:rFonts w:ascii="Times" w:hAnsi="Times" w:cs="Times New Roman"/>
            <w:sz w:val="20"/>
            <w:szCs w:val="20"/>
          </w:rPr>
          <w:t>the expiration time of the authentication event</w:t>
        </w:r>
      </w:ins>
      <w:commentRangeEnd w:id="18"/>
      <w:r w:rsidR="00340AB4">
        <w:rPr>
          <w:rStyle w:val="CommentReference"/>
        </w:rPr>
        <w:commentReference w:id="18"/>
      </w:r>
      <w:r w:rsidRPr="00967408">
        <w:rPr>
          <w:rFonts w:ascii="Times" w:hAnsi="Times" w:cs="Times New Roman"/>
          <w:sz w:val="20"/>
          <w:szCs w:val="20"/>
        </w:rPr>
        <w:t>, etc.</w:t>
      </w:r>
    </w:p>
    <w:p w14:paraId="0641AA2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Authentication can follow one of three paths: the Authorization Code Flow (</w:t>
      </w:r>
      <w:r w:rsidRPr="00967408">
        <w:rPr>
          <w:rFonts w:ascii="Courier" w:hAnsi="Courier" w:cs="Courier"/>
          <w:sz w:val="20"/>
          <w:szCs w:val="20"/>
        </w:rPr>
        <w:t>response_type=code</w:t>
      </w:r>
      <w:r w:rsidRPr="00967408">
        <w:rPr>
          <w:rFonts w:ascii="Times" w:hAnsi="Times" w:cs="Times New Roman"/>
          <w:sz w:val="20"/>
          <w:szCs w:val="20"/>
        </w:rPr>
        <w:t>), the Implicit Flow (</w:t>
      </w:r>
      <w:r w:rsidRPr="00967408">
        <w:rPr>
          <w:rFonts w:ascii="Courier" w:hAnsi="Courier" w:cs="Courier"/>
          <w:sz w:val="20"/>
          <w:szCs w:val="20"/>
        </w:rPr>
        <w:t>response_type=id_token token</w:t>
      </w:r>
      <w:r w:rsidRPr="00967408">
        <w:rPr>
          <w:rFonts w:ascii="Times" w:hAnsi="Times" w:cs="Times New Roman"/>
          <w:sz w:val="20"/>
          <w:szCs w:val="20"/>
        </w:rPr>
        <w:t xml:space="preserve"> or </w:t>
      </w:r>
      <w:r w:rsidRPr="00967408">
        <w:rPr>
          <w:rFonts w:ascii="Courier" w:hAnsi="Courier" w:cs="Courier"/>
          <w:sz w:val="20"/>
          <w:szCs w:val="20"/>
        </w:rPr>
        <w:t>response_type=id_token</w:t>
      </w:r>
      <w:r w:rsidRPr="00967408">
        <w:rPr>
          <w:rFonts w:ascii="Times" w:hAnsi="Times" w:cs="Times New Roman"/>
          <w:sz w:val="20"/>
          <w:szCs w:val="20"/>
        </w:rPr>
        <w:t xml:space="preserve">), or the Hybrid Flow (using other Response Type values defined in </w:t>
      </w:r>
      <w:hyperlink r:id="rId224"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 The flows determine how the ID Token and Access Token are returned to the Client.</w:t>
      </w:r>
    </w:p>
    <w:p w14:paraId="2029894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characteristics of the three flows are summarized in the following non-normative table. The table is intended to provide some guidance on which flow to chose in particular contexts.</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3830"/>
        <w:gridCol w:w="2201"/>
        <w:gridCol w:w="1228"/>
        <w:gridCol w:w="1501"/>
      </w:tblGrid>
      <w:tr w:rsidR="00967408" w:rsidRPr="00967408" w14:paraId="1EA19565" w14:textId="77777777" w:rsidTr="00967408">
        <w:trPr>
          <w:tblHeader/>
          <w:tblCellSpacing w:w="0" w:type="dxa"/>
        </w:trPr>
        <w:tc>
          <w:tcPr>
            <w:tcW w:w="0" w:type="auto"/>
            <w:gridSpan w:val="4"/>
            <w:tcBorders>
              <w:top w:val="nil"/>
              <w:left w:val="nil"/>
              <w:bottom w:val="nil"/>
              <w:right w:val="nil"/>
            </w:tcBorders>
            <w:vAlign w:val="center"/>
            <w:hideMark/>
          </w:tcPr>
          <w:p w14:paraId="74849DAB" w14:textId="77777777" w:rsidR="00967408" w:rsidRPr="00967408" w:rsidRDefault="00967408" w:rsidP="00967408">
            <w:pPr>
              <w:jc w:val="center"/>
              <w:rPr>
                <w:rFonts w:ascii="Times" w:eastAsia="Times New Roman" w:hAnsi="Times" w:cs="Times New Roman"/>
                <w:sz w:val="20"/>
                <w:szCs w:val="20"/>
              </w:rPr>
            </w:pPr>
            <w:r w:rsidRPr="00967408">
              <w:rPr>
                <w:rFonts w:ascii="Times" w:eastAsia="Times New Roman" w:hAnsi="Times" w:cs="Times New Roman"/>
                <w:sz w:val="20"/>
                <w:szCs w:val="20"/>
              </w:rPr>
              <w:t>OpenID Connect Authentication Flows</w:t>
            </w:r>
          </w:p>
        </w:tc>
      </w:tr>
      <w:tr w:rsidR="00967408" w:rsidRPr="00967408" w14:paraId="6727FD19" w14:textId="77777777" w:rsidTr="00967408">
        <w:trPr>
          <w:tblHeader/>
          <w:tblCellSpacing w:w="0" w:type="dxa"/>
        </w:trPr>
        <w:tc>
          <w:tcPr>
            <w:tcW w:w="0" w:type="auto"/>
            <w:vAlign w:val="center"/>
            <w:hideMark/>
          </w:tcPr>
          <w:p w14:paraId="37ED094D"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Property</w:t>
            </w:r>
          </w:p>
        </w:tc>
        <w:tc>
          <w:tcPr>
            <w:tcW w:w="0" w:type="auto"/>
            <w:vAlign w:val="center"/>
            <w:hideMark/>
          </w:tcPr>
          <w:p w14:paraId="1B8A9F00"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Authorization Code Flow</w:t>
            </w:r>
          </w:p>
        </w:tc>
        <w:tc>
          <w:tcPr>
            <w:tcW w:w="0" w:type="auto"/>
            <w:vAlign w:val="center"/>
            <w:hideMark/>
          </w:tcPr>
          <w:p w14:paraId="3002762D"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Implicit Flow</w:t>
            </w:r>
          </w:p>
        </w:tc>
        <w:tc>
          <w:tcPr>
            <w:tcW w:w="0" w:type="auto"/>
            <w:vAlign w:val="center"/>
            <w:hideMark/>
          </w:tcPr>
          <w:p w14:paraId="697C7882"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Hybrid Flow</w:t>
            </w:r>
          </w:p>
        </w:tc>
      </w:tr>
      <w:tr w:rsidR="00967408" w:rsidRPr="00967408" w14:paraId="2774D7CC" w14:textId="77777777" w:rsidTr="00967408">
        <w:trPr>
          <w:tblCellSpacing w:w="0" w:type="dxa"/>
        </w:trPr>
        <w:tc>
          <w:tcPr>
            <w:tcW w:w="0" w:type="auto"/>
            <w:vAlign w:val="center"/>
            <w:hideMark/>
          </w:tcPr>
          <w:p w14:paraId="04259B2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All tokens returned from Authorization Endpoint</w:t>
            </w:r>
          </w:p>
        </w:tc>
        <w:tc>
          <w:tcPr>
            <w:tcW w:w="0" w:type="auto"/>
            <w:vAlign w:val="center"/>
            <w:hideMark/>
          </w:tcPr>
          <w:p w14:paraId="31BEC0D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7DF8305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3562B98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r>
      <w:tr w:rsidR="00967408" w:rsidRPr="00967408" w14:paraId="08755409" w14:textId="77777777" w:rsidTr="00967408">
        <w:trPr>
          <w:tblCellSpacing w:w="0" w:type="dxa"/>
        </w:trPr>
        <w:tc>
          <w:tcPr>
            <w:tcW w:w="0" w:type="auto"/>
            <w:vAlign w:val="center"/>
            <w:hideMark/>
          </w:tcPr>
          <w:p w14:paraId="48877FD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All tokens returned from Token Endpoint</w:t>
            </w:r>
          </w:p>
        </w:tc>
        <w:tc>
          <w:tcPr>
            <w:tcW w:w="0" w:type="auto"/>
            <w:vAlign w:val="center"/>
            <w:hideMark/>
          </w:tcPr>
          <w:p w14:paraId="113FD63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590A9D0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0737F31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r>
      <w:tr w:rsidR="00967408" w:rsidRPr="00967408" w14:paraId="5F8E8009" w14:textId="77777777" w:rsidTr="00967408">
        <w:trPr>
          <w:tblCellSpacing w:w="0" w:type="dxa"/>
        </w:trPr>
        <w:tc>
          <w:tcPr>
            <w:tcW w:w="0" w:type="auto"/>
            <w:vAlign w:val="center"/>
            <w:hideMark/>
          </w:tcPr>
          <w:p w14:paraId="182583D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Tokens </w:t>
            </w:r>
            <w:commentRangeStart w:id="20"/>
            <w:commentRangeStart w:id="21"/>
            <w:r w:rsidRPr="00967408">
              <w:rPr>
                <w:rFonts w:ascii="Times" w:eastAsia="Times New Roman" w:hAnsi="Times" w:cs="Times New Roman"/>
                <w:sz w:val="20"/>
                <w:szCs w:val="20"/>
              </w:rPr>
              <w:t xml:space="preserve">not revealed to </w:t>
            </w:r>
            <w:commentRangeEnd w:id="20"/>
            <w:r w:rsidR="00BB4B44">
              <w:rPr>
                <w:rStyle w:val="CommentReference"/>
              </w:rPr>
              <w:commentReference w:id="20"/>
            </w:r>
            <w:commentRangeEnd w:id="21"/>
            <w:r w:rsidR="00340AB4">
              <w:rPr>
                <w:rStyle w:val="CommentReference"/>
              </w:rPr>
              <w:commentReference w:id="21"/>
            </w:r>
            <w:r w:rsidRPr="00967408">
              <w:rPr>
                <w:rFonts w:ascii="Times" w:eastAsia="Times New Roman" w:hAnsi="Times" w:cs="Times New Roman"/>
                <w:sz w:val="20"/>
                <w:szCs w:val="20"/>
              </w:rPr>
              <w:t>User Agent</w:t>
            </w:r>
          </w:p>
        </w:tc>
        <w:tc>
          <w:tcPr>
            <w:tcW w:w="0" w:type="auto"/>
            <w:vAlign w:val="center"/>
            <w:hideMark/>
          </w:tcPr>
          <w:p w14:paraId="7240574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296210A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3225648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r>
      <w:tr w:rsidR="00967408" w:rsidRPr="00967408" w14:paraId="54D09C40" w14:textId="77777777" w:rsidTr="00BB4B44">
        <w:trPr>
          <w:tblCellSpacing w:w="0" w:type="dxa"/>
        </w:trPr>
        <w:tc>
          <w:tcPr>
            <w:tcW w:w="0" w:type="auto"/>
            <w:vAlign w:val="center"/>
            <w:hideMark/>
          </w:tcPr>
          <w:p w14:paraId="78D2AFC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 can be authenticated</w:t>
            </w:r>
          </w:p>
        </w:tc>
        <w:tc>
          <w:tcPr>
            <w:tcW w:w="0" w:type="auto"/>
            <w:vAlign w:val="center"/>
            <w:hideMark/>
          </w:tcPr>
          <w:p w14:paraId="45AF908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7B48A6D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2D3491F8" w14:textId="77777777" w:rsidR="00967408" w:rsidRPr="00967408" w:rsidRDefault="00967408" w:rsidP="00967408">
            <w:pPr>
              <w:rPr>
                <w:rFonts w:ascii="Times" w:eastAsia="Times New Roman" w:hAnsi="Times" w:cs="Times New Roman"/>
                <w:sz w:val="20"/>
                <w:szCs w:val="20"/>
              </w:rPr>
            </w:pPr>
            <w:commentRangeStart w:id="22"/>
            <w:commentRangeStart w:id="23"/>
            <w:r w:rsidRPr="00967408">
              <w:rPr>
                <w:rFonts w:ascii="Times" w:eastAsia="Times New Roman" w:hAnsi="Times" w:cs="Times New Roman"/>
                <w:sz w:val="20"/>
                <w:szCs w:val="20"/>
              </w:rPr>
              <w:t>yes</w:t>
            </w:r>
            <w:commentRangeEnd w:id="22"/>
            <w:r w:rsidR="00BB4B44">
              <w:rPr>
                <w:rStyle w:val="CommentReference"/>
              </w:rPr>
              <w:commentReference w:id="22"/>
            </w:r>
            <w:commentRangeEnd w:id="23"/>
            <w:r w:rsidR="00340AB4">
              <w:rPr>
                <w:rStyle w:val="CommentReference"/>
              </w:rPr>
              <w:commentReference w:id="23"/>
            </w:r>
          </w:p>
        </w:tc>
      </w:tr>
      <w:tr w:rsidR="00967408" w:rsidRPr="00967408" w14:paraId="07B12418" w14:textId="77777777" w:rsidTr="00967408">
        <w:trPr>
          <w:tblCellSpacing w:w="0" w:type="dxa"/>
        </w:trPr>
        <w:tc>
          <w:tcPr>
            <w:tcW w:w="0" w:type="auto"/>
            <w:vAlign w:val="center"/>
            <w:hideMark/>
          </w:tcPr>
          <w:p w14:paraId="6207363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Refresh Token possible</w:t>
            </w:r>
          </w:p>
        </w:tc>
        <w:tc>
          <w:tcPr>
            <w:tcW w:w="0" w:type="auto"/>
            <w:vAlign w:val="center"/>
            <w:hideMark/>
          </w:tcPr>
          <w:p w14:paraId="49B6C1B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0331F04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2DDCB8F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r>
      <w:tr w:rsidR="00967408" w:rsidRPr="00967408" w14:paraId="549D0A73" w14:textId="77777777" w:rsidTr="00967408">
        <w:trPr>
          <w:tblCellSpacing w:w="0" w:type="dxa"/>
        </w:trPr>
        <w:tc>
          <w:tcPr>
            <w:tcW w:w="0" w:type="auto"/>
            <w:vAlign w:val="center"/>
            <w:hideMark/>
          </w:tcPr>
          <w:p w14:paraId="31C26BF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Communication in one round trip</w:t>
            </w:r>
          </w:p>
        </w:tc>
        <w:tc>
          <w:tcPr>
            <w:tcW w:w="0" w:type="auto"/>
            <w:vAlign w:val="center"/>
            <w:hideMark/>
          </w:tcPr>
          <w:p w14:paraId="0AB47B8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48F3EEF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51235C6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r>
      <w:tr w:rsidR="00967408" w:rsidRPr="00967408" w14:paraId="4A9763BB" w14:textId="77777777" w:rsidTr="00967408">
        <w:trPr>
          <w:tblCellSpacing w:w="0" w:type="dxa"/>
        </w:trPr>
        <w:tc>
          <w:tcPr>
            <w:tcW w:w="0" w:type="auto"/>
            <w:vAlign w:val="center"/>
            <w:hideMark/>
          </w:tcPr>
          <w:p w14:paraId="27A6C39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Most communication server-to-server</w:t>
            </w:r>
          </w:p>
        </w:tc>
        <w:tc>
          <w:tcPr>
            <w:tcW w:w="0" w:type="auto"/>
            <w:vAlign w:val="center"/>
            <w:hideMark/>
          </w:tcPr>
          <w:p w14:paraId="43AAE56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yes</w:t>
            </w:r>
          </w:p>
        </w:tc>
        <w:tc>
          <w:tcPr>
            <w:tcW w:w="0" w:type="auto"/>
            <w:vAlign w:val="center"/>
            <w:hideMark/>
          </w:tcPr>
          <w:p w14:paraId="0E2E8C7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w:t>
            </w:r>
          </w:p>
        </w:tc>
        <w:tc>
          <w:tcPr>
            <w:tcW w:w="0" w:type="auto"/>
            <w:vAlign w:val="center"/>
            <w:hideMark/>
          </w:tcPr>
          <w:p w14:paraId="2ACE622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varies</w:t>
            </w:r>
          </w:p>
        </w:tc>
      </w:tr>
    </w:tbl>
    <w:p w14:paraId="2CD9CB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flow used is determined by the </w:t>
      </w:r>
      <w:r w:rsidRPr="00967408">
        <w:rPr>
          <w:rFonts w:ascii="Courier" w:hAnsi="Courier" w:cs="Courier"/>
          <w:sz w:val="20"/>
          <w:szCs w:val="20"/>
        </w:rPr>
        <w:t>response_type</w:t>
      </w:r>
      <w:r w:rsidRPr="00967408">
        <w:rPr>
          <w:rFonts w:ascii="Times" w:hAnsi="Times" w:cs="Times New Roman"/>
          <w:sz w:val="20"/>
          <w:szCs w:val="20"/>
        </w:rPr>
        <w:t xml:space="preserve"> value contained in the Authorization Request. These </w:t>
      </w:r>
      <w:r w:rsidRPr="00967408">
        <w:rPr>
          <w:rFonts w:ascii="Courier" w:hAnsi="Courier" w:cs="Courier"/>
          <w:sz w:val="20"/>
          <w:szCs w:val="20"/>
        </w:rPr>
        <w:t>response_type</w:t>
      </w:r>
      <w:r w:rsidRPr="00967408">
        <w:rPr>
          <w:rFonts w:ascii="Times" w:hAnsi="Times" w:cs="Times New Roman"/>
          <w:sz w:val="20"/>
          <w:szCs w:val="20"/>
        </w:rPr>
        <w:t xml:space="preserve"> values select these flows:</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2400"/>
        <w:gridCol w:w="2165"/>
      </w:tblGrid>
      <w:tr w:rsidR="00967408" w:rsidRPr="00967408" w14:paraId="14131311" w14:textId="77777777" w:rsidTr="00967408">
        <w:trPr>
          <w:tblHeader/>
          <w:tblCellSpacing w:w="0" w:type="dxa"/>
        </w:trPr>
        <w:tc>
          <w:tcPr>
            <w:tcW w:w="0" w:type="auto"/>
            <w:gridSpan w:val="2"/>
            <w:tcBorders>
              <w:top w:val="nil"/>
              <w:left w:val="nil"/>
              <w:bottom w:val="nil"/>
              <w:right w:val="nil"/>
            </w:tcBorders>
            <w:vAlign w:val="center"/>
            <w:hideMark/>
          </w:tcPr>
          <w:p w14:paraId="3A596F64" w14:textId="77777777" w:rsidR="00967408" w:rsidRPr="00967408" w:rsidRDefault="00967408" w:rsidP="00967408">
            <w:pPr>
              <w:jc w:val="center"/>
              <w:rPr>
                <w:rFonts w:ascii="Times" w:eastAsia="Times New Roman" w:hAnsi="Times" w:cs="Times New Roman"/>
                <w:sz w:val="20"/>
                <w:szCs w:val="20"/>
              </w:rPr>
            </w:pPr>
            <w:r w:rsidRPr="00967408">
              <w:rPr>
                <w:rFonts w:ascii="Times" w:eastAsia="Times New Roman" w:hAnsi="Times" w:cs="Times New Roman"/>
                <w:sz w:val="20"/>
                <w:szCs w:val="20"/>
              </w:rPr>
              <w:t>OpenID Connect "response_type" Values</w:t>
            </w:r>
          </w:p>
        </w:tc>
      </w:tr>
      <w:tr w:rsidR="00967408" w:rsidRPr="00967408" w14:paraId="5837359F" w14:textId="77777777" w:rsidTr="00967408">
        <w:trPr>
          <w:tblHeader/>
          <w:tblCellSpacing w:w="0" w:type="dxa"/>
        </w:trPr>
        <w:tc>
          <w:tcPr>
            <w:tcW w:w="0" w:type="auto"/>
            <w:vAlign w:val="center"/>
            <w:hideMark/>
          </w:tcPr>
          <w:p w14:paraId="3ACF2E72"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"response_type" value</w:t>
            </w:r>
          </w:p>
        </w:tc>
        <w:tc>
          <w:tcPr>
            <w:tcW w:w="0" w:type="auto"/>
            <w:vAlign w:val="center"/>
            <w:hideMark/>
          </w:tcPr>
          <w:p w14:paraId="393598E4"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Flow</w:t>
            </w:r>
          </w:p>
        </w:tc>
      </w:tr>
      <w:tr w:rsidR="00967408" w:rsidRPr="00967408" w14:paraId="05928FE2" w14:textId="77777777" w:rsidTr="00967408">
        <w:trPr>
          <w:tblCellSpacing w:w="0" w:type="dxa"/>
        </w:trPr>
        <w:tc>
          <w:tcPr>
            <w:tcW w:w="0" w:type="auto"/>
            <w:vAlign w:val="center"/>
            <w:hideMark/>
          </w:tcPr>
          <w:p w14:paraId="591109F3" w14:textId="77777777" w:rsidR="00967408" w:rsidRPr="00967408" w:rsidRDefault="00967408" w:rsidP="00967408">
            <w:pPr>
              <w:rPr>
                <w:rFonts w:ascii="Times" w:eastAsia="Times New Roman" w:hAnsi="Times" w:cs="Times New Roman"/>
                <w:sz w:val="20"/>
                <w:szCs w:val="20"/>
              </w:rPr>
            </w:pPr>
            <w:r w:rsidRPr="00967408">
              <w:rPr>
                <w:rFonts w:ascii="Courier" w:hAnsi="Courier" w:cs="Courier"/>
                <w:sz w:val="20"/>
                <w:szCs w:val="20"/>
              </w:rPr>
              <w:t>code</w:t>
            </w:r>
            <w:r w:rsidRPr="00967408">
              <w:rPr>
                <w:rFonts w:ascii="Times" w:eastAsia="Times New Roman" w:hAnsi="Times" w:cs="Times New Roman"/>
                <w:sz w:val="20"/>
                <w:szCs w:val="20"/>
              </w:rPr>
              <w:t xml:space="preserve"> </w:t>
            </w:r>
          </w:p>
        </w:tc>
        <w:tc>
          <w:tcPr>
            <w:tcW w:w="0" w:type="auto"/>
            <w:vAlign w:val="center"/>
            <w:hideMark/>
          </w:tcPr>
          <w:p w14:paraId="7DB78C6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Authorization Code Flow</w:t>
            </w:r>
          </w:p>
        </w:tc>
      </w:tr>
      <w:tr w:rsidR="00967408" w:rsidRPr="00967408" w14:paraId="1E482A36" w14:textId="77777777" w:rsidTr="00967408">
        <w:trPr>
          <w:tblCellSpacing w:w="0" w:type="dxa"/>
        </w:trPr>
        <w:tc>
          <w:tcPr>
            <w:tcW w:w="0" w:type="auto"/>
            <w:vAlign w:val="center"/>
            <w:hideMark/>
          </w:tcPr>
          <w:p w14:paraId="62A68EC4" w14:textId="77777777" w:rsidR="00967408" w:rsidRPr="00967408" w:rsidRDefault="00967408" w:rsidP="00967408">
            <w:pPr>
              <w:rPr>
                <w:rFonts w:ascii="Times" w:eastAsia="Times New Roman" w:hAnsi="Times" w:cs="Times New Roman"/>
                <w:sz w:val="20"/>
                <w:szCs w:val="20"/>
              </w:rPr>
            </w:pPr>
            <w:r w:rsidRPr="00967408">
              <w:rPr>
                <w:rFonts w:ascii="Courier" w:hAnsi="Courier" w:cs="Courier"/>
                <w:sz w:val="20"/>
                <w:szCs w:val="20"/>
              </w:rPr>
              <w:t>id_token</w:t>
            </w:r>
            <w:r w:rsidRPr="00967408">
              <w:rPr>
                <w:rFonts w:ascii="Times" w:eastAsia="Times New Roman" w:hAnsi="Times" w:cs="Times New Roman"/>
                <w:sz w:val="20"/>
                <w:szCs w:val="20"/>
              </w:rPr>
              <w:t xml:space="preserve"> </w:t>
            </w:r>
          </w:p>
        </w:tc>
        <w:tc>
          <w:tcPr>
            <w:tcW w:w="0" w:type="auto"/>
            <w:vAlign w:val="center"/>
            <w:hideMark/>
          </w:tcPr>
          <w:p w14:paraId="2ABFE1D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Implicit Flow</w:t>
            </w:r>
          </w:p>
        </w:tc>
      </w:tr>
      <w:tr w:rsidR="00967408" w:rsidRPr="00967408" w14:paraId="21CCED4C" w14:textId="77777777" w:rsidTr="00967408">
        <w:trPr>
          <w:tblCellSpacing w:w="0" w:type="dxa"/>
        </w:trPr>
        <w:tc>
          <w:tcPr>
            <w:tcW w:w="0" w:type="auto"/>
            <w:vAlign w:val="center"/>
            <w:hideMark/>
          </w:tcPr>
          <w:p w14:paraId="51880E11" w14:textId="77777777" w:rsidR="00967408" w:rsidRPr="00967408" w:rsidRDefault="00967408" w:rsidP="00967408">
            <w:pPr>
              <w:rPr>
                <w:rFonts w:ascii="Times" w:eastAsia="Times New Roman" w:hAnsi="Times" w:cs="Times New Roman"/>
                <w:sz w:val="20"/>
                <w:szCs w:val="20"/>
              </w:rPr>
            </w:pPr>
            <w:r w:rsidRPr="00967408">
              <w:rPr>
                <w:rFonts w:ascii="Courier" w:hAnsi="Courier" w:cs="Courier"/>
                <w:sz w:val="20"/>
                <w:szCs w:val="20"/>
              </w:rPr>
              <w:lastRenderedPageBreak/>
              <w:t>id_token token</w:t>
            </w:r>
            <w:r w:rsidRPr="00967408">
              <w:rPr>
                <w:rFonts w:ascii="Times" w:eastAsia="Times New Roman" w:hAnsi="Times" w:cs="Times New Roman"/>
                <w:sz w:val="20"/>
                <w:szCs w:val="20"/>
              </w:rPr>
              <w:t xml:space="preserve"> </w:t>
            </w:r>
          </w:p>
        </w:tc>
        <w:tc>
          <w:tcPr>
            <w:tcW w:w="0" w:type="auto"/>
            <w:vAlign w:val="center"/>
            <w:hideMark/>
          </w:tcPr>
          <w:p w14:paraId="6B9081B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Implicit Flow</w:t>
            </w:r>
          </w:p>
        </w:tc>
      </w:tr>
      <w:tr w:rsidR="00967408" w:rsidRPr="00967408" w14:paraId="49FBEDCA" w14:textId="77777777" w:rsidTr="00967408">
        <w:trPr>
          <w:tblCellSpacing w:w="0" w:type="dxa"/>
        </w:trPr>
        <w:tc>
          <w:tcPr>
            <w:tcW w:w="0" w:type="auto"/>
            <w:vAlign w:val="center"/>
            <w:hideMark/>
          </w:tcPr>
          <w:p w14:paraId="4DB84FDB" w14:textId="77777777" w:rsidR="00967408" w:rsidRPr="00967408" w:rsidRDefault="00967408" w:rsidP="00967408">
            <w:pPr>
              <w:rPr>
                <w:rFonts w:ascii="Times" w:eastAsia="Times New Roman" w:hAnsi="Times" w:cs="Times New Roman"/>
                <w:sz w:val="20"/>
                <w:szCs w:val="20"/>
              </w:rPr>
            </w:pPr>
            <w:r w:rsidRPr="00967408">
              <w:rPr>
                <w:rFonts w:ascii="Courier" w:hAnsi="Courier" w:cs="Courier"/>
                <w:sz w:val="20"/>
                <w:szCs w:val="20"/>
              </w:rPr>
              <w:t>code id_token</w:t>
            </w:r>
            <w:r w:rsidRPr="00967408">
              <w:rPr>
                <w:rFonts w:ascii="Times" w:eastAsia="Times New Roman" w:hAnsi="Times" w:cs="Times New Roman"/>
                <w:sz w:val="20"/>
                <w:szCs w:val="20"/>
              </w:rPr>
              <w:t xml:space="preserve"> </w:t>
            </w:r>
          </w:p>
        </w:tc>
        <w:tc>
          <w:tcPr>
            <w:tcW w:w="0" w:type="auto"/>
            <w:vAlign w:val="center"/>
            <w:hideMark/>
          </w:tcPr>
          <w:p w14:paraId="32DC56D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Hybrid Flow</w:t>
            </w:r>
          </w:p>
        </w:tc>
      </w:tr>
      <w:tr w:rsidR="00967408" w:rsidRPr="00967408" w14:paraId="428371B4" w14:textId="77777777" w:rsidTr="00967408">
        <w:trPr>
          <w:tblCellSpacing w:w="0" w:type="dxa"/>
        </w:trPr>
        <w:tc>
          <w:tcPr>
            <w:tcW w:w="0" w:type="auto"/>
            <w:vAlign w:val="center"/>
            <w:hideMark/>
          </w:tcPr>
          <w:p w14:paraId="60DE3200" w14:textId="77777777" w:rsidR="00967408" w:rsidRPr="00967408" w:rsidRDefault="00967408" w:rsidP="00967408">
            <w:pPr>
              <w:rPr>
                <w:rFonts w:ascii="Times" w:eastAsia="Times New Roman" w:hAnsi="Times" w:cs="Times New Roman"/>
                <w:sz w:val="20"/>
                <w:szCs w:val="20"/>
              </w:rPr>
            </w:pPr>
            <w:r w:rsidRPr="00967408">
              <w:rPr>
                <w:rFonts w:ascii="Courier" w:hAnsi="Courier" w:cs="Courier"/>
                <w:sz w:val="20"/>
                <w:szCs w:val="20"/>
              </w:rPr>
              <w:t>code token</w:t>
            </w:r>
            <w:r w:rsidRPr="00967408">
              <w:rPr>
                <w:rFonts w:ascii="Times" w:eastAsia="Times New Roman" w:hAnsi="Times" w:cs="Times New Roman"/>
                <w:sz w:val="20"/>
                <w:szCs w:val="20"/>
              </w:rPr>
              <w:t xml:space="preserve"> </w:t>
            </w:r>
          </w:p>
        </w:tc>
        <w:tc>
          <w:tcPr>
            <w:tcW w:w="0" w:type="auto"/>
            <w:vAlign w:val="center"/>
            <w:hideMark/>
          </w:tcPr>
          <w:p w14:paraId="47311F1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Hybrid Flow</w:t>
            </w:r>
          </w:p>
        </w:tc>
      </w:tr>
      <w:tr w:rsidR="00967408" w:rsidRPr="00967408" w14:paraId="72F62C89" w14:textId="77777777" w:rsidTr="00967408">
        <w:trPr>
          <w:tblCellSpacing w:w="0" w:type="dxa"/>
        </w:trPr>
        <w:tc>
          <w:tcPr>
            <w:tcW w:w="0" w:type="auto"/>
            <w:vAlign w:val="center"/>
            <w:hideMark/>
          </w:tcPr>
          <w:p w14:paraId="47ADDBE2" w14:textId="77777777" w:rsidR="00967408" w:rsidRPr="00967408" w:rsidRDefault="00967408" w:rsidP="00967408">
            <w:pPr>
              <w:rPr>
                <w:rFonts w:ascii="Times" w:eastAsia="Times New Roman" w:hAnsi="Times" w:cs="Times New Roman"/>
                <w:sz w:val="20"/>
                <w:szCs w:val="20"/>
              </w:rPr>
            </w:pPr>
            <w:r w:rsidRPr="00967408">
              <w:rPr>
                <w:rFonts w:ascii="Courier" w:hAnsi="Courier" w:cs="Courier"/>
                <w:sz w:val="20"/>
                <w:szCs w:val="20"/>
              </w:rPr>
              <w:t>code id_token token</w:t>
            </w:r>
            <w:r w:rsidRPr="00967408">
              <w:rPr>
                <w:rFonts w:ascii="Times" w:eastAsia="Times New Roman" w:hAnsi="Times" w:cs="Times New Roman"/>
                <w:sz w:val="20"/>
                <w:szCs w:val="20"/>
              </w:rPr>
              <w:t xml:space="preserve"> </w:t>
            </w:r>
          </w:p>
        </w:tc>
        <w:tc>
          <w:tcPr>
            <w:tcW w:w="0" w:type="auto"/>
            <w:vAlign w:val="center"/>
            <w:hideMark/>
          </w:tcPr>
          <w:p w14:paraId="73D9509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Hybrid Flow</w:t>
            </w:r>
          </w:p>
        </w:tc>
      </w:tr>
    </w:tbl>
    <w:p w14:paraId="69178911" w14:textId="0879FEA5"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All but the </w:t>
      </w:r>
      <w:r w:rsidRPr="00967408">
        <w:rPr>
          <w:rFonts w:ascii="Courier" w:hAnsi="Courier" w:cs="Courier"/>
          <w:sz w:val="20"/>
          <w:szCs w:val="20"/>
        </w:rPr>
        <w:t>code</w:t>
      </w:r>
      <w:r w:rsidRPr="00967408">
        <w:rPr>
          <w:rFonts w:ascii="Times" w:hAnsi="Times" w:cs="Times New Roman"/>
          <w:sz w:val="20"/>
          <w:szCs w:val="20"/>
        </w:rPr>
        <w:t xml:space="preserve"> Response Type value, which is defined by </w:t>
      </w:r>
      <w:hyperlink r:id="rId225"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are defined in the </w:t>
      </w:r>
      <w:hyperlink r:id="rId226"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 xml:space="preserve"> specification. Note that while OAuth 2.0 also defines the </w:t>
      </w:r>
      <w:r w:rsidRPr="00967408">
        <w:rPr>
          <w:rFonts w:ascii="Courier" w:hAnsi="Courier" w:cs="Courier"/>
          <w:sz w:val="20"/>
          <w:szCs w:val="20"/>
        </w:rPr>
        <w:t>token</w:t>
      </w:r>
      <w:r w:rsidRPr="00967408">
        <w:rPr>
          <w:rFonts w:ascii="Times" w:hAnsi="Times" w:cs="Times New Roman"/>
          <w:sz w:val="20"/>
          <w:szCs w:val="20"/>
        </w:rPr>
        <w:t xml:space="preserve"> Response Type value for the Implicit Flow, OpenID Connect does not use this Response Type, since no ID Token </w:t>
      </w:r>
      <w:del w:id="24" w:author="Justin Richer" w:date="2013-11-08T16:55:00Z">
        <w:r w:rsidRPr="00967408" w:rsidDel="00BB4B44">
          <w:rPr>
            <w:rFonts w:ascii="Times" w:hAnsi="Times" w:cs="Times New Roman"/>
            <w:sz w:val="20"/>
            <w:szCs w:val="20"/>
          </w:rPr>
          <w:delText xml:space="preserve">is </w:delText>
        </w:r>
      </w:del>
      <w:ins w:id="25" w:author="Justin Richer" w:date="2013-11-08T16:55:00Z">
        <w:r w:rsidR="00BB4B44">
          <w:rPr>
            <w:rFonts w:ascii="Times" w:hAnsi="Times" w:cs="Times New Roman"/>
            <w:sz w:val="20"/>
            <w:szCs w:val="20"/>
          </w:rPr>
          <w:t>would be</w:t>
        </w:r>
        <w:r w:rsidR="00BB4B44" w:rsidRPr="00967408">
          <w:rPr>
            <w:rFonts w:ascii="Times" w:hAnsi="Times" w:cs="Times New Roman"/>
            <w:sz w:val="20"/>
            <w:szCs w:val="20"/>
          </w:rPr>
          <w:t xml:space="preserve"> </w:t>
        </w:r>
      </w:ins>
      <w:r w:rsidRPr="00967408">
        <w:rPr>
          <w:rFonts w:ascii="Times" w:hAnsi="Times" w:cs="Times New Roman"/>
          <w:sz w:val="20"/>
          <w:szCs w:val="20"/>
        </w:rPr>
        <w:t>returned.</w:t>
      </w:r>
    </w:p>
    <w:p w14:paraId="46F2306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27" w:anchor="rfc.section.2.1" w:history="1">
        <w:r w:rsidR="00967408" w:rsidRPr="00967408">
          <w:rPr>
            <w:rFonts w:ascii="Times" w:eastAsia="Times New Roman" w:hAnsi="Times" w:cs="Times New Roman"/>
            <w:b/>
            <w:bCs/>
            <w:color w:val="0000FF"/>
            <w:kern w:val="36"/>
            <w:sz w:val="48"/>
            <w:szCs w:val="48"/>
            <w:u w:val="single"/>
          </w:rPr>
          <w:t>2.1.</w:t>
        </w:r>
      </w:hyperlink>
      <w:r w:rsidR="00967408" w:rsidRPr="00967408">
        <w:rPr>
          <w:rFonts w:ascii="Times" w:eastAsia="Times New Roman" w:hAnsi="Times" w:cs="Times New Roman"/>
          <w:b/>
          <w:bCs/>
          <w:kern w:val="36"/>
          <w:sz w:val="48"/>
          <w:szCs w:val="48"/>
        </w:rPr>
        <w:t xml:space="preserve"> </w:t>
      </w:r>
      <w:hyperlink r:id="rId228" w:anchor="CodeFlowAuth" w:history="1">
        <w:r w:rsidR="00967408" w:rsidRPr="00967408">
          <w:rPr>
            <w:rFonts w:ascii="Times" w:eastAsia="Times New Roman" w:hAnsi="Times" w:cs="Times New Roman"/>
            <w:b/>
            <w:bCs/>
            <w:color w:val="0000FF"/>
            <w:kern w:val="36"/>
            <w:sz w:val="48"/>
            <w:szCs w:val="48"/>
            <w:u w:val="single"/>
          </w:rPr>
          <w:t>Authentication using the Authorization Code Flow</w:t>
        </w:r>
      </w:hyperlink>
    </w:p>
    <w:p w14:paraId="543800D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section describes how to perform authentication using the Authorization Code Flow. When using the Authorization Code Flow, all tokens are returned from the Token Endpoint.</w:t>
      </w:r>
    </w:p>
    <w:p w14:paraId="03840F2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Code Flow returns an Authorization Code to the Client, which can then exchange it for an ID Token and an Access Token directly. This provides the benefit of not exposing any tokens to the User-Agent and possibly other malicious applications with access to the User-Agent. The Authorization Server can also authenticate the Client before exchanging the Authorization Code for an Access Token. The Authorization Code flow is suitable for Clients that can securely maintain a Client Secret between themselves and the Authorization Server.</w:t>
      </w:r>
    </w:p>
    <w:p w14:paraId="7C45C14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29" w:anchor="rfc.section.2.1.1" w:history="1">
        <w:r w:rsidR="00967408" w:rsidRPr="00967408">
          <w:rPr>
            <w:rFonts w:ascii="Times" w:eastAsia="Times New Roman" w:hAnsi="Times" w:cs="Times New Roman"/>
            <w:b/>
            <w:bCs/>
            <w:color w:val="0000FF"/>
            <w:kern w:val="36"/>
            <w:sz w:val="48"/>
            <w:szCs w:val="48"/>
            <w:u w:val="single"/>
          </w:rPr>
          <w:t>2.1.1.</w:t>
        </w:r>
      </w:hyperlink>
      <w:r w:rsidR="00967408" w:rsidRPr="00967408">
        <w:rPr>
          <w:rFonts w:ascii="Times" w:eastAsia="Times New Roman" w:hAnsi="Times" w:cs="Times New Roman"/>
          <w:b/>
          <w:bCs/>
          <w:kern w:val="36"/>
          <w:sz w:val="48"/>
          <w:szCs w:val="48"/>
        </w:rPr>
        <w:t xml:space="preserve"> </w:t>
      </w:r>
      <w:hyperlink r:id="rId230" w:anchor="CodeFlowSteps" w:history="1">
        <w:r w:rsidR="00967408" w:rsidRPr="00967408">
          <w:rPr>
            <w:rFonts w:ascii="Times" w:eastAsia="Times New Roman" w:hAnsi="Times" w:cs="Times New Roman"/>
            <w:b/>
            <w:bCs/>
            <w:color w:val="0000FF"/>
            <w:kern w:val="36"/>
            <w:sz w:val="48"/>
            <w:szCs w:val="48"/>
            <w:u w:val="single"/>
          </w:rPr>
          <w:t>Authorization Code Flow Steps</w:t>
        </w:r>
      </w:hyperlink>
    </w:p>
    <w:p w14:paraId="1B149B8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Code Flow goes through the following steps.</w:t>
      </w:r>
    </w:p>
    <w:p w14:paraId="009F890D" w14:textId="77777777"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prepares an Authentication Request containing the desired request parameters.</w:t>
      </w:r>
    </w:p>
    <w:p w14:paraId="035966A2" w14:textId="1D93A173"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sends a request to the Authorization Server</w:t>
      </w:r>
      <w:commentRangeStart w:id="26"/>
      <w:ins w:id="27" w:author="Justin Richer" w:date="2013-11-08T17:06:00Z">
        <w:r w:rsidR="002A3E6B">
          <w:rPr>
            <w:rFonts w:ascii="Times" w:eastAsia="Times New Roman" w:hAnsi="Times" w:cs="Times New Roman"/>
            <w:sz w:val="20"/>
            <w:szCs w:val="20"/>
          </w:rPr>
          <w:t xml:space="preserve"> through the User Agent</w:t>
        </w:r>
      </w:ins>
      <w:commentRangeEnd w:id="26"/>
      <w:r w:rsidR="00340AB4">
        <w:rPr>
          <w:rStyle w:val="CommentReference"/>
        </w:rPr>
        <w:commentReference w:id="26"/>
      </w:r>
      <w:r w:rsidRPr="00967408">
        <w:rPr>
          <w:rFonts w:ascii="Times" w:eastAsia="Times New Roman" w:hAnsi="Times" w:cs="Times New Roman"/>
          <w:sz w:val="20"/>
          <w:szCs w:val="20"/>
        </w:rPr>
        <w:t>.</w:t>
      </w:r>
    </w:p>
    <w:p w14:paraId="17C2FD18" w14:textId="77777777"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Authenticates the End-User.</w:t>
      </w:r>
    </w:p>
    <w:p w14:paraId="2E742F16" w14:textId="77777777"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obtains End-User Consent/Authorization.</w:t>
      </w:r>
    </w:p>
    <w:p w14:paraId="3A3F1D64" w14:textId="77777777"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sends the End-User back to the Client with an Authorization Code.</w:t>
      </w:r>
    </w:p>
    <w:p w14:paraId="22574C70" w14:textId="77777777"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requests a response using the Authorization Code at the Token Endpoint.</w:t>
      </w:r>
    </w:p>
    <w:p w14:paraId="0A1C26A1" w14:textId="77777777"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receives a response that contains an ID Token and Access Token in the response body.</w:t>
      </w:r>
    </w:p>
    <w:p w14:paraId="75029BF8" w14:textId="7D092ABD" w:rsidR="00967408" w:rsidRPr="00967408" w:rsidRDefault="00967408" w:rsidP="00967408">
      <w:pPr>
        <w:numPr>
          <w:ilvl w:val="0"/>
          <w:numId w:val="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Client validates the </w:t>
      </w:r>
      <w:del w:id="28" w:author="Justin Richer" w:date="2013-11-08T17:06:00Z">
        <w:r w:rsidRPr="00967408" w:rsidDel="002A3E6B">
          <w:rPr>
            <w:rFonts w:ascii="Times" w:eastAsia="Times New Roman" w:hAnsi="Times" w:cs="Times New Roman"/>
            <w:sz w:val="20"/>
            <w:szCs w:val="20"/>
          </w:rPr>
          <w:delText xml:space="preserve">tokens </w:delText>
        </w:r>
      </w:del>
      <w:ins w:id="29" w:author="Justin Richer" w:date="2013-11-08T17:06:00Z">
        <w:r w:rsidR="002A3E6B">
          <w:rPr>
            <w:rFonts w:ascii="Times" w:eastAsia="Times New Roman" w:hAnsi="Times" w:cs="Times New Roman"/>
            <w:sz w:val="20"/>
            <w:szCs w:val="20"/>
          </w:rPr>
          <w:t xml:space="preserve">ID </w:t>
        </w:r>
        <w:commentRangeStart w:id="30"/>
        <w:r w:rsidR="002A3E6B">
          <w:rPr>
            <w:rFonts w:ascii="Times" w:eastAsia="Times New Roman" w:hAnsi="Times" w:cs="Times New Roman"/>
            <w:sz w:val="20"/>
            <w:szCs w:val="20"/>
          </w:rPr>
          <w:t>Token</w:t>
        </w:r>
        <w:commentRangeEnd w:id="30"/>
        <w:r w:rsidR="002A3E6B">
          <w:rPr>
            <w:rStyle w:val="CommentReference"/>
          </w:rPr>
          <w:commentReference w:id="30"/>
        </w:r>
        <w:r w:rsidR="002A3E6B" w:rsidRPr="00967408">
          <w:rPr>
            <w:rFonts w:ascii="Times" w:eastAsia="Times New Roman" w:hAnsi="Times" w:cs="Times New Roman"/>
            <w:sz w:val="20"/>
            <w:szCs w:val="20"/>
          </w:rPr>
          <w:t xml:space="preserve"> </w:t>
        </w:r>
      </w:ins>
      <w:r w:rsidRPr="00967408">
        <w:rPr>
          <w:rFonts w:ascii="Times" w:eastAsia="Times New Roman" w:hAnsi="Times" w:cs="Times New Roman"/>
          <w:sz w:val="20"/>
          <w:szCs w:val="20"/>
        </w:rPr>
        <w:t>and retrieves the End-User's subject identifier.</w:t>
      </w:r>
    </w:p>
    <w:p w14:paraId="00265CC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31" w:anchor="rfc.section.2.1.2" w:history="1">
        <w:r w:rsidR="00967408" w:rsidRPr="00967408">
          <w:rPr>
            <w:rFonts w:ascii="Times" w:eastAsia="Times New Roman" w:hAnsi="Times" w:cs="Times New Roman"/>
            <w:b/>
            <w:bCs/>
            <w:color w:val="0000FF"/>
            <w:kern w:val="36"/>
            <w:sz w:val="48"/>
            <w:szCs w:val="48"/>
            <w:u w:val="single"/>
          </w:rPr>
          <w:t>2.1.2.</w:t>
        </w:r>
      </w:hyperlink>
      <w:r w:rsidR="00967408" w:rsidRPr="00967408">
        <w:rPr>
          <w:rFonts w:ascii="Times" w:eastAsia="Times New Roman" w:hAnsi="Times" w:cs="Times New Roman"/>
          <w:b/>
          <w:bCs/>
          <w:kern w:val="36"/>
          <w:sz w:val="48"/>
          <w:szCs w:val="48"/>
        </w:rPr>
        <w:t xml:space="preserve"> </w:t>
      </w:r>
      <w:hyperlink r:id="rId232" w:anchor="AuthorizationEndpoint" w:history="1">
        <w:r w:rsidR="00967408" w:rsidRPr="00967408">
          <w:rPr>
            <w:rFonts w:ascii="Times" w:eastAsia="Times New Roman" w:hAnsi="Times" w:cs="Times New Roman"/>
            <w:b/>
            <w:bCs/>
            <w:color w:val="0000FF"/>
            <w:kern w:val="36"/>
            <w:sz w:val="48"/>
            <w:szCs w:val="48"/>
            <w:u w:val="single"/>
          </w:rPr>
          <w:t>Authorization Endpoint</w:t>
        </w:r>
      </w:hyperlink>
    </w:p>
    <w:p w14:paraId="5AC0FBB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Endpoint performs authentication of the End-User and requests authorization from the End-User to release information to an OpenID Connect Relying Party (Client). When an End-User accesses a Relying Party application that requires the End-User's identity and other information, it sends the User-Agent to the Authorization Server's Authorization Endpoint for authentication and authorization.</w:t>
      </w:r>
    </w:p>
    <w:p w14:paraId="38850CF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33" w:anchor="rfc.section.2.1.2.1" w:history="1">
        <w:r w:rsidR="00967408" w:rsidRPr="00967408">
          <w:rPr>
            <w:rFonts w:ascii="Times" w:eastAsia="Times New Roman" w:hAnsi="Times" w:cs="Times New Roman"/>
            <w:b/>
            <w:bCs/>
            <w:color w:val="0000FF"/>
            <w:kern w:val="36"/>
            <w:sz w:val="48"/>
            <w:szCs w:val="48"/>
            <w:u w:val="single"/>
          </w:rPr>
          <w:t>2.1.2.1.</w:t>
        </w:r>
      </w:hyperlink>
      <w:r w:rsidR="00967408" w:rsidRPr="00967408">
        <w:rPr>
          <w:rFonts w:ascii="Times" w:eastAsia="Times New Roman" w:hAnsi="Times" w:cs="Times New Roman"/>
          <w:b/>
          <w:bCs/>
          <w:kern w:val="36"/>
          <w:sz w:val="48"/>
          <w:szCs w:val="48"/>
        </w:rPr>
        <w:t xml:space="preserve"> </w:t>
      </w:r>
      <w:hyperlink r:id="rId234" w:anchor="AuthRequest" w:history="1">
        <w:r w:rsidR="00967408" w:rsidRPr="00967408">
          <w:rPr>
            <w:rFonts w:ascii="Times" w:eastAsia="Times New Roman" w:hAnsi="Times" w:cs="Times New Roman"/>
            <w:b/>
            <w:bCs/>
            <w:color w:val="0000FF"/>
            <w:kern w:val="36"/>
            <w:sz w:val="48"/>
            <w:szCs w:val="48"/>
            <w:u w:val="single"/>
          </w:rPr>
          <w:t>Authentication Request</w:t>
        </w:r>
      </w:hyperlink>
    </w:p>
    <w:p w14:paraId="634E7EFF" w14:textId="43A5747F"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When the Client wishes to authenticate the End-User, the Client sends an Authentication Request to the Authorization Endpoint. An Authentication Request is an OAuth 2.0 Authorization Request that requests that the End-User be authenticated by the Authorization Server</w:t>
      </w:r>
      <w:ins w:id="31" w:author="Justin Richer" w:date="2013-11-08T17:08:00Z">
        <w:r w:rsidR="002A3E6B">
          <w:rPr>
            <w:rFonts w:ascii="Times" w:hAnsi="Times" w:cs="Times New Roman"/>
            <w:sz w:val="20"/>
            <w:szCs w:val="20"/>
          </w:rPr>
          <w:t xml:space="preserve"> </w:t>
        </w:r>
        <w:commentRangeStart w:id="32"/>
        <w:r w:rsidR="002A3E6B">
          <w:rPr>
            <w:rFonts w:ascii="Times" w:hAnsi="Times" w:cs="Times New Roman"/>
            <w:sz w:val="20"/>
            <w:szCs w:val="20"/>
          </w:rPr>
          <w:t>and that the results of the authentication event be returned to the Client</w:t>
        </w:r>
      </w:ins>
      <w:commentRangeEnd w:id="32"/>
      <w:r w:rsidR="001A14CB">
        <w:rPr>
          <w:rStyle w:val="CommentReference"/>
        </w:rPr>
        <w:commentReference w:id="32"/>
      </w:r>
      <w:r w:rsidRPr="00967408">
        <w:rPr>
          <w:rFonts w:ascii="Times" w:hAnsi="Times" w:cs="Times New Roman"/>
          <w:sz w:val="20"/>
          <w:szCs w:val="20"/>
        </w:rPr>
        <w:t>.</w:t>
      </w:r>
    </w:p>
    <w:p w14:paraId="556AE9B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Communication with the Authorization Endpoint MUST utilize TLS. See </w:t>
      </w:r>
      <w:hyperlink r:id="rId235" w:anchor="TLSRequirements" w:history="1">
        <w:r w:rsidRPr="00967408">
          <w:rPr>
            <w:rFonts w:ascii="Times" w:hAnsi="Times" w:cs="Times New Roman"/>
            <w:color w:val="0000FF"/>
            <w:sz w:val="20"/>
            <w:szCs w:val="20"/>
            <w:u w:val="single"/>
          </w:rPr>
          <w:t>Section 15.17</w:t>
        </w:r>
      </w:hyperlink>
      <w:r w:rsidRPr="00967408">
        <w:rPr>
          <w:rFonts w:ascii="Times" w:hAnsi="Times" w:cs="Times New Roman"/>
          <w:sz w:val="20"/>
          <w:szCs w:val="20"/>
        </w:rPr>
        <w:t xml:space="preserve"> for more information on using TLS.</w:t>
      </w:r>
    </w:p>
    <w:p w14:paraId="019596C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Authorization Servers MUST support the use of the HTTP </w:t>
      </w:r>
      <w:r w:rsidRPr="00967408">
        <w:rPr>
          <w:rFonts w:ascii="Courier" w:hAnsi="Courier" w:cs="Courier"/>
          <w:sz w:val="20"/>
          <w:szCs w:val="20"/>
        </w:rPr>
        <w:t>GET</w:t>
      </w:r>
      <w:r w:rsidRPr="00967408">
        <w:rPr>
          <w:rFonts w:ascii="Times" w:hAnsi="Times" w:cs="Times New Roman"/>
          <w:sz w:val="20"/>
          <w:szCs w:val="20"/>
        </w:rPr>
        <w:t xml:space="preserve"> and </w:t>
      </w:r>
      <w:r w:rsidRPr="00967408">
        <w:rPr>
          <w:rFonts w:ascii="Courier" w:hAnsi="Courier" w:cs="Courier"/>
          <w:sz w:val="20"/>
          <w:szCs w:val="20"/>
        </w:rPr>
        <w:t>POST</w:t>
      </w:r>
      <w:r w:rsidRPr="00967408">
        <w:rPr>
          <w:rFonts w:ascii="Times" w:hAnsi="Times" w:cs="Times New Roman"/>
          <w:sz w:val="20"/>
          <w:szCs w:val="20"/>
        </w:rPr>
        <w:t xml:space="preserve"> methods defined in </w:t>
      </w:r>
      <w:hyperlink r:id="rId236" w:anchor="RFC2616" w:history="1">
        <w:r w:rsidRPr="00967408">
          <w:rPr>
            <w:rFonts w:ascii="Times" w:hAnsi="Times" w:cs="Times New Roman"/>
            <w:color w:val="0000FF"/>
            <w:sz w:val="20"/>
            <w:szCs w:val="20"/>
            <w:u w:val="single"/>
          </w:rPr>
          <w:t>RFC 2616</w:t>
        </w:r>
      </w:hyperlink>
      <w:r w:rsidRPr="00967408">
        <w:rPr>
          <w:rFonts w:ascii="Times" w:hAnsi="Times" w:cs="Times New Roman"/>
          <w:sz w:val="20"/>
          <w:szCs w:val="20"/>
        </w:rPr>
        <w:t xml:space="preserve"> </w:t>
      </w:r>
      <w:r w:rsidRPr="00967408">
        <w:rPr>
          <w:rFonts w:ascii="Times" w:hAnsi="Times" w:cs="Times New Roman"/>
          <w:i/>
          <w:iCs/>
          <w:sz w:val="20"/>
          <w:szCs w:val="20"/>
        </w:rPr>
        <w:t>[RFC2616]</w:t>
      </w:r>
      <w:r w:rsidRPr="00967408">
        <w:rPr>
          <w:rFonts w:ascii="Times" w:hAnsi="Times" w:cs="Times New Roman"/>
          <w:sz w:val="20"/>
          <w:szCs w:val="20"/>
        </w:rPr>
        <w:t xml:space="preserve"> at the Authorization Endpoint.</w:t>
      </w:r>
    </w:p>
    <w:p w14:paraId="62C5529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Clients MAY use the HTTP </w:t>
      </w:r>
      <w:r w:rsidRPr="00967408">
        <w:rPr>
          <w:rFonts w:ascii="Courier" w:hAnsi="Courier" w:cs="Courier"/>
          <w:sz w:val="20"/>
          <w:szCs w:val="20"/>
        </w:rPr>
        <w:t>GET</w:t>
      </w:r>
      <w:r w:rsidRPr="00967408">
        <w:rPr>
          <w:rFonts w:ascii="Times" w:hAnsi="Times" w:cs="Times New Roman"/>
          <w:sz w:val="20"/>
          <w:szCs w:val="20"/>
        </w:rPr>
        <w:t xml:space="preserve"> or </w:t>
      </w:r>
      <w:r w:rsidRPr="00967408">
        <w:rPr>
          <w:rFonts w:ascii="Courier" w:hAnsi="Courier" w:cs="Courier"/>
          <w:sz w:val="20"/>
          <w:szCs w:val="20"/>
        </w:rPr>
        <w:t>POST</w:t>
      </w:r>
      <w:r w:rsidRPr="00967408">
        <w:rPr>
          <w:rFonts w:ascii="Times" w:hAnsi="Times" w:cs="Times New Roman"/>
          <w:sz w:val="20"/>
          <w:szCs w:val="20"/>
        </w:rPr>
        <w:t xml:space="preserve"> methods to send the Authorization Request to the Authorization Server. If using the HTTP </w:t>
      </w:r>
      <w:r w:rsidRPr="00967408">
        <w:rPr>
          <w:rFonts w:ascii="Courier" w:hAnsi="Courier" w:cs="Courier"/>
          <w:sz w:val="20"/>
          <w:szCs w:val="20"/>
        </w:rPr>
        <w:t>GET</w:t>
      </w:r>
      <w:r w:rsidRPr="00967408">
        <w:rPr>
          <w:rFonts w:ascii="Times" w:hAnsi="Times" w:cs="Times New Roman"/>
          <w:sz w:val="20"/>
          <w:szCs w:val="20"/>
        </w:rPr>
        <w:t xml:space="preserve"> method, the request parameters are serialized using URI Query String Serialization, per </w:t>
      </w:r>
      <w:hyperlink r:id="rId237" w:anchor="QuerySerialization" w:history="1">
        <w:r w:rsidRPr="00967408">
          <w:rPr>
            <w:rFonts w:ascii="Times" w:hAnsi="Times" w:cs="Times New Roman"/>
            <w:color w:val="0000FF"/>
            <w:sz w:val="20"/>
            <w:szCs w:val="20"/>
            <w:u w:val="single"/>
          </w:rPr>
          <w:t>Section 12.1</w:t>
        </w:r>
      </w:hyperlink>
      <w:r w:rsidRPr="00967408">
        <w:rPr>
          <w:rFonts w:ascii="Times" w:hAnsi="Times" w:cs="Times New Roman"/>
          <w:sz w:val="20"/>
          <w:szCs w:val="20"/>
        </w:rPr>
        <w:t xml:space="preserve">. If using the HTTP </w:t>
      </w:r>
      <w:r w:rsidRPr="00967408">
        <w:rPr>
          <w:rFonts w:ascii="Courier" w:hAnsi="Courier" w:cs="Courier"/>
          <w:sz w:val="20"/>
          <w:szCs w:val="20"/>
        </w:rPr>
        <w:t>POST</w:t>
      </w:r>
      <w:r w:rsidRPr="00967408">
        <w:rPr>
          <w:rFonts w:ascii="Times" w:hAnsi="Times" w:cs="Times New Roman"/>
          <w:sz w:val="20"/>
          <w:szCs w:val="20"/>
        </w:rPr>
        <w:t xml:space="preserve"> method, the request parameters are serialized using Form Serialization, per </w:t>
      </w:r>
      <w:hyperlink r:id="rId238" w:anchor="FormSerialization" w:history="1">
        <w:r w:rsidRPr="00967408">
          <w:rPr>
            <w:rFonts w:ascii="Times" w:hAnsi="Times" w:cs="Times New Roman"/>
            <w:color w:val="0000FF"/>
            <w:sz w:val="20"/>
            <w:szCs w:val="20"/>
            <w:u w:val="single"/>
          </w:rPr>
          <w:t>Section 12.2</w:t>
        </w:r>
      </w:hyperlink>
      <w:r w:rsidRPr="00967408">
        <w:rPr>
          <w:rFonts w:ascii="Times" w:hAnsi="Times" w:cs="Times New Roman"/>
          <w:sz w:val="20"/>
          <w:szCs w:val="20"/>
        </w:rPr>
        <w:t>.</w:t>
      </w:r>
    </w:p>
    <w:p w14:paraId="46FD401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OpenID Connect uses the following OAuth 2.0 request parameters with the Authorization Code Flow:</w:t>
      </w:r>
    </w:p>
    <w:p w14:paraId="7C90BF9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scope</w:t>
      </w:r>
    </w:p>
    <w:p w14:paraId="5813131E" w14:textId="02AC6182"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w:t>
      </w:r>
      <w:ins w:id="33" w:author="Justin Richer" w:date="2013-11-08T20:10:00Z">
        <w:r w:rsidR="00727F62">
          <w:rPr>
            <w:rFonts w:ascii="Times" w:eastAsia="Times New Roman" w:hAnsi="Times" w:cs="Times New Roman"/>
            <w:sz w:val="20"/>
            <w:szCs w:val="20"/>
          </w:rPr>
          <w:t xml:space="preserve">Space-separated list of </w:t>
        </w:r>
      </w:ins>
      <w:r w:rsidRPr="00967408">
        <w:rPr>
          <w:rFonts w:ascii="Times" w:eastAsia="Times New Roman" w:hAnsi="Times" w:cs="Times New Roman"/>
          <w:sz w:val="20"/>
          <w:szCs w:val="20"/>
        </w:rPr>
        <w:t xml:space="preserve">OAuth 2.0 scope values. OpenID Connect requests MUST contain the </w:t>
      </w:r>
      <w:r w:rsidRPr="00967408">
        <w:rPr>
          <w:rFonts w:ascii="Courier" w:hAnsi="Courier" w:cs="Courier"/>
          <w:sz w:val="20"/>
          <w:szCs w:val="20"/>
        </w:rPr>
        <w:t>openid</w:t>
      </w:r>
      <w:r w:rsidRPr="00967408">
        <w:rPr>
          <w:rFonts w:ascii="Times" w:eastAsia="Times New Roman" w:hAnsi="Times" w:cs="Times New Roman"/>
          <w:sz w:val="20"/>
          <w:szCs w:val="20"/>
        </w:rPr>
        <w:t xml:space="preserve"> scope value. If the </w:t>
      </w:r>
      <w:r w:rsidRPr="00967408">
        <w:rPr>
          <w:rFonts w:ascii="Courier" w:hAnsi="Courier" w:cs="Courier"/>
          <w:sz w:val="20"/>
          <w:szCs w:val="20"/>
        </w:rPr>
        <w:t>openid</w:t>
      </w:r>
      <w:r w:rsidRPr="00967408">
        <w:rPr>
          <w:rFonts w:ascii="Times" w:eastAsia="Times New Roman" w:hAnsi="Times" w:cs="Times New Roman"/>
          <w:sz w:val="20"/>
          <w:szCs w:val="20"/>
        </w:rPr>
        <w:t xml:space="preserve"> scope value is not present, the behavior is </w:t>
      </w:r>
      <w:commentRangeStart w:id="34"/>
      <w:del w:id="35" w:author="Justin Richer" w:date="2013-11-08T20:10:00Z">
        <w:r w:rsidRPr="00967408" w:rsidDel="00727F62">
          <w:rPr>
            <w:rFonts w:ascii="Times" w:eastAsia="Times New Roman" w:hAnsi="Times" w:cs="Times New Roman"/>
            <w:sz w:val="20"/>
            <w:szCs w:val="20"/>
          </w:rPr>
          <w:delText xml:space="preserve">entirely </w:delText>
        </w:r>
      </w:del>
      <w:commentRangeEnd w:id="34"/>
      <w:r w:rsidR="001A14CB">
        <w:rPr>
          <w:rStyle w:val="CommentReference"/>
        </w:rPr>
        <w:commentReference w:id="34"/>
      </w:r>
      <w:r w:rsidRPr="00967408">
        <w:rPr>
          <w:rFonts w:ascii="Times" w:eastAsia="Times New Roman" w:hAnsi="Times" w:cs="Times New Roman"/>
          <w:sz w:val="20"/>
          <w:szCs w:val="20"/>
        </w:rPr>
        <w:t xml:space="preserve">unspecified. Other scope values MAY be present. See Sections </w:t>
      </w:r>
      <w:hyperlink r:id="rId239" w:anchor="ScopeClaims" w:history="1">
        <w:r w:rsidRPr="00967408">
          <w:rPr>
            <w:rFonts w:ascii="Times" w:eastAsia="Times New Roman" w:hAnsi="Times" w:cs="Times New Roman"/>
            <w:color w:val="0000FF"/>
            <w:sz w:val="20"/>
            <w:szCs w:val="20"/>
            <w:u w:val="single"/>
          </w:rPr>
          <w:t>4.1</w:t>
        </w:r>
      </w:hyperlink>
      <w:r w:rsidRPr="00967408">
        <w:rPr>
          <w:rFonts w:ascii="Times" w:eastAsia="Times New Roman" w:hAnsi="Times" w:cs="Times New Roman"/>
          <w:sz w:val="20"/>
          <w:szCs w:val="20"/>
        </w:rPr>
        <w:t xml:space="preserve"> and </w:t>
      </w:r>
      <w:hyperlink r:id="rId240" w:anchor="OfflineAccess" w:history="1">
        <w:r w:rsidRPr="00967408">
          <w:rPr>
            <w:rFonts w:ascii="Times" w:eastAsia="Times New Roman" w:hAnsi="Times" w:cs="Times New Roman"/>
            <w:color w:val="0000FF"/>
            <w:sz w:val="20"/>
            <w:szCs w:val="20"/>
            <w:u w:val="single"/>
          </w:rPr>
          <w:t>10</w:t>
        </w:r>
      </w:hyperlink>
      <w:r w:rsidRPr="00967408">
        <w:rPr>
          <w:rFonts w:ascii="Times" w:eastAsia="Times New Roman" w:hAnsi="Times" w:cs="Times New Roman"/>
          <w:sz w:val="20"/>
          <w:szCs w:val="20"/>
        </w:rPr>
        <w:t xml:space="preserve"> for additional scope values defined by this specification.</w:t>
      </w:r>
    </w:p>
    <w:p w14:paraId="6ED14B2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response_type</w:t>
      </w:r>
    </w:p>
    <w:p w14:paraId="6E3BF3AC" w14:textId="6076B4F3"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w:t>
      </w:r>
      <w:ins w:id="36" w:author="Justin Richer" w:date="2013-11-08T20:13:00Z">
        <w:r w:rsidR="00727F62">
          <w:rPr>
            <w:rFonts w:ascii="Times" w:eastAsia="Times New Roman" w:hAnsi="Times" w:cs="Times New Roman"/>
            <w:sz w:val="20"/>
            <w:szCs w:val="20"/>
          </w:rPr>
          <w:t xml:space="preserve">Value </w:t>
        </w:r>
      </w:ins>
      <w:ins w:id="37" w:author="Justin Richer" w:date="2013-11-08T20:11:00Z">
        <w:r w:rsidR="00727F62">
          <w:rPr>
            <w:rFonts w:ascii="Times" w:eastAsia="Times New Roman" w:hAnsi="Times" w:cs="Times New Roman"/>
            <w:sz w:val="20"/>
            <w:szCs w:val="20"/>
          </w:rPr>
          <w:t xml:space="preserve">MUST be </w:t>
        </w:r>
      </w:ins>
      <w:ins w:id="38" w:author="Justin Richer" w:date="2013-11-08T20:13:00Z">
        <w:r w:rsidR="00727F62">
          <w:rPr>
            <w:rFonts w:ascii="Times" w:eastAsia="Times New Roman" w:hAnsi="Times" w:cs="Times New Roman"/>
            <w:sz w:val="20"/>
            <w:szCs w:val="20"/>
          </w:rPr>
          <w:t xml:space="preserve">set to </w:t>
        </w:r>
      </w:ins>
      <w:ins w:id="39" w:author="Justin Richer" w:date="2013-11-08T20:11:00Z">
        <w:r w:rsidR="00727F62">
          <w:rPr>
            <w:rFonts w:ascii="Times" w:eastAsia="Times New Roman" w:hAnsi="Times" w:cs="Times New Roman"/>
            <w:sz w:val="20"/>
            <w:szCs w:val="20"/>
          </w:rPr>
          <w:t>“</w:t>
        </w:r>
        <w:commentRangeStart w:id="40"/>
        <w:commentRangeStart w:id="41"/>
        <w:r w:rsidR="00727F62">
          <w:rPr>
            <w:rFonts w:ascii="Times" w:eastAsia="Times New Roman" w:hAnsi="Times" w:cs="Times New Roman"/>
            <w:sz w:val="20"/>
            <w:szCs w:val="20"/>
          </w:rPr>
          <w:t>code</w:t>
        </w:r>
      </w:ins>
      <w:commentRangeEnd w:id="40"/>
      <w:ins w:id="42" w:author="Justin Richer" w:date="2013-11-08T20:13:00Z">
        <w:r w:rsidR="00727F62">
          <w:rPr>
            <w:rStyle w:val="CommentReference"/>
          </w:rPr>
          <w:commentReference w:id="40"/>
        </w:r>
      </w:ins>
      <w:commentRangeEnd w:id="41"/>
      <w:r w:rsidR="0037733C">
        <w:rPr>
          <w:rStyle w:val="CommentReference"/>
        </w:rPr>
        <w:commentReference w:id="41"/>
      </w:r>
      <w:ins w:id="43" w:author="Justin Richer" w:date="2013-11-08T20:11:00Z">
        <w:r w:rsidR="00727F62">
          <w:rPr>
            <w:rFonts w:ascii="Times" w:eastAsia="Times New Roman" w:hAnsi="Times" w:cs="Times New Roman"/>
            <w:sz w:val="20"/>
            <w:szCs w:val="20"/>
          </w:rPr>
          <w:t xml:space="preserve">”. </w:t>
        </w:r>
      </w:ins>
      <w:del w:id="44" w:author="Justin Richer" w:date="2013-11-08T20:13:00Z">
        <w:r w:rsidRPr="00967408" w:rsidDel="00727F62">
          <w:rPr>
            <w:rFonts w:ascii="Times" w:eastAsia="Times New Roman" w:hAnsi="Times" w:cs="Times New Roman"/>
            <w:sz w:val="20"/>
            <w:szCs w:val="20"/>
          </w:rPr>
          <w:delText>OAuth 2.0 registered Response Type value that determines the authorization processing flow to be used, including what parameters are returned from the endpoints used.</w:delText>
        </w:r>
      </w:del>
      <w:del w:id="45" w:author="Justin Richer" w:date="2013-11-08T20:11:00Z">
        <w:r w:rsidRPr="00967408" w:rsidDel="00727F62">
          <w:rPr>
            <w:rFonts w:ascii="Times" w:eastAsia="Times New Roman" w:hAnsi="Times" w:cs="Times New Roman"/>
            <w:sz w:val="20"/>
            <w:szCs w:val="20"/>
          </w:rPr>
          <w:delText xml:space="preserve"> When using the Authorization Code Flow, this value is </w:delText>
        </w:r>
        <w:r w:rsidRPr="00967408" w:rsidDel="00727F62">
          <w:rPr>
            <w:rFonts w:ascii="Courier" w:hAnsi="Courier" w:cs="Courier"/>
            <w:sz w:val="20"/>
            <w:szCs w:val="20"/>
          </w:rPr>
          <w:delText>code</w:delText>
        </w:r>
        <w:r w:rsidRPr="00967408" w:rsidDel="00727F62">
          <w:rPr>
            <w:rFonts w:ascii="Times" w:eastAsia="Times New Roman" w:hAnsi="Times" w:cs="Times New Roman"/>
            <w:sz w:val="20"/>
            <w:szCs w:val="20"/>
          </w:rPr>
          <w:delText>.</w:delText>
        </w:r>
      </w:del>
    </w:p>
    <w:p w14:paraId="0D0000C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client_id</w:t>
      </w:r>
    </w:p>
    <w:p w14:paraId="542B80E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OAuth 2.0 Client Identifier.</w:t>
      </w:r>
    </w:p>
    <w:p w14:paraId="23FDF6B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redirect_uri</w:t>
      </w:r>
    </w:p>
    <w:p w14:paraId="60EF870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Redirection URI to which the response will be sent. This URI MUST exactly match one of the Redirection URI values for the Client pre-registered at the OpenID Provider, with the matching performed as described in Section 6.2.1 of </w:t>
      </w:r>
      <w:hyperlink r:id="rId241" w:anchor="RFC3986" w:history="1">
        <w:r w:rsidRPr="00967408">
          <w:rPr>
            <w:rFonts w:ascii="Times" w:eastAsia="Times New Roman" w:hAnsi="Times" w:cs="Times New Roman"/>
            <w:color w:val="0000FF"/>
            <w:sz w:val="20"/>
            <w:szCs w:val="20"/>
            <w:u w:val="single"/>
          </w:rPr>
          <w:t>[RFC3986]</w:t>
        </w:r>
      </w:hyperlink>
      <w:r w:rsidRPr="00967408">
        <w:rPr>
          <w:rFonts w:ascii="Times" w:eastAsia="Times New Roman" w:hAnsi="Times" w:cs="Times New Roman"/>
          <w:sz w:val="20"/>
          <w:szCs w:val="20"/>
        </w:rPr>
        <w:t xml:space="preserve"> (Simple String Comparison). When using this flow, the Redirection URI SHOULD use the </w:t>
      </w:r>
      <w:r w:rsidRPr="00967408">
        <w:rPr>
          <w:rFonts w:ascii="Courier" w:hAnsi="Courier" w:cs="Courier"/>
          <w:sz w:val="20"/>
          <w:szCs w:val="20"/>
        </w:rPr>
        <w:t>https</w:t>
      </w:r>
      <w:r w:rsidRPr="00967408">
        <w:rPr>
          <w:rFonts w:ascii="Times" w:eastAsia="Times New Roman" w:hAnsi="Times" w:cs="Times New Roman"/>
          <w:sz w:val="20"/>
          <w:szCs w:val="20"/>
        </w:rPr>
        <w:t xml:space="preserve"> scheme; however, it MAY use the </w:t>
      </w:r>
      <w:r w:rsidRPr="00967408">
        <w:rPr>
          <w:rFonts w:ascii="Courier" w:hAnsi="Courier" w:cs="Courier"/>
          <w:sz w:val="20"/>
          <w:szCs w:val="20"/>
        </w:rPr>
        <w:t>http</w:t>
      </w:r>
      <w:r w:rsidRPr="00967408">
        <w:rPr>
          <w:rFonts w:ascii="Times" w:eastAsia="Times New Roman" w:hAnsi="Times" w:cs="Times New Roman"/>
          <w:sz w:val="20"/>
          <w:szCs w:val="20"/>
        </w:rPr>
        <w:t xml:space="preserve"> scheme, provided that the Client Type is </w:t>
      </w:r>
      <w:r w:rsidRPr="00967408">
        <w:rPr>
          <w:rFonts w:ascii="Courier" w:hAnsi="Courier" w:cs="Courier"/>
          <w:sz w:val="20"/>
          <w:szCs w:val="20"/>
        </w:rPr>
        <w:t>confidential</w:t>
      </w:r>
      <w:r w:rsidRPr="00967408">
        <w:rPr>
          <w:rFonts w:ascii="Times" w:eastAsia="Times New Roman" w:hAnsi="Times" w:cs="Times New Roman"/>
          <w:sz w:val="20"/>
          <w:szCs w:val="20"/>
        </w:rPr>
        <w:t xml:space="preserve">, as defined in Section 2.1 of OAuth 2.0, and provided the OP allows the use of </w:t>
      </w:r>
      <w:r w:rsidRPr="00967408">
        <w:rPr>
          <w:rFonts w:ascii="Courier" w:hAnsi="Courier" w:cs="Courier"/>
          <w:sz w:val="20"/>
          <w:szCs w:val="20"/>
        </w:rPr>
        <w:t>http</w:t>
      </w:r>
      <w:r w:rsidRPr="00967408">
        <w:rPr>
          <w:rFonts w:ascii="Times" w:eastAsia="Times New Roman" w:hAnsi="Times" w:cs="Times New Roman"/>
          <w:sz w:val="20"/>
          <w:szCs w:val="20"/>
        </w:rPr>
        <w:t xml:space="preserve"> Redirection URIs in this </w:t>
      </w:r>
      <w:commentRangeStart w:id="46"/>
      <w:r w:rsidRPr="00967408">
        <w:rPr>
          <w:rFonts w:ascii="Times" w:eastAsia="Times New Roman" w:hAnsi="Times" w:cs="Times New Roman"/>
          <w:sz w:val="20"/>
          <w:szCs w:val="20"/>
        </w:rPr>
        <w:t>case</w:t>
      </w:r>
      <w:commentRangeEnd w:id="46"/>
      <w:r w:rsidR="00727F62">
        <w:rPr>
          <w:rStyle w:val="CommentReference"/>
        </w:rPr>
        <w:commentReference w:id="46"/>
      </w:r>
      <w:r w:rsidRPr="00967408">
        <w:rPr>
          <w:rFonts w:ascii="Times" w:eastAsia="Times New Roman" w:hAnsi="Times" w:cs="Times New Roman"/>
          <w:sz w:val="20"/>
          <w:szCs w:val="20"/>
        </w:rPr>
        <w:t>.</w:t>
      </w:r>
    </w:p>
    <w:p w14:paraId="601CE81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state</w:t>
      </w:r>
    </w:p>
    <w:p w14:paraId="5001C467" w14:textId="2373C900"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RECOMMENDED. Opaque value used to maintain state between the request and the callback. Typically, Cross-Site Request Forgery (CSRF, XSRF) mitigation is done by </w:t>
      </w:r>
      <w:del w:id="47" w:author="Justin Richer" w:date="2013-11-08T20:22:00Z">
        <w:r w:rsidRPr="00967408" w:rsidDel="00226509">
          <w:rPr>
            <w:rFonts w:ascii="Times" w:eastAsia="Times New Roman" w:hAnsi="Times" w:cs="Times New Roman"/>
            <w:sz w:val="20"/>
            <w:szCs w:val="20"/>
          </w:rPr>
          <w:delText xml:space="preserve">cryptographically </w:delText>
        </w:r>
      </w:del>
      <w:r w:rsidRPr="00967408">
        <w:rPr>
          <w:rFonts w:ascii="Times" w:eastAsia="Times New Roman" w:hAnsi="Times" w:cs="Times New Roman"/>
          <w:sz w:val="20"/>
          <w:szCs w:val="20"/>
        </w:rPr>
        <w:t xml:space="preserve">binding the value of this parameter with the browser </w:t>
      </w:r>
      <w:del w:id="48" w:author="Justin Richer" w:date="2013-11-08T20:22:00Z">
        <w:r w:rsidRPr="00967408" w:rsidDel="00226509">
          <w:rPr>
            <w:rFonts w:ascii="Times" w:eastAsia="Times New Roman" w:hAnsi="Times" w:cs="Times New Roman"/>
            <w:sz w:val="20"/>
            <w:szCs w:val="20"/>
          </w:rPr>
          <w:delText>cookie</w:delText>
        </w:r>
      </w:del>
      <w:commentRangeStart w:id="49"/>
      <w:ins w:id="50" w:author="Justin Richer" w:date="2013-11-08T20:22:00Z">
        <w:r w:rsidR="00226509">
          <w:rPr>
            <w:rFonts w:ascii="Times" w:eastAsia="Times New Roman" w:hAnsi="Times" w:cs="Times New Roman"/>
            <w:sz w:val="20"/>
            <w:szCs w:val="20"/>
          </w:rPr>
          <w:t>session (such as by cryptographically binding it with a browser cookie)</w:t>
        </w:r>
      </w:ins>
      <w:commentRangeEnd w:id="49"/>
      <w:r w:rsidR="00187299">
        <w:rPr>
          <w:rStyle w:val="CommentReference"/>
        </w:rPr>
        <w:commentReference w:id="49"/>
      </w:r>
      <w:r w:rsidRPr="00967408">
        <w:rPr>
          <w:rFonts w:ascii="Times" w:eastAsia="Times New Roman" w:hAnsi="Times" w:cs="Times New Roman"/>
          <w:sz w:val="20"/>
          <w:szCs w:val="20"/>
        </w:rPr>
        <w:t>.</w:t>
      </w:r>
    </w:p>
    <w:p w14:paraId="6ED886C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also uses the following OAuth 2.0 request parameter, which is defined in </w:t>
      </w:r>
      <w:hyperlink r:id="rId242"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w:t>
      </w:r>
    </w:p>
    <w:p w14:paraId="03B72E3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response_mode</w:t>
      </w:r>
    </w:p>
    <w:p w14:paraId="257527E3" w14:textId="4E2C0BA0"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Informs the Authorization Server of the mechanism to be used when returning parameters from the Authorization Endpoint. This use of this parameter is NOT RECOMMENDED when the Response Mode that would be requested is the default mode specified for the Response Type.</w:t>
      </w:r>
      <w:ins w:id="51" w:author="Justin Richer" w:date="2013-11-08T20:23:00Z">
        <w:r w:rsidR="00226509">
          <w:rPr>
            <w:rFonts w:ascii="Times" w:eastAsia="Times New Roman" w:hAnsi="Times" w:cs="Times New Roman"/>
            <w:sz w:val="20"/>
            <w:szCs w:val="20"/>
          </w:rPr>
          <w:t xml:space="preserve"> </w:t>
        </w:r>
        <w:commentRangeStart w:id="52"/>
        <w:r w:rsidR="00226509">
          <w:rPr>
            <w:rFonts w:ascii="Times" w:eastAsia="Times New Roman" w:hAnsi="Times" w:cs="Times New Roman"/>
            <w:sz w:val="20"/>
            <w:szCs w:val="20"/>
          </w:rPr>
          <w:t>The default Response Mode for the Response Type of “code” is …</w:t>
        </w:r>
      </w:ins>
      <w:commentRangeEnd w:id="52"/>
      <w:r w:rsidR="00685329">
        <w:rPr>
          <w:rStyle w:val="CommentReference"/>
        </w:rPr>
        <w:commentReference w:id="52"/>
      </w:r>
    </w:p>
    <w:p w14:paraId="1A87E78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This specification also defines the following request parameters:</w:t>
      </w:r>
    </w:p>
    <w:p w14:paraId="6AC9615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nonce</w:t>
      </w:r>
    </w:p>
    <w:p w14:paraId="4AA7E46D" w14:textId="09193991"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String value used to associate a Client session with an ID Token, and to mitigate replay attacks. The value is passed through unmodified from the Authorization Request to the ID Token. Sufficient entropy MUST be present in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values </w:t>
      </w:r>
      <w:commentRangeStart w:id="53"/>
      <w:ins w:id="54" w:author="Justin Richer" w:date="2013-11-08T20:24:00Z">
        <w:r w:rsidR="00226509">
          <w:rPr>
            <w:rFonts w:ascii="Times" w:eastAsia="Times New Roman" w:hAnsi="Times" w:cs="Times New Roman"/>
            <w:sz w:val="20"/>
            <w:szCs w:val="20"/>
          </w:rPr>
          <w:t xml:space="preserve">in order </w:t>
        </w:r>
      </w:ins>
      <w:commentRangeEnd w:id="53"/>
      <w:r w:rsidR="00F8259E">
        <w:rPr>
          <w:rStyle w:val="CommentReference"/>
        </w:rPr>
        <w:commentReference w:id="53"/>
      </w:r>
      <w:del w:id="55" w:author="Justin Richer" w:date="2013-11-08T20:24:00Z">
        <w:r w:rsidRPr="00967408" w:rsidDel="00226509">
          <w:rPr>
            <w:rFonts w:ascii="Times" w:eastAsia="Times New Roman" w:hAnsi="Times" w:cs="Times New Roman"/>
            <w:sz w:val="20"/>
            <w:szCs w:val="20"/>
          </w:rPr>
          <w:delText xml:space="preserve">used </w:delText>
        </w:r>
      </w:del>
      <w:r w:rsidRPr="00967408">
        <w:rPr>
          <w:rFonts w:ascii="Times" w:eastAsia="Times New Roman" w:hAnsi="Times" w:cs="Times New Roman"/>
          <w:sz w:val="20"/>
          <w:szCs w:val="20"/>
        </w:rPr>
        <w:t xml:space="preserve">to prevent attackers from guessing values. </w:t>
      </w:r>
      <w:del w:id="56" w:author="Justin Richer" w:date="2013-11-08T20:25:00Z">
        <w:r w:rsidRPr="00967408" w:rsidDel="00226509">
          <w:rPr>
            <w:rFonts w:ascii="Times" w:eastAsia="Times New Roman" w:hAnsi="Times" w:cs="Times New Roman"/>
            <w:sz w:val="20"/>
            <w:szCs w:val="20"/>
          </w:rPr>
          <w:delText xml:space="preserve">One method to achieve this is to store a random value as a signed session cookie, and pass the value in the </w:delText>
        </w:r>
        <w:r w:rsidRPr="00967408" w:rsidDel="00226509">
          <w:rPr>
            <w:rFonts w:ascii="Courier" w:hAnsi="Courier" w:cs="Courier"/>
            <w:sz w:val="20"/>
            <w:szCs w:val="20"/>
          </w:rPr>
          <w:delText>nonce</w:delText>
        </w:r>
        <w:r w:rsidRPr="00967408" w:rsidDel="00226509">
          <w:rPr>
            <w:rFonts w:ascii="Times" w:eastAsia="Times New Roman" w:hAnsi="Times" w:cs="Times New Roman"/>
            <w:sz w:val="20"/>
            <w:szCs w:val="20"/>
          </w:rPr>
          <w:delText xml:space="preserve"> parameter. In that case, the </w:delText>
        </w:r>
        <w:r w:rsidRPr="00967408" w:rsidDel="00226509">
          <w:rPr>
            <w:rFonts w:ascii="Courier" w:hAnsi="Courier" w:cs="Courier"/>
            <w:sz w:val="20"/>
            <w:szCs w:val="20"/>
          </w:rPr>
          <w:delText>nonce</w:delText>
        </w:r>
        <w:r w:rsidRPr="00967408" w:rsidDel="00226509">
          <w:rPr>
            <w:rFonts w:ascii="Times" w:eastAsia="Times New Roman" w:hAnsi="Times" w:cs="Times New Roman"/>
            <w:sz w:val="20"/>
            <w:szCs w:val="20"/>
          </w:rPr>
          <w:delText xml:space="preserve"> in the returned ID Token can be compared to the signed session cookie to detect ID Token replay by third parties.</w:delText>
        </w:r>
      </w:del>
      <w:ins w:id="57" w:author="Justin Richer" w:date="2013-11-08T20:25:00Z">
        <w:r w:rsidR="00226509">
          <w:rPr>
            <w:rFonts w:ascii="Times" w:eastAsia="Times New Roman" w:hAnsi="Times" w:cs="Times New Roman"/>
            <w:sz w:val="20"/>
            <w:szCs w:val="20"/>
          </w:rPr>
          <w:t>See the implementor’s note on validating nonce values in section (foo).</w:t>
        </w:r>
      </w:ins>
    </w:p>
    <w:p w14:paraId="25F30ED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display</w:t>
      </w:r>
    </w:p>
    <w:p w14:paraId="788C9DB3" w14:textId="3E66CCF5"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ASCII string value that specifies how the Authorization Server displays the authentication and consent user interface pages to the End-User. </w:t>
      </w:r>
      <w:commentRangeStart w:id="58"/>
      <w:ins w:id="59" w:author="Justin Richer" w:date="2013-11-08T20:29:00Z">
        <w:r w:rsidR="00B65230">
          <w:rPr>
            <w:rFonts w:ascii="Times" w:eastAsia="Times New Roman" w:hAnsi="Times" w:cs="Times New Roman"/>
            <w:sz w:val="20"/>
            <w:szCs w:val="20"/>
          </w:rPr>
          <w:t>The</w:t>
        </w:r>
      </w:ins>
      <w:commentRangeEnd w:id="58"/>
      <w:ins w:id="60" w:author="Justin Richer" w:date="2013-11-08T20:30:00Z">
        <w:r w:rsidR="00B65230">
          <w:rPr>
            <w:rStyle w:val="CommentReference"/>
          </w:rPr>
          <w:commentReference w:id="58"/>
        </w:r>
      </w:ins>
      <w:ins w:id="61" w:author="Justin Richer" w:date="2013-11-08T20:29:00Z">
        <w:r w:rsidR="00B65230">
          <w:rPr>
            <w:rFonts w:ascii="Times" w:eastAsia="Times New Roman" w:hAnsi="Times" w:cs="Times New Roman"/>
            <w:sz w:val="20"/>
            <w:szCs w:val="20"/>
          </w:rPr>
          <w:t xml:space="preserve"> Authorization Server MAY attempt to detect the capabilities of the User Agent and present an appropriate display. </w:t>
        </w:r>
      </w:ins>
      <w:r w:rsidRPr="00967408">
        <w:rPr>
          <w:rFonts w:ascii="Times" w:eastAsia="Times New Roman" w:hAnsi="Times" w:cs="Times New Roman"/>
          <w:sz w:val="20"/>
          <w:szCs w:val="20"/>
        </w:rPr>
        <w:t xml:space="preserve">The defined values are: </w:t>
      </w:r>
    </w:p>
    <w:p w14:paraId="458ACF3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page</w:t>
      </w:r>
    </w:p>
    <w:p w14:paraId="793B6BA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Authorization Server SHOULD display authentication and consent UI consistent with a full User-Agent page view. If the display parameter is not specified this is the default display mode.</w:t>
      </w:r>
    </w:p>
    <w:p w14:paraId="779EED1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popup</w:t>
      </w:r>
    </w:p>
    <w:p w14:paraId="26FA875D" w14:textId="2FC23B21"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Authorization Server SHOULD display authentication and consent UI consistent with a popup User-Agent window. The popup User-Agent window SHOULD </w:t>
      </w:r>
      <w:del w:id="62" w:author="Justin Richer" w:date="2013-11-08T20:27:00Z">
        <w:r w:rsidRPr="00967408" w:rsidDel="00B65230">
          <w:rPr>
            <w:rFonts w:ascii="Times" w:eastAsia="Times New Roman" w:hAnsi="Times" w:cs="Times New Roman"/>
            <w:sz w:val="20"/>
            <w:szCs w:val="20"/>
          </w:rPr>
          <w:delText>be 450 pixels wide and 500 pixels tall</w:delText>
        </w:r>
      </w:del>
      <w:ins w:id="63" w:author="Justin Richer" w:date="2013-11-08T20:27:00Z">
        <w:r w:rsidR="00B65230">
          <w:rPr>
            <w:rFonts w:ascii="Times" w:eastAsia="Times New Roman" w:hAnsi="Times" w:cs="Times New Roman"/>
            <w:sz w:val="20"/>
            <w:szCs w:val="20"/>
          </w:rPr>
          <w:t>take up no more than 75% of the display screen</w:t>
        </w:r>
      </w:ins>
      <w:r w:rsidRPr="00967408">
        <w:rPr>
          <w:rFonts w:ascii="Times" w:eastAsia="Times New Roman" w:hAnsi="Times" w:cs="Times New Roman"/>
          <w:sz w:val="20"/>
          <w:szCs w:val="20"/>
        </w:rPr>
        <w:t>.</w:t>
      </w:r>
    </w:p>
    <w:p w14:paraId="7427C5E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touch</w:t>
      </w:r>
    </w:p>
    <w:p w14:paraId="34E16925" w14:textId="47192E4D"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Authorization Server SHOULD display authentication and consent UI consistent with a device that leverages a touch interface. </w:t>
      </w:r>
      <w:del w:id="64" w:author="Justin Richer" w:date="2013-11-08T20:31:00Z">
        <w:r w:rsidRPr="00967408" w:rsidDel="00B65230">
          <w:rPr>
            <w:rFonts w:ascii="Times" w:eastAsia="Times New Roman" w:hAnsi="Times" w:cs="Times New Roman"/>
            <w:sz w:val="20"/>
            <w:szCs w:val="20"/>
          </w:rPr>
          <w:delText>The Authorization Server MAY attempt to detect the touch device and further customize the interface.</w:delText>
        </w:r>
      </w:del>
    </w:p>
    <w:p w14:paraId="468B8C1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wap</w:t>
      </w:r>
    </w:p>
    <w:p w14:paraId="7289BAB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Authorization Server SHOULD display authentication and consent UI consistent with a "feature phone" type display.</w:t>
      </w:r>
    </w:p>
    <w:p w14:paraId="28CD34C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prompt</w:t>
      </w:r>
    </w:p>
    <w:p w14:paraId="636EB3F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Space delimited, case sensitive list of ASCII string values that specifies whether the Authorization Server prompts the End-User for reauthentication and consent. The defined values are: </w:t>
      </w:r>
    </w:p>
    <w:p w14:paraId="28FA3C3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none</w:t>
      </w:r>
    </w:p>
    <w:p w14:paraId="22E4894F" w14:textId="2BA3E523"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Authorization Server MUST NOT display any authentication or consent user interface pages. An error is returned if an End-User is not already authenticated or the Client does not have pre-configured consent for the requested Claims or does not fulfill other conditions for processing</w:t>
      </w:r>
      <w:ins w:id="65" w:author="Justin Richer" w:date="2013-11-08T20:32:00Z">
        <w:r w:rsidR="001C6EDF">
          <w:rPr>
            <w:rFonts w:ascii="Times" w:eastAsia="Times New Roman" w:hAnsi="Times" w:cs="Times New Roman"/>
            <w:sz w:val="20"/>
            <w:szCs w:val="20"/>
          </w:rPr>
          <w:t xml:space="preserve"> the request</w:t>
        </w:r>
      </w:ins>
      <w:r w:rsidRPr="00967408">
        <w:rPr>
          <w:rFonts w:ascii="Times" w:eastAsia="Times New Roman" w:hAnsi="Times" w:cs="Times New Roman"/>
          <w:sz w:val="20"/>
          <w:szCs w:val="20"/>
        </w:rPr>
        <w:t xml:space="preserve">. The error code will typically be </w:t>
      </w:r>
      <w:r w:rsidRPr="00967408">
        <w:rPr>
          <w:rFonts w:ascii="Courier" w:hAnsi="Courier" w:cs="Courier"/>
          <w:sz w:val="20"/>
          <w:szCs w:val="20"/>
        </w:rPr>
        <w:t>login_required</w:t>
      </w:r>
      <w:r w:rsidRPr="00967408">
        <w:rPr>
          <w:rFonts w:ascii="Times" w:eastAsia="Times New Roman" w:hAnsi="Times" w:cs="Times New Roman"/>
          <w:sz w:val="20"/>
          <w:szCs w:val="20"/>
        </w:rPr>
        <w:t xml:space="preserve">, </w:t>
      </w:r>
      <w:r w:rsidRPr="00967408">
        <w:rPr>
          <w:rFonts w:ascii="Courier" w:hAnsi="Courier" w:cs="Courier"/>
          <w:sz w:val="20"/>
          <w:szCs w:val="20"/>
        </w:rPr>
        <w:t>interaction_required</w:t>
      </w:r>
      <w:r w:rsidRPr="00967408">
        <w:rPr>
          <w:rFonts w:ascii="Times" w:eastAsia="Times New Roman" w:hAnsi="Times" w:cs="Times New Roman"/>
          <w:sz w:val="20"/>
          <w:szCs w:val="20"/>
        </w:rPr>
        <w:t xml:space="preserve">, or another code defined in </w:t>
      </w:r>
      <w:hyperlink r:id="rId243"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This can be used as a method to check for existing authentication and/or consent.</w:t>
      </w:r>
    </w:p>
    <w:p w14:paraId="34745D3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login</w:t>
      </w:r>
    </w:p>
    <w:p w14:paraId="6F27CAD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Authorization Server SHOULD prompt the End-User for reauthentication. If it cannot reauthenticate the End-User, it MUST return an </w:t>
      </w:r>
      <w:commentRangeStart w:id="66"/>
      <w:r w:rsidRPr="00967408">
        <w:rPr>
          <w:rFonts w:ascii="Times" w:eastAsia="Times New Roman" w:hAnsi="Times" w:cs="Times New Roman"/>
          <w:sz w:val="20"/>
          <w:szCs w:val="20"/>
        </w:rPr>
        <w:t>error</w:t>
      </w:r>
      <w:commentRangeEnd w:id="66"/>
      <w:r w:rsidR="001C6EDF">
        <w:rPr>
          <w:rStyle w:val="CommentReference"/>
        </w:rPr>
        <w:commentReference w:id="66"/>
      </w:r>
      <w:r w:rsidRPr="00967408">
        <w:rPr>
          <w:rFonts w:ascii="Times" w:eastAsia="Times New Roman" w:hAnsi="Times" w:cs="Times New Roman"/>
          <w:sz w:val="20"/>
          <w:szCs w:val="20"/>
        </w:rPr>
        <w:t>.</w:t>
      </w:r>
    </w:p>
    <w:p w14:paraId="649D49C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consent</w:t>
      </w:r>
    </w:p>
    <w:p w14:paraId="0123856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Authorization Server SHOULD prompt the End-User for consent before returning information to the Client.</w:t>
      </w:r>
    </w:p>
    <w:p w14:paraId="4AC15F7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select_account</w:t>
      </w:r>
    </w:p>
    <w:p w14:paraId="77772D2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Authorization Server SHOULD prompt the End-User to select a user account. This enables an End-User who has multiple accounts at the Authorization Server to select amongst the multiple accounts that they might have current sessions for. If it cannot obtain an account selection choice made by the End-User, it MUST return an error.</w:t>
      </w:r>
    </w:p>
    <w:p w14:paraId="320CBBFD" w14:textId="77777777" w:rsidR="00967408" w:rsidRPr="00967408" w:rsidRDefault="00967408" w:rsidP="00967408">
      <w:pPr>
        <w:spacing w:before="100" w:beforeAutospacing="1" w:after="100" w:afterAutospacing="1"/>
        <w:ind w:left="720"/>
        <w:rPr>
          <w:rFonts w:ascii="Times" w:hAnsi="Times" w:cs="Times New Roman"/>
          <w:sz w:val="20"/>
          <w:szCs w:val="20"/>
        </w:rPr>
      </w:pPr>
      <w:r w:rsidRPr="00967408">
        <w:rPr>
          <w:rFonts w:ascii="Times" w:hAnsi="Times" w:cs="Times New Roman"/>
          <w:sz w:val="20"/>
          <w:szCs w:val="20"/>
        </w:rPr>
        <w:t xml:space="preserve">The </w:t>
      </w:r>
    </w:p>
    <w:p w14:paraId="2D94AC02" w14:textId="77777777" w:rsidR="00967408" w:rsidRPr="00967408" w:rsidRDefault="00967408" w:rsidP="00967408">
      <w:pPr>
        <w:ind w:left="720"/>
        <w:rPr>
          <w:rFonts w:ascii="Times" w:eastAsia="Times New Roman" w:hAnsi="Times" w:cs="Times New Roman"/>
          <w:sz w:val="20"/>
          <w:szCs w:val="20"/>
        </w:rPr>
      </w:pPr>
      <w:r w:rsidRPr="00967408">
        <w:rPr>
          <w:rFonts w:ascii="Courier" w:hAnsi="Courier" w:cs="Courier"/>
          <w:sz w:val="20"/>
          <w:szCs w:val="20"/>
        </w:rPr>
        <w:lastRenderedPageBreak/>
        <w:t>prompt</w:t>
      </w:r>
      <w:r w:rsidRPr="00967408">
        <w:rPr>
          <w:rFonts w:ascii="Times" w:eastAsia="Times New Roman" w:hAnsi="Times" w:cs="Times New Roman"/>
          <w:sz w:val="20"/>
          <w:szCs w:val="20"/>
        </w:rPr>
        <w:t xml:space="preserve"> parameter can be used by the Client to make sure that the End-User is still present for the current session or to bring attention to the request. If this parameter contains </w:t>
      </w:r>
      <w:r w:rsidRPr="00967408">
        <w:rPr>
          <w:rFonts w:ascii="Courier" w:hAnsi="Courier" w:cs="Courier"/>
          <w:sz w:val="20"/>
          <w:szCs w:val="20"/>
        </w:rPr>
        <w:t>none</w:t>
      </w:r>
      <w:r w:rsidRPr="00967408">
        <w:rPr>
          <w:rFonts w:ascii="Times" w:eastAsia="Times New Roman" w:hAnsi="Times" w:cs="Times New Roman"/>
          <w:sz w:val="20"/>
          <w:szCs w:val="20"/>
        </w:rPr>
        <w:t xml:space="preserve"> with any other value, an error is returned.</w:t>
      </w:r>
    </w:p>
    <w:p w14:paraId="3B978D1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max_age</w:t>
      </w:r>
    </w:p>
    <w:p w14:paraId="400B6B77" w14:textId="79DF819E"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Maximum Authentication Age. Specifies the allowable elapsed time in seconds since the last time the End-User was actively authenticated</w:t>
      </w:r>
      <w:ins w:id="67" w:author="Justin Richer" w:date="2013-11-08T20:35:00Z">
        <w:r w:rsidR="00321FD2">
          <w:rPr>
            <w:rFonts w:ascii="Times" w:eastAsia="Times New Roman" w:hAnsi="Times" w:cs="Times New Roman"/>
            <w:sz w:val="20"/>
            <w:szCs w:val="20"/>
          </w:rPr>
          <w:t xml:space="preserve"> by the Authorization </w:t>
        </w:r>
        <w:commentRangeStart w:id="68"/>
        <w:r w:rsidR="00321FD2">
          <w:rPr>
            <w:rFonts w:ascii="Times" w:eastAsia="Times New Roman" w:hAnsi="Times" w:cs="Times New Roman"/>
            <w:sz w:val="20"/>
            <w:szCs w:val="20"/>
          </w:rPr>
          <w:t>Server</w:t>
        </w:r>
        <w:commentRangeEnd w:id="68"/>
        <w:r w:rsidR="00321FD2">
          <w:rPr>
            <w:rStyle w:val="CommentReference"/>
          </w:rPr>
          <w:commentReference w:id="68"/>
        </w:r>
      </w:ins>
      <w:r w:rsidRPr="00967408">
        <w:rPr>
          <w:rFonts w:ascii="Times" w:eastAsia="Times New Roman" w:hAnsi="Times" w:cs="Times New Roman"/>
          <w:sz w:val="20"/>
          <w:szCs w:val="20"/>
        </w:rPr>
        <w:t xml:space="preserve">. If the elapsed time is greater than this value, the OP MUST attempt to actively re-authenticate the End-User. (The </w:t>
      </w:r>
      <w:r w:rsidRPr="00967408">
        <w:rPr>
          <w:rFonts w:ascii="Courier" w:hAnsi="Courier" w:cs="Courier"/>
          <w:sz w:val="20"/>
          <w:szCs w:val="20"/>
        </w:rPr>
        <w:t>max_age</w:t>
      </w:r>
      <w:r w:rsidRPr="00967408">
        <w:rPr>
          <w:rFonts w:ascii="Times" w:eastAsia="Times New Roman" w:hAnsi="Times" w:cs="Times New Roman"/>
          <w:sz w:val="20"/>
          <w:szCs w:val="20"/>
        </w:rPr>
        <w:t xml:space="preserve"> request parameter corresponds to the OpenID 2.0 </w:t>
      </w:r>
      <w:hyperlink r:id="rId244" w:anchor="OpenID.PAPE" w:history="1">
        <w:r w:rsidRPr="00967408">
          <w:rPr>
            <w:rFonts w:ascii="Times" w:eastAsia="Times New Roman" w:hAnsi="Times" w:cs="Times New Roman"/>
            <w:color w:val="0000FF"/>
            <w:sz w:val="20"/>
            <w:szCs w:val="20"/>
            <w:u w:val="single"/>
          </w:rPr>
          <w:t>PAPE</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[OpenID.PAPE]</w:t>
      </w:r>
      <w:r w:rsidRPr="00967408">
        <w:rPr>
          <w:rFonts w:ascii="Times" w:eastAsia="Times New Roman" w:hAnsi="Times" w:cs="Times New Roman"/>
          <w:sz w:val="20"/>
          <w:szCs w:val="20"/>
        </w:rPr>
        <w:t xml:space="preserve"> </w:t>
      </w:r>
      <w:r w:rsidRPr="00967408">
        <w:rPr>
          <w:rFonts w:ascii="Courier" w:hAnsi="Courier" w:cs="Courier"/>
          <w:sz w:val="20"/>
          <w:szCs w:val="20"/>
        </w:rPr>
        <w:t>max_auth_age</w:t>
      </w:r>
      <w:r w:rsidRPr="00967408">
        <w:rPr>
          <w:rFonts w:ascii="Times" w:eastAsia="Times New Roman" w:hAnsi="Times" w:cs="Times New Roman"/>
          <w:sz w:val="20"/>
          <w:szCs w:val="20"/>
        </w:rPr>
        <w:t xml:space="preserve"> request parameter.) When </w:t>
      </w:r>
      <w:r w:rsidRPr="00967408">
        <w:rPr>
          <w:rFonts w:ascii="Courier" w:hAnsi="Courier" w:cs="Courier"/>
          <w:sz w:val="20"/>
          <w:szCs w:val="20"/>
        </w:rPr>
        <w:t>max_age</w:t>
      </w:r>
      <w:r w:rsidRPr="00967408">
        <w:rPr>
          <w:rFonts w:ascii="Times" w:eastAsia="Times New Roman" w:hAnsi="Times" w:cs="Times New Roman"/>
          <w:sz w:val="20"/>
          <w:szCs w:val="20"/>
        </w:rPr>
        <w:t xml:space="preserve"> is used, the ID Token returned MUST include an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Value.</w:t>
      </w:r>
    </w:p>
    <w:p w14:paraId="1126871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ui_locales</w:t>
      </w:r>
    </w:p>
    <w:p w14:paraId="0E19C63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End-User's preferred languages and scripts for the user interface, represented as a space-separated list of </w:t>
      </w:r>
      <w:hyperlink r:id="rId245" w:anchor="RFC5646" w:history="1">
        <w:r w:rsidRPr="00967408">
          <w:rPr>
            <w:rFonts w:ascii="Times" w:eastAsia="Times New Roman" w:hAnsi="Times" w:cs="Times New Roman"/>
            <w:color w:val="0000FF"/>
            <w:sz w:val="20"/>
            <w:szCs w:val="20"/>
            <w:u w:val="single"/>
          </w:rPr>
          <w:t>BCP47</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[RFC5646]</w:t>
      </w:r>
      <w:r w:rsidRPr="00967408">
        <w:rPr>
          <w:rFonts w:ascii="Times" w:eastAsia="Times New Roman" w:hAnsi="Times" w:cs="Times New Roman"/>
          <w:sz w:val="20"/>
          <w:szCs w:val="20"/>
        </w:rPr>
        <w:t xml:space="preserve">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w:t>
      </w:r>
    </w:p>
    <w:p w14:paraId="0DD6EB2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id_token_hint</w:t>
      </w:r>
    </w:p>
    <w:p w14:paraId="0908EF1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ID Token previously issued by the Authorization Server being passed as a hint about the End-User's current or past authenticated session with the Client. If the End-User identified by the ID Token is logged in or is logged in by the request, then the Authorization Server returns a positive response; otherwise, it SHOULD return an error, such as </w:t>
      </w:r>
      <w:r w:rsidRPr="00967408">
        <w:rPr>
          <w:rFonts w:ascii="Courier" w:hAnsi="Courier" w:cs="Courier"/>
          <w:sz w:val="20"/>
          <w:szCs w:val="20"/>
        </w:rPr>
        <w:t>login_required</w:t>
      </w:r>
      <w:r w:rsidRPr="00967408">
        <w:rPr>
          <w:rFonts w:ascii="Times" w:eastAsia="Times New Roman" w:hAnsi="Times" w:cs="Times New Roman"/>
          <w:sz w:val="20"/>
          <w:szCs w:val="20"/>
        </w:rPr>
        <w:t xml:space="preserve">. When possible, an </w:t>
      </w:r>
      <w:r w:rsidRPr="00967408">
        <w:rPr>
          <w:rFonts w:ascii="Courier" w:hAnsi="Courier" w:cs="Courier"/>
          <w:sz w:val="20"/>
          <w:szCs w:val="20"/>
        </w:rPr>
        <w:t>id_token_hint</w:t>
      </w:r>
      <w:r w:rsidRPr="00967408">
        <w:rPr>
          <w:rFonts w:ascii="Times" w:eastAsia="Times New Roman" w:hAnsi="Times" w:cs="Times New Roman"/>
          <w:sz w:val="20"/>
          <w:szCs w:val="20"/>
        </w:rPr>
        <w:t xml:space="preserve"> SHOULD be present when </w:t>
      </w:r>
      <w:r w:rsidRPr="00967408">
        <w:rPr>
          <w:rFonts w:ascii="Courier" w:hAnsi="Courier" w:cs="Courier"/>
          <w:sz w:val="20"/>
          <w:szCs w:val="20"/>
        </w:rPr>
        <w:t>prompt=none</w:t>
      </w:r>
      <w:r w:rsidRPr="00967408">
        <w:rPr>
          <w:rFonts w:ascii="Times" w:eastAsia="Times New Roman" w:hAnsi="Times" w:cs="Times New Roman"/>
          <w:sz w:val="20"/>
          <w:szCs w:val="20"/>
        </w:rPr>
        <w:t xml:space="preserve"> is used and an </w:t>
      </w:r>
      <w:r w:rsidRPr="00967408">
        <w:rPr>
          <w:rFonts w:ascii="Courier" w:hAnsi="Courier" w:cs="Courier"/>
          <w:sz w:val="20"/>
          <w:szCs w:val="20"/>
        </w:rPr>
        <w:t>invalid_request</w:t>
      </w:r>
      <w:r w:rsidRPr="00967408">
        <w:rPr>
          <w:rFonts w:ascii="Times" w:eastAsia="Times New Roman" w:hAnsi="Times" w:cs="Times New Roman"/>
          <w:sz w:val="20"/>
          <w:szCs w:val="20"/>
        </w:rPr>
        <w:t xml:space="preserve"> error MAY be returned if it is not; however, the server SHOULD respond successfully when possible, even if it is not present. The Authorization Server need not be listed as an audience of the ID Token when it is used as an </w:t>
      </w:r>
      <w:r w:rsidRPr="00967408">
        <w:rPr>
          <w:rFonts w:ascii="Courier" w:hAnsi="Courier" w:cs="Courier"/>
          <w:sz w:val="20"/>
          <w:szCs w:val="20"/>
        </w:rPr>
        <w:t>id_token_hint</w:t>
      </w:r>
      <w:r w:rsidRPr="00967408">
        <w:rPr>
          <w:rFonts w:ascii="Times" w:eastAsia="Times New Roman" w:hAnsi="Times" w:cs="Times New Roman"/>
          <w:sz w:val="20"/>
          <w:szCs w:val="20"/>
        </w:rPr>
        <w:t xml:space="preserve"> value.</w:t>
      </w:r>
    </w:p>
    <w:p w14:paraId="36C94C14" w14:textId="77777777" w:rsidR="00967408" w:rsidRPr="00967408" w:rsidRDefault="00967408" w:rsidP="00967408">
      <w:pPr>
        <w:ind w:left="720"/>
        <w:rPr>
          <w:rFonts w:ascii="Times" w:eastAsia="Times New Roman" w:hAnsi="Times" w:cs="Times New Roman"/>
          <w:sz w:val="20"/>
          <w:szCs w:val="20"/>
        </w:rPr>
      </w:pPr>
      <w:commentRangeStart w:id="69"/>
      <w:commentRangeStart w:id="70"/>
      <w:r w:rsidRPr="00967408">
        <w:rPr>
          <w:rFonts w:ascii="Times" w:eastAsia="Times New Roman" w:hAnsi="Times" w:cs="Times New Roman"/>
          <w:sz w:val="20"/>
          <w:szCs w:val="20"/>
        </w:rPr>
        <w:t>If the ID Token received by the RP is encrypted, the Client MUST decrypt the signed ID Token contained within the encrypted ID Token. The Client MAY re-encrypt the signed ID token to the Authentication Server using a key that enables the server to decrypt the ID Token.</w:t>
      </w:r>
      <w:commentRangeEnd w:id="69"/>
      <w:r w:rsidR="00A52C55">
        <w:rPr>
          <w:rStyle w:val="CommentReference"/>
        </w:rPr>
        <w:commentReference w:id="69"/>
      </w:r>
      <w:commentRangeEnd w:id="70"/>
      <w:r w:rsidR="00FF5F02">
        <w:rPr>
          <w:rStyle w:val="CommentReference"/>
        </w:rPr>
        <w:commentReference w:id="70"/>
      </w:r>
    </w:p>
    <w:p w14:paraId="6378655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login_hint</w:t>
      </w:r>
    </w:p>
    <w:p w14:paraId="1CD5B9A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sidRPr="00967408">
        <w:rPr>
          <w:rFonts w:ascii="Courier" w:hAnsi="Courier" w:cs="Courier"/>
          <w:sz w:val="20"/>
          <w:szCs w:val="20"/>
        </w:rPr>
        <w:t>phone_number</w:t>
      </w:r>
      <w:r w:rsidRPr="00967408">
        <w:rPr>
          <w:rFonts w:ascii="Times" w:eastAsia="Times New Roman" w:hAnsi="Times" w:cs="Times New Roman"/>
          <w:sz w:val="20"/>
          <w:szCs w:val="20"/>
        </w:rPr>
        <w:t xml:space="preserve"> Claim. The use of this parameter is left to the OP's discretion.</w:t>
      </w:r>
    </w:p>
    <w:p w14:paraId="4E3F910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acr_values</w:t>
      </w:r>
    </w:p>
    <w:p w14:paraId="77ABD28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Requested Authentication Context Class Reference values. Space-separated string that specifies the </w:t>
      </w:r>
      <w:r w:rsidRPr="00967408">
        <w:rPr>
          <w:rFonts w:ascii="Courier" w:hAnsi="Courier" w:cs="Courier"/>
          <w:sz w:val="20"/>
          <w:szCs w:val="20"/>
        </w:rPr>
        <w:t>acr</w:t>
      </w:r>
      <w:r w:rsidRPr="00967408">
        <w:rPr>
          <w:rFonts w:ascii="Times" w:eastAsia="Times New Roman" w:hAnsi="Times" w:cs="Times New Roman"/>
          <w:sz w:val="20"/>
          <w:szCs w:val="20"/>
        </w:rPr>
        <w:t xml:space="preserve"> values that the Authorization Server is being requested to use for processing this Authentication Request, with the values appearing in order of preference. The Authentication Context Class satisfied by the authentication performed is returned as the </w:t>
      </w:r>
      <w:r w:rsidRPr="00967408">
        <w:rPr>
          <w:rFonts w:ascii="Courier" w:hAnsi="Courier" w:cs="Courier"/>
          <w:sz w:val="20"/>
          <w:szCs w:val="20"/>
        </w:rPr>
        <w:t>acr</w:t>
      </w:r>
      <w:r w:rsidRPr="00967408">
        <w:rPr>
          <w:rFonts w:ascii="Times" w:eastAsia="Times New Roman" w:hAnsi="Times" w:cs="Times New Roman"/>
          <w:sz w:val="20"/>
          <w:szCs w:val="20"/>
        </w:rPr>
        <w:t xml:space="preserve"> Claim Value, as specified in </w:t>
      </w:r>
      <w:hyperlink r:id="rId246"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The </w:t>
      </w:r>
      <w:r w:rsidRPr="00967408">
        <w:rPr>
          <w:rFonts w:ascii="Courier" w:hAnsi="Courier" w:cs="Courier"/>
          <w:sz w:val="20"/>
          <w:szCs w:val="20"/>
        </w:rPr>
        <w:t>acr</w:t>
      </w:r>
      <w:r w:rsidRPr="00967408">
        <w:rPr>
          <w:rFonts w:ascii="Times" w:eastAsia="Times New Roman" w:hAnsi="Times" w:cs="Times New Roman"/>
          <w:sz w:val="20"/>
          <w:szCs w:val="20"/>
        </w:rPr>
        <w:t xml:space="preserve"> Claim is requested as a Voluntary Claim by this parameter.</w:t>
      </w:r>
    </w:p>
    <w:p w14:paraId="15B91B4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Other parameters MAY be sent. See Sections </w:t>
      </w:r>
      <w:hyperlink r:id="rId247" w:anchor="ImplicitAuthorizationEndpoint" w:history="1">
        <w:r w:rsidRPr="00967408">
          <w:rPr>
            <w:rFonts w:ascii="Times" w:hAnsi="Times" w:cs="Times New Roman"/>
            <w:color w:val="0000FF"/>
            <w:sz w:val="20"/>
            <w:szCs w:val="20"/>
            <w:u w:val="single"/>
          </w:rPr>
          <w:t>2.2.2</w:t>
        </w:r>
      </w:hyperlink>
      <w:r w:rsidRPr="00967408">
        <w:rPr>
          <w:rFonts w:ascii="Times" w:hAnsi="Times" w:cs="Times New Roman"/>
          <w:sz w:val="20"/>
          <w:szCs w:val="20"/>
        </w:rPr>
        <w:t xml:space="preserve">, </w:t>
      </w:r>
      <w:hyperlink r:id="rId248" w:anchor="HybridAuthorizationEndpoint" w:history="1">
        <w:r w:rsidRPr="00967408">
          <w:rPr>
            <w:rFonts w:ascii="Times" w:hAnsi="Times" w:cs="Times New Roman"/>
            <w:color w:val="0000FF"/>
            <w:sz w:val="20"/>
            <w:szCs w:val="20"/>
            <w:u w:val="single"/>
          </w:rPr>
          <w:t>2.3.2</w:t>
        </w:r>
      </w:hyperlink>
      <w:r w:rsidRPr="00967408">
        <w:rPr>
          <w:rFonts w:ascii="Times" w:hAnsi="Times" w:cs="Times New Roman"/>
          <w:sz w:val="20"/>
          <w:szCs w:val="20"/>
        </w:rPr>
        <w:t xml:space="preserve">, </w:t>
      </w:r>
      <w:hyperlink r:id="rId249" w:anchor="ClaimsLocales" w:history="1">
        <w:r w:rsidRPr="00967408">
          <w:rPr>
            <w:rFonts w:ascii="Times" w:hAnsi="Times" w:cs="Times New Roman"/>
            <w:color w:val="0000FF"/>
            <w:sz w:val="20"/>
            <w:szCs w:val="20"/>
            <w:u w:val="single"/>
          </w:rPr>
          <w:t>4.4</w:t>
        </w:r>
      </w:hyperlink>
      <w:r w:rsidRPr="00967408">
        <w:rPr>
          <w:rFonts w:ascii="Times" w:hAnsi="Times" w:cs="Times New Roman"/>
          <w:sz w:val="20"/>
          <w:szCs w:val="20"/>
        </w:rPr>
        <w:t xml:space="preserve">, </w:t>
      </w:r>
      <w:hyperlink r:id="rId250" w:anchor="ClaimsParameter" w:history="1">
        <w:r w:rsidRPr="00967408">
          <w:rPr>
            <w:rFonts w:ascii="Times" w:hAnsi="Times" w:cs="Times New Roman"/>
            <w:color w:val="0000FF"/>
            <w:sz w:val="20"/>
            <w:szCs w:val="20"/>
            <w:u w:val="single"/>
          </w:rPr>
          <w:t>4.5</w:t>
        </w:r>
      </w:hyperlink>
      <w:r w:rsidRPr="00967408">
        <w:rPr>
          <w:rFonts w:ascii="Times" w:hAnsi="Times" w:cs="Times New Roman"/>
          <w:sz w:val="20"/>
          <w:szCs w:val="20"/>
        </w:rPr>
        <w:t xml:space="preserve">, </w:t>
      </w:r>
      <w:hyperlink r:id="rId251" w:anchor="JWTRequests" w:history="1">
        <w:r w:rsidRPr="00967408">
          <w:rPr>
            <w:rFonts w:ascii="Times" w:hAnsi="Times" w:cs="Times New Roman"/>
            <w:color w:val="0000FF"/>
            <w:sz w:val="20"/>
            <w:szCs w:val="20"/>
            <w:u w:val="single"/>
          </w:rPr>
          <w:t>5</w:t>
        </w:r>
      </w:hyperlink>
      <w:r w:rsidRPr="00967408">
        <w:rPr>
          <w:rFonts w:ascii="Times" w:hAnsi="Times" w:cs="Times New Roman"/>
          <w:sz w:val="20"/>
          <w:szCs w:val="20"/>
        </w:rPr>
        <w:t xml:space="preserve">, and </w:t>
      </w:r>
      <w:hyperlink r:id="rId252" w:anchor="RegistrationParameter" w:history="1">
        <w:r w:rsidRPr="00967408">
          <w:rPr>
            <w:rFonts w:ascii="Times" w:hAnsi="Times" w:cs="Times New Roman"/>
            <w:color w:val="0000FF"/>
            <w:sz w:val="20"/>
            <w:szCs w:val="20"/>
            <w:u w:val="single"/>
          </w:rPr>
          <w:t>6.2.1</w:t>
        </w:r>
      </w:hyperlink>
      <w:r w:rsidRPr="00967408">
        <w:rPr>
          <w:rFonts w:ascii="Times" w:hAnsi="Times" w:cs="Times New Roman"/>
          <w:sz w:val="20"/>
          <w:szCs w:val="20"/>
        </w:rPr>
        <w:t xml:space="preserve"> for additional Authorization Request parameters and parameter values defined by this specification.</w:t>
      </w:r>
    </w:p>
    <w:p w14:paraId="795750B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request using this flow (with line wraps within values for display purposes only):</w:t>
      </w:r>
    </w:p>
    <w:p w14:paraId="25C0A752"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     &amp;scope=openid%20profile%20email     &amp;client_id=s6BhdRkqt3     &amp;state=af0ifjsldkj     &amp;redirect_uri=https%3A%2F%2Fclient.example.org%2Fcb HTTP/1.1   Host: server.example.com </w:t>
      </w:r>
    </w:p>
    <w:p w14:paraId="6ADFADA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53" w:anchor="rfc.section.2.1.2.2" w:history="1">
        <w:r w:rsidR="00967408" w:rsidRPr="00967408">
          <w:rPr>
            <w:rFonts w:ascii="Times" w:eastAsia="Times New Roman" w:hAnsi="Times" w:cs="Times New Roman"/>
            <w:b/>
            <w:bCs/>
            <w:color w:val="0000FF"/>
            <w:kern w:val="36"/>
            <w:sz w:val="48"/>
            <w:szCs w:val="48"/>
            <w:u w:val="single"/>
          </w:rPr>
          <w:t>2.1.2.2.</w:t>
        </w:r>
      </w:hyperlink>
      <w:r w:rsidR="00967408" w:rsidRPr="00967408">
        <w:rPr>
          <w:rFonts w:ascii="Times" w:eastAsia="Times New Roman" w:hAnsi="Times" w:cs="Times New Roman"/>
          <w:b/>
          <w:bCs/>
          <w:kern w:val="36"/>
          <w:sz w:val="48"/>
          <w:szCs w:val="48"/>
        </w:rPr>
        <w:t xml:space="preserve"> </w:t>
      </w:r>
      <w:hyperlink r:id="rId254" w:anchor="AuthRequestValidation" w:history="1">
        <w:r w:rsidR="00967408" w:rsidRPr="00967408">
          <w:rPr>
            <w:rFonts w:ascii="Times" w:eastAsia="Times New Roman" w:hAnsi="Times" w:cs="Times New Roman"/>
            <w:b/>
            <w:bCs/>
            <w:color w:val="0000FF"/>
            <w:kern w:val="36"/>
            <w:sz w:val="48"/>
            <w:szCs w:val="48"/>
            <w:u w:val="single"/>
          </w:rPr>
          <w:t>Authentication Request Validation</w:t>
        </w:r>
      </w:hyperlink>
    </w:p>
    <w:p w14:paraId="2216011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Server MUST validate the request received as follows:</w:t>
      </w:r>
    </w:p>
    <w:p w14:paraId="4133A68B" w14:textId="77777777" w:rsidR="00967408" w:rsidRPr="00967408" w:rsidRDefault="00967408" w:rsidP="00967408">
      <w:pPr>
        <w:numPr>
          <w:ilvl w:val="0"/>
          <w:numId w:val="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Authorization Server MUST validate all the OAuth 2.0 parameters according to the OAuth 2.0 specification.</w:t>
      </w:r>
    </w:p>
    <w:p w14:paraId="7588F344" w14:textId="77777777" w:rsidR="00967408" w:rsidRPr="00967408" w:rsidRDefault="00967408" w:rsidP="00967408">
      <w:pPr>
        <w:numPr>
          <w:ilvl w:val="0"/>
          <w:numId w:val="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Authorization Server MUST verify that all the REQUIRED parameters are present.</w:t>
      </w:r>
    </w:p>
    <w:p w14:paraId="21E97091" w14:textId="5CB6ADE6" w:rsidR="00967408" w:rsidRPr="00967408" w:rsidRDefault="00967408" w:rsidP="00967408">
      <w:pPr>
        <w:numPr>
          <w:ilvl w:val="0"/>
          <w:numId w:val="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w:t>
      </w:r>
      <w:r w:rsidRPr="00967408">
        <w:rPr>
          <w:rFonts w:ascii="Courier" w:hAnsi="Courier" w:cs="Courier"/>
          <w:sz w:val="20"/>
          <w:szCs w:val="20"/>
        </w:rPr>
        <w:t>sub</w:t>
      </w:r>
      <w:r w:rsidRPr="00967408">
        <w:rPr>
          <w:rFonts w:ascii="Times" w:eastAsia="Times New Roman" w:hAnsi="Times" w:cs="Times New Roman"/>
          <w:sz w:val="20"/>
          <w:szCs w:val="20"/>
        </w:rPr>
        <w:t xml:space="preserve"> (subject) Claim is requested with a specific value for the ID Token, the Authorization Server MUST </w:t>
      </w:r>
      <w:del w:id="71" w:author="Justin Richer" w:date="2013-11-08T20:40:00Z">
        <w:r w:rsidRPr="00967408" w:rsidDel="00A52C55">
          <w:rPr>
            <w:rFonts w:ascii="Times" w:eastAsia="Times New Roman" w:hAnsi="Times" w:cs="Times New Roman"/>
            <w:sz w:val="20"/>
            <w:szCs w:val="20"/>
          </w:rPr>
          <w:delText xml:space="preserve">only </w:delText>
        </w:r>
      </w:del>
      <w:r w:rsidRPr="00967408">
        <w:rPr>
          <w:rFonts w:ascii="Times" w:eastAsia="Times New Roman" w:hAnsi="Times" w:cs="Times New Roman"/>
          <w:sz w:val="20"/>
          <w:szCs w:val="20"/>
        </w:rPr>
        <w:t>send a positive response</w:t>
      </w:r>
      <w:ins w:id="72" w:author="Justin Richer" w:date="2013-11-08T20:40:00Z">
        <w:r w:rsidR="00A52C55">
          <w:rPr>
            <w:rFonts w:ascii="Times" w:eastAsia="Times New Roman" w:hAnsi="Times" w:cs="Times New Roman"/>
            <w:sz w:val="20"/>
            <w:szCs w:val="20"/>
          </w:rPr>
          <w:t xml:space="preserve"> only</w:t>
        </w:r>
      </w:ins>
      <w:r w:rsidRPr="00967408">
        <w:rPr>
          <w:rFonts w:ascii="Times" w:eastAsia="Times New Roman" w:hAnsi="Times" w:cs="Times New Roman"/>
          <w:sz w:val="20"/>
          <w:szCs w:val="20"/>
        </w:rPr>
        <w:t xml:space="preserve"> if </w:t>
      </w:r>
      <w:del w:id="73" w:author="Justin Richer" w:date="2013-11-08T20:40:00Z">
        <w:r w:rsidRPr="00967408" w:rsidDel="00A52C55">
          <w:rPr>
            <w:rFonts w:ascii="Times" w:eastAsia="Times New Roman" w:hAnsi="Times" w:cs="Times New Roman"/>
            <w:sz w:val="20"/>
            <w:szCs w:val="20"/>
          </w:rPr>
          <w:delText xml:space="preserve">that </w:delText>
        </w:r>
      </w:del>
      <w:ins w:id="74" w:author="Justin Richer" w:date="2013-11-08T20:40:00Z">
        <w:r w:rsidR="00A52C55">
          <w:rPr>
            <w:rFonts w:ascii="Times" w:eastAsia="Times New Roman" w:hAnsi="Times" w:cs="Times New Roman"/>
            <w:sz w:val="20"/>
            <w:szCs w:val="20"/>
          </w:rPr>
          <w:t>the</w:t>
        </w:r>
        <w:r w:rsidR="00A52C55" w:rsidRPr="00967408">
          <w:rPr>
            <w:rFonts w:ascii="Times" w:eastAsia="Times New Roman" w:hAnsi="Times" w:cs="Times New Roman"/>
            <w:sz w:val="20"/>
            <w:szCs w:val="20"/>
          </w:rPr>
          <w:t xml:space="preserve"> </w:t>
        </w:r>
      </w:ins>
      <w:r w:rsidRPr="00967408">
        <w:rPr>
          <w:rFonts w:ascii="Times" w:eastAsia="Times New Roman" w:hAnsi="Times" w:cs="Times New Roman"/>
          <w:sz w:val="20"/>
          <w:szCs w:val="20"/>
        </w:rPr>
        <w:t>user</w:t>
      </w:r>
      <w:ins w:id="75" w:author="Justin Richer" w:date="2013-11-08T20:40:00Z">
        <w:r w:rsidR="00A52C55">
          <w:rPr>
            <w:rFonts w:ascii="Times" w:eastAsia="Times New Roman" w:hAnsi="Times" w:cs="Times New Roman"/>
            <w:sz w:val="20"/>
            <w:szCs w:val="20"/>
          </w:rPr>
          <w:t xml:space="preserve"> associated with that sub value</w:t>
        </w:r>
      </w:ins>
      <w:r w:rsidRPr="00967408">
        <w:rPr>
          <w:rFonts w:ascii="Times" w:eastAsia="Times New Roman" w:hAnsi="Times" w:cs="Times New Roman"/>
          <w:sz w:val="20"/>
          <w:szCs w:val="20"/>
        </w:rPr>
        <w:t xml:space="preserve"> has an active session with the Authorization Server. The Authorization Server MUST NOT reply with an ID Token or Access Token for a different user, even if they have an active session with the Authorization Server. Such a request can be made either using an </w:t>
      </w:r>
      <w:r w:rsidRPr="00967408">
        <w:rPr>
          <w:rFonts w:ascii="Courier" w:hAnsi="Courier" w:cs="Courier"/>
          <w:sz w:val="20"/>
          <w:szCs w:val="20"/>
        </w:rPr>
        <w:t>id_token_hint</w:t>
      </w:r>
      <w:r w:rsidRPr="00967408">
        <w:rPr>
          <w:rFonts w:ascii="Times" w:eastAsia="Times New Roman" w:hAnsi="Times" w:cs="Times New Roman"/>
          <w:sz w:val="20"/>
          <w:szCs w:val="20"/>
        </w:rPr>
        <w:t xml:space="preserve"> parameter or by requesting a specific Claim value as described in </w:t>
      </w:r>
      <w:hyperlink r:id="rId255" w:anchor="IndividualClaimsRequests" w:history="1">
        <w:r w:rsidRPr="00967408">
          <w:rPr>
            <w:rFonts w:ascii="Times" w:eastAsia="Times New Roman" w:hAnsi="Times" w:cs="Times New Roman"/>
            <w:color w:val="0000FF"/>
            <w:sz w:val="20"/>
            <w:szCs w:val="20"/>
            <w:u w:val="single"/>
          </w:rPr>
          <w:t>Section 4.5.1</w:t>
        </w:r>
      </w:hyperlink>
      <w:r w:rsidRPr="00967408">
        <w:rPr>
          <w:rFonts w:ascii="Times" w:eastAsia="Times New Roman" w:hAnsi="Times" w:cs="Times New Roman"/>
          <w:sz w:val="20"/>
          <w:szCs w:val="20"/>
        </w:rPr>
        <w:t xml:space="preserve">, if the </w:t>
      </w:r>
      <w:r w:rsidRPr="00967408">
        <w:rPr>
          <w:rFonts w:ascii="Courier" w:hAnsi="Courier" w:cs="Courier"/>
          <w:sz w:val="20"/>
          <w:szCs w:val="20"/>
        </w:rPr>
        <w:t>claims</w:t>
      </w:r>
      <w:r w:rsidRPr="00967408">
        <w:rPr>
          <w:rFonts w:ascii="Times" w:eastAsia="Times New Roman" w:hAnsi="Times" w:cs="Times New Roman"/>
          <w:sz w:val="20"/>
          <w:szCs w:val="20"/>
        </w:rPr>
        <w:t xml:space="preserve"> parameter is supported by the implementation.</w:t>
      </w:r>
    </w:p>
    <w:p w14:paraId="13901DB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As specified in </w:t>
      </w:r>
      <w:hyperlink r:id="rId256"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Authorization Servers SHOULD ignore unrecognized request parameters.</w:t>
      </w:r>
    </w:p>
    <w:p w14:paraId="1AD0509E" w14:textId="3B447389"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If the Authorization Server encounters any error, it MUST return an error response</w:t>
      </w:r>
      <w:ins w:id="76" w:author="Justin Richer" w:date="2013-11-08T20:41:00Z">
        <w:r w:rsidR="00A52C55">
          <w:rPr>
            <w:rFonts w:ascii="Times" w:hAnsi="Times" w:cs="Times New Roman"/>
            <w:sz w:val="20"/>
            <w:szCs w:val="20"/>
          </w:rPr>
          <w:t xml:space="preserve"> as defined in … </w:t>
        </w:r>
      </w:ins>
      <w:r w:rsidRPr="00967408">
        <w:rPr>
          <w:rFonts w:ascii="Times" w:hAnsi="Times" w:cs="Times New Roman"/>
          <w:sz w:val="20"/>
          <w:szCs w:val="20"/>
        </w:rPr>
        <w:t>.</w:t>
      </w:r>
    </w:p>
    <w:p w14:paraId="44B1892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57" w:anchor="rfc.section.2.1.2.3" w:history="1">
        <w:r w:rsidR="00967408" w:rsidRPr="00967408">
          <w:rPr>
            <w:rFonts w:ascii="Times" w:eastAsia="Times New Roman" w:hAnsi="Times" w:cs="Times New Roman"/>
            <w:b/>
            <w:bCs/>
            <w:color w:val="0000FF"/>
            <w:kern w:val="36"/>
            <w:sz w:val="48"/>
            <w:szCs w:val="48"/>
            <w:u w:val="single"/>
          </w:rPr>
          <w:t>2.1.2.3.</w:t>
        </w:r>
      </w:hyperlink>
      <w:r w:rsidR="00967408" w:rsidRPr="00967408">
        <w:rPr>
          <w:rFonts w:ascii="Times" w:eastAsia="Times New Roman" w:hAnsi="Times" w:cs="Times New Roman"/>
          <w:b/>
          <w:bCs/>
          <w:kern w:val="36"/>
          <w:sz w:val="48"/>
          <w:szCs w:val="48"/>
        </w:rPr>
        <w:t xml:space="preserve"> </w:t>
      </w:r>
      <w:hyperlink r:id="rId258" w:anchor="Authenticates" w:history="1">
        <w:r w:rsidR="00967408" w:rsidRPr="00967408">
          <w:rPr>
            <w:rFonts w:ascii="Times" w:eastAsia="Times New Roman" w:hAnsi="Times" w:cs="Times New Roman"/>
            <w:b/>
            <w:bCs/>
            <w:color w:val="0000FF"/>
            <w:kern w:val="36"/>
            <w:sz w:val="48"/>
            <w:szCs w:val="48"/>
            <w:u w:val="single"/>
          </w:rPr>
          <w:t>Authorization Server Authenticates End-User</w:t>
        </w:r>
      </w:hyperlink>
    </w:p>
    <w:p w14:paraId="69E76925" w14:textId="38F241B6" w:rsidR="00967408" w:rsidRPr="00967408" w:rsidRDefault="00967408" w:rsidP="00967408">
      <w:pPr>
        <w:spacing w:before="100" w:beforeAutospacing="1" w:after="100" w:afterAutospacing="1"/>
        <w:rPr>
          <w:rFonts w:ascii="Times" w:hAnsi="Times" w:cs="Times New Roman"/>
          <w:sz w:val="20"/>
          <w:szCs w:val="20"/>
        </w:rPr>
      </w:pPr>
      <w:commentRangeStart w:id="77"/>
      <w:commentRangeStart w:id="78"/>
      <w:r w:rsidRPr="00967408">
        <w:rPr>
          <w:rFonts w:ascii="Times" w:hAnsi="Times" w:cs="Times New Roman"/>
          <w:sz w:val="20"/>
          <w:szCs w:val="20"/>
        </w:rPr>
        <w:t>The</w:t>
      </w:r>
      <w:commentRangeEnd w:id="77"/>
      <w:r w:rsidR="00A52C55">
        <w:rPr>
          <w:rStyle w:val="CommentReference"/>
        </w:rPr>
        <w:commentReference w:id="77"/>
      </w:r>
      <w:r w:rsidRPr="00967408">
        <w:rPr>
          <w:rFonts w:ascii="Times" w:hAnsi="Times" w:cs="Times New Roman"/>
          <w:sz w:val="20"/>
          <w:szCs w:val="20"/>
        </w:rPr>
        <w:t xml:space="preserve"> </w:t>
      </w:r>
      <w:commentRangeEnd w:id="78"/>
      <w:r w:rsidR="00045DDB">
        <w:rPr>
          <w:rStyle w:val="CommentReference"/>
        </w:rPr>
        <w:commentReference w:id="78"/>
      </w:r>
      <w:r w:rsidRPr="00967408">
        <w:rPr>
          <w:rFonts w:ascii="Times" w:hAnsi="Times" w:cs="Times New Roman"/>
          <w:sz w:val="20"/>
          <w:szCs w:val="20"/>
        </w:rPr>
        <w:t xml:space="preserve">Authorization Server validates the request to ensure all REQUIRED parameters are present and all parameters are valid. If the request is valid, the Authorization Server attempts to log in the End-User or determines whether </w:t>
      </w:r>
      <w:del w:id="79" w:author="Justin Richer" w:date="2013-11-08T20:44:00Z">
        <w:r w:rsidRPr="00967408" w:rsidDel="00A52C55">
          <w:rPr>
            <w:rFonts w:ascii="Times" w:hAnsi="Times" w:cs="Times New Roman"/>
            <w:sz w:val="20"/>
            <w:szCs w:val="20"/>
          </w:rPr>
          <w:delText xml:space="preserve">he </w:delText>
        </w:r>
      </w:del>
      <w:ins w:id="80" w:author="Justin Richer" w:date="2013-11-08T20:44:00Z">
        <w:r w:rsidR="00A52C55">
          <w:rPr>
            <w:rFonts w:ascii="Times" w:hAnsi="Times" w:cs="Times New Roman"/>
            <w:sz w:val="20"/>
            <w:szCs w:val="20"/>
          </w:rPr>
          <w:t>the End User</w:t>
        </w:r>
        <w:r w:rsidR="00A52C55" w:rsidRPr="00967408">
          <w:rPr>
            <w:rFonts w:ascii="Times" w:hAnsi="Times" w:cs="Times New Roman"/>
            <w:sz w:val="20"/>
            <w:szCs w:val="20"/>
          </w:rPr>
          <w:t xml:space="preserve"> </w:t>
        </w:r>
      </w:ins>
      <w:r w:rsidRPr="00967408">
        <w:rPr>
          <w:rFonts w:ascii="Times" w:hAnsi="Times" w:cs="Times New Roman"/>
          <w:sz w:val="20"/>
          <w:szCs w:val="20"/>
        </w:rPr>
        <w:t>is logged in, depending upon the request parameter values used. The methods used by the Authorization Server to log in the End-User (e.g. username and password, session cookies, etc.) are beyond the scope of this specification. An authentication user interface MAY be displayed by the Authorization Server, depending upon the request parameter values used and the authentication methods used.</w:t>
      </w:r>
    </w:p>
    <w:p w14:paraId="6DB99152" w14:textId="4BF84F85"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Server MUST attempt to</w:t>
      </w:r>
      <w:ins w:id="81" w:author="Justin Richer" w:date="2013-11-08T20:45:00Z">
        <w:r w:rsidR="00A52C55">
          <w:rPr>
            <w:rFonts w:ascii="Times" w:hAnsi="Times" w:cs="Times New Roman"/>
            <w:sz w:val="20"/>
            <w:szCs w:val="20"/>
          </w:rPr>
          <w:t xml:space="preserve"> interactively</w:t>
        </w:r>
      </w:ins>
      <w:r w:rsidRPr="00967408">
        <w:rPr>
          <w:rFonts w:ascii="Times" w:hAnsi="Times" w:cs="Times New Roman"/>
          <w:sz w:val="20"/>
          <w:szCs w:val="20"/>
        </w:rPr>
        <w:t xml:space="preserve"> log in the End-User in the following cases: </w:t>
      </w:r>
    </w:p>
    <w:p w14:paraId="0308F1AD" w14:textId="77777777" w:rsidR="00967408" w:rsidRPr="00967408" w:rsidRDefault="00967408" w:rsidP="00967408">
      <w:pPr>
        <w:numPr>
          <w:ilvl w:val="0"/>
          <w:numId w:val="5"/>
        </w:numPr>
        <w:spacing w:before="100" w:beforeAutospacing="1" w:after="100" w:afterAutospacing="1"/>
        <w:rPr>
          <w:rFonts w:ascii="Times" w:eastAsia="Times New Roman" w:hAnsi="Times" w:cs="Times New Roman"/>
          <w:sz w:val="20"/>
          <w:szCs w:val="20"/>
        </w:rPr>
      </w:pPr>
      <w:commentRangeStart w:id="82"/>
      <w:r w:rsidRPr="00967408">
        <w:rPr>
          <w:rFonts w:ascii="Times" w:eastAsia="Times New Roman" w:hAnsi="Times" w:cs="Times New Roman"/>
          <w:sz w:val="20"/>
          <w:szCs w:val="20"/>
        </w:rPr>
        <w:t>The End-User is not already logged in.</w:t>
      </w:r>
    </w:p>
    <w:p w14:paraId="092C2922" w14:textId="77777777" w:rsidR="00967408" w:rsidRPr="00967408" w:rsidRDefault="00967408" w:rsidP="00967408">
      <w:pPr>
        <w:numPr>
          <w:ilvl w:val="0"/>
          <w:numId w:val="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Authentication Request contains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with the value </w:t>
      </w:r>
      <w:r w:rsidRPr="00967408">
        <w:rPr>
          <w:rFonts w:ascii="Courier" w:hAnsi="Courier" w:cs="Courier"/>
          <w:sz w:val="20"/>
          <w:szCs w:val="20"/>
        </w:rPr>
        <w:t>login</w:t>
      </w:r>
      <w:r w:rsidRPr="00967408">
        <w:rPr>
          <w:rFonts w:ascii="Times" w:eastAsia="Times New Roman" w:hAnsi="Times" w:cs="Times New Roman"/>
          <w:sz w:val="20"/>
          <w:szCs w:val="20"/>
        </w:rPr>
        <w:t>. In this case, the Authorization Server MUST reauthenticate the End-User even if the End-User is already authenticated.</w:t>
      </w:r>
    </w:p>
    <w:commentRangeEnd w:id="82"/>
    <w:p w14:paraId="7E32A211" w14:textId="77777777" w:rsidR="00967408" w:rsidRPr="00967408" w:rsidRDefault="00A52C55" w:rsidP="00967408">
      <w:pPr>
        <w:spacing w:before="100" w:beforeAutospacing="1" w:after="100" w:afterAutospacing="1"/>
        <w:rPr>
          <w:rFonts w:ascii="Times" w:hAnsi="Times" w:cs="Times New Roman"/>
          <w:sz w:val="20"/>
          <w:szCs w:val="20"/>
        </w:rPr>
      </w:pPr>
      <w:r>
        <w:rPr>
          <w:rStyle w:val="CommentReference"/>
        </w:rPr>
        <w:commentReference w:id="82"/>
      </w:r>
      <w:r w:rsidR="00967408" w:rsidRPr="00967408">
        <w:rPr>
          <w:rFonts w:ascii="Times" w:hAnsi="Times" w:cs="Times New Roman"/>
          <w:sz w:val="20"/>
          <w:szCs w:val="20"/>
        </w:rPr>
        <w:t xml:space="preserve">The Authorization Server MUST NOT interact with the End-User in the following case: </w:t>
      </w:r>
    </w:p>
    <w:p w14:paraId="77805728" w14:textId="77777777" w:rsidR="00967408" w:rsidRPr="00967408" w:rsidRDefault="00967408" w:rsidP="00967408">
      <w:pPr>
        <w:numPr>
          <w:ilvl w:val="0"/>
          <w:numId w:val="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Authentication Request contains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with the value </w:t>
      </w:r>
      <w:r w:rsidRPr="00967408">
        <w:rPr>
          <w:rFonts w:ascii="Courier" w:hAnsi="Courier" w:cs="Courier"/>
          <w:sz w:val="20"/>
          <w:szCs w:val="20"/>
        </w:rPr>
        <w:t>none</w:t>
      </w:r>
      <w:r w:rsidRPr="00967408">
        <w:rPr>
          <w:rFonts w:ascii="Times" w:eastAsia="Times New Roman" w:hAnsi="Times" w:cs="Times New Roman"/>
          <w:sz w:val="20"/>
          <w:szCs w:val="20"/>
        </w:rPr>
        <w:t>. In this case, the Authorization Server MUST return an error if an End-User is not already logged in or could not be silently logged in.</w:t>
      </w:r>
    </w:p>
    <w:p w14:paraId="119C874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Authorization Server MUST employ appropriate measures against Cross-Site Request Forgery and Clickjacking as, described in Sections 10.12 and 10.13 of </w:t>
      </w:r>
      <w:hyperlink r:id="rId259"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w:t>
      </w:r>
    </w:p>
    <w:p w14:paraId="3CFF72D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60" w:anchor="rfc.section.2.1.2.4" w:history="1">
        <w:r w:rsidR="00967408" w:rsidRPr="00967408">
          <w:rPr>
            <w:rFonts w:ascii="Times" w:eastAsia="Times New Roman" w:hAnsi="Times" w:cs="Times New Roman"/>
            <w:b/>
            <w:bCs/>
            <w:color w:val="0000FF"/>
            <w:kern w:val="36"/>
            <w:sz w:val="48"/>
            <w:szCs w:val="48"/>
            <w:u w:val="single"/>
          </w:rPr>
          <w:t>2.1.2.4.</w:t>
        </w:r>
      </w:hyperlink>
      <w:r w:rsidR="00967408" w:rsidRPr="00967408">
        <w:rPr>
          <w:rFonts w:ascii="Times" w:eastAsia="Times New Roman" w:hAnsi="Times" w:cs="Times New Roman"/>
          <w:b/>
          <w:bCs/>
          <w:kern w:val="36"/>
          <w:sz w:val="48"/>
          <w:szCs w:val="48"/>
        </w:rPr>
        <w:t xml:space="preserve"> </w:t>
      </w:r>
      <w:hyperlink r:id="rId261" w:anchor="Consent" w:history="1">
        <w:r w:rsidR="00967408" w:rsidRPr="00967408">
          <w:rPr>
            <w:rFonts w:ascii="Times" w:eastAsia="Times New Roman" w:hAnsi="Times" w:cs="Times New Roman"/>
            <w:b/>
            <w:bCs/>
            <w:color w:val="0000FF"/>
            <w:kern w:val="36"/>
            <w:sz w:val="48"/>
            <w:szCs w:val="48"/>
            <w:u w:val="single"/>
          </w:rPr>
          <w:t>Authorization Server Obtains End-User Consent/Authorization</w:t>
        </w:r>
      </w:hyperlink>
    </w:p>
    <w:p w14:paraId="2EE62C4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Once the End-User is authenticated, the Authorization Server MUST obtain an authorization decision. When permitted by the request parameters used, this MAY be done through an interactive dialogue with the End-User that makes it clear what is being consented to or by establishing consent via conditions for processing or other means (for example, via previous administrative consent).</w:t>
      </w:r>
    </w:p>
    <w:p w14:paraId="4F3C744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Server MUST employ countermeasures against Cross-Site Request Forgery and Clickjacking when interacting with the End-User.</w:t>
      </w:r>
    </w:p>
    <w:p w14:paraId="5D45D09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62" w:anchor="rfc.section.2.1.2.5" w:history="1">
        <w:r w:rsidR="00967408" w:rsidRPr="00967408">
          <w:rPr>
            <w:rFonts w:ascii="Times" w:eastAsia="Times New Roman" w:hAnsi="Times" w:cs="Times New Roman"/>
            <w:b/>
            <w:bCs/>
            <w:color w:val="0000FF"/>
            <w:kern w:val="36"/>
            <w:sz w:val="48"/>
            <w:szCs w:val="48"/>
            <w:u w:val="single"/>
          </w:rPr>
          <w:t>2.1.2.5.</w:t>
        </w:r>
      </w:hyperlink>
      <w:r w:rsidR="00967408" w:rsidRPr="00967408">
        <w:rPr>
          <w:rFonts w:ascii="Times" w:eastAsia="Times New Roman" w:hAnsi="Times" w:cs="Times New Roman"/>
          <w:b/>
          <w:bCs/>
          <w:kern w:val="36"/>
          <w:sz w:val="48"/>
          <w:szCs w:val="48"/>
        </w:rPr>
        <w:t xml:space="preserve"> </w:t>
      </w:r>
      <w:hyperlink r:id="rId263" w:anchor="AuthResponse" w:history="1">
        <w:r w:rsidR="00967408" w:rsidRPr="00967408">
          <w:rPr>
            <w:rFonts w:ascii="Times" w:eastAsia="Times New Roman" w:hAnsi="Times" w:cs="Times New Roman"/>
            <w:b/>
            <w:bCs/>
            <w:color w:val="0000FF"/>
            <w:kern w:val="36"/>
            <w:sz w:val="48"/>
            <w:szCs w:val="48"/>
            <w:u w:val="single"/>
          </w:rPr>
          <w:t>Successful Authentication Response</w:t>
        </w:r>
      </w:hyperlink>
    </w:p>
    <w:p w14:paraId="5A60E46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An Authentication Response is an OAuth 2.0 Authorization Response message returned from the OP's Authorization Endpoint in response to the Authorization Request message sent by the RP.</w:t>
      </w:r>
    </w:p>
    <w:p w14:paraId="52286884" w14:textId="09181D6F"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Authorization Code Flow, the Authorization Response MUST return the parameters defined in Section 4.1.2 of </w:t>
      </w:r>
      <w:hyperlink r:id="rId264"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del w:id="83" w:author="Justin Richer" w:date="2013-11-08T20:48:00Z">
        <w:r w:rsidRPr="00967408" w:rsidDel="000F3B16">
          <w:rPr>
            <w:rFonts w:ascii="Times" w:hAnsi="Times" w:cs="Times New Roman"/>
            <w:sz w:val="20"/>
            <w:szCs w:val="20"/>
          </w:rPr>
          <w:delText>,</w:delText>
        </w:r>
      </w:del>
      <w:r w:rsidRPr="00967408">
        <w:rPr>
          <w:rFonts w:ascii="Times" w:hAnsi="Times" w:cs="Times New Roman"/>
          <w:sz w:val="20"/>
          <w:szCs w:val="20"/>
        </w:rPr>
        <w:t xml:space="preserve"> by adding them as query parameters to the </w:t>
      </w:r>
      <w:r w:rsidRPr="00967408">
        <w:rPr>
          <w:rFonts w:ascii="Courier" w:hAnsi="Courier" w:cs="Courier"/>
          <w:sz w:val="20"/>
          <w:szCs w:val="20"/>
        </w:rPr>
        <w:t>redirect_uri</w:t>
      </w:r>
      <w:r w:rsidRPr="00967408">
        <w:rPr>
          <w:rFonts w:ascii="Times" w:hAnsi="Times" w:cs="Times New Roman"/>
          <w:sz w:val="20"/>
          <w:szCs w:val="20"/>
        </w:rPr>
        <w:t xml:space="preserve"> specified in the Authorization Request using the "application/x-www-form-urlencoded" format, unless a different Response Mode was specified</w:t>
      </w:r>
      <w:commentRangeStart w:id="84"/>
      <w:ins w:id="85" w:author="Justin Richer" w:date="2013-11-08T20:48:00Z">
        <w:r w:rsidR="000F3B16">
          <w:rPr>
            <w:rFonts w:ascii="Times" w:hAnsi="Times" w:cs="Times New Roman"/>
            <w:sz w:val="20"/>
            <w:szCs w:val="20"/>
          </w:rPr>
          <w:t xml:space="preserve"> and is supported by the OP</w:t>
        </w:r>
      </w:ins>
      <w:commentRangeEnd w:id="84"/>
      <w:r w:rsidR="00045DDB">
        <w:rPr>
          <w:rStyle w:val="CommentReference"/>
        </w:rPr>
        <w:commentReference w:id="84"/>
      </w:r>
      <w:r w:rsidRPr="00967408">
        <w:rPr>
          <w:rFonts w:ascii="Times" w:hAnsi="Times" w:cs="Times New Roman"/>
          <w:sz w:val="20"/>
          <w:szCs w:val="20"/>
        </w:rPr>
        <w:t>.</w:t>
      </w:r>
    </w:p>
    <w:p w14:paraId="733E62E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successful response using this flow (with line wraps within values for display purposes only):</w:t>
      </w:r>
    </w:p>
    <w:p w14:paraId="3B64EE51"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HTTP/1.1 302 Found   Location: https://client.example.org/cb?     code=SplxlOBeZQQYbYS6WxSbIA     &amp;state=af0ifjsldkj </w:t>
      </w:r>
    </w:p>
    <w:p w14:paraId="2A176E7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65" w:anchor="rfc.section.2.1.2.6" w:history="1">
        <w:r w:rsidR="00967408" w:rsidRPr="00967408">
          <w:rPr>
            <w:rFonts w:ascii="Times" w:eastAsia="Times New Roman" w:hAnsi="Times" w:cs="Times New Roman"/>
            <w:b/>
            <w:bCs/>
            <w:color w:val="0000FF"/>
            <w:kern w:val="36"/>
            <w:sz w:val="48"/>
            <w:szCs w:val="48"/>
            <w:u w:val="single"/>
          </w:rPr>
          <w:t>2.1.2.6.</w:t>
        </w:r>
      </w:hyperlink>
      <w:r w:rsidR="00967408" w:rsidRPr="00967408">
        <w:rPr>
          <w:rFonts w:ascii="Times" w:eastAsia="Times New Roman" w:hAnsi="Times" w:cs="Times New Roman"/>
          <w:b/>
          <w:bCs/>
          <w:kern w:val="36"/>
          <w:sz w:val="48"/>
          <w:szCs w:val="48"/>
        </w:rPr>
        <w:t xml:space="preserve"> </w:t>
      </w:r>
      <w:hyperlink r:id="rId266" w:anchor="AuthError" w:history="1">
        <w:r w:rsidR="00967408" w:rsidRPr="00967408">
          <w:rPr>
            <w:rFonts w:ascii="Times" w:eastAsia="Times New Roman" w:hAnsi="Times" w:cs="Times New Roman"/>
            <w:b/>
            <w:bCs/>
            <w:color w:val="0000FF"/>
            <w:kern w:val="36"/>
            <w:sz w:val="48"/>
            <w:szCs w:val="48"/>
            <w:u w:val="single"/>
          </w:rPr>
          <w:t>Authentication Error Response</w:t>
        </w:r>
      </w:hyperlink>
    </w:p>
    <w:p w14:paraId="5FF5D1A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An Authentication Error Response is an OAuth 2.0 Authorization Error Response message returned from the OP's Authorization Endpoint in response to the Authorization Request message sent by the RP.</w:t>
      </w:r>
    </w:p>
    <w:p w14:paraId="7478C84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End-User denies the request or the End-User authentication fails, the OP (Authorization Server) informs the RP (Client) by using the Error Response parameters defined in Section 4.1.2.1 of </w:t>
      </w:r>
      <w:hyperlink r:id="rId267"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w:t>
      </w:r>
      <w:commentRangeStart w:id="86"/>
      <w:r w:rsidRPr="00967408">
        <w:rPr>
          <w:rFonts w:ascii="Times" w:hAnsi="Times" w:cs="Times New Roman"/>
          <w:sz w:val="20"/>
          <w:szCs w:val="20"/>
        </w:rPr>
        <w:t>(HTTP errors unrelated to RFC 6749 are returned using the appropriate HTTP status code.)</w:t>
      </w:r>
      <w:commentRangeEnd w:id="86"/>
      <w:r w:rsidR="000F3B16">
        <w:rPr>
          <w:rStyle w:val="CommentReference"/>
        </w:rPr>
        <w:commentReference w:id="86"/>
      </w:r>
    </w:p>
    <w:p w14:paraId="58A78EF3" w14:textId="0D9F77A9"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Unless the Redirection URI is invalid, the Authorization Server returns the Client to the Redirection URI specified in the Authorizat</w:t>
      </w:r>
      <w:ins w:id="87" w:author="Justin Richer" w:date="2013-11-08T20:54:00Z">
        <w:r w:rsidR="000F3B16">
          <w:rPr>
            <w:rFonts w:ascii="Times" w:hAnsi="Times" w:cs="Times New Roman"/>
            <w:sz w:val="20"/>
            <w:szCs w:val="20"/>
          </w:rPr>
          <w:t>s</w:t>
        </w:r>
      </w:ins>
      <w:r w:rsidRPr="00967408">
        <w:rPr>
          <w:rFonts w:ascii="Times" w:hAnsi="Times" w:cs="Times New Roman"/>
          <w:sz w:val="20"/>
          <w:szCs w:val="20"/>
        </w:rPr>
        <w:t>ion Request with the appropriate error and state parameters. Other parameters SHOULD NOT be returned.</w:t>
      </w:r>
    </w:p>
    <w:p w14:paraId="2F23ED9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addition to the error codes defined in Section 4.1.2.1 of OAuth 2.0, this specification also defines the following error codes:</w:t>
      </w:r>
    </w:p>
    <w:p w14:paraId="105EE0F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interaction_required</w:t>
      </w:r>
    </w:p>
    <w:p w14:paraId="22E8800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The Authorization Server requires End-User interaction of some form to proceed. This error MAY be returned when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in the Authentication Request is set to </w:t>
      </w:r>
      <w:r w:rsidRPr="00967408">
        <w:rPr>
          <w:rFonts w:ascii="Courier" w:hAnsi="Courier" w:cs="Courier"/>
          <w:sz w:val="20"/>
          <w:szCs w:val="20"/>
        </w:rPr>
        <w:t>none</w:t>
      </w:r>
      <w:r w:rsidRPr="00967408">
        <w:rPr>
          <w:rFonts w:ascii="Times" w:eastAsia="Times New Roman" w:hAnsi="Times" w:cs="Times New Roman"/>
          <w:sz w:val="20"/>
          <w:szCs w:val="20"/>
        </w:rPr>
        <w:t>, but the Authentication Request cannot be completed without displaying a user interface for End-User interaction.</w:t>
      </w:r>
    </w:p>
    <w:p w14:paraId="4C8362E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login_required</w:t>
      </w:r>
    </w:p>
    <w:p w14:paraId="67762F2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Authorization Server requires End-User authentication. This error MAY be returned when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in the Authentication Request is set to </w:t>
      </w:r>
      <w:r w:rsidRPr="00967408">
        <w:rPr>
          <w:rFonts w:ascii="Courier" w:hAnsi="Courier" w:cs="Courier"/>
          <w:sz w:val="20"/>
          <w:szCs w:val="20"/>
        </w:rPr>
        <w:t>none</w:t>
      </w:r>
      <w:r w:rsidRPr="00967408">
        <w:rPr>
          <w:rFonts w:ascii="Times" w:eastAsia="Times New Roman" w:hAnsi="Times" w:cs="Times New Roman"/>
          <w:sz w:val="20"/>
          <w:szCs w:val="20"/>
        </w:rPr>
        <w:t>, but the Authentication Request cannot be completed without displaying a user interface for End-User authentication.</w:t>
      </w:r>
    </w:p>
    <w:p w14:paraId="3BFADE74" w14:textId="77777777" w:rsidR="00967408" w:rsidRPr="00967408" w:rsidRDefault="00967408" w:rsidP="00967408">
      <w:pPr>
        <w:rPr>
          <w:rFonts w:ascii="Times" w:eastAsia="Times New Roman" w:hAnsi="Times" w:cs="Times New Roman"/>
          <w:sz w:val="20"/>
          <w:szCs w:val="20"/>
        </w:rPr>
      </w:pPr>
      <w:commentRangeStart w:id="88"/>
      <w:r w:rsidRPr="00967408">
        <w:rPr>
          <w:rFonts w:ascii="Times" w:eastAsia="Times New Roman" w:hAnsi="Times" w:cs="Times New Roman"/>
          <w:sz w:val="20"/>
          <w:szCs w:val="20"/>
        </w:rPr>
        <w:t>session_selection_required</w:t>
      </w:r>
    </w:p>
    <w:p w14:paraId="2234DD56"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in the Authentication Request is set to </w:t>
      </w:r>
      <w:r w:rsidRPr="00967408">
        <w:rPr>
          <w:rFonts w:ascii="Courier" w:hAnsi="Courier" w:cs="Courier"/>
          <w:sz w:val="20"/>
          <w:szCs w:val="20"/>
        </w:rPr>
        <w:t>none</w:t>
      </w:r>
      <w:r w:rsidRPr="00967408">
        <w:rPr>
          <w:rFonts w:ascii="Times" w:eastAsia="Times New Roman" w:hAnsi="Times" w:cs="Times New Roman"/>
          <w:sz w:val="20"/>
          <w:szCs w:val="20"/>
        </w:rPr>
        <w:t>, but the Authentication Request cannot be completed without displaying a user interface to prompt for a session to use.</w:t>
      </w:r>
    </w:p>
    <w:commentRangeEnd w:id="88"/>
    <w:p w14:paraId="611BF3DF" w14:textId="77777777" w:rsidR="00967408" w:rsidRPr="00967408" w:rsidRDefault="000F3B16" w:rsidP="00967408">
      <w:pPr>
        <w:rPr>
          <w:rFonts w:ascii="Times" w:eastAsia="Times New Roman" w:hAnsi="Times" w:cs="Times New Roman"/>
          <w:sz w:val="20"/>
          <w:szCs w:val="20"/>
        </w:rPr>
      </w:pPr>
      <w:r>
        <w:rPr>
          <w:rStyle w:val="CommentReference"/>
        </w:rPr>
        <w:commentReference w:id="88"/>
      </w:r>
      <w:r w:rsidR="00967408" w:rsidRPr="00967408">
        <w:rPr>
          <w:rFonts w:ascii="Times" w:eastAsia="Times New Roman" w:hAnsi="Times" w:cs="Times New Roman"/>
          <w:sz w:val="20"/>
          <w:szCs w:val="20"/>
        </w:rPr>
        <w:t>consent_required</w:t>
      </w:r>
    </w:p>
    <w:p w14:paraId="0867A4B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Authorization Server requires End-User consent. This error MAY be returned when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in the Authentication Request is set to </w:t>
      </w:r>
      <w:r w:rsidRPr="00967408">
        <w:rPr>
          <w:rFonts w:ascii="Courier" w:hAnsi="Courier" w:cs="Courier"/>
          <w:sz w:val="20"/>
          <w:szCs w:val="20"/>
        </w:rPr>
        <w:t>none</w:t>
      </w:r>
      <w:r w:rsidRPr="00967408">
        <w:rPr>
          <w:rFonts w:ascii="Times" w:eastAsia="Times New Roman" w:hAnsi="Times" w:cs="Times New Roman"/>
          <w:sz w:val="20"/>
          <w:szCs w:val="20"/>
        </w:rPr>
        <w:t>, but the Authentication Request cannot be completed without displaying a user interface for End-User consent.</w:t>
      </w:r>
    </w:p>
    <w:p w14:paraId="0B2750E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invalid_request_uri</w:t>
      </w:r>
    </w:p>
    <w:p w14:paraId="7E58A0B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w:t>
      </w:r>
      <w:r w:rsidRPr="00967408">
        <w:rPr>
          <w:rFonts w:ascii="Courier" w:hAnsi="Courier" w:cs="Courier"/>
          <w:sz w:val="20"/>
          <w:szCs w:val="20"/>
        </w:rPr>
        <w:t>request_uri</w:t>
      </w:r>
      <w:r w:rsidRPr="00967408">
        <w:rPr>
          <w:rFonts w:ascii="Times" w:eastAsia="Times New Roman" w:hAnsi="Times" w:cs="Times New Roman"/>
          <w:sz w:val="20"/>
          <w:szCs w:val="20"/>
        </w:rPr>
        <w:t xml:space="preserve"> in the Authorization Request returns an error or contains invalid data.</w:t>
      </w:r>
    </w:p>
    <w:p w14:paraId="291B4A2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invalid_request_object</w:t>
      </w:r>
    </w:p>
    <w:p w14:paraId="16F9802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w:t>
      </w:r>
      <w:r w:rsidRPr="00967408">
        <w:rPr>
          <w:rFonts w:ascii="Courier" w:hAnsi="Courier" w:cs="Courier"/>
          <w:sz w:val="20"/>
          <w:szCs w:val="20"/>
        </w:rPr>
        <w:t>request</w:t>
      </w:r>
      <w:r w:rsidRPr="00967408">
        <w:rPr>
          <w:rFonts w:ascii="Times" w:eastAsia="Times New Roman" w:hAnsi="Times" w:cs="Times New Roman"/>
          <w:sz w:val="20"/>
          <w:szCs w:val="20"/>
        </w:rPr>
        <w:t xml:space="preserve"> parameter contains an invalid Request Object.</w:t>
      </w:r>
    </w:p>
    <w:p w14:paraId="7CB74AC3" w14:textId="77777777" w:rsidR="00967408" w:rsidRPr="00967408" w:rsidRDefault="00967408" w:rsidP="00967408">
      <w:pPr>
        <w:rPr>
          <w:rFonts w:ascii="Times" w:eastAsia="Times New Roman" w:hAnsi="Times" w:cs="Times New Roman"/>
          <w:sz w:val="20"/>
          <w:szCs w:val="20"/>
        </w:rPr>
      </w:pPr>
      <w:commentRangeStart w:id="89"/>
      <w:commentRangeStart w:id="90"/>
      <w:r w:rsidRPr="00967408">
        <w:rPr>
          <w:rFonts w:ascii="Times" w:eastAsia="Times New Roman" w:hAnsi="Times" w:cs="Times New Roman"/>
          <w:sz w:val="20"/>
          <w:szCs w:val="20"/>
        </w:rPr>
        <w:t>request_not_supported</w:t>
      </w:r>
    </w:p>
    <w:p w14:paraId="1EBC03D1" w14:textId="485BF819"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OP does not support use of the </w:t>
      </w:r>
      <w:r w:rsidRPr="00967408">
        <w:rPr>
          <w:rFonts w:ascii="Courier" w:hAnsi="Courier" w:cs="Courier"/>
          <w:sz w:val="20"/>
          <w:szCs w:val="20"/>
        </w:rPr>
        <w:t>request</w:t>
      </w:r>
      <w:r w:rsidRPr="00967408">
        <w:rPr>
          <w:rFonts w:ascii="Times" w:eastAsia="Times New Roman" w:hAnsi="Times" w:cs="Times New Roman"/>
          <w:sz w:val="20"/>
          <w:szCs w:val="20"/>
        </w:rPr>
        <w:t xml:space="preserve"> parameter defined in </w:t>
      </w:r>
      <w:hyperlink r:id="rId268" w:anchor="JWTRequests" w:history="1">
        <w:r w:rsidRPr="00967408">
          <w:rPr>
            <w:rFonts w:ascii="Times" w:eastAsia="Times New Roman" w:hAnsi="Times" w:cs="Times New Roman"/>
            <w:color w:val="0000FF"/>
            <w:sz w:val="20"/>
            <w:szCs w:val="20"/>
            <w:u w:val="single"/>
          </w:rPr>
          <w:t>Section 5</w:t>
        </w:r>
      </w:hyperlink>
      <w:r w:rsidRPr="00967408">
        <w:rPr>
          <w:rFonts w:ascii="Times" w:eastAsia="Times New Roman" w:hAnsi="Times" w:cs="Times New Roman"/>
          <w:sz w:val="20"/>
          <w:szCs w:val="20"/>
        </w:rPr>
        <w:t>.</w:t>
      </w:r>
    </w:p>
    <w:commentRangeEnd w:id="89"/>
    <w:p w14:paraId="2DEB2ED6" w14:textId="77777777" w:rsidR="00967408" w:rsidRPr="00967408" w:rsidRDefault="00076A8D" w:rsidP="00967408">
      <w:pPr>
        <w:rPr>
          <w:rFonts w:ascii="Times" w:eastAsia="Times New Roman" w:hAnsi="Times" w:cs="Times New Roman"/>
          <w:sz w:val="20"/>
          <w:szCs w:val="20"/>
        </w:rPr>
      </w:pPr>
      <w:r>
        <w:rPr>
          <w:rStyle w:val="CommentReference"/>
        </w:rPr>
        <w:commentReference w:id="89"/>
      </w:r>
      <w:commentRangeStart w:id="91"/>
      <w:r w:rsidR="00967408" w:rsidRPr="00967408">
        <w:rPr>
          <w:rFonts w:ascii="Times" w:eastAsia="Times New Roman" w:hAnsi="Times" w:cs="Times New Roman"/>
          <w:sz w:val="20"/>
          <w:szCs w:val="20"/>
        </w:rPr>
        <w:t>request_uri_not_supported</w:t>
      </w:r>
      <w:commentRangeEnd w:id="90"/>
      <w:r w:rsidR="00871848">
        <w:rPr>
          <w:rStyle w:val="CommentReference"/>
        </w:rPr>
        <w:commentReference w:id="90"/>
      </w:r>
    </w:p>
    <w:p w14:paraId="32708D4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OP does not support use of the </w:t>
      </w:r>
      <w:r w:rsidRPr="00967408">
        <w:rPr>
          <w:rFonts w:ascii="Courier" w:hAnsi="Courier" w:cs="Courier"/>
          <w:sz w:val="20"/>
          <w:szCs w:val="20"/>
        </w:rPr>
        <w:t>request_uri</w:t>
      </w:r>
      <w:r w:rsidRPr="00967408">
        <w:rPr>
          <w:rFonts w:ascii="Times" w:eastAsia="Times New Roman" w:hAnsi="Times" w:cs="Times New Roman"/>
          <w:sz w:val="20"/>
          <w:szCs w:val="20"/>
        </w:rPr>
        <w:t xml:space="preserve"> parameter defined in </w:t>
      </w:r>
      <w:hyperlink r:id="rId269" w:anchor="JWTRequests" w:history="1">
        <w:r w:rsidRPr="00967408">
          <w:rPr>
            <w:rFonts w:ascii="Times" w:eastAsia="Times New Roman" w:hAnsi="Times" w:cs="Times New Roman"/>
            <w:color w:val="0000FF"/>
            <w:sz w:val="20"/>
            <w:szCs w:val="20"/>
            <w:u w:val="single"/>
          </w:rPr>
          <w:t>Section 5</w:t>
        </w:r>
      </w:hyperlink>
      <w:r w:rsidRPr="00967408">
        <w:rPr>
          <w:rFonts w:ascii="Times" w:eastAsia="Times New Roman" w:hAnsi="Times" w:cs="Times New Roman"/>
          <w:sz w:val="20"/>
          <w:szCs w:val="20"/>
        </w:rPr>
        <w:t>.</w:t>
      </w:r>
    </w:p>
    <w:p w14:paraId="22E8A5DA" w14:textId="77777777" w:rsidR="00967408" w:rsidRPr="00967408" w:rsidRDefault="00076A8D" w:rsidP="00967408">
      <w:pPr>
        <w:rPr>
          <w:rFonts w:ascii="Times" w:eastAsia="Times New Roman" w:hAnsi="Times" w:cs="Times New Roman"/>
          <w:sz w:val="20"/>
          <w:szCs w:val="20"/>
        </w:rPr>
      </w:pPr>
      <w:commentRangeStart w:id="92"/>
      <w:commentRangeEnd w:id="91"/>
      <w:r>
        <w:rPr>
          <w:rStyle w:val="CommentReference"/>
        </w:rPr>
        <w:commentReference w:id="91"/>
      </w:r>
      <w:r w:rsidR="00967408" w:rsidRPr="00967408">
        <w:rPr>
          <w:rFonts w:ascii="Times" w:eastAsia="Times New Roman" w:hAnsi="Times" w:cs="Times New Roman"/>
          <w:sz w:val="20"/>
          <w:szCs w:val="20"/>
        </w:rPr>
        <w:t>registration_not_supported</w:t>
      </w:r>
    </w:p>
    <w:p w14:paraId="522F537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OP does not support use of the </w:t>
      </w:r>
      <w:r w:rsidRPr="00967408">
        <w:rPr>
          <w:rFonts w:ascii="Courier" w:hAnsi="Courier" w:cs="Courier"/>
          <w:sz w:val="20"/>
          <w:szCs w:val="20"/>
        </w:rPr>
        <w:t>registration</w:t>
      </w:r>
      <w:r w:rsidRPr="00967408">
        <w:rPr>
          <w:rFonts w:ascii="Times" w:eastAsia="Times New Roman" w:hAnsi="Times" w:cs="Times New Roman"/>
          <w:sz w:val="20"/>
          <w:szCs w:val="20"/>
        </w:rPr>
        <w:t xml:space="preserve"> parameter defined in </w:t>
      </w:r>
      <w:hyperlink r:id="rId270" w:anchor="RegistrationParameter" w:history="1">
        <w:r w:rsidRPr="00967408">
          <w:rPr>
            <w:rFonts w:ascii="Times" w:eastAsia="Times New Roman" w:hAnsi="Times" w:cs="Times New Roman"/>
            <w:color w:val="0000FF"/>
            <w:sz w:val="20"/>
            <w:szCs w:val="20"/>
            <w:u w:val="single"/>
          </w:rPr>
          <w:t>Section 6.2.1</w:t>
        </w:r>
      </w:hyperlink>
      <w:r w:rsidRPr="00967408">
        <w:rPr>
          <w:rFonts w:ascii="Times" w:eastAsia="Times New Roman" w:hAnsi="Times" w:cs="Times New Roman"/>
          <w:sz w:val="20"/>
          <w:szCs w:val="20"/>
        </w:rPr>
        <w:t>.</w:t>
      </w:r>
    </w:p>
    <w:commentRangeEnd w:id="92"/>
    <w:p w14:paraId="7CA2E48F" w14:textId="77777777" w:rsidR="00967408" w:rsidRPr="00967408" w:rsidRDefault="00076A8D" w:rsidP="00967408">
      <w:pPr>
        <w:spacing w:before="100" w:beforeAutospacing="1" w:after="100" w:afterAutospacing="1"/>
        <w:rPr>
          <w:rFonts w:ascii="Times" w:hAnsi="Times" w:cs="Times New Roman"/>
          <w:sz w:val="20"/>
          <w:szCs w:val="20"/>
        </w:rPr>
      </w:pPr>
      <w:r>
        <w:rPr>
          <w:rStyle w:val="CommentReference"/>
        </w:rPr>
        <w:commentReference w:id="92"/>
      </w:r>
      <w:r w:rsidR="00967408" w:rsidRPr="00967408">
        <w:rPr>
          <w:rFonts w:ascii="Times" w:hAnsi="Times" w:cs="Times New Roman"/>
          <w:sz w:val="20"/>
          <w:szCs w:val="20"/>
        </w:rPr>
        <w:t xml:space="preserve">The error response parameters are the following: </w:t>
      </w:r>
    </w:p>
    <w:p w14:paraId="10272F5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error</w:t>
      </w:r>
    </w:p>
    <w:p w14:paraId="4A50244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Error code.</w:t>
      </w:r>
    </w:p>
    <w:p w14:paraId="7F8D75E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error_description</w:t>
      </w:r>
    </w:p>
    <w:p w14:paraId="70F25B7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Human-readable ASCII encoded text description of the error.</w:t>
      </w:r>
    </w:p>
    <w:p w14:paraId="1CABD7F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error_uri</w:t>
      </w:r>
    </w:p>
    <w:p w14:paraId="078A1D8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URI of a web page that includes additional information about the error.</w:t>
      </w:r>
    </w:p>
    <w:p w14:paraId="589C110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state</w:t>
      </w:r>
    </w:p>
    <w:p w14:paraId="7646D1F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state value. REQUIRED if the Authorization Request included the </w:t>
      </w:r>
      <w:r w:rsidRPr="00967408">
        <w:rPr>
          <w:rFonts w:ascii="Courier" w:hAnsi="Courier" w:cs="Courier"/>
          <w:sz w:val="20"/>
          <w:szCs w:val="20"/>
        </w:rPr>
        <w:t>state</w:t>
      </w:r>
      <w:r w:rsidRPr="00967408">
        <w:rPr>
          <w:rFonts w:ascii="Times" w:eastAsia="Times New Roman" w:hAnsi="Times" w:cs="Times New Roman"/>
          <w:sz w:val="20"/>
          <w:szCs w:val="20"/>
        </w:rPr>
        <w:t xml:space="preserve"> parameter. Set to the value received from the Client.</w:t>
      </w:r>
    </w:p>
    <w:p w14:paraId="15F31F45" w14:textId="5B1A4F5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When using the Authorization Code Flow, the error response parameters are added to the query component of the Redirection URI, unless a different Response Mode was specified</w:t>
      </w:r>
      <w:ins w:id="93" w:author="Justin Richer" w:date="2013-11-08T20:57:00Z">
        <w:r w:rsidR="00D35C4A">
          <w:rPr>
            <w:rFonts w:ascii="Times" w:hAnsi="Times" w:cs="Times New Roman"/>
            <w:sz w:val="20"/>
            <w:szCs w:val="20"/>
          </w:rPr>
          <w:t xml:space="preserve"> and is supported by the OP</w:t>
        </w:r>
      </w:ins>
      <w:r w:rsidRPr="00967408">
        <w:rPr>
          <w:rFonts w:ascii="Times" w:hAnsi="Times" w:cs="Times New Roman"/>
          <w:sz w:val="20"/>
          <w:szCs w:val="20"/>
        </w:rPr>
        <w:t>.</w:t>
      </w:r>
    </w:p>
    <w:p w14:paraId="2B0368D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error response using this flow (with line wraps within values for display purposes only):</w:t>
      </w:r>
    </w:p>
    <w:p w14:paraId="3CD8F01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HTTP/1.1 302 Found   Location: https://client.example.org/cb?     error=invalid_request     &amp;error_description=       the%20request%20is%20not%20valid%20or%20malformed     &amp;state=af0ifjsldkj </w:t>
      </w:r>
    </w:p>
    <w:p w14:paraId="697F9E3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71" w:anchor="rfc.section.2.1.2.7" w:history="1">
        <w:r w:rsidR="00967408" w:rsidRPr="00967408">
          <w:rPr>
            <w:rFonts w:ascii="Times" w:eastAsia="Times New Roman" w:hAnsi="Times" w:cs="Times New Roman"/>
            <w:b/>
            <w:bCs/>
            <w:color w:val="0000FF"/>
            <w:kern w:val="36"/>
            <w:sz w:val="48"/>
            <w:szCs w:val="48"/>
            <w:u w:val="single"/>
          </w:rPr>
          <w:t>2.1.2.7.</w:t>
        </w:r>
      </w:hyperlink>
      <w:r w:rsidR="00967408" w:rsidRPr="00967408">
        <w:rPr>
          <w:rFonts w:ascii="Times" w:eastAsia="Times New Roman" w:hAnsi="Times" w:cs="Times New Roman"/>
          <w:b/>
          <w:bCs/>
          <w:kern w:val="36"/>
          <w:sz w:val="48"/>
          <w:szCs w:val="48"/>
        </w:rPr>
        <w:t xml:space="preserve"> </w:t>
      </w:r>
      <w:hyperlink r:id="rId272" w:anchor="AuthResponseValidation" w:history="1">
        <w:r w:rsidR="00967408" w:rsidRPr="00967408">
          <w:rPr>
            <w:rFonts w:ascii="Times" w:eastAsia="Times New Roman" w:hAnsi="Times" w:cs="Times New Roman"/>
            <w:b/>
            <w:bCs/>
            <w:color w:val="0000FF"/>
            <w:kern w:val="36"/>
            <w:sz w:val="48"/>
            <w:szCs w:val="48"/>
            <w:u w:val="single"/>
          </w:rPr>
          <w:t>Authentication Response Validation</w:t>
        </w:r>
      </w:hyperlink>
    </w:p>
    <w:p w14:paraId="5FE5611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When using the Authorization Code Flow, the Client MUST validate the response according to RFC 6749, especially Sections 4.1.2 and 10.12.</w:t>
      </w:r>
    </w:p>
    <w:p w14:paraId="7DCBC47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73" w:anchor="rfc.section.2.1.3" w:history="1">
        <w:r w:rsidR="00967408" w:rsidRPr="00967408">
          <w:rPr>
            <w:rFonts w:ascii="Times" w:eastAsia="Times New Roman" w:hAnsi="Times" w:cs="Times New Roman"/>
            <w:b/>
            <w:bCs/>
            <w:color w:val="0000FF"/>
            <w:kern w:val="36"/>
            <w:sz w:val="48"/>
            <w:szCs w:val="48"/>
            <w:u w:val="single"/>
          </w:rPr>
          <w:t>2.1.3.</w:t>
        </w:r>
      </w:hyperlink>
      <w:r w:rsidR="00967408" w:rsidRPr="00967408">
        <w:rPr>
          <w:rFonts w:ascii="Times" w:eastAsia="Times New Roman" w:hAnsi="Times" w:cs="Times New Roman"/>
          <w:b/>
          <w:bCs/>
          <w:kern w:val="36"/>
          <w:sz w:val="48"/>
          <w:szCs w:val="48"/>
        </w:rPr>
        <w:t xml:space="preserve"> </w:t>
      </w:r>
      <w:hyperlink r:id="rId274" w:anchor="TokenEndpoint" w:history="1">
        <w:r w:rsidR="00967408" w:rsidRPr="00967408">
          <w:rPr>
            <w:rFonts w:ascii="Times" w:eastAsia="Times New Roman" w:hAnsi="Times" w:cs="Times New Roman"/>
            <w:b/>
            <w:bCs/>
            <w:color w:val="0000FF"/>
            <w:kern w:val="36"/>
            <w:sz w:val="48"/>
            <w:szCs w:val="48"/>
            <w:u w:val="single"/>
          </w:rPr>
          <w:t>Token Endpoint</w:t>
        </w:r>
      </w:hyperlink>
    </w:p>
    <w:p w14:paraId="0D3DF4A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When using the Authorization Code Flow, the RP (Client) sends a Token Request to the Token Endpoint to obtain a Token Response, which includes an ID Token and an Access Token and MAY include a Refresh Token and other values.</w:t>
      </w:r>
    </w:p>
    <w:p w14:paraId="1CDEC33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Clients MUST use the HTTP </w:t>
      </w:r>
      <w:r w:rsidRPr="00967408">
        <w:rPr>
          <w:rFonts w:ascii="Courier" w:hAnsi="Courier" w:cs="Courier"/>
          <w:sz w:val="20"/>
          <w:szCs w:val="20"/>
        </w:rPr>
        <w:t>POST</w:t>
      </w:r>
      <w:r w:rsidRPr="00967408">
        <w:rPr>
          <w:rFonts w:ascii="Times" w:hAnsi="Times" w:cs="Times New Roman"/>
          <w:sz w:val="20"/>
          <w:szCs w:val="20"/>
        </w:rPr>
        <w:t xml:space="preserve"> method to make requests to the Token Endpoint. Request parameters are added using Form Serialization, per </w:t>
      </w:r>
      <w:hyperlink r:id="rId275" w:anchor="FormSerialization" w:history="1">
        <w:r w:rsidRPr="00967408">
          <w:rPr>
            <w:rFonts w:ascii="Times" w:hAnsi="Times" w:cs="Times New Roman"/>
            <w:color w:val="0000FF"/>
            <w:sz w:val="20"/>
            <w:szCs w:val="20"/>
            <w:u w:val="single"/>
          </w:rPr>
          <w:t>Section 12.2</w:t>
        </w:r>
      </w:hyperlink>
      <w:r w:rsidRPr="00967408">
        <w:rPr>
          <w:rFonts w:ascii="Times" w:hAnsi="Times" w:cs="Times New Roman"/>
          <w:sz w:val="20"/>
          <w:szCs w:val="20"/>
        </w:rPr>
        <w:t xml:space="preserve">. The Token Endpoint MUST support the use of the HTTP </w:t>
      </w:r>
      <w:r w:rsidRPr="00967408">
        <w:rPr>
          <w:rFonts w:ascii="Courier" w:hAnsi="Courier" w:cs="Courier"/>
          <w:sz w:val="20"/>
          <w:szCs w:val="20"/>
        </w:rPr>
        <w:t>POST</w:t>
      </w:r>
      <w:r w:rsidRPr="00967408">
        <w:rPr>
          <w:rFonts w:ascii="Times" w:hAnsi="Times" w:cs="Times New Roman"/>
          <w:sz w:val="20"/>
          <w:szCs w:val="20"/>
        </w:rPr>
        <w:t xml:space="preserve"> method defined in </w:t>
      </w:r>
      <w:hyperlink r:id="rId276" w:anchor="RFC2616" w:history="1">
        <w:r w:rsidRPr="00967408">
          <w:rPr>
            <w:rFonts w:ascii="Times" w:hAnsi="Times" w:cs="Times New Roman"/>
            <w:color w:val="0000FF"/>
            <w:sz w:val="20"/>
            <w:szCs w:val="20"/>
            <w:u w:val="single"/>
          </w:rPr>
          <w:t>RFC 2616</w:t>
        </w:r>
      </w:hyperlink>
      <w:r w:rsidRPr="00967408">
        <w:rPr>
          <w:rFonts w:ascii="Times" w:hAnsi="Times" w:cs="Times New Roman"/>
          <w:sz w:val="20"/>
          <w:szCs w:val="20"/>
        </w:rPr>
        <w:t xml:space="preserve"> </w:t>
      </w:r>
      <w:r w:rsidRPr="00967408">
        <w:rPr>
          <w:rFonts w:ascii="Times" w:hAnsi="Times" w:cs="Times New Roman"/>
          <w:i/>
          <w:iCs/>
          <w:sz w:val="20"/>
          <w:szCs w:val="20"/>
        </w:rPr>
        <w:t>[RFC2616]</w:t>
      </w:r>
      <w:r w:rsidRPr="00967408">
        <w:rPr>
          <w:rFonts w:ascii="Times" w:hAnsi="Times" w:cs="Times New Roman"/>
          <w:sz w:val="20"/>
          <w:szCs w:val="20"/>
        </w:rPr>
        <w:t xml:space="preserve"> at the Token Endpoint.</w:t>
      </w:r>
    </w:p>
    <w:p w14:paraId="28F30E9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Communication with the Token Endpoint MUST utilize TLS. See </w:t>
      </w:r>
      <w:hyperlink r:id="rId277" w:anchor="TLSRequirements" w:history="1">
        <w:r w:rsidRPr="00967408">
          <w:rPr>
            <w:rFonts w:ascii="Times" w:hAnsi="Times" w:cs="Times New Roman"/>
            <w:color w:val="0000FF"/>
            <w:sz w:val="20"/>
            <w:szCs w:val="20"/>
            <w:u w:val="single"/>
          </w:rPr>
          <w:t>Section 15.17</w:t>
        </w:r>
      </w:hyperlink>
      <w:r w:rsidRPr="00967408">
        <w:rPr>
          <w:rFonts w:ascii="Times" w:hAnsi="Times" w:cs="Times New Roman"/>
          <w:sz w:val="20"/>
          <w:szCs w:val="20"/>
        </w:rPr>
        <w:t xml:space="preserve"> for more information on using TLS.</w:t>
      </w:r>
    </w:p>
    <w:p w14:paraId="0F82630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All Token Endpoint responses that contain tokens, secrets, or other sensitive information MUST include the following HTTP response header fields and values:</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1303"/>
        <w:gridCol w:w="1956"/>
      </w:tblGrid>
      <w:tr w:rsidR="00967408" w:rsidRPr="00967408" w14:paraId="556546D2" w14:textId="77777777" w:rsidTr="00967408">
        <w:trPr>
          <w:tblHeader/>
          <w:tblCellSpacing w:w="0" w:type="dxa"/>
        </w:trPr>
        <w:tc>
          <w:tcPr>
            <w:tcW w:w="0" w:type="auto"/>
            <w:gridSpan w:val="2"/>
            <w:tcBorders>
              <w:top w:val="nil"/>
              <w:left w:val="nil"/>
              <w:bottom w:val="nil"/>
              <w:right w:val="nil"/>
            </w:tcBorders>
            <w:vAlign w:val="center"/>
            <w:hideMark/>
          </w:tcPr>
          <w:p w14:paraId="181E1701" w14:textId="77777777" w:rsidR="00967408" w:rsidRPr="00967408" w:rsidRDefault="00967408" w:rsidP="00967408">
            <w:pPr>
              <w:jc w:val="center"/>
              <w:rPr>
                <w:rFonts w:ascii="Times" w:eastAsia="Times New Roman" w:hAnsi="Times" w:cs="Times New Roman"/>
                <w:sz w:val="20"/>
                <w:szCs w:val="20"/>
              </w:rPr>
            </w:pPr>
            <w:commentRangeStart w:id="94"/>
            <w:r w:rsidRPr="00967408">
              <w:rPr>
                <w:rFonts w:ascii="Times" w:eastAsia="Times New Roman" w:hAnsi="Times" w:cs="Times New Roman"/>
                <w:sz w:val="20"/>
                <w:szCs w:val="20"/>
              </w:rPr>
              <w:t>HTTP Response Headers and Values</w:t>
            </w:r>
          </w:p>
        </w:tc>
      </w:tr>
      <w:tr w:rsidR="00967408" w:rsidRPr="00967408" w14:paraId="4B2F6C77" w14:textId="77777777" w:rsidTr="00967408">
        <w:trPr>
          <w:tblHeader/>
          <w:tblCellSpacing w:w="0" w:type="dxa"/>
        </w:trPr>
        <w:tc>
          <w:tcPr>
            <w:tcW w:w="0" w:type="auto"/>
            <w:vAlign w:val="center"/>
            <w:hideMark/>
          </w:tcPr>
          <w:p w14:paraId="295ACEBE"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Header Name</w:t>
            </w:r>
          </w:p>
        </w:tc>
        <w:tc>
          <w:tcPr>
            <w:tcW w:w="0" w:type="auto"/>
            <w:vAlign w:val="center"/>
            <w:hideMark/>
          </w:tcPr>
          <w:p w14:paraId="1BBA0A72"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Header Value</w:t>
            </w:r>
          </w:p>
        </w:tc>
      </w:tr>
      <w:tr w:rsidR="00967408" w:rsidRPr="00967408" w14:paraId="68CB0676" w14:textId="77777777" w:rsidTr="00967408">
        <w:trPr>
          <w:tblCellSpacing w:w="0" w:type="dxa"/>
        </w:trPr>
        <w:tc>
          <w:tcPr>
            <w:tcW w:w="0" w:type="auto"/>
            <w:vAlign w:val="center"/>
            <w:hideMark/>
          </w:tcPr>
          <w:p w14:paraId="7560DBC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Cache-Control</w:t>
            </w:r>
          </w:p>
        </w:tc>
        <w:tc>
          <w:tcPr>
            <w:tcW w:w="0" w:type="auto"/>
            <w:vAlign w:val="center"/>
            <w:hideMark/>
          </w:tcPr>
          <w:p w14:paraId="1FDC7D9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no-store</w:t>
            </w:r>
          </w:p>
        </w:tc>
      </w:tr>
      <w:tr w:rsidR="00967408" w:rsidRPr="00967408" w14:paraId="620E1C29" w14:textId="77777777" w:rsidTr="00967408">
        <w:trPr>
          <w:tblCellSpacing w:w="0" w:type="dxa"/>
        </w:trPr>
        <w:tc>
          <w:tcPr>
            <w:tcW w:w="0" w:type="auto"/>
            <w:vAlign w:val="center"/>
            <w:hideMark/>
          </w:tcPr>
          <w:p w14:paraId="4FC3B954" w14:textId="77777777" w:rsidR="00967408" w:rsidRPr="00967408" w:rsidRDefault="00967408" w:rsidP="00967408">
            <w:pPr>
              <w:rPr>
                <w:rFonts w:ascii="Times" w:eastAsia="Times New Roman" w:hAnsi="Times" w:cs="Times New Roman"/>
                <w:sz w:val="20"/>
                <w:szCs w:val="20"/>
              </w:rPr>
            </w:pPr>
            <w:commentRangeStart w:id="95"/>
            <w:r w:rsidRPr="00967408">
              <w:rPr>
                <w:rFonts w:ascii="Times" w:eastAsia="Times New Roman" w:hAnsi="Times" w:cs="Times New Roman"/>
                <w:sz w:val="20"/>
                <w:szCs w:val="20"/>
              </w:rPr>
              <w:t>Pragma</w:t>
            </w:r>
          </w:p>
        </w:tc>
        <w:tc>
          <w:tcPr>
            <w:tcW w:w="0" w:type="auto"/>
            <w:vAlign w:val="center"/>
            <w:hideMark/>
          </w:tcPr>
          <w:p w14:paraId="22A9AAE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no-cache</w:t>
            </w:r>
            <w:commentRangeEnd w:id="94"/>
            <w:r w:rsidR="00C2715D">
              <w:rPr>
                <w:rStyle w:val="CommentReference"/>
              </w:rPr>
              <w:commentReference w:id="94"/>
            </w:r>
            <w:commentRangeEnd w:id="95"/>
            <w:r w:rsidR="00871848">
              <w:rPr>
                <w:rStyle w:val="CommentReference"/>
              </w:rPr>
              <w:commentReference w:id="95"/>
            </w:r>
          </w:p>
        </w:tc>
      </w:tr>
    </w:tbl>
    <w:p w14:paraId="525B2C3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78" w:anchor="rfc.section.2.1.3.1" w:history="1">
        <w:r w:rsidR="00967408" w:rsidRPr="00967408">
          <w:rPr>
            <w:rFonts w:ascii="Times" w:eastAsia="Times New Roman" w:hAnsi="Times" w:cs="Times New Roman"/>
            <w:b/>
            <w:bCs/>
            <w:color w:val="0000FF"/>
            <w:kern w:val="36"/>
            <w:sz w:val="48"/>
            <w:szCs w:val="48"/>
            <w:u w:val="single"/>
          </w:rPr>
          <w:t>2.1.3.1.</w:t>
        </w:r>
      </w:hyperlink>
      <w:r w:rsidR="00967408" w:rsidRPr="00967408">
        <w:rPr>
          <w:rFonts w:ascii="Times" w:eastAsia="Times New Roman" w:hAnsi="Times" w:cs="Times New Roman"/>
          <w:b/>
          <w:bCs/>
          <w:kern w:val="36"/>
          <w:sz w:val="48"/>
          <w:szCs w:val="48"/>
        </w:rPr>
        <w:t xml:space="preserve"> </w:t>
      </w:r>
      <w:hyperlink r:id="rId279" w:anchor="TokenRequest" w:history="1">
        <w:r w:rsidR="00967408" w:rsidRPr="00967408">
          <w:rPr>
            <w:rFonts w:ascii="Times" w:eastAsia="Times New Roman" w:hAnsi="Times" w:cs="Times New Roman"/>
            <w:b/>
            <w:bCs/>
            <w:color w:val="0000FF"/>
            <w:kern w:val="36"/>
            <w:sz w:val="48"/>
            <w:szCs w:val="48"/>
            <w:u w:val="single"/>
          </w:rPr>
          <w:t>Token Request</w:t>
        </w:r>
      </w:hyperlink>
    </w:p>
    <w:p w14:paraId="0EBCBD6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 Client using the Authorization Code Flow obtains an ID Token and an Access Token by authenticating with the Authorization Server and presenting its Authorization Grant (in the form of an Authorization Code) to the Token Endpoint using the </w:t>
      </w:r>
      <w:r w:rsidRPr="00967408">
        <w:rPr>
          <w:rFonts w:ascii="Courier" w:hAnsi="Courier" w:cs="Courier"/>
          <w:sz w:val="20"/>
          <w:szCs w:val="20"/>
        </w:rPr>
        <w:t>grant_type</w:t>
      </w:r>
      <w:r w:rsidRPr="00967408">
        <w:rPr>
          <w:rFonts w:ascii="Times" w:hAnsi="Times" w:cs="Times New Roman"/>
          <w:sz w:val="20"/>
          <w:szCs w:val="20"/>
        </w:rPr>
        <w:t xml:space="preserve"> value </w:t>
      </w:r>
      <w:r w:rsidRPr="00967408">
        <w:rPr>
          <w:rFonts w:ascii="Courier" w:hAnsi="Courier" w:cs="Courier"/>
          <w:sz w:val="20"/>
          <w:szCs w:val="20"/>
        </w:rPr>
        <w:t>authorization_code</w:t>
      </w:r>
      <w:r w:rsidRPr="00967408">
        <w:rPr>
          <w:rFonts w:ascii="Times" w:hAnsi="Times" w:cs="Times New Roman"/>
          <w:sz w:val="20"/>
          <w:szCs w:val="20"/>
        </w:rPr>
        <w:t>.</w:t>
      </w:r>
    </w:p>
    <w:p w14:paraId="79BA2C4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Client MUST authenticate to the Token Endpoint using the authentication method registered for its </w:t>
      </w:r>
      <w:r w:rsidRPr="00967408">
        <w:rPr>
          <w:rFonts w:ascii="Courier" w:hAnsi="Courier" w:cs="Courier"/>
          <w:sz w:val="20"/>
          <w:szCs w:val="20"/>
        </w:rPr>
        <w:t>client_id</w:t>
      </w:r>
      <w:r w:rsidRPr="00967408">
        <w:rPr>
          <w:rFonts w:ascii="Times" w:hAnsi="Times" w:cs="Times New Roman"/>
          <w:sz w:val="20"/>
          <w:szCs w:val="20"/>
        </w:rPr>
        <w:t xml:space="preserve">, as described in </w:t>
      </w:r>
      <w:hyperlink r:id="rId280" w:anchor="ClientAuthentication" w:history="1">
        <w:r w:rsidRPr="00967408">
          <w:rPr>
            <w:rFonts w:ascii="Times" w:hAnsi="Times" w:cs="Times New Roman"/>
            <w:color w:val="0000FF"/>
            <w:sz w:val="20"/>
            <w:szCs w:val="20"/>
            <w:u w:val="single"/>
          </w:rPr>
          <w:t>Section 8</w:t>
        </w:r>
      </w:hyperlink>
      <w:r w:rsidRPr="00967408">
        <w:rPr>
          <w:rFonts w:ascii="Times" w:hAnsi="Times" w:cs="Times New Roman"/>
          <w:sz w:val="20"/>
          <w:szCs w:val="20"/>
        </w:rPr>
        <w:t xml:space="preserve">. The Client sends the parameters via HTTPS </w:t>
      </w:r>
      <w:r w:rsidRPr="00967408">
        <w:rPr>
          <w:rFonts w:ascii="Courier" w:hAnsi="Courier" w:cs="Courier"/>
          <w:sz w:val="20"/>
          <w:szCs w:val="20"/>
        </w:rPr>
        <w:t>POST</w:t>
      </w:r>
      <w:r w:rsidRPr="00967408">
        <w:rPr>
          <w:rFonts w:ascii="Times" w:hAnsi="Times" w:cs="Times New Roman"/>
          <w:sz w:val="20"/>
          <w:szCs w:val="20"/>
        </w:rPr>
        <w:t xml:space="preserve"> to the Token Endpoint using Form Serialization, per </w:t>
      </w:r>
      <w:hyperlink r:id="rId281" w:anchor="FormSerialization" w:history="1">
        <w:r w:rsidRPr="00967408">
          <w:rPr>
            <w:rFonts w:ascii="Times" w:hAnsi="Times" w:cs="Times New Roman"/>
            <w:color w:val="0000FF"/>
            <w:sz w:val="20"/>
            <w:szCs w:val="20"/>
            <w:u w:val="single"/>
          </w:rPr>
          <w:t>Section 12.2</w:t>
        </w:r>
      </w:hyperlink>
      <w:r w:rsidRPr="00967408">
        <w:rPr>
          <w:rFonts w:ascii="Times" w:hAnsi="Times" w:cs="Times New Roman"/>
          <w:sz w:val="20"/>
          <w:szCs w:val="20"/>
        </w:rPr>
        <w:t xml:space="preserve">, as described in Section 4.1.3 of </w:t>
      </w:r>
      <w:hyperlink r:id="rId282"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w:t>
      </w:r>
    </w:p>
    <w:p w14:paraId="7642355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Token Request (with line wraps within values for display purposes only):</w:t>
      </w:r>
    </w:p>
    <w:p w14:paraId="6504A98F"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POST /token HTTP/1.1   Host: server.example.com   Content-Type: application/x-www-form-urlencoded   Authorization: Basic czZCaGRSa3F0MzpnWDFmQmF0M2JW    grant_type=authorization_code&amp;code=SplxlOBeZQQYbYS6WxSbIA     &amp;redirect_uri=https%3A%2F%2Fclient.example.org%2Fcb </w:t>
      </w:r>
    </w:p>
    <w:p w14:paraId="7EE9CF4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83" w:anchor="rfc.section.2.1.3.2" w:history="1">
        <w:r w:rsidR="00967408" w:rsidRPr="00967408">
          <w:rPr>
            <w:rFonts w:ascii="Times" w:eastAsia="Times New Roman" w:hAnsi="Times" w:cs="Times New Roman"/>
            <w:b/>
            <w:bCs/>
            <w:color w:val="0000FF"/>
            <w:kern w:val="36"/>
            <w:sz w:val="48"/>
            <w:szCs w:val="48"/>
            <w:u w:val="single"/>
          </w:rPr>
          <w:t>2.1.3.2.</w:t>
        </w:r>
      </w:hyperlink>
      <w:r w:rsidR="00967408" w:rsidRPr="00967408">
        <w:rPr>
          <w:rFonts w:ascii="Times" w:eastAsia="Times New Roman" w:hAnsi="Times" w:cs="Times New Roman"/>
          <w:b/>
          <w:bCs/>
          <w:kern w:val="36"/>
          <w:sz w:val="48"/>
          <w:szCs w:val="48"/>
        </w:rPr>
        <w:t xml:space="preserve"> </w:t>
      </w:r>
      <w:hyperlink r:id="rId284" w:anchor="TokenRequestValidation" w:history="1">
        <w:r w:rsidR="00967408" w:rsidRPr="00967408">
          <w:rPr>
            <w:rFonts w:ascii="Times" w:eastAsia="Times New Roman" w:hAnsi="Times" w:cs="Times New Roman"/>
            <w:b/>
            <w:bCs/>
            <w:color w:val="0000FF"/>
            <w:kern w:val="36"/>
            <w:sz w:val="48"/>
            <w:szCs w:val="48"/>
            <w:u w:val="single"/>
          </w:rPr>
          <w:t>Token Request Validation</w:t>
        </w:r>
      </w:hyperlink>
    </w:p>
    <w:p w14:paraId="6AC0D79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Upon receipt of the request, the Authorization Server MUST:</w:t>
      </w:r>
    </w:p>
    <w:p w14:paraId="031A9F56" w14:textId="4708CB90" w:rsidR="00967408" w:rsidRPr="00967408" w:rsidRDefault="00967408" w:rsidP="00967408">
      <w:pPr>
        <w:numPr>
          <w:ilvl w:val="0"/>
          <w:numId w:val="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Authenticate </w:t>
      </w:r>
      <w:del w:id="96" w:author="Justin Richer" w:date="2013-11-08T21:04:00Z">
        <w:r w:rsidRPr="00967408" w:rsidDel="00903BDC">
          <w:rPr>
            <w:rFonts w:ascii="Times" w:eastAsia="Times New Roman" w:hAnsi="Times" w:cs="Times New Roman"/>
            <w:sz w:val="20"/>
            <w:szCs w:val="20"/>
          </w:rPr>
          <w:delText xml:space="preserve">any </w:delText>
        </w:r>
      </w:del>
      <w:ins w:id="97" w:author="Justin Richer" w:date="2013-11-08T21:04:00Z">
        <w:r w:rsidR="00903BDC">
          <w:rPr>
            <w:rFonts w:ascii="Times" w:eastAsia="Times New Roman" w:hAnsi="Times" w:cs="Times New Roman"/>
            <w:sz w:val="20"/>
            <w:szCs w:val="20"/>
          </w:rPr>
          <w:t>the</w:t>
        </w:r>
        <w:r w:rsidR="00903BDC" w:rsidRPr="00967408">
          <w:rPr>
            <w:rFonts w:ascii="Times" w:eastAsia="Times New Roman" w:hAnsi="Times" w:cs="Times New Roman"/>
            <w:sz w:val="20"/>
            <w:szCs w:val="20"/>
          </w:rPr>
          <w:t xml:space="preserve"> </w:t>
        </w:r>
      </w:ins>
      <w:r w:rsidRPr="00967408">
        <w:rPr>
          <w:rFonts w:ascii="Times" w:eastAsia="Times New Roman" w:hAnsi="Times" w:cs="Times New Roman"/>
          <w:sz w:val="20"/>
          <w:szCs w:val="20"/>
        </w:rPr>
        <w:t>Client</w:t>
      </w:r>
      <w:del w:id="98" w:author="Justin Richer" w:date="2013-11-08T21:04:00Z">
        <w:r w:rsidRPr="00967408" w:rsidDel="00903BDC">
          <w:rPr>
            <w:rFonts w:ascii="Times" w:eastAsia="Times New Roman" w:hAnsi="Times" w:cs="Times New Roman"/>
            <w:sz w:val="20"/>
            <w:szCs w:val="20"/>
          </w:rPr>
          <w:delText>s</w:delText>
        </w:r>
      </w:del>
      <w:r w:rsidRPr="00967408">
        <w:rPr>
          <w:rFonts w:ascii="Times" w:eastAsia="Times New Roman" w:hAnsi="Times" w:cs="Times New Roman"/>
          <w:sz w:val="20"/>
          <w:szCs w:val="20"/>
        </w:rPr>
        <w:t xml:space="preserve"> </w:t>
      </w:r>
      <w:ins w:id="99" w:author="Justin Richer" w:date="2013-11-08T21:04:00Z">
        <w:r w:rsidR="00903BDC">
          <w:rPr>
            <w:rFonts w:ascii="Times" w:eastAsia="Times New Roman" w:hAnsi="Times" w:cs="Times New Roman"/>
            <w:sz w:val="20"/>
            <w:szCs w:val="20"/>
          </w:rPr>
          <w:t xml:space="preserve">making the call for any Clients </w:t>
        </w:r>
      </w:ins>
      <w:r w:rsidRPr="00967408">
        <w:rPr>
          <w:rFonts w:ascii="Times" w:eastAsia="Times New Roman" w:hAnsi="Times" w:cs="Times New Roman"/>
          <w:sz w:val="20"/>
          <w:szCs w:val="20"/>
        </w:rPr>
        <w:t xml:space="preserve">that were issued Client Credentials or for which other Client Authentication methods were used, per </w:t>
      </w:r>
      <w:hyperlink r:id="rId285" w:anchor="ClientAuthentication" w:history="1">
        <w:r w:rsidRPr="00967408">
          <w:rPr>
            <w:rFonts w:ascii="Times" w:eastAsia="Times New Roman" w:hAnsi="Times" w:cs="Times New Roman"/>
            <w:color w:val="0000FF"/>
            <w:sz w:val="20"/>
            <w:szCs w:val="20"/>
            <w:u w:val="single"/>
          </w:rPr>
          <w:t>Section 8</w:t>
        </w:r>
      </w:hyperlink>
      <w:r w:rsidRPr="00967408">
        <w:rPr>
          <w:rFonts w:ascii="Times" w:eastAsia="Times New Roman" w:hAnsi="Times" w:cs="Times New Roman"/>
          <w:sz w:val="20"/>
          <w:szCs w:val="20"/>
        </w:rPr>
        <w:t>,</w:t>
      </w:r>
    </w:p>
    <w:p w14:paraId="2F5F4890" w14:textId="77777777" w:rsidR="00967408" w:rsidRPr="00967408" w:rsidRDefault="00967408" w:rsidP="00967408">
      <w:pPr>
        <w:numPr>
          <w:ilvl w:val="0"/>
          <w:numId w:val="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Ensure the Authorization Code was issued to the authenticated Client,</w:t>
      </w:r>
    </w:p>
    <w:p w14:paraId="756F7721" w14:textId="44975E7C" w:rsidR="00967408" w:rsidRPr="00967408" w:rsidRDefault="00967408" w:rsidP="00967408">
      <w:pPr>
        <w:numPr>
          <w:ilvl w:val="0"/>
          <w:numId w:val="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Verify that the Authorization Code is valid</w:t>
      </w:r>
      <w:ins w:id="100" w:author="Justin Richer" w:date="2013-11-08T21:04:00Z">
        <w:r w:rsidR="00903BDC">
          <w:rPr>
            <w:rFonts w:ascii="Times" w:eastAsia="Times New Roman" w:hAnsi="Times" w:cs="Times New Roman"/>
            <w:sz w:val="20"/>
            <w:szCs w:val="20"/>
          </w:rPr>
          <w:t xml:space="preserve"> and has not</w:t>
        </w:r>
      </w:ins>
      <w:ins w:id="101" w:author="Justin Richer" w:date="2013-11-08T21:05:00Z">
        <w:r w:rsidR="00903BDC">
          <w:rPr>
            <w:rFonts w:ascii="Times" w:eastAsia="Times New Roman" w:hAnsi="Times" w:cs="Times New Roman"/>
            <w:sz w:val="20"/>
            <w:szCs w:val="20"/>
          </w:rPr>
          <w:t xml:space="preserve"> already been </w:t>
        </w:r>
        <w:commentRangeStart w:id="102"/>
        <w:r w:rsidR="00903BDC">
          <w:rPr>
            <w:rFonts w:ascii="Times" w:eastAsia="Times New Roman" w:hAnsi="Times" w:cs="Times New Roman"/>
            <w:sz w:val="20"/>
            <w:szCs w:val="20"/>
          </w:rPr>
          <w:t>used</w:t>
        </w:r>
        <w:commentRangeEnd w:id="102"/>
        <w:r w:rsidR="00903BDC">
          <w:rPr>
            <w:rStyle w:val="CommentReference"/>
          </w:rPr>
          <w:commentReference w:id="102"/>
        </w:r>
      </w:ins>
      <w:r w:rsidRPr="00967408">
        <w:rPr>
          <w:rFonts w:ascii="Times" w:eastAsia="Times New Roman" w:hAnsi="Times" w:cs="Times New Roman"/>
          <w:sz w:val="20"/>
          <w:szCs w:val="20"/>
        </w:rPr>
        <w:t>, and</w:t>
      </w:r>
    </w:p>
    <w:p w14:paraId="503A3462" w14:textId="77777777" w:rsidR="00967408" w:rsidRPr="00967408" w:rsidRDefault="00967408" w:rsidP="00967408">
      <w:pPr>
        <w:numPr>
          <w:ilvl w:val="0"/>
          <w:numId w:val="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Ensure that the </w:t>
      </w:r>
      <w:r w:rsidRPr="00967408">
        <w:rPr>
          <w:rFonts w:ascii="Courier" w:hAnsi="Courier" w:cs="Courier"/>
          <w:sz w:val="20"/>
          <w:szCs w:val="20"/>
        </w:rPr>
        <w:t>redirect_uri</w:t>
      </w:r>
      <w:r w:rsidRPr="00967408">
        <w:rPr>
          <w:rFonts w:ascii="Times" w:eastAsia="Times New Roman" w:hAnsi="Times" w:cs="Times New Roman"/>
          <w:sz w:val="20"/>
          <w:szCs w:val="20"/>
        </w:rPr>
        <w:t xml:space="preserve"> parameter value is identical to the </w:t>
      </w:r>
      <w:r w:rsidRPr="00967408">
        <w:rPr>
          <w:rFonts w:ascii="Courier" w:hAnsi="Courier" w:cs="Courier"/>
          <w:sz w:val="20"/>
          <w:szCs w:val="20"/>
        </w:rPr>
        <w:t>redirect_uri</w:t>
      </w:r>
      <w:r w:rsidRPr="00967408">
        <w:rPr>
          <w:rFonts w:ascii="Times" w:eastAsia="Times New Roman" w:hAnsi="Times" w:cs="Times New Roman"/>
          <w:sz w:val="20"/>
          <w:szCs w:val="20"/>
        </w:rPr>
        <w:t xml:space="preserve"> parameter value that was included in the initial Authorization Request. If the </w:t>
      </w:r>
      <w:r w:rsidRPr="00967408">
        <w:rPr>
          <w:rFonts w:ascii="Courier" w:hAnsi="Courier" w:cs="Courier"/>
          <w:sz w:val="20"/>
          <w:szCs w:val="20"/>
        </w:rPr>
        <w:t>redirect_uri</w:t>
      </w:r>
      <w:r w:rsidRPr="00967408">
        <w:rPr>
          <w:rFonts w:ascii="Times" w:eastAsia="Times New Roman" w:hAnsi="Times" w:cs="Times New Roman"/>
          <w:sz w:val="20"/>
          <w:szCs w:val="20"/>
        </w:rPr>
        <w:t xml:space="preserve"> parameter value is not present when there is only one registered </w:t>
      </w:r>
      <w:r w:rsidRPr="00967408">
        <w:rPr>
          <w:rFonts w:ascii="Courier" w:hAnsi="Courier" w:cs="Courier"/>
          <w:sz w:val="20"/>
          <w:szCs w:val="20"/>
        </w:rPr>
        <w:t>redirect_uri</w:t>
      </w:r>
      <w:r w:rsidRPr="00967408">
        <w:rPr>
          <w:rFonts w:ascii="Times" w:eastAsia="Times New Roman" w:hAnsi="Times" w:cs="Times New Roman"/>
          <w:sz w:val="20"/>
          <w:szCs w:val="20"/>
        </w:rPr>
        <w:t xml:space="preserve"> value, the Authorization Server MAY return an error (since the Client should have included the parameter) or MAY proceed without an error (since OAuth 2.0 permits the parameter to be omitted in this case).</w:t>
      </w:r>
    </w:p>
    <w:p w14:paraId="63F8762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86" w:anchor="rfc.section.2.1.3.3" w:history="1">
        <w:r w:rsidR="00967408" w:rsidRPr="00967408">
          <w:rPr>
            <w:rFonts w:ascii="Times" w:eastAsia="Times New Roman" w:hAnsi="Times" w:cs="Times New Roman"/>
            <w:b/>
            <w:bCs/>
            <w:color w:val="0000FF"/>
            <w:kern w:val="36"/>
            <w:sz w:val="48"/>
            <w:szCs w:val="48"/>
            <w:u w:val="single"/>
          </w:rPr>
          <w:t>2.1.3.3.</w:t>
        </w:r>
      </w:hyperlink>
      <w:r w:rsidR="00967408" w:rsidRPr="00967408">
        <w:rPr>
          <w:rFonts w:ascii="Times" w:eastAsia="Times New Roman" w:hAnsi="Times" w:cs="Times New Roman"/>
          <w:b/>
          <w:bCs/>
          <w:kern w:val="36"/>
          <w:sz w:val="48"/>
          <w:szCs w:val="48"/>
        </w:rPr>
        <w:t xml:space="preserve"> </w:t>
      </w:r>
      <w:hyperlink r:id="rId287" w:anchor="TokenResponse" w:history="1">
        <w:r w:rsidR="00967408" w:rsidRPr="00967408">
          <w:rPr>
            <w:rFonts w:ascii="Times" w:eastAsia="Times New Roman" w:hAnsi="Times" w:cs="Times New Roman"/>
            <w:b/>
            <w:bCs/>
            <w:color w:val="0000FF"/>
            <w:kern w:val="36"/>
            <w:sz w:val="48"/>
            <w:szCs w:val="48"/>
            <w:u w:val="single"/>
          </w:rPr>
          <w:t>Successful Token Response</w:t>
        </w:r>
      </w:hyperlink>
    </w:p>
    <w:p w14:paraId="4DD8CAB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Upon receipt of the Token Request, the Authorization Server MUST return either a successful response or an error response that corresponds to the received Authorization Code.</w:t>
      </w:r>
    </w:p>
    <w:p w14:paraId="14BF3C6C" w14:textId="077DC1AC" w:rsidR="00875034" w:rsidRPr="00967408" w:rsidRDefault="00967408" w:rsidP="00875034">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After receiving and validating a valid and authorized Token Request from the Client, the Authorization Server returns a successful response that includes an ID Token and an Access Token. The parameters in the successful response are defined in Section 4.1.4 of </w:t>
      </w:r>
      <w:hyperlink r:id="rId288"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w:t>
      </w:r>
      <w:ins w:id="103" w:author="Justin Richer" w:date="2013-11-08T21:07:00Z">
        <w:r w:rsidR="00875034" w:rsidRPr="00875034">
          <w:rPr>
            <w:rFonts w:ascii="Times" w:hAnsi="Times" w:cs="Times New Roman"/>
            <w:sz w:val="20"/>
            <w:szCs w:val="20"/>
          </w:rPr>
          <w:t xml:space="preserve"> </w:t>
        </w:r>
      </w:ins>
      <w:moveToRangeStart w:id="104" w:author="Justin Richer" w:date="2013-11-08T21:07:00Z" w:name="move245564169"/>
      <w:moveTo w:id="105" w:author="Justin Richer" w:date="2013-11-08T21:07:00Z">
        <w:r w:rsidR="00875034" w:rsidRPr="00967408">
          <w:rPr>
            <w:rFonts w:ascii="Times" w:hAnsi="Times" w:cs="Times New Roman"/>
            <w:sz w:val="20"/>
            <w:szCs w:val="20"/>
          </w:rPr>
          <w:t xml:space="preserve">A successful response uses the </w:t>
        </w:r>
        <w:r w:rsidR="00875034" w:rsidRPr="00967408">
          <w:rPr>
            <w:rFonts w:ascii="Courier" w:hAnsi="Courier" w:cs="Courier"/>
            <w:sz w:val="20"/>
            <w:szCs w:val="20"/>
          </w:rPr>
          <w:t>application/json</w:t>
        </w:r>
        <w:r w:rsidR="00875034" w:rsidRPr="00967408">
          <w:rPr>
            <w:rFonts w:ascii="Times" w:hAnsi="Times" w:cs="Times New Roman"/>
            <w:sz w:val="20"/>
            <w:szCs w:val="20"/>
          </w:rPr>
          <w:t xml:space="preserve"> media type.</w:t>
        </w:r>
      </w:moveTo>
    </w:p>
    <w:moveToRangeEnd w:id="104"/>
    <w:p w14:paraId="10E5E2EB" w14:textId="77777777" w:rsidR="00967408" w:rsidRPr="00967408" w:rsidRDefault="00967408" w:rsidP="00967408">
      <w:pPr>
        <w:spacing w:before="100" w:beforeAutospacing="1" w:after="100" w:afterAutospacing="1"/>
        <w:rPr>
          <w:rFonts w:ascii="Times" w:hAnsi="Times" w:cs="Times New Roman"/>
          <w:sz w:val="20"/>
          <w:szCs w:val="20"/>
        </w:rPr>
      </w:pPr>
    </w:p>
    <w:p w14:paraId="5E3EFE5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OAuth 2.0 response parameter </w:t>
      </w:r>
      <w:r w:rsidRPr="00967408">
        <w:rPr>
          <w:rFonts w:ascii="Courier" w:hAnsi="Courier" w:cs="Courier"/>
          <w:sz w:val="20"/>
          <w:szCs w:val="20"/>
        </w:rPr>
        <w:t>token_type</w:t>
      </w:r>
      <w:r w:rsidRPr="00967408">
        <w:rPr>
          <w:rFonts w:ascii="Times" w:hAnsi="Times" w:cs="Times New Roman"/>
          <w:sz w:val="20"/>
          <w:szCs w:val="20"/>
        </w:rPr>
        <w:t xml:space="preserve"> MUST be set to </w:t>
      </w:r>
      <w:r w:rsidRPr="00967408">
        <w:rPr>
          <w:rFonts w:ascii="Courier" w:hAnsi="Courier" w:cs="Courier"/>
          <w:sz w:val="20"/>
          <w:szCs w:val="20"/>
        </w:rPr>
        <w:t>Bearer</w:t>
      </w:r>
      <w:r w:rsidRPr="00967408">
        <w:rPr>
          <w:rFonts w:ascii="Times" w:hAnsi="Times" w:cs="Times New Roman"/>
          <w:sz w:val="20"/>
          <w:szCs w:val="20"/>
        </w:rPr>
        <w:t xml:space="preserve">, as specified in </w:t>
      </w:r>
      <w:hyperlink r:id="rId289" w:anchor="RFC6750" w:history="1">
        <w:r w:rsidRPr="00967408">
          <w:rPr>
            <w:rFonts w:ascii="Times" w:hAnsi="Times" w:cs="Times New Roman"/>
            <w:color w:val="0000FF"/>
            <w:sz w:val="20"/>
            <w:szCs w:val="20"/>
            <w:u w:val="single"/>
          </w:rPr>
          <w:t>OAuth 2.0 Bearer Token Usage</w:t>
        </w:r>
      </w:hyperlink>
      <w:r w:rsidRPr="00967408">
        <w:rPr>
          <w:rFonts w:ascii="Times" w:hAnsi="Times" w:cs="Times New Roman"/>
          <w:sz w:val="20"/>
          <w:szCs w:val="20"/>
        </w:rPr>
        <w:t xml:space="preserve"> </w:t>
      </w:r>
      <w:r w:rsidRPr="00967408">
        <w:rPr>
          <w:rFonts w:ascii="Times" w:hAnsi="Times" w:cs="Times New Roman"/>
          <w:i/>
          <w:iCs/>
          <w:sz w:val="20"/>
          <w:szCs w:val="20"/>
        </w:rPr>
        <w:t>[RFC6750]</w:t>
      </w:r>
      <w:r w:rsidRPr="00967408">
        <w:rPr>
          <w:rFonts w:ascii="Times" w:hAnsi="Times" w:cs="Times New Roman"/>
          <w:sz w:val="20"/>
          <w:szCs w:val="20"/>
        </w:rPr>
        <w:t xml:space="preserve">, unless another Token Type has been negotiated with the Client. Servers SHOULD support the </w:t>
      </w:r>
      <w:r w:rsidRPr="00967408">
        <w:rPr>
          <w:rFonts w:ascii="Courier" w:hAnsi="Courier" w:cs="Courier"/>
          <w:sz w:val="20"/>
          <w:szCs w:val="20"/>
        </w:rPr>
        <w:t>Bearer</w:t>
      </w:r>
      <w:r w:rsidRPr="00967408">
        <w:rPr>
          <w:rFonts w:ascii="Times" w:hAnsi="Times" w:cs="Times New Roman"/>
          <w:sz w:val="20"/>
          <w:szCs w:val="20"/>
        </w:rPr>
        <w:t xml:space="preserve"> Token Type; use of other Token Types is outside the scope of this specification.</w:t>
      </w:r>
    </w:p>
    <w:p w14:paraId="31AFB5C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addition to the OAuth 2.0 response parameters, the following parameters MUST be included in the response:</w:t>
      </w:r>
    </w:p>
    <w:p w14:paraId="3CDC93C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w:t>
      </w:r>
    </w:p>
    <w:p w14:paraId="751D9A3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ID Token value associated with the authenticated session.</w:t>
      </w:r>
    </w:p>
    <w:p w14:paraId="0BB161C2" w14:textId="23D25160" w:rsidR="00967408" w:rsidRPr="00967408" w:rsidDel="00222BA9" w:rsidRDefault="00967408" w:rsidP="00967408">
      <w:pPr>
        <w:spacing w:before="100" w:beforeAutospacing="1" w:after="100" w:afterAutospacing="1"/>
        <w:rPr>
          <w:rFonts w:ascii="Times" w:hAnsi="Times" w:cs="Times New Roman"/>
          <w:sz w:val="20"/>
          <w:szCs w:val="20"/>
        </w:rPr>
      </w:pPr>
      <w:moveFromRangeStart w:id="106" w:author="Justin Richer" w:date="2013-11-08T21:07:00Z" w:name="move245564169"/>
      <w:moveFrom w:id="107" w:author="Justin Richer" w:date="2013-11-08T21:07:00Z">
        <w:r w:rsidRPr="00967408" w:rsidDel="00222BA9">
          <w:rPr>
            <w:rFonts w:ascii="Times" w:hAnsi="Times" w:cs="Times New Roman"/>
            <w:sz w:val="20"/>
            <w:szCs w:val="20"/>
          </w:rPr>
          <w:t xml:space="preserve">A successful response uses the </w:t>
        </w:r>
        <w:r w:rsidRPr="00967408" w:rsidDel="00222BA9">
          <w:rPr>
            <w:rFonts w:ascii="Courier" w:hAnsi="Courier" w:cs="Courier"/>
            <w:sz w:val="20"/>
            <w:szCs w:val="20"/>
          </w:rPr>
          <w:t>application/json</w:t>
        </w:r>
        <w:r w:rsidRPr="00967408" w:rsidDel="00222BA9">
          <w:rPr>
            <w:rFonts w:ascii="Times" w:hAnsi="Times" w:cs="Times New Roman"/>
            <w:sz w:val="20"/>
            <w:szCs w:val="20"/>
          </w:rPr>
          <w:t xml:space="preserve"> media type.</w:t>
        </w:r>
      </w:moveFrom>
    </w:p>
    <w:moveFromRangeEnd w:id="106"/>
    <w:p w14:paraId="2F00110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successful Token Response:</w:t>
      </w:r>
    </w:p>
    <w:p w14:paraId="309A8400"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HTTP/1.1 200 OK   Content-Type: application/json   Cache-Control: no-store   Pragma: no-cache    {    "access_token": "SlAV32hkKG",    "token_type": "Bearer",    "refresh_token": "8xLOxBtZp8",    "expires_in": 3600,    "id_token": "eyJhbGciOiJSUzI1NiJ9.ew0KICAgICJpc3MiOiAiaHR0cDovL      3NlcnZlci5leGFtcGxlLmNvbSIsDQogICAgInVzZXJfaWQiOiAiMjQ4Mjg5NzYxM      DAxIiwNCiAgICAiYXVkIjogInM2QmhkUmtxdDMiLA0KICAgICJub25jZSI6ICJuL      TBTNl9XekEyTWoiLA0KICAgICJleHAiOiAxMzExMjgxOTcwLA0KICAgICJpYXQiO      iAxMzExMjgwOTcwDQp9.lsQI_KNHpl58YY24G9tUHXr3Yp7OKYnEaVpRL0KI4szT      D6GXpZcgxIpkOCcajyDiIv62R9rBWASV191Akk1BM36gUMm8H5s8xyxNdRfBViCa      xTqHA7X_vV3U-tSWl6McR5qaSJaNQBpg1oGPjZdPG7zWCG-yEJC4-Fbx2FPOS7-h      </w:t>
      </w:r>
      <w:r w:rsidRPr="00967408">
        <w:rPr>
          <w:rFonts w:ascii="Courier" w:hAnsi="Courier" w:cs="Courier"/>
          <w:sz w:val="20"/>
          <w:szCs w:val="20"/>
        </w:rPr>
        <w:lastRenderedPageBreak/>
        <w:t xml:space="preserve">5V0k33O5Okd-OoDUKoFPMd6ur5cIwsNyBazcsHdFHqWlCby5nl_HZdW-PHq0gjzy      JydB5eYIvOfOHYBRVML9fKwdOLM2xVxJsPwvy3BqlVKc593p2WwItIg52ILWrc6A      tqkqHxKsAXLVyAoVInYkl_NDBkCqYe2KgNJFzfEC8g"   } </w:t>
      </w:r>
    </w:p>
    <w:p w14:paraId="32C6C5E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As specified in </w:t>
      </w:r>
      <w:hyperlink r:id="rId290"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Clients SHOULD ignore unrecognized response parameters.</w:t>
      </w:r>
    </w:p>
    <w:p w14:paraId="0EA2D07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91" w:anchor="rfc.section.2.1.3.4" w:history="1">
        <w:r w:rsidR="00967408" w:rsidRPr="00967408">
          <w:rPr>
            <w:rFonts w:ascii="Times" w:eastAsia="Times New Roman" w:hAnsi="Times" w:cs="Times New Roman"/>
            <w:b/>
            <w:bCs/>
            <w:color w:val="0000FF"/>
            <w:kern w:val="36"/>
            <w:sz w:val="48"/>
            <w:szCs w:val="48"/>
            <w:u w:val="single"/>
          </w:rPr>
          <w:t>2.1.3.4.</w:t>
        </w:r>
      </w:hyperlink>
      <w:r w:rsidR="00967408" w:rsidRPr="00967408">
        <w:rPr>
          <w:rFonts w:ascii="Times" w:eastAsia="Times New Roman" w:hAnsi="Times" w:cs="Times New Roman"/>
          <w:b/>
          <w:bCs/>
          <w:kern w:val="36"/>
          <w:sz w:val="48"/>
          <w:szCs w:val="48"/>
        </w:rPr>
        <w:t xml:space="preserve"> </w:t>
      </w:r>
      <w:hyperlink r:id="rId292" w:anchor="TokenErrorResponse" w:history="1">
        <w:r w:rsidR="00967408" w:rsidRPr="00967408">
          <w:rPr>
            <w:rFonts w:ascii="Times" w:eastAsia="Times New Roman" w:hAnsi="Times" w:cs="Times New Roman"/>
            <w:b/>
            <w:bCs/>
            <w:color w:val="0000FF"/>
            <w:kern w:val="36"/>
            <w:sz w:val="48"/>
            <w:szCs w:val="48"/>
            <w:u w:val="single"/>
          </w:rPr>
          <w:t>Token Error Response</w:t>
        </w:r>
      </w:hyperlink>
    </w:p>
    <w:p w14:paraId="17250D4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Token Request is invalid or unauthorized, the Authorization Server constructs the error response. The parameters of the Token Error Response are defined as in Section 5.2 of </w:t>
      </w:r>
      <w:hyperlink r:id="rId293"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The HTTP response body uses the </w:t>
      </w:r>
      <w:r w:rsidRPr="00967408">
        <w:rPr>
          <w:rFonts w:ascii="Courier" w:hAnsi="Courier" w:cs="Courier"/>
          <w:sz w:val="20"/>
          <w:szCs w:val="20"/>
        </w:rPr>
        <w:t>application/json</w:t>
      </w:r>
      <w:r w:rsidRPr="00967408">
        <w:rPr>
          <w:rFonts w:ascii="Times" w:hAnsi="Times" w:cs="Times New Roman"/>
          <w:sz w:val="20"/>
          <w:szCs w:val="20"/>
        </w:rPr>
        <w:t xml:space="preserve"> media type with HTTP response code of 400.</w:t>
      </w:r>
    </w:p>
    <w:p w14:paraId="037B03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Token Error Response:</w:t>
      </w:r>
    </w:p>
    <w:p w14:paraId="213AAF1D"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HTTP/1.1 400 Bad Request   Content-Type: application/json   Cache-Control: no-store   Pragma: no-cache    {    "error": "invalid_request"   } </w:t>
      </w:r>
    </w:p>
    <w:p w14:paraId="635CB4F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294" w:anchor="rfc.section.2.1.3.5" w:history="1">
        <w:r w:rsidR="00967408" w:rsidRPr="00967408">
          <w:rPr>
            <w:rFonts w:ascii="Times" w:eastAsia="Times New Roman" w:hAnsi="Times" w:cs="Times New Roman"/>
            <w:b/>
            <w:bCs/>
            <w:color w:val="0000FF"/>
            <w:kern w:val="36"/>
            <w:sz w:val="48"/>
            <w:szCs w:val="48"/>
            <w:u w:val="single"/>
          </w:rPr>
          <w:t>2.1.3.5.</w:t>
        </w:r>
      </w:hyperlink>
      <w:r w:rsidR="00967408" w:rsidRPr="00967408">
        <w:rPr>
          <w:rFonts w:ascii="Times" w:eastAsia="Times New Roman" w:hAnsi="Times" w:cs="Times New Roman"/>
          <w:b/>
          <w:bCs/>
          <w:kern w:val="36"/>
          <w:sz w:val="48"/>
          <w:szCs w:val="48"/>
        </w:rPr>
        <w:t xml:space="preserve"> </w:t>
      </w:r>
      <w:hyperlink r:id="rId295" w:anchor="TokenResponseValidation" w:history="1">
        <w:r w:rsidR="00967408" w:rsidRPr="00967408">
          <w:rPr>
            <w:rFonts w:ascii="Times" w:eastAsia="Times New Roman" w:hAnsi="Times" w:cs="Times New Roman"/>
            <w:b/>
            <w:bCs/>
            <w:color w:val="0000FF"/>
            <w:kern w:val="36"/>
            <w:sz w:val="48"/>
            <w:szCs w:val="48"/>
            <w:u w:val="single"/>
          </w:rPr>
          <w:t>Token Response Validation</w:t>
        </w:r>
      </w:hyperlink>
    </w:p>
    <w:p w14:paraId="769741D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Client MUST validate the Token Response as follows: </w:t>
      </w:r>
    </w:p>
    <w:p w14:paraId="23C6CF32" w14:textId="77777777" w:rsidR="00967408" w:rsidRPr="00967408" w:rsidRDefault="00967408" w:rsidP="00967408">
      <w:pPr>
        <w:numPr>
          <w:ilvl w:val="0"/>
          <w:numId w:val="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Follow the validation rules in RFC 6749, especially those in Sections 5.1 and 10.12.</w:t>
      </w:r>
    </w:p>
    <w:p w14:paraId="1D077A39" w14:textId="77777777" w:rsidR="00967408" w:rsidRPr="00967408" w:rsidRDefault="00967408" w:rsidP="00967408">
      <w:pPr>
        <w:numPr>
          <w:ilvl w:val="0"/>
          <w:numId w:val="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ID Token validation rules in </w:t>
      </w:r>
      <w:hyperlink r:id="rId296" w:anchor="IDTokenValidation" w:history="1">
        <w:r w:rsidRPr="00967408">
          <w:rPr>
            <w:rFonts w:ascii="Times" w:eastAsia="Times New Roman" w:hAnsi="Times" w:cs="Times New Roman"/>
            <w:color w:val="0000FF"/>
            <w:sz w:val="20"/>
            <w:szCs w:val="20"/>
            <w:u w:val="single"/>
          </w:rPr>
          <w:t>Section 2.1.3.7</w:t>
        </w:r>
      </w:hyperlink>
      <w:r w:rsidRPr="00967408">
        <w:rPr>
          <w:rFonts w:ascii="Times" w:eastAsia="Times New Roman" w:hAnsi="Times" w:cs="Times New Roman"/>
          <w:sz w:val="20"/>
          <w:szCs w:val="20"/>
        </w:rPr>
        <w:t>.</w:t>
      </w:r>
    </w:p>
    <w:p w14:paraId="42E89401" w14:textId="77777777" w:rsidR="00967408" w:rsidRPr="00967408" w:rsidRDefault="00967408" w:rsidP="00967408">
      <w:pPr>
        <w:numPr>
          <w:ilvl w:val="0"/>
          <w:numId w:val="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Access Token validation rules in </w:t>
      </w:r>
      <w:hyperlink r:id="rId297" w:anchor="CodeFlowTokenValidation" w:history="1">
        <w:r w:rsidRPr="00967408">
          <w:rPr>
            <w:rFonts w:ascii="Times" w:eastAsia="Times New Roman" w:hAnsi="Times" w:cs="Times New Roman"/>
            <w:color w:val="0000FF"/>
            <w:sz w:val="20"/>
            <w:szCs w:val="20"/>
            <w:u w:val="single"/>
          </w:rPr>
          <w:t>Section 2.1.3.8</w:t>
        </w:r>
      </w:hyperlink>
      <w:r w:rsidRPr="00967408">
        <w:rPr>
          <w:rFonts w:ascii="Times" w:eastAsia="Times New Roman" w:hAnsi="Times" w:cs="Times New Roman"/>
          <w:sz w:val="20"/>
          <w:szCs w:val="20"/>
        </w:rPr>
        <w:t>.</w:t>
      </w:r>
    </w:p>
    <w:commentRangeStart w:id="108"/>
    <w:p w14:paraId="6F82C626" w14:textId="77777777" w:rsidR="00967408" w:rsidRPr="00967408" w:rsidRDefault="00967408" w:rsidP="00967408">
      <w:pPr>
        <w:spacing w:before="100" w:beforeAutospacing="1" w:after="100" w:afterAutospacing="1"/>
        <w:outlineLvl w:val="0"/>
        <w:rPr>
          <w:rFonts w:ascii="Times" w:eastAsia="Times New Roman" w:hAnsi="Times" w:cs="Times New Roman"/>
          <w:b/>
          <w:bCs/>
          <w:kern w:val="36"/>
          <w:sz w:val="48"/>
          <w:szCs w:val="48"/>
        </w:rPr>
      </w:pPr>
      <w:r w:rsidRPr="00967408">
        <w:rPr>
          <w:rFonts w:ascii="Times" w:eastAsia="Times New Roman" w:hAnsi="Times" w:cs="Times New Roman"/>
          <w:b/>
          <w:bCs/>
          <w:kern w:val="36"/>
          <w:sz w:val="48"/>
          <w:szCs w:val="48"/>
        </w:rPr>
        <w:fldChar w:fldCharType="begin"/>
      </w:r>
      <w:r w:rsidRPr="00967408">
        <w:rPr>
          <w:rFonts w:ascii="Times" w:eastAsia="Times New Roman" w:hAnsi="Times" w:cs="Times New Roman"/>
          <w:b/>
          <w:bCs/>
          <w:kern w:val="36"/>
          <w:sz w:val="48"/>
          <w:szCs w:val="48"/>
        </w:rPr>
        <w:instrText xml:space="preserve"> HYPERLINK "file:///var/folders/lg/dkszrwhn3kjbtf594pvm017c0000gn/T/xml2rfc-xxe-1720659876424103329.html" \l "rfc.section.2.1.3.6" </w:instrText>
      </w:r>
      <w:r w:rsidRPr="00967408">
        <w:rPr>
          <w:rFonts w:ascii="Times" w:eastAsia="Times New Roman" w:hAnsi="Times" w:cs="Times New Roman"/>
          <w:b/>
          <w:bCs/>
          <w:kern w:val="36"/>
          <w:sz w:val="48"/>
          <w:szCs w:val="48"/>
        </w:rPr>
        <w:fldChar w:fldCharType="separate"/>
      </w:r>
      <w:r w:rsidRPr="00967408">
        <w:rPr>
          <w:rFonts w:ascii="Times" w:eastAsia="Times New Roman" w:hAnsi="Times" w:cs="Times New Roman"/>
          <w:b/>
          <w:bCs/>
          <w:color w:val="0000FF"/>
          <w:kern w:val="36"/>
          <w:sz w:val="48"/>
          <w:szCs w:val="48"/>
          <w:u w:val="single"/>
        </w:rPr>
        <w:t>2.1.3.6.</w:t>
      </w:r>
      <w:r w:rsidRPr="00967408">
        <w:rPr>
          <w:rFonts w:ascii="Times" w:eastAsia="Times New Roman" w:hAnsi="Times" w:cs="Times New Roman"/>
          <w:b/>
          <w:bCs/>
          <w:kern w:val="36"/>
          <w:sz w:val="48"/>
          <w:szCs w:val="48"/>
        </w:rPr>
        <w:fldChar w:fldCharType="end"/>
      </w:r>
      <w:r w:rsidRPr="00967408">
        <w:rPr>
          <w:rFonts w:ascii="Times" w:eastAsia="Times New Roman" w:hAnsi="Times" w:cs="Times New Roman"/>
          <w:b/>
          <w:bCs/>
          <w:kern w:val="36"/>
          <w:sz w:val="48"/>
          <w:szCs w:val="48"/>
        </w:rPr>
        <w:t xml:space="preserve"> </w:t>
      </w:r>
      <w:hyperlink r:id="rId298" w:anchor="IDToken" w:history="1">
        <w:r w:rsidRPr="00967408">
          <w:rPr>
            <w:rFonts w:ascii="Times" w:eastAsia="Times New Roman" w:hAnsi="Times" w:cs="Times New Roman"/>
            <w:b/>
            <w:bCs/>
            <w:color w:val="0000FF"/>
            <w:kern w:val="36"/>
            <w:sz w:val="48"/>
            <w:szCs w:val="48"/>
            <w:u w:val="single"/>
          </w:rPr>
          <w:t>ID Token</w:t>
        </w:r>
      </w:hyperlink>
      <w:commentRangeEnd w:id="108"/>
      <w:r w:rsidR="008C1DF5">
        <w:rPr>
          <w:rStyle w:val="CommentReference"/>
        </w:rPr>
        <w:commentReference w:id="108"/>
      </w:r>
    </w:p>
    <w:p w14:paraId="06F88D34" w14:textId="24E9BD53"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ID Token is a </w:t>
      </w:r>
      <w:commentRangeStart w:id="109"/>
      <w:del w:id="110" w:author="Justin Richer" w:date="2013-11-08T21:12:00Z">
        <w:r w:rsidRPr="00967408" w:rsidDel="008C1DF5">
          <w:rPr>
            <w:rFonts w:ascii="Times" w:hAnsi="Times" w:cs="Times New Roman"/>
            <w:sz w:val="20"/>
            <w:szCs w:val="20"/>
          </w:rPr>
          <w:delText xml:space="preserve">security </w:delText>
        </w:r>
      </w:del>
      <w:r w:rsidRPr="00967408">
        <w:rPr>
          <w:rFonts w:ascii="Times" w:hAnsi="Times" w:cs="Times New Roman"/>
          <w:sz w:val="20"/>
          <w:szCs w:val="20"/>
        </w:rPr>
        <w:t>token</w:t>
      </w:r>
      <w:commentRangeEnd w:id="109"/>
      <w:r w:rsidR="00B838B0">
        <w:rPr>
          <w:rStyle w:val="CommentReference"/>
        </w:rPr>
        <w:commentReference w:id="109"/>
      </w:r>
      <w:r w:rsidRPr="00967408">
        <w:rPr>
          <w:rFonts w:ascii="Times" w:hAnsi="Times" w:cs="Times New Roman"/>
          <w:sz w:val="20"/>
          <w:szCs w:val="20"/>
        </w:rPr>
        <w:t xml:space="preserve"> that contains Claims about the authentication of an End-User by an Authorization Server when using a Client, and potentially other requested Claims. The ID Token is represented as a </w:t>
      </w:r>
      <w:hyperlink r:id="rId299" w:anchor="JWT" w:history="1">
        <w:r w:rsidRPr="00967408">
          <w:rPr>
            <w:rFonts w:ascii="Times" w:hAnsi="Times" w:cs="Times New Roman"/>
            <w:color w:val="0000FF"/>
            <w:sz w:val="20"/>
            <w:szCs w:val="20"/>
            <w:u w:val="single"/>
          </w:rPr>
          <w:t>JSON Web Token (JWT)</w:t>
        </w:r>
      </w:hyperlink>
      <w:r w:rsidRPr="00967408">
        <w:rPr>
          <w:rFonts w:ascii="Times" w:hAnsi="Times" w:cs="Times New Roman"/>
          <w:sz w:val="20"/>
          <w:szCs w:val="20"/>
        </w:rPr>
        <w:t xml:space="preserve"> </w:t>
      </w:r>
      <w:r w:rsidRPr="00967408">
        <w:rPr>
          <w:rFonts w:ascii="Times" w:hAnsi="Times" w:cs="Times New Roman"/>
          <w:i/>
          <w:iCs/>
          <w:sz w:val="20"/>
          <w:szCs w:val="20"/>
        </w:rPr>
        <w:t>[JWT]</w:t>
      </w:r>
      <w:r w:rsidRPr="00967408">
        <w:rPr>
          <w:rFonts w:ascii="Times" w:hAnsi="Times" w:cs="Times New Roman"/>
          <w:sz w:val="20"/>
          <w:szCs w:val="20"/>
        </w:rPr>
        <w:t>.</w:t>
      </w:r>
    </w:p>
    <w:p w14:paraId="084DBED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Claims are used within the ID Token when using this flow:</w:t>
      </w:r>
    </w:p>
    <w:p w14:paraId="299FD5E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iss</w:t>
      </w:r>
    </w:p>
    <w:p w14:paraId="73DD48B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Issuer Identifier for the Issuer of the response. The </w:t>
      </w:r>
      <w:r w:rsidRPr="00967408">
        <w:rPr>
          <w:rFonts w:ascii="Courier" w:hAnsi="Courier" w:cs="Courier"/>
          <w:sz w:val="20"/>
          <w:szCs w:val="20"/>
        </w:rPr>
        <w:t>iss</w:t>
      </w:r>
      <w:r w:rsidRPr="00967408">
        <w:rPr>
          <w:rFonts w:ascii="Times" w:eastAsia="Times New Roman" w:hAnsi="Times" w:cs="Times New Roman"/>
          <w:sz w:val="20"/>
          <w:szCs w:val="20"/>
        </w:rPr>
        <w:t xml:space="preserve"> value is a case sensitive URL using the </w:t>
      </w:r>
      <w:r w:rsidRPr="00967408">
        <w:rPr>
          <w:rFonts w:ascii="Courier" w:hAnsi="Courier" w:cs="Courier"/>
          <w:sz w:val="20"/>
          <w:szCs w:val="20"/>
        </w:rPr>
        <w:t>https</w:t>
      </w:r>
      <w:r w:rsidRPr="00967408">
        <w:rPr>
          <w:rFonts w:ascii="Times" w:eastAsia="Times New Roman" w:hAnsi="Times" w:cs="Times New Roman"/>
          <w:sz w:val="20"/>
          <w:szCs w:val="20"/>
        </w:rPr>
        <w:t xml:space="preserve"> scheme that contains scheme, host, and OPTIONALLY, port number and path components and no query or fragment components.</w:t>
      </w:r>
    </w:p>
    <w:p w14:paraId="0B3C94B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sub</w:t>
      </w:r>
    </w:p>
    <w:p w14:paraId="2E21F55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Subject identifier. A locally unique and never reassigned identifier within the Issuer for the End-User, which is intended to be consumed by the Client, e.g., </w:t>
      </w:r>
      <w:r w:rsidRPr="00967408">
        <w:rPr>
          <w:rFonts w:ascii="Courier" w:hAnsi="Courier" w:cs="Courier"/>
          <w:sz w:val="20"/>
          <w:szCs w:val="20"/>
        </w:rPr>
        <w:t>24400320</w:t>
      </w:r>
      <w:r w:rsidRPr="00967408">
        <w:rPr>
          <w:rFonts w:ascii="Times" w:eastAsia="Times New Roman" w:hAnsi="Times" w:cs="Times New Roman"/>
          <w:sz w:val="20"/>
          <w:szCs w:val="20"/>
        </w:rPr>
        <w:t xml:space="preserve"> or </w:t>
      </w:r>
      <w:r w:rsidRPr="00967408">
        <w:rPr>
          <w:rFonts w:ascii="Courier" w:hAnsi="Courier" w:cs="Courier"/>
          <w:sz w:val="20"/>
          <w:szCs w:val="20"/>
        </w:rPr>
        <w:t>AItOawmwtWwcT0k51BayewNvutrJUqsvl6qs7A4</w:t>
      </w:r>
      <w:r w:rsidRPr="00967408">
        <w:rPr>
          <w:rFonts w:ascii="Times" w:eastAsia="Times New Roman" w:hAnsi="Times" w:cs="Times New Roman"/>
          <w:sz w:val="20"/>
          <w:szCs w:val="20"/>
        </w:rPr>
        <w:t xml:space="preserve">. It MUST NOT exceed 255 ASCII characters in length. The </w:t>
      </w:r>
      <w:r w:rsidRPr="00967408">
        <w:rPr>
          <w:rFonts w:ascii="Courier" w:hAnsi="Courier" w:cs="Courier"/>
          <w:sz w:val="20"/>
          <w:szCs w:val="20"/>
        </w:rPr>
        <w:t>sub</w:t>
      </w:r>
      <w:r w:rsidRPr="00967408">
        <w:rPr>
          <w:rFonts w:ascii="Times" w:eastAsia="Times New Roman" w:hAnsi="Times" w:cs="Times New Roman"/>
          <w:sz w:val="20"/>
          <w:szCs w:val="20"/>
        </w:rPr>
        <w:t xml:space="preserve"> value is a case sensitive string.</w:t>
      </w:r>
    </w:p>
    <w:p w14:paraId="67CDE1A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aud</w:t>
      </w:r>
    </w:p>
    <w:p w14:paraId="60575FD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Audience(s) that this ID Token is intended for. It MUST contain the OAuth 2.0 </w:t>
      </w:r>
      <w:r w:rsidRPr="00967408">
        <w:rPr>
          <w:rFonts w:ascii="Courier" w:hAnsi="Courier" w:cs="Courier"/>
          <w:sz w:val="20"/>
          <w:szCs w:val="20"/>
        </w:rPr>
        <w:t>client_id</w:t>
      </w:r>
      <w:r w:rsidRPr="00967408">
        <w:rPr>
          <w:rFonts w:ascii="Times" w:eastAsia="Times New Roman" w:hAnsi="Times" w:cs="Times New Roman"/>
          <w:sz w:val="20"/>
          <w:szCs w:val="20"/>
        </w:rPr>
        <w:t xml:space="preserve"> of the Relying Party as an audience value. It MAY also contain identifiers for other audiences. In the general case, the </w:t>
      </w:r>
      <w:r w:rsidRPr="00967408">
        <w:rPr>
          <w:rFonts w:ascii="Courier" w:hAnsi="Courier" w:cs="Courier"/>
          <w:sz w:val="20"/>
          <w:szCs w:val="20"/>
        </w:rPr>
        <w:t>aud</w:t>
      </w:r>
      <w:r w:rsidRPr="00967408">
        <w:rPr>
          <w:rFonts w:ascii="Times" w:eastAsia="Times New Roman" w:hAnsi="Times" w:cs="Times New Roman"/>
          <w:sz w:val="20"/>
          <w:szCs w:val="20"/>
        </w:rPr>
        <w:t xml:space="preserve"> value is an array of case sensitive strings. In the common special case when there is one audience, the </w:t>
      </w:r>
      <w:r w:rsidRPr="00967408">
        <w:rPr>
          <w:rFonts w:ascii="Courier" w:hAnsi="Courier" w:cs="Courier"/>
          <w:sz w:val="20"/>
          <w:szCs w:val="20"/>
        </w:rPr>
        <w:t>aud</w:t>
      </w:r>
      <w:r w:rsidRPr="00967408">
        <w:rPr>
          <w:rFonts w:ascii="Times" w:eastAsia="Times New Roman" w:hAnsi="Times" w:cs="Times New Roman"/>
          <w:sz w:val="20"/>
          <w:szCs w:val="20"/>
        </w:rPr>
        <w:t xml:space="preserve"> value MAY be a single case sensitive string.</w:t>
      </w:r>
    </w:p>
    <w:p w14:paraId="1305C66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exp</w:t>
      </w:r>
    </w:p>
    <w:p w14:paraId="5F9A2A53" w14:textId="0AB3FE99"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REQUIRED.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w:t>
      </w:r>
      <w:ins w:id="111" w:author="Justin Richer" w:date="2013-11-08T21:15:00Z">
        <w:r w:rsidR="008C1DF5">
          <w:rPr>
            <w:rFonts w:ascii="Times" w:eastAsia="Times New Roman" w:hAnsi="Times" w:cs="Times New Roman"/>
            <w:sz w:val="20"/>
            <w:szCs w:val="20"/>
          </w:rPr>
          <w:t xml:space="preserve">a JSON number indicating </w:t>
        </w:r>
      </w:ins>
      <w:r w:rsidRPr="00967408">
        <w:rPr>
          <w:rFonts w:ascii="Times" w:eastAsia="Times New Roman" w:hAnsi="Times" w:cs="Times New Roman"/>
          <w:sz w:val="20"/>
          <w:szCs w:val="20"/>
        </w:rPr>
        <w:t xml:space="preserve">the number of seconds from 1970-01-01T0:0:0Z as measured in UTC until the date/time. See </w:t>
      </w:r>
      <w:hyperlink r:id="rId300" w:anchor="RFC3339" w:history="1">
        <w:r w:rsidRPr="00967408">
          <w:rPr>
            <w:rFonts w:ascii="Times" w:eastAsia="Times New Roman" w:hAnsi="Times" w:cs="Times New Roman"/>
            <w:color w:val="0000FF"/>
            <w:sz w:val="20"/>
            <w:szCs w:val="20"/>
            <w:u w:val="single"/>
          </w:rPr>
          <w:t>RFC 3339</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[RFC3339]</w:t>
      </w:r>
      <w:r w:rsidRPr="00967408">
        <w:rPr>
          <w:rFonts w:ascii="Times" w:eastAsia="Times New Roman" w:hAnsi="Times" w:cs="Times New Roman"/>
          <w:sz w:val="20"/>
          <w:szCs w:val="20"/>
        </w:rPr>
        <w:t xml:space="preserve"> for details regarding date/times in general and UTC in particular. </w:t>
      </w:r>
      <w:del w:id="112" w:author="Justin Richer" w:date="2013-11-08T21:15:00Z">
        <w:r w:rsidRPr="00967408" w:rsidDel="008C1DF5">
          <w:rPr>
            <w:rFonts w:ascii="Times" w:eastAsia="Times New Roman" w:hAnsi="Times" w:cs="Times New Roman"/>
            <w:sz w:val="20"/>
            <w:szCs w:val="20"/>
          </w:rPr>
          <w:delText xml:space="preserve">The </w:delText>
        </w:r>
        <w:r w:rsidRPr="00967408" w:rsidDel="008C1DF5">
          <w:rPr>
            <w:rFonts w:ascii="Courier" w:hAnsi="Courier" w:cs="Courier"/>
            <w:sz w:val="20"/>
            <w:szCs w:val="20"/>
          </w:rPr>
          <w:delText>exp</w:delText>
        </w:r>
        <w:r w:rsidRPr="00967408" w:rsidDel="008C1DF5">
          <w:rPr>
            <w:rFonts w:ascii="Times" w:eastAsia="Times New Roman" w:hAnsi="Times" w:cs="Times New Roman"/>
            <w:sz w:val="20"/>
            <w:szCs w:val="20"/>
          </w:rPr>
          <w:delText xml:space="preserve"> value is a number.</w:delText>
        </w:r>
      </w:del>
    </w:p>
    <w:p w14:paraId="38568D1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iat</w:t>
      </w:r>
    </w:p>
    <w:p w14:paraId="6B707F01" w14:textId="3C9C14E4"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Time at which the JWT was issued. </w:t>
      </w:r>
      <w:commentRangeStart w:id="113"/>
      <w:ins w:id="114" w:author="Justin Richer" w:date="2013-11-08T21:16:00Z">
        <w:r w:rsidR="008C1DF5">
          <w:rPr>
            <w:rFonts w:ascii="Times" w:eastAsia="Times New Roman" w:hAnsi="Times" w:cs="Times New Roman"/>
            <w:sz w:val="20"/>
            <w:szCs w:val="20"/>
          </w:rPr>
          <w:t xml:space="preserve">The processing of this parameter requires that the current date/time MUST NOT be before the issued date/time listed in the value. Implementers MAY provider for some small leeway, usually no more than a few minutes, to account for clock skew. </w:t>
        </w:r>
      </w:ins>
      <w:commentRangeEnd w:id="113"/>
      <w:r w:rsidR="000A3F1B">
        <w:rPr>
          <w:rStyle w:val="CommentReference"/>
        </w:rPr>
        <w:commentReference w:id="113"/>
      </w:r>
      <w:r w:rsidRPr="00967408">
        <w:rPr>
          <w:rFonts w:ascii="Times" w:eastAsia="Times New Roman" w:hAnsi="Times" w:cs="Times New Roman"/>
          <w:sz w:val="20"/>
          <w:szCs w:val="20"/>
        </w:rPr>
        <w:t xml:space="preserve">The time is represented as </w:t>
      </w:r>
      <w:ins w:id="115" w:author="Justin Richer" w:date="2013-11-08T21:15:00Z">
        <w:r w:rsidR="008C1DF5">
          <w:rPr>
            <w:rFonts w:ascii="Times" w:eastAsia="Times New Roman" w:hAnsi="Times" w:cs="Times New Roman"/>
            <w:sz w:val="20"/>
            <w:szCs w:val="20"/>
          </w:rPr>
          <w:t xml:space="preserve">a JSON integer indicating </w:t>
        </w:r>
      </w:ins>
      <w:r w:rsidRPr="00967408">
        <w:rPr>
          <w:rFonts w:ascii="Times" w:eastAsia="Times New Roman" w:hAnsi="Times" w:cs="Times New Roman"/>
          <w:sz w:val="20"/>
          <w:szCs w:val="20"/>
        </w:rPr>
        <w:t>the number of seconds from 1970-01-01T0:0:0Z as measured in UTC until the date/time</w:t>
      </w:r>
      <w:del w:id="116" w:author="Justin Richer" w:date="2013-11-08T21:15:00Z">
        <w:r w:rsidRPr="00967408" w:rsidDel="008C1DF5">
          <w:rPr>
            <w:rFonts w:ascii="Times" w:eastAsia="Times New Roman" w:hAnsi="Times" w:cs="Times New Roman"/>
            <w:sz w:val="20"/>
            <w:szCs w:val="20"/>
          </w:rPr>
          <w:delText xml:space="preserve">. The </w:delText>
        </w:r>
        <w:r w:rsidRPr="00967408" w:rsidDel="008C1DF5">
          <w:rPr>
            <w:rFonts w:ascii="Courier" w:hAnsi="Courier" w:cs="Courier"/>
            <w:sz w:val="20"/>
            <w:szCs w:val="20"/>
          </w:rPr>
          <w:delText>iat</w:delText>
        </w:r>
        <w:r w:rsidRPr="00967408" w:rsidDel="008C1DF5">
          <w:rPr>
            <w:rFonts w:ascii="Times" w:eastAsia="Times New Roman" w:hAnsi="Times" w:cs="Times New Roman"/>
            <w:sz w:val="20"/>
            <w:szCs w:val="20"/>
          </w:rPr>
          <w:delText xml:space="preserve"> value is a number</w:delText>
        </w:r>
      </w:del>
      <w:r w:rsidRPr="00967408">
        <w:rPr>
          <w:rFonts w:ascii="Times" w:eastAsia="Times New Roman" w:hAnsi="Times" w:cs="Times New Roman"/>
          <w:sz w:val="20"/>
          <w:szCs w:val="20"/>
        </w:rPr>
        <w:t>.</w:t>
      </w:r>
    </w:p>
    <w:p w14:paraId="55C531A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auth_time</w:t>
      </w:r>
    </w:p>
    <w:p w14:paraId="090F1A9B" w14:textId="5D488BE5"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or REQUIRED. Time when the End-User authentication occurred. The time is represented as </w:t>
      </w:r>
      <w:ins w:id="117" w:author="Justin Richer" w:date="2013-11-08T21:17:00Z">
        <w:r w:rsidR="00D9328C">
          <w:rPr>
            <w:rFonts w:ascii="Times" w:eastAsia="Times New Roman" w:hAnsi="Times" w:cs="Times New Roman"/>
            <w:sz w:val="20"/>
            <w:szCs w:val="20"/>
          </w:rPr>
          <w:t xml:space="preserve">a JSON number indicating </w:t>
        </w:r>
      </w:ins>
      <w:r w:rsidRPr="00967408">
        <w:rPr>
          <w:rFonts w:ascii="Times" w:eastAsia="Times New Roman" w:hAnsi="Times" w:cs="Times New Roman"/>
          <w:sz w:val="20"/>
          <w:szCs w:val="20"/>
        </w:rPr>
        <w:t xml:space="preserve">the number of seconds from 1970-01-01T0:0:0Z as measured in UTC until the date/time. When a </w:t>
      </w:r>
      <w:r w:rsidRPr="00967408">
        <w:rPr>
          <w:rFonts w:ascii="Courier" w:hAnsi="Courier" w:cs="Courier"/>
          <w:sz w:val="20"/>
          <w:szCs w:val="20"/>
        </w:rPr>
        <w:t>max_age</w:t>
      </w:r>
      <w:r w:rsidRPr="00967408">
        <w:rPr>
          <w:rFonts w:ascii="Times" w:eastAsia="Times New Roman" w:hAnsi="Times" w:cs="Times New Roman"/>
          <w:sz w:val="20"/>
          <w:szCs w:val="20"/>
        </w:rPr>
        <w:t xml:space="preserve"> request is made or when </w:t>
      </w:r>
      <w:r w:rsidRPr="00967408">
        <w:rPr>
          <w:rFonts w:ascii="Courier" w:hAnsi="Courier" w:cs="Courier"/>
          <w:sz w:val="20"/>
          <w:szCs w:val="20"/>
        </w:rPr>
        <w:t>auth_time</w:t>
      </w:r>
      <w:r w:rsidRPr="00967408">
        <w:rPr>
          <w:rFonts w:ascii="Times" w:eastAsia="Times New Roman" w:hAnsi="Times" w:cs="Times New Roman"/>
          <w:sz w:val="20"/>
          <w:szCs w:val="20"/>
        </w:rPr>
        <w:t xml:space="preserve"> is requested as an Essential Claim, then this Claim is REQUIRED. (The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semantically corresponds to the OpenID 2.0 </w:t>
      </w:r>
      <w:hyperlink r:id="rId301" w:anchor="OpenID.PAPE" w:history="1">
        <w:r w:rsidRPr="00967408">
          <w:rPr>
            <w:rFonts w:ascii="Times" w:eastAsia="Times New Roman" w:hAnsi="Times" w:cs="Times New Roman"/>
            <w:color w:val="0000FF"/>
            <w:sz w:val="20"/>
            <w:szCs w:val="20"/>
            <w:u w:val="single"/>
          </w:rPr>
          <w:t>PAPE</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[OpenID.PAPE]</w:t>
      </w:r>
      <w:r w:rsidRPr="00967408">
        <w:rPr>
          <w:rFonts w:ascii="Times" w:eastAsia="Times New Roman" w:hAnsi="Times" w:cs="Times New Roman"/>
          <w:sz w:val="20"/>
          <w:szCs w:val="20"/>
        </w:rPr>
        <w:t xml:space="preserve"> </w:t>
      </w:r>
      <w:r w:rsidRPr="00967408">
        <w:rPr>
          <w:rFonts w:ascii="Courier" w:hAnsi="Courier" w:cs="Courier"/>
          <w:sz w:val="20"/>
          <w:szCs w:val="20"/>
        </w:rPr>
        <w:t>auth_time</w:t>
      </w:r>
      <w:r w:rsidRPr="00967408">
        <w:rPr>
          <w:rFonts w:ascii="Times" w:eastAsia="Times New Roman" w:hAnsi="Times" w:cs="Times New Roman"/>
          <w:sz w:val="20"/>
          <w:szCs w:val="20"/>
        </w:rPr>
        <w:t xml:space="preserve"> response parameter.)</w:t>
      </w:r>
      <w:del w:id="118" w:author="Justin Richer" w:date="2013-11-08T21:17:00Z">
        <w:r w:rsidRPr="00967408" w:rsidDel="00D9328C">
          <w:rPr>
            <w:rFonts w:ascii="Times" w:eastAsia="Times New Roman" w:hAnsi="Times" w:cs="Times New Roman"/>
            <w:sz w:val="20"/>
            <w:szCs w:val="20"/>
          </w:rPr>
          <w:delText xml:space="preserve"> The </w:delText>
        </w:r>
        <w:r w:rsidRPr="00967408" w:rsidDel="00D9328C">
          <w:rPr>
            <w:rFonts w:ascii="Courier" w:hAnsi="Courier" w:cs="Courier"/>
            <w:sz w:val="20"/>
            <w:szCs w:val="20"/>
          </w:rPr>
          <w:delText>auth_time</w:delText>
        </w:r>
        <w:r w:rsidRPr="00967408" w:rsidDel="00D9328C">
          <w:rPr>
            <w:rFonts w:ascii="Times" w:eastAsia="Times New Roman" w:hAnsi="Times" w:cs="Times New Roman"/>
            <w:sz w:val="20"/>
            <w:szCs w:val="20"/>
          </w:rPr>
          <w:delText xml:space="preserve"> value is a number.</w:delText>
        </w:r>
      </w:del>
    </w:p>
    <w:p w14:paraId="237C699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nonce</w:t>
      </w:r>
    </w:p>
    <w:p w14:paraId="76EC02BF" w14:textId="5080CC4D"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or REQUIRED. String value used to associate </w:t>
      </w:r>
      <w:commentRangeStart w:id="119"/>
      <w:ins w:id="120" w:author="Justin Richer" w:date="2013-11-08T21:18:00Z">
        <w:r w:rsidR="00307A2D">
          <w:rPr>
            <w:rFonts w:ascii="Times" w:eastAsia="Times New Roman" w:hAnsi="Times" w:cs="Times New Roman"/>
            <w:sz w:val="20"/>
            <w:szCs w:val="20"/>
          </w:rPr>
          <w:t>the end-user’s session at a</w:t>
        </w:r>
      </w:ins>
      <w:commentRangeEnd w:id="119"/>
      <w:r w:rsidR="000A3F1B">
        <w:rPr>
          <w:rStyle w:val="CommentReference"/>
        </w:rPr>
        <w:commentReference w:id="119"/>
      </w:r>
      <w:del w:id="121" w:author="Justin Richer" w:date="2013-11-08T21:18:00Z">
        <w:r w:rsidRPr="00967408" w:rsidDel="00307A2D">
          <w:rPr>
            <w:rFonts w:ascii="Times" w:eastAsia="Times New Roman" w:hAnsi="Times" w:cs="Times New Roman"/>
            <w:sz w:val="20"/>
            <w:szCs w:val="20"/>
          </w:rPr>
          <w:delText>a</w:delText>
        </w:r>
      </w:del>
      <w:r w:rsidRPr="00967408">
        <w:rPr>
          <w:rFonts w:ascii="Times" w:eastAsia="Times New Roman" w:hAnsi="Times" w:cs="Times New Roman"/>
          <w:sz w:val="20"/>
          <w:szCs w:val="20"/>
        </w:rPr>
        <w:t xml:space="preserve"> Client session with an ID Token, and to mitigate replay attacks. The value is passed through unmodified from the Authentication Request to the ID Token. If present in the ID Token, Clients MUST verify that the </w:t>
      </w:r>
      <w:r w:rsidRPr="00967408">
        <w:rPr>
          <w:rFonts w:ascii="Courier" w:hAnsi="Courier" w:cs="Courier"/>
          <w:sz w:val="20"/>
          <w:szCs w:val="20"/>
        </w:rPr>
        <w:t>nonce</w:t>
      </w:r>
      <w:r w:rsidRPr="00967408">
        <w:rPr>
          <w:rFonts w:ascii="Times" w:eastAsia="Times New Roman" w:hAnsi="Times" w:cs="Times New Roman"/>
          <w:sz w:val="20"/>
          <w:szCs w:val="20"/>
        </w:rPr>
        <w:t xml:space="preserve"> Claim Value is equal to the value of the </w:t>
      </w:r>
      <w:r w:rsidRPr="00967408">
        <w:rPr>
          <w:rFonts w:ascii="Courier" w:hAnsi="Courier" w:cs="Courier"/>
          <w:sz w:val="20"/>
          <w:szCs w:val="20"/>
        </w:rPr>
        <w:t>nonce</w:t>
      </w:r>
      <w:r w:rsidRPr="00967408">
        <w:rPr>
          <w:rFonts w:ascii="Times" w:eastAsia="Times New Roman" w:hAnsi="Times" w:cs="Times New Roman"/>
          <w:sz w:val="20"/>
          <w:szCs w:val="20"/>
        </w:rPr>
        <w:t xml:space="preserve"> parameter sent in the Authentication Request. If present in the Authentication Request, Authorization Servers MUST include a </w:t>
      </w:r>
      <w:r w:rsidRPr="00967408">
        <w:rPr>
          <w:rFonts w:ascii="Courier" w:hAnsi="Courier" w:cs="Courier"/>
          <w:sz w:val="20"/>
          <w:szCs w:val="20"/>
        </w:rPr>
        <w:t>nonce</w:t>
      </w:r>
      <w:r w:rsidRPr="00967408">
        <w:rPr>
          <w:rFonts w:ascii="Times" w:eastAsia="Times New Roman" w:hAnsi="Times" w:cs="Times New Roman"/>
          <w:sz w:val="20"/>
          <w:szCs w:val="20"/>
        </w:rPr>
        <w:t xml:space="preserve"> Claim in the ID Token with the Claim Value being the nonce value sent in the Authentication Request. Authorization Servers SHOULD perform no other processing on </w:t>
      </w:r>
      <w:r w:rsidRPr="00967408">
        <w:rPr>
          <w:rFonts w:ascii="Courier" w:hAnsi="Courier" w:cs="Courier"/>
          <w:sz w:val="20"/>
          <w:szCs w:val="20"/>
        </w:rPr>
        <w:t>nonce</w:t>
      </w:r>
      <w:r w:rsidRPr="00967408">
        <w:rPr>
          <w:rFonts w:ascii="Times" w:eastAsia="Times New Roman" w:hAnsi="Times" w:cs="Times New Roman"/>
          <w:sz w:val="20"/>
          <w:szCs w:val="20"/>
        </w:rPr>
        <w:t xml:space="preserve"> values used. Use of the nonce is REQUIRED for all requests where an ID Token is returned directly from the Authorization Endpoint. It is OPTIONAL when the ID Token is returned from the Token Endpoint.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 is a case sensitive string.</w:t>
      </w:r>
    </w:p>
    <w:p w14:paraId="5732565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at_hash</w:t>
      </w:r>
    </w:p>
    <w:p w14:paraId="41282D1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Access Token hash value. Its value is the base64url encoding of the left-most half of the hash of the octets of the ASCII representation of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value, where the hash algorithm used is the hash algorithm used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ID Token's </w:t>
      </w:r>
      <w:hyperlink r:id="rId302"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header. For instance, if the </w:t>
      </w:r>
      <w:r w:rsidRPr="00967408">
        <w:rPr>
          <w:rFonts w:ascii="Courier" w:hAnsi="Courier" w:cs="Courier"/>
          <w:sz w:val="20"/>
          <w:szCs w:val="20"/>
        </w:rPr>
        <w:t>alg</w:t>
      </w:r>
      <w:r w:rsidRPr="00967408">
        <w:rPr>
          <w:rFonts w:ascii="Times" w:eastAsia="Times New Roman" w:hAnsi="Times" w:cs="Times New Roman"/>
          <w:sz w:val="20"/>
          <w:szCs w:val="20"/>
        </w:rPr>
        <w:t xml:space="preserve"> is </w:t>
      </w:r>
      <w:r w:rsidRPr="00967408">
        <w:rPr>
          <w:rFonts w:ascii="Courier" w:hAnsi="Courier" w:cs="Courier"/>
          <w:sz w:val="20"/>
          <w:szCs w:val="20"/>
        </w:rPr>
        <w:t>RS256</w:t>
      </w:r>
      <w:r w:rsidRPr="00967408">
        <w:rPr>
          <w:rFonts w:ascii="Times" w:eastAsia="Times New Roman" w:hAnsi="Times" w:cs="Times New Roman"/>
          <w:sz w:val="20"/>
          <w:szCs w:val="20"/>
        </w:rPr>
        <w:t xml:space="preserve">, hash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value with SHA-256, then take the left-most 128 bits and base64url encode them. The </w:t>
      </w:r>
      <w:r w:rsidRPr="00967408">
        <w:rPr>
          <w:rFonts w:ascii="Courier" w:hAnsi="Courier" w:cs="Courier"/>
          <w:sz w:val="20"/>
          <w:szCs w:val="20"/>
        </w:rPr>
        <w:t>at_hash</w:t>
      </w:r>
      <w:r w:rsidRPr="00967408">
        <w:rPr>
          <w:rFonts w:ascii="Times" w:eastAsia="Times New Roman" w:hAnsi="Times" w:cs="Times New Roman"/>
          <w:sz w:val="20"/>
          <w:szCs w:val="20"/>
        </w:rPr>
        <w:t xml:space="preserve"> value is a case sensitive string.</w:t>
      </w:r>
    </w:p>
    <w:p w14:paraId="3D56962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acr</w:t>
      </w:r>
    </w:p>
    <w:p w14:paraId="3DCA7AD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Authentication Context Class Reference. String specifying an Authentication Context Class Reference value that identifies the Authentication Context Class that the authentication performed satisfied. The value "0" indicates the End-User authentication did not meet the requirements of </w:t>
      </w:r>
      <w:hyperlink r:id="rId303" w:anchor="ISO29115" w:history="1">
        <w:r w:rsidRPr="00967408">
          <w:rPr>
            <w:rFonts w:ascii="Times" w:eastAsia="Times New Roman" w:hAnsi="Times" w:cs="Times New Roman"/>
            <w:color w:val="0000FF"/>
            <w:sz w:val="20"/>
            <w:szCs w:val="20"/>
            <w:u w:val="single"/>
          </w:rPr>
          <w:t>ISO/IEC 29115</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[ISO29115]</w:t>
      </w:r>
      <w:r w:rsidRPr="00967408">
        <w:rPr>
          <w:rFonts w:ascii="Times" w:eastAsia="Times New Roman" w:hAnsi="Times" w:cs="Times New Roman"/>
          <w:sz w:val="20"/>
          <w:szCs w:val="20"/>
        </w:rPr>
        <w:t xml:space="preserve"> level 1. Authentication using a long-lived browser cookie, for instance, is one example where the use of "level 0" is appropriate. Authentications with level 0 SHOULD never be used to authorize access to any resource of any monetary value. (This corresponds to the OpenID 2.0 </w:t>
      </w:r>
      <w:hyperlink r:id="rId304" w:anchor="OpenID.PAPE" w:history="1">
        <w:r w:rsidRPr="00967408">
          <w:rPr>
            <w:rFonts w:ascii="Times" w:eastAsia="Times New Roman" w:hAnsi="Times" w:cs="Times New Roman"/>
            <w:color w:val="0000FF"/>
            <w:sz w:val="20"/>
            <w:szCs w:val="20"/>
            <w:u w:val="single"/>
          </w:rPr>
          <w:t>PAPE</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[OpenID.PAPE]</w:t>
      </w:r>
      <w:r w:rsidRPr="00967408">
        <w:rPr>
          <w:rFonts w:ascii="Times" w:eastAsia="Times New Roman" w:hAnsi="Times" w:cs="Times New Roman"/>
          <w:sz w:val="20"/>
          <w:szCs w:val="20"/>
        </w:rPr>
        <w:t xml:space="preserve"> </w:t>
      </w:r>
      <w:r w:rsidRPr="00967408">
        <w:rPr>
          <w:rFonts w:ascii="Courier" w:hAnsi="Courier" w:cs="Courier"/>
          <w:sz w:val="20"/>
          <w:szCs w:val="20"/>
        </w:rPr>
        <w:t>nist_auth_level</w:t>
      </w:r>
      <w:r w:rsidRPr="00967408">
        <w:rPr>
          <w:rFonts w:ascii="Times" w:eastAsia="Times New Roman" w:hAnsi="Times" w:cs="Times New Roman"/>
          <w:sz w:val="20"/>
          <w:szCs w:val="20"/>
        </w:rPr>
        <w:t xml:space="preserve"> 0.) An absolute URI or an </w:t>
      </w:r>
      <w:hyperlink r:id="rId305" w:anchor="RFC6711" w:history="1">
        <w:r w:rsidRPr="00967408">
          <w:rPr>
            <w:rFonts w:ascii="Times" w:eastAsia="Times New Roman" w:hAnsi="Times" w:cs="Times New Roman"/>
            <w:color w:val="0000FF"/>
            <w:sz w:val="20"/>
            <w:szCs w:val="20"/>
            <w:u w:val="single"/>
          </w:rPr>
          <w:t>RFC 6711</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[RFC6711]</w:t>
      </w:r>
      <w:r w:rsidRPr="00967408">
        <w:rPr>
          <w:rFonts w:ascii="Times" w:eastAsia="Times New Roman" w:hAnsi="Times" w:cs="Times New Roman"/>
          <w:sz w:val="20"/>
          <w:szCs w:val="20"/>
        </w:rPr>
        <w:t xml:space="preserve"> registered name SHOULD be used as the </w:t>
      </w:r>
      <w:r w:rsidRPr="00967408">
        <w:rPr>
          <w:rFonts w:ascii="Courier" w:hAnsi="Courier" w:cs="Courier"/>
          <w:sz w:val="20"/>
          <w:szCs w:val="20"/>
        </w:rPr>
        <w:t>acr</w:t>
      </w:r>
      <w:r w:rsidRPr="00967408">
        <w:rPr>
          <w:rFonts w:ascii="Times" w:eastAsia="Times New Roman" w:hAnsi="Times" w:cs="Times New Roman"/>
          <w:sz w:val="20"/>
          <w:szCs w:val="20"/>
        </w:rPr>
        <w:t xml:space="preserve"> value; registered names MUST NOT be used with a different meaning than that which is registered. Parties using this claim will need to agree upon the meanings of the values used, which may be context-specific. The </w:t>
      </w:r>
      <w:r w:rsidRPr="00967408">
        <w:rPr>
          <w:rFonts w:ascii="Courier" w:hAnsi="Courier" w:cs="Courier"/>
          <w:sz w:val="20"/>
          <w:szCs w:val="20"/>
        </w:rPr>
        <w:t>acr</w:t>
      </w:r>
      <w:r w:rsidRPr="00967408">
        <w:rPr>
          <w:rFonts w:ascii="Times" w:eastAsia="Times New Roman" w:hAnsi="Times" w:cs="Times New Roman"/>
          <w:sz w:val="20"/>
          <w:szCs w:val="20"/>
        </w:rPr>
        <w:t xml:space="preserve"> value is a case sensitive string.</w:t>
      </w:r>
    </w:p>
    <w:p w14:paraId="1BD7071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amr</w:t>
      </w:r>
    </w:p>
    <w:p w14:paraId="23388CD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Authentication Methods References. JSON array of strings that are identifiers for authentication methods used in the authentication. For instance, values might indicate that both password and OTP authentication methods were used. The definition of particular values to be used in the </w:t>
      </w:r>
      <w:r w:rsidRPr="00967408">
        <w:rPr>
          <w:rFonts w:ascii="Courier" w:hAnsi="Courier" w:cs="Courier"/>
          <w:sz w:val="20"/>
          <w:szCs w:val="20"/>
        </w:rPr>
        <w:t>amr</w:t>
      </w:r>
      <w:r w:rsidRPr="00967408">
        <w:rPr>
          <w:rFonts w:ascii="Times" w:eastAsia="Times New Roman" w:hAnsi="Times" w:cs="Times New Roman"/>
          <w:sz w:val="20"/>
          <w:szCs w:val="20"/>
        </w:rPr>
        <w:t xml:space="preserve"> Claim is beyond the scope of this specification. Parties using this claim will need </w:t>
      </w:r>
      <w:r w:rsidRPr="00967408">
        <w:rPr>
          <w:rFonts w:ascii="Times" w:eastAsia="Times New Roman" w:hAnsi="Times" w:cs="Times New Roman"/>
          <w:sz w:val="20"/>
          <w:szCs w:val="20"/>
        </w:rPr>
        <w:lastRenderedPageBreak/>
        <w:t xml:space="preserve">to agree upon the meanings of the values used, which may be context-specific. The </w:t>
      </w:r>
      <w:r w:rsidRPr="00967408">
        <w:rPr>
          <w:rFonts w:ascii="Courier" w:hAnsi="Courier" w:cs="Courier"/>
          <w:sz w:val="20"/>
          <w:szCs w:val="20"/>
        </w:rPr>
        <w:t>amr</w:t>
      </w:r>
      <w:r w:rsidRPr="00967408">
        <w:rPr>
          <w:rFonts w:ascii="Times" w:eastAsia="Times New Roman" w:hAnsi="Times" w:cs="Times New Roman"/>
          <w:sz w:val="20"/>
          <w:szCs w:val="20"/>
        </w:rPr>
        <w:t xml:space="preserve"> value is an array of case sensitive strings.</w:t>
      </w:r>
    </w:p>
    <w:p w14:paraId="4B7F315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azp</w:t>
      </w:r>
    </w:p>
    <w:p w14:paraId="6995141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or REQUIRED. Authorized party - the party to which the ID Token was issued. If present, it MUST contain the OAuth 2.0 </w:t>
      </w:r>
      <w:r w:rsidRPr="00967408">
        <w:rPr>
          <w:rFonts w:ascii="Courier" w:hAnsi="Courier" w:cs="Courier"/>
          <w:sz w:val="20"/>
          <w:szCs w:val="20"/>
        </w:rPr>
        <w:t>client_id</w:t>
      </w:r>
      <w:r w:rsidRPr="00967408">
        <w:rPr>
          <w:rFonts w:ascii="Times" w:eastAsia="Times New Roman" w:hAnsi="Times" w:cs="Times New Roman"/>
          <w:sz w:val="20"/>
          <w:szCs w:val="20"/>
        </w:rPr>
        <w:t xml:space="preserve"> of this party. This Claim is only REQUIRED when the ID Token has a single audience value and that audience is different than the authorized party. It MAY be included even when the authorized party is the same as the sole audience. The </w:t>
      </w:r>
      <w:r w:rsidRPr="00967408">
        <w:rPr>
          <w:rFonts w:ascii="Courier" w:hAnsi="Courier" w:cs="Courier"/>
          <w:sz w:val="20"/>
          <w:szCs w:val="20"/>
        </w:rPr>
        <w:t>azp</w:t>
      </w:r>
      <w:r w:rsidRPr="00967408">
        <w:rPr>
          <w:rFonts w:ascii="Times" w:eastAsia="Times New Roman" w:hAnsi="Times" w:cs="Times New Roman"/>
          <w:sz w:val="20"/>
          <w:szCs w:val="20"/>
        </w:rPr>
        <w:t xml:space="preserve"> value is a case sensitive string containing a StringOrURI value.</w:t>
      </w:r>
    </w:p>
    <w:p w14:paraId="1730EB1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ID Tokens MAY contain other Claims. Any Claims used that are not understood MUST be ignored. See Sections </w:t>
      </w:r>
      <w:hyperlink r:id="rId306" w:anchor="HybridIDToken" w:history="1">
        <w:r w:rsidRPr="00967408">
          <w:rPr>
            <w:rFonts w:ascii="Times" w:hAnsi="Times" w:cs="Times New Roman"/>
            <w:color w:val="0000FF"/>
            <w:sz w:val="20"/>
            <w:szCs w:val="20"/>
            <w:u w:val="single"/>
          </w:rPr>
          <w:t>2.3.2.11</w:t>
        </w:r>
      </w:hyperlink>
      <w:r w:rsidRPr="00967408">
        <w:rPr>
          <w:rFonts w:ascii="Times" w:hAnsi="Times" w:cs="Times New Roman"/>
          <w:sz w:val="20"/>
          <w:szCs w:val="20"/>
        </w:rPr>
        <w:t xml:space="preserve">, </w:t>
      </w:r>
      <w:hyperlink r:id="rId307" w:anchor="StandardClaims" w:history="1">
        <w:r w:rsidRPr="00967408">
          <w:rPr>
            <w:rFonts w:ascii="Times" w:hAnsi="Times" w:cs="Times New Roman"/>
            <w:color w:val="0000FF"/>
            <w:sz w:val="20"/>
            <w:szCs w:val="20"/>
            <w:u w:val="single"/>
          </w:rPr>
          <w:t>4.2</w:t>
        </w:r>
      </w:hyperlink>
      <w:r w:rsidRPr="00967408">
        <w:rPr>
          <w:rFonts w:ascii="Times" w:hAnsi="Times" w:cs="Times New Roman"/>
          <w:sz w:val="20"/>
          <w:szCs w:val="20"/>
        </w:rPr>
        <w:t xml:space="preserve">, and </w:t>
      </w:r>
      <w:hyperlink r:id="rId308" w:anchor="SelfIssuedResponse" w:history="1">
        <w:r w:rsidRPr="00967408">
          <w:rPr>
            <w:rFonts w:ascii="Times" w:hAnsi="Times" w:cs="Times New Roman"/>
            <w:color w:val="0000FF"/>
            <w:sz w:val="20"/>
            <w:szCs w:val="20"/>
            <w:u w:val="single"/>
          </w:rPr>
          <w:t>6.4</w:t>
        </w:r>
      </w:hyperlink>
      <w:r w:rsidRPr="00967408">
        <w:rPr>
          <w:rFonts w:ascii="Times" w:hAnsi="Times" w:cs="Times New Roman"/>
          <w:sz w:val="20"/>
          <w:szCs w:val="20"/>
        </w:rPr>
        <w:t xml:space="preserve"> for additional Claims defined by this specification.</w:t>
      </w:r>
    </w:p>
    <w:p w14:paraId="4AB762F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ID Tokens MUST be signed using </w:t>
      </w:r>
      <w:hyperlink r:id="rId309" w:anchor="JWS" w:history="1">
        <w:r w:rsidRPr="00967408">
          <w:rPr>
            <w:rFonts w:ascii="Times" w:hAnsi="Times" w:cs="Times New Roman"/>
            <w:color w:val="0000FF"/>
            <w:sz w:val="20"/>
            <w:szCs w:val="20"/>
            <w:u w:val="single"/>
          </w:rPr>
          <w:t>JWS</w:t>
        </w:r>
      </w:hyperlink>
      <w:r w:rsidRPr="00967408">
        <w:rPr>
          <w:rFonts w:ascii="Times" w:hAnsi="Times" w:cs="Times New Roman"/>
          <w:sz w:val="20"/>
          <w:szCs w:val="20"/>
        </w:rPr>
        <w:t xml:space="preserve"> </w:t>
      </w:r>
      <w:r w:rsidRPr="00967408">
        <w:rPr>
          <w:rFonts w:ascii="Times" w:hAnsi="Times" w:cs="Times New Roman"/>
          <w:i/>
          <w:iCs/>
          <w:sz w:val="20"/>
          <w:szCs w:val="20"/>
        </w:rPr>
        <w:t>[JWS]</w:t>
      </w:r>
      <w:r w:rsidRPr="00967408">
        <w:rPr>
          <w:rFonts w:ascii="Times" w:hAnsi="Times" w:cs="Times New Roman"/>
          <w:sz w:val="20"/>
          <w:szCs w:val="20"/>
        </w:rPr>
        <w:t xml:space="preserve"> and OPTIONALLY both signed and then encrypted using </w:t>
      </w:r>
      <w:hyperlink r:id="rId310" w:anchor="JWS" w:history="1">
        <w:r w:rsidRPr="00967408">
          <w:rPr>
            <w:rFonts w:ascii="Times" w:hAnsi="Times" w:cs="Times New Roman"/>
            <w:color w:val="0000FF"/>
            <w:sz w:val="20"/>
            <w:szCs w:val="20"/>
            <w:u w:val="single"/>
          </w:rPr>
          <w:t>JWS</w:t>
        </w:r>
      </w:hyperlink>
      <w:r w:rsidRPr="00967408">
        <w:rPr>
          <w:rFonts w:ascii="Times" w:hAnsi="Times" w:cs="Times New Roman"/>
          <w:sz w:val="20"/>
          <w:szCs w:val="20"/>
        </w:rPr>
        <w:t xml:space="preserve"> </w:t>
      </w:r>
      <w:r w:rsidRPr="00967408">
        <w:rPr>
          <w:rFonts w:ascii="Times" w:hAnsi="Times" w:cs="Times New Roman"/>
          <w:i/>
          <w:iCs/>
          <w:sz w:val="20"/>
          <w:szCs w:val="20"/>
        </w:rPr>
        <w:t>[JWS]</w:t>
      </w:r>
      <w:r w:rsidRPr="00967408">
        <w:rPr>
          <w:rFonts w:ascii="Times" w:hAnsi="Times" w:cs="Times New Roman"/>
          <w:sz w:val="20"/>
          <w:szCs w:val="20"/>
        </w:rPr>
        <w:t xml:space="preserve"> and </w:t>
      </w:r>
      <w:hyperlink r:id="rId311" w:anchor="JWE" w:history="1">
        <w:r w:rsidRPr="00967408">
          <w:rPr>
            <w:rFonts w:ascii="Times" w:hAnsi="Times" w:cs="Times New Roman"/>
            <w:color w:val="0000FF"/>
            <w:sz w:val="20"/>
            <w:szCs w:val="20"/>
            <w:u w:val="single"/>
          </w:rPr>
          <w:t>JWE</w:t>
        </w:r>
      </w:hyperlink>
      <w:r w:rsidRPr="00967408">
        <w:rPr>
          <w:rFonts w:ascii="Times" w:hAnsi="Times" w:cs="Times New Roman"/>
          <w:sz w:val="20"/>
          <w:szCs w:val="20"/>
        </w:rPr>
        <w:t xml:space="preserve"> </w:t>
      </w:r>
      <w:r w:rsidRPr="00967408">
        <w:rPr>
          <w:rFonts w:ascii="Times" w:hAnsi="Times" w:cs="Times New Roman"/>
          <w:i/>
          <w:iCs/>
          <w:sz w:val="20"/>
          <w:szCs w:val="20"/>
        </w:rPr>
        <w:t>[JWE]</w:t>
      </w:r>
      <w:r w:rsidRPr="00967408">
        <w:rPr>
          <w:rFonts w:ascii="Times" w:hAnsi="Times" w:cs="Times New Roman"/>
          <w:sz w:val="20"/>
          <w:szCs w:val="20"/>
        </w:rPr>
        <w:t xml:space="preserve"> respectively, thereby providing authentication, integrity, non-repudiation, and optionally, confidentiality, per </w:t>
      </w:r>
      <w:hyperlink r:id="rId312" w:anchor="SigningOrder" w:history="1">
        <w:r w:rsidRPr="00967408">
          <w:rPr>
            <w:rFonts w:ascii="Times" w:hAnsi="Times" w:cs="Times New Roman"/>
            <w:color w:val="0000FF"/>
            <w:sz w:val="20"/>
            <w:szCs w:val="20"/>
            <w:u w:val="single"/>
          </w:rPr>
          <w:t>Section 15.14</w:t>
        </w:r>
      </w:hyperlink>
      <w:r w:rsidRPr="00967408">
        <w:rPr>
          <w:rFonts w:ascii="Times" w:hAnsi="Times" w:cs="Times New Roman"/>
          <w:sz w:val="20"/>
          <w:szCs w:val="20"/>
        </w:rPr>
        <w:t xml:space="preserve">. ID Tokens MUST NOT use </w:t>
      </w:r>
      <w:r w:rsidRPr="00967408">
        <w:rPr>
          <w:rFonts w:ascii="Courier" w:hAnsi="Courier" w:cs="Courier"/>
          <w:sz w:val="20"/>
          <w:szCs w:val="20"/>
        </w:rPr>
        <w:t>none</w:t>
      </w:r>
      <w:r w:rsidRPr="00967408">
        <w:rPr>
          <w:rFonts w:ascii="Times" w:hAnsi="Times" w:cs="Times New Roman"/>
          <w:sz w:val="20"/>
          <w:szCs w:val="20"/>
        </w:rPr>
        <w:t xml:space="preserve"> as the </w:t>
      </w:r>
      <w:r w:rsidRPr="00967408">
        <w:rPr>
          <w:rFonts w:ascii="Courier" w:hAnsi="Courier" w:cs="Courier"/>
          <w:sz w:val="20"/>
          <w:szCs w:val="20"/>
        </w:rPr>
        <w:t>alg</w:t>
      </w:r>
      <w:r w:rsidRPr="00967408">
        <w:rPr>
          <w:rFonts w:ascii="Times" w:hAnsi="Times" w:cs="Times New Roman"/>
          <w:sz w:val="20"/>
          <w:szCs w:val="20"/>
        </w:rPr>
        <w:t xml:space="preserve"> value unless the flow used returns no ID Token from the Authorization Endpoint (such as the Authorization Code Flow) and the Client explicitly requested the use of </w:t>
      </w:r>
      <w:r w:rsidRPr="00967408">
        <w:rPr>
          <w:rFonts w:ascii="Courier" w:hAnsi="Courier" w:cs="Courier"/>
          <w:sz w:val="20"/>
          <w:szCs w:val="20"/>
        </w:rPr>
        <w:t>none</w:t>
      </w:r>
      <w:r w:rsidRPr="00967408">
        <w:rPr>
          <w:rFonts w:ascii="Times" w:hAnsi="Times" w:cs="Times New Roman"/>
          <w:sz w:val="20"/>
          <w:szCs w:val="20"/>
        </w:rPr>
        <w:t xml:space="preserve"> at registration time.</w:t>
      </w:r>
    </w:p>
    <w:p w14:paraId="785C6B8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ID Tokens SHOULD NOT use the JWS or JWE </w:t>
      </w:r>
      <w:r w:rsidRPr="00967408">
        <w:rPr>
          <w:rFonts w:ascii="Courier" w:hAnsi="Courier" w:cs="Courier"/>
          <w:sz w:val="20"/>
          <w:szCs w:val="20"/>
        </w:rPr>
        <w:t>x5u</w:t>
      </w:r>
      <w:r w:rsidRPr="00967408">
        <w:rPr>
          <w:rFonts w:ascii="Times" w:hAnsi="Times" w:cs="Times New Roman"/>
          <w:sz w:val="20"/>
          <w:szCs w:val="20"/>
        </w:rPr>
        <w:t xml:space="preserve">, </w:t>
      </w:r>
      <w:r w:rsidRPr="00967408">
        <w:rPr>
          <w:rFonts w:ascii="Courier" w:hAnsi="Courier" w:cs="Courier"/>
          <w:sz w:val="20"/>
          <w:szCs w:val="20"/>
        </w:rPr>
        <w:t>x5c</w:t>
      </w:r>
      <w:r w:rsidRPr="00967408">
        <w:rPr>
          <w:rFonts w:ascii="Times" w:hAnsi="Times" w:cs="Times New Roman"/>
          <w:sz w:val="20"/>
          <w:szCs w:val="20"/>
        </w:rPr>
        <w:t xml:space="preserve">, </w:t>
      </w:r>
      <w:r w:rsidRPr="00967408">
        <w:rPr>
          <w:rFonts w:ascii="Courier" w:hAnsi="Courier" w:cs="Courier"/>
          <w:sz w:val="20"/>
          <w:szCs w:val="20"/>
        </w:rPr>
        <w:t>jku</w:t>
      </w:r>
      <w:r w:rsidRPr="00967408">
        <w:rPr>
          <w:rFonts w:ascii="Times" w:hAnsi="Times" w:cs="Times New Roman"/>
          <w:sz w:val="20"/>
          <w:szCs w:val="20"/>
        </w:rPr>
        <w:t xml:space="preserve">, or </w:t>
      </w:r>
      <w:r w:rsidRPr="00967408">
        <w:rPr>
          <w:rFonts w:ascii="Courier" w:hAnsi="Courier" w:cs="Courier"/>
          <w:sz w:val="20"/>
          <w:szCs w:val="20"/>
        </w:rPr>
        <w:t>jwk</w:t>
      </w:r>
      <w:r w:rsidRPr="00967408">
        <w:rPr>
          <w:rFonts w:ascii="Times" w:hAnsi="Times" w:cs="Times New Roman"/>
          <w:sz w:val="20"/>
          <w:szCs w:val="20"/>
        </w:rPr>
        <w:t xml:space="preserve"> header parameter fields. Instead, keys used for ID Tokens are communicated in advance using Discovery and Registration parameters.</w:t>
      </w:r>
    </w:p>
    <w:p w14:paraId="0C95228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an ID Token claims set:</w:t>
      </w:r>
    </w:p>
    <w:p w14:paraId="505AA02F"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"iss": "https://server.example.com",    "sub": "24400320",    "aud": "s6BhdRkqt3",    "nonce": "n-0S6_WzA2Mj",    "exp": 1311281970,    "iat": 1311280970,    "auth_time": 1311280969,    "acr": "urn:mace:incommon:iap:silver",    "at_hash": "MTIzNDU2Nzg5MDEyMzQ1Ng"   } </w:t>
      </w:r>
    </w:p>
    <w:p w14:paraId="3FC010A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13" w:anchor="rfc.section.2.1.3.7" w:history="1">
        <w:r w:rsidR="00967408" w:rsidRPr="00967408">
          <w:rPr>
            <w:rFonts w:ascii="Times" w:eastAsia="Times New Roman" w:hAnsi="Times" w:cs="Times New Roman"/>
            <w:b/>
            <w:bCs/>
            <w:color w:val="0000FF"/>
            <w:kern w:val="36"/>
            <w:sz w:val="48"/>
            <w:szCs w:val="48"/>
            <w:u w:val="single"/>
          </w:rPr>
          <w:t>2.1.3.7.</w:t>
        </w:r>
      </w:hyperlink>
      <w:r w:rsidR="00967408" w:rsidRPr="00967408">
        <w:rPr>
          <w:rFonts w:ascii="Times" w:eastAsia="Times New Roman" w:hAnsi="Times" w:cs="Times New Roman"/>
          <w:b/>
          <w:bCs/>
          <w:kern w:val="36"/>
          <w:sz w:val="48"/>
          <w:szCs w:val="48"/>
        </w:rPr>
        <w:t xml:space="preserve"> </w:t>
      </w:r>
      <w:hyperlink r:id="rId314" w:anchor="IDTokenValidation" w:history="1">
        <w:r w:rsidR="00967408" w:rsidRPr="00967408">
          <w:rPr>
            <w:rFonts w:ascii="Times" w:eastAsia="Times New Roman" w:hAnsi="Times" w:cs="Times New Roman"/>
            <w:b/>
            <w:bCs/>
            <w:color w:val="0000FF"/>
            <w:kern w:val="36"/>
            <w:sz w:val="48"/>
            <w:szCs w:val="48"/>
            <w:u w:val="single"/>
          </w:rPr>
          <w:t>ID Token Validation</w:t>
        </w:r>
      </w:hyperlink>
    </w:p>
    <w:p w14:paraId="464CA26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Clients MUST validate the ID Token in the Token Response, in the following manner:</w:t>
      </w:r>
    </w:p>
    <w:p w14:paraId="04FE1B70"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If the ID Token is encrypted, decrypt it using the keys and algorithms that the Client specified during Registration that the OP was to use to encrypt the ID Token. If encryption was negotated with the OP at Registration time and the ID Token is not encrypted, the RP SHOULD reject it.</w:t>
      </w:r>
    </w:p>
    <w:p w14:paraId="236F5402"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Issuer Identifier for the OpenID Provider (which is typically obtained during Discovery) MUST exactly match the value of the </w:t>
      </w:r>
      <w:r w:rsidRPr="00967408">
        <w:rPr>
          <w:rFonts w:ascii="Courier" w:hAnsi="Courier" w:cs="Courier"/>
          <w:sz w:val="20"/>
          <w:szCs w:val="20"/>
        </w:rPr>
        <w:t>iss</w:t>
      </w:r>
      <w:r w:rsidRPr="00967408">
        <w:rPr>
          <w:rFonts w:ascii="Times" w:eastAsia="Times New Roman" w:hAnsi="Times" w:cs="Times New Roman"/>
          <w:sz w:val="20"/>
          <w:szCs w:val="20"/>
        </w:rPr>
        <w:t xml:space="preserve"> (issuer) Claim.</w:t>
      </w:r>
    </w:p>
    <w:p w14:paraId="00F68CAC"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Client MUST validate that the </w:t>
      </w:r>
      <w:r w:rsidRPr="00967408">
        <w:rPr>
          <w:rFonts w:ascii="Courier" w:hAnsi="Courier" w:cs="Courier"/>
          <w:sz w:val="20"/>
          <w:szCs w:val="20"/>
        </w:rPr>
        <w:t>aud</w:t>
      </w:r>
      <w:r w:rsidRPr="00967408">
        <w:rPr>
          <w:rFonts w:ascii="Times" w:eastAsia="Times New Roman" w:hAnsi="Times" w:cs="Times New Roman"/>
          <w:sz w:val="20"/>
          <w:szCs w:val="20"/>
        </w:rPr>
        <w:t xml:space="preserve"> (audience) Claim contains its </w:t>
      </w:r>
      <w:r w:rsidRPr="00967408">
        <w:rPr>
          <w:rFonts w:ascii="Courier" w:hAnsi="Courier" w:cs="Courier"/>
          <w:sz w:val="20"/>
          <w:szCs w:val="20"/>
        </w:rPr>
        <w:t>client_id</w:t>
      </w:r>
      <w:r w:rsidRPr="00967408">
        <w:rPr>
          <w:rFonts w:ascii="Times" w:eastAsia="Times New Roman" w:hAnsi="Times" w:cs="Times New Roman"/>
          <w:sz w:val="20"/>
          <w:szCs w:val="20"/>
        </w:rPr>
        <w:t xml:space="preserve"> value registered at the Issuer identified by the </w:t>
      </w:r>
      <w:r w:rsidRPr="00967408">
        <w:rPr>
          <w:rFonts w:ascii="Courier" w:hAnsi="Courier" w:cs="Courier"/>
          <w:sz w:val="20"/>
          <w:szCs w:val="20"/>
        </w:rPr>
        <w:t>iss</w:t>
      </w:r>
      <w:r w:rsidRPr="00967408">
        <w:rPr>
          <w:rFonts w:ascii="Times" w:eastAsia="Times New Roman" w:hAnsi="Times" w:cs="Times New Roman"/>
          <w:sz w:val="20"/>
          <w:szCs w:val="20"/>
        </w:rPr>
        <w:t xml:space="preserve"> (issuer) Claim as an audience. The </w:t>
      </w:r>
      <w:r w:rsidRPr="00967408">
        <w:rPr>
          <w:rFonts w:ascii="Courier" w:hAnsi="Courier" w:cs="Courier"/>
          <w:sz w:val="20"/>
          <w:szCs w:val="20"/>
        </w:rPr>
        <w:t>aud</w:t>
      </w:r>
      <w:r w:rsidRPr="00967408">
        <w:rPr>
          <w:rFonts w:ascii="Times" w:eastAsia="Times New Roman" w:hAnsi="Times" w:cs="Times New Roman"/>
          <w:sz w:val="20"/>
          <w:szCs w:val="20"/>
        </w:rPr>
        <w:t xml:space="preserve"> (audience) Claim MAY contain an array with more than one element. The ID Token MUST be rejected if the ID Token does not list the Client as a valid audience, or if it contains additional audiences not trusted by the Client.</w:t>
      </w:r>
    </w:p>
    <w:p w14:paraId="0D7F61F4"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ID Token contains multiple audiences, the Client SHOULD verify that an </w:t>
      </w:r>
      <w:r w:rsidRPr="00967408">
        <w:rPr>
          <w:rFonts w:ascii="Courier" w:hAnsi="Courier" w:cs="Courier"/>
          <w:sz w:val="20"/>
          <w:szCs w:val="20"/>
        </w:rPr>
        <w:t>azp</w:t>
      </w:r>
      <w:r w:rsidRPr="00967408">
        <w:rPr>
          <w:rFonts w:ascii="Times" w:eastAsia="Times New Roman" w:hAnsi="Times" w:cs="Times New Roman"/>
          <w:sz w:val="20"/>
          <w:szCs w:val="20"/>
        </w:rPr>
        <w:t xml:space="preserve"> Claim is present.</w:t>
      </w:r>
    </w:p>
    <w:p w14:paraId="6ADD7B59"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an </w:t>
      </w:r>
      <w:r w:rsidRPr="00967408">
        <w:rPr>
          <w:rFonts w:ascii="Courier" w:hAnsi="Courier" w:cs="Courier"/>
          <w:sz w:val="20"/>
          <w:szCs w:val="20"/>
        </w:rPr>
        <w:t>azp</w:t>
      </w:r>
      <w:r w:rsidRPr="00967408">
        <w:rPr>
          <w:rFonts w:ascii="Times" w:eastAsia="Times New Roman" w:hAnsi="Times" w:cs="Times New Roman"/>
          <w:sz w:val="20"/>
          <w:szCs w:val="20"/>
        </w:rPr>
        <w:t xml:space="preserve"> (authorized party) Claim is present, the Client SHOULD verify that its </w:t>
      </w:r>
      <w:r w:rsidRPr="00967408">
        <w:rPr>
          <w:rFonts w:ascii="Courier" w:hAnsi="Courier" w:cs="Courier"/>
          <w:sz w:val="20"/>
          <w:szCs w:val="20"/>
        </w:rPr>
        <w:t>client_id</w:t>
      </w:r>
      <w:r w:rsidRPr="00967408">
        <w:rPr>
          <w:rFonts w:ascii="Times" w:eastAsia="Times New Roman" w:hAnsi="Times" w:cs="Times New Roman"/>
          <w:sz w:val="20"/>
          <w:szCs w:val="20"/>
        </w:rPr>
        <w:t xml:space="preserve"> is the Claim value.</w:t>
      </w:r>
    </w:p>
    <w:p w14:paraId="4DD1E308"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w:t>
      </w:r>
      <w:r w:rsidRPr="00967408">
        <w:rPr>
          <w:rFonts w:ascii="Courier" w:hAnsi="Courier" w:cs="Courier"/>
          <w:sz w:val="20"/>
          <w:szCs w:val="20"/>
        </w:rPr>
        <w:t>id_token</w:t>
      </w:r>
      <w:r w:rsidRPr="00967408">
        <w:rPr>
          <w:rFonts w:ascii="Times" w:eastAsia="Times New Roman" w:hAnsi="Times" w:cs="Times New Roman"/>
          <w:sz w:val="20"/>
          <w:szCs w:val="20"/>
        </w:rPr>
        <w:t xml:space="preserve"> is received via direct communication between the Client and the Token Endpoint (which it is in this flow), the TLS server validation MAY be used to validate the issuer in place of checking the token signature. The Client MUST validate the signature of all other ID Tokens according to </w:t>
      </w:r>
      <w:hyperlink r:id="rId315"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using the algorithm specified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JWT header. The Client MUST use the keys provided by the Issuer.</w:t>
      </w:r>
    </w:p>
    <w:p w14:paraId="07FF761D"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The </w:t>
      </w:r>
      <w:r w:rsidRPr="00967408">
        <w:rPr>
          <w:rFonts w:ascii="Courier" w:hAnsi="Courier" w:cs="Courier"/>
          <w:sz w:val="20"/>
          <w:szCs w:val="20"/>
        </w:rPr>
        <w:t>alg</w:t>
      </w:r>
      <w:r w:rsidRPr="00967408">
        <w:rPr>
          <w:rFonts w:ascii="Times" w:eastAsia="Times New Roman" w:hAnsi="Times" w:cs="Times New Roman"/>
          <w:sz w:val="20"/>
          <w:szCs w:val="20"/>
        </w:rPr>
        <w:t xml:space="preserve"> value SHOULD be the default of </w:t>
      </w:r>
      <w:r w:rsidRPr="00967408">
        <w:rPr>
          <w:rFonts w:ascii="Courier" w:hAnsi="Courier" w:cs="Courier"/>
          <w:sz w:val="20"/>
          <w:szCs w:val="20"/>
        </w:rPr>
        <w:t>RS256</w:t>
      </w:r>
      <w:r w:rsidRPr="00967408">
        <w:rPr>
          <w:rFonts w:ascii="Times" w:eastAsia="Times New Roman" w:hAnsi="Times" w:cs="Times New Roman"/>
          <w:sz w:val="20"/>
          <w:szCs w:val="20"/>
        </w:rPr>
        <w:t xml:space="preserve"> or the algorithm sent by the Client in the </w:t>
      </w:r>
      <w:r w:rsidRPr="00967408">
        <w:rPr>
          <w:rFonts w:ascii="Courier" w:hAnsi="Courier" w:cs="Courier"/>
          <w:sz w:val="20"/>
          <w:szCs w:val="20"/>
        </w:rPr>
        <w:t>id_token_signed_response_alg</w:t>
      </w:r>
      <w:r w:rsidRPr="00967408">
        <w:rPr>
          <w:rFonts w:ascii="Times" w:eastAsia="Times New Roman" w:hAnsi="Times" w:cs="Times New Roman"/>
          <w:sz w:val="20"/>
          <w:szCs w:val="20"/>
        </w:rPr>
        <w:t xml:space="preserve"> parameter during Registration.</w:t>
      </w:r>
    </w:p>
    <w:p w14:paraId="6E62DF98"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JWT header is a MAC based algorithm such as </w:t>
      </w:r>
      <w:r w:rsidRPr="00967408">
        <w:rPr>
          <w:rFonts w:ascii="Courier" w:hAnsi="Courier" w:cs="Courier"/>
          <w:sz w:val="20"/>
          <w:szCs w:val="20"/>
        </w:rPr>
        <w:t>HS256</w:t>
      </w:r>
      <w:r w:rsidRPr="00967408">
        <w:rPr>
          <w:rFonts w:ascii="Times" w:eastAsia="Times New Roman" w:hAnsi="Times" w:cs="Times New Roman"/>
          <w:sz w:val="20"/>
          <w:szCs w:val="20"/>
        </w:rPr>
        <w:t xml:space="preserve">, </w:t>
      </w:r>
      <w:r w:rsidRPr="00967408">
        <w:rPr>
          <w:rFonts w:ascii="Courier" w:hAnsi="Courier" w:cs="Courier"/>
          <w:sz w:val="20"/>
          <w:szCs w:val="20"/>
        </w:rPr>
        <w:t>HS384</w:t>
      </w:r>
      <w:r w:rsidRPr="00967408">
        <w:rPr>
          <w:rFonts w:ascii="Times" w:eastAsia="Times New Roman" w:hAnsi="Times" w:cs="Times New Roman"/>
          <w:sz w:val="20"/>
          <w:szCs w:val="20"/>
        </w:rPr>
        <w:t xml:space="preserve">, or </w:t>
      </w:r>
      <w:r w:rsidRPr="00967408">
        <w:rPr>
          <w:rFonts w:ascii="Courier" w:hAnsi="Courier" w:cs="Courier"/>
          <w:sz w:val="20"/>
          <w:szCs w:val="20"/>
        </w:rPr>
        <w:t>HS512</w:t>
      </w:r>
      <w:r w:rsidRPr="00967408">
        <w:rPr>
          <w:rFonts w:ascii="Times" w:eastAsia="Times New Roman" w:hAnsi="Times" w:cs="Times New Roman"/>
          <w:sz w:val="20"/>
          <w:szCs w:val="20"/>
        </w:rPr>
        <w:t xml:space="preserve">, the octets of the UTF-8 representation of the </w:t>
      </w:r>
      <w:r w:rsidRPr="00967408">
        <w:rPr>
          <w:rFonts w:ascii="Courier" w:hAnsi="Courier" w:cs="Courier"/>
          <w:sz w:val="20"/>
          <w:szCs w:val="20"/>
        </w:rPr>
        <w:t>client_secret</w:t>
      </w:r>
      <w:r w:rsidRPr="00967408">
        <w:rPr>
          <w:rFonts w:ascii="Times" w:eastAsia="Times New Roman" w:hAnsi="Times" w:cs="Times New Roman"/>
          <w:sz w:val="20"/>
          <w:szCs w:val="20"/>
        </w:rPr>
        <w:t xml:space="preserve"> corresponding to the </w:t>
      </w:r>
      <w:r w:rsidRPr="00967408">
        <w:rPr>
          <w:rFonts w:ascii="Courier" w:hAnsi="Courier" w:cs="Courier"/>
          <w:sz w:val="20"/>
          <w:szCs w:val="20"/>
        </w:rPr>
        <w:t>client_id</w:t>
      </w:r>
      <w:r w:rsidRPr="00967408">
        <w:rPr>
          <w:rFonts w:ascii="Times" w:eastAsia="Times New Roman" w:hAnsi="Times" w:cs="Times New Roman"/>
          <w:sz w:val="20"/>
          <w:szCs w:val="20"/>
        </w:rPr>
        <w:t xml:space="preserve"> contained in the </w:t>
      </w:r>
      <w:r w:rsidRPr="00967408">
        <w:rPr>
          <w:rFonts w:ascii="Courier" w:hAnsi="Courier" w:cs="Courier"/>
          <w:sz w:val="20"/>
          <w:szCs w:val="20"/>
        </w:rPr>
        <w:t>aud</w:t>
      </w:r>
      <w:r w:rsidRPr="00967408">
        <w:rPr>
          <w:rFonts w:ascii="Times" w:eastAsia="Times New Roman" w:hAnsi="Times" w:cs="Times New Roman"/>
          <w:sz w:val="20"/>
          <w:szCs w:val="20"/>
        </w:rPr>
        <w:t xml:space="preserve"> (audience) Claim are used as the key to validate the signature. Multiple audiences are not supported for MAC based algorithms.</w:t>
      </w:r>
    </w:p>
    <w:p w14:paraId="6228B8BC" w14:textId="6D032B51"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current time MUST be </w:t>
      </w:r>
      <w:del w:id="122" w:author="Justin Richer" w:date="2013-11-08T21:26:00Z">
        <w:r w:rsidRPr="00967408" w:rsidDel="00307A2D">
          <w:rPr>
            <w:rFonts w:ascii="Times" w:eastAsia="Times New Roman" w:hAnsi="Times" w:cs="Times New Roman"/>
            <w:sz w:val="20"/>
            <w:szCs w:val="20"/>
          </w:rPr>
          <w:delText xml:space="preserve">less than </w:delText>
        </w:r>
      </w:del>
      <w:ins w:id="123" w:author="Justin Richer" w:date="2013-11-08T21:26:00Z">
        <w:r w:rsidR="00307A2D">
          <w:rPr>
            <w:rFonts w:ascii="Times" w:eastAsia="Times New Roman" w:hAnsi="Times" w:cs="Times New Roman"/>
            <w:sz w:val="20"/>
            <w:szCs w:val="20"/>
          </w:rPr>
          <w:t xml:space="preserve">before </w:t>
        </w:r>
      </w:ins>
      <w:r w:rsidRPr="00967408">
        <w:rPr>
          <w:rFonts w:ascii="Times" w:eastAsia="Times New Roman" w:hAnsi="Times" w:cs="Times New Roman"/>
          <w:sz w:val="20"/>
          <w:szCs w:val="20"/>
        </w:rPr>
        <w:t xml:space="preserve">the value of the </w:t>
      </w:r>
      <w:r w:rsidRPr="00967408">
        <w:rPr>
          <w:rFonts w:ascii="Courier" w:hAnsi="Courier" w:cs="Courier"/>
          <w:sz w:val="20"/>
          <w:szCs w:val="20"/>
        </w:rPr>
        <w:t>exp</w:t>
      </w:r>
      <w:r w:rsidRPr="00967408">
        <w:rPr>
          <w:rFonts w:ascii="Times" w:eastAsia="Times New Roman" w:hAnsi="Times" w:cs="Times New Roman"/>
          <w:sz w:val="20"/>
          <w:szCs w:val="20"/>
        </w:rPr>
        <w:t xml:space="preserve"> Claim.</w:t>
      </w:r>
    </w:p>
    <w:p w14:paraId="4F440180" w14:textId="2DA1B8BD"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w:t>
      </w:r>
      <w:r w:rsidRPr="00967408">
        <w:rPr>
          <w:rFonts w:ascii="Courier" w:hAnsi="Courier" w:cs="Courier"/>
          <w:sz w:val="20"/>
          <w:szCs w:val="20"/>
        </w:rPr>
        <w:t>iat</w:t>
      </w:r>
      <w:r w:rsidRPr="00967408">
        <w:rPr>
          <w:rFonts w:ascii="Times" w:eastAsia="Times New Roman" w:hAnsi="Times" w:cs="Times New Roman"/>
          <w:sz w:val="20"/>
          <w:szCs w:val="20"/>
        </w:rPr>
        <w:t xml:space="preserve"> Claim </w:t>
      </w:r>
      <w:commentRangeStart w:id="124"/>
      <w:del w:id="125" w:author="Justin Richer" w:date="2013-11-08T21:26:00Z">
        <w:r w:rsidRPr="00967408" w:rsidDel="00307A2D">
          <w:rPr>
            <w:rFonts w:ascii="Times" w:eastAsia="Times New Roman" w:hAnsi="Times" w:cs="Times New Roman"/>
            <w:sz w:val="20"/>
            <w:szCs w:val="20"/>
          </w:rPr>
          <w:delText xml:space="preserve">can </w:delText>
        </w:r>
      </w:del>
      <w:ins w:id="126" w:author="Justin Richer" w:date="2013-11-08T21:26:00Z">
        <w:r w:rsidR="00307A2D">
          <w:rPr>
            <w:rFonts w:ascii="Times" w:eastAsia="Times New Roman" w:hAnsi="Times" w:cs="Times New Roman"/>
            <w:sz w:val="20"/>
            <w:szCs w:val="20"/>
          </w:rPr>
          <w:t>MAY</w:t>
        </w:r>
      </w:ins>
      <w:commentRangeEnd w:id="124"/>
      <w:r w:rsidR="00E57448">
        <w:rPr>
          <w:rStyle w:val="CommentReference"/>
        </w:rPr>
        <w:commentReference w:id="124"/>
      </w:r>
      <w:ins w:id="127" w:author="Justin Richer" w:date="2013-11-08T21:26:00Z">
        <w:r w:rsidR="00307A2D" w:rsidRPr="00967408">
          <w:rPr>
            <w:rFonts w:ascii="Times" w:eastAsia="Times New Roman" w:hAnsi="Times" w:cs="Times New Roman"/>
            <w:sz w:val="20"/>
            <w:szCs w:val="20"/>
          </w:rPr>
          <w:t xml:space="preserve"> </w:t>
        </w:r>
      </w:ins>
      <w:r w:rsidRPr="00967408">
        <w:rPr>
          <w:rFonts w:ascii="Times" w:eastAsia="Times New Roman" w:hAnsi="Times" w:cs="Times New Roman"/>
          <w:sz w:val="20"/>
          <w:szCs w:val="20"/>
        </w:rPr>
        <w:t>be used to reject tokens that were issued too far away from the current time, limiting the amount of time that nonces need to be stored to prevent attacks. The acceptable range is Client specific.</w:t>
      </w:r>
      <w:ins w:id="128" w:author="Justin Richer" w:date="2013-11-08T21:26:00Z">
        <w:r w:rsidR="00307A2D">
          <w:rPr>
            <w:rFonts w:ascii="Times" w:eastAsia="Times New Roman" w:hAnsi="Times" w:cs="Times New Roman"/>
            <w:sz w:val="20"/>
            <w:szCs w:val="20"/>
          </w:rPr>
          <w:t xml:space="preserve"> </w:t>
        </w:r>
        <w:commentRangeStart w:id="129"/>
        <w:r w:rsidR="00307A2D">
          <w:rPr>
            <w:rFonts w:ascii="Times" w:eastAsia="Times New Roman" w:hAnsi="Times" w:cs="Times New Roman"/>
            <w:sz w:val="20"/>
            <w:szCs w:val="20"/>
          </w:rPr>
          <w:t>The current time MUST (SHOULD?) be after the value of the iat claim.</w:t>
        </w:r>
      </w:ins>
      <w:commentRangeEnd w:id="129"/>
      <w:r w:rsidR="00E57448">
        <w:rPr>
          <w:rStyle w:val="CommentReference"/>
        </w:rPr>
        <w:commentReference w:id="129"/>
      </w:r>
    </w:p>
    <w:p w14:paraId="7EFA7957" w14:textId="75AA17D3"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a nonce value was sent in the Authentication Request, a </w:t>
      </w:r>
      <w:r w:rsidRPr="00967408">
        <w:rPr>
          <w:rFonts w:ascii="Courier" w:hAnsi="Courier" w:cs="Courier"/>
          <w:sz w:val="20"/>
          <w:szCs w:val="20"/>
        </w:rPr>
        <w:t>nonce</w:t>
      </w:r>
      <w:r w:rsidRPr="00967408">
        <w:rPr>
          <w:rFonts w:ascii="Times" w:eastAsia="Times New Roman" w:hAnsi="Times" w:cs="Times New Roman"/>
          <w:sz w:val="20"/>
          <w:szCs w:val="20"/>
        </w:rPr>
        <w:t xml:space="preserve"> Claim MUST be present and its value checked to verify that it is the same value as the one that was sent in the Authentication Request. The Client SHOULD check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 for replay attacks. The precise method for detecting replay attacks is Client specific</w:t>
      </w:r>
      <w:ins w:id="130" w:author="Justin Richer" w:date="2013-11-08T21:50:00Z">
        <w:r w:rsidR="008C7BC1">
          <w:rPr>
            <w:rFonts w:ascii="Times" w:eastAsia="Times New Roman" w:hAnsi="Times" w:cs="Times New Roman"/>
            <w:sz w:val="20"/>
            <w:szCs w:val="20"/>
          </w:rPr>
          <w:t xml:space="preserve">, </w:t>
        </w:r>
        <w:commentRangeStart w:id="131"/>
        <w:r w:rsidR="008C7BC1">
          <w:rPr>
            <w:rFonts w:ascii="Times" w:eastAsia="Times New Roman" w:hAnsi="Times" w:cs="Times New Roman"/>
            <w:sz w:val="20"/>
            <w:szCs w:val="20"/>
          </w:rPr>
          <w:t xml:space="preserve">but common methods include calculating a cryptographic hash of the nonce and storing it as a cookie in the User Agent </w:t>
        </w:r>
      </w:ins>
      <w:ins w:id="132" w:author="Justin Richer" w:date="2013-11-08T21:51:00Z">
        <w:r w:rsidR="008C7BC1">
          <w:rPr>
            <w:rFonts w:ascii="Times" w:eastAsia="Times New Roman" w:hAnsi="Times" w:cs="Times New Roman"/>
            <w:sz w:val="20"/>
            <w:szCs w:val="20"/>
          </w:rPr>
          <w:t>(useful for Clients inside the User Agent),</w:t>
        </w:r>
      </w:ins>
      <w:ins w:id="133" w:author="Justin Richer" w:date="2013-11-08T21:50:00Z">
        <w:r w:rsidR="008C7BC1">
          <w:rPr>
            <w:rFonts w:ascii="Times" w:eastAsia="Times New Roman" w:hAnsi="Times" w:cs="Times New Roman"/>
            <w:sz w:val="20"/>
            <w:szCs w:val="20"/>
          </w:rPr>
          <w:t xml:space="preserve"> storing the nonce </w:t>
        </w:r>
      </w:ins>
      <w:ins w:id="134" w:author="Justin Richer" w:date="2013-11-08T21:51:00Z">
        <w:r w:rsidR="008C7BC1">
          <w:rPr>
            <w:rFonts w:ascii="Times" w:eastAsia="Times New Roman" w:hAnsi="Times" w:cs="Times New Roman"/>
            <w:sz w:val="20"/>
            <w:szCs w:val="20"/>
          </w:rPr>
          <w:t xml:space="preserve">value </w:t>
        </w:r>
      </w:ins>
      <w:ins w:id="135" w:author="Justin Richer" w:date="2013-11-08T21:50:00Z">
        <w:r w:rsidR="008C7BC1">
          <w:rPr>
            <w:rFonts w:ascii="Times" w:eastAsia="Times New Roman" w:hAnsi="Times" w:cs="Times New Roman"/>
            <w:sz w:val="20"/>
            <w:szCs w:val="20"/>
          </w:rPr>
          <w:t>in a server-side session object associated with the User Agent</w:t>
        </w:r>
      </w:ins>
      <w:ins w:id="136" w:author="Justin Richer" w:date="2013-11-08T21:51:00Z">
        <w:r w:rsidR="008C7BC1">
          <w:rPr>
            <w:rFonts w:ascii="Times" w:eastAsia="Times New Roman" w:hAnsi="Times" w:cs="Times New Roman"/>
            <w:sz w:val="20"/>
            <w:szCs w:val="20"/>
          </w:rPr>
          <w:t xml:space="preserve">’s </w:t>
        </w:r>
      </w:ins>
      <w:ins w:id="137" w:author="Justin Richer" w:date="2013-11-08T21:52:00Z">
        <w:r w:rsidR="008C7BC1">
          <w:rPr>
            <w:rFonts w:ascii="Times" w:eastAsia="Times New Roman" w:hAnsi="Times" w:cs="Times New Roman"/>
            <w:sz w:val="20"/>
            <w:szCs w:val="20"/>
          </w:rPr>
          <w:t>session (useful for web server based Clients)</w:t>
        </w:r>
      </w:ins>
      <w:ins w:id="138" w:author="Justin Richer" w:date="2013-11-08T21:53:00Z">
        <w:r w:rsidR="008C7BC1">
          <w:rPr>
            <w:rFonts w:ascii="Times" w:eastAsia="Times New Roman" w:hAnsi="Times" w:cs="Times New Roman"/>
            <w:sz w:val="20"/>
            <w:szCs w:val="20"/>
          </w:rPr>
          <w:t>, or storing the nonce in a protected store inside the Client itself (useful for native applications).</w:t>
        </w:r>
      </w:ins>
      <w:del w:id="139" w:author="Justin Richer" w:date="2013-11-08T21:50:00Z">
        <w:r w:rsidRPr="00967408" w:rsidDel="008C7BC1">
          <w:rPr>
            <w:rFonts w:ascii="Times" w:eastAsia="Times New Roman" w:hAnsi="Times" w:cs="Times New Roman"/>
            <w:sz w:val="20"/>
            <w:szCs w:val="20"/>
          </w:rPr>
          <w:delText>.</w:delText>
        </w:r>
      </w:del>
      <w:commentRangeEnd w:id="131"/>
      <w:r w:rsidR="00E57448">
        <w:rPr>
          <w:rStyle w:val="CommentReference"/>
        </w:rPr>
        <w:commentReference w:id="131"/>
      </w:r>
    </w:p>
    <w:p w14:paraId="6A0E09BF"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w:t>
      </w:r>
      <w:r w:rsidRPr="00967408">
        <w:rPr>
          <w:rFonts w:ascii="Courier" w:hAnsi="Courier" w:cs="Courier"/>
          <w:sz w:val="20"/>
          <w:szCs w:val="20"/>
        </w:rPr>
        <w:t>acr</w:t>
      </w:r>
      <w:r w:rsidRPr="00967408">
        <w:rPr>
          <w:rFonts w:ascii="Times" w:eastAsia="Times New Roman" w:hAnsi="Times" w:cs="Times New Roman"/>
          <w:sz w:val="20"/>
          <w:szCs w:val="20"/>
        </w:rPr>
        <w:t xml:space="preserve"> Claim was requested, the Client SHOULD check that the asserted Claim Value is appropriate. The meaning and processing of </w:t>
      </w:r>
      <w:r w:rsidRPr="00967408">
        <w:rPr>
          <w:rFonts w:ascii="Courier" w:hAnsi="Courier" w:cs="Courier"/>
          <w:sz w:val="20"/>
          <w:szCs w:val="20"/>
        </w:rPr>
        <w:t>acr</w:t>
      </w:r>
      <w:r w:rsidRPr="00967408">
        <w:rPr>
          <w:rFonts w:ascii="Times" w:eastAsia="Times New Roman" w:hAnsi="Times" w:cs="Times New Roman"/>
          <w:sz w:val="20"/>
          <w:szCs w:val="20"/>
        </w:rPr>
        <w:t xml:space="preserve"> Claim Values is out of scope for this specification.</w:t>
      </w:r>
    </w:p>
    <w:p w14:paraId="3798CA11" w14:textId="77777777" w:rsidR="00967408" w:rsidRPr="00967408" w:rsidRDefault="00967408" w:rsidP="00967408">
      <w:pPr>
        <w:numPr>
          <w:ilvl w:val="0"/>
          <w:numId w:val="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was requested, either through a specific request for this Claim or by using the </w:t>
      </w:r>
      <w:r w:rsidRPr="00967408">
        <w:rPr>
          <w:rFonts w:ascii="Courier" w:hAnsi="Courier" w:cs="Courier"/>
          <w:sz w:val="20"/>
          <w:szCs w:val="20"/>
        </w:rPr>
        <w:t>max_age</w:t>
      </w:r>
      <w:r w:rsidRPr="00967408">
        <w:rPr>
          <w:rFonts w:ascii="Times" w:eastAsia="Times New Roman" w:hAnsi="Times" w:cs="Times New Roman"/>
          <w:sz w:val="20"/>
          <w:szCs w:val="20"/>
        </w:rPr>
        <w:t xml:space="preserve"> parameter, the Client SHOULD check the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value and request re-authentication if it determines too much time has elapsed since the last End-User authentication.</w:t>
      </w:r>
    </w:p>
    <w:p w14:paraId="7B8CB44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16" w:anchor="rfc.section.2.1.3.8" w:history="1">
        <w:r w:rsidR="00967408" w:rsidRPr="00967408">
          <w:rPr>
            <w:rFonts w:ascii="Times" w:eastAsia="Times New Roman" w:hAnsi="Times" w:cs="Times New Roman"/>
            <w:b/>
            <w:bCs/>
            <w:color w:val="0000FF"/>
            <w:kern w:val="36"/>
            <w:sz w:val="48"/>
            <w:szCs w:val="48"/>
            <w:u w:val="single"/>
          </w:rPr>
          <w:t>2.1.3.8.</w:t>
        </w:r>
      </w:hyperlink>
      <w:r w:rsidR="00967408" w:rsidRPr="00967408">
        <w:rPr>
          <w:rFonts w:ascii="Times" w:eastAsia="Times New Roman" w:hAnsi="Times" w:cs="Times New Roman"/>
          <w:b/>
          <w:bCs/>
          <w:kern w:val="36"/>
          <w:sz w:val="48"/>
          <w:szCs w:val="48"/>
        </w:rPr>
        <w:t xml:space="preserve"> </w:t>
      </w:r>
      <w:hyperlink r:id="rId317" w:anchor="CodeFlowTokenValidation" w:history="1">
        <w:r w:rsidR="00967408" w:rsidRPr="00967408">
          <w:rPr>
            <w:rFonts w:ascii="Times" w:eastAsia="Times New Roman" w:hAnsi="Times" w:cs="Times New Roman"/>
            <w:b/>
            <w:bCs/>
            <w:color w:val="0000FF"/>
            <w:kern w:val="36"/>
            <w:sz w:val="48"/>
            <w:szCs w:val="48"/>
            <w:u w:val="single"/>
          </w:rPr>
          <w:t>Access Token Validation</w:t>
        </w:r>
      </w:hyperlink>
    </w:p>
    <w:p w14:paraId="5FEE152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Authorization Code Flow, if the ID Token contains an </w:t>
      </w:r>
      <w:r w:rsidRPr="00967408">
        <w:rPr>
          <w:rFonts w:ascii="Courier" w:hAnsi="Courier" w:cs="Courier"/>
          <w:sz w:val="20"/>
          <w:szCs w:val="20"/>
        </w:rPr>
        <w:t>at_hash</w:t>
      </w:r>
      <w:r w:rsidRPr="00967408">
        <w:rPr>
          <w:rFonts w:ascii="Times" w:hAnsi="Times" w:cs="Times New Roman"/>
          <w:sz w:val="20"/>
          <w:szCs w:val="20"/>
        </w:rPr>
        <w:t xml:space="preserve"> Claim, the Client MAY use it to validate the Access Token the same manner as for the Implicit Flow, as defined in </w:t>
      </w:r>
      <w:hyperlink r:id="rId318" w:anchor="ImplicitTokenValidation" w:history="1">
        <w:r w:rsidRPr="00967408">
          <w:rPr>
            <w:rFonts w:ascii="Times" w:hAnsi="Times" w:cs="Times New Roman"/>
            <w:color w:val="0000FF"/>
            <w:sz w:val="20"/>
            <w:szCs w:val="20"/>
            <w:u w:val="single"/>
          </w:rPr>
          <w:t>Section 2.2.2.9</w:t>
        </w:r>
      </w:hyperlink>
      <w:r w:rsidRPr="00967408">
        <w:rPr>
          <w:rFonts w:ascii="Times" w:hAnsi="Times" w:cs="Times New Roman"/>
          <w:sz w:val="20"/>
          <w:szCs w:val="20"/>
        </w:rPr>
        <w:t>, but using the ID Token and Access Token returned from the Token Endpoint.</w:t>
      </w:r>
    </w:p>
    <w:p w14:paraId="4BADC2D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19" w:anchor="rfc.section.2.2" w:history="1">
        <w:r w:rsidR="00967408" w:rsidRPr="00967408">
          <w:rPr>
            <w:rFonts w:ascii="Times" w:eastAsia="Times New Roman" w:hAnsi="Times" w:cs="Times New Roman"/>
            <w:b/>
            <w:bCs/>
            <w:color w:val="0000FF"/>
            <w:kern w:val="36"/>
            <w:sz w:val="48"/>
            <w:szCs w:val="48"/>
            <w:u w:val="single"/>
          </w:rPr>
          <w:t>2.2.</w:t>
        </w:r>
      </w:hyperlink>
      <w:r w:rsidR="00967408" w:rsidRPr="00967408">
        <w:rPr>
          <w:rFonts w:ascii="Times" w:eastAsia="Times New Roman" w:hAnsi="Times" w:cs="Times New Roman"/>
          <w:b/>
          <w:bCs/>
          <w:kern w:val="36"/>
          <w:sz w:val="48"/>
          <w:szCs w:val="48"/>
        </w:rPr>
        <w:t xml:space="preserve"> </w:t>
      </w:r>
      <w:hyperlink r:id="rId320" w:anchor="ImplicitFlowAuth" w:history="1">
        <w:r w:rsidR="00967408" w:rsidRPr="00967408">
          <w:rPr>
            <w:rFonts w:ascii="Times" w:eastAsia="Times New Roman" w:hAnsi="Times" w:cs="Times New Roman"/>
            <w:b/>
            <w:bCs/>
            <w:color w:val="0000FF"/>
            <w:kern w:val="36"/>
            <w:sz w:val="48"/>
            <w:szCs w:val="48"/>
            <w:u w:val="single"/>
          </w:rPr>
          <w:t>Authentication using the Implicit Flow</w:t>
        </w:r>
      </w:hyperlink>
    </w:p>
    <w:p w14:paraId="6418BE3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section describes how to perform authentication using the Implicit Flow. When using the Implicit Flow, all tokens are returned from the Authorization Endpoint; the Token Endpoint is not used.</w:t>
      </w:r>
    </w:p>
    <w:p w14:paraId="24465DC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w:t>
      </w:r>
    </w:p>
    <w:p w14:paraId="3A89A48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21" w:anchor="rfc.section.2.2.1" w:history="1">
        <w:r w:rsidR="00967408" w:rsidRPr="00967408">
          <w:rPr>
            <w:rFonts w:ascii="Times" w:eastAsia="Times New Roman" w:hAnsi="Times" w:cs="Times New Roman"/>
            <w:b/>
            <w:bCs/>
            <w:color w:val="0000FF"/>
            <w:kern w:val="36"/>
            <w:sz w:val="48"/>
            <w:szCs w:val="48"/>
            <w:u w:val="single"/>
          </w:rPr>
          <w:t>2.2.1.</w:t>
        </w:r>
      </w:hyperlink>
      <w:r w:rsidR="00967408" w:rsidRPr="00967408">
        <w:rPr>
          <w:rFonts w:ascii="Times" w:eastAsia="Times New Roman" w:hAnsi="Times" w:cs="Times New Roman"/>
          <w:b/>
          <w:bCs/>
          <w:kern w:val="36"/>
          <w:sz w:val="48"/>
          <w:szCs w:val="48"/>
        </w:rPr>
        <w:t xml:space="preserve"> </w:t>
      </w:r>
      <w:hyperlink r:id="rId322" w:anchor="ImplicitFlowSteps" w:history="1">
        <w:r w:rsidR="00967408" w:rsidRPr="00967408">
          <w:rPr>
            <w:rFonts w:ascii="Times" w:eastAsia="Times New Roman" w:hAnsi="Times" w:cs="Times New Roman"/>
            <w:b/>
            <w:bCs/>
            <w:color w:val="0000FF"/>
            <w:kern w:val="36"/>
            <w:sz w:val="48"/>
            <w:szCs w:val="48"/>
            <w:u w:val="single"/>
          </w:rPr>
          <w:t>Implicit Flow Steps</w:t>
        </w:r>
      </w:hyperlink>
    </w:p>
    <w:p w14:paraId="4D793F6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Implicit Flow follows the following steps:</w:t>
      </w:r>
    </w:p>
    <w:p w14:paraId="3F816DDD" w14:textId="77777777" w:rsidR="00967408" w:rsidRPr="00967408" w:rsidRDefault="00967408" w:rsidP="00967408">
      <w:pPr>
        <w:numPr>
          <w:ilvl w:val="0"/>
          <w:numId w:val="1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prepares an Authentication Request containing the desired request parameters.</w:t>
      </w:r>
    </w:p>
    <w:p w14:paraId="63609A43" w14:textId="77777777" w:rsidR="00967408" w:rsidRPr="00967408" w:rsidRDefault="00967408" w:rsidP="00967408">
      <w:pPr>
        <w:numPr>
          <w:ilvl w:val="0"/>
          <w:numId w:val="1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sends a request to the Authorization Server.</w:t>
      </w:r>
    </w:p>
    <w:p w14:paraId="0C0AFA86" w14:textId="77777777" w:rsidR="00967408" w:rsidRPr="00967408" w:rsidRDefault="00967408" w:rsidP="00967408">
      <w:pPr>
        <w:numPr>
          <w:ilvl w:val="0"/>
          <w:numId w:val="1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Authorization Server Authenticates the End-User.</w:t>
      </w:r>
    </w:p>
    <w:p w14:paraId="1C3995AA" w14:textId="77777777" w:rsidR="00967408" w:rsidRPr="00967408" w:rsidRDefault="00967408" w:rsidP="00967408">
      <w:pPr>
        <w:numPr>
          <w:ilvl w:val="0"/>
          <w:numId w:val="1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obtains End-User Consent/Authorization.</w:t>
      </w:r>
    </w:p>
    <w:p w14:paraId="682F49F6" w14:textId="77777777" w:rsidR="00967408" w:rsidRPr="00967408" w:rsidRDefault="00967408" w:rsidP="00967408">
      <w:pPr>
        <w:numPr>
          <w:ilvl w:val="0"/>
          <w:numId w:val="1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sends the End-User back to the Client with an ID Token and, if requested, an Access Token.</w:t>
      </w:r>
    </w:p>
    <w:p w14:paraId="79354CD6" w14:textId="77777777" w:rsidR="00967408" w:rsidRPr="00967408" w:rsidRDefault="00967408" w:rsidP="00967408">
      <w:pPr>
        <w:numPr>
          <w:ilvl w:val="0"/>
          <w:numId w:val="1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validates the tokens and retrieves the End-User's subject identifier.</w:t>
      </w:r>
    </w:p>
    <w:p w14:paraId="0CD1B23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23" w:anchor="rfc.section.2.2.2" w:history="1">
        <w:r w:rsidR="00967408" w:rsidRPr="00967408">
          <w:rPr>
            <w:rFonts w:ascii="Times" w:eastAsia="Times New Roman" w:hAnsi="Times" w:cs="Times New Roman"/>
            <w:b/>
            <w:bCs/>
            <w:color w:val="0000FF"/>
            <w:kern w:val="36"/>
            <w:sz w:val="48"/>
            <w:szCs w:val="48"/>
            <w:u w:val="single"/>
          </w:rPr>
          <w:t>2.2.2.</w:t>
        </w:r>
      </w:hyperlink>
      <w:r w:rsidR="00967408" w:rsidRPr="00967408">
        <w:rPr>
          <w:rFonts w:ascii="Times" w:eastAsia="Times New Roman" w:hAnsi="Times" w:cs="Times New Roman"/>
          <w:b/>
          <w:bCs/>
          <w:kern w:val="36"/>
          <w:sz w:val="48"/>
          <w:szCs w:val="48"/>
        </w:rPr>
        <w:t xml:space="preserve"> </w:t>
      </w:r>
      <w:hyperlink r:id="rId324" w:anchor="ImplicitAuthorizationEndpoint" w:history="1">
        <w:r w:rsidR="00967408" w:rsidRPr="00967408">
          <w:rPr>
            <w:rFonts w:ascii="Times" w:eastAsia="Times New Roman" w:hAnsi="Times" w:cs="Times New Roman"/>
            <w:b/>
            <w:bCs/>
            <w:color w:val="0000FF"/>
            <w:kern w:val="36"/>
            <w:sz w:val="48"/>
            <w:szCs w:val="48"/>
            <w:u w:val="single"/>
          </w:rPr>
          <w:t>Authorization Endpoint</w:t>
        </w:r>
      </w:hyperlink>
    </w:p>
    <w:p w14:paraId="63AEC73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the Authorization Endpoint is used in the same manner as for the Authorization Code Flow, as defined in </w:t>
      </w:r>
      <w:hyperlink r:id="rId325" w:anchor="AuthorizationEndpoint" w:history="1">
        <w:r w:rsidRPr="00967408">
          <w:rPr>
            <w:rFonts w:ascii="Times" w:hAnsi="Times" w:cs="Times New Roman"/>
            <w:color w:val="0000FF"/>
            <w:sz w:val="20"/>
            <w:szCs w:val="20"/>
            <w:u w:val="single"/>
          </w:rPr>
          <w:t>Section 2.1.2</w:t>
        </w:r>
      </w:hyperlink>
      <w:r w:rsidRPr="00967408">
        <w:rPr>
          <w:rFonts w:ascii="Times" w:hAnsi="Times" w:cs="Times New Roman"/>
          <w:sz w:val="20"/>
          <w:szCs w:val="20"/>
        </w:rPr>
        <w:t>, with the exception of the differences specified in this section.</w:t>
      </w:r>
    </w:p>
    <w:p w14:paraId="431D5DA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26" w:anchor="rfc.section.2.2.2.1" w:history="1">
        <w:r w:rsidR="00967408" w:rsidRPr="00967408">
          <w:rPr>
            <w:rFonts w:ascii="Times" w:eastAsia="Times New Roman" w:hAnsi="Times" w:cs="Times New Roman"/>
            <w:b/>
            <w:bCs/>
            <w:color w:val="0000FF"/>
            <w:kern w:val="36"/>
            <w:sz w:val="48"/>
            <w:szCs w:val="48"/>
            <w:u w:val="single"/>
          </w:rPr>
          <w:t>2.2.2.1.</w:t>
        </w:r>
      </w:hyperlink>
      <w:r w:rsidR="00967408" w:rsidRPr="00967408">
        <w:rPr>
          <w:rFonts w:ascii="Times" w:eastAsia="Times New Roman" w:hAnsi="Times" w:cs="Times New Roman"/>
          <w:b/>
          <w:bCs/>
          <w:kern w:val="36"/>
          <w:sz w:val="48"/>
          <w:szCs w:val="48"/>
        </w:rPr>
        <w:t xml:space="preserve"> </w:t>
      </w:r>
      <w:hyperlink r:id="rId327" w:anchor="ImplicitAuthRequest" w:history="1">
        <w:r w:rsidR="00967408" w:rsidRPr="00967408">
          <w:rPr>
            <w:rFonts w:ascii="Times" w:eastAsia="Times New Roman" w:hAnsi="Times" w:cs="Times New Roman"/>
            <w:b/>
            <w:bCs/>
            <w:color w:val="0000FF"/>
            <w:kern w:val="36"/>
            <w:sz w:val="48"/>
            <w:szCs w:val="48"/>
            <w:u w:val="single"/>
          </w:rPr>
          <w:t>Authentication Request</w:t>
        </w:r>
      </w:hyperlink>
    </w:p>
    <w:p w14:paraId="589E8CE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Authentication Requests are made in the same manner as for the Authorization Code Flow, as defined in </w:t>
      </w:r>
      <w:hyperlink r:id="rId328" w:anchor="AuthRequest" w:history="1">
        <w:r w:rsidRPr="00967408">
          <w:rPr>
            <w:rFonts w:ascii="Times" w:hAnsi="Times" w:cs="Times New Roman"/>
            <w:color w:val="0000FF"/>
            <w:sz w:val="20"/>
            <w:szCs w:val="20"/>
            <w:u w:val="single"/>
          </w:rPr>
          <w:t>Section 2.1.2.1</w:t>
        </w:r>
      </w:hyperlink>
      <w:r w:rsidRPr="00967408">
        <w:rPr>
          <w:rFonts w:ascii="Times" w:hAnsi="Times" w:cs="Times New Roman"/>
          <w:sz w:val="20"/>
          <w:szCs w:val="20"/>
        </w:rPr>
        <w:t>, with the exception of the differences specified in this section.</w:t>
      </w:r>
    </w:p>
    <w:p w14:paraId="558FA34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For this flow, these Authentication Request parameters are used as follows:</w:t>
      </w:r>
    </w:p>
    <w:p w14:paraId="02789BB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response_type</w:t>
      </w:r>
    </w:p>
    <w:p w14:paraId="67FA6DAE" w14:textId="4B5C6C55"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w:t>
      </w:r>
      <w:commentRangeStart w:id="140"/>
      <w:del w:id="141" w:author="Justin Richer" w:date="2013-11-08T21:48:00Z">
        <w:r w:rsidRPr="00967408" w:rsidDel="00034BAF">
          <w:rPr>
            <w:rFonts w:ascii="Times" w:eastAsia="Times New Roman" w:hAnsi="Times" w:cs="Times New Roman"/>
            <w:sz w:val="20"/>
            <w:szCs w:val="20"/>
          </w:rPr>
          <w:delText>OAuth 2.0 registered Response Type value that determines the authorization processing flow to be used, including what parameters are returned from the endpoints used. When using the Implicit Flow, this value is</w:delText>
        </w:r>
      </w:del>
      <w:ins w:id="142" w:author="Justin Richer" w:date="2013-11-08T21:48:00Z">
        <w:r w:rsidR="00034BAF">
          <w:rPr>
            <w:rFonts w:ascii="Times" w:eastAsia="Times New Roman" w:hAnsi="Times" w:cs="Times New Roman"/>
            <w:sz w:val="20"/>
            <w:szCs w:val="20"/>
          </w:rPr>
          <w:t>Value MUST be set to</w:t>
        </w:r>
      </w:ins>
      <w:commentRangeEnd w:id="140"/>
      <w:r w:rsidR="00E57448">
        <w:rPr>
          <w:rStyle w:val="CommentReference"/>
        </w:rPr>
        <w:commentReference w:id="140"/>
      </w:r>
      <w:r w:rsidRPr="00967408">
        <w:rPr>
          <w:rFonts w:ascii="Times" w:eastAsia="Times New Roman" w:hAnsi="Times" w:cs="Times New Roman"/>
          <w:sz w:val="20"/>
          <w:szCs w:val="20"/>
        </w:rPr>
        <w:t xml:space="preserve"> </w:t>
      </w:r>
      <w:r w:rsidRPr="00967408">
        <w:rPr>
          <w:rFonts w:ascii="Courier" w:hAnsi="Courier" w:cs="Courier"/>
          <w:sz w:val="20"/>
          <w:szCs w:val="20"/>
        </w:rPr>
        <w:t>id_token token</w:t>
      </w:r>
      <w:r w:rsidRPr="00967408">
        <w:rPr>
          <w:rFonts w:ascii="Times" w:eastAsia="Times New Roman" w:hAnsi="Times" w:cs="Times New Roman"/>
          <w:sz w:val="20"/>
          <w:szCs w:val="20"/>
        </w:rPr>
        <w:t xml:space="preserve"> or </w:t>
      </w:r>
      <w:r w:rsidRPr="00967408">
        <w:rPr>
          <w:rFonts w:ascii="Courier" w:hAnsi="Courier" w:cs="Courier"/>
          <w:sz w:val="20"/>
          <w:szCs w:val="20"/>
        </w:rPr>
        <w:t>id_token</w:t>
      </w:r>
      <w:ins w:id="143" w:author="Justin Richer" w:date="2013-11-08T21:48:00Z">
        <w:r w:rsidR="00034BAF">
          <w:rPr>
            <w:rFonts w:ascii="Times" w:eastAsia="Times New Roman" w:hAnsi="Times" w:cs="Times New Roman"/>
            <w:sz w:val="20"/>
            <w:szCs w:val="20"/>
          </w:rPr>
          <w:t xml:space="preserve"> as defined</w:t>
        </w:r>
      </w:ins>
      <w:del w:id="144" w:author="Justin Richer" w:date="2013-11-08T21:48:00Z">
        <w:r w:rsidRPr="00967408" w:rsidDel="00034BAF">
          <w:rPr>
            <w:rFonts w:ascii="Times" w:eastAsia="Times New Roman" w:hAnsi="Times" w:cs="Times New Roman"/>
            <w:sz w:val="20"/>
            <w:szCs w:val="20"/>
          </w:rPr>
          <w:delText>. The meanings of both of these values are defined</w:delText>
        </w:r>
      </w:del>
      <w:r w:rsidRPr="00967408">
        <w:rPr>
          <w:rFonts w:ascii="Times" w:eastAsia="Times New Roman" w:hAnsi="Times" w:cs="Times New Roman"/>
          <w:sz w:val="20"/>
          <w:szCs w:val="20"/>
        </w:rPr>
        <w:t xml:space="preserve"> in </w:t>
      </w:r>
      <w:hyperlink r:id="rId329" w:anchor="OAuth.Responses" w:history="1">
        <w:r w:rsidRPr="00967408">
          <w:rPr>
            <w:rFonts w:ascii="Times" w:eastAsia="Times New Roman" w:hAnsi="Times" w:cs="Times New Roman"/>
            <w:color w:val="0000FF"/>
            <w:sz w:val="20"/>
            <w:szCs w:val="20"/>
            <w:u w:val="single"/>
          </w:rPr>
          <w:t>OAuth 2.0 Multiple Response Type Encoding Practices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[OAuth.Responses]</w:t>
      </w:r>
      <w:r w:rsidRPr="00967408">
        <w:rPr>
          <w:rFonts w:ascii="Times" w:eastAsia="Times New Roman" w:hAnsi="Times" w:cs="Times New Roman"/>
          <w:sz w:val="20"/>
          <w:szCs w:val="20"/>
        </w:rPr>
        <w:t xml:space="preserve">. No Access Token is returned when the value is </w:t>
      </w:r>
      <w:r w:rsidRPr="00967408">
        <w:rPr>
          <w:rFonts w:ascii="Courier" w:hAnsi="Courier" w:cs="Courier"/>
          <w:sz w:val="20"/>
          <w:szCs w:val="20"/>
        </w:rPr>
        <w:t>id_token</w:t>
      </w:r>
      <w:r w:rsidRPr="00967408">
        <w:rPr>
          <w:rFonts w:ascii="Times" w:eastAsia="Times New Roman" w:hAnsi="Times" w:cs="Times New Roman"/>
          <w:sz w:val="20"/>
          <w:szCs w:val="20"/>
        </w:rPr>
        <w:t>.</w:t>
      </w:r>
    </w:p>
    <w:p w14:paraId="0D4EA0E1" w14:textId="1736E330"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(Note that while OAuth 2.0 also defines the </w:t>
      </w:r>
      <w:r w:rsidRPr="00967408">
        <w:rPr>
          <w:rFonts w:ascii="Courier" w:hAnsi="Courier" w:cs="Courier"/>
          <w:sz w:val="20"/>
          <w:szCs w:val="20"/>
        </w:rPr>
        <w:t>token</w:t>
      </w:r>
      <w:r w:rsidRPr="00967408">
        <w:rPr>
          <w:rFonts w:ascii="Times" w:eastAsia="Times New Roman" w:hAnsi="Times" w:cs="Times New Roman"/>
          <w:sz w:val="20"/>
          <w:szCs w:val="20"/>
        </w:rPr>
        <w:t xml:space="preserve"> Response Type value for the Implicit Flow, OpenID Connect does not use this Response Type, since no ID Token </w:t>
      </w:r>
      <w:del w:id="145" w:author="Justin Richer" w:date="2013-11-08T21:48:00Z">
        <w:r w:rsidRPr="00967408" w:rsidDel="00034BAF">
          <w:rPr>
            <w:rFonts w:ascii="Times" w:eastAsia="Times New Roman" w:hAnsi="Times" w:cs="Times New Roman"/>
            <w:sz w:val="20"/>
            <w:szCs w:val="20"/>
          </w:rPr>
          <w:delText xml:space="preserve">is </w:delText>
        </w:r>
      </w:del>
      <w:ins w:id="146" w:author="Justin Richer" w:date="2013-11-08T21:48:00Z">
        <w:r w:rsidR="00034BAF">
          <w:rPr>
            <w:rFonts w:ascii="Times" w:eastAsia="Times New Roman" w:hAnsi="Times" w:cs="Times New Roman"/>
            <w:sz w:val="20"/>
            <w:szCs w:val="20"/>
          </w:rPr>
          <w:t>would be</w:t>
        </w:r>
        <w:r w:rsidR="00034BAF" w:rsidRPr="00967408">
          <w:rPr>
            <w:rFonts w:ascii="Times" w:eastAsia="Times New Roman" w:hAnsi="Times" w:cs="Times New Roman"/>
            <w:sz w:val="20"/>
            <w:szCs w:val="20"/>
          </w:rPr>
          <w:t xml:space="preserve"> </w:t>
        </w:r>
      </w:ins>
      <w:r w:rsidRPr="00967408">
        <w:rPr>
          <w:rFonts w:ascii="Times" w:eastAsia="Times New Roman" w:hAnsi="Times" w:cs="Times New Roman"/>
          <w:sz w:val="20"/>
          <w:szCs w:val="20"/>
        </w:rPr>
        <w:t>returned.)</w:t>
      </w:r>
    </w:p>
    <w:p w14:paraId="1C7E9B1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redirect_uri</w:t>
      </w:r>
    </w:p>
    <w:p w14:paraId="4010F33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Redirection URI to which the response will be sent. This URI MUST exactly match one of the Redirection URI values for the Client pre-registered at the OpenID Provider, with the matching performed as described in Section 6.2.1 of </w:t>
      </w:r>
      <w:hyperlink r:id="rId330" w:anchor="RFC3986" w:history="1">
        <w:r w:rsidRPr="00967408">
          <w:rPr>
            <w:rFonts w:ascii="Times" w:eastAsia="Times New Roman" w:hAnsi="Times" w:cs="Times New Roman"/>
            <w:color w:val="0000FF"/>
            <w:sz w:val="20"/>
            <w:szCs w:val="20"/>
            <w:u w:val="single"/>
          </w:rPr>
          <w:t>[RFC3986]</w:t>
        </w:r>
      </w:hyperlink>
      <w:r w:rsidRPr="00967408">
        <w:rPr>
          <w:rFonts w:ascii="Times" w:eastAsia="Times New Roman" w:hAnsi="Times" w:cs="Times New Roman"/>
          <w:sz w:val="20"/>
          <w:szCs w:val="20"/>
        </w:rPr>
        <w:t xml:space="preserve"> (Simple String Comparison). </w:t>
      </w:r>
      <w:commentRangeStart w:id="147"/>
      <w:r w:rsidRPr="00967408">
        <w:rPr>
          <w:rFonts w:ascii="Times" w:eastAsia="Times New Roman" w:hAnsi="Times" w:cs="Times New Roman"/>
          <w:sz w:val="20"/>
          <w:szCs w:val="20"/>
        </w:rPr>
        <w:t xml:space="preserve">When using this flow, the Redirection URI MUST NOT use the </w:t>
      </w:r>
      <w:r w:rsidRPr="00967408">
        <w:rPr>
          <w:rFonts w:ascii="Courier" w:hAnsi="Courier" w:cs="Courier"/>
          <w:sz w:val="20"/>
          <w:szCs w:val="20"/>
        </w:rPr>
        <w:t>http</w:t>
      </w:r>
      <w:r w:rsidRPr="00967408">
        <w:rPr>
          <w:rFonts w:ascii="Times" w:eastAsia="Times New Roman" w:hAnsi="Times" w:cs="Times New Roman"/>
          <w:sz w:val="20"/>
          <w:szCs w:val="20"/>
        </w:rPr>
        <w:t xml:space="preserve"> scheme unless the Client is a native application, in which case it MAY use the </w:t>
      </w:r>
      <w:r w:rsidRPr="00967408">
        <w:rPr>
          <w:rFonts w:ascii="Courier" w:hAnsi="Courier" w:cs="Courier"/>
          <w:sz w:val="20"/>
          <w:szCs w:val="20"/>
        </w:rPr>
        <w:t>http:</w:t>
      </w:r>
      <w:r w:rsidRPr="00967408">
        <w:rPr>
          <w:rFonts w:ascii="Times" w:eastAsia="Times New Roman" w:hAnsi="Times" w:cs="Times New Roman"/>
          <w:sz w:val="20"/>
          <w:szCs w:val="20"/>
        </w:rPr>
        <w:t xml:space="preserve"> scheme with </w:t>
      </w:r>
      <w:r w:rsidRPr="00967408">
        <w:rPr>
          <w:rFonts w:ascii="Courier" w:hAnsi="Courier" w:cs="Courier"/>
          <w:sz w:val="20"/>
          <w:szCs w:val="20"/>
        </w:rPr>
        <w:t>localhost</w:t>
      </w:r>
      <w:r w:rsidRPr="00967408">
        <w:rPr>
          <w:rFonts w:ascii="Times" w:eastAsia="Times New Roman" w:hAnsi="Times" w:cs="Times New Roman"/>
          <w:sz w:val="20"/>
          <w:szCs w:val="20"/>
        </w:rPr>
        <w:t xml:space="preserve"> as the hostname.</w:t>
      </w:r>
      <w:commentRangeEnd w:id="147"/>
      <w:r w:rsidR="008C7BC1">
        <w:rPr>
          <w:rStyle w:val="CommentReference"/>
        </w:rPr>
        <w:commentReference w:id="147"/>
      </w:r>
    </w:p>
    <w:p w14:paraId="655026E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nonce</w:t>
      </w:r>
    </w:p>
    <w:p w14:paraId="4EF056A9" w14:textId="78B872C9"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String value used to associate a Client session with an ID Token, and to mitigate replay attacks. The value is passed through unmodified from the Authentication Request to the ID Token. Sufficient entropy MUST be present in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values used to prevent attackers from guessing values. </w:t>
      </w:r>
      <w:del w:id="148" w:author="Justin Richer" w:date="2013-11-08T21:49:00Z">
        <w:r w:rsidRPr="00967408" w:rsidDel="008C7BC1">
          <w:rPr>
            <w:rFonts w:ascii="Times" w:eastAsia="Times New Roman" w:hAnsi="Times" w:cs="Times New Roman"/>
            <w:sz w:val="20"/>
            <w:szCs w:val="20"/>
          </w:rPr>
          <w:delText xml:space="preserve">One method to achieve this is to store a random value as a signed session cookie, and pass the value in the </w:delText>
        </w:r>
        <w:r w:rsidRPr="00967408" w:rsidDel="008C7BC1">
          <w:rPr>
            <w:rFonts w:ascii="Courier" w:hAnsi="Courier" w:cs="Courier"/>
            <w:sz w:val="20"/>
            <w:szCs w:val="20"/>
          </w:rPr>
          <w:delText>nonce</w:delText>
        </w:r>
        <w:r w:rsidRPr="00967408" w:rsidDel="008C7BC1">
          <w:rPr>
            <w:rFonts w:ascii="Times" w:eastAsia="Times New Roman" w:hAnsi="Times" w:cs="Times New Roman"/>
            <w:sz w:val="20"/>
            <w:szCs w:val="20"/>
          </w:rPr>
          <w:delText xml:space="preserve"> parameter. In that case, the </w:delText>
        </w:r>
        <w:r w:rsidRPr="00967408" w:rsidDel="008C7BC1">
          <w:rPr>
            <w:rFonts w:ascii="Courier" w:hAnsi="Courier" w:cs="Courier"/>
            <w:sz w:val="20"/>
            <w:szCs w:val="20"/>
          </w:rPr>
          <w:delText>nonce</w:delText>
        </w:r>
        <w:r w:rsidRPr="00967408" w:rsidDel="008C7BC1">
          <w:rPr>
            <w:rFonts w:ascii="Times" w:eastAsia="Times New Roman" w:hAnsi="Times" w:cs="Times New Roman"/>
            <w:sz w:val="20"/>
            <w:szCs w:val="20"/>
          </w:rPr>
          <w:delText xml:space="preserve"> in the returned ID Token can be compared to the signed session cookie to detect ID Token replay by third parties.</w:delText>
        </w:r>
      </w:del>
      <w:ins w:id="149" w:author="Justin Richer" w:date="2013-11-08T21:49:00Z">
        <w:r w:rsidR="008C7BC1">
          <w:rPr>
            <w:rFonts w:ascii="Times" w:eastAsia="Times New Roman" w:hAnsi="Times" w:cs="Times New Roman"/>
            <w:sz w:val="20"/>
            <w:szCs w:val="20"/>
          </w:rPr>
          <w:t>See the section on validating nonce (…).</w:t>
        </w:r>
      </w:ins>
    </w:p>
    <w:p w14:paraId="753971D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request using the Implicit Flow (with line wraps within values for display purposes only):</w:t>
      </w:r>
    </w:p>
    <w:p w14:paraId="37D0A317"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response_type=id_token%20token     &amp;client_id=s6BhdRkqt3     &amp;redirect_uri=https%3A%2F%2Fclient.example.org%2Fcb     </w:t>
      </w:r>
      <w:r w:rsidRPr="00967408">
        <w:rPr>
          <w:rFonts w:ascii="Courier" w:hAnsi="Courier" w:cs="Courier"/>
          <w:sz w:val="20"/>
          <w:szCs w:val="20"/>
        </w:rPr>
        <w:lastRenderedPageBreak/>
        <w:t xml:space="preserve">&amp;scope=openid%20profile     &amp;state=af0ifjsldkj     &amp;nonce=n-0S6_WzA2Mj HTTP/1.1   Host: server.example.com </w:t>
      </w:r>
    </w:p>
    <w:p w14:paraId="5A0D718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31" w:anchor="rfc.section.2.2.2.2" w:history="1">
        <w:r w:rsidR="00967408" w:rsidRPr="00967408">
          <w:rPr>
            <w:rFonts w:ascii="Times" w:eastAsia="Times New Roman" w:hAnsi="Times" w:cs="Times New Roman"/>
            <w:b/>
            <w:bCs/>
            <w:color w:val="0000FF"/>
            <w:kern w:val="36"/>
            <w:sz w:val="48"/>
            <w:szCs w:val="48"/>
            <w:u w:val="single"/>
          </w:rPr>
          <w:t>2.2.2.2.</w:t>
        </w:r>
      </w:hyperlink>
      <w:r w:rsidR="00967408" w:rsidRPr="00967408">
        <w:rPr>
          <w:rFonts w:ascii="Times" w:eastAsia="Times New Roman" w:hAnsi="Times" w:cs="Times New Roman"/>
          <w:b/>
          <w:bCs/>
          <w:kern w:val="36"/>
          <w:sz w:val="48"/>
          <w:szCs w:val="48"/>
        </w:rPr>
        <w:t xml:space="preserve"> </w:t>
      </w:r>
      <w:hyperlink r:id="rId332" w:anchor="ImplicitValidation" w:history="1">
        <w:r w:rsidR="00967408" w:rsidRPr="00967408">
          <w:rPr>
            <w:rFonts w:ascii="Times" w:eastAsia="Times New Roman" w:hAnsi="Times" w:cs="Times New Roman"/>
            <w:b/>
            <w:bCs/>
            <w:color w:val="0000FF"/>
            <w:kern w:val="36"/>
            <w:sz w:val="48"/>
            <w:szCs w:val="48"/>
            <w:u w:val="single"/>
          </w:rPr>
          <w:t>Authentication Request Validation</w:t>
        </w:r>
      </w:hyperlink>
    </w:p>
    <w:p w14:paraId="50C8855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the Authentication Request is validated in the same manner as for the Authorization Code Flow, as defined in </w:t>
      </w:r>
      <w:hyperlink r:id="rId333" w:anchor="AuthRequestValidation" w:history="1">
        <w:r w:rsidRPr="00967408">
          <w:rPr>
            <w:rFonts w:ascii="Times" w:hAnsi="Times" w:cs="Times New Roman"/>
            <w:color w:val="0000FF"/>
            <w:sz w:val="20"/>
            <w:szCs w:val="20"/>
            <w:u w:val="single"/>
          </w:rPr>
          <w:t>Section 2.1.2.2</w:t>
        </w:r>
      </w:hyperlink>
      <w:r w:rsidRPr="00967408">
        <w:rPr>
          <w:rFonts w:ascii="Times" w:hAnsi="Times" w:cs="Times New Roman"/>
          <w:sz w:val="20"/>
          <w:szCs w:val="20"/>
        </w:rPr>
        <w:t>.</w:t>
      </w:r>
    </w:p>
    <w:p w14:paraId="37B0DAF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34" w:anchor="rfc.section.2.2.2.3" w:history="1">
        <w:r w:rsidR="00967408" w:rsidRPr="00967408">
          <w:rPr>
            <w:rFonts w:ascii="Times" w:eastAsia="Times New Roman" w:hAnsi="Times" w:cs="Times New Roman"/>
            <w:b/>
            <w:bCs/>
            <w:color w:val="0000FF"/>
            <w:kern w:val="36"/>
            <w:sz w:val="48"/>
            <w:szCs w:val="48"/>
            <w:u w:val="single"/>
          </w:rPr>
          <w:t>2.2.2.3.</w:t>
        </w:r>
      </w:hyperlink>
      <w:r w:rsidR="00967408" w:rsidRPr="00967408">
        <w:rPr>
          <w:rFonts w:ascii="Times" w:eastAsia="Times New Roman" w:hAnsi="Times" w:cs="Times New Roman"/>
          <w:b/>
          <w:bCs/>
          <w:kern w:val="36"/>
          <w:sz w:val="48"/>
          <w:szCs w:val="48"/>
        </w:rPr>
        <w:t xml:space="preserve"> </w:t>
      </w:r>
      <w:hyperlink r:id="rId335" w:anchor="ImplicitAuthenticates" w:history="1">
        <w:r w:rsidR="00967408" w:rsidRPr="00967408">
          <w:rPr>
            <w:rFonts w:ascii="Times" w:eastAsia="Times New Roman" w:hAnsi="Times" w:cs="Times New Roman"/>
            <w:b/>
            <w:bCs/>
            <w:color w:val="0000FF"/>
            <w:kern w:val="36"/>
            <w:sz w:val="48"/>
            <w:szCs w:val="48"/>
            <w:u w:val="single"/>
          </w:rPr>
          <w:t>Authorization Server Authenticates End-User</w:t>
        </w:r>
      </w:hyperlink>
    </w:p>
    <w:p w14:paraId="16CBEBB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End-User Authentication is performed in the same manner as for the Authorization Code Flow, as defined in </w:t>
      </w:r>
      <w:hyperlink r:id="rId336" w:anchor="Authenticates" w:history="1">
        <w:r w:rsidRPr="00967408">
          <w:rPr>
            <w:rFonts w:ascii="Times" w:hAnsi="Times" w:cs="Times New Roman"/>
            <w:color w:val="0000FF"/>
            <w:sz w:val="20"/>
            <w:szCs w:val="20"/>
            <w:u w:val="single"/>
          </w:rPr>
          <w:t>Section 2.1.2.3</w:t>
        </w:r>
      </w:hyperlink>
      <w:r w:rsidRPr="00967408">
        <w:rPr>
          <w:rFonts w:ascii="Times" w:hAnsi="Times" w:cs="Times New Roman"/>
          <w:sz w:val="20"/>
          <w:szCs w:val="20"/>
        </w:rPr>
        <w:t>.</w:t>
      </w:r>
    </w:p>
    <w:p w14:paraId="281EFD7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37" w:anchor="rfc.section.2.2.2.4" w:history="1">
        <w:r w:rsidR="00967408" w:rsidRPr="00967408">
          <w:rPr>
            <w:rFonts w:ascii="Times" w:eastAsia="Times New Roman" w:hAnsi="Times" w:cs="Times New Roman"/>
            <w:b/>
            <w:bCs/>
            <w:color w:val="0000FF"/>
            <w:kern w:val="36"/>
            <w:sz w:val="48"/>
            <w:szCs w:val="48"/>
            <w:u w:val="single"/>
          </w:rPr>
          <w:t>2.2.2.4.</w:t>
        </w:r>
      </w:hyperlink>
      <w:r w:rsidR="00967408" w:rsidRPr="00967408">
        <w:rPr>
          <w:rFonts w:ascii="Times" w:eastAsia="Times New Roman" w:hAnsi="Times" w:cs="Times New Roman"/>
          <w:b/>
          <w:bCs/>
          <w:kern w:val="36"/>
          <w:sz w:val="48"/>
          <w:szCs w:val="48"/>
        </w:rPr>
        <w:t xml:space="preserve"> </w:t>
      </w:r>
      <w:hyperlink r:id="rId338" w:anchor="ImplicitConsent" w:history="1">
        <w:r w:rsidR="00967408" w:rsidRPr="00967408">
          <w:rPr>
            <w:rFonts w:ascii="Times" w:eastAsia="Times New Roman" w:hAnsi="Times" w:cs="Times New Roman"/>
            <w:b/>
            <w:bCs/>
            <w:color w:val="0000FF"/>
            <w:kern w:val="36"/>
            <w:sz w:val="48"/>
            <w:szCs w:val="48"/>
            <w:u w:val="single"/>
          </w:rPr>
          <w:t>Authorization Server Obtains End-User Consent/Authorization</w:t>
        </w:r>
      </w:hyperlink>
    </w:p>
    <w:p w14:paraId="47ED746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End-User Consent is obtained in the same manner as for the Authorization Code Flow, as defined in </w:t>
      </w:r>
      <w:hyperlink r:id="rId339" w:anchor="Consent" w:history="1">
        <w:r w:rsidRPr="00967408">
          <w:rPr>
            <w:rFonts w:ascii="Times" w:hAnsi="Times" w:cs="Times New Roman"/>
            <w:color w:val="0000FF"/>
            <w:sz w:val="20"/>
            <w:szCs w:val="20"/>
            <w:u w:val="single"/>
          </w:rPr>
          <w:t>Section 2.1.2.4</w:t>
        </w:r>
      </w:hyperlink>
      <w:r w:rsidRPr="00967408">
        <w:rPr>
          <w:rFonts w:ascii="Times" w:hAnsi="Times" w:cs="Times New Roman"/>
          <w:sz w:val="20"/>
          <w:szCs w:val="20"/>
        </w:rPr>
        <w:t>.</w:t>
      </w:r>
    </w:p>
    <w:p w14:paraId="7B9653A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40" w:anchor="rfc.section.2.2.2.5" w:history="1">
        <w:r w:rsidR="00967408" w:rsidRPr="00967408">
          <w:rPr>
            <w:rFonts w:ascii="Times" w:eastAsia="Times New Roman" w:hAnsi="Times" w:cs="Times New Roman"/>
            <w:b/>
            <w:bCs/>
            <w:color w:val="0000FF"/>
            <w:kern w:val="36"/>
            <w:sz w:val="48"/>
            <w:szCs w:val="48"/>
            <w:u w:val="single"/>
          </w:rPr>
          <w:t>2.2.2.5.</w:t>
        </w:r>
      </w:hyperlink>
      <w:r w:rsidR="00967408" w:rsidRPr="00967408">
        <w:rPr>
          <w:rFonts w:ascii="Times" w:eastAsia="Times New Roman" w:hAnsi="Times" w:cs="Times New Roman"/>
          <w:b/>
          <w:bCs/>
          <w:kern w:val="36"/>
          <w:sz w:val="48"/>
          <w:szCs w:val="48"/>
        </w:rPr>
        <w:t xml:space="preserve"> </w:t>
      </w:r>
      <w:hyperlink r:id="rId341" w:anchor="ImplicitAuthResponse" w:history="1">
        <w:r w:rsidR="00967408" w:rsidRPr="00967408">
          <w:rPr>
            <w:rFonts w:ascii="Times" w:eastAsia="Times New Roman" w:hAnsi="Times" w:cs="Times New Roman"/>
            <w:b/>
            <w:bCs/>
            <w:color w:val="0000FF"/>
            <w:kern w:val="36"/>
            <w:sz w:val="48"/>
            <w:szCs w:val="48"/>
            <w:u w:val="single"/>
          </w:rPr>
          <w:t>Successful Authentication Response</w:t>
        </w:r>
      </w:hyperlink>
    </w:p>
    <w:p w14:paraId="5114F4A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Authentication Responses are made in the same manner as for the Authorization Code Flow, as defined in </w:t>
      </w:r>
      <w:hyperlink r:id="rId342" w:anchor="AuthResponse" w:history="1">
        <w:r w:rsidRPr="00967408">
          <w:rPr>
            <w:rFonts w:ascii="Times" w:hAnsi="Times" w:cs="Times New Roman"/>
            <w:color w:val="0000FF"/>
            <w:sz w:val="20"/>
            <w:szCs w:val="20"/>
            <w:u w:val="single"/>
          </w:rPr>
          <w:t>Section 2.1.2.5</w:t>
        </w:r>
      </w:hyperlink>
      <w:r w:rsidRPr="00967408">
        <w:rPr>
          <w:rFonts w:ascii="Times" w:hAnsi="Times" w:cs="Times New Roman"/>
          <w:sz w:val="20"/>
          <w:szCs w:val="20"/>
        </w:rPr>
        <w:t>, with the exception of the differences specified in this section.</w:t>
      </w:r>
    </w:p>
    <w:p w14:paraId="33D7C873" w14:textId="77777777" w:rsidR="006267ED" w:rsidRDefault="00967408" w:rsidP="00967408">
      <w:pPr>
        <w:spacing w:before="100" w:beforeAutospacing="1" w:after="100" w:afterAutospacing="1"/>
        <w:rPr>
          <w:ins w:id="150" w:author="Justin Richer" w:date="2013-11-08T21:55:00Z"/>
          <w:rFonts w:ascii="Times" w:hAnsi="Times" w:cs="Times New Roman"/>
          <w:sz w:val="20"/>
          <w:szCs w:val="20"/>
        </w:rPr>
      </w:pPr>
      <w:r w:rsidRPr="00967408">
        <w:rPr>
          <w:rFonts w:ascii="Times" w:hAnsi="Times" w:cs="Times New Roman"/>
          <w:sz w:val="20"/>
          <w:szCs w:val="20"/>
        </w:rPr>
        <w:t xml:space="preserve">When using the Implicit Flow, all response parameters are added to the fragment component of the Redirection URI, as specified in </w:t>
      </w:r>
      <w:hyperlink r:id="rId343"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 unless a different Response Mode was specified</w:t>
      </w:r>
      <w:ins w:id="151" w:author="Justin Richer" w:date="2013-11-08T21:55:00Z">
        <w:r w:rsidR="006267ED">
          <w:rPr>
            <w:rFonts w:ascii="Times" w:hAnsi="Times" w:cs="Times New Roman"/>
            <w:sz w:val="20"/>
            <w:szCs w:val="20"/>
          </w:rPr>
          <w:t xml:space="preserve"> and is supported by the OP</w:t>
        </w:r>
      </w:ins>
      <w:r w:rsidRPr="00967408">
        <w:rPr>
          <w:rFonts w:ascii="Times" w:hAnsi="Times" w:cs="Times New Roman"/>
          <w:sz w:val="20"/>
          <w:szCs w:val="20"/>
        </w:rPr>
        <w:t xml:space="preserve">. </w:t>
      </w:r>
    </w:p>
    <w:p w14:paraId="2BFA9E95" w14:textId="7831BA64"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These parameters are returned:</w:t>
      </w:r>
    </w:p>
    <w:p w14:paraId="48A293E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access_token</w:t>
      </w:r>
    </w:p>
    <w:p w14:paraId="201082E6" w14:textId="354C0A0E"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Access Token. </w:t>
      </w:r>
      <w:del w:id="152" w:author="Justin Richer" w:date="2013-11-08T21:56:00Z">
        <w:r w:rsidRPr="00967408" w:rsidDel="006267ED">
          <w:rPr>
            <w:rFonts w:ascii="Times" w:eastAsia="Times New Roman" w:hAnsi="Times" w:cs="Times New Roman"/>
            <w:sz w:val="20"/>
            <w:szCs w:val="20"/>
          </w:rPr>
          <w:delText xml:space="preserve">This </w:delText>
        </w:r>
      </w:del>
      <w:ins w:id="153" w:author="Justin Richer" w:date="2013-11-08T21:56:00Z">
        <w:r w:rsidR="006267ED">
          <w:rPr>
            <w:rFonts w:ascii="Times" w:eastAsia="Times New Roman" w:hAnsi="Times" w:cs="Times New Roman"/>
            <w:sz w:val="20"/>
            <w:szCs w:val="20"/>
          </w:rPr>
          <w:t>REQUIRED</w:t>
        </w:r>
        <w:r w:rsidR="006267ED" w:rsidRPr="00967408">
          <w:rPr>
            <w:rFonts w:ascii="Times" w:eastAsia="Times New Roman" w:hAnsi="Times" w:cs="Times New Roman"/>
            <w:sz w:val="20"/>
            <w:szCs w:val="20"/>
          </w:rPr>
          <w:t xml:space="preserve"> </w:t>
        </w:r>
      </w:ins>
      <w:del w:id="154" w:author="Justin Richer" w:date="2013-11-08T21:56:00Z">
        <w:r w:rsidRPr="00967408" w:rsidDel="006267ED">
          <w:rPr>
            <w:rFonts w:ascii="Times" w:eastAsia="Times New Roman" w:hAnsi="Times" w:cs="Times New Roman"/>
            <w:sz w:val="20"/>
            <w:szCs w:val="20"/>
          </w:rPr>
          <w:delText xml:space="preserve">is returned unless </w:delText>
        </w:r>
      </w:del>
      <w:ins w:id="155" w:author="Justin Richer" w:date="2013-11-08T21:56:00Z">
        <w:r w:rsidR="006267ED">
          <w:rPr>
            <w:rFonts w:ascii="Times" w:eastAsia="Times New Roman" w:hAnsi="Times" w:cs="Times New Roman"/>
            <w:sz w:val="20"/>
            <w:szCs w:val="20"/>
          </w:rPr>
          <w:t>if</w:t>
        </w:r>
        <w:r w:rsidR="006267ED" w:rsidRPr="00967408">
          <w:rPr>
            <w:rFonts w:ascii="Times" w:eastAsia="Times New Roman" w:hAnsi="Times" w:cs="Times New Roman"/>
            <w:sz w:val="20"/>
            <w:szCs w:val="20"/>
          </w:rPr>
          <w:t xml:space="preserve"> </w:t>
        </w:r>
      </w:ins>
      <w:r w:rsidRPr="00967408">
        <w:rPr>
          <w:rFonts w:ascii="Times" w:eastAsia="Times New Roman" w:hAnsi="Times" w:cs="Times New Roman"/>
          <w:sz w:val="20"/>
          <w:szCs w:val="20"/>
        </w:rPr>
        <w:t xml:space="preserve">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w:t>
      </w:r>
      <w:del w:id="156" w:author="Justin Richer" w:date="2013-11-08T21:56:00Z">
        <w:r w:rsidRPr="00967408" w:rsidDel="00C86F5E">
          <w:rPr>
            <w:rFonts w:ascii="Times" w:eastAsia="Times New Roman" w:hAnsi="Times" w:cs="Times New Roman"/>
            <w:sz w:val="20"/>
            <w:szCs w:val="20"/>
          </w:rPr>
          <w:delText xml:space="preserve">is </w:delText>
        </w:r>
      </w:del>
      <w:ins w:id="157" w:author="Justin Richer" w:date="2013-11-08T21:56:00Z">
        <w:r w:rsidR="00C86F5E">
          <w:rPr>
            <w:rFonts w:ascii="Times" w:eastAsia="Times New Roman" w:hAnsi="Times" w:cs="Times New Roman"/>
            <w:sz w:val="20"/>
            <w:szCs w:val="20"/>
          </w:rPr>
          <w:t>was</w:t>
        </w:r>
        <w:r w:rsidR="00C86F5E" w:rsidRPr="00967408">
          <w:rPr>
            <w:rFonts w:ascii="Times" w:eastAsia="Times New Roman" w:hAnsi="Times" w:cs="Times New Roman"/>
            <w:sz w:val="20"/>
            <w:szCs w:val="20"/>
          </w:rPr>
          <w:t xml:space="preserve"> </w:t>
        </w:r>
      </w:ins>
      <w:r w:rsidRPr="00967408">
        <w:rPr>
          <w:rFonts w:ascii="Courier" w:hAnsi="Courier" w:cs="Courier"/>
          <w:sz w:val="20"/>
          <w:szCs w:val="20"/>
        </w:rPr>
        <w:t>id_token</w:t>
      </w:r>
      <w:ins w:id="158" w:author="Justin Richer" w:date="2013-11-08T21:56:00Z">
        <w:r w:rsidR="006267ED">
          <w:rPr>
            <w:rFonts w:ascii="Courier" w:hAnsi="Courier" w:cs="Courier"/>
            <w:sz w:val="20"/>
            <w:szCs w:val="20"/>
          </w:rPr>
          <w:t xml:space="preserve"> </w:t>
        </w:r>
        <w:commentRangeStart w:id="159"/>
        <w:commentRangeStart w:id="160"/>
        <w:r w:rsidR="006267ED">
          <w:rPr>
            <w:rFonts w:ascii="Courier" w:hAnsi="Courier" w:cs="Courier"/>
            <w:sz w:val="20"/>
            <w:szCs w:val="20"/>
          </w:rPr>
          <w:t>token</w:t>
        </w:r>
        <w:commentRangeEnd w:id="159"/>
        <w:r w:rsidR="006267ED">
          <w:rPr>
            <w:rStyle w:val="CommentReference"/>
          </w:rPr>
          <w:commentReference w:id="159"/>
        </w:r>
      </w:ins>
      <w:commentRangeEnd w:id="160"/>
      <w:r w:rsidR="00E57448">
        <w:rPr>
          <w:rStyle w:val="CommentReference"/>
        </w:rPr>
        <w:commentReference w:id="160"/>
      </w:r>
      <w:r w:rsidRPr="00967408">
        <w:rPr>
          <w:rFonts w:ascii="Times" w:eastAsia="Times New Roman" w:hAnsi="Times" w:cs="Times New Roman"/>
          <w:sz w:val="20"/>
          <w:szCs w:val="20"/>
        </w:rPr>
        <w:t>.</w:t>
      </w:r>
    </w:p>
    <w:p w14:paraId="347A68B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token_type</w:t>
      </w:r>
    </w:p>
    <w:p w14:paraId="570F8F3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Token Type value. The value MUST be </w:t>
      </w:r>
      <w:r w:rsidRPr="00967408">
        <w:rPr>
          <w:rFonts w:ascii="Courier" w:hAnsi="Courier" w:cs="Courier"/>
          <w:sz w:val="20"/>
          <w:szCs w:val="20"/>
        </w:rPr>
        <w:t>Bearer</w:t>
      </w:r>
      <w:r w:rsidRPr="00967408">
        <w:rPr>
          <w:rFonts w:ascii="Times" w:eastAsia="Times New Roman" w:hAnsi="Times" w:cs="Times New Roman"/>
          <w:sz w:val="20"/>
          <w:szCs w:val="20"/>
        </w:rPr>
        <w:t xml:space="preserve"> or another </w:t>
      </w:r>
      <w:r w:rsidRPr="00967408">
        <w:rPr>
          <w:rFonts w:ascii="Courier" w:hAnsi="Courier" w:cs="Courier"/>
          <w:sz w:val="20"/>
          <w:szCs w:val="20"/>
        </w:rPr>
        <w:t>token_type</w:t>
      </w:r>
      <w:r w:rsidRPr="00967408">
        <w:rPr>
          <w:rFonts w:ascii="Times" w:eastAsia="Times New Roman" w:hAnsi="Times" w:cs="Times New Roman"/>
          <w:sz w:val="20"/>
          <w:szCs w:val="20"/>
        </w:rPr>
        <w:t xml:space="preserve"> value that the Client has negotiated with the Authorization Server. Clients implementing this profile MUST support the </w:t>
      </w:r>
      <w:hyperlink r:id="rId344" w:anchor="RFC6750" w:history="1">
        <w:r w:rsidRPr="00967408">
          <w:rPr>
            <w:rFonts w:ascii="Times" w:eastAsia="Times New Roman" w:hAnsi="Times" w:cs="Times New Roman"/>
            <w:color w:val="0000FF"/>
            <w:sz w:val="20"/>
            <w:szCs w:val="20"/>
            <w:u w:val="single"/>
          </w:rPr>
          <w:t>OAuth 2.0 Bearer Token Usage</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[RFC6750]</w:t>
      </w:r>
      <w:r w:rsidRPr="00967408">
        <w:rPr>
          <w:rFonts w:ascii="Times" w:eastAsia="Times New Roman" w:hAnsi="Times" w:cs="Times New Roman"/>
          <w:sz w:val="20"/>
          <w:szCs w:val="20"/>
        </w:rPr>
        <w:t xml:space="preserve"> specification. This profile only describes the use of bearer tokens. This is returned in the same cases as </w:t>
      </w:r>
      <w:r w:rsidRPr="00967408">
        <w:rPr>
          <w:rFonts w:ascii="Courier" w:hAnsi="Courier" w:cs="Courier"/>
          <w:sz w:val="20"/>
          <w:szCs w:val="20"/>
        </w:rPr>
        <w:t>access_token</w:t>
      </w:r>
      <w:r w:rsidRPr="00967408">
        <w:rPr>
          <w:rFonts w:ascii="Times" w:eastAsia="Times New Roman" w:hAnsi="Times" w:cs="Times New Roman"/>
          <w:sz w:val="20"/>
          <w:szCs w:val="20"/>
        </w:rPr>
        <w:t xml:space="preserve"> is.</w:t>
      </w:r>
    </w:p>
    <w:p w14:paraId="0AF70CC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w:t>
      </w:r>
    </w:p>
    <w:p w14:paraId="42B2CEB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ID Token.</w:t>
      </w:r>
    </w:p>
    <w:p w14:paraId="60B03B4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state</w:t>
      </w:r>
    </w:p>
    <w:p w14:paraId="63E02BD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OAuth 2.0 state value. REQUIRED if the </w:t>
      </w:r>
      <w:r w:rsidRPr="00967408">
        <w:rPr>
          <w:rFonts w:ascii="Courier" w:hAnsi="Courier" w:cs="Courier"/>
          <w:sz w:val="20"/>
          <w:szCs w:val="20"/>
        </w:rPr>
        <w:t>state</w:t>
      </w:r>
      <w:r w:rsidRPr="00967408">
        <w:rPr>
          <w:rFonts w:ascii="Times" w:eastAsia="Times New Roman" w:hAnsi="Times" w:cs="Times New Roman"/>
          <w:sz w:val="20"/>
          <w:szCs w:val="20"/>
        </w:rPr>
        <w:t xml:space="preserve"> parameter is present in the Client Authorization Request. Clients MUST verify that the </w:t>
      </w:r>
      <w:r w:rsidRPr="00967408">
        <w:rPr>
          <w:rFonts w:ascii="Courier" w:hAnsi="Courier" w:cs="Courier"/>
          <w:sz w:val="20"/>
          <w:szCs w:val="20"/>
        </w:rPr>
        <w:t>state</w:t>
      </w:r>
      <w:r w:rsidRPr="00967408">
        <w:rPr>
          <w:rFonts w:ascii="Times" w:eastAsia="Times New Roman" w:hAnsi="Times" w:cs="Times New Roman"/>
          <w:sz w:val="20"/>
          <w:szCs w:val="20"/>
        </w:rPr>
        <w:t xml:space="preserve"> value is equal to the value of </w:t>
      </w:r>
      <w:r w:rsidRPr="00967408">
        <w:rPr>
          <w:rFonts w:ascii="Courier" w:hAnsi="Courier" w:cs="Courier"/>
          <w:sz w:val="20"/>
          <w:szCs w:val="20"/>
        </w:rPr>
        <w:t>state</w:t>
      </w:r>
      <w:r w:rsidRPr="00967408">
        <w:rPr>
          <w:rFonts w:ascii="Times" w:eastAsia="Times New Roman" w:hAnsi="Times" w:cs="Times New Roman"/>
          <w:sz w:val="20"/>
          <w:szCs w:val="20"/>
        </w:rPr>
        <w:t xml:space="preserve"> parameter in the Authorization Request.</w:t>
      </w:r>
    </w:p>
    <w:p w14:paraId="29FE2D9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expires_in</w:t>
      </w:r>
    </w:p>
    <w:p w14:paraId="1728084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Expiration time of the Access Token in seconds since the response was generated.</w:t>
      </w:r>
    </w:p>
    <w:p w14:paraId="75D30A8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successful response using the Implicit Flow (with line wraps for the display purposes only):</w:t>
      </w:r>
    </w:p>
    <w:p w14:paraId="3C488CE1"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HTTP/1.1 302 Found   Location: https://client.example.org/cb#     access_token=SlAV32hkKG     &amp;token_type=bearer     &amp;id_token=eyJ0 ... NiJ9.eyJ1c ... I6IjIifX0.DeWt4Qu ... ZXso     &amp;expires_in=3600     &amp;state=af0ifjsldkj </w:t>
      </w:r>
    </w:p>
    <w:p w14:paraId="46515C7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45" w:anchor="rfc.section.2.2.2.6" w:history="1">
        <w:r w:rsidR="00967408" w:rsidRPr="00967408">
          <w:rPr>
            <w:rFonts w:ascii="Times" w:eastAsia="Times New Roman" w:hAnsi="Times" w:cs="Times New Roman"/>
            <w:b/>
            <w:bCs/>
            <w:color w:val="0000FF"/>
            <w:kern w:val="36"/>
            <w:sz w:val="48"/>
            <w:szCs w:val="48"/>
            <w:u w:val="single"/>
          </w:rPr>
          <w:t>2.2.2.6.</w:t>
        </w:r>
      </w:hyperlink>
      <w:r w:rsidR="00967408" w:rsidRPr="00967408">
        <w:rPr>
          <w:rFonts w:ascii="Times" w:eastAsia="Times New Roman" w:hAnsi="Times" w:cs="Times New Roman"/>
          <w:b/>
          <w:bCs/>
          <w:kern w:val="36"/>
          <w:sz w:val="48"/>
          <w:szCs w:val="48"/>
        </w:rPr>
        <w:t xml:space="preserve"> </w:t>
      </w:r>
      <w:hyperlink r:id="rId346" w:anchor="ImplicitAuthError" w:history="1">
        <w:r w:rsidR="00967408" w:rsidRPr="00967408">
          <w:rPr>
            <w:rFonts w:ascii="Times" w:eastAsia="Times New Roman" w:hAnsi="Times" w:cs="Times New Roman"/>
            <w:b/>
            <w:bCs/>
            <w:color w:val="0000FF"/>
            <w:kern w:val="36"/>
            <w:sz w:val="48"/>
            <w:szCs w:val="48"/>
            <w:u w:val="single"/>
          </w:rPr>
          <w:t>Authentication Error Response</w:t>
        </w:r>
      </w:hyperlink>
    </w:p>
    <w:p w14:paraId="3A5635E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Authorization Error Responses are made in the same manner as for the Authorization Code Flow, as defined in </w:t>
      </w:r>
      <w:hyperlink r:id="rId347" w:anchor="AuthError" w:history="1">
        <w:r w:rsidRPr="00967408">
          <w:rPr>
            <w:rFonts w:ascii="Times" w:hAnsi="Times" w:cs="Times New Roman"/>
            <w:color w:val="0000FF"/>
            <w:sz w:val="20"/>
            <w:szCs w:val="20"/>
            <w:u w:val="single"/>
          </w:rPr>
          <w:t>Section 2.1.2.6</w:t>
        </w:r>
      </w:hyperlink>
      <w:r w:rsidRPr="00967408">
        <w:rPr>
          <w:rFonts w:ascii="Times" w:hAnsi="Times" w:cs="Times New Roman"/>
          <w:sz w:val="20"/>
          <w:szCs w:val="20"/>
        </w:rPr>
        <w:t>, with the exception of the differences specified in this section.</w:t>
      </w:r>
    </w:p>
    <w:p w14:paraId="185F8B0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End-User denies the request or the End-User authentication fails, the Authorization Server MUST return the error Authorization Response in the fragment component of the Redirection URI, as defined in 4.2.2.1 of </w:t>
      </w:r>
      <w:hyperlink r:id="rId348"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and </w:t>
      </w:r>
      <w:hyperlink r:id="rId349"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 unless a different Response Mode was specified.</w:t>
      </w:r>
    </w:p>
    <w:p w14:paraId="2464914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50" w:anchor="rfc.section.2.2.2.7" w:history="1">
        <w:r w:rsidR="00967408" w:rsidRPr="00967408">
          <w:rPr>
            <w:rFonts w:ascii="Times" w:eastAsia="Times New Roman" w:hAnsi="Times" w:cs="Times New Roman"/>
            <w:b/>
            <w:bCs/>
            <w:color w:val="0000FF"/>
            <w:kern w:val="36"/>
            <w:sz w:val="48"/>
            <w:szCs w:val="48"/>
            <w:u w:val="single"/>
          </w:rPr>
          <w:t>2.2.2.7.</w:t>
        </w:r>
      </w:hyperlink>
      <w:r w:rsidR="00967408" w:rsidRPr="00967408">
        <w:rPr>
          <w:rFonts w:ascii="Times" w:eastAsia="Times New Roman" w:hAnsi="Times" w:cs="Times New Roman"/>
          <w:b/>
          <w:bCs/>
          <w:kern w:val="36"/>
          <w:sz w:val="48"/>
          <w:szCs w:val="48"/>
        </w:rPr>
        <w:t xml:space="preserve"> </w:t>
      </w:r>
      <w:hyperlink r:id="rId351" w:anchor="ImplicitCallback" w:history="1">
        <w:r w:rsidR="00967408" w:rsidRPr="00967408">
          <w:rPr>
            <w:rFonts w:ascii="Times" w:eastAsia="Times New Roman" w:hAnsi="Times" w:cs="Times New Roman"/>
            <w:b/>
            <w:bCs/>
            <w:color w:val="0000FF"/>
            <w:kern w:val="36"/>
            <w:sz w:val="48"/>
            <w:szCs w:val="48"/>
            <w:u w:val="single"/>
          </w:rPr>
          <w:t>Redirect URI Fragment Handling</w:t>
        </w:r>
      </w:hyperlink>
    </w:p>
    <w:p w14:paraId="41258065" w14:textId="77777777" w:rsidR="00967408" w:rsidRPr="00967408" w:rsidRDefault="00967408" w:rsidP="00967408">
      <w:pPr>
        <w:spacing w:before="100" w:beforeAutospacing="1" w:after="100" w:afterAutospacing="1"/>
        <w:rPr>
          <w:rFonts w:ascii="Times" w:hAnsi="Times" w:cs="Times New Roman"/>
          <w:sz w:val="20"/>
          <w:szCs w:val="20"/>
        </w:rPr>
      </w:pPr>
      <w:commentRangeStart w:id="161"/>
      <w:commentRangeStart w:id="162"/>
      <w:r w:rsidRPr="00967408">
        <w:rPr>
          <w:rFonts w:ascii="Times" w:hAnsi="Times" w:cs="Times New Roman"/>
          <w:sz w:val="20"/>
          <w:szCs w:val="20"/>
        </w:rPr>
        <w:t>When response parameters are returned in the Redirection URI fragment value, the Client needs to provide a way for the User-Agent to parse the fragment encoded response and consume the values. One way to do this is to post it to the Web Server Client for validation.</w:t>
      </w:r>
      <w:commentRangeEnd w:id="161"/>
      <w:r w:rsidR="008F1A16">
        <w:rPr>
          <w:rStyle w:val="CommentReference"/>
        </w:rPr>
        <w:commentReference w:id="161"/>
      </w:r>
      <w:commentRangeEnd w:id="162"/>
      <w:r w:rsidR="00F96CE6">
        <w:rPr>
          <w:rStyle w:val="CommentReference"/>
        </w:rPr>
        <w:commentReference w:id="162"/>
      </w:r>
    </w:p>
    <w:p w14:paraId="56BB805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following is an example of a JavaScript file that a Client might host at its </w:t>
      </w:r>
      <w:r w:rsidRPr="00967408">
        <w:rPr>
          <w:rFonts w:ascii="Courier" w:hAnsi="Courier" w:cs="Courier"/>
          <w:sz w:val="20"/>
          <w:szCs w:val="20"/>
        </w:rPr>
        <w:t>redirect_uri</w:t>
      </w:r>
      <w:r w:rsidRPr="00967408">
        <w:rPr>
          <w:rFonts w:ascii="Times" w:hAnsi="Times" w:cs="Times New Roman"/>
          <w:sz w:val="20"/>
          <w:szCs w:val="20"/>
        </w:rPr>
        <w:t xml:space="preserve">. This is loaded by the redirect from the Authorization Server. The fragment component is parsed and then sent by </w:t>
      </w:r>
      <w:r w:rsidRPr="00967408">
        <w:rPr>
          <w:rFonts w:ascii="Courier" w:hAnsi="Courier" w:cs="Courier"/>
          <w:sz w:val="20"/>
          <w:szCs w:val="20"/>
        </w:rPr>
        <w:t>POST</w:t>
      </w:r>
      <w:r w:rsidRPr="00967408">
        <w:rPr>
          <w:rFonts w:ascii="Times" w:hAnsi="Times" w:cs="Times New Roman"/>
          <w:sz w:val="20"/>
          <w:szCs w:val="20"/>
        </w:rPr>
        <w:t xml:space="preserve"> to a URI that will validate the information received.</w:t>
      </w:r>
    </w:p>
    <w:p w14:paraId="7237D87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Following is a non-normative example of a Redirect URI response:</w:t>
      </w:r>
    </w:p>
    <w:p w14:paraId="6378D414"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/cb HTTP/1.1   Host: client.example.org    HTTP/1.1 200 OK   Content-Type: text/html    &lt;script type="text/javascript"&gt;    // First, parse the query string   var params = {}, postBody = location.hash.substring(1),       regex = /([^&amp;=]+)=([^&amp;]*)/g, m;   while (m = regex.exec(postBody)) {     params[decodeURIComponent(m[1])] = decodeURIComponent(m[2]);   }    // And send the token over to the server   var req = new XMLHttpRequest();   // using POST so query isn't logged   req.open('POST', 'https://' + window.location.host +                    '/catch_response', true);   req.setRequestHeader('Content-Type',                        'application/x-www-form-urlencoded');    req.onreadystatechange = function (e) {     if (req.readyState == 4) {       if (req.status == 200) {   // If the response from the POST is 200 OK, perform a redirect         window.location = 'https://'           + window.location.host + '/redirect_after_login'       }   // if the OAuth response is invalid, generate an error message       else if (req.status == 400) {         alert('There was an error processing the token')       } else {         </w:t>
      </w:r>
      <w:r w:rsidRPr="00967408">
        <w:rPr>
          <w:rFonts w:ascii="Courier" w:hAnsi="Courier" w:cs="Courier"/>
          <w:sz w:val="20"/>
          <w:szCs w:val="20"/>
        </w:rPr>
        <w:lastRenderedPageBreak/>
        <w:t xml:space="preserve">alert('Something other than 200 was returned')       }     }   };   req.send(postBody);   </w:t>
      </w:r>
    </w:p>
    <w:p w14:paraId="2D6CE49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52" w:anchor="rfc.section.2.2.2.8" w:history="1">
        <w:r w:rsidR="00967408" w:rsidRPr="00967408">
          <w:rPr>
            <w:rFonts w:ascii="Times" w:eastAsia="Times New Roman" w:hAnsi="Times" w:cs="Times New Roman"/>
            <w:b/>
            <w:bCs/>
            <w:color w:val="0000FF"/>
            <w:kern w:val="36"/>
            <w:sz w:val="48"/>
            <w:szCs w:val="48"/>
            <w:u w:val="single"/>
          </w:rPr>
          <w:t>2.2.2.8.</w:t>
        </w:r>
      </w:hyperlink>
      <w:r w:rsidR="00967408" w:rsidRPr="00967408">
        <w:rPr>
          <w:rFonts w:ascii="Times" w:eastAsia="Times New Roman" w:hAnsi="Times" w:cs="Times New Roman"/>
          <w:b/>
          <w:bCs/>
          <w:kern w:val="36"/>
          <w:sz w:val="48"/>
          <w:szCs w:val="48"/>
        </w:rPr>
        <w:t xml:space="preserve"> </w:t>
      </w:r>
      <w:hyperlink r:id="rId353" w:anchor="ImplicitAuthResponseValidation" w:history="1">
        <w:r w:rsidR="00967408" w:rsidRPr="00967408">
          <w:rPr>
            <w:rFonts w:ascii="Times" w:eastAsia="Times New Roman" w:hAnsi="Times" w:cs="Times New Roman"/>
            <w:b/>
            <w:bCs/>
            <w:color w:val="0000FF"/>
            <w:kern w:val="36"/>
            <w:sz w:val="48"/>
            <w:szCs w:val="48"/>
            <w:u w:val="single"/>
          </w:rPr>
          <w:t>Authentication Response Validation</w:t>
        </w:r>
      </w:hyperlink>
    </w:p>
    <w:p w14:paraId="458A998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the Client MUST validate the response as follows: </w:t>
      </w:r>
    </w:p>
    <w:p w14:paraId="71317323" w14:textId="77777777" w:rsidR="00967408" w:rsidRPr="00967408" w:rsidRDefault="00967408" w:rsidP="00967408">
      <w:pPr>
        <w:numPr>
          <w:ilvl w:val="0"/>
          <w:numId w:val="1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Verify that the response conforms to Section 5 of </w:t>
      </w:r>
      <w:hyperlink r:id="rId354" w:anchor="OAuth.Responses" w:history="1">
        <w:r w:rsidRPr="00967408">
          <w:rPr>
            <w:rFonts w:ascii="Times" w:eastAsia="Times New Roman" w:hAnsi="Times" w:cs="Times New Roman"/>
            <w:color w:val="0000FF"/>
            <w:sz w:val="20"/>
            <w:szCs w:val="20"/>
            <w:u w:val="single"/>
          </w:rPr>
          <w:t>[OAuth.Responses]</w:t>
        </w:r>
      </w:hyperlink>
      <w:r w:rsidRPr="00967408">
        <w:rPr>
          <w:rFonts w:ascii="Times" w:eastAsia="Times New Roman" w:hAnsi="Times" w:cs="Times New Roman"/>
          <w:sz w:val="20"/>
          <w:szCs w:val="20"/>
        </w:rPr>
        <w:t>.</w:t>
      </w:r>
    </w:p>
    <w:p w14:paraId="111AF968" w14:textId="77777777" w:rsidR="00967408" w:rsidRPr="00967408" w:rsidRDefault="00967408" w:rsidP="00967408">
      <w:pPr>
        <w:numPr>
          <w:ilvl w:val="0"/>
          <w:numId w:val="1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Follow the validation rules in RFC 6749, especially those in Sections 4.2.2 and 10.12.</w:t>
      </w:r>
    </w:p>
    <w:p w14:paraId="52DECFA4" w14:textId="77777777" w:rsidR="00967408" w:rsidRPr="00967408" w:rsidRDefault="00967408" w:rsidP="00967408">
      <w:pPr>
        <w:numPr>
          <w:ilvl w:val="0"/>
          <w:numId w:val="1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ID Token validation rules in </w:t>
      </w:r>
      <w:hyperlink r:id="rId355" w:anchor="ImplicitIDTValidation" w:history="1">
        <w:r w:rsidRPr="00967408">
          <w:rPr>
            <w:rFonts w:ascii="Times" w:eastAsia="Times New Roman" w:hAnsi="Times" w:cs="Times New Roman"/>
            <w:color w:val="0000FF"/>
            <w:sz w:val="20"/>
            <w:szCs w:val="20"/>
            <w:u w:val="single"/>
          </w:rPr>
          <w:t>Section 2.2.2.11</w:t>
        </w:r>
      </w:hyperlink>
      <w:r w:rsidRPr="00967408">
        <w:rPr>
          <w:rFonts w:ascii="Times" w:eastAsia="Times New Roman" w:hAnsi="Times" w:cs="Times New Roman"/>
          <w:sz w:val="20"/>
          <w:szCs w:val="20"/>
        </w:rPr>
        <w:t>.</w:t>
      </w:r>
    </w:p>
    <w:p w14:paraId="48D09DA5" w14:textId="77777777" w:rsidR="00967408" w:rsidRPr="00967408" w:rsidRDefault="00967408" w:rsidP="00967408">
      <w:pPr>
        <w:numPr>
          <w:ilvl w:val="0"/>
          <w:numId w:val="1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Access Token validation rules in </w:t>
      </w:r>
      <w:hyperlink r:id="rId356" w:anchor="ImplicitTokenValidation" w:history="1">
        <w:r w:rsidRPr="00967408">
          <w:rPr>
            <w:rFonts w:ascii="Times" w:eastAsia="Times New Roman" w:hAnsi="Times" w:cs="Times New Roman"/>
            <w:color w:val="0000FF"/>
            <w:sz w:val="20"/>
            <w:szCs w:val="20"/>
            <w:u w:val="single"/>
          </w:rPr>
          <w:t>Section 2.2.2.9</w:t>
        </w:r>
      </w:hyperlink>
      <w:r w:rsidRPr="00967408">
        <w:rPr>
          <w:rFonts w:ascii="Times" w:eastAsia="Times New Roman" w:hAnsi="Times" w:cs="Times New Roman"/>
          <w:sz w:val="20"/>
          <w:szCs w:val="20"/>
        </w:rPr>
        <w:t xml:space="preserve">, unless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is </w:t>
      </w:r>
      <w:r w:rsidRPr="00967408">
        <w:rPr>
          <w:rFonts w:ascii="Courier" w:hAnsi="Courier" w:cs="Courier"/>
          <w:sz w:val="20"/>
          <w:szCs w:val="20"/>
        </w:rPr>
        <w:t>id_token</w:t>
      </w:r>
      <w:r w:rsidRPr="00967408">
        <w:rPr>
          <w:rFonts w:ascii="Times" w:eastAsia="Times New Roman" w:hAnsi="Times" w:cs="Times New Roman"/>
          <w:sz w:val="20"/>
          <w:szCs w:val="20"/>
        </w:rPr>
        <w:t>.</w:t>
      </w:r>
    </w:p>
    <w:p w14:paraId="063C9F55"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57" w:anchor="rfc.section.2.2.2.9" w:history="1">
        <w:r w:rsidR="00967408" w:rsidRPr="00967408">
          <w:rPr>
            <w:rFonts w:ascii="Times" w:eastAsia="Times New Roman" w:hAnsi="Times" w:cs="Times New Roman"/>
            <w:b/>
            <w:bCs/>
            <w:color w:val="0000FF"/>
            <w:kern w:val="36"/>
            <w:sz w:val="48"/>
            <w:szCs w:val="48"/>
            <w:u w:val="single"/>
          </w:rPr>
          <w:t>2.2.2.9.</w:t>
        </w:r>
      </w:hyperlink>
      <w:r w:rsidR="00967408" w:rsidRPr="00967408">
        <w:rPr>
          <w:rFonts w:ascii="Times" w:eastAsia="Times New Roman" w:hAnsi="Times" w:cs="Times New Roman"/>
          <w:b/>
          <w:bCs/>
          <w:kern w:val="36"/>
          <w:sz w:val="48"/>
          <w:szCs w:val="48"/>
        </w:rPr>
        <w:t xml:space="preserve"> </w:t>
      </w:r>
      <w:hyperlink r:id="rId358" w:anchor="ImplicitTokenValidation" w:history="1">
        <w:r w:rsidR="00967408" w:rsidRPr="00967408">
          <w:rPr>
            <w:rFonts w:ascii="Times" w:eastAsia="Times New Roman" w:hAnsi="Times" w:cs="Times New Roman"/>
            <w:b/>
            <w:bCs/>
            <w:color w:val="0000FF"/>
            <w:kern w:val="36"/>
            <w:sz w:val="48"/>
            <w:szCs w:val="48"/>
            <w:u w:val="single"/>
          </w:rPr>
          <w:t>Access Token Validation</w:t>
        </w:r>
      </w:hyperlink>
    </w:p>
    <w:p w14:paraId="5EB931E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To validate an Access Token issued from the Authorization Endpoint with an ID Token, the Client SHOULD do the following:</w:t>
      </w:r>
    </w:p>
    <w:p w14:paraId="01BD5E31" w14:textId="77777777" w:rsidR="00967408" w:rsidRPr="00967408" w:rsidRDefault="00967408" w:rsidP="00967408">
      <w:pPr>
        <w:numPr>
          <w:ilvl w:val="0"/>
          <w:numId w:val="1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Hash the octets of the ASCII representation of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with the </w:t>
      </w:r>
      <w:commentRangeStart w:id="163"/>
      <w:r w:rsidRPr="00967408">
        <w:rPr>
          <w:rFonts w:ascii="Times" w:eastAsia="Times New Roman" w:hAnsi="Times" w:cs="Times New Roman"/>
          <w:sz w:val="20"/>
          <w:szCs w:val="20"/>
        </w:rPr>
        <w:t>hash algorithm specified</w:t>
      </w:r>
      <w:commentRangeEnd w:id="163"/>
      <w:r w:rsidR="00CB3542">
        <w:rPr>
          <w:rStyle w:val="CommentReference"/>
        </w:rPr>
        <w:commentReference w:id="163"/>
      </w:r>
      <w:r w:rsidRPr="00967408">
        <w:rPr>
          <w:rFonts w:ascii="Times" w:eastAsia="Times New Roman" w:hAnsi="Times" w:cs="Times New Roman"/>
          <w:sz w:val="20"/>
          <w:szCs w:val="20"/>
        </w:rPr>
        <w:t xml:space="preserve"> in </w:t>
      </w:r>
      <w:hyperlink r:id="rId359"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[JWA]</w:t>
      </w:r>
      <w:r w:rsidRPr="00967408">
        <w:rPr>
          <w:rFonts w:ascii="Times" w:eastAsia="Times New Roman" w:hAnsi="Times" w:cs="Times New Roman"/>
          <w:sz w:val="20"/>
          <w:szCs w:val="20"/>
        </w:rPr>
        <w:t xml:space="preserve"> for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in the ID Token's </w:t>
      </w:r>
      <w:hyperlink r:id="rId360"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header.</w:t>
      </w:r>
    </w:p>
    <w:p w14:paraId="58D33266" w14:textId="77777777" w:rsidR="00967408" w:rsidRPr="00967408" w:rsidRDefault="00967408" w:rsidP="00967408">
      <w:pPr>
        <w:numPr>
          <w:ilvl w:val="0"/>
          <w:numId w:val="1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Take the left-most half of the hash and base64url encode it.</w:t>
      </w:r>
    </w:p>
    <w:p w14:paraId="39416087" w14:textId="77777777" w:rsidR="00967408" w:rsidRPr="00967408" w:rsidRDefault="00967408" w:rsidP="00967408">
      <w:pPr>
        <w:numPr>
          <w:ilvl w:val="0"/>
          <w:numId w:val="1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value of </w:t>
      </w:r>
      <w:r w:rsidRPr="00967408">
        <w:rPr>
          <w:rFonts w:ascii="Courier" w:hAnsi="Courier" w:cs="Courier"/>
          <w:sz w:val="20"/>
          <w:szCs w:val="20"/>
        </w:rPr>
        <w:t>at_hash</w:t>
      </w:r>
      <w:r w:rsidRPr="00967408">
        <w:rPr>
          <w:rFonts w:ascii="Times" w:eastAsia="Times New Roman" w:hAnsi="Times" w:cs="Times New Roman"/>
          <w:sz w:val="20"/>
          <w:szCs w:val="20"/>
        </w:rPr>
        <w:t xml:space="preserve"> in the ID Token MUST match the value produced in the previous step.</w:t>
      </w:r>
    </w:p>
    <w:p w14:paraId="1C20F3F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61" w:anchor="rfc.section.2.2.2.10" w:history="1">
        <w:r w:rsidR="00967408" w:rsidRPr="00967408">
          <w:rPr>
            <w:rFonts w:ascii="Times" w:eastAsia="Times New Roman" w:hAnsi="Times" w:cs="Times New Roman"/>
            <w:b/>
            <w:bCs/>
            <w:color w:val="0000FF"/>
            <w:kern w:val="36"/>
            <w:sz w:val="48"/>
            <w:szCs w:val="48"/>
            <w:u w:val="single"/>
          </w:rPr>
          <w:t>2.2.2.10.</w:t>
        </w:r>
      </w:hyperlink>
      <w:r w:rsidR="00967408" w:rsidRPr="00967408">
        <w:rPr>
          <w:rFonts w:ascii="Times" w:eastAsia="Times New Roman" w:hAnsi="Times" w:cs="Times New Roman"/>
          <w:b/>
          <w:bCs/>
          <w:kern w:val="36"/>
          <w:sz w:val="48"/>
          <w:szCs w:val="48"/>
        </w:rPr>
        <w:t xml:space="preserve"> </w:t>
      </w:r>
      <w:hyperlink r:id="rId362" w:anchor="ImplicitIDToken" w:history="1">
        <w:r w:rsidR="00967408" w:rsidRPr="00967408">
          <w:rPr>
            <w:rFonts w:ascii="Times" w:eastAsia="Times New Roman" w:hAnsi="Times" w:cs="Times New Roman"/>
            <w:b/>
            <w:bCs/>
            <w:color w:val="0000FF"/>
            <w:kern w:val="36"/>
            <w:sz w:val="48"/>
            <w:szCs w:val="48"/>
            <w:u w:val="single"/>
          </w:rPr>
          <w:t>ID Token</w:t>
        </w:r>
      </w:hyperlink>
    </w:p>
    <w:p w14:paraId="373CD55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Implicit Flow, the contents of the ID Token are the same as for the Authorization Code Flow, as defined in </w:t>
      </w:r>
      <w:hyperlink r:id="rId363" w:anchor="IDToken" w:history="1">
        <w:r w:rsidRPr="00967408">
          <w:rPr>
            <w:rFonts w:ascii="Times" w:hAnsi="Times" w:cs="Times New Roman"/>
            <w:color w:val="0000FF"/>
            <w:sz w:val="20"/>
            <w:szCs w:val="20"/>
            <w:u w:val="single"/>
          </w:rPr>
          <w:t>Section 2.1.3.6</w:t>
        </w:r>
      </w:hyperlink>
      <w:r w:rsidRPr="00967408">
        <w:rPr>
          <w:rFonts w:ascii="Times" w:hAnsi="Times" w:cs="Times New Roman"/>
          <w:sz w:val="20"/>
          <w:szCs w:val="20"/>
        </w:rPr>
        <w:t>, with the exception of the differences specified in this section.</w:t>
      </w:r>
    </w:p>
    <w:p w14:paraId="33D0B5A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requirements for using the following Claims are as follows when using the Implicit Flow:</w:t>
      </w:r>
    </w:p>
    <w:p w14:paraId="68D4D19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nonce</w:t>
      </w:r>
    </w:p>
    <w:p w14:paraId="477910C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String value used to associate a Client session with an ID Token, and to mitigate replay attacks. The value is passed through unmodified from the Authentication Request to the ID Token. Clients MUST verify that the </w:t>
      </w:r>
      <w:r w:rsidRPr="00967408">
        <w:rPr>
          <w:rFonts w:ascii="Courier" w:hAnsi="Courier" w:cs="Courier"/>
          <w:sz w:val="20"/>
          <w:szCs w:val="20"/>
        </w:rPr>
        <w:t>nonce</w:t>
      </w:r>
      <w:r w:rsidRPr="00967408">
        <w:rPr>
          <w:rFonts w:ascii="Times" w:eastAsia="Times New Roman" w:hAnsi="Times" w:cs="Times New Roman"/>
          <w:sz w:val="20"/>
          <w:szCs w:val="20"/>
        </w:rPr>
        <w:t xml:space="preserve"> Claim Value is equal to the value of the </w:t>
      </w:r>
      <w:r w:rsidRPr="00967408">
        <w:rPr>
          <w:rFonts w:ascii="Courier" w:hAnsi="Courier" w:cs="Courier"/>
          <w:sz w:val="20"/>
          <w:szCs w:val="20"/>
        </w:rPr>
        <w:t>nonce</w:t>
      </w:r>
      <w:r w:rsidRPr="00967408">
        <w:rPr>
          <w:rFonts w:ascii="Times" w:eastAsia="Times New Roman" w:hAnsi="Times" w:cs="Times New Roman"/>
          <w:sz w:val="20"/>
          <w:szCs w:val="20"/>
        </w:rPr>
        <w:t xml:space="preserve"> parameter sent in the Authentication Request. Authorization Servers MUST include a </w:t>
      </w:r>
      <w:r w:rsidRPr="00967408">
        <w:rPr>
          <w:rFonts w:ascii="Courier" w:hAnsi="Courier" w:cs="Courier"/>
          <w:sz w:val="20"/>
          <w:szCs w:val="20"/>
        </w:rPr>
        <w:t>nonce</w:t>
      </w:r>
      <w:r w:rsidRPr="00967408">
        <w:rPr>
          <w:rFonts w:ascii="Times" w:eastAsia="Times New Roman" w:hAnsi="Times" w:cs="Times New Roman"/>
          <w:sz w:val="20"/>
          <w:szCs w:val="20"/>
        </w:rPr>
        <w:t xml:space="preserve"> Claim in the ID Token with the Claim Value being the nonce value sent in the Authentication Request. Use of the nonce is REQUIRED when using the Implicit Flow.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 is a case sensitive string.</w:t>
      </w:r>
    </w:p>
    <w:p w14:paraId="0A857F5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at_hash</w:t>
      </w:r>
    </w:p>
    <w:p w14:paraId="3E739076" w14:textId="77777777" w:rsidR="00967408" w:rsidRPr="00967408" w:rsidRDefault="00967408" w:rsidP="00967408">
      <w:pPr>
        <w:ind w:left="720"/>
        <w:rPr>
          <w:rFonts w:ascii="Times" w:eastAsia="Times New Roman" w:hAnsi="Times" w:cs="Times New Roman"/>
          <w:sz w:val="20"/>
          <w:szCs w:val="20"/>
        </w:rPr>
      </w:pPr>
      <w:commentRangeStart w:id="164"/>
      <w:r w:rsidRPr="00967408">
        <w:rPr>
          <w:rFonts w:ascii="Times" w:eastAsia="Times New Roman" w:hAnsi="Times" w:cs="Times New Roman"/>
          <w:sz w:val="20"/>
          <w:szCs w:val="20"/>
        </w:rPr>
        <w:t>OPTIONAL or REQUIRED</w:t>
      </w:r>
      <w:commentRangeEnd w:id="164"/>
      <w:r w:rsidR="00CB3542">
        <w:rPr>
          <w:rStyle w:val="CommentReference"/>
        </w:rPr>
        <w:commentReference w:id="164"/>
      </w:r>
      <w:r w:rsidRPr="00967408">
        <w:rPr>
          <w:rFonts w:ascii="Times" w:eastAsia="Times New Roman" w:hAnsi="Times" w:cs="Times New Roman"/>
          <w:sz w:val="20"/>
          <w:szCs w:val="20"/>
        </w:rPr>
        <w:t xml:space="preserve">. Access Token hash value. Its value is the base64url encoding of the left-most half of the hash of the octets of the ASCII representation of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value, where the hash algorithm used is the hash algorithm used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ID Token's </w:t>
      </w:r>
      <w:hyperlink r:id="rId364"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header. For instance, if the </w:t>
      </w:r>
      <w:r w:rsidRPr="00967408">
        <w:rPr>
          <w:rFonts w:ascii="Courier" w:hAnsi="Courier" w:cs="Courier"/>
          <w:sz w:val="20"/>
          <w:szCs w:val="20"/>
        </w:rPr>
        <w:t>alg</w:t>
      </w:r>
      <w:r w:rsidRPr="00967408">
        <w:rPr>
          <w:rFonts w:ascii="Times" w:eastAsia="Times New Roman" w:hAnsi="Times" w:cs="Times New Roman"/>
          <w:sz w:val="20"/>
          <w:szCs w:val="20"/>
        </w:rPr>
        <w:t xml:space="preserve"> is </w:t>
      </w:r>
      <w:r w:rsidRPr="00967408">
        <w:rPr>
          <w:rFonts w:ascii="Courier" w:hAnsi="Courier" w:cs="Courier"/>
          <w:sz w:val="20"/>
          <w:szCs w:val="20"/>
        </w:rPr>
        <w:t>RS256</w:t>
      </w:r>
      <w:r w:rsidRPr="00967408">
        <w:rPr>
          <w:rFonts w:ascii="Times" w:eastAsia="Times New Roman" w:hAnsi="Times" w:cs="Times New Roman"/>
          <w:sz w:val="20"/>
          <w:szCs w:val="20"/>
        </w:rPr>
        <w:t xml:space="preserve">, hash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value with SHA-256, then take the left-most 128 bits and base64url encode them. The </w:t>
      </w:r>
      <w:r w:rsidRPr="00967408">
        <w:rPr>
          <w:rFonts w:ascii="Courier" w:hAnsi="Courier" w:cs="Courier"/>
          <w:sz w:val="20"/>
          <w:szCs w:val="20"/>
        </w:rPr>
        <w:t>at_hash</w:t>
      </w:r>
      <w:r w:rsidRPr="00967408">
        <w:rPr>
          <w:rFonts w:ascii="Times" w:eastAsia="Times New Roman" w:hAnsi="Times" w:cs="Times New Roman"/>
          <w:sz w:val="20"/>
          <w:szCs w:val="20"/>
        </w:rPr>
        <w:t xml:space="preserve"> value is a case sensitive string.</w:t>
      </w:r>
    </w:p>
    <w:p w14:paraId="7279E6D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If the ID Token is issued from the Authorization Endpoint with an </w:t>
      </w:r>
      <w:r w:rsidRPr="00967408">
        <w:rPr>
          <w:rFonts w:ascii="Courier" w:hAnsi="Courier" w:cs="Courier"/>
          <w:sz w:val="20"/>
          <w:szCs w:val="20"/>
        </w:rPr>
        <w:t>access_token</w:t>
      </w:r>
      <w:r w:rsidRPr="00967408">
        <w:rPr>
          <w:rFonts w:ascii="Times" w:eastAsia="Times New Roman" w:hAnsi="Times" w:cs="Times New Roman"/>
          <w:sz w:val="20"/>
          <w:szCs w:val="20"/>
        </w:rPr>
        <w:t xml:space="preserve">, which is the case with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w:t>
      </w:r>
      <w:r w:rsidRPr="00967408">
        <w:rPr>
          <w:rFonts w:ascii="Courier" w:hAnsi="Courier" w:cs="Courier"/>
          <w:sz w:val="20"/>
          <w:szCs w:val="20"/>
        </w:rPr>
        <w:t>id_token token</w:t>
      </w:r>
      <w:r w:rsidRPr="00967408">
        <w:rPr>
          <w:rFonts w:ascii="Times" w:eastAsia="Times New Roman" w:hAnsi="Times" w:cs="Times New Roman"/>
          <w:sz w:val="20"/>
          <w:szCs w:val="20"/>
        </w:rPr>
        <w:t>, this is REQUIRED.</w:t>
      </w:r>
    </w:p>
    <w:p w14:paraId="499AB0F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65" w:anchor="rfc.section.2.2.2.11" w:history="1">
        <w:r w:rsidR="00967408" w:rsidRPr="00967408">
          <w:rPr>
            <w:rFonts w:ascii="Times" w:eastAsia="Times New Roman" w:hAnsi="Times" w:cs="Times New Roman"/>
            <w:b/>
            <w:bCs/>
            <w:color w:val="0000FF"/>
            <w:kern w:val="36"/>
            <w:sz w:val="48"/>
            <w:szCs w:val="48"/>
            <w:u w:val="single"/>
          </w:rPr>
          <w:t>2.2.2.11.</w:t>
        </w:r>
      </w:hyperlink>
      <w:r w:rsidR="00967408" w:rsidRPr="00967408">
        <w:rPr>
          <w:rFonts w:ascii="Times" w:eastAsia="Times New Roman" w:hAnsi="Times" w:cs="Times New Roman"/>
          <w:b/>
          <w:bCs/>
          <w:kern w:val="36"/>
          <w:sz w:val="48"/>
          <w:szCs w:val="48"/>
        </w:rPr>
        <w:t xml:space="preserve"> </w:t>
      </w:r>
      <w:hyperlink r:id="rId366" w:anchor="ImplicitIDTValidation" w:history="1">
        <w:r w:rsidR="00967408" w:rsidRPr="00967408">
          <w:rPr>
            <w:rFonts w:ascii="Times" w:eastAsia="Times New Roman" w:hAnsi="Times" w:cs="Times New Roman"/>
            <w:b/>
            <w:bCs/>
            <w:color w:val="0000FF"/>
            <w:kern w:val="36"/>
            <w:sz w:val="48"/>
            <w:szCs w:val="48"/>
            <w:u w:val="single"/>
          </w:rPr>
          <w:t>ID Token Validation</w:t>
        </w:r>
      </w:hyperlink>
    </w:p>
    <w:p w14:paraId="4E848166" w14:textId="77777777" w:rsidR="00967408" w:rsidRPr="00967408" w:rsidRDefault="00967408" w:rsidP="00967408">
      <w:pPr>
        <w:spacing w:before="100" w:beforeAutospacing="1" w:after="100" w:afterAutospacing="1"/>
        <w:rPr>
          <w:rFonts w:ascii="Times" w:hAnsi="Times" w:cs="Times New Roman"/>
          <w:sz w:val="20"/>
          <w:szCs w:val="20"/>
        </w:rPr>
      </w:pPr>
      <w:commentRangeStart w:id="165"/>
      <w:r w:rsidRPr="00967408">
        <w:rPr>
          <w:rFonts w:ascii="Times" w:hAnsi="Times" w:cs="Times New Roman"/>
          <w:sz w:val="20"/>
          <w:szCs w:val="20"/>
        </w:rPr>
        <w:t xml:space="preserve">When using the Implicit Flow, the contents of the ID Token MUST be validated in the same manner as for the Authorization Code Flow, as defined in </w:t>
      </w:r>
      <w:hyperlink r:id="rId367" w:anchor="IDTokenValidation" w:history="1">
        <w:r w:rsidRPr="00967408">
          <w:rPr>
            <w:rFonts w:ascii="Times" w:hAnsi="Times" w:cs="Times New Roman"/>
            <w:color w:val="0000FF"/>
            <w:sz w:val="20"/>
            <w:szCs w:val="20"/>
            <w:u w:val="single"/>
          </w:rPr>
          <w:t>Section 2.1.3.7</w:t>
        </w:r>
      </w:hyperlink>
      <w:r w:rsidRPr="00967408">
        <w:rPr>
          <w:rFonts w:ascii="Times" w:hAnsi="Times" w:cs="Times New Roman"/>
          <w:sz w:val="20"/>
          <w:szCs w:val="20"/>
        </w:rPr>
        <w:t>, with the exception of the differences specified in this section.</w:t>
      </w:r>
      <w:commentRangeEnd w:id="165"/>
      <w:r w:rsidR="00CB3542">
        <w:rPr>
          <w:rStyle w:val="CommentReference"/>
        </w:rPr>
        <w:commentReference w:id="165"/>
      </w:r>
    </w:p>
    <w:p w14:paraId="4C64F554" w14:textId="77777777" w:rsidR="00967408" w:rsidRPr="00967408" w:rsidRDefault="00967408" w:rsidP="00967408">
      <w:pPr>
        <w:numPr>
          <w:ilvl w:val="0"/>
          <w:numId w:val="1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Client MUST validate the signature of the ID Token according to </w:t>
      </w:r>
      <w:hyperlink r:id="rId368"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using the algorithm specified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JWT header.</w:t>
      </w:r>
    </w:p>
    <w:p w14:paraId="58247819" w14:textId="77777777" w:rsidR="00967408" w:rsidRPr="00967408" w:rsidRDefault="00967408" w:rsidP="00967408">
      <w:pPr>
        <w:numPr>
          <w:ilvl w:val="0"/>
          <w:numId w:val="1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value of the </w:t>
      </w:r>
      <w:r w:rsidRPr="00967408">
        <w:rPr>
          <w:rFonts w:ascii="Courier" w:hAnsi="Courier" w:cs="Courier"/>
          <w:sz w:val="20"/>
          <w:szCs w:val="20"/>
        </w:rPr>
        <w:t>nonce</w:t>
      </w:r>
      <w:r w:rsidRPr="00967408">
        <w:rPr>
          <w:rFonts w:ascii="Times" w:eastAsia="Times New Roman" w:hAnsi="Times" w:cs="Times New Roman"/>
          <w:sz w:val="20"/>
          <w:szCs w:val="20"/>
        </w:rPr>
        <w:t xml:space="preserve"> Claim MUST be checked to verify that it is the same value as the one that was sent in the Authentication Request. The Client SHOULD check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 for replay attacks. The precise method for detecting replay attacks is Client specific.</w:t>
      </w:r>
    </w:p>
    <w:p w14:paraId="0A20361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69" w:anchor="rfc.section.2.3" w:history="1">
        <w:r w:rsidR="00967408" w:rsidRPr="00967408">
          <w:rPr>
            <w:rFonts w:ascii="Times" w:eastAsia="Times New Roman" w:hAnsi="Times" w:cs="Times New Roman"/>
            <w:b/>
            <w:bCs/>
            <w:color w:val="0000FF"/>
            <w:kern w:val="36"/>
            <w:sz w:val="48"/>
            <w:szCs w:val="48"/>
            <w:u w:val="single"/>
          </w:rPr>
          <w:t>2.3.</w:t>
        </w:r>
      </w:hyperlink>
      <w:r w:rsidR="00967408" w:rsidRPr="00967408">
        <w:rPr>
          <w:rFonts w:ascii="Times" w:eastAsia="Times New Roman" w:hAnsi="Times" w:cs="Times New Roman"/>
          <w:b/>
          <w:bCs/>
          <w:kern w:val="36"/>
          <w:sz w:val="48"/>
          <w:szCs w:val="48"/>
        </w:rPr>
        <w:t xml:space="preserve"> </w:t>
      </w:r>
      <w:hyperlink r:id="rId370" w:anchor="HybridFlowAuth" w:history="1">
        <w:r w:rsidR="00967408" w:rsidRPr="00967408">
          <w:rPr>
            <w:rFonts w:ascii="Times" w:eastAsia="Times New Roman" w:hAnsi="Times" w:cs="Times New Roman"/>
            <w:b/>
            <w:bCs/>
            <w:color w:val="0000FF"/>
            <w:kern w:val="36"/>
            <w:sz w:val="48"/>
            <w:szCs w:val="48"/>
            <w:u w:val="single"/>
          </w:rPr>
          <w:t>Authentication using the Hybrid Flow</w:t>
        </w:r>
      </w:hyperlink>
    </w:p>
    <w:p w14:paraId="10C7F67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section describes how to perform authentication using the Hybrid Flow. When using the Hybrid Flow, some tokens are returned from the Authorization Endpoint and others are returned from the Token Endpoint. The mechanisms for returning tokens in the Hybrid Flow are specified in </w:t>
      </w:r>
      <w:hyperlink r:id="rId371"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w:t>
      </w:r>
    </w:p>
    <w:p w14:paraId="6247BCA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72" w:anchor="rfc.section.2.3.1" w:history="1">
        <w:r w:rsidR="00967408" w:rsidRPr="00967408">
          <w:rPr>
            <w:rFonts w:ascii="Times" w:eastAsia="Times New Roman" w:hAnsi="Times" w:cs="Times New Roman"/>
            <w:b/>
            <w:bCs/>
            <w:color w:val="0000FF"/>
            <w:kern w:val="36"/>
            <w:sz w:val="48"/>
            <w:szCs w:val="48"/>
            <w:u w:val="single"/>
          </w:rPr>
          <w:t>2.3.1.</w:t>
        </w:r>
      </w:hyperlink>
      <w:r w:rsidR="00967408" w:rsidRPr="00967408">
        <w:rPr>
          <w:rFonts w:ascii="Times" w:eastAsia="Times New Roman" w:hAnsi="Times" w:cs="Times New Roman"/>
          <w:b/>
          <w:bCs/>
          <w:kern w:val="36"/>
          <w:sz w:val="48"/>
          <w:szCs w:val="48"/>
        </w:rPr>
        <w:t xml:space="preserve"> </w:t>
      </w:r>
      <w:hyperlink r:id="rId373" w:anchor="HybridFlowSteps" w:history="1">
        <w:r w:rsidR="00967408" w:rsidRPr="00967408">
          <w:rPr>
            <w:rFonts w:ascii="Times" w:eastAsia="Times New Roman" w:hAnsi="Times" w:cs="Times New Roman"/>
            <w:b/>
            <w:bCs/>
            <w:color w:val="0000FF"/>
            <w:kern w:val="36"/>
            <w:sz w:val="48"/>
            <w:szCs w:val="48"/>
            <w:u w:val="single"/>
          </w:rPr>
          <w:t>Hybrid Flow Steps</w:t>
        </w:r>
      </w:hyperlink>
    </w:p>
    <w:p w14:paraId="751C2E3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Hybrid Flow follows the following steps:</w:t>
      </w:r>
    </w:p>
    <w:p w14:paraId="55253FD4"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prepares an Authentication Request containing the desired request parameters.</w:t>
      </w:r>
    </w:p>
    <w:p w14:paraId="110E9809"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sends a request to the Authorization Server.</w:t>
      </w:r>
    </w:p>
    <w:p w14:paraId="77EB59F2"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Authenticates the End-User.</w:t>
      </w:r>
    </w:p>
    <w:p w14:paraId="1AE6A076"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obtains End-User Consent/Authorization.</w:t>
      </w:r>
    </w:p>
    <w:p w14:paraId="1CA698F9"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Authorization Server Sends the End-User back to the Client with an ID Token and, if requested, an Authorization Code and/or Access Token.</w:t>
      </w:r>
    </w:p>
    <w:p w14:paraId="3E475496"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requests a response using the Authorization Code at the Token Endpoint.</w:t>
      </w:r>
    </w:p>
    <w:p w14:paraId="5184C6F2"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receives a response that contains an ID Token and Access Token in the response body.</w:t>
      </w:r>
    </w:p>
    <w:p w14:paraId="6DD1248D" w14:textId="77777777" w:rsidR="00967408" w:rsidRPr="00967408" w:rsidRDefault="00967408" w:rsidP="00967408">
      <w:pPr>
        <w:numPr>
          <w:ilvl w:val="0"/>
          <w:numId w:val="1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Client validates the tokens and retrieves the End-User's subject identifier.</w:t>
      </w:r>
    </w:p>
    <w:p w14:paraId="0B7431F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74" w:anchor="rfc.section.2.3.2" w:history="1">
        <w:r w:rsidR="00967408" w:rsidRPr="00967408">
          <w:rPr>
            <w:rFonts w:ascii="Times" w:eastAsia="Times New Roman" w:hAnsi="Times" w:cs="Times New Roman"/>
            <w:b/>
            <w:bCs/>
            <w:color w:val="0000FF"/>
            <w:kern w:val="36"/>
            <w:sz w:val="48"/>
            <w:szCs w:val="48"/>
            <w:u w:val="single"/>
          </w:rPr>
          <w:t>2.3.2.</w:t>
        </w:r>
      </w:hyperlink>
      <w:r w:rsidR="00967408" w:rsidRPr="00967408">
        <w:rPr>
          <w:rFonts w:ascii="Times" w:eastAsia="Times New Roman" w:hAnsi="Times" w:cs="Times New Roman"/>
          <w:b/>
          <w:bCs/>
          <w:kern w:val="36"/>
          <w:sz w:val="48"/>
          <w:szCs w:val="48"/>
        </w:rPr>
        <w:t xml:space="preserve"> </w:t>
      </w:r>
      <w:hyperlink r:id="rId375" w:anchor="HybridAuthorizationEndpoint" w:history="1">
        <w:r w:rsidR="00967408" w:rsidRPr="00967408">
          <w:rPr>
            <w:rFonts w:ascii="Times" w:eastAsia="Times New Roman" w:hAnsi="Times" w:cs="Times New Roman"/>
            <w:b/>
            <w:bCs/>
            <w:color w:val="0000FF"/>
            <w:kern w:val="36"/>
            <w:sz w:val="48"/>
            <w:szCs w:val="48"/>
            <w:u w:val="single"/>
          </w:rPr>
          <w:t>Authorization Endpoint</w:t>
        </w:r>
      </w:hyperlink>
    </w:p>
    <w:p w14:paraId="03AE2E4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Authorization Endpoint is used in the same manner as for the Authorization Code Flow, as defined in </w:t>
      </w:r>
      <w:hyperlink r:id="rId376" w:anchor="AuthorizationEndpoint" w:history="1">
        <w:r w:rsidRPr="00967408">
          <w:rPr>
            <w:rFonts w:ascii="Times" w:hAnsi="Times" w:cs="Times New Roman"/>
            <w:color w:val="0000FF"/>
            <w:sz w:val="20"/>
            <w:szCs w:val="20"/>
            <w:u w:val="single"/>
          </w:rPr>
          <w:t>Section 2.1.2</w:t>
        </w:r>
      </w:hyperlink>
      <w:r w:rsidRPr="00967408">
        <w:rPr>
          <w:rFonts w:ascii="Times" w:hAnsi="Times" w:cs="Times New Roman"/>
          <w:sz w:val="20"/>
          <w:szCs w:val="20"/>
        </w:rPr>
        <w:t>, with the exception of the differences specified in this section.</w:t>
      </w:r>
    </w:p>
    <w:p w14:paraId="4C32D15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77" w:anchor="rfc.section.2.3.2.1" w:history="1">
        <w:r w:rsidR="00967408" w:rsidRPr="00967408">
          <w:rPr>
            <w:rFonts w:ascii="Times" w:eastAsia="Times New Roman" w:hAnsi="Times" w:cs="Times New Roman"/>
            <w:b/>
            <w:bCs/>
            <w:color w:val="0000FF"/>
            <w:kern w:val="36"/>
            <w:sz w:val="48"/>
            <w:szCs w:val="48"/>
            <w:u w:val="single"/>
          </w:rPr>
          <w:t>2.3.2.1.</w:t>
        </w:r>
      </w:hyperlink>
      <w:r w:rsidR="00967408" w:rsidRPr="00967408">
        <w:rPr>
          <w:rFonts w:ascii="Times" w:eastAsia="Times New Roman" w:hAnsi="Times" w:cs="Times New Roman"/>
          <w:b/>
          <w:bCs/>
          <w:kern w:val="36"/>
          <w:sz w:val="48"/>
          <w:szCs w:val="48"/>
        </w:rPr>
        <w:t xml:space="preserve"> </w:t>
      </w:r>
      <w:hyperlink r:id="rId378" w:anchor="HybridAuthRequest" w:history="1">
        <w:r w:rsidR="00967408" w:rsidRPr="00967408">
          <w:rPr>
            <w:rFonts w:ascii="Times" w:eastAsia="Times New Roman" w:hAnsi="Times" w:cs="Times New Roman"/>
            <w:b/>
            <w:bCs/>
            <w:color w:val="0000FF"/>
            <w:kern w:val="36"/>
            <w:sz w:val="48"/>
            <w:szCs w:val="48"/>
            <w:u w:val="single"/>
          </w:rPr>
          <w:t>Authentication Request</w:t>
        </w:r>
      </w:hyperlink>
    </w:p>
    <w:p w14:paraId="54966F4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Authentication Requests are made in the same manner as for the Authorization Code Flow, as defined in </w:t>
      </w:r>
      <w:hyperlink r:id="rId379" w:anchor="AuthRequest" w:history="1">
        <w:r w:rsidRPr="00967408">
          <w:rPr>
            <w:rFonts w:ascii="Times" w:hAnsi="Times" w:cs="Times New Roman"/>
            <w:color w:val="0000FF"/>
            <w:sz w:val="20"/>
            <w:szCs w:val="20"/>
            <w:u w:val="single"/>
          </w:rPr>
          <w:t>Section 2.1.2.1</w:t>
        </w:r>
      </w:hyperlink>
      <w:r w:rsidRPr="00967408">
        <w:rPr>
          <w:rFonts w:ascii="Times" w:hAnsi="Times" w:cs="Times New Roman"/>
          <w:sz w:val="20"/>
          <w:szCs w:val="20"/>
        </w:rPr>
        <w:t>, with the exception of the differences specified in this section.</w:t>
      </w:r>
    </w:p>
    <w:p w14:paraId="2A3864E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For this flow, these Authentication Request parameters are used as follows:</w:t>
      </w:r>
    </w:p>
    <w:p w14:paraId="5084489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lastRenderedPageBreak/>
        <w:t>response_type</w:t>
      </w:r>
    </w:p>
    <w:p w14:paraId="7DE18BB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OAuth 2.0 registered Response Type value that determines the authorization processing flow to be used, including what parameters are returned from the endpoints used. When using the Hybrid Flow, this value is </w:t>
      </w:r>
      <w:r w:rsidRPr="00967408">
        <w:rPr>
          <w:rFonts w:ascii="Courier" w:hAnsi="Courier" w:cs="Courier"/>
          <w:sz w:val="20"/>
          <w:szCs w:val="20"/>
        </w:rPr>
        <w:t>code id_token</w:t>
      </w:r>
      <w:r w:rsidRPr="00967408">
        <w:rPr>
          <w:rFonts w:ascii="Times" w:eastAsia="Times New Roman" w:hAnsi="Times" w:cs="Times New Roman"/>
          <w:sz w:val="20"/>
          <w:szCs w:val="20"/>
        </w:rPr>
        <w:t xml:space="preserve">, </w:t>
      </w:r>
      <w:r w:rsidRPr="00967408">
        <w:rPr>
          <w:rFonts w:ascii="Courier" w:hAnsi="Courier" w:cs="Courier"/>
          <w:sz w:val="20"/>
          <w:szCs w:val="20"/>
        </w:rPr>
        <w:t>code token</w:t>
      </w:r>
      <w:r w:rsidRPr="00967408">
        <w:rPr>
          <w:rFonts w:ascii="Times" w:eastAsia="Times New Roman" w:hAnsi="Times" w:cs="Times New Roman"/>
          <w:sz w:val="20"/>
          <w:szCs w:val="20"/>
        </w:rPr>
        <w:t xml:space="preserve">, or </w:t>
      </w:r>
      <w:r w:rsidRPr="00967408">
        <w:rPr>
          <w:rFonts w:ascii="Courier" w:hAnsi="Courier" w:cs="Courier"/>
          <w:sz w:val="20"/>
          <w:szCs w:val="20"/>
        </w:rPr>
        <w:t>code id_token token</w:t>
      </w:r>
      <w:r w:rsidRPr="00967408">
        <w:rPr>
          <w:rFonts w:ascii="Times" w:eastAsia="Times New Roman" w:hAnsi="Times" w:cs="Times New Roman"/>
          <w:sz w:val="20"/>
          <w:szCs w:val="20"/>
        </w:rPr>
        <w:t xml:space="preserve">. The meanings of these values are defined in </w:t>
      </w:r>
      <w:hyperlink r:id="rId380" w:anchor="OAuth.Responses" w:history="1">
        <w:r w:rsidRPr="00967408">
          <w:rPr>
            <w:rFonts w:ascii="Times" w:eastAsia="Times New Roman" w:hAnsi="Times" w:cs="Times New Roman"/>
            <w:color w:val="0000FF"/>
            <w:sz w:val="20"/>
            <w:szCs w:val="20"/>
            <w:u w:val="single"/>
          </w:rPr>
          <w:t>OAuth 2.0 Multiple Response Type Encoding Practices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[OAuth.Responses]</w:t>
      </w:r>
      <w:r w:rsidRPr="00967408">
        <w:rPr>
          <w:rFonts w:ascii="Times" w:eastAsia="Times New Roman" w:hAnsi="Times" w:cs="Times New Roman"/>
          <w:sz w:val="20"/>
          <w:szCs w:val="20"/>
        </w:rPr>
        <w:t>.</w:t>
      </w:r>
    </w:p>
    <w:p w14:paraId="50B8E00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request using the Hybrid Flow (with line wraps within values for display purposes only):</w:t>
      </w:r>
    </w:p>
    <w:p w14:paraId="5F77B84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response_type=code%20id_token     &amp;client_id=s6BhdRkqt3     &amp;redirect_uri=https%3A%2F%2Fclient.example.org%2Fcb     &amp;scope=openid%20profile%20email     &amp;nonce=n-0S6_WzA2Mj     &amp;state=af0ifjsldkj HTTP/1.1   Host: server.example.com </w:t>
      </w:r>
    </w:p>
    <w:p w14:paraId="0EE52AB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81" w:anchor="rfc.section.2.3.2.2" w:history="1">
        <w:r w:rsidR="00967408" w:rsidRPr="00967408">
          <w:rPr>
            <w:rFonts w:ascii="Times" w:eastAsia="Times New Roman" w:hAnsi="Times" w:cs="Times New Roman"/>
            <w:b/>
            <w:bCs/>
            <w:color w:val="0000FF"/>
            <w:kern w:val="36"/>
            <w:sz w:val="48"/>
            <w:szCs w:val="48"/>
            <w:u w:val="single"/>
          </w:rPr>
          <w:t>2.3.2.2.</w:t>
        </w:r>
      </w:hyperlink>
      <w:r w:rsidR="00967408" w:rsidRPr="00967408">
        <w:rPr>
          <w:rFonts w:ascii="Times" w:eastAsia="Times New Roman" w:hAnsi="Times" w:cs="Times New Roman"/>
          <w:b/>
          <w:bCs/>
          <w:kern w:val="36"/>
          <w:sz w:val="48"/>
          <w:szCs w:val="48"/>
        </w:rPr>
        <w:t xml:space="preserve"> </w:t>
      </w:r>
      <w:hyperlink r:id="rId382" w:anchor="HybridValidation" w:history="1">
        <w:r w:rsidR="00967408" w:rsidRPr="00967408">
          <w:rPr>
            <w:rFonts w:ascii="Times" w:eastAsia="Times New Roman" w:hAnsi="Times" w:cs="Times New Roman"/>
            <w:b/>
            <w:bCs/>
            <w:color w:val="0000FF"/>
            <w:kern w:val="36"/>
            <w:sz w:val="48"/>
            <w:szCs w:val="48"/>
            <w:u w:val="single"/>
          </w:rPr>
          <w:t>Authentication Request Validation</w:t>
        </w:r>
      </w:hyperlink>
    </w:p>
    <w:p w14:paraId="08A3E3A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Authentication Request is validated in the same manner as for the Authorization Code Flow, as defined in </w:t>
      </w:r>
      <w:hyperlink r:id="rId383" w:anchor="AuthRequestValidation" w:history="1">
        <w:r w:rsidRPr="00967408">
          <w:rPr>
            <w:rFonts w:ascii="Times" w:hAnsi="Times" w:cs="Times New Roman"/>
            <w:color w:val="0000FF"/>
            <w:sz w:val="20"/>
            <w:szCs w:val="20"/>
            <w:u w:val="single"/>
          </w:rPr>
          <w:t>Section 2.1.2.2</w:t>
        </w:r>
      </w:hyperlink>
      <w:r w:rsidRPr="00967408">
        <w:rPr>
          <w:rFonts w:ascii="Times" w:hAnsi="Times" w:cs="Times New Roman"/>
          <w:sz w:val="20"/>
          <w:szCs w:val="20"/>
        </w:rPr>
        <w:t>.</w:t>
      </w:r>
    </w:p>
    <w:p w14:paraId="12605FB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84" w:anchor="rfc.section.2.3.2.3" w:history="1">
        <w:r w:rsidR="00967408" w:rsidRPr="00967408">
          <w:rPr>
            <w:rFonts w:ascii="Times" w:eastAsia="Times New Roman" w:hAnsi="Times" w:cs="Times New Roman"/>
            <w:b/>
            <w:bCs/>
            <w:color w:val="0000FF"/>
            <w:kern w:val="36"/>
            <w:sz w:val="48"/>
            <w:szCs w:val="48"/>
            <w:u w:val="single"/>
          </w:rPr>
          <w:t>2.3.2.3.</w:t>
        </w:r>
      </w:hyperlink>
      <w:r w:rsidR="00967408" w:rsidRPr="00967408">
        <w:rPr>
          <w:rFonts w:ascii="Times" w:eastAsia="Times New Roman" w:hAnsi="Times" w:cs="Times New Roman"/>
          <w:b/>
          <w:bCs/>
          <w:kern w:val="36"/>
          <w:sz w:val="48"/>
          <w:szCs w:val="48"/>
        </w:rPr>
        <w:t xml:space="preserve"> </w:t>
      </w:r>
      <w:hyperlink r:id="rId385" w:anchor="HybridAuthenticates" w:history="1">
        <w:r w:rsidR="00967408" w:rsidRPr="00967408">
          <w:rPr>
            <w:rFonts w:ascii="Times" w:eastAsia="Times New Roman" w:hAnsi="Times" w:cs="Times New Roman"/>
            <w:b/>
            <w:bCs/>
            <w:color w:val="0000FF"/>
            <w:kern w:val="36"/>
            <w:sz w:val="48"/>
            <w:szCs w:val="48"/>
            <w:u w:val="single"/>
          </w:rPr>
          <w:t>Authorization Server Authenticates End-User</w:t>
        </w:r>
      </w:hyperlink>
    </w:p>
    <w:p w14:paraId="1644F39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End-User Authentication is performed in the same manner as for the Authorization Code Flow, as defined in </w:t>
      </w:r>
      <w:hyperlink r:id="rId386" w:anchor="Authenticates" w:history="1">
        <w:r w:rsidRPr="00967408">
          <w:rPr>
            <w:rFonts w:ascii="Times" w:hAnsi="Times" w:cs="Times New Roman"/>
            <w:color w:val="0000FF"/>
            <w:sz w:val="20"/>
            <w:szCs w:val="20"/>
            <w:u w:val="single"/>
          </w:rPr>
          <w:t>Section 2.1.2.3</w:t>
        </w:r>
      </w:hyperlink>
      <w:r w:rsidRPr="00967408">
        <w:rPr>
          <w:rFonts w:ascii="Times" w:hAnsi="Times" w:cs="Times New Roman"/>
          <w:sz w:val="20"/>
          <w:szCs w:val="20"/>
        </w:rPr>
        <w:t>.</w:t>
      </w:r>
    </w:p>
    <w:p w14:paraId="6E415785"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87" w:anchor="rfc.section.2.3.2.4" w:history="1">
        <w:r w:rsidR="00967408" w:rsidRPr="00967408">
          <w:rPr>
            <w:rFonts w:ascii="Times" w:eastAsia="Times New Roman" w:hAnsi="Times" w:cs="Times New Roman"/>
            <w:b/>
            <w:bCs/>
            <w:color w:val="0000FF"/>
            <w:kern w:val="36"/>
            <w:sz w:val="48"/>
            <w:szCs w:val="48"/>
            <w:u w:val="single"/>
          </w:rPr>
          <w:t>2.3.2.4.</w:t>
        </w:r>
      </w:hyperlink>
      <w:r w:rsidR="00967408" w:rsidRPr="00967408">
        <w:rPr>
          <w:rFonts w:ascii="Times" w:eastAsia="Times New Roman" w:hAnsi="Times" w:cs="Times New Roman"/>
          <w:b/>
          <w:bCs/>
          <w:kern w:val="36"/>
          <w:sz w:val="48"/>
          <w:szCs w:val="48"/>
        </w:rPr>
        <w:t xml:space="preserve"> </w:t>
      </w:r>
      <w:hyperlink r:id="rId388" w:anchor="HybridConsent" w:history="1">
        <w:r w:rsidR="00967408" w:rsidRPr="00967408">
          <w:rPr>
            <w:rFonts w:ascii="Times" w:eastAsia="Times New Roman" w:hAnsi="Times" w:cs="Times New Roman"/>
            <w:b/>
            <w:bCs/>
            <w:color w:val="0000FF"/>
            <w:kern w:val="36"/>
            <w:sz w:val="48"/>
            <w:szCs w:val="48"/>
            <w:u w:val="single"/>
          </w:rPr>
          <w:t>Authorization Server Obtains End-User Consent/Authorization</w:t>
        </w:r>
      </w:hyperlink>
    </w:p>
    <w:p w14:paraId="5BC7729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End-User Consent is obtained in the same manner as for the Authorization Code Flow, as defined in </w:t>
      </w:r>
      <w:hyperlink r:id="rId389" w:anchor="Consent" w:history="1">
        <w:r w:rsidRPr="00967408">
          <w:rPr>
            <w:rFonts w:ascii="Times" w:hAnsi="Times" w:cs="Times New Roman"/>
            <w:color w:val="0000FF"/>
            <w:sz w:val="20"/>
            <w:szCs w:val="20"/>
            <w:u w:val="single"/>
          </w:rPr>
          <w:t>Section 2.1.2.4</w:t>
        </w:r>
      </w:hyperlink>
      <w:r w:rsidRPr="00967408">
        <w:rPr>
          <w:rFonts w:ascii="Times" w:hAnsi="Times" w:cs="Times New Roman"/>
          <w:sz w:val="20"/>
          <w:szCs w:val="20"/>
        </w:rPr>
        <w:t>.</w:t>
      </w:r>
    </w:p>
    <w:p w14:paraId="0D83ECA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90" w:anchor="rfc.section.2.3.2.5" w:history="1">
        <w:r w:rsidR="00967408" w:rsidRPr="00967408">
          <w:rPr>
            <w:rFonts w:ascii="Times" w:eastAsia="Times New Roman" w:hAnsi="Times" w:cs="Times New Roman"/>
            <w:b/>
            <w:bCs/>
            <w:color w:val="0000FF"/>
            <w:kern w:val="36"/>
            <w:sz w:val="48"/>
            <w:szCs w:val="48"/>
            <w:u w:val="single"/>
          </w:rPr>
          <w:t>2.3.2.5.</w:t>
        </w:r>
      </w:hyperlink>
      <w:r w:rsidR="00967408" w:rsidRPr="00967408">
        <w:rPr>
          <w:rFonts w:ascii="Times" w:eastAsia="Times New Roman" w:hAnsi="Times" w:cs="Times New Roman"/>
          <w:b/>
          <w:bCs/>
          <w:kern w:val="36"/>
          <w:sz w:val="48"/>
          <w:szCs w:val="48"/>
        </w:rPr>
        <w:t xml:space="preserve"> </w:t>
      </w:r>
      <w:hyperlink r:id="rId391" w:anchor="HybridAuthResponse" w:history="1">
        <w:r w:rsidR="00967408" w:rsidRPr="00967408">
          <w:rPr>
            <w:rFonts w:ascii="Times" w:eastAsia="Times New Roman" w:hAnsi="Times" w:cs="Times New Roman"/>
            <w:b/>
            <w:bCs/>
            <w:color w:val="0000FF"/>
            <w:kern w:val="36"/>
            <w:sz w:val="48"/>
            <w:szCs w:val="48"/>
            <w:u w:val="single"/>
          </w:rPr>
          <w:t>Successful Authentication Response</w:t>
        </w:r>
      </w:hyperlink>
    </w:p>
    <w:p w14:paraId="191A04A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Authentication Responses are made in the same manner as for the Implicit Flow, as defined in </w:t>
      </w:r>
      <w:hyperlink r:id="rId392" w:anchor="ImplicitAuthResponse" w:history="1">
        <w:r w:rsidRPr="00967408">
          <w:rPr>
            <w:rFonts w:ascii="Times" w:hAnsi="Times" w:cs="Times New Roman"/>
            <w:color w:val="0000FF"/>
            <w:sz w:val="20"/>
            <w:szCs w:val="20"/>
            <w:u w:val="single"/>
          </w:rPr>
          <w:t>Section 2.2.2.5</w:t>
        </w:r>
      </w:hyperlink>
      <w:r w:rsidRPr="00967408">
        <w:rPr>
          <w:rFonts w:ascii="Times" w:hAnsi="Times" w:cs="Times New Roman"/>
          <w:sz w:val="20"/>
          <w:szCs w:val="20"/>
        </w:rPr>
        <w:t>, with the exception of the differences specified in this section.</w:t>
      </w:r>
    </w:p>
    <w:p w14:paraId="16305F0B" w14:textId="77777777" w:rsidR="00967408" w:rsidRPr="00967408" w:rsidRDefault="00967408" w:rsidP="00967408">
      <w:pPr>
        <w:rPr>
          <w:rFonts w:ascii="Times" w:eastAsia="Times New Roman" w:hAnsi="Times" w:cs="Times New Roman"/>
          <w:sz w:val="20"/>
          <w:szCs w:val="20"/>
        </w:rPr>
      </w:pPr>
      <w:commentRangeStart w:id="166"/>
      <w:r w:rsidRPr="00967408">
        <w:rPr>
          <w:rFonts w:ascii="Times" w:eastAsia="Times New Roman" w:hAnsi="Times" w:cs="Times New Roman"/>
          <w:sz w:val="20"/>
          <w:szCs w:val="20"/>
        </w:rPr>
        <w:t>access_token</w:t>
      </w:r>
    </w:p>
    <w:p w14:paraId="58BAF89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OAuth 2.0 Access Token. This is returned when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is </w:t>
      </w:r>
      <w:r w:rsidRPr="00967408">
        <w:rPr>
          <w:rFonts w:ascii="Courier" w:hAnsi="Courier" w:cs="Courier"/>
          <w:sz w:val="20"/>
          <w:szCs w:val="20"/>
        </w:rPr>
        <w:t>code token</w:t>
      </w:r>
      <w:r w:rsidRPr="00967408">
        <w:rPr>
          <w:rFonts w:ascii="Times" w:eastAsia="Times New Roman" w:hAnsi="Times" w:cs="Times New Roman"/>
          <w:sz w:val="20"/>
          <w:szCs w:val="20"/>
        </w:rPr>
        <w:t xml:space="preserve">, or </w:t>
      </w:r>
      <w:r w:rsidRPr="00967408">
        <w:rPr>
          <w:rFonts w:ascii="Courier" w:hAnsi="Courier" w:cs="Courier"/>
          <w:sz w:val="20"/>
          <w:szCs w:val="20"/>
        </w:rPr>
        <w:t>code id_token token</w:t>
      </w:r>
      <w:r w:rsidRPr="00967408">
        <w:rPr>
          <w:rFonts w:ascii="Times" w:eastAsia="Times New Roman" w:hAnsi="Times" w:cs="Times New Roman"/>
          <w:sz w:val="20"/>
          <w:szCs w:val="20"/>
        </w:rPr>
        <w:t xml:space="preserve">. (A </w:t>
      </w:r>
      <w:r w:rsidRPr="00967408">
        <w:rPr>
          <w:rFonts w:ascii="Courier" w:hAnsi="Courier" w:cs="Courier"/>
          <w:sz w:val="20"/>
          <w:szCs w:val="20"/>
        </w:rPr>
        <w:t>token_type</w:t>
      </w:r>
      <w:r w:rsidRPr="00967408">
        <w:rPr>
          <w:rFonts w:ascii="Times" w:eastAsia="Times New Roman" w:hAnsi="Times" w:cs="Times New Roman"/>
          <w:sz w:val="20"/>
          <w:szCs w:val="20"/>
        </w:rPr>
        <w:t xml:space="preserve"> value is also returned in the same cases.)</w:t>
      </w:r>
    </w:p>
    <w:p w14:paraId="17DECF2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w:t>
      </w:r>
    </w:p>
    <w:p w14:paraId="59BD19E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ID Token. This is returned when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is </w:t>
      </w:r>
      <w:r w:rsidRPr="00967408">
        <w:rPr>
          <w:rFonts w:ascii="Courier" w:hAnsi="Courier" w:cs="Courier"/>
          <w:sz w:val="20"/>
          <w:szCs w:val="20"/>
        </w:rPr>
        <w:t>code id_token</w:t>
      </w:r>
      <w:r w:rsidRPr="00967408">
        <w:rPr>
          <w:rFonts w:ascii="Times" w:eastAsia="Times New Roman" w:hAnsi="Times" w:cs="Times New Roman"/>
          <w:sz w:val="20"/>
          <w:szCs w:val="20"/>
        </w:rPr>
        <w:t xml:space="preserve"> or </w:t>
      </w:r>
      <w:r w:rsidRPr="00967408">
        <w:rPr>
          <w:rFonts w:ascii="Courier" w:hAnsi="Courier" w:cs="Courier"/>
          <w:sz w:val="20"/>
          <w:szCs w:val="20"/>
        </w:rPr>
        <w:t>code id_token token</w:t>
      </w:r>
      <w:r w:rsidRPr="00967408">
        <w:rPr>
          <w:rFonts w:ascii="Times" w:eastAsia="Times New Roman" w:hAnsi="Times" w:cs="Times New Roman"/>
          <w:sz w:val="20"/>
          <w:szCs w:val="20"/>
        </w:rPr>
        <w:t>.</w:t>
      </w:r>
    </w:p>
    <w:commentRangeEnd w:id="166"/>
    <w:p w14:paraId="46968E00" w14:textId="77777777" w:rsidR="00967408" w:rsidRPr="00967408" w:rsidRDefault="000A6D0A" w:rsidP="00967408">
      <w:pPr>
        <w:spacing w:before="100" w:beforeAutospacing="1" w:after="100" w:afterAutospacing="1"/>
        <w:rPr>
          <w:rFonts w:ascii="Times" w:hAnsi="Times" w:cs="Times New Roman"/>
          <w:sz w:val="20"/>
          <w:szCs w:val="20"/>
        </w:rPr>
      </w:pPr>
      <w:r>
        <w:rPr>
          <w:rStyle w:val="CommentReference"/>
        </w:rPr>
        <w:commentReference w:id="166"/>
      </w:r>
      <w:r w:rsidR="00967408" w:rsidRPr="00967408">
        <w:rPr>
          <w:rFonts w:ascii="Times" w:hAnsi="Times" w:cs="Times New Roman"/>
          <w:sz w:val="20"/>
          <w:szCs w:val="20"/>
        </w:rPr>
        <w:t>The following is a non-normative example of a successful response using the Hybrid Flow (with line wraps for the display purposes only):</w:t>
      </w:r>
    </w:p>
    <w:p w14:paraId="18D277DC"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HTTP/1.1 302 Found   Location: https://client.example.org/cb#     code=SplxlOBeZQQYbYS6WxSbIA     &amp;id_token=eyJ0 ... NiJ9.eyJ1c ... I6IjIifX0.DeWt4Qu ... ZXso     &amp;state=af0ifjsldkj </w:t>
      </w:r>
    </w:p>
    <w:p w14:paraId="5D4CEEF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93" w:anchor="rfc.section.2.3.2.6" w:history="1">
        <w:r w:rsidR="00967408" w:rsidRPr="00967408">
          <w:rPr>
            <w:rFonts w:ascii="Times" w:eastAsia="Times New Roman" w:hAnsi="Times" w:cs="Times New Roman"/>
            <w:b/>
            <w:bCs/>
            <w:color w:val="0000FF"/>
            <w:kern w:val="36"/>
            <w:sz w:val="48"/>
            <w:szCs w:val="48"/>
            <w:u w:val="single"/>
          </w:rPr>
          <w:t>2.3.2.6.</w:t>
        </w:r>
      </w:hyperlink>
      <w:r w:rsidR="00967408" w:rsidRPr="00967408">
        <w:rPr>
          <w:rFonts w:ascii="Times" w:eastAsia="Times New Roman" w:hAnsi="Times" w:cs="Times New Roman"/>
          <w:b/>
          <w:bCs/>
          <w:kern w:val="36"/>
          <w:sz w:val="48"/>
          <w:szCs w:val="48"/>
        </w:rPr>
        <w:t xml:space="preserve"> </w:t>
      </w:r>
      <w:hyperlink r:id="rId394" w:anchor="HybridAuthError" w:history="1">
        <w:r w:rsidR="00967408" w:rsidRPr="00967408">
          <w:rPr>
            <w:rFonts w:ascii="Times" w:eastAsia="Times New Roman" w:hAnsi="Times" w:cs="Times New Roman"/>
            <w:b/>
            <w:bCs/>
            <w:color w:val="0000FF"/>
            <w:kern w:val="36"/>
            <w:sz w:val="48"/>
            <w:szCs w:val="48"/>
            <w:u w:val="single"/>
          </w:rPr>
          <w:t>Authentication Error Response</w:t>
        </w:r>
      </w:hyperlink>
    </w:p>
    <w:p w14:paraId="6B7759F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Authorization Error Responses are made in the same manner as for the Authorization Code Flow, as defined in </w:t>
      </w:r>
      <w:hyperlink r:id="rId395" w:anchor="AuthError" w:history="1">
        <w:r w:rsidRPr="00967408">
          <w:rPr>
            <w:rFonts w:ascii="Times" w:hAnsi="Times" w:cs="Times New Roman"/>
            <w:color w:val="0000FF"/>
            <w:sz w:val="20"/>
            <w:szCs w:val="20"/>
            <w:u w:val="single"/>
          </w:rPr>
          <w:t>Section 2.1.2.6</w:t>
        </w:r>
      </w:hyperlink>
      <w:r w:rsidRPr="00967408">
        <w:rPr>
          <w:rFonts w:ascii="Times" w:hAnsi="Times" w:cs="Times New Roman"/>
          <w:sz w:val="20"/>
          <w:szCs w:val="20"/>
        </w:rPr>
        <w:t>, with the exception of the differences specified in this section.</w:t>
      </w:r>
    </w:p>
    <w:p w14:paraId="5CC3E87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End-User denies the request or the End-User authentication fails, the Authorization Server MUST return the error Authorization Response in the fragment component of the Redirection URI, as defined in 4.2.2.1 of </w:t>
      </w:r>
      <w:hyperlink r:id="rId396"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and </w:t>
      </w:r>
      <w:hyperlink r:id="rId397" w:anchor="OAuth.Responses" w:history="1">
        <w:r w:rsidRPr="00967408">
          <w:rPr>
            <w:rFonts w:ascii="Times" w:hAnsi="Times" w:cs="Times New Roman"/>
            <w:color w:val="0000FF"/>
            <w:sz w:val="20"/>
            <w:szCs w:val="20"/>
            <w:u w:val="single"/>
          </w:rPr>
          <w:t>OAuth 2.0 Multiple Response Type Encoding Practices</w:t>
        </w:r>
      </w:hyperlink>
      <w:r w:rsidRPr="00967408">
        <w:rPr>
          <w:rFonts w:ascii="Times" w:hAnsi="Times" w:cs="Times New Roman"/>
          <w:sz w:val="20"/>
          <w:szCs w:val="20"/>
        </w:rPr>
        <w:t xml:space="preserve"> </w:t>
      </w:r>
      <w:r w:rsidRPr="00967408">
        <w:rPr>
          <w:rFonts w:ascii="Times" w:hAnsi="Times" w:cs="Times New Roman"/>
          <w:i/>
          <w:iCs/>
          <w:sz w:val="20"/>
          <w:szCs w:val="20"/>
        </w:rPr>
        <w:t>[OAuth.Responses]</w:t>
      </w:r>
      <w:r w:rsidRPr="00967408">
        <w:rPr>
          <w:rFonts w:ascii="Times" w:hAnsi="Times" w:cs="Times New Roman"/>
          <w:sz w:val="20"/>
          <w:szCs w:val="20"/>
        </w:rPr>
        <w:t>, unless a different Response Mode was specified.</w:t>
      </w:r>
    </w:p>
    <w:p w14:paraId="62BB22C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398" w:anchor="rfc.section.2.3.2.7" w:history="1">
        <w:r w:rsidR="00967408" w:rsidRPr="00967408">
          <w:rPr>
            <w:rFonts w:ascii="Times" w:eastAsia="Times New Roman" w:hAnsi="Times" w:cs="Times New Roman"/>
            <w:b/>
            <w:bCs/>
            <w:color w:val="0000FF"/>
            <w:kern w:val="36"/>
            <w:sz w:val="48"/>
            <w:szCs w:val="48"/>
            <w:u w:val="single"/>
          </w:rPr>
          <w:t>2.3.2.7.</w:t>
        </w:r>
      </w:hyperlink>
      <w:r w:rsidR="00967408" w:rsidRPr="00967408">
        <w:rPr>
          <w:rFonts w:ascii="Times" w:eastAsia="Times New Roman" w:hAnsi="Times" w:cs="Times New Roman"/>
          <w:b/>
          <w:bCs/>
          <w:kern w:val="36"/>
          <w:sz w:val="48"/>
          <w:szCs w:val="48"/>
        </w:rPr>
        <w:t xml:space="preserve"> </w:t>
      </w:r>
      <w:hyperlink r:id="rId399" w:anchor="HybridCallback" w:history="1">
        <w:r w:rsidR="00967408" w:rsidRPr="00967408">
          <w:rPr>
            <w:rFonts w:ascii="Times" w:eastAsia="Times New Roman" w:hAnsi="Times" w:cs="Times New Roman"/>
            <w:b/>
            <w:bCs/>
            <w:color w:val="0000FF"/>
            <w:kern w:val="36"/>
            <w:sz w:val="48"/>
            <w:szCs w:val="48"/>
            <w:u w:val="single"/>
          </w:rPr>
          <w:t>Redirect URI Fragment Handling</w:t>
        </w:r>
      </w:hyperlink>
    </w:p>
    <w:p w14:paraId="403239E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Redirection URI handling is done in the same manner as for the Implicit Flow, as defined in </w:t>
      </w:r>
      <w:hyperlink r:id="rId400" w:anchor="ImplicitCallback" w:history="1">
        <w:r w:rsidRPr="00967408">
          <w:rPr>
            <w:rFonts w:ascii="Times" w:hAnsi="Times" w:cs="Times New Roman"/>
            <w:color w:val="0000FF"/>
            <w:sz w:val="20"/>
            <w:szCs w:val="20"/>
            <w:u w:val="single"/>
          </w:rPr>
          <w:t>Section 2.2.2.7</w:t>
        </w:r>
      </w:hyperlink>
      <w:r w:rsidRPr="00967408">
        <w:rPr>
          <w:rFonts w:ascii="Times" w:hAnsi="Times" w:cs="Times New Roman"/>
          <w:sz w:val="20"/>
          <w:szCs w:val="20"/>
        </w:rPr>
        <w:t>.</w:t>
      </w:r>
    </w:p>
    <w:p w14:paraId="61E45EA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01" w:anchor="rfc.section.2.3.2.8" w:history="1">
        <w:r w:rsidR="00967408" w:rsidRPr="00967408">
          <w:rPr>
            <w:rFonts w:ascii="Times" w:eastAsia="Times New Roman" w:hAnsi="Times" w:cs="Times New Roman"/>
            <w:b/>
            <w:bCs/>
            <w:color w:val="0000FF"/>
            <w:kern w:val="36"/>
            <w:sz w:val="48"/>
            <w:szCs w:val="48"/>
            <w:u w:val="single"/>
          </w:rPr>
          <w:t>2.3.2.8.</w:t>
        </w:r>
      </w:hyperlink>
      <w:r w:rsidR="00967408" w:rsidRPr="00967408">
        <w:rPr>
          <w:rFonts w:ascii="Times" w:eastAsia="Times New Roman" w:hAnsi="Times" w:cs="Times New Roman"/>
          <w:b/>
          <w:bCs/>
          <w:kern w:val="36"/>
          <w:sz w:val="48"/>
          <w:szCs w:val="48"/>
        </w:rPr>
        <w:t xml:space="preserve"> </w:t>
      </w:r>
      <w:hyperlink r:id="rId402" w:anchor="HybridAuthResponseValidation" w:history="1">
        <w:r w:rsidR="00967408" w:rsidRPr="00967408">
          <w:rPr>
            <w:rFonts w:ascii="Times" w:eastAsia="Times New Roman" w:hAnsi="Times" w:cs="Times New Roman"/>
            <w:b/>
            <w:bCs/>
            <w:color w:val="0000FF"/>
            <w:kern w:val="36"/>
            <w:sz w:val="48"/>
            <w:szCs w:val="48"/>
            <w:u w:val="single"/>
          </w:rPr>
          <w:t>Authentication Response Validation</w:t>
        </w:r>
      </w:hyperlink>
    </w:p>
    <w:p w14:paraId="11104A0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Client MUST validate the response as follows: </w:t>
      </w:r>
    </w:p>
    <w:p w14:paraId="38F46660" w14:textId="77777777" w:rsidR="00967408" w:rsidRPr="00967408" w:rsidRDefault="00967408" w:rsidP="00967408">
      <w:pPr>
        <w:numPr>
          <w:ilvl w:val="0"/>
          <w:numId w:val="1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Verify that the response conforms to Section 5 of </w:t>
      </w:r>
      <w:hyperlink r:id="rId403" w:anchor="OAuth.Responses" w:history="1">
        <w:r w:rsidRPr="00967408">
          <w:rPr>
            <w:rFonts w:ascii="Times" w:eastAsia="Times New Roman" w:hAnsi="Times" w:cs="Times New Roman"/>
            <w:color w:val="0000FF"/>
            <w:sz w:val="20"/>
            <w:szCs w:val="20"/>
            <w:u w:val="single"/>
          </w:rPr>
          <w:t>[OAuth.Responses]</w:t>
        </w:r>
      </w:hyperlink>
      <w:r w:rsidRPr="00967408">
        <w:rPr>
          <w:rFonts w:ascii="Times" w:eastAsia="Times New Roman" w:hAnsi="Times" w:cs="Times New Roman"/>
          <w:sz w:val="20"/>
          <w:szCs w:val="20"/>
        </w:rPr>
        <w:t>.</w:t>
      </w:r>
    </w:p>
    <w:p w14:paraId="1308526F" w14:textId="77777777" w:rsidR="00967408" w:rsidRPr="00967408" w:rsidRDefault="00967408" w:rsidP="00967408">
      <w:pPr>
        <w:numPr>
          <w:ilvl w:val="0"/>
          <w:numId w:val="1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Follow the validation rules in RFC 6749, especially those in Sections 4.2.2 and 10.12.</w:t>
      </w:r>
    </w:p>
    <w:p w14:paraId="414F32D5" w14:textId="77777777" w:rsidR="00967408" w:rsidRPr="00967408" w:rsidRDefault="00967408" w:rsidP="00967408">
      <w:pPr>
        <w:numPr>
          <w:ilvl w:val="0"/>
          <w:numId w:val="1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ID Token validation rules in </w:t>
      </w:r>
      <w:hyperlink r:id="rId404" w:anchor="HybridIDTValidation" w:history="1">
        <w:r w:rsidRPr="00967408">
          <w:rPr>
            <w:rFonts w:ascii="Times" w:eastAsia="Times New Roman" w:hAnsi="Times" w:cs="Times New Roman"/>
            <w:color w:val="0000FF"/>
            <w:sz w:val="20"/>
            <w:szCs w:val="20"/>
            <w:u w:val="single"/>
          </w:rPr>
          <w:t>Section 2.3.2.12</w:t>
        </w:r>
      </w:hyperlink>
      <w:r w:rsidRPr="00967408">
        <w:rPr>
          <w:rFonts w:ascii="Times" w:eastAsia="Times New Roman" w:hAnsi="Times" w:cs="Times New Roman"/>
          <w:sz w:val="20"/>
          <w:szCs w:val="20"/>
        </w:rPr>
        <w:t xml:space="preserve"> when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is </w:t>
      </w:r>
      <w:r w:rsidRPr="00967408">
        <w:rPr>
          <w:rFonts w:ascii="Courier" w:hAnsi="Courier" w:cs="Courier"/>
          <w:sz w:val="20"/>
          <w:szCs w:val="20"/>
        </w:rPr>
        <w:t>code id_token</w:t>
      </w:r>
      <w:r w:rsidRPr="00967408">
        <w:rPr>
          <w:rFonts w:ascii="Times" w:eastAsia="Times New Roman" w:hAnsi="Times" w:cs="Times New Roman"/>
          <w:sz w:val="20"/>
          <w:szCs w:val="20"/>
        </w:rPr>
        <w:t xml:space="preserve"> or </w:t>
      </w:r>
      <w:r w:rsidRPr="00967408">
        <w:rPr>
          <w:rFonts w:ascii="Courier" w:hAnsi="Courier" w:cs="Courier"/>
          <w:sz w:val="20"/>
          <w:szCs w:val="20"/>
        </w:rPr>
        <w:t>code id_token token</w:t>
      </w:r>
      <w:r w:rsidRPr="00967408">
        <w:rPr>
          <w:rFonts w:ascii="Times" w:eastAsia="Times New Roman" w:hAnsi="Times" w:cs="Times New Roman"/>
          <w:sz w:val="20"/>
          <w:szCs w:val="20"/>
        </w:rPr>
        <w:t>.</w:t>
      </w:r>
    </w:p>
    <w:p w14:paraId="165DEC4C" w14:textId="77777777" w:rsidR="00967408" w:rsidRPr="00967408" w:rsidRDefault="00967408" w:rsidP="00967408">
      <w:pPr>
        <w:numPr>
          <w:ilvl w:val="0"/>
          <w:numId w:val="1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Access Token validation rules in </w:t>
      </w:r>
      <w:hyperlink r:id="rId405" w:anchor="HybridTokenValidation" w:history="1">
        <w:r w:rsidRPr="00967408">
          <w:rPr>
            <w:rFonts w:ascii="Times" w:eastAsia="Times New Roman" w:hAnsi="Times" w:cs="Times New Roman"/>
            <w:color w:val="0000FF"/>
            <w:sz w:val="20"/>
            <w:szCs w:val="20"/>
            <w:u w:val="single"/>
          </w:rPr>
          <w:t>Section 2.3.2.9</w:t>
        </w:r>
      </w:hyperlink>
      <w:r w:rsidRPr="00967408">
        <w:rPr>
          <w:rFonts w:ascii="Times" w:eastAsia="Times New Roman" w:hAnsi="Times" w:cs="Times New Roman"/>
          <w:sz w:val="20"/>
          <w:szCs w:val="20"/>
        </w:rPr>
        <w:t xml:space="preserve"> when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is </w:t>
      </w:r>
      <w:r w:rsidRPr="00967408">
        <w:rPr>
          <w:rFonts w:ascii="Courier" w:hAnsi="Courier" w:cs="Courier"/>
          <w:sz w:val="20"/>
          <w:szCs w:val="20"/>
        </w:rPr>
        <w:t>code token</w:t>
      </w:r>
      <w:r w:rsidRPr="00967408">
        <w:rPr>
          <w:rFonts w:ascii="Times" w:eastAsia="Times New Roman" w:hAnsi="Times" w:cs="Times New Roman"/>
          <w:sz w:val="20"/>
          <w:szCs w:val="20"/>
        </w:rPr>
        <w:t xml:space="preserve"> or </w:t>
      </w:r>
      <w:r w:rsidRPr="00967408">
        <w:rPr>
          <w:rFonts w:ascii="Courier" w:hAnsi="Courier" w:cs="Courier"/>
          <w:sz w:val="20"/>
          <w:szCs w:val="20"/>
        </w:rPr>
        <w:t>code id_token token</w:t>
      </w:r>
      <w:r w:rsidRPr="00967408">
        <w:rPr>
          <w:rFonts w:ascii="Times" w:eastAsia="Times New Roman" w:hAnsi="Times" w:cs="Times New Roman"/>
          <w:sz w:val="20"/>
          <w:szCs w:val="20"/>
        </w:rPr>
        <w:t>.</w:t>
      </w:r>
    </w:p>
    <w:p w14:paraId="2C3EEE10" w14:textId="77777777" w:rsidR="00967408" w:rsidRPr="00967408" w:rsidRDefault="00967408" w:rsidP="00967408">
      <w:pPr>
        <w:numPr>
          <w:ilvl w:val="0"/>
          <w:numId w:val="1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Follow the Authorization Code validation rules in </w:t>
      </w:r>
      <w:hyperlink r:id="rId406" w:anchor="CodeValidation" w:history="1">
        <w:r w:rsidRPr="00967408">
          <w:rPr>
            <w:rFonts w:ascii="Times" w:eastAsia="Times New Roman" w:hAnsi="Times" w:cs="Times New Roman"/>
            <w:color w:val="0000FF"/>
            <w:sz w:val="20"/>
            <w:szCs w:val="20"/>
            <w:u w:val="single"/>
          </w:rPr>
          <w:t>Section 2.3.2.10</w:t>
        </w:r>
      </w:hyperlink>
      <w:r w:rsidRPr="00967408">
        <w:rPr>
          <w:rFonts w:ascii="Times" w:eastAsia="Times New Roman" w:hAnsi="Times" w:cs="Times New Roman"/>
          <w:sz w:val="20"/>
          <w:szCs w:val="20"/>
        </w:rPr>
        <w:t xml:space="preserve"> when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used is </w:t>
      </w:r>
      <w:r w:rsidRPr="00967408">
        <w:rPr>
          <w:rFonts w:ascii="Courier" w:hAnsi="Courier" w:cs="Courier"/>
          <w:sz w:val="20"/>
          <w:szCs w:val="20"/>
        </w:rPr>
        <w:t>code id_token</w:t>
      </w:r>
      <w:r w:rsidRPr="00967408">
        <w:rPr>
          <w:rFonts w:ascii="Times" w:eastAsia="Times New Roman" w:hAnsi="Times" w:cs="Times New Roman"/>
          <w:sz w:val="20"/>
          <w:szCs w:val="20"/>
        </w:rPr>
        <w:t xml:space="preserve">, </w:t>
      </w:r>
      <w:r w:rsidRPr="00967408">
        <w:rPr>
          <w:rFonts w:ascii="Courier" w:hAnsi="Courier" w:cs="Courier"/>
          <w:sz w:val="20"/>
          <w:szCs w:val="20"/>
        </w:rPr>
        <w:t>code token</w:t>
      </w:r>
      <w:r w:rsidRPr="00967408">
        <w:rPr>
          <w:rFonts w:ascii="Times" w:eastAsia="Times New Roman" w:hAnsi="Times" w:cs="Times New Roman"/>
          <w:sz w:val="20"/>
          <w:szCs w:val="20"/>
        </w:rPr>
        <w:t xml:space="preserve">, or </w:t>
      </w:r>
      <w:r w:rsidRPr="00967408">
        <w:rPr>
          <w:rFonts w:ascii="Courier" w:hAnsi="Courier" w:cs="Courier"/>
          <w:sz w:val="20"/>
          <w:szCs w:val="20"/>
        </w:rPr>
        <w:t>code id_token token</w:t>
      </w:r>
      <w:r w:rsidRPr="00967408">
        <w:rPr>
          <w:rFonts w:ascii="Times" w:eastAsia="Times New Roman" w:hAnsi="Times" w:cs="Times New Roman"/>
          <w:sz w:val="20"/>
          <w:szCs w:val="20"/>
        </w:rPr>
        <w:t>.</w:t>
      </w:r>
    </w:p>
    <w:p w14:paraId="053F961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07" w:anchor="rfc.section.2.3.2.9" w:history="1">
        <w:r w:rsidR="00967408" w:rsidRPr="00967408">
          <w:rPr>
            <w:rFonts w:ascii="Times" w:eastAsia="Times New Roman" w:hAnsi="Times" w:cs="Times New Roman"/>
            <w:b/>
            <w:bCs/>
            <w:color w:val="0000FF"/>
            <w:kern w:val="36"/>
            <w:sz w:val="48"/>
            <w:szCs w:val="48"/>
            <w:u w:val="single"/>
          </w:rPr>
          <w:t>2.3.2.9.</w:t>
        </w:r>
      </w:hyperlink>
      <w:r w:rsidR="00967408" w:rsidRPr="00967408">
        <w:rPr>
          <w:rFonts w:ascii="Times" w:eastAsia="Times New Roman" w:hAnsi="Times" w:cs="Times New Roman"/>
          <w:b/>
          <w:bCs/>
          <w:kern w:val="36"/>
          <w:sz w:val="48"/>
          <w:szCs w:val="48"/>
        </w:rPr>
        <w:t xml:space="preserve"> </w:t>
      </w:r>
      <w:hyperlink r:id="rId408" w:anchor="HybridTokenValidation" w:history="1">
        <w:r w:rsidR="00967408" w:rsidRPr="00967408">
          <w:rPr>
            <w:rFonts w:ascii="Times" w:eastAsia="Times New Roman" w:hAnsi="Times" w:cs="Times New Roman"/>
            <w:b/>
            <w:bCs/>
            <w:color w:val="0000FF"/>
            <w:kern w:val="36"/>
            <w:sz w:val="48"/>
            <w:szCs w:val="48"/>
            <w:u w:val="single"/>
          </w:rPr>
          <w:t>Access Token Validation</w:t>
        </w:r>
      </w:hyperlink>
    </w:p>
    <w:p w14:paraId="736E6FC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Access Tokens returned from the Authorization Endpoint are validated in the same manner as for the Implicit Flow, as defined in </w:t>
      </w:r>
      <w:hyperlink r:id="rId409" w:anchor="ImplicitTokenValidation" w:history="1">
        <w:r w:rsidRPr="00967408">
          <w:rPr>
            <w:rFonts w:ascii="Times" w:hAnsi="Times" w:cs="Times New Roman"/>
            <w:color w:val="0000FF"/>
            <w:sz w:val="20"/>
            <w:szCs w:val="20"/>
            <w:u w:val="single"/>
          </w:rPr>
          <w:t>Section 2.2.2.9</w:t>
        </w:r>
      </w:hyperlink>
      <w:r w:rsidRPr="00967408">
        <w:rPr>
          <w:rFonts w:ascii="Times" w:hAnsi="Times" w:cs="Times New Roman"/>
          <w:sz w:val="20"/>
          <w:szCs w:val="20"/>
        </w:rPr>
        <w:t>.</w:t>
      </w:r>
    </w:p>
    <w:p w14:paraId="6EC3540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10" w:anchor="rfc.section.2.3.2.10" w:history="1">
        <w:r w:rsidR="00967408" w:rsidRPr="00967408">
          <w:rPr>
            <w:rFonts w:ascii="Times" w:eastAsia="Times New Roman" w:hAnsi="Times" w:cs="Times New Roman"/>
            <w:b/>
            <w:bCs/>
            <w:color w:val="0000FF"/>
            <w:kern w:val="36"/>
            <w:sz w:val="48"/>
            <w:szCs w:val="48"/>
            <w:u w:val="single"/>
          </w:rPr>
          <w:t>2.3.2.10.</w:t>
        </w:r>
      </w:hyperlink>
      <w:r w:rsidR="00967408" w:rsidRPr="00967408">
        <w:rPr>
          <w:rFonts w:ascii="Times" w:eastAsia="Times New Roman" w:hAnsi="Times" w:cs="Times New Roman"/>
          <w:b/>
          <w:bCs/>
          <w:kern w:val="36"/>
          <w:sz w:val="48"/>
          <w:szCs w:val="48"/>
        </w:rPr>
        <w:t xml:space="preserve"> </w:t>
      </w:r>
      <w:hyperlink r:id="rId411" w:anchor="CodeValidation" w:history="1">
        <w:r w:rsidR="00967408" w:rsidRPr="00967408">
          <w:rPr>
            <w:rFonts w:ascii="Times" w:eastAsia="Times New Roman" w:hAnsi="Times" w:cs="Times New Roman"/>
            <w:b/>
            <w:bCs/>
            <w:color w:val="0000FF"/>
            <w:kern w:val="36"/>
            <w:sz w:val="48"/>
            <w:szCs w:val="48"/>
            <w:u w:val="single"/>
          </w:rPr>
          <w:t>Code Validation</w:t>
        </w:r>
      </w:hyperlink>
    </w:p>
    <w:p w14:paraId="567B5A7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To validate an Authorization Code issued from the Authorization Endpoint with an ID Token, the Client SHOULD do the following:</w:t>
      </w:r>
    </w:p>
    <w:p w14:paraId="554B9EC4" w14:textId="77777777" w:rsidR="00967408" w:rsidRPr="00967408" w:rsidRDefault="00967408" w:rsidP="00967408">
      <w:pPr>
        <w:numPr>
          <w:ilvl w:val="0"/>
          <w:numId w:val="16"/>
        </w:numPr>
        <w:spacing w:before="100" w:beforeAutospacing="1" w:after="100" w:afterAutospacing="1"/>
        <w:rPr>
          <w:rFonts w:ascii="Times" w:eastAsia="Times New Roman" w:hAnsi="Times" w:cs="Times New Roman"/>
          <w:sz w:val="20"/>
          <w:szCs w:val="20"/>
        </w:rPr>
      </w:pPr>
      <w:commentRangeStart w:id="167"/>
      <w:r w:rsidRPr="00967408">
        <w:rPr>
          <w:rFonts w:ascii="Times" w:eastAsia="Times New Roman" w:hAnsi="Times" w:cs="Times New Roman"/>
          <w:sz w:val="20"/>
          <w:szCs w:val="20"/>
        </w:rPr>
        <w:t xml:space="preserve">Hash the octets of the ASCII representation of the </w:t>
      </w:r>
      <w:r w:rsidRPr="00967408">
        <w:rPr>
          <w:rFonts w:ascii="Courier" w:hAnsi="Courier" w:cs="Courier"/>
          <w:sz w:val="20"/>
          <w:szCs w:val="20"/>
        </w:rPr>
        <w:t>code</w:t>
      </w:r>
      <w:r w:rsidRPr="00967408">
        <w:rPr>
          <w:rFonts w:ascii="Times" w:eastAsia="Times New Roman" w:hAnsi="Times" w:cs="Times New Roman"/>
          <w:sz w:val="20"/>
          <w:szCs w:val="20"/>
        </w:rPr>
        <w:t xml:space="preserve"> with the hash algorithm specified in </w:t>
      </w:r>
      <w:hyperlink r:id="rId412"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[JWA]</w:t>
      </w:r>
      <w:r w:rsidRPr="00967408">
        <w:rPr>
          <w:rFonts w:ascii="Times" w:eastAsia="Times New Roman" w:hAnsi="Times" w:cs="Times New Roman"/>
          <w:sz w:val="20"/>
          <w:szCs w:val="20"/>
        </w:rPr>
        <w:t xml:space="preserve"> for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in the ID Token's </w:t>
      </w:r>
      <w:hyperlink r:id="rId413"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header.</w:t>
      </w:r>
      <w:commentRangeEnd w:id="167"/>
      <w:r w:rsidR="00BA09DA">
        <w:rPr>
          <w:rStyle w:val="CommentReference"/>
        </w:rPr>
        <w:commentReference w:id="167"/>
      </w:r>
    </w:p>
    <w:p w14:paraId="51169CDE" w14:textId="77777777" w:rsidR="00967408" w:rsidRPr="00967408" w:rsidRDefault="00967408" w:rsidP="00967408">
      <w:pPr>
        <w:numPr>
          <w:ilvl w:val="0"/>
          <w:numId w:val="1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Take the left-most half of the hash and base64url encode it.</w:t>
      </w:r>
    </w:p>
    <w:p w14:paraId="6B8CDE6B" w14:textId="77777777" w:rsidR="00967408" w:rsidRPr="00967408" w:rsidRDefault="00967408" w:rsidP="00967408">
      <w:pPr>
        <w:numPr>
          <w:ilvl w:val="0"/>
          <w:numId w:val="1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value of </w:t>
      </w:r>
      <w:r w:rsidRPr="00967408">
        <w:rPr>
          <w:rFonts w:ascii="Courier" w:hAnsi="Courier" w:cs="Courier"/>
          <w:sz w:val="20"/>
          <w:szCs w:val="20"/>
        </w:rPr>
        <w:t>c_hash</w:t>
      </w:r>
      <w:r w:rsidRPr="00967408">
        <w:rPr>
          <w:rFonts w:ascii="Times" w:eastAsia="Times New Roman" w:hAnsi="Times" w:cs="Times New Roman"/>
          <w:sz w:val="20"/>
          <w:szCs w:val="20"/>
        </w:rPr>
        <w:t xml:space="preserve"> in the ID Token MUST match the value produced in the previous step if </w:t>
      </w:r>
      <w:r w:rsidRPr="00967408">
        <w:rPr>
          <w:rFonts w:ascii="Courier" w:hAnsi="Courier" w:cs="Courier"/>
          <w:sz w:val="20"/>
          <w:szCs w:val="20"/>
        </w:rPr>
        <w:t>c_hash</w:t>
      </w:r>
      <w:r w:rsidRPr="00967408">
        <w:rPr>
          <w:rFonts w:ascii="Times" w:eastAsia="Times New Roman" w:hAnsi="Times" w:cs="Times New Roman"/>
          <w:sz w:val="20"/>
          <w:szCs w:val="20"/>
        </w:rPr>
        <w:t xml:space="preserve"> is present in the ID Token.</w:t>
      </w:r>
    </w:p>
    <w:p w14:paraId="163D8CA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14" w:anchor="rfc.section.2.3.2.11" w:history="1">
        <w:r w:rsidR="00967408" w:rsidRPr="00967408">
          <w:rPr>
            <w:rFonts w:ascii="Times" w:eastAsia="Times New Roman" w:hAnsi="Times" w:cs="Times New Roman"/>
            <w:b/>
            <w:bCs/>
            <w:color w:val="0000FF"/>
            <w:kern w:val="36"/>
            <w:sz w:val="48"/>
            <w:szCs w:val="48"/>
            <w:u w:val="single"/>
          </w:rPr>
          <w:t>2.3.2.11.</w:t>
        </w:r>
      </w:hyperlink>
      <w:r w:rsidR="00967408" w:rsidRPr="00967408">
        <w:rPr>
          <w:rFonts w:ascii="Times" w:eastAsia="Times New Roman" w:hAnsi="Times" w:cs="Times New Roman"/>
          <w:b/>
          <w:bCs/>
          <w:kern w:val="36"/>
          <w:sz w:val="48"/>
          <w:szCs w:val="48"/>
        </w:rPr>
        <w:t xml:space="preserve"> </w:t>
      </w:r>
      <w:hyperlink r:id="rId415" w:anchor="HybridIDToken" w:history="1">
        <w:r w:rsidR="00967408" w:rsidRPr="00967408">
          <w:rPr>
            <w:rFonts w:ascii="Times" w:eastAsia="Times New Roman" w:hAnsi="Times" w:cs="Times New Roman"/>
            <w:b/>
            <w:bCs/>
            <w:color w:val="0000FF"/>
            <w:kern w:val="36"/>
            <w:sz w:val="48"/>
            <w:szCs w:val="48"/>
            <w:u w:val="single"/>
          </w:rPr>
          <w:t>ID Token</w:t>
        </w:r>
      </w:hyperlink>
    </w:p>
    <w:p w14:paraId="524AD8E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contents of the ID Token returned from the Authorization Endpoint are the same as for the Implicit Flow, as defined in </w:t>
      </w:r>
      <w:hyperlink r:id="rId416" w:anchor="ImplicitIDToken" w:history="1">
        <w:r w:rsidRPr="00967408">
          <w:rPr>
            <w:rFonts w:ascii="Times" w:hAnsi="Times" w:cs="Times New Roman"/>
            <w:color w:val="0000FF"/>
            <w:sz w:val="20"/>
            <w:szCs w:val="20"/>
            <w:u w:val="single"/>
          </w:rPr>
          <w:t>Section 2.2.2.10</w:t>
        </w:r>
      </w:hyperlink>
      <w:r w:rsidRPr="00967408">
        <w:rPr>
          <w:rFonts w:ascii="Times" w:hAnsi="Times" w:cs="Times New Roman"/>
          <w:sz w:val="20"/>
          <w:szCs w:val="20"/>
        </w:rPr>
        <w:t>, with the exception of the differences specified in this section.</w:t>
      </w:r>
    </w:p>
    <w:p w14:paraId="1C712DF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requirements for using the following Claims are as follows when using the Hybrid Flow:</w:t>
      </w:r>
    </w:p>
    <w:p w14:paraId="3CFDB1E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nonce</w:t>
      </w:r>
    </w:p>
    <w:p w14:paraId="6B9EBBD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String value used to associate a Client session with an ID Token, and to mitigate replay attacks. The value is passed through unmodified from the Authentication Request to the ID Token. Clients MUST verify that the </w:t>
      </w:r>
      <w:r w:rsidRPr="00967408">
        <w:rPr>
          <w:rFonts w:ascii="Courier" w:hAnsi="Courier" w:cs="Courier"/>
          <w:sz w:val="20"/>
          <w:szCs w:val="20"/>
        </w:rPr>
        <w:t>nonce</w:t>
      </w:r>
      <w:r w:rsidRPr="00967408">
        <w:rPr>
          <w:rFonts w:ascii="Times" w:eastAsia="Times New Roman" w:hAnsi="Times" w:cs="Times New Roman"/>
          <w:sz w:val="20"/>
          <w:szCs w:val="20"/>
        </w:rPr>
        <w:t xml:space="preserve"> Claim Value is equal to the value of the </w:t>
      </w:r>
      <w:r w:rsidRPr="00967408">
        <w:rPr>
          <w:rFonts w:ascii="Courier" w:hAnsi="Courier" w:cs="Courier"/>
          <w:sz w:val="20"/>
          <w:szCs w:val="20"/>
        </w:rPr>
        <w:t>nonce</w:t>
      </w:r>
      <w:r w:rsidRPr="00967408">
        <w:rPr>
          <w:rFonts w:ascii="Times" w:eastAsia="Times New Roman" w:hAnsi="Times" w:cs="Times New Roman"/>
          <w:sz w:val="20"/>
          <w:szCs w:val="20"/>
        </w:rPr>
        <w:t xml:space="preserve"> parameter sent in the Authentication Request. Authorization Servers MUST include a </w:t>
      </w:r>
      <w:r w:rsidRPr="00967408">
        <w:rPr>
          <w:rFonts w:ascii="Courier" w:hAnsi="Courier" w:cs="Courier"/>
          <w:sz w:val="20"/>
          <w:szCs w:val="20"/>
        </w:rPr>
        <w:t>nonce</w:t>
      </w:r>
      <w:r w:rsidRPr="00967408">
        <w:rPr>
          <w:rFonts w:ascii="Times" w:eastAsia="Times New Roman" w:hAnsi="Times" w:cs="Times New Roman"/>
          <w:sz w:val="20"/>
          <w:szCs w:val="20"/>
        </w:rPr>
        <w:t xml:space="preserve"> Claim in the ID Token with the Claim Value being the nonce value sent in the Authentication Request. Use of the nonce is REQUIRED when using the Hybrid Flow.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 is a case sensitive string.</w:t>
      </w:r>
    </w:p>
    <w:p w14:paraId="4399078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at_hash</w:t>
      </w:r>
    </w:p>
    <w:p w14:paraId="60C30A47" w14:textId="77777777" w:rsidR="00967408" w:rsidRPr="00967408" w:rsidRDefault="00967408" w:rsidP="00967408">
      <w:pPr>
        <w:ind w:left="720"/>
        <w:rPr>
          <w:rFonts w:ascii="Times" w:eastAsia="Times New Roman" w:hAnsi="Times" w:cs="Times New Roman"/>
          <w:sz w:val="20"/>
          <w:szCs w:val="20"/>
        </w:rPr>
      </w:pPr>
      <w:commentRangeStart w:id="168"/>
      <w:r w:rsidRPr="00967408">
        <w:rPr>
          <w:rFonts w:ascii="Times" w:eastAsia="Times New Roman" w:hAnsi="Times" w:cs="Times New Roman"/>
          <w:sz w:val="20"/>
          <w:szCs w:val="20"/>
        </w:rPr>
        <w:t>OPTIONAL or REQUIRED</w:t>
      </w:r>
      <w:commentRangeEnd w:id="168"/>
      <w:r w:rsidR="00BA09DA">
        <w:rPr>
          <w:rStyle w:val="CommentReference"/>
        </w:rPr>
        <w:commentReference w:id="168"/>
      </w:r>
      <w:r w:rsidRPr="00967408">
        <w:rPr>
          <w:rFonts w:ascii="Times" w:eastAsia="Times New Roman" w:hAnsi="Times" w:cs="Times New Roman"/>
          <w:sz w:val="20"/>
          <w:szCs w:val="20"/>
        </w:rPr>
        <w:t xml:space="preserve">. Access Token hash value. Its value is the base64url encoding of the left-most half of the hash of the octets of the ASCII representation of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value, where the hash algorithm used is the hash algorithm used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ID Token's </w:t>
      </w:r>
      <w:hyperlink r:id="rId417"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header. For instance, if the </w:t>
      </w:r>
      <w:r w:rsidRPr="00967408">
        <w:rPr>
          <w:rFonts w:ascii="Courier" w:hAnsi="Courier" w:cs="Courier"/>
          <w:sz w:val="20"/>
          <w:szCs w:val="20"/>
        </w:rPr>
        <w:t>alg</w:t>
      </w:r>
      <w:r w:rsidRPr="00967408">
        <w:rPr>
          <w:rFonts w:ascii="Times" w:eastAsia="Times New Roman" w:hAnsi="Times" w:cs="Times New Roman"/>
          <w:sz w:val="20"/>
          <w:szCs w:val="20"/>
        </w:rPr>
        <w:t xml:space="preserve"> is </w:t>
      </w:r>
      <w:r w:rsidRPr="00967408">
        <w:rPr>
          <w:rFonts w:ascii="Courier" w:hAnsi="Courier" w:cs="Courier"/>
          <w:sz w:val="20"/>
          <w:szCs w:val="20"/>
        </w:rPr>
        <w:t>RS256</w:t>
      </w:r>
      <w:r w:rsidRPr="00967408">
        <w:rPr>
          <w:rFonts w:ascii="Times" w:eastAsia="Times New Roman" w:hAnsi="Times" w:cs="Times New Roman"/>
          <w:sz w:val="20"/>
          <w:szCs w:val="20"/>
        </w:rPr>
        <w:t xml:space="preserve">, hash the </w:t>
      </w:r>
      <w:r w:rsidRPr="00967408">
        <w:rPr>
          <w:rFonts w:ascii="Courier" w:hAnsi="Courier" w:cs="Courier"/>
          <w:sz w:val="20"/>
          <w:szCs w:val="20"/>
        </w:rPr>
        <w:t>access_token</w:t>
      </w:r>
      <w:r w:rsidRPr="00967408">
        <w:rPr>
          <w:rFonts w:ascii="Times" w:eastAsia="Times New Roman" w:hAnsi="Times" w:cs="Times New Roman"/>
          <w:sz w:val="20"/>
          <w:szCs w:val="20"/>
        </w:rPr>
        <w:t xml:space="preserve"> value with SHA-256, then take the left-most 128 bits and base64url encode them. The </w:t>
      </w:r>
      <w:r w:rsidRPr="00967408">
        <w:rPr>
          <w:rFonts w:ascii="Courier" w:hAnsi="Courier" w:cs="Courier"/>
          <w:sz w:val="20"/>
          <w:szCs w:val="20"/>
        </w:rPr>
        <w:t>at_hash</w:t>
      </w:r>
      <w:r w:rsidRPr="00967408">
        <w:rPr>
          <w:rFonts w:ascii="Times" w:eastAsia="Times New Roman" w:hAnsi="Times" w:cs="Times New Roman"/>
          <w:sz w:val="20"/>
          <w:szCs w:val="20"/>
        </w:rPr>
        <w:t xml:space="preserve"> value is a case sensitive string.</w:t>
      </w:r>
    </w:p>
    <w:p w14:paraId="356E3B2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If the ID Token is issued from the Authorization Endpoint with an </w:t>
      </w:r>
      <w:r w:rsidRPr="00967408">
        <w:rPr>
          <w:rFonts w:ascii="Courier" w:hAnsi="Courier" w:cs="Courier"/>
          <w:sz w:val="20"/>
          <w:szCs w:val="20"/>
        </w:rPr>
        <w:t>access_token</w:t>
      </w:r>
      <w:r w:rsidRPr="00967408">
        <w:rPr>
          <w:rFonts w:ascii="Times" w:eastAsia="Times New Roman" w:hAnsi="Times" w:cs="Times New Roman"/>
          <w:sz w:val="20"/>
          <w:szCs w:val="20"/>
        </w:rPr>
        <w:t xml:space="preserve">, which is the case with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w:t>
      </w:r>
      <w:r w:rsidRPr="00967408">
        <w:rPr>
          <w:rFonts w:ascii="Courier" w:hAnsi="Courier" w:cs="Courier"/>
          <w:sz w:val="20"/>
          <w:szCs w:val="20"/>
        </w:rPr>
        <w:t>code id_token token</w:t>
      </w:r>
      <w:r w:rsidRPr="00967408">
        <w:rPr>
          <w:rFonts w:ascii="Times" w:eastAsia="Times New Roman" w:hAnsi="Times" w:cs="Times New Roman"/>
          <w:sz w:val="20"/>
          <w:szCs w:val="20"/>
        </w:rPr>
        <w:t>, this is REQUIRED.</w:t>
      </w:r>
    </w:p>
    <w:p w14:paraId="60DF4C0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c_hash</w:t>
      </w:r>
    </w:p>
    <w:p w14:paraId="7175CAF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or REQUIRED. Code hash value. Its value is the base64url encoding of the left-most half of the hash of the octets of the ASCII representation of the </w:t>
      </w:r>
      <w:r w:rsidRPr="00967408">
        <w:rPr>
          <w:rFonts w:ascii="Courier" w:hAnsi="Courier" w:cs="Courier"/>
          <w:sz w:val="20"/>
          <w:szCs w:val="20"/>
        </w:rPr>
        <w:t>code</w:t>
      </w:r>
      <w:r w:rsidRPr="00967408">
        <w:rPr>
          <w:rFonts w:ascii="Times" w:eastAsia="Times New Roman" w:hAnsi="Times" w:cs="Times New Roman"/>
          <w:sz w:val="20"/>
          <w:szCs w:val="20"/>
        </w:rPr>
        <w:t xml:space="preserve"> value, where the hash algorithm used is the hash algorithm used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ID Token's </w:t>
      </w:r>
      <w:hyperlink r:id="rId418"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header. For instance, if the </w:t>
      </w:r>
      <w:r w:rsidRPr="00967408">
        <w:rPr>
          <w:rFonts w:ascii="Courier" w:hAnsi="Courier" w:cs="Courier"/>
          <w:sz w:val="20"/>
          <w:szCs w:val="20"/>
        </w:rPr>
        <w:t>alg</w:t>
      </w:r>
      <w:r w:rsidRPr="00967408">
        <w:rPr>
          <w:rFonts w:ascii="Times" w:eastAsia="Times New Roman" w:hAnsi="Times" w:cs="Times New Roman"/>
          <w:sz w:val="20"/>
          <w:szCs w:val="20"/>
        </w:rPr>
        <w:t xml:space="preserve"> is </w:t>
      </w:r>
      <w:r w:rsidRPr="00967408">
        <w:rPr>
          <w:rFonts w:ascii="Courier" w:hAnsi="Courier" w:cs="Courier"/>
          <w:sz w:val="20"/>
          <w:szCs w:val="20"/>
        </w:rPr>
        <w:t>HS512</w:t>
      </w:r>
      <w:r w:rsidRPr="00967408">
        <w:rPr>
          <w:rFonts w:ascii="Times" w:eastAsia="Times New Roman" w:hAnsi="Times" w:cs="Times New Roman"/>
          <w:sz w:val="20"/>
          <w:szCs w:val="20"/>
        </w:rPr>
        <w:t xml:space="preserve">, hash the </w:t>
      </w:r>
      <w:r w:rsidRPr="00967408">
        <w:rPr>
          <w:rFonts w:ascii="Courier" w:hAnsi="Courier" w:cs="Courier"/>
          <w:sz w:val="20"/>
          <w:szCs w:val="20"/>
        </w:rPr>
        <w:t>code</w:t>
      </w:r>
      <w:r w:rsidRPr="00967408">
        <w:rPr>
          <w:rFonts w:ascii="Times" w:eastAsia="Times New Roman" w:hAnsi="Times" w:cs="Times New Roman"/>
          <w:sz w:val="20"/>
          <w:szCs w:val="20"/>
        </w:rPr>
        <w:t xml:space="preserve"> value with SHA-512, then take the left-most 256 bits and base64url encode them. The </w:t>
      </w:r>
      <w:r w:rsidRPr="00967408">
        <w:rPr>
          <w:rFonts w:ascii="Courier" w:hAnsi="Courier" w:cs="Courier"/>
          <w:sz w:val="20"/>
          <w:szCs w:val="20"/>
        </w:rPr>
        <w:t>c_hash</w:t>
      </w:r>
      <w:r w:rsidRPr="00967408">
        <w:rPr>
          <w:rFonts w:ascii="Times" w:eastAsia="Times New Roman" w:hAnsi="Times" w:cs="Times New Roman"/>
          <w:sz w:val="20"/>
          <w:szCs w:val="20"/>
        </w:rPr>
        <w:t xml:space="preserve"> value is a case sensitive string.</w:t>
      </w:r>
    </w:p>
    <w:p w14:paraId="4EF7642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If the ID Token is issued from the Authorization Endpoint with a </w:t>
      </w:r>
      <w:r w:rsidRPr="00967408">
        <w:rPr>
          <w:rFonts w:ascii="Courier" w:hAnsi="Courier" w:cs="Courier"/>
          <w:sz w:val="20"/>
          <w:szCs w:val="20"/>
        </w:rPr>
        <w:t>code</w:t>
      </w:r>
      <w:r w:rsidRPr="00967408">
        <w:rPr>
          <w:rFonts w:ascii="Times" w:eastAsia="Times New Roman" w:hAnsi="Times" w:cs="Times New Roman"/>
          <w:sz w:val="20"/>
          <w:szCs w:val="20"/>
        </w:rPr>
        <w:t xml:space="preserve">, which is the case with the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values </w:t>
      </w:r>
      <w:r w:rsidRPr="00967408">
        <w:rPr>
          <w:rFonts w:ascii="Courier" w:hAnsi="Courier" w:cs="Courier"/>
          <w:sz w:val="20"/>
          <w:szCs w:val="20"/>
        </w:rPr>
        <w:t>code id_token</w:t>
      </w:r>
      <w:r w:rsidRPr="00967408">
        <w:rPr>
          <w:rFonts w:ascii="Times" w:eastAsia="Times New Roman" w:hAnsi="Times" w:cs="Times New Roman"/>
          <w:sz w:val="20"/>
          <w:szCs w:val="20"/>
        </w:rPr>
        <w:t xml:space="preserve"> and </w:t>
      </w:r>
      <w:r w:rsidRPr="00967408">
        <w:rPr>
          <w:rFonts w:ascii="Courier" w:hAnsi="Courier" w:cs="Courier"/>
          <w:sz w:val="20"/>
          <w:szCs w:val="20"/>
        </w:rPr>
        <w:t>code id_token token</w:t>
      </w:r>
      <w:r w:rsidRPr="00967408">
        <w:rPr>
          <w:rFonts w:ascii="Times" w:eastAsia="Times New Roman" w:hAnsi="Times" w:cs="Times New Roman"/>
          <w:sz w:val="20"/>
          <w:szCs w:val="20"/>
        </w:rPr>
        <w:t>, this is REQUIRED.</w:t>
      </w:r>
    </w:p>
    <w:p w14:paraId="03CB1075"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19" w:anchor="rfc.section.2.3.2.12" w:history="1">
        <w:r w:rsidR="00967408" w:rsidRPr="00967408">
          <w:rPr>
            <w:rFonts w:ascii="Times" w:eastAsia="Times New Roman" w:hAnsi="Times" w:cs="Times New Roman"/>
            <w:b/>
            <w:bCs/>
            <w:color w:val="0000FF"/>
            <w:kern w:val="36"/>
            <w:sz w:val="48"/>
            <w:szCs w:val="48"/>
            <w:u w:val="single"/>
          </w:rPr>
          <w:t>2.3.2.12.</w:t>
        </w:r>
      </w:hyperlink>
      <w:r w:rsidR="00967408" w:rsidRPr="00967408">
        <w:rPr>
          <w:rFonts w:ascii="Times" w:eastAsia="Times New Roman" w:hAnsi="Times" w:cs="Times New Roman"/>
          <w:b/>
          <w:bCs/>
          <w:kern w:val="36"/>
          <w:sz w:val="48"/>
          <w:szCs w:val="48"/>
        </w:rPr>
        <w:t xml:space="preserve"> </w:t>
      </w:r>
      <w:hyperlink r:id="rId420" w:anchor="HybridIDTValidation" w:history="1">
        <w:r w:rsidR="00967408" w:rsidRPr="00967408">
          <w:rPr>
            <w:rFonts w:ascii="Times" w:eastAsia="Times New Roman" w:hAnsi="Times" w:cs="Times New Roman"/>
            <w:b/>
            <w:bCs/>
            <w:color w:val="0000FF"/>
            <w:kern w:val="36"/>
            <w:sz w:val="48"/>
            <w:szCs w:val="48"/>
            <w:u w:val="single"/>
          </w:rPr>
          <w:t>ID Token Validation</w:t>
        </w:r>
      </w:hyperlink>
    </w:p>
    <w:p w14:paraId="2043008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contents of the ID Token returned from the Authorization Endpoint MUST be validated in the same manner as for the Implicit Flow, as defined in </w:t>
      </w:r>
      <w:hyperlink r:id="rId421" w:anchor="ImplicitIDTValidation" w:history="1">
        <w:r w:rsidRPr="00967408">
          <w:rPr>
            <w:rFonts w:ascii="Times" w:hAnsi="Times" w:cs="Times New Roman"/>
            <w:color w:val="0000FF"/>
            <w:sz w:val="20"/>
            <w:szCs w:val="20"/>
            <w:u w:val="single"/>
          </w:rPr>
          <w:t>Section 2.2.2.11</w:t>
        </w:r>
      </w:hyperlink>
      <w:r w:rsidRPr="00967408">
        <w:rPr>
          <w:rFonts w:ascii="Times" w:hAnsi="Times" w:cs="Times New Roman"/>
          <w:sz w:val="20"/>
          <w:szCs w:val="20"/>
        </w:rPr>
        <w:t>.</w:t>
      </w:r>
    </w:p>
    <w:p w14:paraId="4577A1A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22" w:anchor="rfc.section.2.3.3" w:history="1">
        <w:r w:rsidR="00967408" w:rsidRPr="00967408">
          <w:rPr>
            <w:rFonts w:ascii="Times" w:eastAsia="Times New Roman" w:hAnsi="Times" w:cs="Times New Roman"/>
            <w:b/>
            <w:bCs/>
            <w:color w:val="0000FF"/>
            <w:kern w:val="36"/>
            <w:sz w:val="48"/>
            <w:szCs w:val="48"/>
            <w:u w:val="single"/>
          </w:rPr>
          <w:t>2.3.3.</w:t>
        </w:r>
      </w:hyperlink>
      <w:r w:rsidR="00967408" w:rsidRPr="00967408">
        <w:rPr>
          <w:rFonts w:ascii="Times" w:eastAsia="Times New Roman" w:hAnsi="Times" w:cs="Times New Roman"/>
          <w:b/>
          <w:bCs/>
          <w:kern w:val="36"/>
          <w:sz w:val="48"/>
          <w:szCs w:val="48"/>
        </w:rPr>
        <w:t xml:space="preserve"> </w:t>
      </w:r>
      <w:hyperlink r:id="rId423" w:anchor="HybridTokenEndpoint" w:history="1">
        <w:r w:rsidR="00967408" w:rsidRPr="00967408">
          <w:rPr>
            <w:rFonts w:ascii="Times" w:eastAsia="Times New Roman" w:hAnsi="Times" w:cs="Times New Roman"/>
            <w:b/>
            <w:bCs/>
            <w:color w:val="0000FF"/>
            <w:kern w:val="36"/>
            <w:sz w:val="48"/>
            <w:szCs w:val="48"/>
            <w:u w:val="single"/>
          </w:rPr>
          <w:t>Token Endpoint</w:t>
        </w:r>
      </w:hyperlink>
    </w:p>
    <w:p w14:paraId="1980FAA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Token Endpoint is used in the same manner as for the Authorization Code Flow, as defined in </w:t>
      </w:r>
      <w:hyperlink r:id="rId424" w:anchor="TokenEndpoint" w:history="1">
        <w:r w:rsidRPr="00967408">
          <w:rPr>
            <w:rFonts w:ascii="Times" w:hAnsi="Times" w:cs="Times New Roman"/>
            <w:color w:val="0000FF"/>
            <w:sz w:val="20"/>
            <w:szCs w:val="20"/>
            <w:u w:val="single"/>
          </w:rPr>
          <w:t>Section 2.1.3</w:t>
        </w:r>
      </w:hyperlink>
      <w:r w:rsidRPr="00967408">
        <w:rPr>
          <w:rFonts w:ascii="Times" w:hAnsi="Times" w:cs="Times New Roman"/>
          <w:sz w:val="20"/>
          <w:szCs w:val="20"/>
        </w:rPr>
        <w:t>, with the exception of the differences specified in this section.</w:t>
      </w:r>
    </w:p>
    <w:p w14:paraId="041DA07C"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25" w:anchor="rfc.section.2.3.3.1" w:history="1">
        <w:r w:rsidR="00967408" w:rsidRPr="00967408">
          <w:rPr>
            <w:rFonts w:ascii="Times" w:eastAsia="Times New Roman" w:hAnsi="Times" w:cs="Times New Roman"/>
            <w:b/>
            <w:bCs/>
            <w:color w:val="0000FF"/>
            <w:kern w:val="36"/>
            <w:sz w:val="48"/>
            <w:szCs w:val="48"/>
            <w:u w:val="single"/>
          </w:rPr>
          <w:t>2.3.3.1.</w:t>
        </w:r>
      </w:hyperlink>
      <w:r w:rsidR="00967408" w:rsidRPr="00967408">
        <w:rPr>
          <w:rFonts w:ascii="Times" w:eastAsia="Times New Roman" w:hAnsi="Times" w:cs="Times New Roman"/>
          <w:b/>
          <w:bCs/>
          <w:kern w:val="36"/>
          <w:sz w:val="48"/>
          <w:szCs w:val="48"/>
        </w:rPr>
        <w:t xml:space="preserve"> </w:t>
      </w:r>
      <w:hyperlink r:id="rId426" w:anchor="HybridTokenRequest" w:history="1">
        <w:r w:rsidR="00967408" w:rsidRPr="00967408">
          <w:rPr>
            <w:rFonts w:ascii="Times" w:eastAsia="Times New Roman" w:hAnsi="Times" w:cs="Times New Roman"/>
            <w:b/>
            <w:bCs/>
            <w:color w:val="0000FF"/>
            <w:kern w:val="36"/>
            <w:sz w:val="48"/>
            <w:szCs w:val="48"/>
            <w:u w:val="single"/>
          </w:rPr>
          <w:t>Token Request</w:t>
        </w:r>
      </w:hyperlink>
    </w:p>
    <w:p w14:paraId="7FA25C2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Token Requests are made in the same manner as for the Authorization Code Flow, as defined in </w:t>
      </w:r>
      <w:hyperlink r:id="rId427" w:anchor="TokenRequest" w:history="1">
        <w:r w:rsidRPr="00967408">
          <w:rPr>
            <w:rFonts w:ascii="Times" w:hAnsi="Times" w:cs="Times New Roman"/>
            <w:color w:val="0000FF"/>
            <w:sz w:val="20"/>
            <w:szCs w:val="20"/>
            <w:u w:val="single"/>
          </w:rPr>
          <w:t>Section 2.1.3.1</w:t>
        </w:r>
      </w:hyperlink>
      <w:r w:rsidRPr="00967408">
        <w:rPr>
          <w:rFonts w:ascii="Times" w:hAnsi="Times" w:cs="Times New Roman"/>
          <w:sz w:val="20"/>
          <w:szCs w:val="20"/>
        </w:rPr>
        <w:t>.</w:t>
      </w:r>
    </w:p>
    <w:p w14:paraId="12B663B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28" w:anchor="rfc.section.2.3.3.2" w:history="1">
        <w:r w:rsidR="00967408" w:rsidRPr="00967408">
          <w:rPr>
            <w:rFonts w:ascii="Times" w:eastAsia="Times New Roman" w:hAnsi="Times" w:cs="Times New Roman"/>
            <w:b/>
            <w:bCs/>
            <w:color w:val="0000FF"/>
            <w:kern w:val="36"/>
            <w:sz w:val="48"/>
            <w:szCs w:val="48"/>
            <w:u w:val="single"/>
          </w:rPr>
          <w:t>2.3.3.2.</w:t>
        </w:r>
      </w:hyperlink>
      <w:r w:rsidR="00967408" w:rsidRPr="00967408">
        <w:rPr>
          <w:rFonts w:ascii="Times" w:eastAsia="Times New Roman" w:hAnsi="Times" w:cs="Times New Roman"/>
          <w:b/>
          <w:bCs/>
          <w:kern w:val="36"/>
          <w:sz w:val="48"/>
          <w:szCs w:val="48"/>
        </w:rPr>
        <w:t xml:space="preserve"> </w:t>
      </w:r>
      <w:hyperlink r:id="rId429" w:anchor="HybridTokenRequestValidation" w:history="1">
        <w:r w:rsidR="00967408" w:rsidRPr="00967408">
          <w:rPr>
            <w:rFonts w:ascii="Times" w:eastAsia="Times New Roman" w:hAnsi="Times" w:cs="Times New Roman"/>
            <w:b/>
            <w:bCs/>
            <w:color w:val="0000FF"/>
            <w:kern w:val="36"/>
            <w:sz w:val="48"/>
            <w:szCs w:val="48"/>
            <w:u w:val="single"/>
          </w:rPr>
          <w:t>Token Request Validation</w:t>
        </w:r>
      </w:hyperlink>
    </w:p>
    <w:p w14:paraId="7A1B4C3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Token Requests are validated in the same manner as for the Authorization Code Flow, as defined in </w:t>
      </w:r>
      <w:hyperlink r:id="rId430" w:anchor="TokenRequestValidation" w:history="1">
        <w:r w:rsidRPr="00967408">
          <w:rPr>
            <w:rFonts w:ascii="Times" w:hAnsi="Times" w:cs="Times New Roman"/>
            <w:color w:val="0000FF"/>
            <w:sz w:val="20"/>
            <w:szCs w:val="20"/>
            <w:u w:val="single"/>
          </w:rPr>
          <w:t>Section 2.1.3.2</w:t>
        </w:r>
      </w:hyperlink>
      <w:r w:rsidRPr="00967408">
        <w:rPr>
          <w:rFonts w:ascii="Times" w:hAnsi="Times" w:cs="Times New Roman"/>
          <w:sz w:val="20"/>
          <w:szCs w:val="20"/>
        </w:rPr>
        <w:t>.</w:t>
      </w:r>
    </w:p>
    <w:p w14:paraId="044724A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31" w:anchor="rfc.section.2.3.3.3" w:history="1">
        <w:r w:rsidR="00967408" w:rsidRPr="00967408">
          <w:rPr>
            <w:rFonts w:ascii="Times" w:eastAsia="Times New Roman" w:hAnsi="Times" w:cs="Times New Roman"/>
            <w:b/>
            <w:bCs/>
            <w:color w:val="0000FF"/>
            <w:kern w:val="36"/>
            <w:sz w:val="48"/>
            <w:szCs w:val="48"/>
            <w:u w:val="single"/>
          </w:rPr>
          <w:t>2.3.3.3.</w:t>
        </w:r>
      </w:hyperlink>
      <w:r w:rsidR="00967408" w:rsidRPr="00967408">
        <w:rPr>
          <w:rFonts w:ascii="Times" w:eastAsia="Times New Roman" w:hAnsi="Times" w:cs="Times New Roman"/>
          <w:b/>
          <w:bCs/>
          <w:kern w:val="36"/>
          <w:sz w:val="48"/>
          <w:szCs w:val="48"/>
        </w:rPr>
        <w:t xml:space="preserve"> </w:t>
      </w:r>
      <w:hyperlink r:id="rId432" w:anchor="HybridTokenResponse" w:history="1">
        <w:r w:rsidR="00967408" w:rsidRPr="00967408">
          <w:rPr>
            <w:rFonts w:ascii="Times" w:eastAsia="Times New Roman" w:hAnsi="Times" w:cs="Times New Roman"/>
            <w:b/>
            <w:bCs/>
            <w:color w:val="0000FF"/>
            <w:kern w:val="36"/>
            <w:sz w:val="48"/>
            <w:szCs w:val="48"/>
            <w:u w:val="single"/>
          </w:rPr>
          <w:t>Successful Token Response</w:t>
        </w:r>
      </w:hyperlink>
    </w:p>
    <w:p w14:paraId="3855281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Token Responses are made in the same manner as for the Authorization Code Flow, as defined in </w:t>
      </w:r>
      <w:hyperlink r:id="rId433" w:anchor="TokenResponse" w:history="1">
        <w:r w:rsidRPr="00967408">
          <w:rPr>
            <w:rFonts w:ascii="Times" w:hAnsi="Times" w:cs="Times New Roman"/>
            <w:color w:val="0000FF"/>
            <w:sz w:val="20"/>
            <w:szCs w:val="20"/>
            <w:u w:val="single"/>
          </w:rPr>
          <w:t>Section 2.1.3.3</w:t>
        </w:r>
      </w:hyperlink>
      <w:r w:rsidRPr="00967408">
        <w:rPr>
          <w:rFonts w:ascii="Times" w:hAnsi="Times" w:cs="Times New Roman"/>
          <w:sz w:val="20"/>
          <w:szCs w:val="20"/>
        </w:rPr>
        <w:t>.</w:t>
      </w:r>
    </w:p>
    <w:p w14:paraId="35F051B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34" w:anchor="rfc.section.2.3.3.4" w:history="1">
        <w:r w:rsidR="00967408" w:rsidRPr="00967408">
          <w:rPr>
            <w:rFonts w:ascii="Times" w:eastAsia="Times New Roman" w:hAnsi="Times" w:cs="Times New Roman"/>
            <w:b/>
            <w:bCs/>
            <w:color w:val="0000FF"/>
            <w:kern w:val="36"/>
            <w:sz w:val="48"/>
            <w:szCs w:val="48"/>
            <w:u w:val="single"/>
          </w:rPr>
          <w:t>2.3.3.4.</w:t>
        </w:r>
      </w:hyperlink>
      <w:r w:rsidR="00967408" w:rsidRPr="00967408">
        <w:rPr>
          <w:rFonts w:ascii="Times" w:eastAsia="Times New Roman" w:hAnsi="Times" w:cs="Times New Roman"/>
          <w:b/>
          <w:bCs/>
          <w:kern w:val="36"/>
          <w:sz w:val="48"/>
          <w:szCs w:val="48"/>
        </w:rPr>
        <w:t xml:space="preserve"> </w:t>
      </w:r>
      <w:hyperlink r:id="rId435" w:anchor="HybridTokenErrorResponse" w:history="1">
        <w:r w:rsidR="00967408" w:rsidRPr="00967408">
          <w:rPr>
            <w:rFonts w:ascii="Times" w:eastAsia="Times New Roman" w:hAnsi="Times" w:cs="Times New Roman"/>
            <w:b/>
            <w:bCs/>
            <w:color w:val="0000FF"/>
            <w:kern w:val="36"/>
            <w:sz w:val="48"/>
            <w:szCs w:val="48"/>
            <w:u w:val="single"/>
          </w:rPr>
          <w:t>Token Error Response</w:t>
        </w:r>
      </w:hyperlink>
    </w:p>
    <w:p w14:paraId="5F7B1B3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Token Error Responses are made in the same manner as for the Authorization Code Flow, as defined in </w:t>
      </w:r>
      <w:hyperlink r:id="rId436" w:anchor="TokenErrorResponse" w:history="1">
        <w:r w:rsidRPr="00967408">
          <w:rPr>
            <w:rFonts w:ascii="Times" w:hAnsi="Times" w:cs="Times New Roman"/>
            <w:color w:val="0000FF"/>
            <w:sz w:val="20"/>
            <w:szCs w:val="20"/>
            <w:u w:val="single"/>
          </w:rPr>
          <w:t>Section 2.1.3.4</w:t>
        </w:r>
      </w:hyperlink>
      <w:r w:rsidRPr="00967408">
        <w:rPr>
          <w:rFonts w:ascii="Times" w:hAnsi="Times" w:cs="Times New Roman"/>
          <w:sz w:val="20"/>
          <w:szCs w:val="20"/>
        </w:rPr>
        <w:t>.</w:t>
      </w:r>
    </w:p>
    <w:p w14:paraId="10CFE8F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37" w:anchor="rfc.section.2.3.3.5" w:history="1">
        <w:r w:rsidR="00967408" w:rsidRPr="00967408">
          <w:rPr>
            <w:rFonts w:ascii="Times" w:eastAsia="Times New Roman" w:hAnsi="Times" w:cs="Times New Roman"/>
            <w:b/>
            <w:bCs/>
            <w:color w:val="0000FF"/>
            <w:kern w:val="36"/>
            <w:sz w:val="48"/>
            <w:szCs w:val="48"/>
            <w:u w:val="single"/>
          </w:rPr>
          <w:t>2.3.3.5.</w:t>
        </w:r>
      </w:hyperlink>
      <w:r w:rsidR="00967408" w:rsidRPr="00967408">
        <w:rPr>
          <w:rFonts w:ascii="Times" w:eastAsia="Times New Roman" w:hAnsi="Times" w:cs="Times New Roman"/>
          <w:b/>
          <w:bCs/>
          <w:kern w:val="36"/>
          <w:sz w:val="48"/>
          <w:szCs w:val="48"/>
        </w:rPr>
        <w:t xml:space="preserve"> </w:t>
      </w:r>
      <w:hyperlink r:id="rId438" w:anchor="HybridTokenResponseValidation" w:history="1">
        <w:r w:rsidR="00967408" w:rsidRPr="00967408">
          <w:rPr>
            <w:rFonts w:ascii="Times" w:eastAsia="Times New Roman" w:hAnsi="Times" w:cs="Times New Roman"/>
            <w:b/>
            <w:bCs/>
            <w:color w:val="0000FF"/>
            <w:kern w:val="36"/>
            <w:sz w:val="48"/>
            <w:szCs w:val="48"/>
            <w:u w:val="single"/>
          </w:rPr>
          <w:t>Token Response Validation</w:t>
        </w:r>
      </w:hyperlink>
    </w:p>
    <w:p w14:paraId="132A343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Token Responses are validated in the same manner as for the Authorization Code Flow, as defined in </w:t>
      </w:r>
      <w:hyperlink r:id="rId439" w:anchor="TokenResponseValidation" w:history="1">
        <w:r w:rsidRPr="00967408">
          <w:rPr>
            <w:rFonts w:ascii="Times" w:hAnsi="Times" w:cs="Times New Roman"/>
            <w:color w:val="0000FF"/>
            <w:sz w:val="20"/>
            <w:szCs w:val="20"/>
            <w:u w:val="single"/>
          </w:rPr>
          <w:t>Section 2.1.3.5</w:t>
        </w:r>
      </w:hyperlink>
      <w:r w:rsidRPr="00967408">
        <w:rPr>
          <w:rFonts w:ascii="Times" w:hAnsi="Times" w:cs="Times New Roman"/>
          <w:sz w:val="20"/>
          <w:szCs w:val="20"/>
        </w:rPr>
        <w:t>.</w:t>
      </w:r>
    </w:p>
    <w:commentRangeStart w:id="169"/>
    <w:p w14:paraId="5521D096" w14:textId="77777777" w:rsidR="00967408" w:rsidRPr="00967408" w:rsidRDefault="00967408" w:rsidP="00967408">
      <w:pPr>
        <w:spacing w:before="100" w:beforeAutospacing="1" w:after="100" w:afterAutospacing="1"/>
        <w:outlineLvl w:val="0"/>
        <w:rPr>
          <w:rFonts w:ascii="Times" w:eastAsia="Times New Roman" w:hAnsi="Times" w:cs="Times New Roman"/>
          <w:b/>
          <w:bCs/>
          <w:kern w:val="36"/>
          <w:sz w:val="48"/>
          <w:szCs w:val="48"/>
        </w:rPr>
      </w:pPr>
      <w:r w:rsidRPr="00967408">
        <w:rPr>
          <w:rFonts w:ascii="Times" w:eastAsia="Times New Roman" w:hAnsi="Times" w:cs="Times New Roman"/>
          <w:b/>
          <w:bCs/>
          <w:kern w:val="36"/>
          <w:sz w:val="48"/>
          <w:szCs w:val="48"/>
        </w:rPr>
        <w:fldChar w:fldCharType="begin"/>
      </w:r>
      <w:r w:rsidRPr="00967408">
        <w:rPr>
          <w:rFonts w:ascii="Times" w:eastAsia="Times New Roman" w:hAnsi="Times" w:cs="Times New Roman"/>
          <w:b/>
          <w:bCs/>
          <w:kern w:val="36"/>
          <w:sz w:val="48"/>
          <w:szCs w:val="48"/>
        </w:rPr>
        <w:instrText xml:space="preserve"> HYPERLINK "file:///var/folders/lg/dkszrwhn3kjbtf594pvm017c0000gn/T/xml2rfc-xxe-1720659876424103329.html" \l "rfc.section.2.3.3.6" </w:instrText>
      </w:r>
      <w:r w:rsidRPr="00967408">
        <w:rPr>
          <w:rFonts w:ascii="Times" w:eastAsia="Times New Roman" w:hAnsi="Times" w:cs="Times New Roman"/>
          <w:b/>
          <w:bCs/>
          <w:kern w:val="36"/>
          <w:sz w:val="48"/>
          <w:szCs w:val="48"/>
        </w:rPr>
        <w:fldChar w:fldCharType="separate"/>
      </w:r>
      <w:r w:rsidRPr="00967408">
        <w:rPr>
          <w:rFonts w:ascii="Times" w:eastAsia="Times New Roman" w:hAnsi="Times" w:cs="Times New Roman"/>
          <w:b/>
          <w:bCs/>
          <w:color w:val="0000FF"/>
          <w:kern w:val="36"/>
          <w:sz w:val="48"/>
          <w:szCs w:val="48"/>
          <w:u w:val="single"/>
        </w:rPr>
        <w:t>2.3.3.6.</w:t>
      </w:r>
      <w:r w:rsidRPr="00967408">
        <w:rPr>
          <w:rFonts w:ascii="Times" w:eastAsia="Times New Roman" w:hAnsi="Times" w:cs="Times New Roman"/>
          <w:b/>
          <w:bCs/>
          <w:kern w:val="36"/>
          <w:sz w:val="48"/>
          <w:szCs w:val="48"/>
        </w:rPr>
        <w:fldChar w:fldCharType="end"/>
      </w:r>
      <w:r w:rsidRPr="00967408">
        <w:rPr>
          <w:rFonts w:ascii="Times" w:eastAsia="Times New Roman" w:hAnsi="Times" w:cs="Times New Roman"/>
          <w:b/>
          <w:bCs/>
          <w:kern w:val="36"/>
          <w:sz w:val="48"/>
          <w:szCs w:val="48"/>
        </w:rPr>
        <w:t xml:space="preserve"> </w:t>
      </w:r>
      <w:hyperlink r:id="rId440" w:anchor="HybridIDToken2" w:history="1">
        <w:r w:rsidRPr="00967408">
          <w:rPr>
            <w:rFonts w:ascii="Times" w:eastAsia="Times New Roman" w:hAnsi="Times" w:cs="Times New Roman"/>
            <w:b/>
            <w:bCs/>
            <w:color w:val="0000FF"/>
            <w:kern w:val="36"/>
            <w:sz w:val="48"/>
            <w:szCs w:val="48"/>
            <w:u w:val="single"/>
          </w:rPr>
          <w:t>ID Token</w:t>
        </w:r>
      </w:hyperlink>
      <w:commentRangeEnd w:id="169"/>
      <w:r w:rsidR="000A4DE6">
        <w:rPr>
          <w:rStyle w:val="CommentReference"/>
        </w:rPr>
        <w:commentReference w:id="169"/>
      </w:r>
    </w:p>
    <w:p w14:paraId="0D4BE39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contents of the ID Token returned from the Token Endpoint are the same as for the ID Token returned from the Authorization Endpoint, as defined in </w:t>
      </w:r>
      <w:hyperlink r:id="rId441" w:anchor="HybridIDToken" w:history="1">
        <w:r w:rsidRPr="00967408">
          <w:rPr>
            <w:rFonts w:ascii="Times" w:hAnsi="Times" w:cs="Times New Roman"/>
            <w:color w:val="0000FF"/>
            <w:sz w:val="20"/>
            <w:szCs w:val="20"/>
            <w:u w:val="single"/>
          </w:rPr>
          <w:t>Section 2.3.2.11</w:t>
        </w:r>
      </w:hyperlink>
      <w:r w:rsidRPr="00967408">
        <w:rPr>
          <w:rFonts w:ascii="Times" w:hAnsi="Times" w:cs="Times New Roman"/>
          <w:sz w:val="20"/>
          <w:szCs w:val="20"/>
        </w:rPr>
        <w:t>, with the exception of the differences specified in this section.</w:t>
      </w:r>
    </w:p>
    <w:p w14:paraId="3366A3D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an ID Token is returned from both the Authorization Endpoint and from the Token Endpoint, which is the case with the </w:t>
      </w:r>
      <w:r w:rsidRPr="00967408">
        <w:rPr>
          <w:rFonts w:ascii="Courier" w:hAnsi="Courier" w:cs="Courier"/>
          <w:sz w:val="20"/>
          <w:szCs w:val="20"/>
        </w:rPr>
        <w:t>response_type</w:t>
      </w:r>
      <w:r w:rsidRPr="00967408">
        <w:rPr>
          <w:rFonts w:ascii="Times" w:hAnsi="Times" w:cs="Times New Roman"/>
          <w:sz w:val="20"/>
          <w:szCs w:val="20"/>
        </w:rPr>
        <w:t xml:space="preserve"> values </w:t>
      </w:r>
      <w:r w:rsidRPr="00967408">
        <w:rPr>
          <w:rFonts w:ascii="Courier" w:hAnsi="Courier" w:cs="Courier"/>
          <w:sz w:val="20"/>
          <w:szCs w:val="20"/>
        </w:rPr>
        <w:t>code id_token</w:t>
      </w:r>
      <w:r w:rsidRPr="00967408">
        <w:rPr>
          <w:rFonts w:ascii="Times" w:hAnsi="Times" w:cs="Times New Roman"/>
          <w:sz w:val="20"/>
          <w:szCs w:val="20"/>
        </w:rPr>
        <w:t xml:space="preserve"> and </w:t>
      </w:r>
      <w:r w:rsidRPr="00967408">
        <w:rPr>
          <w:rFonts w:ascii="Courier" w:hAnsi="Courier" w:cs="Courier"/>
          <w:sz w:val="20"/>
          <w:szCs w:val="20"/>
        </w:rPr>
        <w:t>code id_token token</w:t>
      </w:r>
      <w:r w:rsidRPr="00967408">
        <w:rPr>
          <w:rFonts w:ascii="Times" w:hAnsi="Times" w:cs="Times New Roman"/>
          <w:sz w:val="20"/>
          <w:szCs w:val="20"/>
        </w:rPr>
        <w:t xml:space="preserve">, the </w:t>
      </w:r>
      <w:r w:rsidRPr="00967408">
        <w:rPr>
          <w:rFonts w:ascii="Courier" w:hAnsi="Courier" w:cs="Courier"/>
          <w:sz w:val="20"/>
          <w:szCs w:val="20"/>
        </w:rPr>
        <w:t>iss</w:t>
      </w:r>
      <w:r w:rsidRPr="00967408">
        <w:rPr>
          <w:rFonts w:ascii="Times" w:hAnsi="Times" w:cs="Times New Roman"/>
          <w:sz w:val="20"/>
          <w:szCs w:val="20"/>
        </w:rPr>
        <w:t xml:space="preserve"> and </w:t>
      </w:r>
      <w:r w:rsidRPr="00967408">
        <w:rPr>
          <w:rFonts w:ascii="Courier" w:hAnsi="Courier" w:cs="Courier"/>
          <w:sz w:val="20"/>
          <w:szCs w:val="20"/>
        </w:rPr>
        <w:t>sub</w:t>
      </w:r>
      <w:r w:rsidRPr="00967408">
        <w:rPr>
          <w:rFonts w:ascii="Times" w:hAnsi="Times" w:cs="Times New Roman"/>
          <w:sz w:val="20"/>
          <w:szCs w:val="20"/>
        </w:rPr>
        <w:t xml:space="preserve"> Claim values MUST be identical in both ID Tokens. All Claims about the authentication event present in either SHOULD be present in both. If either ID Token contains Claims about the End-User, any that are present in both SHOULD have the same values in both. Note that the OP MAY choose to return fewer Claims about the End-User from the Authorization Endpoint, for instance, for privacy reasons. It is </w:t>
      </w:r>
      <w:commentRangeStart w:id="170"/>
      <w:r w:rsidRPr="00967408">
        <w:rPr>
          <w:rFonts w:ascii="Times" w:hAnsi="Times" w:cs="Times New Roman"/>
          <w:sz w:val="20"/>
          <w:szCs w:val="20"/>
        </w:rPr>
        <w:lastRenderedPageBreak/>
        <w:t xml:space="preserve">acceptable </w:t>
      </w:r>
      <w:commentRangeEnd w:id="170"/>
      <w:r w:rsidR="000A4DE6">
        <w:rPr>
          <w:rStyle w:val="CommentReference"/>
        </w:rPr>
        <w:commentReference w:id="170"/>
      </w:r>
      <w:r w:rsidRPr="00967408">
        <w:rPr>
          <w:rFonts w:ascii="Times" w:hAnsi="Times" w:cs="Times New Roman"/>
          <w:sz w:val="20"/>
          <w:szCs w:val="20"/>
        </w:rPr>
        <w:t xml:space="preserve">for </w:t>
      </w:r>
      <w:r w:rsidRPr="00967408">
        <w:rPr>
          <w:rFonts w:ascii="Courier" w:hAnsi="Courier" w:cs="Courier"/>
          <w:sz w:val="20"/>
          <w:szCs w:val="20"/>
        </w:rPr>
        <w:t>at_hash</w:t>
      </w:r>
      <w:r w:rsidRPr="00967408">
        <w:rPr>
          <w:rFonts w:ascii="Times" w:hAnsi="Times" w:cs="Times New Roman"/>
          <w:sz w:val="20"/>
          <w:szCs w:val="20"/>
        </w:rPr>
        <w:t xml:space="preserve"> and </w:t>
      </w:r>
      <w:r w:rsidRPr="00967408">
        <w:rPr>
          <w:rFonts w:ascii="Courier" w:hAnsi="Courier" w:cs="Courier"/>
          <w:sz w:val="20"/>
          <w:szCs w:val="20"/>
        </w:rPr>
        <w:t>c_hash</w:t>
      </w:r>
      <w:r w:rsidRPr="00967408">
        <w:rPr>
          <w:rFonts w:ascii="Times" w:hAnsi="Times" w:cs="Times New Roman"/>
          <w:sz w:val="20"/>
          <w:szCs w:val="20"/>
        </w:rPr>
        <w:t xml:space="preserve"> Claims to be omitted from the ID Token returned from the Token Endpoint even when these Claims are present in the ID Token returned from the Authorization Endpoint.</w:t>
      </w:r>
    </w:p>
    <w:p w14:paraId="03A871B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42" w:anchor="rfc.section.2.3.3.7" w:history="1">
        <w:r w:rsidR="00967408" w:rsidRPr="00967408">
          <w:rPr>
            <w:rFonts w:ascii="Times" w:eastAsia="Times New Roman" w:hAnsi="Times" w:cs="Times New Roman"/>
            <w:b/>
            <w:bCs/>
            <w:color w:val="0000FF"/>
            <w:kern w:val="36"/>
            <w:sz w:val="48"/>
            <w:szCs w:val="48"/>
            <w:u w:val="single"/>
          </w:rPr>
          <w:t>2.3.3.7.</w:t>
        </w:r>
      </w:hyperlink>
      <w:r w:rsidR="00967408" w:rsidRPr="00967408">
        <w:rPr>
          <w:rFonts w:ascii="Times" w:eastAsia="Times New Roman" w:hAnsi="Times" w:cs="Times New Roman"/>
          <w:b/>
          <w:bCs/>
          <w:kern w:val="36"/>
          <w:sz w:val="48"/>
          <w:szCs w:val="48"/>
        </w:rPr>
        <w:t xml:space="preserve"> </w:t>
      </w:r>
      <w:hyperlink r:id="rId443" w:anchor="HybridIDTValidation2" w:history="1">
        <w:r w:rsidR="00967408" w:rsidRPr="00967408">
          <w:rPr>
            <w:rFonts w:ascii="Times" w:eastAsia="Times New Roman" w:hAnsi="Times" w:cs="Times New Roman"/>
            <w:b/>
            <w:bCs/>
            <w:color w:val="0000FF"/>
            <w:kern w:val="36"/>
            <w:sz w:val="48"/>
            <w:szCs w:val="48"/>
            <w:u w:val="single"/>
          </w:rPr>
          <w:t>ID Token Validation</w:t>
        </w:r>
      </w:hyperlink>
    </w:p>
    <w:p w14:paraId="701EF73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contents of the ID Token returned from the Token Endpoint MUST be validated in the same manner as for the Authorization Code Flow, as defined in </w:t>
      </w:r>
      <w:hyperlink r:id="rId444" w:anchor="IDTokenValidation" w:history="1">
        <w:r w:rsidRPr="00967408">
          <w:rPr>
            <w:rFonts w:ascii="Times" w:hAnsi="Times" w:cs="Times New Roman"/>
            <w:color w:val="0000FF"/>
            <w:sz w:val="20"/>
            <w:szCs w:val="20"/>
            <w:u w:val="single"/>
          </w:rPr>
          <w:t>Section 2.1.3.7</w:t>
        </w:r>
      </w:hyperlink>
      <w:r w:rsidRPr="00967408">
        <w:rPr>
          <w:rFonts w:ascii="Times" w:hAnsi="Times" w:cs="Times New Roman"/>
          <w:sz w:val="20"/>
          <w:szCs w:val="20"/>
        </w:rPr>
        <w:t>.</w:t>
      </w:r>
    </w:p>
    <w:p w14:paraId="6EFF816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45" w:anchor="rfc.section.2.3.3.8" w:history="1">
        <w:r w:rsidR="00967408" w:rsidRPr="00967408">
          <w:rPr>
            <w:rFonts w:ascii="Times" w:eastAsia="Times New Roman" w:hAnsi="Times" w:cs="Times New Roman"/>
            <w:b/>
            <w:bCs/>
            <w:color w:val="0000FF"/>
            <w:kern w:val="36"/>
            <w:sz w:val="48"/>
            <w:szCs w:val="48"/>
            <w:u w:val="single"/>
          </w:rPr>
          <w:t>2.3.3.8.</w:t>
        </w:r>
      </w:hyperlink>
      <w:r w:rsidR="00967408" w:rsidRPr="00967408">
        <w:rPr>
          <w:rFonts w:ascii="Times" w:eastAsia="Times New Roman" w:hAnsi="Times" w:cs="Times New Roman"/>
          <w:b/>
          <w:bCs/>
          <w:kern w:val="36"/>
          <w:sz w:val="48"/>
          <w:szCs w:val="48"/>
        </w:rPr>
        <w:t xml:space="preserve"> </w:t>
      </w:r>
      <w:hyperlink r:id="rId446" w:anchor="HybridAccessToken2" w:history="1">
        <w:r w:rsidR="00967408" w:rsidRPr="00967408">
          <w:rPr>
            <w:rFonts w:ascii="Times" w:eastAsia="Times New Roman" w:hAnsi="Times" w:cs="Times New Roman"/>
            <w:b/>
            <w:bCs/>
            <w:color w:val="0000FF"/>
            <w:kern w:val="36"/>
            <w:sz w:val="48"/>
            <w:szCs w:val="48"/>
            <w:u w:val="single"/>
          </w:rPr>
          <w:t>Access Token</w:t>
        </w:r>
      </w:hyperlink>
    </w:p>
    <w:p w14:paraId="5B1426B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an Access Token is returned from both the Authorization Endpoint and from the Token Endpoint, which is the case with the </w:t>
      </w:r>
      <w:r w:rsidRPr="00967408">
        <w:rPr>
          <w:rFonts w:ascii="Courier" w:hAnsi="Courier" w:cs="Courier"/>
          <w:sz w:val="20"/>
          <w:szCs w:val="20"/>
        </w:rPr>
        <w:t>response_type</w:t>
      </w:r>
      <w:r w:rsidRPr="00967408">
        <w:rPr>
          <w:rFonts w:ascii="Times" w:hAnsi="Times" w:cs="Times New Roman"/>
          <w:sz w:val="20"/>
          <w:szCs w:val="20"/>
        </w:rPr>
        <w:t xml:space="preserve"> values </w:t>
      </w:r>
      <w:r w:rsidRPr="00967408">
        <w:rPr>
          <w:rFonts w:ascii="Courier" w:hAnsi="Courier" w:cs="Courier"/>
          <w:sz w:val="20"/>
          <w:szCs w:val="20"/>
        </w:rPr>
        <w:t>code token</w:t>
      </w:r>
      <w:r w:rsidRPr="00967408">
        <w:rPr>
          <w:rFonts w:ascii="Times" w:hAnsi="Times" w:cs="Times New Roman"/>
          <w:sz w:val="20"/>
          <w:szCs w:val="20"/>
        </w:rPr>
        <w:t xml:space="preserve"> and </w:t>
      </w:r>
      <w:r w:rsidRPr="00967408">
        <w:rPr>
          <w:rFonts w:ascii="Courier" w:hAnsi="Courier" w:cs="Courier"/>
          <w:sz w:val="20"/>
          <w:szCs w:val="20"/>
        </w:rPr>
        <w:t>code id_token token</w:t>
      </w:r>
      <w:r w:rsidRPr="00967408">
        <w:rPr>
          <w:rFonts w:ascii="Times" w:hAnsi="Times" w:cs="Times New Roman"/>
          <w:sz w:val="20"/>
          <w:szCs w:val="20"/>
        </w:rPr>
        <w:t>, their values MAY be the same or in some cases, they might be different.</w:t>
      </w:r>
    </w:p>
    <w:p w14:paraId="2F1DC2F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47" w:anchor="rfc.section.2.3.3.9" w:history="1">
        <w:r w:rsidR="00967408" w:rsidRPr="00967408">
          <w:rPr>
            <w:rFonts w:ascii="Times" w:eastAsia="Times New Roman" w:hAnsi="Times" w:cs="Times New Roman"/>
            <w:b/>
            <w:bCs/>
            <w:color w:val="0000FF"/>
            <w:kern w:val="36"/>
            <w:sz w:val="48"/>
            <w:szCs w:val="48"/>
            <w:u w:val="single"/>
          </w:rPr>
          <w:t>2.3.3.9.</w:t>
        </w:r>
      </w:hyperlink>
      <w:r w:rsidR="00967408" w:rsidRPr="00967408">
        <w:rPr>
          <w:rFonts w:ascii="Times" w:eastAsia="Times New Roman" w:hAnsi="Times" w:cs="Times New Roman"/>
          <w:b/>
          <w:bCs/>
          <w:kern w:val="36"/>
          <w:sz w:val="48"/>
          <w:szCs w:val="48"/>
        </w:rPr>
        <w:t xml:space="preserve"> </w:t>
      </w:r>
      <w:hyperlink r:id="rId448" w:anchor="HybridTokenValidation2" w:history="1">
        <w:r w:rsidR="00967408" w:rsidRPr="00967408">
          <w:rPr>
            <w:rFonts w:ascii="Times" w:eastAsia="Times New Roman" w:hAnsi="Times" w:cs="Times New Roman"/>
            <w:b/>
            <w:bCs/>
            <w:color w:val="0000FF"/>
            <w:kern w:val="36"/>
            <w:sz w:val="48"/>
            <w:szCs w:val="48"/>
            <w:u w:val="single"/>
          </w:rPr>
          <w:t>Access Token Validation</w:t>
        </w:r>
      </w:hyperlink>
    </w:p>
    <w:p w14:paraId="23CCABE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using the Hybrid Flow, the Access Token returned from the Token Endpoint is validated in the same manner as for the Authorization Code Flow, as defined in </w:t>
      </w:r>
      <w:hyperlink r:id="rId449" w:anchor="CodeFlowTokenValidation" w:history="1">
        <w:r w:rsidRPr="00967408">
          <w:rPr>
            <w:rFonts w:ascii="Times" w:hAnsi="Times" w:cs="Times New Roman"/>
            <w:color w:val="0000FF"/>
            <w:sz w:val="20"/>
            <w:szCs w:val="20"/>
            <w:u w:val="single"/>
          </w:rPr>
          <w:t>Section 2.1.3.8</w:t>
        </w:r>
      </w:hyperlink>
      <w:r w:rsidRPr="00967408">
        <w:rPr>
          <w:rFonts w:ascii="Times" w:hAnsi="Times" w:cs="Times New Roman"/>
          <w:sz w:val="20"/>
          <w:szCs w:val="20"/>
        </w:rPr>
        <w:t>.</w:t>
      </w:r>
    </w:p>
    <w:p w14:paraId="7DEBD5F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50" w:anchor="rfc.section.3" w:history="1">
        <w:r w:rsidR="00967408" w:rsidRPr="00967408">
          <w:rPr>
            <w:rFonts w:ascii="Times" w:eastAsia="Times New Roman" w:hAnsi="Times" w:cs="Times New Roman"/>
            <w:b/>
            <w:bCs/>
            <w:color w:val="0000FF"/>
            <w:kern w:val="36"/>
            <w:sz w:val="48"/>
            <w:szCs w:val="48"/>
            <w:u w:val="single"/>
          </w:rPr>
          <w:t>3.</w:t>
        </w:r>
      </w:hyperlink>
      <w:r w:rsidR="00967408" w:rsidRPr="00967408">
        <w:rPr>
          <w:rFonts w:ascii="Times" w:eastAsia="Times New Roman" w:hAnsi="Times" w:cs="Times New Roman"/>
          <w:b/>
          <w:bCs/>
          <w:kern w:val="36"/>
          <w:sz w:val="48"/>
          <w:szCs w:val="48"/>
        </w:rPr>
        <w:t xml:space="preserve"> </w:t>
      </w:r>
      <w:hyperlink r:id="rId451" w:anchor="ThirdPartyInitiatedLogin" w:history="1">
        <w:r w:rsidR="00967408" w:rsidRPr="00967408">
          <w:rPr>
            <w:rFonts w:ascii="Times" w:eastAsia="Times New Roman" w:hAnsi="Times" w:cs="Times New Roman"/>
            <w:b/>
            <w:bCs/>
            <w:color w:val="0000FF"/>
            <w:kern w:val="36"/>
            <w:sz w:val="48"/>
            <w:szCs w:val="48"/>
            <w:u w:val="single"/>
          </w:rPr>
          <w:t>Initiating Login from a Third Party</w:t>
        </w:r>
      </w:hyperlink>
    </w:p>
    <w:p w14:paraId="5B7D74F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some cases, the login flow is initiated at the Authorization Server or another party, rather than the Client. In this case, the initiator redirects to the Client at a login initiation endpoint that it supports, which requests that the Client be logged in. This Client endpoint can be a deep link, rather than a default landing page. Clients supporting </w:t>
      </w:r>
      <w:hyperlink r:id="rId452" w:anchor="OpenID.Registration" w:history="1">
        <w:r w:rsidRPr="00967408">
          <w:rPr>
            <w:rFonts w:ascii="Times" w:hAnsi="Times" w:cs="Times New Roman"/>
            <w:color w:val="0000FF"/>
            <w:sz w:val="20"/>
            <w:szCs w:val="20"/>
            <w:u w:val="single"/>
          </w:rPr>
          <w:t>OpenID Connect Dynamic Client Registration 1.0</w:t>
        </w:r>
      </w:hyperlink>
      <w:r w:rsidRPr="00967408">
        <w:rPr>
          <w:rFonts w:ascii="Times" w:hAnsi="Times" w:cs="Times New Roman"/>
          <w:sz w:val="20"/>
          <w:szCs w:val="20"/>
        </w:rPr>
        <w:t xml:space="preserve"> </w:t>
      </w:r>
      <w:r w:rsidRPr="00967408">
        <w:rPr>
          <w:rFonts w:ascii="Times" w:hAnsi="Times" w:cs="Times New Roman"/>
          <w:i/>
          <w:iCs/>
          <w:sz w:val="20"/>
          <w:szCs w:val="20"/>
        </w:rPr>
        <w:t>[OpenID.Registration]</w:t>
      </w:r>
      <w:r w:rsidRPr="00967408">
        <w:rPr>
          <w:rFonts w:ascii="Times" w:hAnsi="Times" w:cs="Times New Roman"/>
          <w:sz w:val="20"/>
          <w:szCs w:val="20"/>
        </w:rPr>
        <w:t xml:space="preserve"> register this endpoint value using the </w:t>
      </w:r>
      <w:r w:rsidRPr="00967408">
        <w:rPr>
          <w:rFonts w:ascii="Courier" w:hAnsi="Courier" w:cs="Courier"/>
          <w:sz w:val="20"/>
          <w:szCs w:val="20"/>
        </w:rPr>
        <w:t>initiate_login_uri</w:t>
      </w:r>
      <w:r w:rsidRPr="00967408">
        <w:rPr>
          <w:rFonts w:ascii="Times" w:hAnsi="Times" w:cs="Times New Roman"/>
          <w:sz w:val="20"/>
          <w:szCs w:val="20"/>
        </w:rPr>
        <w:t xml:space="preserve"> registration parameter.</w:t>
      </w:r>
    </w:p>
    <w:p w14:paraId="76FE411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Server or third party requests that the Client be logged in by redirecting to this endpoint with the following query parameters:</w:t>
      </w:r>
    </w:p>
    <w:p w14:paraId="1312E84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login_hint</w:t>
      </w:r>
    </w:p>
    <w:p w14:paraId="5765507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Hint to the Authorization Server about the login identifier the End-User might use to log in. If the client receives a value for this string-valued parameter, it MUST include it in the subsequent authorization request as the </w:t>
      </w:r>
      <w:r w:rsidRPr="00967408">
        <w:rPr>
          <w:rFonts w:ascii="Courier" w:hAnsi="Courier" w:cs="Courier"/>
          <w:sz w:val="20"/>
          <w:szCs w:val="20"/>
        </w:rPr>
        <w:t>login_hint</w:t>
      </w:r>
      <w:r w:rsidRPr="00967408">
        <w:rPr>
          <w:rFonts w:ascii="Times" w:eastAsia="Times New Roman" w:hAnsi="Times" w:cs="Times New Roman"/>
          <w:sz w:val="20"/>
          <w:szCs w:val="20"/>
        </w:rPr>
        <w:t xml:space="preserve"> parameter </w:t>
      </w:r>
      <w:commentRangeStart w:id="171"/>
      <w:r w:rsidRPr="00967408">
        <w:rPr>
          <w:rFonts w:ascii="Times" w:eastAsia="Times New Roman" w:hAnsi="Times" w:cs="Times New Roman"/>
          <w:sz w:val="20"/>
          <w:szCs w:val="20"/>
        </w:rPr>
        <w:t>value</w:t>
      </w:r>
      <w:commentRangeEnd w:id="171"/>
      <w:r w:rsidR="000A4DE6">
        <w:rPr>
          <w:rStyle w:val="CommentReference"/>
        </w:rPr>
        <w:commentReference w:id="171"/>
      </w:r>
      <w:r w:rsidRPr="00967408">
        <w:rPr>
          <w:rFonts w:ascii="Times" w:eastAsia="Times New Roman" w:hAnsi="Times" w:cs="Times New Roman"/>
          <w:sz w:val="20"/>
          <w:szCs w:val="20"/>
        </w:rPr>
        <w:t>.</w:t>
      </w:r>
    </w:p>
    <w:p w14:paraId="64CBF3C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iss</w:t>
      </w:r>
    </w:p>
    <w:p w14:paraId="7F54661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Issuer Identifier for the Issuer that the Client is to send the Authentication Request to. Its value MUST be a URL using the </w:t>
      </w:r>
      <w:r w:rsidRPr="00967408">
        <w:rPr>
          <w:rFonts w:ascii="Courier" w:hAnsi="Courier" w:cs="Courier"/>
          <w:sz w:val="20"/>
          <w:szCs w:val="20"/>
        </w:rPr>
        <w:t>https</w:t>
      </w:r>
      <w:r w:rsidRPr="00967408">
        <w:rPr>
          <w:rFonts w:ascii="Times" w:eastAsia="Times New Roman" w:hAnsi="Times" w:cs="Times New Roman"/>
          <w:sz w:val="20"/>
          <w:szCs w:val="20"/>
        </w:rPr>
        <w:t xml:space="preserve"> scheme.</w:t>
      </w:r>
    </w:p>
    <w:p w14:paraId="63DCAAA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target_link_uri</w:t>
      </w:r>
    </w:p>
    <w:p w14:paraId="238B10D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URI that the Client is requested to redirect to after authentication. Clients MUST verify the value of the </w:t>
      </w:r>
      <w:r w:rsidRPr="00967408">
        <w:rPr>
          <w:rFonts w:ascii="Courier" w:hAnsi="Courier" w:cs="Courier"/>
          <w:sz w:val="20"/>
          <w:szCs w:val="20"/>
        </w:rPr>
        <w:t>target_link_uri</w:t>
      </w:r>
      <w:r w:rsidRPr="00967408">
        <w:rPr>
          <w:rFonts w:ascii="Times" w:eastAsia="Times New Roman" w:hAnsi="Times" w:cs="Times New Roman"/>
          <w:sz w:val="20"/>
          <w:szCs w:val="20"/>
        </w:rPr>
        <w:t xml:space="preserve"> to prevent being used as an open redirector to external sites.</w:t>
      </w:r>
    </w:p>
    <w:p w14:paraId="291222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Other parameters MAY be sent, if defined by extensions. Any parameters used that are not understood MUST be ignored by the Client.</w:t>
      </w:r>
    </w:p>
    <w:p w14:paraId="37BB037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Clients SHOULD employ frame busting and other techniques to prevent End-Users from being logged in by third party sites without their knowledge through attacks such as Clickjacking. Refer to Section 4.4.1.9 of </w:t>
      </w:r>
      <w:hyperlink r:id="rId453" w:anchor="RFC6819" w:history="1">
        <w:r w:rsidRPr="00967408">
          <w:rPr>
            <w:rFonts w:ascii="Times" w:hAnsi="Times" w:cs="Times New Roman"/>
            <w:color w:val="0000FF"/>
            <w:sz w:val="20"/>
            <w:szCs w:val="20"/>
            <w:u w:val="single"/>
          </w:rPr>
          <w:t>[RFC6819]</w:t>
        </w:r>
      </w:hyperlink>
      <w:r w:rsidRPr="00967408">
        <w:rPr>
          <w:rFonts w:ascii="Times" w:hAnsi="Times" w:cs="Times New Roman"/>
          <w:sz w:val="20"/>
          <w:szCs w:val="20"/>
        </w:rPr>
        <w:t xml:space="preserve"> for more details.</w:t>
      </w:r>
    </w:p>
    <w:p w14:paraId="1C81EDF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54" w:anchor="rfc.section.4" w:history="1">
        <w:r w:rsidR="00967408" w:rsidRPr="00967408">
          <w:rPr>
            <w:rFonts w:ascii="Times" w:eastAsia="Times New Roman" w:hAnsi="Times" w:cs="Times New Roman"/>
            <w:b/>
            <w:bCs/>
            <w:color w:val="0000FF"/>
            <w:kern w:val="36"/>
            <w:sz w:val="48"/>
            <w:szCs w:val="48"/>
            <w:u w:val="single"/>
          </w:rPr>
          <w:t>4.</w:t>
        </w:r>
      </w:hyperlink>
      <w:r w:rsidR="00967408" w:rsidRPr="00967408">
        <w:rPr>
          <w:rFonts w:ascii="Times" w:eastAsia="Times New Roman" w:hAnsi="Times" w:cs="Times New Roman"/>
          <w:b/>
          <w:bCs/>
          <w:kern w:val="36"/>
          <w:sz w:val="48"/>
          <w:szCs w:val="48"/>
        </w:rPr>
        <w:t xml:space="preserve"> </w:t>
      </w:r>
      <w:hyperlink r:id="rId455" w:anchor="Claims" w:history="1">
        <w:r w:rsidR="00967408" w:rsidRPr="00967408">
          <w:rPr>
            <w:rFonts w:ascii="Times" w:eastAsia="Times New Roman" w:hAnsi="Times" w:cs="Times New Roman"/>
            <w:b/>
            <w:bCs/>
            <w:color w:val="0000FF"/>
            <w:kern w:val="36"/>
            <w:sz w:val="48"/>
            <w:szCs w:val="48"/>
            <w:u w:val="single"/>
          </w:rPr>
          <w:t>Claims</w:t>
        </w:r>
      </w:hyperlink>
    </w:p>
    <w:p w14:paraId="3F92D381" w14:textId="77777777" w:rsidR="00967408" w:rsidRPr="00967408" w:rsidRDefault="00967408" w:rsidP="00967408">
      <w:pPr>
        <w:spacing w:before="100" w:beforeAutospacing="1" w:after="100" w:afterAutospacing="1"/>
        <w:rPr>
          <w:rFonts w:ascii="Times" w:hAnsi="Times" w:cs="Times New Roman"/>
          <w:sz w:val="20"/>
          <w:szCs w:val="20"/>
        </w:rPr>
      </w:pPr>
      <w:commentRangeStart w:id="172"/>
      <w:r w:rsidRPr="00967408">
        <w:rPr>
          <w:rFonts w:ascii="Times" w:hAnsi="Times" w:cs="Times New Roman"/>
          <w:sz w:val="20"/>
          <w:szCs w:val="20"/>
        </w:rPr>
        <w:t xml:space="preserve">This section specifies how the Client can obtain Claims about the End-User and the authentication that was performed and defines a standard set of basic profile Claims. </w:t>
      </w:r>
      <w:commentRangeEnd w:id="172"/>
      <w:r w:rsidR="002F3CCB">
        <w:rPr>
          <w:rStyle w:val="CommentReference"/>
        </w:rPr>
        <w:commentReference w:id="172"/>
      </w:r>
      <w:r w:rsidRPr="00967408">
        <w:rPr>
          <w:rFonts w:ascii="Times" w:hAnsi="Times" w:cs="Times New Roman"/>
          <w:sz w:val="20"/>
          <w:szCs w:val="20"/>
        </w:rPr>
        <w:t xml:space="preserve">Pre-defined sets of claims can be requested using specific scope values or individual claims can be requested using the </w:t>
      </w:r>
      <w:r w:rsidRPr="00967408">
        <w:rPr>
          <w:rFonts w:ascii="Courier" w:hAnsi="Courier" w:cs="Courier"/>
          <w:sz w:val="20"/>
          <w:szCs w:val="20"/>
        </w:rPr>
        <w:t>claims</w:t>
      </w:r>
      <w:r w:rsidRPr="00967408">
        <w:rPr>
          <w:rFonts w:ascii="Times" w:hAnsi="Times" w:cs="Times New Roman"/>
          <w:sz w:val="20"/>
          <w:szCs w:val="20"/>
        </w:rPr>
        <w:t xml:space="preserve"> request parameter. The claims can come directly from the OpenID Provider or from distributed sources as well.</w:t>
      </w:r>
    </w:p>
    <w:p w14:paraId="7EC8CD3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56" w:anchor="rfc.section.4.1" w:history="1">
        <w:r w:rsidR="00967408" w:rsidRPr="00967408">
          <w:rPr>
            <w:rFonts w:ascii="Times" w:eastAsia="Times New Roman" w:hAnsi="Times" w:cs="Times New Roman"/>
            <w:b/>
            <w:bCs/>
            <w:color w:val="0000FF"/>
            <w:kern w:val="36"/>
            <w:sz w:val="48"/>
            <w:szCs w:val="48"/>
            <w:u w:val="single"/>
          </w:rPr>
          <w:t>4.1.</w:t>
        </w:r>
      </w:hyperlink>
      <w:r w:rsidR="00967408" w:rsidRPr="00967408">
        <w:rPr>
          <w:rFonts w:ascii="Times" w:eastAsia="Times New Roman" w:hAnsi="Times" w:cs="Times New Roman"/>
          <w:b/>
          <w:bCs/>
          <w:kern w:val="36"/>
          <w:sz w:val="48"/>
          <w:szCs w:val="48"/>
        </w:rPr>
        <w:t xml:space="preserve"> </w:t>
      </w:r>
      <w:hyperlink r:id="rId457" w:anchor="ScopeClaims" w:history="1">
        <w:r w:rsidR="00967408" w:rsidRPr="00967408">
          <w:rPr>
            <w:rFonts w:ascii="Times" w:eastAsia="Times New Roman" w:hAnsi="Times" w:cs="Times New Roman"/>
            <w:b/>
            <w:bCs/>
            <w:color w:val="0000FF"/>
            <w:kern w:val="36"/>
            <w:sz w:val="48"/>
            <w:szCs w:val="48"/>
            <w:u w:val="single"/>
          </w:rPr>
          <w:t>Requesting Claims using Scope Values</w:t>
        </w:r>
      </w:hyperlink>
    </w:p>
    <w:p w14:paraId="78765AA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Clients use </w:t>
      </w:r>
      <w:r w:rsidRPr="00967408">
        <w:rPr>
          <w:rFonts w:ascii="Courier" w:hAnsi="Courier" w:cs="Courier"/>
          <w:sz w:val="20"/>
          <w:szCs w:val="20"/>
        </w:rPr>
        <w:t>scope</w:t>
      </w:r>
      <w:r w:rsidRPr="00967408">
        <w:rPr>
          <w:rFonts w:ascii="Times" w:hAnsi="Times" w:cs="Times New Roman"/>
          <w:sz w:val="20"/>
          <w:szCs w:val="20"/>
        </w:rPr>
        <w:t xml:space="preserve"> values as defined in Section 3.3 of </w:t>
      </w:r>
      <w:hyperlink r:id="rId458"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to specify what access privileges are being requested for Access Tokens. The scopes associated with Access Tokens determine what resources will be available when they are used to access OAuth 2.0 protected endpoints. Protected Resource endpoints MAY perform different actions and return different information based on the scope values and other parameters used when requesting the presented Access Token.</w:t>
      </w:r>
    </w:p>
    <w:p w14:paraId="6F817DA1" w14:textId="3EF26B12" w:rsidR="00967408" w:rsidRPr="00967408" w:rsidDel="002C04EA" w:rsidRDefault="00967408" w:rsidP="00967408">
      <w:pPr>
        <w:spacing w:before="100" w:beforeAutospacing="1" w:after="100" w:afterAutospacing="1"/>
        <w:rPr>
          <w:del w:id="173" w:author="Justin Richer" w:date="2013-11-13T09:39:00Z"/>
          <w:rFonts w:ascii="Times" w:hAnsi="Times" w:cs="Times New Roman"/>
          <w:sz w:val="20"/>
          <w:szCs w:val="20"/>
        </w:rPr>
      </w:pPr>
      <w:r w:rsidRPr="00967408">
        <w:rPr>
          <w:rFonts w:ascii="Times" w:hAnsi="Times" w:cs="Times New Roman"/>
          <w:sz w:val="20"/>
          <w:szCs w:val="20"/>
        </w:rPr>
        <w:t>For OpenID Connect, scopes can be used to request that specific sets of information be made available as Claim Values. This specification describes only the scope values used by OpenID Connect</w:t>
      </w:r>
      <w:commentRangeStart w:id="174"/>
      <w:ins w:id="175" w:author="Justin Richer" w:date="2013-11-13T09:38:00Z">
        <w:r w:rsidR="00A64310">
          <w:rPr>
            <w:rFonts w:ascii="Times" w:hAnsi="Times" w:cs="Times New Roman"/>
            <w:sz w:val="20"/>
            <w:szCs w:val="20"/>
          </w:rPr>
          <w:t>,</w:t>
        </w:r>
        <w:r w:rsidR="00C40F5D">
          <w:rPr>
            <w:rFonts w:ascii="Times" w:hAnsi="Times" w:cs="Times New Roman"/>
            <w:sz w:val="20"/>
            <w:szCs w:val="20"/>
          </w:rPr>
          <w:t xml:space="preserve"> but</w:t>
        </w:r>
        <w:r w:rsidR="00A64310">
          <w:rPr>
            <w:rFonts w:ascii="Times" w:hAnsi="Times" w:cs="Times New Roman"/>
            <w:sz w:val="20"/>
            <w:szCs w:val="20"/>
          </w:rPr>
          <w:t xml:space="preserve"> other scope values MAY be used alongside </w:t>
        </w:r>
      </w:ins>
      <w:ins w:id="176" w:author="Justin Richer" w:date="2013-11-13T09:39:00Z">
        <w:r w:rsidR="002C04EA">
          <w:rPr>
            <w:rFonts w:ascii="Times" w:hAnsi="Times" w:cs="Times New Roman"/>
            <w:sz w:val="20"/>
            <w:szCs w:val="20"/>
          </w:rPr>
          <w:t>the values defined here</w:t>
        </w:r>
      </w:ins>
      <w:r w:rsidRPr="00967408">
        <w:rPr>
          <w:rFonts w:ascii="Times" w:hAnsi="Times" w:cs="Times New Roman"/>
          <w:sz w:val="20"/>
          <w:szCs w:val="20"/>
        </w:rPr>
        <w:t>.</w:t>
      </w:r>
    </w:p>
    <w:p w14:paraId="55BD8126" w14:textId="1C4079D8" w:rsidR="00967408" w:rsidRPr="00967408" w:rsidRDefault="00967408">
      <w:pPr>
        <w:spacing w:before="100" w:beforeAutospacing="1" w:after="100" w:afterAutospacing="1"/>
        <w:rPr>
          <w:rFonts w:ascii="Times" w:hAnsi="Times" w:cs="Times New Roman"/>
          <w:sz w:val="20"/>
          <w:szCs w:val="20"/>
        </w:rPr>
      </w:pPr>
      <w:del w:id="177" w:author="Justin Richer" w:date="2013-11-13T09:39:00Z">
        <w:r w:rsidRPr="00967408" w:rsidDel="002C04EA">
          <w:rPr>
            <w:rFonts w:ascii="Times" w:hAnsi="Times" w:cs="Times New Roman"/>
            <w:sz w:val="20"/>
            <w:szCs w:val="20"/>
          </w:rPr>
          <w:delText xml:space="preserve">OpenID Connect allows additional scope values to be defined and used. </w:delText>
        </w:r>
      </w:del>
      <w:ins w:id="178" w:author="Justin Richer" w:date="2013-11-13T09:39:00Z">
        <w:r w:rsidR="002C04EA">
          <w:rPr>
            <w:rFonts w:ascii="Times" w:hAnsi="Times" w:cs="Times New Roman"/>
            <w:sz w:val="20"/>
            <w:szCs w:val="20"/>
          </w:rPr>
          <w:t xml:space="preserve"> </w:t>
        </w:r>
      </w:ins>
      <w:commentRangeEnd w:id="174"/>
      <w:r w:rsidR="0099127E">
        <w:rPr>
          <w:rStyle w:val="CommentReference"/>
        </w:rPr>
        <w:commentReference w:id="174"/>
      </w:r>
      <w:r w:rsidRPr="00967408">
        <w:rPr>
          <w:rFonts w:ascii="Times" w:hAnsi="Times" w:cs="Times New Roman"/>
          <w:sz w:val="20"/>
          <w:szCs w:val="20"/>
        </w:rPr>
        <w:t>Scope values used that are not understood by an implementation SHOULD be ignored.</w:t>
      </w:r>
    </w:p>
    <w:p w14:paraId="62106BC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Claims requested by the following scopes are treated by Authorization Servers as Voluntary Claims.</w:t>
      </w:r>
    </w:p>
    <w:p w14:paraId="2B040E2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w:t>
      </w:r>
      <w:r w:rsidRPr="00967408">
        <w:rPr>
          <w:rFonts w:ascii="Courier" w:hAnsi="Courier" w:cs="Courier"/>
          <w:sz w:val="20"/>
          <w:szCs w:val="20"/>
        </w:rPr>
        <w:t>scope</w:t>
      </w:r>
      <w:r w:rsidRPr="00967408">
        <w:rPr>
          <w:rFonts w:ascii="Times" w:hAnsi="Times" w:cs="Times New Roman"/>
          <w:sz w:val="20"/>
          <w:szCs w:val="20"/>
        </w:rPr>
        <w:t xml:space="preserve"> values that are used to request Claims:</w:t>
      </w:r>
    </w:p>
    <w:p w14:paraId="55A0E6D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profile</w:t>
      </w:r>
    </w:p>
    <w:p w14:paraId="18C4575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scope value requests access to the End-User's default profile Claims, which are: </w:t>
      </w:r>
      <w:r w:rsidRPr="00967408">
        <w:rPr>
          <w:rFonts w:ascii="Courier" w:hAnsi="Courier" w:cs="Courier"/>
          <w:sz w:val="20"/>
          <w:szCs w:val="20"/>
        </w:rPr>
        <w:t>name</w:t>
      </w:r>
      <w:r w:rsidRPr="00967408">
        <w:rPr>
          <w:rFonts w:ascii="Times" w:eastAsia="Times New Roman" w:hAnsi="Times" w:cs="Times New Roman"/>
          <w:sz w:val="20"/>
          <w:szCs w:val="20"/>
        </w:rPr>
        <w:t xml:space="preserve">, </w:t>
      </w:r>
      <w:r w:rsidRPr="00967408">
        <w:rPr>
          <w:rFonts w:ascii="Courier" w:hAnsi="Courier" w:cs="Courier"/>
          <w:sz w:val="20"/>
          <w:szCs w:val="20"/>
        </w:rPr>
        <w:t>family_name</w:t>
      </w:r>
      <w:r w:rsidRPr="00967408">
        <w:rPr>
          <w:rFonts w:ascii="Times" w:eastAsia="Times New Roman" w:hAnsi="Times" w:cs="Times New Roman"/>
          <w:sz w:val="20"/>
          <w:szCs w:val="20"/>
        </w:rPr>
        <w:t xml:space="preserve">, </w:t>
      </w:r>
      <w:r w:rsidRPr="00967408">
        <w:rPr>
          <w:rFonts w:ascii="Courier" w:hAnsi="Courier" w:cs="Courier"/>
          <w:sz w:val="20"/>
          <w:szCs w:val="20"/>
        </w:rPr>
        <w:t>given_name</w:t>
      </w:r>
      <w:r w:rsidRPr="00967408">
        <w:rPr>
          <w:rFonts w:ascii="Times" w:eastAsia="Times New Roman" w:hAnsi="Times" w:cs="Times New Roman"/>
          <w:sz w:val="20"/>
          <w:szCs w:val="20"/>
        </w:rPr>
        <w:t xml:space="preserve">, </w:t>
      </w:r>
      <w:r w:rsidRPr="00967408">
        <w:rPr>
          <w:rFonts w:ascii="Courier" w:hAnsi="Courier" w:cs="Courier"/>
          <w:sz w:val="20"/>
          <w:szCs w:val="20"/>
        </w:rPr>
        <w:t>middle_name</w:t>
      </w:r>
      <w:r w:rsidRPr="00967408">
        <w:rPr>
          <w:rFonts w:ascii="Times" w:eastAsia="Times New Roman" w:hAnsi="Times" w:cs="Times New Roman"/>
          <w:sz w:val="20"/>
          <w:szCs w:val="20"/>
        </w:rPr>
        <w:t xml:space="preserve">, </w:t>
      </w:r>
      <w:r w:rsidRPr="00967408">
        <w:rPr>
          <w:rFonts w:ascii="Courier" w:hAnsi="Courier" w:cs="Courier"/>
          <w:sz w:val="20"/>
          <w:szCs w:val="20"/>
        </w:rPr>
        <w:t>nickname</w:t>
      </w:r>
      <w:r w:rsidRPr="00967408">
        <w:rPr>
          <w:rFonts w:ascii="Times" w:eastAsia="Times New Roman" w:hAnsi="Times" w:cs="Times New Roman"/>
          <w:sz w:val="20"/>
          <w:szCs w:val="20"/>
        </w:rPr>
        <w:t xml:space="preserve">, </w:t>
      </w:r>
      <w:r w:rsidRPr="00967408">
        <w:rPr>
          <w:rFonts w:ascii="Courier" w:hAnsi="Courier" w:cs="Courier"/>
          <w:sz w:val="20"/>
          <w:szCs w:val="20"/>
        </w:rPr>
        <w:t>preferred_username</w:t>
      </w:r>
      <w:r w:rsidRPr="00967408">
        <w:rPr>
          <w:rFonts w:ascii="Times" w:eastAsia="Times New Roman" w:hAnsi="Times" w:cs="Times New Roman"/>
          <w:sz w:val="20"/>
          <w:szCs w:val="20"/>
        </w:rPr>
        <w:t xml:space="preserve">, </w:t>
      </w:r>
      <w:r w:rsidRPr="00967408">
        <w:rPr>
          <w:rFonts w:ascii="Courier" w:hAnsi="Courier" w:cs="Courier"/>
          <w:sz w:val="20"/>
          <w:szCs w:val="20"/>
        </w:rPr>
        <w:t>profile</w:t>
      </w:r>
      <w:r w:rsidRPr="00967408">
        <w:rPr>
          <w:rFonts w:ascii="Times" w:eastAsia="Times New Roman" w:hAnsi="Times" w:cs="Times New Roman"/>
          <w:sz w:val="20"/>
          <w:szCs w:val="20"/>
        </w:rPr>
        <w:t xml:space="preserve">, </w:t>
      </w:r>
      <w:r w:rsidRPr="00967408">
        <w:rPr>
          <w:rFonts w:ascii="Courier" w:hAnsi="Courier" w:cs="Courier"/>
          <w:sz w:val="20"/>
          <w:szCs w:val="20"/>
        </w:rPr>
        <w:t>picture</w:t>
      </w:r>
      <w:r w:rsidRPr="00967408">
        <w:rPr>
          <w:rFonts w:ascii="Times" w:eastAsia="Times New Roman" w:hAnsi="Times" w:cs="Times New Roman"/>
          <w:sz w:val="20"/>
          <w:szCs w:val="20"/>
        </w:rPr>
        <w:t xml:space="preserve">, </w:t>
      </w:r>
      <w:r w:rsidRPr="00967408">
        <w:rPr>
          <w:rFonts w:ascii="Courier" w:hAnsi="Courier" w:cs="Courier"/>
          <w:sz w:val="20"/>
          <w:szCs w:val="20"/>
        </w:rPr>
        <w:t>website</w:t>
      </w:r>
      <w:r w:rsidRPr="00967408">
        <w:rPr>
          <w:rFonts w:ascii="Times" w:eastAsia="Times New Roman" w:hAnsi="Times" w:cs="Times New Roman"/>
          <w:sz w:val="20"/>
          <w:szCs w:val="20"/>
        </w:rPr>
        <w:t xml:space="preserve">, </w:t>
      </w:r>
      <w:r w:rsidRPr="00967408">
        <w:rPr>
          <w:rFonts w:ascii="Courier" w:hAnsi="Courier" w:cs="Courier"/>
          <w:sz w:val="20"/>
          <w:szCs w:val="20"/>
        </w:rPr>
        <w:t>gender</w:t>
      </w:r>
      <w:r w:rsidRPr="00967408">
        <w:rPr>
          <w:rFonts w:ascii="Times" w:eastAsia="Times New Roman" w:hAnsi="Times" w:cs="Times New Roman"/>
          <w:sz w:val="20"/>
          <w:szCs w:val="20"/>
        </w:rPr>
        <w:t xml:space="preserve">, </w:t>
      </w:r>
      <w:r w:rsidRPr="00967408">
        <w:rPr>
          <w:rFonts w:ascii="Courier" w:hAnsi="Courier" w:cs="Courier"/>
          <w:sz w:val="20"/>
          <w:szCs w:val="20"/>
        </w:rPr>
        <w:t>birthdate</w:t>
      </w:r>
      <w:r w:rsidRPr="00967408">
        <w:rPr>
          <w:rFonts w:ascii="Times" w:eastAsia="Times New Roman" w:hAnsi="Times" w:cs="Times New Roman"/>
          <w:sz w:val="20"/>
          <w:szCs w:val="20"/>
        </w:rPr>
        <w:t xml:space="preserve">, </w:t>
      </w:r>
      <w:r w:rsidRPr="00967408">
        <w:rPr>
          <w:rFonts w:ascii="Courier" w:hAnsi="Courier" w:cs="Courier"/>
          <w:sz w:val="20"/>
          <w:szCs w:val="20"/>
        </w:rPr>
        <w:t>zoneinfo</w:t>
      </w:r>
      <w:r w:rsidRPr="00967408">
        <w:rPr>
          <w:rFonts w:ascii="Times" w:eastAsia="Times New Roman" w:hAnsi="Times" w:cs="Times New Roman"/>
          <w:sz w:val="20"/>
          <w:szCs w:val="20"/>
        </w:rPr>
        <w:t xml:space="preserve">, </w:t>
      </w:r>
      <w:r w:rsidRPr="00967408">
        <w:rPr>
          <w:rFonts w:ascii="Courier" w:hAnsi="Courier" w:cs="Courier"/>
          <w:sz w:val="20"/>
          <w:szCs w:val="20"/>
        </w:rPr>
        <w:t>locale</w:t>
      </w:r>
      <w:r w:rsidRPr="00967408">
        <w:rPr>
          <w:rFonts w:ascii="Times" w:eastAsia="Times New Roman" w:hAnsi="Times" w:cs="Times New Roman"/>
          <w:sz w:val="20"/>
          <w:szCs w:val="20"/>
        </w:rPr>
        <w:t xml:space="preserve">, and </w:t>
      </w:r>
      <w:r w:rsidRPr="00967408">
        <w:rPr>
          <w:rFonts w:ascii="Courier" w:hAnsi="Courier" w:cs="Courier"/>
          <w:sz w:val="20"/>
          <w:szCs w:val="20"/>
        </w:rPr>
        <w:t>updated_at</w:t>
      </w:r>
      <w:r w:rsidRPr="00967408">
        <w:rPr>
          <w:rFonts w:ascii="Times" w:eastAsia="Times New Roman" w:hAnsi="Times" w:cs="Times New Roman"/>
          <w:sz w:val="20"/>
          <w:szCs w:val="20"/>
        </w:rPr>
        <w:t>.</w:t>
      </w:r>
    </w:p>
    <w:p w14:paraId="3F5775E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email</w:t>
      </w:r>
    </w:p>
    <w:p w14:paraId="1952FBD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scope value requests access to the </w:t>
      </w:r>
      <w:r w:rsidRPr="00967408">
        <w:rPr>
          <w:rFonts w:ascii="Courier" w:hAnsi="Courier" w:cs="Courier"/>
          <w:sz w:val="20"/>
          <w:szCs w:val="20"/>
        </w:rPr>
        <w:t>email</w:t>
      </w:r>
      <w:r w:rsidRPr="00967408">
        <w:rPr>
          <w:rFonts w:ascii="Times" w:eastAsia="Times New Roman" w:hAnsi="Times" w:cs="Times New Roman"/>
          <w:sz w:val="20"/>
          <w:szCs w:val="20"/>
        </w:rPr>
        <w:t xml:space="preserve"> and </w:t>
      </w:r>
      <w:r w:rsidRPr="00967408">
        <w:rPr>
          <w:rFonts w:ascii="Courier" w:hAnsi="Courier" w:cs="Courier"/>
          <w:sz w:val="20"/>
          <w:szCs w:val="20"/>
        </w:rPr>
        <w:t>email_verified</w:t>
      </w:r>
      <w:r w:rsidRPr="00967408">
        <w:rPr>
          <w:rFonts w:ascii="Times" w:eastAsia="Times New Roman" w:hAnsi="Times" w:cs="Times New Roman"/>
          <w:sz w:val="20"/>
          <w:szCs w:val="20"/>
        </w:rPr>
        <w:t xml:space="preserve"> Claims.</w:t>
      </w:r>
    </w:p>
    <w:p w14:paraId="1F93D6D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address</w:t>
      </w:r>
    </w:p>
    <w:p w14:paraId="05A60CB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scope value requests access to the </w:t>
      </w:r>
      <w:r w:rsidRPr="00967408">
        <w:rPr>
          <w:rFonts w:ascii="Courier" w:hAnsi="Courier" w:cs="Courier"/>
          <w:sz w:val="20"/>
          <w:szCs w:val="20"/>
        </w:rPr>
        <w:t>address</w:t>
      </w:r>
      <w:r w:rsidRPr="00967408">
        <w:rPr>
          <w:rFonts w:ascii="Times" w:eastAsia="Times New Roman" w:hAnsi="Times" w:cs="Times New Roman"/>
          <w:sz w:val="20"/>
          <w:szCs w:val="20"/>
        </w:rPr>
        <w:t xml:space="preserve"> Claim.</w:t>
      </w:r>
    </w:p>
    <w:p w14:paraId="4E427FB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phone</w:t>
      </w:r>
    </w:p>
    <w:p w14:paraId="6829F13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scope value requests access to the </w:t>
      </w:r>
      <w:r w:rsidRPr="00967408">
        <w:rPr>
          <w:rFonts w:ascii="Courier" w:hAnsi="Courier" w:cs="Courier"/>
          <w:sz w:val="20"/>
          <w:szCs w:val="20"/>
        </w:rPr>
        <w:t>phone_number</w:t>
      </w:r>
      <w:r w:rsidRPr="00967408">
        <w:rPr>
          <w:rFonts w:ascii="Times" w:eastAsia="Times New Roman" w:hAnsi="Times" w:cs="Times New Roman"/>
          <w:sz w:val="20"/>
          <w:szCs w:val="20"/>
        </w:rPr>
        <w:t xml:space="preserve"> and </w:t>
      </w:r>
      <w:r w:rsidRPr="00967408">
        <w:rPr>
          <w:rFonts w:ascii="Courier" w:hAnsi="Courier" w:cs="Courier"/>
          <w:sz w:val="20"/>
          <w:szCs w:val="20"/>
        </w:rPr>
        <w:t>phone_number_verified</w:t>
      </w:r>
      <w:r w:rsidRPr="00967408">
        <w:rPr>
          <w:rFonts w:ascii="Times" w:eastAsia="Times New Roman" w:hAnsi="Times" w:cs="Times New Roman"/>
          <w:sz w:val="20"/>
          <w:szCs w:val="20"/>
        </w:rPr>
        <w:t xml:space="preserve"> Claims.</w:t>
      </w:r>
    </w:p>
    <w:p w14:paraId="2C176FC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Multiple scope values MAY be used by creating a space delimited, case sensitive list of ASCII scope values.</w:t>
      </w:r>
    </w:p>
    <w:p w14:paraId="1A27B98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Claims requested by the </w:t>
      </w:r>
      <w:r w:rsidRPr="00967408">
        <w:rPr>
          <w:rFonts w:ascii="Courier" w:hAnsi="Courier" w:cs="Courier"/>
          <w:sz w:val="20"/>
          <w:szCs w:val="20"/>
        </w:rPr>
        <w:t>profile</w:t>
      </w:r>
      <w:r w:rsidRPr="00967408">
        <w:rPr>
          <w:rFonts w:ascii="Times" w:hAnsi="Times" w:cs="Times New Roman"/>
          <w:sz w:val="20"/>
          <w:szCs w:val="20"/>
        </w:rPr>
        <w:t xml:space="preserve">, </w:t>
      </w:r>
      <w:r w:rsidRPr="00967408">
        <w:rPr>
          <w:rFonts w:ascii="Courier" w:hAnsi="Courier" w:cs="Courier"/>
          <w:sz w:val="20"/>
          <w:szCs w:val="20"/>
        </w:rPr>
        <w:t>email</w:t>
      </w:r>
      <w:r w:rsidRPr="00967408">
        <w:rPr>
          <w:rFonts w:ascii="Times" w:hAnsi="Times" w:cs="Times New Roman"/>
          <w:sz w:val="20"/>
          <w:szCs w:val="20"/>
        </w:rPr>
        <w:t xml:space="preserve">, </w:t>
      </w:r>
      <w:r w:rsidRPr="00967408">
        <w:rPr>
          <w:rFonts w:ascii="Courier" w:hAnsi="Courier" w:cs="Courier"/>
          <w:sz w:val="20"/>
          <w:szCs w:val="20"/>
        </w:rPr>
        <w:t>address</w:t>
      </w:r>
      <w:r w:rsidRPr="00967408">
        <w:rPr>
          <w:rFonts w:ascii="Times" w:hAnsi="Times" w:cs="Times New Roman"/>
          <w:sz w:val="20"/>
          <w:szCs w:val="20"/>
        </w:rPr>
        <w:t xml:space="preserve">, and </w:t>
      </w:r>
      <w:r w:rsidRPr="00967408">
        <w:rPr>
          <w:rFonts w:ascii="Courier" w:hAnsi="Courier" w:cs="Courier"/>
          <w:sz w:val="20"/>
          <w:szCs w:val="20"/>
        </w:rPr>
        <w:t>phone</w:t>
      </w:r>
      <w:r w:rsidRPr="00967408">
        <w:rPr>
          <w:rFonts w:ascii="Times" w:hAnsi="Times" w:cs="Times New Roman"/>
          <w:sz w:val="20"/>
          <w:szCs w:val="20"/>
        </w:rPr>
        <w:t xml:space="preserve"> scope values are returned from the UserInfo Endpoint, as described in </w:t>
      </w:r>
      <w:hyperlink r:id="rId459" w:anchor="UserInfoResponse" w:history="1">
        <w:r w:rsidRPr="00967408">
          <w:rPr>
            <w:rFonts w:ascii="Times" w:hAnsi="Times" w:cs="Times New Roman"/>
            <w:color w:val="0000FF"/>
            <w:sz w:val="20"/>
            <w:szCs w:val="20"/>
            <w:u w:val="single"/>
          </w:rPr>
          <w:t>Section 4.3.2</w:t>
        </w:r>
      </w:hyperlink>
      <w:r w:rsidRPr="00967408">
        <w:rPr>
          <w:rFonts w:ascii="Times" w:hAnsi="Times" w:cs="Times New Roman"/>
          <w:sz w:val="20"/>
          <w:szCs w:val="20"/>
        </w:rPr>
        <w:t xml:space="preserve">, when a </w:t>
      </w:r>
      <w:r w:rsidRPr="00967408">
        <w:rPr>
          <w:rFonts w:ascii="Courier" w:hAnsi="Courier" w:cs="Courier"/>
          <w:sz w:val="20"/>
          <w:szCs w:val="20"/>
        </w:rPr>
        <w:t>response_type</w:t>
      </w:r>
      <w:r w:rsidRPr="00967408">
        <w:rPr>
          <w:rFonts w:ascii="Times" w:hAnsi="Times" w:cs="Times New Roman"/>
          <w:sz w:val="20"/>
          <w:szCs w:val="20"/>
        </w:rPr>
        <w:t xml:space="preserve"> value is used that results in an Access Token being issued. However, when no Access Token is issued (which is the case for the </w:t>
      </w:r>
      <w:r w:rsidRPr="00967408">
        <w:rPr>
          <w:rFonts w:ascii="Courier" w:hAnsi="Courier" w:cs="Courier"/>
          <w:sz w:val="20"/>
          <w:szCs w:val="20"/>
        </w:rPr>
        <w:t>response_type</w:t>
      </w:r>
      <w:r w:rsidRPr="00967408">
        <w:rPr>
          <w:rFonts w:ascii="Times" w:hAnsi="Times" w:cs="Times New Roman"/>
          <w:sz w:val="20"/>
          <w:szCs w:val="20"/>
        </w:rPr>
        <w:t xml:space="preserve"> value </w:t>
      </w:r>
      <w:r w:rsidRPr="00967408">
        <w:rPr>
          <w:rFonts w:ascii="Courier" w:hAnsi="Courier" w:cs="Courier"/>
          <w:sz w:val="20"/>
          <w:szCs w:val="20"/>
        </w:rPr>
        <w:t>id_token</w:t>
      </w:r>
      <w:r w:rsidRPr="00967408">
        <w:rPr>
          <w:rFonts w:ascii="Times" w:hAnsi="Times" w:cs="Times New Roman"/>
          <w:sz w:val="20"/>
          <w:szCs w:val="20"/>
        </w:rPr>
        <w:t>), the resulting Claims are returned in the ID Token.</w:t>
      </w:r>
    </w:p>
    <w:p w14:paraId="0105252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w:t>
      </w:r>
    </w:p>
    <w:p w14:paraId="3D6FB42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following is a non-normative example of an unencoded </w:t>
      </w:r>
      <w:r w:rsidRPr="00967408">
        <w:rPr>
          <w:rFonts w:ascii="Courier" w:hAnsi="Courier" w:cs="Courier"/>
          <w:sz w:val="20"/>
          <w:szCs w:val="20"/>
        </w:rPr>
        <w:t>scope</w:t>
      </w:r>
      <w:r w:rsidRPr="00967408">
        <w:rPr>
          <w:rFonts w:ascii="Times" w:hAnsi="Times" w:cs="Times New Roman"/>
          <w:sz w:val="20"/>
          <w:szCs w:val="20"/>
        </w:rPr>
        <w:t xml:space="preserve"> request:</w:t>
      </w:r>
    </w:p>
    <w:p w14:paraId="015EBAE6"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scope=openid profile email phone </w:t>
      </w:r>
    </w:p>
    <w:p w14:paraId="2A34C52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60" w:anchor="rfc.section.4.2" w:history="1">
        <w:r w:rsidR="00967408" w:rsidRPr="00967408">
          <w:rPr>
            <w:rFonts w:ascii="Times" w:eastAsia="Times New Roman" w:hAnsi="Times" w:cs="Times New Roman"/>
            <w:b/>
            <w:bCs/>
            <w:color w:val="0000FF"/>
            <w:kern w:val="36"/>
            <w:sz w:val="48"/>
            <w:szCs w:val="48"/>
            <w:u w:val="single"/>
          </w:rPr>
          <w:t>4.2.</w:t>
        </w:r>
      </w:hyperlink>
      <w:r w:rsidR="00967408" w:rsidRPr="00967408">
        <w:rPr>
          <w:rFonts w:ascii="Times" w:eastAsia="Times New Roman" w:hAnsi="Times" w:cs="Times New Roman"/>
          <w:b/>
          <w:bCs/>
          <w:kern w:val="36"/>
          <w:sz w:val="48"/>
          <w:szCs w:val="48"/>
        </w:rPr>
        <w:t xml:space="preserve"> </w:t>
      </w:r>
      <w:hyperlink r:id="rId461" w:anchor="StandardClaims" w:history="1">
        <w:r w:rsidR="00967408" w:rsidRPr="00967408">
          <w:rPr>
            <w:rFonts w:ascii="Times" w:eastAsia="Times New Roman" w:hAnsi="Times" w:cs="Times New Roman"/>
            <w:b/>
            <w:bCs/>
            <w:color w:val="0000FF"/>
            <w:kern w:val="36"/>
            <w:sz w:val="48"/>
            <w:szCs w:val="48"/>
            <w:u w:val="single"/>
          </w:rPr>
          <w:t>Standard Claims</w:t>
        </w:r>
      </w:hyperlink>
    </w:p>
    <w:p w14:paraId="457B1F9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specification defines a set of standard Claims. They can be requested to be returned either in the UserInfo Response or in the ID Token.</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2042"/>
        <w:gridCol w:w="799"/>
        <w:gridCol w:w="5919"/>
      </w:tblGrid>
      <w:tr w:rsidR="00967408" w:rsidRPr="00967408" w14:paraId="70663ED7" w14:textId="77777777" w:rsidTr="00967408">
        <w:trPr>
          <w:tblHeader/>
          <w:tblCellSpacing w:w="0" w:type="dxa"/>
        </w:trPr>
        <w:tc>
          <w:tcPr>
            <w:tcW w:w="0" w:type="auto"/>
            <w:gridSpan w:val="3"/>
            <w:tcBorders>
              <w:top w:val="nil"/>
              <w:left w:val="nil"/>
              <w:bottom w:val="nil"/>
              <w:right w:val="nil"/>
            </w:tcBorders>
            <w:vAlign w:val="center"/>
            <w:hideMark/>
          </w:tcPr>
          <w:p w14:paraId="1F7897DA" w14:textId="77777777" w:rsidR="00967408" w:rsidRPr="00967408" w:rsidRDefault="00967408" w:rsidP="00967408">
            <w:pPr>
              <w:jc w:val="center"/>
              <w:rPr>
                <w:rFonts w:ascii="Times" w:eastAsia="Times New Roman" w:hAnsi="Times" w:cs="Times New Roman"/>
                <w:sz w:val="20"/>
                <w:szCs w:val="20"/>
              </w:rPr>
            </w:pPr>
            <w:r w:rsidRPr="00967408">
              <w:rPr>
                <w:rFonts w:ascii="Times" w:eastAsia="Times New Roman" w:hAnsi="Times" w:cs="Times New Roman"/>
                <w:sz w:val="20"/>
                <w:szCs w:val="20"/>
              </w:rPr>
              <w:t>Registered Member Definitions</w:t>
            </w:r>
          </w:p>
        </w:tc>
      </w:tr>
      <w:tr w:rsidR="00967408" w:rsidRPr="00967408" w14:paraId="681E0E78" w14:textId="77777777" w:rsidTr="00967408">
        <w:trPr>
          <w:tblHeader/>
          <w:tblCellSpacing w:w="0" w:type="dxa"/>
        </w:trPr>
        <w:tc>
          <w:tcPr>
            <w:tcW w:w="0" w:type="auto"/>
            <w:vAlign w:val="center"/>
            <w:hideMark/>
          </w:tcPr>
          <w:p w14:paraId="1D85A43C"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Member</w:t>
            </w:r>
          </w:p>
        </w:tc>
        <w:tc>
          <w:tcPr>
            <w:tcW w:w="0" w:type="auto"/>
            <w:vAlign w:val="center"/>
            <w:hideMark/>
          </w:tcPr>
          <w:p w14:paraId="2AFA5B74"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Type</w:t>
            </w:r>
          </w:p>
        </w:tc>
        <w:tc>
          <w:tcPr>
            <w:tcW w:w="0" w:type="auto"/>
            <w:vAlign w:val="center"/>
            <w:hideMark/>
          </w:tcPr>
          <w:p w14:paraId="619339D2"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Description</w:t>
            </w:r>
          </w:p>
        </w:tc>
      </w:tr>
      <w:tr w:rsidR="00967408" w:rsidRPr="00967408" w14:paraId="4BE8D9F3" w14:textId="77777777" w:rsidTr="00967408">
        <w:trPr>
          <w:tblCellSpacing w:w="0" w:type="dxa"/>
        </w:trPr>
        <w:tc>
          <w:tcPr>
            <w:tcW w:w="0" w:type="auto"/>
            <w:vAlign w:val="center"/>
            <w:hideMark/>
          </w:tcPr>
          <w:p w14:paraId="641E01F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sub</w:t>
            </w:r>
          </w:p>
        </w:tc>
        <w:tc>
          <w:tcPr>
            <w:tcW w:w="0" w:type="auto"/>
            <w:vAlign w:val="center"/>
            <w:hideMark/>
          </w:tcPr>
          <w:p w14:paraId="6E3F0C1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03BEDB1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Subject - Identifier for the End-User at the Issuer.</w:t>
            </w:r>
          </w:p>
        </w:tc>
      </w:tr>
      <w:tr w:rsidR="00967408" w:rsidRPr="00967408" w14:paraId="193BBF1B" w14:textId="77777777" w:rsidTr="00967408">
        <w:trPr>
          <w:tblCellSpacing w:w="0" w:type="dxa"/>
        </w:trPr>
        <w:tc>
          <w:tcPr>
            <w:tcW w:w="0" w:type="auto"/>
            <w:vAlign w:val="center"/>
            <w:hideMark/>
          </w:tcPr>
          <w:p w14:paraId="3EFE272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name</w:t>
            </w:r>
          </w:p>
        </w:tc>
        <w:tc>
          <w:tcPr>
            <w:tcW w:w="0" w:type="auto"/>
            <w:vAlign w:val="center"/>
            <w:hideMark/>
          </w:tcPr>
          <w:p w14:paraId="372FED6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44B2C4F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End-User's full name in displayable form including all name parts, possibly including titles and suffixes, ordered according to the End-User's locale and preferences.</w:t>
            </w:r>
          </w:p>
        </w:tc>
      </w:tr>
      <w:tr w:rsidR="00967408" w:rsidRPr="00967408" w14:paraId="1FFBCF7D" w14:textId="77777777" w:rsidTr="00967408">
        <w:trPr>
          <w:tblCellSpacing w:w="0" w:type="dxa"/>
        </w:trPr>
        <w:tc>
          <w:tcPr>
            <w:tcW w:w="0" w:type="auto"/>
            <w:vAlign w:val="center"/>
            <w:hideMark/>
          </w:tcPr>
          <w:p w14:paraId="241F343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given_name</w:t>
            </w:r>
          </w:p>
        </w:tc>
        <w:tc>
          <w:tcPr>
            <w:tcW w:w="0" w:type="auto"/>
            <w:vAlign w:val="center"/>
            <w:hideMark/>
          </w:tcPr>
          <w:p w14:paraId="5C221D4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23CA391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Given name(s) or first name(s) of the End-User. Note that in some cultures, people can have multiple given names; all can be present, with the names being separated by space characters.</w:t>
            </w:r>
          </w:p>
        </w:tc>
      </w:tr>
      <w:tr w:rsidR="00967408" w:rsidRPr="00967408" w14:paraId="5534F504" w14:textId="77777777" w:rsidTr="00967408">
        <w:trPr>
          <w:tblCellSpacing w:w="0" w:type="dxa"/>
        </w:trPr>
        <w:tc>
          <w:tcPr>
            <w:tcW w:w="0" w:type="auto"/>
            <w:vAlign w:val="center"/>
            <w:hideMark/>
          </w:tcPr>
          <w:p w14:paraId="1A53BC7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family_name</w:t>
            </w:r>
          </w:p>
        </w:tc>
        <w:tc>
          <w:tcPr>
            <w:tcW w:w="0" w:type="auto"/>
            <w:vAlign w:val="center"/>
            <w:hideMark/>
          </w:tcPr>
          <w:p w14:paraId="1972C53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6305164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Surname(s) or last name(s) of the End-User. Note that in some cultures, people can have multiple family names or no family name; all can be present, with the names being separated by space characters.</w:t>
            </w:r>
          </w:p>
        </w:tc>
      </w:tr>
      <w:tr w:rsidR="00967408" w:rsidRPr="00967408" w14:paraId="35012D9A" w14:textId="77777777" w:rsidTr="00967408">
        <w:trPr>
          <w:tblCellSpacing w:w="0" w:type="dxa"/>
        </w:trPr>
        <w:tc>
          <w:tcPr>
            <w:tcW w:w="0" w:type="auto"/>
            <w:vAlign w:val="center"/>
            <w:hideMark/>
          </w:tcPr>
          <w:p w14:paraId="6BA8760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middle_name</w:t>
            </w:r>
          </w:p>
        </w:tc>
        <w:tc>
          <w:tcPr>
            <w:tcW w:w="0" w:type="auto"/>
            <w:vAlign w:val="center"/>
            <w:hideMark/>
          </w:tcPr>
          <w:p w14:paraId="38C44FF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5E3BBE5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Middle name(s) of the End-User. Note that in some cultures, people can have multiple middle names; all can be present, with the names being separated by space characters. Also note that in some cultures, middle names are not used.</w:t>
            </w:r>
          </w:p>
        </w:tc>
      </w:tr>
      <w:tr w:rsidR="00967408" w:rsidRPr="00967408" w14:paraId="59F3A8B2" w14:textId="77777777" w:rsidTr="00967408">
        <w:trPr>
          <w:tblCellSpacing w:w="0" w:type="dxa"/>
        </w:trPr>
        <w:tc>
          <w:tcPr>
            <w:tcW w:w="0" w:type="auto"/>
            <w:vAlign w:val="center"/>
            <w:hideMark/>
          </w:tcPr>
          <w:p w14:paraId="093F304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nickname</w:t>
            </w:r>
          </w:p>
        </w:tc>
        <w:tc>
          <w:tcPr>
            <w:tcW w:w="0" w:type="auto"/>
            <w:vAlign w:val="center"/>
            <w:hideMark/>
          </w:tcPr>
          <w:p w14:paraId="582D057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52386E7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Casual name of the End-User that may or may not be the same as the </w:t>
            </w:r>
            <w:r w:rsidRPr="00967408">
              <w:rPr>
                <w:rFonts w:ascii="Courier" w:hAnsi="Courier" w:cs="Courier"/>
                <w:sz w:val="20"/>
                <w:szCs w:val="20"/>
              </w:rPr>
              <w:t>given_name</w:t>
            </w:r>
            <w:r w:rsidRPr="00967408">
              <w:rPr>
                <w:rFonts w:ascii="Times" w:eastAsia="Times New Roman" w:hAnsi="Times" w:cs="Times New Roman"/>
                <w:sz w:val="20"/>
                <w:szCs w:val="20"/>
              </w:rPr>
              <w:t xml:space="preserve">. For instance, a </w:t>
            </w:r>
            <w:r w:rsidRPr="00967408">
              <w:rPr>
                <w:rFonts w:ascii="Courier" w:hAnsi="Courier" w:cs="Courier"/>
                <w:sz w:val="20"/>
                <w:szCs w:val="20"/>
              </w:rPr>
              <w:t>nickname</w:t>
            </w:r>
            <w:r w:rsidRPr="00967408">
              <w:rPr>
                <w:rFonts w:ascii="Times" w:eastAsia="Times New Roman" w:hAnsi="Times" w:cs="Times New Roman"/>
                <w:sz w:val="20"/>
                <w:szCs w:val="20"/>
              </w:rPr>
              <w:t xml:space="preserve"> value of </w:t>
            </w:r>
            <w:r w:rsidRPr="00967408">
              <w:rPr>
                <w:rFonts w:ascii="Courier" w:hAnsi="Courier" w:cs="Courier"/>
                <w:sz w:val="20"/>
                <w:szCs w:val="20"/>
              </w:rPr>
              <w:t>Mike</w:t>
            </w:r>
            <w:r w:rsidRPr="00967408">
              <w:rPr>
                <w:rFonts w:ascii="Times" w:eastAsia="Times New Roman" w:hAnsi="Times" w:cs="Times New Roman"/>
                <w:sz w:val="20"/>
                <w:szCs w:val="20"/>
              </w:rPr>
              <w:t xml:space="preserve"> might be returned alongside a </w:t>
            </w:r>
            <w:r w:rsidRPr="00967408">
              <w:rPr>
                <w:rFonts w:ascii="Courier" w:hAnsi="Courier" w:cs="Courier"/>
                <w:sz w:val="20"/>
                <w:szCs w:val="20"/>
              </w:rPr>
              <w:t>given_name</w:t>
            </w:r>
            <w:r w:rsidRPr="00967408">
              <w:rPr>
                <w:rFonts w:ascii="Times" w:eastAsia="Times New Roman" w:hAnsi="Times" w:cs="Times New Roman"/>
                <w:sz w:val="20"/>
                <w:szCs w:val="20"/>
              </w:rPr>
              <w:t xml:space="preserve"> value of </w:t>
            </w:r>
            <w:r w:rsidRPr="00967408">
              <w:rPr>
                <w:rFonts w:ascii="Courier" w:hAnsi="Courier" w:cs="Courier"/>
                <w:sz w:val="20"/>
                <w:szCs w:val="20"/>
              </w:rPr>
              <w:t>Michael</w:t>
            </w:r>
            <w:r w:rsidRPr="00967408">
              <w:rPr>
                <w:rFonts w:ascii="Times" w:eastAsia="Times New Roman" w:hAnsi="Times" w:cs="Times New Roman"/>
                <w:sz w:val="20"/>
                <w:szCs w:val="20"/>
              </w:rPr>
              <w:t>.</w:t>
            </w:r>
          </w:p>
        </w:tc>
      </w:tr>
      <w:tr w:rsidR="00967408" w:rsidRPr="00967408" w14:paraId="42201DB4" w14:textId="77777777" w:rsidTr="00967408">
        <w:trPr>
          <w:tblCellSpacing w:w="0" w:type="dxa"/>
        </w:trPr>
        <w:tc>
          <w:tcPr>
            <w:tcW w:w="0" w:type="auto"/>
            <w:vAlign w:val="center"/>
            <w:hideMark/>
          </w:tcPr>
          <w:p w14:paraId="739B951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preferred_username</w:t>
            </w:r>
          </w:p>
        </w:tc>
        <w:tc>
          <w:tcPr>
            <w:tcW w:w="0" w:type="auto"/>
            <w:vAlign w:val="center"/>
            <w:hideMark/>
          </w:tcPr>
          <w:p w14:paraId="32B3B12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32A013B0" w14:textId="7E63F80F" w:rsidR="00967408" w:rsidRPr="00967408" w:rsidRDefault="00967408" w:rsidP="00E462B6">
            <w:pPr>
              <w:rPr>
                <w:rFonts w:ascii="Times" w:eastAsia="Times New Roman" w:hAnsi="Times" w:cs="Times New Roman"/>
                <w:sz w:val="20"/>
                <w:szCs w:val="20"/>
              </w:rPr>
            </w:pPr>
            <w:r w:rsidRPr="00967408">
              <w:rPr>
                <w:rFonts w:ascii="Times" w:eastAsia="Times New Roman" w:hAnsi="Times" w:cs="Times New Roman"/>
                <w:sz w:val="20"/>
                <w:szCs w:val="20"/>
              </w:rPr>
              <w:t xml:space="preserve">Shorthand name by which the End-User wishes to be referred to at the RP, such as </w:t>
            </w:r>
            <w:r w:rsidRPr="00967408">
              <w:rPr>
                <w:rFonts w:ascii="Courier" w:hAnsi="Courier" w:cs="Courier"/>
                <w:sz w:val="20"/>
                <w:szCs w:val="20"/>
              </w:rPr>
              <w:t>janedoe</w:t>
            </w:r>
            <w:r w:rsidRPr="00967408">
              <w:rPr>
                <w:rFonts w:ascii="Times" w:eastAsia="Times New Roman" w:hAnsi="Times" w:cs="Times New Roman"/>
                <w:sz w:val="20"/>
                <w:szCs w:val="20"/>
              </w:rPr>
              <w:t xml:space="preserve"> or </w:t>
            </w:r>
            <w:r w:rsidRPr="00967408">
              <w:rPr>
                <w:rFonts w:ascii="Courier" w:hAnsi="Courier" w:cs="Courier"/>
                <w:sz w:val="20"/>
                <w:szCs w:val="20"/>
              </w:rPr>
              <w:t>j.doe</w:t>
            </w:r>
            <w:r w:rsidRPr="00967408">
              <w:rPr>
                <w:rFonts w:ascii="Times" w:eastAsia="Times New Roman" w:hAnsi="Times" w:cs="Times New Roman"/>
                <w:sz w:val="20"/>
                <w:szCs w:val="20"/>
              </w:rPr>
              <w:t xml:space="preserve">. This value MAY be any valid JSON string including special characters such as </w:t>
            </w:r>
            <w:r w:rsidRPr="00967408">
              <w:rPr>
                <w:rFonts w:ascii="Courier" w:hAnsi="Courier" w:cs="Courier"/>
                <w:sz w:val="20"/>
                <w:szCs w:val="20"/>
              </w:rPr>
              <w:t>@</w:t>
            </w:r>
            <w:r w:rsidRPr="00967408">
              <w:rPr>
                <w:rFonts w:ascii="Times" w:eastAsia="Times New Roman" w:hAnsi="Times" w:cs="Times New Roman"/>
                <w:sz w:val="20"/>
                <w:szCs w:val="20"/>
              </w:rPr>
              <w:t xml:space="preserve">, </w:t>
            </w:r>
            <w:r w:rsidRPr="00967408">
              <w:rPr>
                <w:rFonts w:ascii="Courier" w:hAnsi="Courier" w:cs="Courier"/>
                <w:sz w:val="20"/>
                <w:szCs w:val="20"/>
              </w:rPr>
              <w:t>/</w:t>
            </w:r>
            <w:r w:rsidRPr="00967408">
              <w:rPr>
                <w:rFonts w:ascii="Times" w:eastAsia="Times New Roman" w:hAnsi="Times" w:cs="Times New Roman"/>
                <w:sz w:val="20"/>
                <w:szCs w:val="20"/>
              </w:rPr>
              <w:t xml:space="preserve">, or whitespace. This value MUST NOT be relied upon </w:t>
            </w:r>
            <w:ins w:id="179" w:author="Justin Richer" w:date="2013-11-13T09:45:00Z">
              <w:r w:rsidR="00E462B6">
                <w:rPr>
                  <w:rFonts w:ascii="Times" w:eastAsia="Times New Roman" w:hAnsi="Times" w:cs="Times New Roman"/>
                  <w:sz w:val="20"/>
                  <w:szCs w:val="20"/>
                </w:rPr>
                <w:t xml:space="preserve">by the RP </w:t>
              </w:r>
            </w:ins>
            <w:r w:rsidRPr="00967408">
              <w:rPr>
                <w:rFonts w:ascii="Times" w:eastAsia="Times New Roman" w:hAnsi="Times" w:cs="Times New Roman"/>
                <w:sz w:val="20"/>
                <w:szCs w:val="20"/>
              </w:rPr>
              <w:t xml:space="preserve">to be </w:t>
            </w:r>
            <w:ins w:id="180" w:author="Justin Richer" w:date="2013-11-13T09:45:00Z">
              <w:r w:rsidR="00E462B6">
                <w:rPr>
                  <w:rFonts w:ascii="Times" w:eastAsia="Times New Roman" w:hAnsi="Times" w:cs="Times New Roman"/>
                  <w:sz w:val="20"/>
                  <w:szCs w:val="20"/>
                </w:rPr>
                <w:t xml:space="preserve">a </w:t>
              </w:r>
            </w:ins>
            <w:ins w:id="181" w:author="Justin Richer" w:date="2013-11-13T09:46:00Z">
              <w:r w:rsidR="00E462B6">
                <w:rPr>
                  <w:rFonts w:ascii="Times" w:eastAsia="Times New Roman" w:hAnsi="Times" w:cs="Times New Roman"/>
                  <w:sz w:val="20"/>
                  <w:szCs w:val="20"/>
                </w:rPr>
                <w:t xml:space="preserve">sufficient </w:t>
              </w:r>
            </w:ins>
            <w:r w:rsidRPr="00967408">
              <w:rPr>
                <w:rFonts w:ascii="Times" w:eastAsia="Times New Roman" w:hAnsi="Times" w:cs="Times New Roman"/>
                <w:sz w:val="20"/>
                <w:szCs w:val="20"/>
              </w:rPr>
              <w:t xml:space="preserve">unique </w:t>
            </w:r>
            <w:del w:id="182" w:author="Justin Richer" w:date="2013-11-13T09:46:00Z">
              <w:r w:rsidRPr="00967408" w:rsidDel="00E462B6">
                <w:rPr>
                  <w:rFonts w:ascii="Times" w:eastAsia="Times New Roman" w:hAnsi="Times" w:cs="Times New Roman"/>
                  <w:sz w:val="20"/>
                  <w:szCs w:val="20"/>
                </w:rPr>
                <w:delText>by the RP</w:delText>
              </w:r>
            </w:del>
            <w:ins w:id="183" w:author="Justin Richer" w:date="2013-11-13T09:46:00Z">
              <w:r w:rsidR="00E462B6">
                <w:rPr>
                  <w:rFonts w:ascii="Times" w:eastAsia="Times New Roman" w:hAnsi="Times" w:cs="Times New Roman"/>
                  <w:sz w:val="20"/>
                  <w:szCs w:val="20"/>
                </w:rPr>
                <w:t>identifier, as discussed in</w:t>
              </w:r>
            </w:ins>
            <w:del w:id="184" w:author="Justin Richer" w:date="2013-11-13T09:46:00Z">
              <w:r w:rsidRPr="00967408" w:rsidDel="00E462B6">
                <w:rPr>
                  <w:rFonts w:ascii="Times" w:eastAsia="Times New Roman" w:hAnsi="Times" w:cs="Times New Roman"/>
                  <w:sz w:val="20"/>
                  <w:szCs w:val="20"/>
                </w:rPr>
                <w:delText>. (See</w:delText>
              </w:r>
            </w:del>
            <w:r w:rsidRPr="00967408">
              <w:rPr>
                <w:rFonts w:ascii="Times" w:eastAsia="Times New Roman" w:hAnsi="Times" w:cs="Times New Roman"/>
                <w:sz w:val="20"/>
                <w:szCs w:val="20"/>
              </w:rPr>
              <w:t xml:space="preserve"> </w:t>
            </w:r>
            <w:hyperlink r:id="rId462" w:anchor="ClaimStability" w:history="1">
              <w:r w:rsidRPr="00967408">
                <w:rPr>
                  <w:rFonts w:ascii="Times" w:eastAsia="Times New Roman" w:hAnsi="Times" w:cs="Times New Roman"/>
                  <w:color w:val="0000FF"/>
                  <w:sz w:val="20"/>
                  <w:szCs w:val="20"/>
                  <w:u w:val="single"/>
                </w:rPr>
                <w:t>Section 4.2.3</w:t>
              </w:r>
            </w:hyperlink>
            <w:r w:rsidRPr="00967408">
              <w:rPr>
                <w:rFonts w:ascii="Times" w:eastAsia="Times New Roman" w:hAnsi="Times" w:cs="Times New Roman"/>
                <w:sz w:val="20"/>
                <w:szCs w:val="20"/>
              </w:rPr>
              <w:t>.</w:t>
            </w:r>
            <w:del w:id="185" w:author="Justin Richer" w:date="2013-11-13T09:46:00Z">
              <w:r w:rsidRPr="00967408" w:rsidDel="00E462B6">
                <w:rPr>
                  <w:rFonts w:ascii="Times" w:eastAsia="Times New Roman" w:hAnsi="Times" w:cs="Times New Roman"/>
                  <w:sz w:val="20"/>
                  <w:szCs w:val="20"/>
                </w:rPr>
                <w:delText>)</w:delText>
              </w:r>
            </w:del>
          </w:p>
        </w:tc>
      </w:tr>
      <w:tr w:rsidR="00967408" w:rsidRPr="00967408" w14:paraId="1E5CA409" w14:textId="77777777" w:rsidTr="00967408">
        <w:trPr>
          <w:tblCellSpacing w:w="0" w:type="dxa"/>
        </w:trPr>
        <w:tc>
          <w:tcPr>
            <w:tcW w:w="0" w:type="auto"/>
            <w:vAlign w:val="center"/>
            <w:hideMark/>
          </w:tcPr>
          <w:p w14:paraId="6520694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profile</w:t>
            </w:r>
          </w:p>
        </w:tc>
        <w:tc>
          <w:tcPr>
            <w:tcW w:w="0" w:type="auto"/>
            <w:vAlign w:val="center"/>
            <w:hideMark/>
          </w:tcPr>
          <w:p w14:paraId="27733E9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0B357F2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URL of the End-User's profile page. The contents of this Web page SHOULD be about the End-User.</w:t>
            </w:r>
          </w:p>
        </w:tc>
      </w:tr>
      <w:tr w:rsidR="00967408" w:rsidRPr="00967408" w14:paraId="37357BDE" w14:textId="77777777" w:rsidTr="00967408">
        <w:trPr>
          <w:tblCellSpacing w:w="0" w:type="dxa"/>
        </w:trPr>
        <w:tc>
          <w:tcPr>
            <w:tcW w:w="0" w:type="auto"/>
            <w:vAlign w:val="center"/>
            <w:hideMark/>
          </w:tcPr>
          <w:p w14:paraId="630DBA1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picture</w:t>
            </w:r>
          </w:p>
        </w:tc>
        <w:tc>
          <w:tcPr>
            <w:tcW w:w="0" w:type="auto"/>
            <w:vAlign w:val="center"/>
            <w:hideMark/>
          </w:tcPr>
          <w:p w14:paraId="20A8255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6DAD94E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URL of the End-User's profile picture. This URL MUST refer to an image file (for example, a PNG, JPEG, or GIF image file), rather than to a Web page containing an image. Note that this URL SHOULD specifically </w:t>
            </w:r>
            <w:commentRangeStart w:id="186"/>
            <w:commentRangeStart w:id="187"/>
            <w:r w:rsidRPr="00967408">
              <w:rPr>
                <w:rFonts w:ascii="Times" w:eastAsia="Times New Roman" w:hAnsi="Times" w:cs="Times New Roman"/>
                <w:sz w:val="20"/>
                <w:szCs w:val="20"/>
              </w:rPr>
              <w:t>reference a profile photo of the End-User suitable for displaying when describing the End-User, rather than an arbitrary photo taken by the End-User</w:t>
            </w:r>
            <w:commentRangeEnd w:id="186"/>
            <w:r w:rsidR="00F95F3C">
              <w:rPr>
                <w:rStyle w:val="CommentReference"/>
              </w:rPr>
              <w:commentReference w:id="186"/>
            </w:r>
            <w:commentRangeEnd w:id="187"/>
            <w:r w:rsidR="00677880">
              <w:rPr>
                <w:rStyle w:val="CommentReference"/>
              </w:rPr>
              <w:commentReference w:id="187"/>
            </w:r>
            <w:r w:rsidRPr="00967408">
              <w:rPr>
                <w:rFonts w:ascii="Times" w:eastAsia="Times New Roman" w:hAnsi="Times" w:cs="Times New Roman"/>
                <w:sz w:val="20"/>
                <w:szCs w:val="20"/>
              </w:rPr>
              <w:t>.</w:t>
            </w:r>
          </w:p>
        </w:tc>
      </w:tr>
      <w:tr w:rsidR="00967408" w:rsidRPr="00967408" w14:paraId="46743E90" w14:textId="77777777" w:rsidTr="00967408">
        <w:trPr>
          <w:tblCellSpacing w:w="0" w:type="dxa"/>
        </w:trPr>
        <w:tc>
          <w:tcPr>
            <w:tcW w:w="0" w:type="auto"/>
            <w:vAlign w:val="center"/>
            <w:hideMark/>
          </w:tcPr>
          <w:p w14:paraId="19DDBE8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website</w:t>
            </w:r>
          </w:p>
        </w:tc>
        <w:tc>
          <w:tcPr>
            <w:tcW w:w="0" w:type="auto"/>
            <w:vAlign w:val="center"/>
            <w:hideMark/>
          </w:tcPr>
          <w:p w14:paraId="6AE21FF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7FF072E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URL of the End-User's Web page or blog. This Web page SHOULD </w:t>
            </w:r>
            <w:r w:rsidRPr="00967408">
              <w:rPr>
                <w:rFonts w:ascii="Times" w:eastAsia="Times New Roman" w:hAnsi="Times" w:cs="Times New Roman"/>
                <w:sz w:val="20"/>
                <w:szCs w:val="20"/>
              </w:rPr>
              <w:lastRenderedPageBreak/>
              <w:t>contain information published by the End-User or an organization that the End-User is affiliated with.</w:t>
            </w:r>
          </w:p>
        </w:tc>
      </w:tr>
      <w:tr w:rsidR="00967408" w:rsidRPr="00967408" w14:paraId="14B9AAB0" w14:textId="77777777" w:rsidTr="00967408">
        <w:trPr>
          <w:tblCellSpacing w:w="0" w:type="dxa"/>
        </w:trPr>
        <w:tc>
          <w:tcPr>
            <w:tcW w:w="0" w:type="auto"/>
            <w:vAlign w:val="center"/>
            <w:hideMark/>
          </w:tcPr>
          <w:p w14:paraId="7490FAE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lastRenderedPageBreak/>
              <w:t>email</w:t>
            </w:r>
          </w:p>
        </w:tc>
        <w:tc>
          <w:tcPr>
            <w:tcW w:w="0" w:type="auto"/>
            <w:vAlign w:val="center"/>
            <w:hideMark/>
          </w:tcPr>
          <w:p w14:paraId="78F6023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10BF44A8" w14:textId="64491EFB" w:rsidR="00967408" w:rsidRPr="00967408" w:rsidRDefault="00967408" w:rsidP="00E462B6">
            <w:pPr>
              <w:rPr>
                <w:rFonts w:ascii="Times" w:eastAsia="Times New Roman" w:hAnsi="Times" w:cs="Times New Roman"/>
                <w:sz w:val="20"/>
                <w:szCs w:val="20"/>
              </w:rPr>
            </w:pPr>
            <w:r w:rsidRPr="00967408">
              <w:rPr>
                <w:rFonts w:ascii="Times" w:eastAsia="Times New Roman" w:hAnsi="Times" w:cs="Times New Roman"/>
                <w:sz w:val="20"/>
                <w:szCs w:val="20"/>
              </w:rPr>
              <w:t xml:space="preserve">End-User's preferred e-mail address. Its value MUST conform to the </w:t>
            </w:r>
            <w:hyperlink r:id="rId463" w:anchor="RFC5322" w:history="1">
              <w:r w:rsidRPr="00967408">
                <w:rPr>
                  <w:rFonts w:ascii="Times" w:eastAsia="Times New Roman" w:hAnsi="Times" w:cs="Times New Roman"/>
                  <w:color w:val="0000FF"/>
                  <w:sz w:val="20"/>
                  <w:szCs w:val="20"/>
                  <w:u w:val="single"/>
                </w:rPr>
                <w:t>RFC 5322</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[RFC5322]</w:t>
            </w:r>
            <w:r w:rsidRPr="00967408">
              <w:rPr>
                <w:rFonts w:ascii="Times" w:eastAsia="Times New Roman" w:hAnsi="Times" w:cs="Times New Roman"/>
                <w:sz w:val="20"/>
                <w:szCs w:val="20"/>
              </w:rPr>
              <w:t xml:space="preserve"> addr-spec syntax. This value MUST NOT be relied upon </w:t>
            </w:r>
            <w:ins w:id="188" w:author="Justin Richer" w:date="2013-11-13T09:45:00Z">
              <w:r w:rsidR="00E462B6">
                <w:rPr>
                  <w:rFonts w:ascii="Times" w:eastAsia="Times New Roman" w:hAnsi="Times" w:cs="Times New Roman"/>
                  <w:sz w:val="20"/>
                  <w:szCs w:val="20"/>
                </w:rPr>
                <w:t xml:space="preserve">by the RP </w:t>
              </w:r>
            </w:ins>
            <w:r w:rsidRPr="00967408">
              <w:rPr>
                <w:rFonts w:ascii="Times" w:eastAsia="Times New Roman" w:hAnsi="Times" w:cs="Times New Roman"/>
                <w:sz w:val="20"/>
                <w:szCs w:val="20"/>
              </w:rPr>
              <w:t xml:space="preserve">to be </w:t>
            </w:r>
            <w:ins w:id="189" w:author="Justin Richer" w:date="2013-11-13T09:45:00Z">
              <w:r w:rsidR="00E462B6">
                <w:rPr>
                  <w:rFonts w:ascii="Times" w:eastAsia="Times New Roman" w:hAnsi="Times" w:cs="Times New Roman"/>
                  <w:sz w:val="20"/>
                  <w:szCs w:val="20"/>
                </w:rPr>
                <w:t xml:space="preserve">a sufficient </w:t>
              </w:r>
            </w:ins>
            <w:r w:rsidRPr="00967408">
              <w:rPr>
                <w:rFonts w:ascii="Times" w:eastAsia="Times New Roman" w:hAnsi="Times" w:cs="Times New Roman"/>
                <w:sz w:val="20"/>
                <w:szCs w:val="20"/>
              </w:rPr>
              <w:t xml:space="preserve">unique </w:t>
            </w:r>
            <w:ins w:id="190" w:author="Justin Richer" w:date="2013-11-13T09:45:00Z">
              <w:r w:rsidR="00E462B6">
                <w:rPr>
                  <w:rFonts w:ascii="Times" w:eastAsia="Times New Roman" w:hAnsi="Times" w:cs="Times New Roman"/>
                  <w:sz w:val="20"/>
                  <w:szCs w:val="20"/>
                </w:rPr>
                <w:t>identifier</w:t>
              </w:r>
            </w:ins>
            <w:del w:id="191" w:author="Justin Richer" w:date="2013-11-13T09:45:00Z">
              <w:r w:rsidRPr="00967408" w:rsidDel="00E462B6">
                <w:rPr>
                  <w:rFonts w:ascii="Times" w:eastAsia="Times New Roman" w:hAnsi="Times" w:cs="Times New Roman"/>
                  <w:sz w:val="20"/>
                  <w:szCs w:val="20"/>
                </w:rPr>
                <w:delText>by the RP</w:delText>
              </w:r>
            </w:del>
            <w:r w:rsidRPr="00967408">
              <w:rPr>
                <w:rFonts w:ascii="Times" w:eastAsia="Times New Roman" w:hAnsi="Times" w:cs="Times New Roman"/>
                <w:sz w:val="20"/>
                <w:szCs w:val="20"/>
              </w:rPr>
              <w:t xml:space="preserve">, as discussed in </w:t>
            </w:r>
            <w:hyperlink r:id="rId464" w:anchor="ClaimStability" w:history="1">
              <w:r w:rsidRPr="00967408">
                <w:rPr>
                  <w:rFonts w:ascii="Times" w:eastAsia="Times New Roman" w:hAnsi="Times" w:cs="Times New Roman"/>
                  <w:color w:val="0000FF"/>
                  <w:sz w:val="20"/>
                  <w:szCs w:val="20"/>
                  <w:u w:val="single"/>
                </w:rPr>
                <w:t>Section 4.2.3</w:t>
              </w:r>
            </w:hyperlink>
            <w:r w:rsidRPr="00967408">
              <w:rPr>
                <w:rFonts w:ascii="Times" w:eastAsia="Times New Roman" w:hAnsi="Times" w:cs="Times New Roman"/>
                <w:sz w:val="20"/>
                <w:szCs w:val="20"/>
              </w:rPr>
              <w:t>.</w:t>
            </w:r>
          </w:p>
        </w:tc>
      </w:tr>
      <w:tr w:rsidR="00967408" w:rsidRPr="00967408" w14:paraId="61CFE00D" w14:textId="77777777" w:rsidTr="00967408">
        <w:trPr>
          <w:tblCellSpacing w:w="0" w:type="dxa"/>
        </w:trPr>
        <w:tc>
          <w:tcPr>
            <w:tcW w:w="0" w:type="auto"/>
            <w:vAlign w:val="center"/>
            <w:hideMark/>
          </w:tcPr>
          <w:p w14:paraId="31D5EA9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email_verified</w:t>
            </w:r>
          </w:p>
        </w:tc>
        <w:tc>
          <w:tcPr>
            <w:tcW w:w="0" w:type="auto"/>
            <w:vAlign w:val="center"/>
            <w:hideMark/>
          </w:tcPr>
          <w:p w14:paraId="7696909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boolean</w:t>
            </w:r>
          </w:p>
        </w:tc>
        <w:tc>
          <w:tcPr>
            <w:tcW w:w="0" w:type="auto"/>
            <w:vAlign w:val="center"/>
            <w:hideMark/>
          </w:tcPr>
          <w:p w14:paraId="09356E2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True if the End-User's e-mail address has been verified; otherwise false. When this Claim Value is </w:t>
            </w:r>
            <w:r w:rsidRPr="00967408">
              <w:rPr>
                <w:rFonts w:ascii="Courier" w:hAnsi="Courier" w:cs="Courier"/>
                <w:sz w:val="20"/>
                <w:szCs w:val="20"/>
              </w:rPr>
              <w:t>true</w:t>
            </w:r>
            <w:r w:rsidRPr="00967408">
              <w:rPr>
                <w:rFonts w:ascii="Times" w:eastAsia="Times New Roman" w:hAnsi="Times" w:cs="Times New Roman"/>
                <w:sz w:val="20"/>
                <w:szCs w:val="20"/>
              </w:rPr>
              <w:t>,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w:t>
            </w:r>
          </w:p>
        </w:tc>
      </w:tr>
      <w:tr w:rsidR="00967408" w:rsidRPr="00967408" w14:paraId="16AD6E37" w14:textId="77777777" w:rsidTr="00967408">
        <w:trPr>
          <w:tblCellSpacing w:w="0" w:type="dxa"/>
        </w:trPr>
        <w:tc>
          <w:tcPr>
            <w:tcW w:w="0" w:type="auto"/>
            <w:vAlign w:val="center"/>
            <w:hideMark/>
          </w:tcPr>
          <w:p w14:paraId="7ED345A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gender</w:t>
            </w:r>
          </w:p>
        </w:tc>
        <w:tc>
          <w:tcPr>
            <w:tcW w:w="0" w:type="auto"/>
            <w:vAlign w:val="center"/>
            <w:hideMark/>
          </w:tcPr>
          <w:p w14:paraId="0A2456A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2F1D6B6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End-User's gender. Values defined by this specification are </w:t>
            </w:r>
            <w:r w:rsidRPr="00967408">
              <w:rPr>
                <w:rFonts w:ascii="Courier" w:hAnsi="Courier" w:cs="Courier"/>
                <w:sz w:val="20"/>
                <w:szCs w:val="20"/>
              </w:rPr>
              <w:t>female</w:t>
            </w:r>
            <w:r w:rsidRPr="00967408">
              <w:rPr>
                <w:rFonts w:ascii="Times" w:eastAsia="Times New Roman" w:hAnsi="Times" w:cs="Times New Roman"/>
                <w:sz w:val="20"/>
                <w:szCs w:val="20"/>
              </w:rPr>
              <w:t xml:space="preserve"> and </w:t>
            </w:r>
            <w:r w:rsidRPr="00967408">
              <w:rPr>
                <w:rFonts w:ascii="Courier" w:hAnsi="Courier" w:cs="Courier"/>
                <w:sz w:val="20"/>
                <w:szCs w:val="20"/>
              </w:rPr>
              <w:t>male</w:t>
            </w:r>
            <w:r w:rsidRPr="00967408">
              <w:rPr>
                <w:rFonts w:ascii="Times" w:eastAsia="Times New Roman" w:hAnsi="Times" w:cs="Times New Roman"/>
                <w:sz w:val="20"/>
                <w:szCs w:val="20"/>
              </w:rPr>
              <w:t>. Other values MAY be used when neither of the defined values are applicable.</w:t>
            </w:r>
          </w:p>
        </w:tc>
      </w:tr>
      <w:tr w:rsidR="00967408" w:rsidRPr="00967408" w14:paraId="45ECD170" w14:textId="77777777" w:rsidTr="00967408">
        <w:trPr>
          <w:tblCellSpacing w:w="0" w:type="dxa"/>
        </w:trPr>
        <w:tc>
          <w:tcPr>
            <w:tcW w:w="0" w:type="auto"/>
            <w:vAlign w:val="center"/>
            <w:hideMark/>
          </w:tcPr>
          <w:p w14:paraId="1669DEC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birthdate</w:t>
            </w:r>
          </w:p>
        </w:tc>
        <w:tc>
          <w:tcPr>
            <w:tcW w:w="0" w:type="auto"/>
            <w:vAlign w:val="center"/>
            <w:hideMark/>
          </w:tcPr>
          <w:p w14:paraId="7693D42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203FAD6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End-User's birthday, represented as an </w:t>
            </w:r>
            <w:hyperlink r:id="rId465" w:anchor="ISO8601-2004" w:history="1">
              <w:r w:rsidRPr="00967408">
                <w:rPr>
                  <w:rFonts w:ascii="Times" w:eastAsia="Times New Roman" w:hAnsi="Times" w:cs="Times New Roman"/>
                  <w:color w:val="0000FF"/>
                  <w:sz w:val="20"/>
                  <w:szCs w:val="20"/>
                  <w:u w:val="single"/>
                </w:rPr>
                <w:t>ISO 8601:2004</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[ISO8601-2004]</w:t>
            </w:r>
            <w:r w:rsidRPr="00967408">
              <w:rPr>
                <w:rFonts w:ascii="Times" w:eastAsia="Times New Roman" w:hAnsi="Times" w:cs="Times New Roman"/>
                <w:sz w:val="20"/>
                <w:szCs w:val="20"/>
              </w:rPr>
              <w:t xml:space="preserve"> </w:t>
            </w:r>
            <w:r w:rsidRPr="00967408">
              <w:rPr>
                <w:rFonts w:ascii="Courier" w:hAnsi="Courier" w:cs="Courier"/>
                <w:sz w:val="20"/>
                <w:szCs w:val="20"/>
              </w:rPr>
              <w:t>YYYY-MM-DD</w:t>
            </w:r>
            <w:r w:rsidRPr="00967408">
              <w:rPr>
                <w:rFonts w:ascii="Times" w:eastAsia="Times New Roman" w:hAnsi="Times" w:cs="Times New Roman"/>
                <w:sz w:val="20"/>
                <w:szCs w:val="20"/>
              </w:rPr>
              <w:t xml:space="preserve"> format. The year MAY be </w:t>
            </w:r>
            <w:r w:rsidRPr="00967408">
              <w:rPr>
                <w:rFonts w:ascii="Courier" w:hAnsi="Courier" w:cs="Courier"/>
                <w:sz w:val="20"/>
                <w:szCs w:val="20"/>
              </w:rPr>
              <w:t>0000</w:t>
            </w:r>
            <w:r w:rsidRPr="00967408">
              <w:rPr>
                <w:rFonts w:ascii="Times" w:eastAsia="Times New Roman" w:hAnsi="Times" w:cs="Times New Roman"/>
                <w:sz w:val="20"/>
                <w:szCs w:val="20"/>
              </w:rPr>
              <w:t xml:space="preserve">, indicating that it is omitted. To represent only the year, </w:t>
            </w:r>
            <w:r w:rsidRPr="00967408">
              <w:rPr>
                <w:rFonts w:ascii="Courier" w:hAnsi="Courier" w:cs="Courier"/>
                <w:sz w:val="20"/>
                <w:szCs w:val="20"/>
              </w:rPr>
              <w:t>YYYY</w:t>
            </w:r>
            <w:r w:rsidRPr="00967408">
              <w:rPr>
                <w:rFonts w:ascii="Times" w:eastAsia="Times New Roman" w:hAnsi="Times" w:cs="Times New Roman"/>
                <w:sz w:val="20"/>
                <w:szCs w:val="20"/>
              </w:rPr>
              <w:t xml:space="preserve"> format is allowed. Note that depending on the underlying platform's date related function, providing just year can result in varying month and day, so the implementers need to take this factor into account to correctly process the dates.</w:t>
            </w:r>
          </w:p>
        </w:tc>
      </w:tr>
      <w:tr w:rsidR="00967408" w:rsidRPr="00967408" w14:paraId="5A13C14B" w14:textId="77777777" w:rsidTr="00967408">
        <w:trPr>
          <w:tblCellSpacing w:w="0" w:type="dxa"/>
        </w:trPr>
        <w:tc>
          <w:tcPr>
            <w:tcW w:w="0" w:type="auto"/>
            <w:vAlign w:val="center"/>
            <w:hideMark/>
          </w:tcPr>
          <w:p w14:paraId="292BA14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zoneinfo</w:t>
            </w:r>
          </w:p>
        </w:tc>
        <w:tc>
          <w:tcPr>
            <w:tcW w:w="0" w:type="auto"/>
            <w:vAlign w:val="center"/>
            <w:hideMark/>
          </w:tcPr>
          <w:p w14:paraId="09D7411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21E7F0F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String from zoneinfo </w:t>
            </w:r>
            <w:hyperlink r:id="rId466" w:anchor="zoneinfo" w:history="1">
              <w:r w:rsidRPr="00967408">
                <w:rPr>
                  <w:rFonts w:ascii="Times" w:eastAsia="Times New Roman" w:hAnsi="Times" w:cs="Times New Roman"/>
                  <w:color w:val="0000FF"/>
                  <w:sz w:val="20"/>
                  <w:szCs w:val="20"/>
                  <w:u w:val="single"/>
                </w:rPr>
                <w:t>[zoneinfo]</w:t>
              </w:r>
            </w:hyperlink>
            <w:r w:rsidRPr="00967408">
              <w:rPr>
                <w:rFonts w:ascii="Times" w:eastAsia="Times New Roman" w:hAnsi="Times" w:cs="Times New Roman"/>
                <w:sz w:val="20"/>
                <w:szCs w:val="20"/>
              </w:rPr>
              <w:t xml:space="preserve"> time zone database representing the End-User's time zone. For example, </w:t>
            </w:r>
            <w:r w:rsidRPr="00967408">
              <w:rPr>
                <w:rFonts w:ascii="Courier" w:hAnsi="Courier" w:cs="Courier"/>
                <w:sz w:val="20"/>
                <w:szCs w:val="20"/>
              </w:rPr>
              <w:t>Europe/Paris</w:t>
            </w:r>
            <w:r w:rsidRPr="00967408">
              <w:rPr>
                <w:rFonts w:ascii="Times" w:eastAsia="Times New Roman" w:hAnsi="Times" w:cs="Times New Roman"/>
                <w:sz w:val="20"/>
                <w:szCs w:val="20"/>
              </w:rPr>
              <w:t xml:space="preserve"> or </w:t>
            </w:r>
            <w:r w:rsidRPr="00967408">
              <w:rPr>
                <w:rFonts w:ascii="Courier" w:hAnsi="Courier" w:cs="Courier"/>
                <w:sz w:val="20"/>
                <w:szCs w:val="20"/>
              </w:rPr>
              <w:t>America/Los_Angeles</w:t>
            </w:r>
            <w:r w:rsidRPr="00967408">
              <w:rPr>
                <w:rFonts w:ascii="Times" w:eastAsia="Times New Roman" w:hAnsi="Times" w:cs="Times New Roman"/>
                <w:sz w:val="20"/>
                <w:szCs w:val="20"/>
              </w:rPr>
              <w:t>.</w:t>
            </w:r>
          </w:p>
        </w:tc>
      </w:tr>
      <w:tr w:rsidR="00967408" w:rsidRPr="00967408" w14:paraId="0BD0B342" w14:textId="77777777" w:rsidTr="00967408">
        <w:trPr>
          <w:tblCellSpacing w:w="0" w:type="dxa"/>
        </w:trPr>
        <w:tc>
          <w:tcPr>
            <w:tcW w:w="0" w:type="auto"/>
            <w:vAlign w:val="center"/>
            <w:hideMark/>
          </w:tcPr>
          <w:p w14:paraId="42EB2F5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locale</w:t>
            </w:r>
          </w:p>
        </w:tc>
        <w:tc>
          <w:tcPr>
            <w:tcW w:w="0" w:type="auto"/>
            <w:vAlign w:val="center"/>
            <w:hideMark/>
          </w:tcPr>
          <w:p w14:paraId="5384E9D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2D0AA10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End-User's locale, represented as a </w:t>
            </w:r>
            <w:hyperlink r:id="rId467" w:anchor="RFC5646" w:history="1">
              <w:r w:rsidRPr="00967408">
                <w:rPr>
                  <w:rFonts w:ascii="Times" w:eastAsia="Times New Roman" w:hAnsi="Times" w:cs="Times New Roman"/>
                  <w:color w:val="0000FF"/>
                  <w:sz w:val="20"/>
                  <w:szCs w:val="20"/>
                  <w:u w:val="single"/>
                </w:rPr>
                <w:t>BCP47</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[RFC5646]</w:t>
            </w:r>
            <w:r w:rsidRPr="00967408">
              <w:rPr>
                <w:rFonts w:ascii="Times" w:eastAsia="Times New Roman" w:hAnsi="Times" w:cs="Times New Roman"/>
                <w:sz w:val="20"/>
                <w:szCs w:val="20"/>
              </w:rPr>
              <w:t xml:space="preserve"> language tag. This is typically an </w:t>
            </w:r>
            <w:hyperlink r:id="rId468" w:anchor="ISO639-1" w:history="1">
              <w:r w:rsidRPr="00967408">
                <w:rPr>
                  <w:rFonts w:ascii="Times" w:eastAsia="Times New Roman" w:hAnsi="Times" w:cs="Times New Roman"/>
                  <w:color w:val="0000FF"/>
                  <w:sz w:val="20"/>
                  <w:szCs w:val="20"/>
                  <w:u w:val="single"/>
                </w:rPr>
                <w:t>ISO 639-1 Alpha-2</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[ISO639-1]</w:t>
            </w:r>
            <w:r w:rsidRPr="00967408">
              <w:rPr>
                <w:rFonts w:ascii="Times" w:eastAsia="Times New Roman" w:hAnsi="Times" w:cs="Times New Roman"/>
                <w:sz w:val="20"/>
                <w:szCs w:val="20"/>
              </w:rPr>
              <w:t xml:space="preserve"> language code in lowercase and an </w:t>
            </w:r>
            <w:hyperlink r:id="rId469" w:anchor="ISO3166-1" w:history="1">
              <w:r w:rsidRPr="00967408">
                <w:rPr>
                  <w:rFonts w:ascii="Times" w:eastAsia="Times New Roman" w:hAnsi="Times" w:cs="Times New Roman"/>
                  <w:color w:val="0000FF"/>
                  <w:sz w:val="20"/>
                  <w:szCs w:val="20"/>
                  <w:u w:val="single"/>
                </w:rPr>
                <w:t>ISO 3166-1 Alpha-2</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[ISO3166-1]</w:t>
            </w:r>
            <w:r w:rsidRPr="00967408">
              <w:rPr>
                <w:rFonts w:ascii="Times" w:eastAsia="Times New Roman" w:hAnsi="Times" w:cs="Times New Roman"/>
                <w:sz w:val="20"/>
                <w:szCs w:val="20"/>
              </w:rPr>
              <w:t xml:space="preserve"> country code in uppercase, separated by a dash. For example, </w:t>
            </w:r>
            <w:r w:rsidRPr="00967408">
              <w:rPr>
                <w:rFonts w:ascii="Courier" w:hAnsi="Courier" w:cs="Courier"/>
                <w:sz w:val="20"/>
                <w:szCs w:val="20"/>
              </w:rPr>
              <w:t>en-US</w:t>
            </w:r>
            <w:r w:rsidRPr="00967408">
              <w:rPr>
                <w:rFonts w:ascii="Times" w:eastAsia="Times New Roman" w:hAnsi="Times" w:cs="Times New Roman"/>
                <w:sz w:val="20"/>
                <w:szCs w:val="20"/>
              </w:rPr>
              <w:t xml:space="preserve"> or </w:t>
            </w:r>
            <w:r w:rsidRPr="00967408">
              <w:rPr>
                <w:rFonts w:ascii="Courier" w:hAnsi="Courier" w:cs="Courier"/>
                <w:sz w:val="20"/>
                <w:szCs w:val="20"/>
              </w:rPr>
              <w:t>fr-CA</w:t>
            </w:r>
            <w:r w:rsidRPr="00967408">
              <w:rPr>
                <w:rFonts w:ascii="Times" w:eastAsia="Times New Roman" w:hAnsi="Times" w:cs="Times New Roman"/>
                <w:sz w:val="20"/>
                <w:szCs w:val="20"/>
              </w:rPr>
              <w:t xml:space="preserve">. </w:t>
            </w:r>
            <w:commentRangeStart w:id="192"/>
            <w:r w:rsidRPr="00967408">
              <w:rPr>
                <w:rFonts w:ascii="Times" w:eastAsia="Times New Roman" w:hAnsi="Times" w:cs="Times New Roman"/>
                <w:sz w:val="20"/>
                <w:szCs w:val="20"/>
              </w:rPr>
              <w:t xml:space="preserve">As a compatibility note, some implementations have used an underscore as the separator rather than a dash, for example, </w:t>
            </w:r>
            <w:r w:rsidRPr="00967408">
              <w:rPr>
                <w:rFonts w:ascii="Courier" w:hAnsi="Courier" w:cs="Courier"/>
                <w:sz w:val="20"/>
                <w:szCs w:val="20"/>
              </w:rPr>
              <w:t>en_US</w:t>
            </w:r>
            <w:r w:rsidRPr="00967408">
              <w:rPr>
                <w:rFonts w:ascii="Times" w:eastAsia="Times New Roman" w:hAnsi="Times" w:cs="Times New Roman"/>
                <w:sz w:val="20"/>
                <w:szCs w:val="20"/>
              </w:rPr>
              <w:t>; Implementations MAY choose to accept this locale syntax as well.</w:t>
            </w:r>
            <w:commentRangeEnd w:id="192"/>
            <w:r w:rsidR="00E64648">
              <w:rPr>
                <w:rStyle w:val="CommentReference"/>
              </w:rPr>
              <w:commentReference w:id="192"/>
            </w:r>
          </w:p>
        </w:tc>
      </w:tr>
      <w:tr w:rsidR="00967408" w:rsidRPr="00967408" w14:paraId="0472AF0F" w14:textId="77777777" w:rsidTr="00967408">
        <w:trPr>
          <w:tblCellSpacing w:w="0" w:type="dxa"/>
        </w:trPr>
        <w:tc>
          <w:tcPr>
            <w:tcW w:w="0" w:type="auto"/>
            <w:vAlign w:val="center"/>
            <w:hideMark/>
          </w:tcPr>
          <w:p w14:paraId="6079AE6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phone_number</w:t>
            </w:r>
          </w:p>
        </w:tc>
        <w:tc>
          <w:tcPr>
            <w:tcW w:w="0" w:type="auto"/>
            <w:vAlign w:val="center"/>
            <w:hideMark/>
          </w:tcPr>
          <w:p w14:paraId="3724DE4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string</w:t>
            </w:r>
          </w:p>
        </w:tc>
        <w:tc>
          <w:tcPr>
            <w:tcW w:w="0" w:type="auto"/>
            <w:vAlign w:val="center"/>
            <w:hideMark/>
          </w:tcPr>
          <w:p w14:paraId="1C6FB4A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End-User's preferred telephone number. </w:t>
            </w:r>
            <w:hyperlink r:id="rId470" w:anchor="E.164" w:history="1">
              <w:r w:rsidRPr="00967408">
                <w:rPr>
                  <w:rFonts w:ascii="Times" w:eastAsia="Times New Roman" w:hAnsi="Times" w:cs="Times New Roman"/>
                  <w:color w:val="0000FF"/>
                  <w:sz w:val="20"/>
                  <w:szCs w:val="20"/>
                  <w:u w:val="single"/>
                </w:rPr>
                <w:t>E.164</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[E.164]</w:t>
            </w:r>
            <w:r w:rsidRPr="00967408">
              <w:rPr>
                <w:rFonts w:ascii="Times" w:eastAsia="Times New Roman" w:hAnsi="Times" w:cs="Times New Roman"/>
                <w:sz w:val="20"/>
                <w:szCs w:val="20"/>
              </w:rPr>
              <w:t xml:space="preserve"> is RECOMMENDED as the format of this Claim, for example, </w:t>
            </w:r>
            <w:r w:rsidRPr="00967408">
              <w:rPr>
                <w:rFonts w:ascii="Courier" w:hAnsi="Courier" w:cs="Courier"/>
                <w:sz w:val="20"/>
                <w:szCs w:val="20"/>
              </w:rPr>
              <w:t>+1 (425) 555-1212</w:t>
            </w:r>
            <w:r w:rsidRPr="00967408">
              <w:rPr>
                <w:rFonts w:ascii="Times" w:eastAsia="Times New Roman" w:hAnsi="Times" w:cs="Times New Roman"/>
                <w:sz w:val="20"/>
                <w:szCs w:val="20"/>
              </w:rPr>
              <w:t xml:space="preserve"> or </w:t>
            </w:r>
            <w:r w:rsidRPr="00967408">
              <w:rPr>
                <w:rFonts w:ascii="Courier" w:hAnsi="Courier" w:cs="Courier"/>
                <w:sz w:val="20"/>
                <w:szCs w:val="20"/>
              </w:rPr>
              <w:t>+56 (2) 687 2400</w:t>
            </w:r>
            <w:r w:rsidRPr="00967408">
              <w:rPr>
                <w:rFonts w:ascii="Times" w:eastAsia="Times New Roman" w:hAnsi="Times" w:cs="Times New Roman"/>
                <w:sz w:val="20"/>
                <w:szCs w:val="20"/>
              </w:rPr>
              <w:t xml:space="preserve">. If the phone number contains an extension, it is RECOMMENDED that the extension be represented using the </w:t>
            </w:r>
            <w:hyperlink r:id="rId471" w:anchor="RFC3966" w:history="1">
              <w:r w:rsidRPr="00967408">
                <w:rPr>
                  <w:rFonts w:ascii="Times" w:eastAsia="Times New Roman" w:hAnsi="Times" w:cs="Times New Roman"/>
                  <w:color w:val="0000FF"/>
                  <w:sz w:val="20"/>
                  <w:szCs w:val="20"/>
                  <w:u w:val="single"/>
                </w:rPr>
                <w:t>RFC 3966</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[RFC3966]</w:t>
            </w:r>
            <w:r w:rsidRPr="00967408">
              <w:rPr>
                <w:rFonts w:ascii="Times" w:eastAsia="Times New Roman" w:hAnsi="Times" w:cs="Times New Roman"/>
                <w:sz w:val="20"/>
                <w:szCs w:val="20"/>
              </w:rPr>
              <w:t xml:space="preserve"> extension syntax, for example, </w:t>
            </w:r>
            <w:r w:rsidRPr="00967408">
              <w:rPr>
                <w:rFonts w:ascii="Courier" w:hAnsi="Courier" w:cs="Courier"/>
                <w:sz w:val="20"/>
                <w:szCs w:val="20"/>
              </w:rPr>
              <w:t>+1 (604) 555-1234;ext=5678</w:t>
            </w:r>
            <w:r w:rsidRPr="00967408">
              <w:rPr>
                <w:rFonts w:ascii="Times" w:eastAsia="Times New Roman" w:hAnsi="Times" w:cs="Times New Roman"/>
                <w:sz w:val="20"/>
                <w:szCs w:val="20"/>
              </w:rPr>
              <w:t>.</w:t>
            </w:r>
          </w:p>
        </w:tc>
      </w:tr>
      <w:tr w:rsidR="00967408" w:rsidRPr="00967408" w14:paraId="0DDAD98C" w14:textId="77777777" w:rsidTr="00967408">
        <w:trPr>
          <w:tblCellSpacing w:w="0" w:type="dxa"/>
        </w:trPr>
        <w:tc>
          <w:tcPr>
            <w:tcW w:w="0" w:type="auto"/>
            <w:vAlign w:val="center"/>
            <w:hideMark/>
          </w:tcPr>
          <w:p w14:paraId="3EB288F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phone_number_verified</w:t>
            </w:r>
          </w:p>
        </w:tc>
        <w:tc>
          <w:tcPr>
            <w:tcW w:w="0" w:type="auto"/>
            <w:vAlign w:val="center"/>
            <w:hideMark/>
          </w:tcPr>
          <w:p w14:paraId="623E817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boolean</w:t>
            </w:r>
          </w:p>
        </w:tc>
        <w:tc>
          <w:tcPr>
            <w:tcW w:w="0" w:type="auto"/>
            <w:vAlign w:val="center"/>
            <w:hideMark/>
          </w:tcPr>
          <w:p w14:paraId="12F9A27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True if the End-User's phone number has been verified; otherwise false. When this Claim Value is </w:t>
            </w:r>
            <w:r w:rsidRPr="00967408">
              <w:rPr>
                <w:rFonts w:ascii="Courier" w:hAnsi="Courier" w:cs="Courier"/>
                <w:sz w:val="20"/>
                <w:szCs w:val="20"/>
              </w:rPr>
              <w:t>true</w:t>
            </w:r>
            <w:r w:rsidRPr="00967408">
              <w:rPr>
                <w:rFonts w:ascii="Times" w:eastAsia="Times New Roman" w:hAnsi="Times" w:cs="Times New Roman"/>
                <w:sz w:val="20"/>
                <w:szCs w:val="20"/>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r w:rsidRPr="00967408">
              <w:rPr>
                <w:rFonts w:ascii="Courier" w:hAnsi="Courier" w:cs="Courier"/>
                <w:sz w:val="20"/>
                <w:szCs w:val="20"/>
              </w:rPr>
              <w:t>phone_number</w:t>
            </w:r>
            <w:r w:rsidRPr="00967408">
              <w:rPr>
                <w:rFonts w:ascii="Times" w:eastAsia="Times New Roman" w:hAnsi="Times" w:cs="Times New Roman"/>
                <w:sz w:val="20"/>
                <w:szCs w:val="20"/>
              </w:rPr>
              <w:t xml:space="preserve"> Claim MUST be in E.164 format and any extensions MUST be represented in RFC 3966 format.</w:t>
            </w:r>
          </w:p>
        </w:tc>
      </w:tr>
      <w:tr w:rsidR="00967408" w:rsidRPr="00967408" w14:paraId="06EBFEB3" w14:textId="77777777" w:rsidTr="00967408">
        <w:trPr>
          <w:tblCellSpacing w:w="0" w:type="dxa"/>
        </w:trPr>
        <w:tc>
          <w:tcPr>
            <w:tcW w:w="0" w:type="auto"/>
            <w:vAlign w:val="center"/>
            <w:hideMark/>
          </w:tcPr>
          <w:p w14:paraId="1FD87E5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address</w:t>
            </w:r>
          </w:p>
        </w:tc>
        <w:tc>
          <w:tcPr>
            <w:tcW w:w="0" w:type="auto"/>
            <w:vAlign w:val="center"/>
            <w:hideMark/>
          </w:tcPr>
          <w:p w14:paraId="4F72B49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 xml:space="preserve">JSON </w:t>
            </w:r>
            <w:r w:rsidRPr="00967408">
              <w:rPr>
                <w:rFonts w:ascii="Times" w:eastAsia="Times New Roman" w:hAnsi="Times" w:cs="Times New Roman"/>
                <w:sz w:val="20"/>
                <w:szCs w:val="20"/>
              </w:rPr>
              <w:lastRenderedPageBreak/>
              <w:t>object</w:t>
            </w:r>
          </w:p>
        </w:tc>
        <w:tc>
          <w:tcPr>
            <w:tcW w:w="0" w:type="auto"/>
            <w:vAlign w:val="center"/>
            <w:hideMark/>
          </w:tcPr>
          <w:p w14:paraId="7E8672B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End-User's preferred postal address. The value of the </w:t>
            </w:r>
            <w:r w:rsidRPr="00967408">
              <w:rPr>
                <w:rFonts w:ascii="Courier" w:hAnsi="Courier" w:cs="Courier"/>
                <w:sz w:val="20"/>
                <w:szCs w:val="20"/>
              </w:rPr>
              <w:t>address</w:t>
            </w:r>
            <w:r w:rsidRPr="00967408">
              <w:rPr>
                <w:rFonts w:ascii="Times" w:eastAsia="Times New Roman" w:hAnsi="Times" w:cs="Times New Roman"/>
                <w:sz w:val="20"/>
                <w:szCs w:val="20"/>
              </w:rPr>
              <w:t xml:space="preserve"> </w:t>
            </w:r>
            <w:r w:rsidRPr="00967408">
              <w:rPr>
                <w:rFonts w:ascii="Times" w:eastAsia="Times New Roman" w:hAnsi="Times" w:cs="Times New Roman"/>
                <w:sz w:val="20"/>
                <w:szCs w:val="20"/>
              </w:rPr>
              <w:lastRenderedPageBreak/>
              <w:t xml:space="preserve">member is a JSON </w:t>
            </w:r>
            <w:hyperlink r:id="rId472" w:anchor="RFC4627" w:history="1">
              <w:r w:rsidRPr="00967408">
                <w:rPr>
                  <w:rFonts w:ascii="Times" w:eastAsia="Times New Roman" w:hAnsi="Times" w:cs="Times New Roman"/>
                  <w:color w:val="0000FF"/>
                  <w:sz w:val="20"/>
                  <w:szCs w:val="20"/>
                  <w:u w:val="single"/>
                </w:rPr>
                <w:t>[RFC4627]</w:t>
              </w:r>
            </w:hyperlink>
            <w:r w:rsidRPr="00967408">
              <w:rPr>
                <w:rFonts w:ascii="Times" w:eastAsia="Times New Roman" w:hAnsi="Times" w:cs="Times New Roman"/>
                <w:sz w:val="20"/>
                <w:szCs w:val="20"/>
              </w:rPr>
              <w:t xml:space="preserve"> structure containing some or all of the members defined in </w:t>
            </w:r>
            <w:hyperlink r:id="rId473" w:anchor="AddressClaim" w:history="1">
              <w:r w:rsidRPr="00967408">
                <w:rPr>
                  <w:rFonts w:ascii="Times" w:eastAsia="Times New Roman" w:hAnsi="Times" w:cs="Times New Roman"/>
                  <w:color w:val="0000FF"/>
                  <w:sz w:val="20"/>
                  <w:szCs w:val="20"/>
                  <w:u w:val="single"/>
                </w:rPr>
                <w:t>Section 4.2.1</w:t>
              </w:r>
            </w:hyperlink>
            <w:r w:rsidRPr="00967408">
              <w:rPr>
                <w:rFonts w:ascii="Times" w:eastAsia="Times New Roman" w:hAnsi="Times" w:cs="Times New Roman"/>
                <w:sz w:val="20"/>
                <w:szCs w:val="20"/>
              </w:rPr>
              <w:t>.</w:t>
            </w:r>
          </w:p>
        </w:tc>
      </w:tr>
      <w:tr w:rsidR="00967408" w:rsidRPr="00967408" w14:paraId="166C8BD2" w14:textId="77777777" w:rsidTr="00967408">
        <w:trPr>
          <w:tblCellSpacing w:w="0" w:type="dxa"/>
        </w:trPr>
        <w:tc>
          <w:tcPr>
            <w:tcW w:w="0" w:type="auto"/>
            <w:vAlign w:val="center"/>
            <w:hideMark/>
          </w:tcPr>
          <w:p w14:paraId="2696C44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lastRenderedPageBreak/>
              <w:t>updated_at</w:t>
            </w:r>
          </w:p>
        </w:tc>
        <w:tc>
          <w:tcPr>
            <w:tcW w:w="0" w:type="auto"/>
            <w:vAlign w:val="center"/>
            <w:hideMark/>
          </w:tcPr>
          <w:p w14:paraId="00F410C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number</w:t>
            </w:r>
          </w:p>
        </w:tc>
        <w:tc>
          <w:tcPr>
            <w:tcW w:w="0" w:type="auto"/>
            <w:vAlign w:val="center"/>
            <w:hideMark/>
          </w:tcPr>
          <w:p w14:paraId="2E33DB3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Time the End-User's information was last updated. The time is represented as the number of seconds from 1970-01-01T0:0:0Z as measured in UTC until the date/time.</w:t>
            </w:r>
          </w:p>
        </w:tc>
      </w:tr>
    </w:tbl>
    <w:p w14:paraId="5D3CABE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For privacy reasons, OpenID Providers MAY elect to not return values for some requested Claims.</w:t>
      </w:r>
    </w:p>
    <w:p w14:paraId="7B9C80D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sub</w:t>
      </w:r>
      <w:r w:rsidRPr="00967408">
        <w:rPr>
          <w:rFonts w:ascii="Times" w:hAnsi="Times" w:cs="Times New Roman"/>
          <w:sz w:val="20"/>
          <w:szCs w:val="20"/>
        </w:rPr>
        <w:t xml:space="preserve"> (subject) Claim in the UserInfo Endpoint response MUST exactly match the </w:t>
      </w:r>
      <w:r w:rsidRPr="00967408">
        <w:rPr>
          <w:rFonts w:ascii="Courier" w:hAnsi="Courier" w:cs="Courier"/>
          <w:sz w:val="20"/>
          <w:szCs w:val="20"/>
        </w:rPr>
        <w:t>sub</w:t>
      </w:r>
      <w:r w:rsidRPr="00967408">
        <w:rPr>
          <w:rFonts w:ascii="Times" w:hAnsi="Times" w:cs="Times New Roman"/>
          <w:sz w:val="20"/>
          <w:szCs w:val="20"/>
        </w:rPr>
        <w:t xml:space="preserve"> Claim in the ID Token, </w:t>
      </w:r>
      <w:commentRangeStart w:id="193"/>
      <w:commentRangeStart w:id="194"/>
      <w:r w:rsidRPr="00967408">
        <w:rPr>
          <w:rFonts w:ascii="Times" w:hAnsi="Times" w:cs="Times New Roman"/>
          <w:sz w:val="20"/>
          <w:szCs w:val="20"/>
        </w:rPr>
        <w:t>before using additional UserInfo Endpoint Claims.</w:t>
      </w:r>
      <w:commentRangeEnd w:id="193"/>
      <w:r w:rsidR="00667906">
        <w:rPr>
          <w:rStyle w:val="CommentReference"/>
        </w:rPr>
        <w:commentReference w:id="193"/>
      </w:r>
      <w:commentRangeEnd w:id="194"/>
      <w:r w:rsidR="00B50776">
        <w:rPr>
          <w:rStyle w:val="CommentReference"/>
        </w:rPr>
        <w:commentReference w:id="194"/>
      </w:r>
    </w:p>
    <w:p w14:paraId="3E08BE0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UserInfo Endpoint MUST return Claims in JSON format unless a different format was specified during Registration </w:t>
      </w:r>
      <w:hyperlink r:id="rId474" w:anchor="OpenID.Registration" w:history="1">
        <w:r w:rsidRPr="00967408">
          <w:rPr>
            <w:rFonts w:ascii="Times" w:hAnsi="Times" w:cs="Times New Roman"/>
            <w:color w:val="0000FF"/>
            <w:sz w:val="20"/>
            <w:szCs w:val="20"/>
            <w:u w:val="single"/>
          </w:rPr>
          <w:t>[OpenID.Registration]</w:t>
        </w:r>
      </w:hyperlink>
      <w:r w:rsidRPr="00967408">
        <w:rPr>
          <w:rFonts w:ascii="Times" w:hAnsi="Times" w:cs="Times New Roman"/>
          <w:sz w:val="20"/>
          <w:szCs w:val="20"/>
        </w:rPr>
        <w:t>. The UserInfo Endpoint MAY return Claims in JWT format, which can be signed and/or encrypted. The UserInfo Endpoint MUST return a content-type header to indicate which format is being returned. The following are accepted content types:</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1398"/>
        <w:gridCol w:w="2159"/>
      </w:tblGrid>
      <w:tr w:rsidR="00967408" w:rsidRPr="00967408" w14:paraId="31B0E18F" w14:textId="77777777" w:rsidTr="00967408">
        <w:trPr>
          <w:tblHeader/>
          <w:tblCellSpacing w:w="0" w:type="dxa"/>
        </w:trPr>
        <w:tc>
          <w:tcPr>
            <w:tcW w:w="0" w:type="auto"/>
            <w:vAlign w:val="center"/>
            <w:hideMark/>
          </w:tcPr>
          <w:p w14:paraId="706F1CA2"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Content-Type</w:t>
            </w:r>
          </w:p>
        </w:tc>
        <w:tc>
          <w:tcPr>
            <w:tcW w:w="0" w:type="auto"/>
            <w:vAlign w:val="center"/>
            <w:hideMark/>
          </w:tcPr>
          <w:p w14:paraId="71AA69FC" w14:textId="77777777" w:rsidR="00967408" w:rsidRPr="00967408" w:rsidRDefault="00967408" w:rsidP="00967408">
            <w:pPr>
              <w:jc w:val="center"/>
              <w:rPr>
                <w:rFonts w:ascii="Times" w:eastAsia="Times New Roman" w:hAnsi="Times" w:cs="Times New Roman"/>
                <w:b/>
                <w:bCs/>
                <w:sz w:val="20"/>
                <w:szCs w:val="20"/>
              </w:rPr>
            </w:pPr>
            <w:r w:rsidRPr="00967408">
              <w:rPr>
                <w:rFonts w:ascii="Times" w:eastAsia="Times New Roman" w:hAnsi="Times" w:cs="Times New Roman"/>
                <w:b/>
                <w:bCs/>
                <w:sz w:val="20"/>
                <w:szCs w:val="20"/>
              </w:rPr>
              <w:t>Format Returned</w:t>
            </w:r>
          </w:p>
        </w:tc>
      </w:tr>
      <w:tr w:rsidR="00967408" w:rsidRPr="00967408" w14:paraId="0C601DC7" w14:textId="77777777" w:rsidTr="00967408">
        <w:trPr>
          <w:tblCellSpacing w:w="0" w:type="dxa"/>
        </w:trPr>
        <w:tc>
          <w:tcPr>
            <w:tcW w:w="0" w:type="auto"/>
            <w:vAlign w:val="center"/>
            <w:hideMark/>
          </w:tcPr>
          <w:p w14:paraId="69C9EBE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application/json</w:t>
            </w:r>
          </w:p>
        </w:tc>
        <w:tc>
          <w:tcPr>
            <w:tcW w:w="0" w:type="auto"/>
            <w:vAlign w:val="center"/>
            <w:hideMark/>
          </w:tcPr>
          <w:p w14:paraId="026C35F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plain text JSON object</w:t>
            </w:r>
          </w:p>
        </w:tc>
      </w:tr>
      <w:tr w:rsidR="00967408" w:rsidRPr="00967408" w14:paraId="5306135C" w14:textId="77777777" w:rsidTr="00967408">
        <w:trPr>
          <w:tblCellSpacing w:w="0" w:type="dxa"/>
        </w:trPr>
        <w:tc>
          <w:tcPr>
            <w:tcW w:w="0" w:type="auto"/>
            <w:vAlign w:val="center"/>
            <w:hideMark/>
          </w:tcPr>
          <w:p w14:paraId="5E63203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application/jwt</w:t>
            </w:r>
          </w:p>
        </w:tc>
        <w:tc>
          <w:tcPr>
            <w:tcW w:w="0" w:type="auto"/>
            <w:vAlign w:val="center"/>
            <w:hideMark/>
          </w:tcPr>
          <w:p w14:paraId="1BD8461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JSON Web Token (JWT)</w:t>
            </w:r>
          </w:p>
        </w:tc>
      </w:tr>
    </w:tbl>
    <w:p w14:paraId="2B2187F1" w14:textId="77777777" w:rsidR="00967408" w:rsidRPr="00967408" w:rsidRDefault="00967408" w:rsidP="00967408">
      <w:pPr>
        <w:spacing w:before="100" w:beforeAutospacing="1" w:after="100" w:afterAutospacing="1"/>
        <w:rPr>
          <w:rFonts w:ascii="Times" w:hAnsi="Times" w:cs="Times New Roman"/>
          <w:sz w:val="20"/>
          <w:szCs w:val="20"/>
        </w:rPr>
      </w:pPr>
      <w:commentRangeStart w:id="195"/>
      <w:r w:rsidRPr="00967408">
        <w:rPr>
          <w:rFonts w:ascii="Times" w:hAnsi="Times" w:cs="Times New Roman"/>
          <w:sz w:val="20"/>
          <w:szCs w:val="20"/>
        </w:rPr>
        <w:t>The following is a non-normative example of a UserInfo Response body:</w:t>
      </w:r>
      <w:commentRangeEnd w:id="195"/>
      <w:r w:rsidR="00D240C4">
        <w:rPr>
          <w:rStyle w:val="CommentReference"/>
        </w:rPr>
        <w:commentReference w:id="195"/>
      </w:r>
    </w:p>
    <w:p w14:paraId="4068E20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"sub": "248289761001",    "name": "Jane Doe",    "given_name": "Jane",    "family_name": "Doe",    "preferred_username": "j.doe",    "email": "janedoe@example.com",    "picture": "http://example.com/janedoe/me.jpg"   } </w:t>
      </w:r>
    </w:p>
    <w:p w14:paraId="12B3BFD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75" w:anchor="rfc.section.4.2.1" w:history="1">
        <w:r w:rsidR="00967408" w:rsidRPr="00967408">
          <w:rPr>
            <w:rFonts w:ascii="Times" w:eastAsia="Times New Roman" w:hAnsi="Times" w:cs="Times New Roman"/>
            <w:b/>
            <w:bCs/>
            <w:color w:val="0000FF"/>
            <w:kern w:val="36"/>
            <w:sz w:val="48"/>
            <w:szCs w:val="48"/>
            <w:u w:val="single"/>
          </w:rPr>
          <w:t>4.2.1.</w:t>
        </w:r>
      </w:hyperlink>
      <w:r w:rsidR="00967408" w:rsidRPr="00967408">
        <w:rPr>
          <w:rFonts w:ascii="Times" w:eastAsia="Times New Roman" w:hAnsi="Times" w:cs="Times New Roman"/>
          <w:b/>
          <w:bCs/>
          <w:kern w:val="36"/>
          <w:sz w:val="48"/>
          <w:szCs w:val="48"/>
        </w:rPr>
        <w:t xml:space="preserve"> </w:t>
      </w:r>
      <w:hyperlink r:id="rId476" w:anchor="AddressClaim" w:history="1">
        <w:r w:rsidR="00967408" w:rsidRPr="00967408">
          <w:rPr>
            <w:rFonts w:ascii="Times" w:eastAsia="Times New Roman" w:hAnsi="Times" w:cs="Times New Roman"/>
            <w:b/>
            <w:bCs/>
            <w:color w:val="0000FF"/>
            <w:kern w:val="36"/>
            <w:sz w:val="48"/>
            <w:szCs w:val="48"/>
            <w:u w:val="single"/>
          </w:rPr>
          <w:t>Address Claim</w:t>
        </w:r>
      </w:hyperlink>
    </w:p>
    <w:p w14:paraId="14D490A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Address Claim represents a physical mailing address. Implementations MAY return only a subset of the fields of an </w:t>
      </w:r>
      <w:r w:rsidRPr="00967408">
        <w:rPr>
          <w:rFonts w:ascii="Courier" w:hAnsi="Courier" w:cs="Courier"/>
          <w:sz w:val="20"/>
          <w:szCs w:val="20"/>
        </w:rPr>
        <w:t>address</w:t>
      </w:r>
      <w:r w:rsidRPr="00967408">
        <w:rPr>
          <w:rFonts w:ascii="Times" w:hAnsi="Times" w:cs="Times New Roman"/>
          <w:sz w:val="20"/>
          <w:szCs w:val="20"/>
        </w:rPr>
        <w:t xml:space="preserve">, depending upon the information available and the End-User's privacy preferences. For example, the </w:t>
      </w:r>
      <w:r w:rsidRPr="00967408">
        <w:rPr>
          <w:rFonts w:ascii="Courier" w:hAnsi="Courier" w:cs="Courier"/>
          <w:sz w:val="20"/>
          <w:szCs w:val="20"/>
        </w:rPr>
        <w:t>country</w:t>
      </w:r>
      <w:r w:rsidRPr="00967408">
        <w:rPr>
          <w:rFonts w:ascii="Times" w:hAnsi="Times" w:cs="Times New Roman"/>
          <w:sz w:val="20"/>
          <w:szCs w:val="20"/>
        </w:rPr>
        <w:t xml:space="preserve"> and </w:t>
      </w:r>
      <w:r w:rsidRPr="00967408">
        <w:rPr>
          <w:rFonts w:ascii="Courier" w:hAnsi="Courier" w:cs="Courier"/>
          <w:sz w:val="20"/>
          <w:szCs w:val="20"/>
        </w:rPr>
        <w:t>region</w:t>
      </w:r>
      <w:r w:rsidRPr="00967408">
        <w:rPr>
          <w:rFonts w:ascii="Times" w:hAnsi="Times" w:cs="Times New Roman"/>
          <w:sz w:val="20"/>
          <w:szCs w:val="20"/>
        </w:rPr>
        <w:t xml:space="preserve"> might be returned without returning more fine-grained address information.</w:t>
      </w:r>
    </w:p>
    <w:p w14:paraId="39BD0FF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w:t>
      </w:r>
    </w:p>
    <w:p w14:paraId="251A0EE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formatted</w:t>
      </w:r>
    </w:p>
    <w:p w14:paraId="73BBB3F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Full mailing address, formatted for display or use on a mailing label. This field MAY contain multiple lines, separated by </w:t>
      </w:r>
      <w:commentRangeStart w:id="196"/>
      <w:r w:rsidRPr="00967408">
        <w:rPr>
          <w:rFonts w:ascii="Times" w:eastAsia="Times New Roman" w:hAnsi="Times" w:cs="Times New Roman"/>
          <w:sz w:val="20"/>
          <w:szCs w:val="20"/>
        </w:rPr>
        <w:t>newline characters</w:t>
      </w:r>
      <w:commentRangeEnd w:id="196"/>
      <w:r w:rsidR="00D240C4">
        <w:rPr>
          <w:rStyle w:val="CommentReference"/>
        </w:rPr>
        <w:commentReference w:id="196"/>
      </w:r>
      <w:r w:rsidRPr="00967408">
        <w:rPr>
          <w:rFonts w:ascii="Times" w:eastAsia="Times New Roman" w:hAnsi="Times" w:cs="Times New Roman"/>
          <w:sz w:val="20"/>
          <w:szCs w:val="20"/>
        </w:rPr>
        <w:t>.</w:t>
      </w:r>
    </w:p>
    <w:p w14:paraId="02F5414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street_address</w:t>
      </w:r>
    </w:p>
    <w:p w14:paraId="15D66CE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Full street address component, which MAY include house number, street name, Post Office Box, and multi-line extended street address information. This field MAY contain multiple lines, separated by newline characters.</w:t>
      </w:r>
    </w:p>
    <w:p w14:paraId="5E1CBC8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locality</w:t>
      </w:r>
    </w:p>
    <w:p w14:paraId="0F795306"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City or locality component.</w:t>
      </w:r>
    </w:p>
    <w:p w14:paraId="3C72C7B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region</w:t>
      </w:r>
    </w:p>
    <w:p w14:paraId="1A63F28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State, province, prefecture or region component.</w:t>
      </w:r>
    </w:p>
    <w:p w14:paraId="075CBA8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postal_code</w:t>
      </w:r>
    </w:p>
    <w:p w14:paraId="0B6BB1F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Zip code or postal code component.</w:t>
      </w:r>
    </w:p>
    <w:p w14:paraId="3D96448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country</w:t>
      </w:r>
    </w:p>
    <w:p w14:paraId="48D041B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Country name component.</w:t>
      </w:r>
    </w:p>
    <w:p w14:paraId="7876E72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77" w:anchor="rfc.section.4.2.2" w:history="1">
        <w:r w:rsidR="00967408" w:rsidRPr="00967408">
          <w:rPr>
            <w:rFonts w:ascii="Times" w:eastAsia="Times New Roman" w:hAnsi="Times" w:cs="Times New Roman"/>
            <w:b/>
            <w:bCs/>
            <w:color w:val="0000FF"/>
            <w:kern w:val="36"/>
            <w:sz w:val="48"/>
            <w:szCs w:val="48"/>
            <w:u w:val="single"/>
          </w:rPr>
          <w:t>4.2.2.</w:t>
        </w:r>
      </w:hyperlink>
      <w:r w:rsidR="00967408" w:rsidRPr="00967408">
        <w:rPr>
          <w:rFonts w:ascii="Times" w:eastAsia="Times New Roman" w:hAnsi="Times" w:cs="Times New Roman"/>
          <w:b/>
          <w:bCs/>
          <w:kern w:val="36"/>
          <w:sz w:val="48"/>
          <w:szCs w:val="48"/>
        </w:rPr>
        <w:t xml:space="preserve"> </w:t>
      </w:r>
      <w:hyperlink r:id="rId478" w:anchor="ClaimsLanguagesAndScripts" w:history="1">
        <w:r w:rsidR="00967408" w:rsidRPr="00967408">
          <w:rPr>
            <w:rFonts w:ascii="Times" w:eastAsia="Times New Roman" w:hAnsi="Times" w:cs="Times New Roman"/>
            <w:b/>
            <w:bCs/>
            <w:color w:val="0000FF"/>
            <w:kern w:val="36"/>
            <w:sz w:val="48"/>
            <w:szCs w:val="48"/>
            <w:u w:val="single"/>
          </w:rPr>
          <w:t>Claims Languages and Scripts</w:t>
        </w:r>
      </w:hyperlink>
    </w:p>
    <w:p w14:paraId="048F51F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Human-readable Claim Values and Claim Values that reference human-readable values MAY be represented in multiple languages and scripts. To specify the languages and scripts, </w:t>
      </w:r>
      <w:hyperlink r:id="rId479" w:anchor="RFC5646" w:history="1">
        <w:r w:rsidRPr="00967408">
          <w:rPr>
            <w:rFonts w:ascii="Times" w:hAnsi="Times" w:cs="Times New Roman"/>
            <w:color w:val="0000FF"/>
            <w:sz w:val="20"/>
            <w:szCs w:val="20"/>
            <w:u w:val="single"/>
          </w:rPr>
          <w:t>BCP47</w:t>
        </w:r>
      </w:hyperlink>
      <w:r w:rsidRPr="00967408">
        <w:rPr>
          <w:rFonts w:ascii="Times" w:hAnsi="Times" w:cs="Times New Roman"/>
          <w:sz w:val="20"/>
          <w:szCs w:val="20"/>
        </w:rPr>
        <w:t xml:space="preserve"> </w:t>
      </w:r>
      <w:r w:rsidRPr="00967408">
        <w:rPr>
          <w:rFonts w:ascii="Times" w:hAnsi="Times" w:cs="Times New Roman"/>
          <w:i/>
          <w:iCs/>
          <w:sz w:val="20"/>
          <w:szCs w:val="20"/>
        </w:rPr>
        <w:t>[RFC5646]</w:t>
      </w:r>
      <w:r w:rsidRPr="00967408">
        <w:rPr>
          <w:rFonts w:ascii="Times" w:hAnsi="Times" w:cs="Times New Roman"/>
          <w:sz w:val="20"/>
          <w:szCs w:val="20"/>
        </w:rPr>
        <w:t xml:space="preserve"> language tags are added to member names, delimited by a </w:t>
      </w:r>
      <w:r w:rsidRPr="00967408">
        <w:rPr>
          <w:rFonts w:ascii="Courier" w:hAnsi="Courier" w:cs="Courier"/>
          <w:sz w:val="20"/>
          <w:szCs w:val="20"/>
        </w:rPr>
        <w:t>#</w:t>
      </w:r>
      <w:r w:rsidRPr="00967408">
        <w:rPr>
          <w:rFonts w:ascii="Times" w:hAnsi="Times" w:cs="Times New Roman"/>
          <w:sz w:val="20"/>
          <w:szCs w:val="20"/>
        </w:rPr>
        <w:t xml:space="preserve"> character. For example, </w:t>
      </w:r>
      <w:r w:rsidRPr="00967408">
        <w:rPr>
          <w:rFonts w:ascii="Courier" w:hAnsi="Courier" w:cs="Courier"/>
          <w:sz w:val="20"/>
          <w:szCs w:val="20"/>
        </w:rPr>
        <w:t>family_name#ja-Kana-JP</w:t>
      </w:r>
      <w:r w:rsidRPr="00967408">
        <w:rPr>
          <w:rFonts w:ascii="Times" w:hAnsi="Times" w:cs="Times New Roman"/>
          <w:sz w:val="20"/>
          <w:szCs w:val="20"/>
        </w:rPr>
        <w:t xml:space="preserve"> expresses the Family Name in Katakana in Japanese, which is commonly used to index and represent the phonetics of the Kanji representation of the same represented as </w:t>
      </w:r>
      <w:r w:rsidRPr="00967408">
        <w:rPr>
          <w:rFonts w:ascii="Courier" w:hAnsi="Courier" w:cs="Courier"/>
          <w:sz w:val="20"/>
          <w:szCs w:val="20"/>
        </w:rPr>
        <w:t>family_name#ja-Hani-JP</w:t>
      </w:r>
      <w:r w:rsidRPr="00967408">
        <w:rPr>
          <w:rFonts w:ascii="Times" w:hAnsi="Times" w:cs="Times New Roman"/>
          <w:sz w:val="20"/>
          <w:szCs w:val="20"/>
        </w:rPr>
        <w:t xml:space="preserve">. As another example, both </w:t>
      </w:r>
      <w:r w:rsidRPr="00967408">
        <w:rPr>
          <w:rFonts w:ascii="Courier" w:hAnsi="Courier" w:cs="Courier"/>
          <w:sz w:val="20"/>
          <w:szCs w:val="20"/>
        </w:rPr>
        <w:t>website</w:t>
      </w:r>
      <w:r w:rsidRPr="00967408">
        <w:rPr>
          <w:rFonts w:ascii="Times" w:hAnsi="Times" w:cs="Times New Roman"/>
          <w:sz w:val="20"/>
          <w:szCs w:val="20"/>
        </w:rPr>
        <w:t xml:space="preserve"> and </w:t>
      </w:r>
      <w:r w:rsidRPr="00967408">
        <w:rPr>
          <w:rFonts w:ascii="Courier" w:hAnsi="Courier" w:cs="Courier"/>
          <w:sz w:val="20"/>
          <w:szCs w:val="20"/>
        </w:rPr>
        <w:t>website#de</w:t>
      </w:r>
      <w:r w:rsidRPr="00967408">
        <w:rPr>
          <w:rFonts w:ascii="Times" w:hAnsi="Times" w:cs="Times New Roman"/>
          <w:sz w:val="20"/>
          <w:szCs w:val="20"/>
        </w:rPr>
        <w:t xml:space="preserve"> Claim Values might be returned, referencing a Web site in an unspecified language and a Web site in </w:t>
      </w:r>
      <w:commentRangeStart w:id="197"/>
      <w:commentRangeStart w:id="198"/>
      <w:r w:rsidRPr="00967408">
        <w:rPr>
          <w:rFonts w:ascii="Times" w:hAnsi="Times" w:cs="Times New Roman"/>
          <w:sz w:val="20"/>
          <w:szCs w:val="20"/>
        </w:rPr>
        <w:t>German</w:t>
      </w:r>
      <w:commentRangeEnd w:id="197"/>
      <w:r w:rsidR="00640EB7">
        <w:rPr>
          <w:rStyle w:val="CommentReference"/>
        </w:rPr>
        <w:commentReference w:id="197"/>
      </w:r>
      <w:commentRangeEnd w:id="198"/>
      <w:r w:rsidR="002F61CF">
        <w:rPr>
          <w:rStyle w:val="CommentReference"/>
        </w:rPr>
        <w:commentReference w:id="198"/>
      </w:r>
      <w:r w:rsidRPr="00967408">
        <w:rPr>
          <w:rFonts w:ascii="Times" w:hAnsi="Times" w:cs="Times New Roman"/>
          <w:sz w:val="20"/>
          <w:szCs w:val="20"/>
        </w:rPr>
        <w:t>.</w:t>
      </w:r>
    </w:p>
    <w:p w14:paraId="09480F3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Since Claim Names are case sensitive, it is strongly RECOMMENDED that language tag values used in Claim Names be spelled using the character case with which they are registered in the </w:t>
      </w:r>
      <w:hyperlink r:id="rId480" w:anchor="IANA.Language" w:history="1">
        <w:r w:rsidRPr="00967408">
          <w:rPr>
            <w:rFonts w:ascii="Times" w:hAnsi="Times" w:cs="Times New Roman"/>
            <w:color w:val="0000FF"/>
            <w:sz w:val="20"/>
            <w:szCs w:val="20"/>
            <w:u w:val="single"/>
          </w:rPr>
          <w:t>IANA Language Subtag Registry</w:t>
        </w:r>
      </w:hyperlink>
      <w:r w:rsidRPr="00967408">
        <w:rPr>
          <w:rFonts w:ascii="Times" w:hAnsi="Times" w:cs="Times New Roman"/>
          <w:sz w:val="20"/>
          <w:szCs w:val="20"/>
        </w:rPr>
        <w:t xml:space="preserve"> </w:t>
      </w:r>
      <w:r w:rsidRPr="00967408">
        <w:rPr>
          <w:rFonts w:ascii="Times" w:hAnsi="Times" w:cs="Times New Roman"/>
          <w:i/>
          <w:iCs/>
          <w:sz w:val="20"/>
          <w:szCs w:val="20"/>
        </w:rPr>
        <w:t>[IANA.Language]</w:t>
      </w:r>
      <w:r w:rsidRPr="00967408">
        <w:rPr>
          <w:rFonts w:ascii="Times" w:hAnsi="Times" w:cs="Times New Roman"/>
          <w:sz w:val="20"/>
          <w:szCs w:val="20"/>
        </w:rPr>
        <w:t>. In particular, normally language names are spelled with lowercase characters, region names are spelled with uppercase characters, and scripts are spelled with mixed case characters. However, since BCP47 language tag values are case insensitive, implementations SHOULD interpret the language tag values supplied in a case insensitive manner.</w:t>
      </w:r>
    </w:p>
    <w:p w14:paraId="2C7CFB2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Per the recommendations in BCP47, language tag values for Claims SHOULD only be as specific as necessary. For instance, using </w:t>
      </w:r>
      <w:r w:rsidRPr="00967408">
        <w:rPr>
          <w:rFonts w:ascii="Courier" w:hAnsi="Courier" w:cs="Courier"/>
          <w:sz w:val="20"/>
          <w:szCs w:val="20"/>
        </w:rPr>
        <w:t>fr</w:t>
      </w:r>
      <w:r w:rsidRPr="00967408">
        <w:rPr>
          <w:rFonts w:ascii="Times" w:hAnsi="Times" w:cs="Times New Roman"/>
          <w:sz w:val="20"/>
          <w:szCs w:val="20"/>
        </w:rPr>
        <w:t xml:space="preserve"> might be sufficient in many contexts, rather than </w:t>
      </w:r>
      <w:r w:rsidRPr="00967408">
        <w:rPr>
          <w:rFonts w:ascii="Courier" w:hAnsi="Courier" w:cs="Courier"/>
          <w:sz w:val="20"/>
          <w:szCs w:val="20"/>
        </w:rPr>
        <w:t>fr-CA</w:t>
      </w:r>
      <w:r w:rsidRPr="00967408">
        <w:rPr>
          <w:rFonts w:ascii="Times" w:hAnsi="Times" w:cs="Times New Roman"/>
          <w:sz w:val="20"/>
          <w:szCs w:val="20"/>
        </w:rPr>
        <w:t xml:space="preserve"> or </w:t>
      </w:r>
      <w:r w:rsidRPr="00967408">
        <w:rPr>
          <w:rFonts w:ascii="Courier" w:hAnsi="Courier" w:cs="Courier"/>
          <w:sz w:val="20"/>
          <w:szCs w:val="20"/>
        </w:rPr>
        <w:t>fr-FR</w:t>
      </w:r>
      <w:r w:rsidRPr="00967408">
        <w:rPr>
          <w:rFonts w:ascii="Times" w:hAnsi="Times" w:cs="Times New Roman"/>
          <w:sz w:val="20"/>
          <w:szCs w:val="20"/>
        </w:rPr>
        <w:t xml:space="preserve">. Where possible, OPs SHOULD try to match requested Claim locales with Claims it has. For instance, if the Client asks for a Claim with a </w:t>
      </w:r>
      <w:r w:rsidRPr="00967408">
        <w:rPr>
          <w:rFonts w:ascii="Courier" w:hAnsi="Courier" w:cs="Courier"/>
          <w:sz w:val="20"/>
          <w:szCs w:val="20"/>
        </w:rPr>
        <w:t>de</w:t>
      </w:r>
      <w:r w:rsidRPr="00967408">
        <w:rPr>
          <w:rFonts w:ascii="Times" w:hAnsi="Times" w:cs="Times New Roman"/>
          <w:sz w:val="20"/>
          <w:szCs w:val="20"/>
        </w:rPr>
        <w:t xml:space="preserve"> (German) language tag and the OP has a value tagged with </w:t>
      </w:r>
      <w:r w:rsidRPr="00967408">
        <w:rPr>
          <w:rFonts w:ascii="Courier" w:hAnsi="Courier" w:cs="Courier"/>
          <w:sz w:val="20"/>
          <w:szCs w:val="20"/>
        </w:rPr>
        <w:t>de-CH</w:t>
      </w:r>
      <w:r w:rsidRPr="00967408">
        <w:rPr>
          <w:rFonts w:ascii="Times" w:hAnsi="Times" w:cs="Times New Roman"/>
          <w:sz w:val="20"/>
          <w:szCs w:val="20"/>
        </w:rPr>
        <w:t xml:space="preserve"> (Swiss German) and no generic German value, it would be appropriate for the OP to return the Swiss German value to the Client. (This intentionally moves as much of the complexity of language tag matching to the OP as possible, to simplify Clients.)</w:t>
      </w:r>
    </w:p>
    <w:p w14:paraId="51BB4A1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 </w:t>
      </w:r>
      <w:r w:rsidRPr="00967408">
        <w:rPr>
          <w:rFonts w:ascii="Courier" w:hAnsi="Courier" w:cs="Courier"/>
          <w:sz w:val="20"/>
          <w:szCs w:val="20"/>
        </w:rPr>
        <w:t>claims_locales</w:t>
      </w:r>
      <w:r w:rsidRPr="00967408">
        <w:rPr>
          <w:rFonts w:ascii="Times" w:hAnsi="Times" w:cs="Times New Roman"/>
          <w:sz w:val="20"/>
          <w:szCs w:val="20"/>
        </w:rPr>
        <w:t xml:space="preserve"> request can be used to specify the preferred languages and scripts to use for the returned Claims. </w:t>
      </w:r>
      <w:hyperlink r:id="rId481" w:anchor="IndividualClaimsLanguages" w:history="1">
        <w:r w:rsidRPr="00967408">
          <w:rPr>
            <w:rFonts w:ascii="Times" w:hAnsi="Times" w:cs="Times New Roman"/>
            <w:color w:val="0000FF"/>
            <w:sz w:val="20"/>
            <w:szCs w:val="20"/>
            <w:u w:val="single"/>
          </w:rPr>
          <w:t>Section 4.5.2</w:t>
        </w:r>
      </w:hyperlink>
      <w:r w:rsidRPr="00967408">
        <w:rPr>
          <w:rFonts w:ascii="Times" w:hAnsi="Times" w:cs="Times New Roman"/>
          <w:sz w:val="20"/>
          <w:szCs w:val="20"/>
        </w:rPr>
        <w:t xml:space="preserve"> describes how to request that specific Claims use particular languages and scripts.</w:t>
      </w:r>
    </w:p>
    <w:p w14:paraId="19169FD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the OP determines, either through the </w:t>
      </w:r>
      <w:r w:rsidRPr="00967408">
        <w:rPr>
          <w:rFonts w:ascii="Courier" w:hAnsi="Courier" w:cs="Courier"/>
          <w:sz w:val="20"/>
          <w:szCs w:val="20"/>
        </w:rPr>
        <w:t>claims_locales</w:t>
      </w:r>
      <w:r w:rsidRPr="00967408">
        <w:rPr>
          <w:rFonts w:ascii="Times" w:hAnsi="Times" w:cs="Times New Roman"/>
          <w:sz w:val="20"/>
          <w:szCs w:val="20"/>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w:t>
      </w:r>
    </w:p>
    <w:p w14:paraId="13FFA1A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82" w:anchor="rfc.section.4.2.3" w:history="1">
        <w:r w:rsidR="00967408" w:rsidRPr="00967408">
          <w:rPr>
            <w:rFonts w:ascii="Times" w:eastAsia="Times New Roman" w:hAnsi="Times" w:cs="Times New Roman"/>
            <w:b/>
            <w:bCs/>
            <w:color w:val="0000FF"/>
            <w:kern w:val="36"/>
            <w:sz w:val="48"/>
            <w:szCs w:val="48"/>
            <w:u w:val="single"/>
          </w:rPr>
          <w:t>4.2.3.</w:t>
        </w:r>
      </w:hyperlink>
      <w:r w:rsidR="00967408" w:rsidRPr="00967408">
        <w:rPr>
          <w:rFonts w:ascii="Times" w:eastAsia="Times New Roman" w:hAnsi="Times" w:cs="Times New Roman"/>
          <w:b/>
          <w:bCs/>
          <w:kern w:val="36"/>
          <w:sz w:val="48"/>
          <w:szCs w:val="48"/>
        </w:rPr>
        <w:t xml:space="preserve"> </w:t>
      </w:r>
      <w:hyperlink r:id="rId483" w:anchor="ClaimStability" w:history="1">
        <w:r w:rsidR="00967408" w:rsidRPr="00967408">
          <w:rPr>
            <w:rFonts w:ascii="Times" w:eastAsia="Times New Roman" w:hAnsi="Times" w:cs="Times New Roman"/>
            <w:b/>
            <w:bCs/>
            <w:color w:val="0000FF"/>
            <w:kern w:val="36"/>
            <w:sz w:val="48"/>
            <w:szCs w:val="48"/>
            <w:u w:val="single"/>
          </w:rPr>
          <w:t>Claim Stability and Uniqueness</w:t>
        </w:r>
      </w:hyperlink>
    </w:p>
    <w:p w14:paraId="50E93844" w14:textId="02CC2596"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sub</w:t>
      </w:r>
      <w:r w:rsidRPr="00967408">
        <w:rPr>
          <w:rFonts w:ascii="Times" w:hAnsi="Times" w:cs="Times New Roman"/>
          <w:sz w:val="20"/>
          <w:szCs w:val="20"/>
        </w:rPr>
        <w:t xml:space="preserve"> (subject) and </w:t>
      </w:r>
      <w:r w:rsidRPr="00967408">
        <w:rPr>
          <w:rFonts w:ascii="Courier" w:hAnsi="Courier" w:cs="Courier"/>
          <w:sz w:val="20"/>
          <w:szCs w:val="20"/>
        </w:rPr>
        <w:t>iss</w:t>
      </w:r>
      <w:r w:rsidRPr="00967408">
        <w:rPr>
          <w:rFonts w:ascii="Times" w:hAnsi="Times" w:cs="Times New Roman"/>
          <w:sz w:val="20"/>
          <w:szCs w:val="20"/>
        </w:rPr>
        <w:t xml:space="preserve"> (issuer) Claims are</w:t>
      </w:r>
      <w:ins w:id="199" w:author="Justin Richer" w:date="2013-11-13T09:59:00Z">
        <w:r w:rsidR="0013288E">
          <w:rPr>
            <w:rFonts w:ascii="Times" w:hAnsi="Times" w:cs="Times New Roman"/>
            <w:sz w:val="20"/>
            <w:szCs w:val="20"/>
          </w:rPr>
          <w:t>, together,</w:t>
        </w:r>
      </w:ins>
      <w:r w:rsidRPr="00967408">
        <w:rPr>
          <w:rFonts w:ascii="Times" w:hAnsi="Times" w:cs="Times New Roman"/>
          <w:sz w:val="20"/>
          <w:szCs w:val="20"/>
        </w:rPr>
        <w:t xml:space="preserve"> the only Claims that a Client can rely upon as a stable identifier for the End-User, since the </w:t>
      </w:r>
      <w:r w:rsidRPr="00967408">
        <w:rPr>
          <w:rFonts w:ascii="Courier" w:hAnsi="Courier" w:cs="Courier"/>
          <w:sz w:val="20"/>
          <w:szCs w:val="20"/>
        </w:rPr>
        <w:t>sub</w:t>
      </w:r>
      <w:r w:rsidRPr="00967408">
        <w:rPr>
          <w:rFonts w:ascii="Times" w:hAnsi="Times" w:cs="Times New Roman"/>
          <w:sz w:val="20"/>
          <w:szCs w:val="20"/>
        </w:rPr>
        <w:t xml:space="preserve"> Claim MUST be locally unique and never reassigned within the Issuer for a particular End-User, as described in </w:t>
      </w:r>
      <w:hyperlink r:id="rId484" w:anchor="IDToken" w:history="1">
        <w:r w:rsidRPr="00967408">
          <w:rPr>
            <w:rFonts w:ascii="Times" w:hAnsi="Times" w:cs="Times New Roman"/>
            <w:color w:val="0000FF"/>
            <w:sz w:val="20"/>
            <w:szCs w:val="20"/>
            <w:u w:val="single"/>
          </w:rPr>
          <w:t>Section 2.1.3.6</w:t>
        </w:r>
      </w:hyperlink>
      <w:r w:rsidRPr="00967408">
        <w:rPr>
          <w:rFonts w:ascii="Times" w:hAnsi="Times" w:cs="Times New Roman"/>
          <w:sz w:val="20"/>
          <w:szCs w:val="20"/>
        </w:rPr>
        <w:t xml:space="preserve">. Therefore, the only guaranteed unique identifier for a given End-User is the combination of the </w:t>
      </w:r>
      <w:r w:rsidRPr="00967408">
        <w:rPr>
          <w:rFonts w:ascii="Courier" w:hAnsi="Courier" w:cs="Courier"/>
          <w:sz w:val="20"/>
          <w:szCs w:val="20"/>
        </w:rPr>
        <w:t>iss</w:t>
      </w:r>
      <w:r w:rsidRPr="00967408">
        <w:rPr>
          <w:rFonts w:ascii="Times" w:hAnsi="Times" w:cs="Times New Roman"/>
          <w:sz w:val="20"/>
          <w:szCs w:val="20"/>
        </w:rPr>
        <w:t xml:space="preserve"> Claim and the </w:t>
      </w:r>
      <w:r w:rsidRPr="00967408">
        <w:rPr>
          <w:rFonts w:ascii="Courier" w:hAnsi="Courier" w:cs="Courier"/>
          <w:sz w:val="20"/>
          <w:szCs w:val="20"/>
        </w:rPr>
        <w:t>sub</w:t>
      </w:r>
      <w:r w:rsidRPr="00967408">
        <w:rPr>
          <w:rFonts w:ascii="Times" w:hAnsi="Times" w:cs="Times New Roman"/>
          <w:sz w:val="20"/>
          <w:szCs w:val="20"/>
        </w:rPr>
        <w:t xml:space="preserve"> Claim.</w:t>
      </w:r>
    </w:p>
    <w:p w14:paraId="1E20762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All other Claims carry no such guarantees across different issuers in terms of stability over time or uniqueness across users, and Issuers are permitted to apply local restrictions and policies. For instance, an Issuer MAY re-use an </w:t>
      </w:r>
      <w:r w:rsidRPr="00967408">
        <w:rPr>
          <w:rFonts w:ascii="Courier" w:hAnsi="Courier" w:cs="Courier"/>
          <w:sz w:val="20"/>
          <w:szCs w:val="20"/>
        </w:rPr>
        <w:t>email</w:t>
      </w:r>
      <w:r w:rsidRPr="00967408">
        <w:rPr>
          <w:rFonts w:ascii="Times" w:hAnsi="Times" w:cs="Times New Roman"/>
          <w:sz w:val="20"/>
          <w:szCs w:val="20"/>
        </w:rPr>
        <w:t xml:space="preserve"> Claim value across different End-Users at different points in time, and the claimed </w:t>
      </w:r>
      <w:r w:rsidRPr="00967408">
        <w:rPr>
          <w:rFonts w:ascii="Courier" w:hAnsi="Courier" w:cs="Courier"/>
          <w:sz w:val="20"/>
          <w:szCs w:val="20"/>
        </w:rPr>
        <w:t>email</w:t>
      </w:r>
      <w:r w:rsidRPr="00967408">
        <w:rPr>
          <w:rFonts w:ascii="Times" w:hAnsi="Times" w:cs="Times New Roman"/>
          <w:sz w:val="20"/>
          <w:szCs w:val="20"/>
        </w:rPr>
        <w:t xml:space="preserve"> address for a given End-User MAY change over time. Therefore, other Claims such as </w:t>
      </w:r>
      <w:r w:rsidRPr="00967408">
        <w:rPr>
          <w:rFonts w:ascii="Courier" w:hAnsi="Courier" w:cs="Courier"/>
          <w:sz w:val="20"/>
          <w:szCs w:val="20"/>
        </w:rPr>
        <w:t>email</w:t>
      </w:r>
      <w:r w:rsidRPr="00967408">
        <w:rPr>
          <w:rFonts w:ascii="Times" w:hAnsi="Times" w:cs="Times New Roman"/>
          <w:sz w:val="20"/>
          <w:szCs w:val="20"/>
        </w:rPr>
        <w:t xml:space="preserve">, </w:t>
      </w:r>
      <w:r w:rsidRPr="00967408">
        <w:rPr>
          <w:rFonts w:ascii="Courier" w:hAnsi="Courier" w:cs="Courier"/>
          <w:sz w:val="20"/>
          <w:szCs w:val="20"/>
        </w:rPr>
        <w:t>phone_number</w:t>
      </w:r>
      <w:r w:rsidRPr="00967408">
        <w:rPr>
          <w:rFonts w:ascii="Times" w:hAnsi="Times" w:cs="Times New Roman"/>
          <w:sz w:val="20"/>
          <w:szCs w:val="20"/>
        </w:rPr>
        <w:t xml:space="preserve">, and </w:t>
      </w:r>
      <w:r w:rsidRPr="00967408">
        <w:rPr>
          <w:rFonts w:ascii="Courier" w:hAnsi="Courier" w:cs="Courier"/>
          <w:sz w:val="20"/>
          <w:szCs w:val="20"/>
        </w:rPr>
        <w:t>preferred_username</w:t>
      </w:r>
      <w:r w:rsidRPr="00967408">
        <w:rPr>
          <w:rFonts w:ascii="Times" w:hAnsi="Times" w:cs="Times New Roman"/>
          <w:sz w:val="20"/>
          <w:szCs w:val="20"/>
        </w:rPr>
        <w:t xml:space="preserve"> and MUST NOT be used as unique identifiers for the End-User.</w:t>
      </w:r>
    </w:p>
    <w:p w14:paraId="5E625E4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85" w:anchor="rfc.section.4.2.4" w:history="1">
        <w:r w:rsidR="00967408" w:rsidRPr="00967408">
          <w:rPr>
            <w:rFonts w:ascii="Times" w:eastAsia="Times New Roman" w:hAnsi="Times" w:cs="Times New Roman"/>
            <w:b/>
            <w:bCs/>
            <w:color w:val="0000FF"/>
            <w:kern w:val="36"/>
            <w:sz w:val="48"/>
            <w:szCs w:val="48"/>
            <w:u w:val="single"/>
          </w:rPr>
          <w:t>4.2.4.</w:t>
        </w:r>
      </w:hyperlink>
      <w:r w:rsidR="00967408" w:rsidRPr="00967408">
        <w:rPr>
          <w:rFonts w:ascii="Times" w:eastAsia="Times New Roman" w:hAnsi="Times" w:cs="Times New Roman"/>
          <w:b/>
          <w:bCs/>
          <w:kern w:val="36"/>
          <w:sz w:val="48"/>
          <w:szCs w:val="48"/>
        </w:rPr>
        <w:t xml:space="preserve"> </w:t>
      </w:r>
      <w:hyperlink r:id="rId486" w:anchor="AdditionalClaims" w:history="1">
        <w:r w:rsidR="00967408" w:rsidRPr="00967408">
          <w:rPr>
            <w:rFonts w:ascii="Times" w:eastAsia="Times New Roman" w:hAnsi="Times" w:cs="Times New Roman"/>
            <w:b/>
            <w:bCs/>
            <w:color w:val="0000FF"/>
            <w:kern w:val="36"/>
            <w:sz w:val="48"/>
            <w:szCs w:val="48"/>
            <w:u w:val="single"/>
          </w:rPr>
          <w:t>Additional Claims</w:t>
        </w:r>
      </w:hyperlink>
    </w:p>
    <w:p w14:paraId="7EC7EA5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While this specification defines only a small set of Claims as standard Claims, other Claims MAY be used in conjunction with the standard Claims. When using such Claims, it is RECOMMENDED that collision-resistant names be used for the Claim Names, as described in the </w:t>
      </w:r>
      <w:hyperlink r:id="rId487" w:anchor="JWT" w:history="1">
        <w:r w:rsidRPr="00967408">
          <w:rPr>
            <w:rFonts w:ascii="Times" w:hAnsi="Times" w:cs="Times New Roman"/>
            <w:color w:val="0000FF"/>
            <w:sz w:val="20"/>
            <w:szCs w:val="20"/>
            <w:u w:val="single"/>
          </w:rPr>
          <w:t>JSON Web Token (JWT)</w:t>
        </w:r>
      </w:hyperlink>
      <w:r w:rsidRPr="00967408">
        <w:rPr>
          <w:rFonts w:ascii="Times" w:hAnsi="Times" w:cs="Times New Roman"/>
          <w:sz w:val="20"/>
          <w:szCs w:val="20"/>
        </w:rPr>
        <w:t xml:space="preserve"> </w:t>
      </w:r>
      <w:r w:rsidRPr="00967408">
        <w:rPr>
          <w:rFonts w:ascii="Times" w:hAnsi="Times" w:cs="Times New Roman"/>
          <w:i/>
          <w:iCs/>
          <w:sz w:val="20"/>
          <w:szCs w:val="20"/>
        </w:rPr>
        <w:t>[JWT]</w:t>
      </w:r>
      <w:r w:rsidRPr="00967408">
        <w:rPr>
          <w:rFonts w:ascii="Times" w:hAnsi="Times" w:cs="Times New Roman"/>
          <w:sz w:val="20"/>
          <w:szCs w:val="20"/>
        </w:rPr>
        <w:t xml:space="preserve"> specification. Alternatively, Private Claim Names can be safely used when naming conflicts are unlikely to arise, as described in the JWT specification. Or, if specific additional Claims will have broad and general applicability, they can be registered with Registered Claim Names, per the JWT specification.</w:t>
      </w:r>
    </w:p>
    <w:p w14:paraId="5676D57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88" w:anchor="rfc.section.4.3" w:history="1">
        <w:r w:rsidR="00967408" w:rsidRPr="00967408">
          <w:rPr>
            <w:rFonts w:ascii="Times" w:eastAsia="Times New Roman" w:hAnsi="Times" w:cs="Times New Roman"/>
            <w:b/>
            <w:bCs/>
            <w:color w:val="0000FF"/>
            <w:kern w:val="36"/>
            <w:sz w:val="48"/>
            <w:szCs w:val="48"/>
            <w:u w:val="single"/>
          </w:rPr>
          <w:t>4.3.</w:t>
        </w:r>
      </w:hyperlink>
      <w:r w:rsidR="00967408" w:rsidRPr="00967408">
        <w:rPr>
          <w:rFonts w:ascii="Times" w:eastAsia="Times New Roman" w:hAnsi="Times" w:cs="Times New Roman"/>
          <w:b/>
          <w:bCs/>
          <w:kern w:val="36"/>
          <w:sz w:val="48"/>
          <w:szCs w:val="48"/>
        </w:rPr>
        <w:t xml:space="preserve"> </w:t>
      </w:r>
      <w:hyperlink r:id="rId489" w:anchor="UserInfo" w:history="1">
        <w:r w:rsidR="00967408" w:rsidRPr="00967408">
          <w:rPr>
            <w:rFonts w:ascii="Times" w:eastAsia="Times New Roman" w:hAnsi="Times" w:cs="Times New Roman"/>
            <w:b/>
            <w:bCs/>
            <w:color w:val="0000FF"/>
            <w:kern w:val="36"/>
            <w:sz w:val="48"/>
            <w:szCs w:val="48"/>
            <w:u w:val="single"/>
          </w:rPr>
          <w:t>UserInfo Endpoint</w:t>
        </w:r>
      </w:hyperlink>
    </w:p>
    <w:p w14:paraId="27E71A0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UserInfo Endpoint is an OAuth 2.0 Protected Resource that returns Claims about the authenticated End-User. To obtain the requested Claims about the End-User, the Client makes a request to the UserInfo Endpoint using an Access Token obtained through OpenID Connect Authentication. These Claims are normally represented by a JSON object that contains a collection of name and value pairs for the Claims.</w:t>
      </w:r>
    </w:p>
    <w:p w14:paraId="67DD7CE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Communication with the UserInfo Endpoint MUST utilize TLS. See </w:t>
      </w:r>
      <w:hyperlink r:id="rId490" w:anchor="TLSRequirements" w:history="1">
        <w:r w:rsidRPr="00967408">
          <w:rPr>
            <w:rFonts w:ascii="Times" w:hAnsi="Times" w:cs="Times New Roman"/>
            <w:color w:val="0000FF"/>
            <w:sz w:val="20"/>
            <w:szCs w:val="20"/>
            <w:u w:val="single"/>
          </w:rPr>
          <w:t>Section 15.17</w:t>
        </w:r>
      </w:hyperlink>
      <w:r w:rsidRPr="00967408">
        <w:rPr>
          <w:rFonts w:ascii="Times" w:hAnsi="Times" w:cs="Times New Roman"/>
          <w:sz w:val="20"/>
          <w:szCs w:val="20"/>
        </w:rPr>
        <w:t xml:space="preserve"> for more information on using TLS.</w:t>
      </w:r>
    </w:p>
    <w:p w14:paraId="370E1412" w14:textId="100CDF19"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UserInfo Endpoint MUST support the use of the HTTP </w:t>
      </w:r>
      <w:r w:rsidRPr="00967408">
        <w:rPr>
          <w:rFonts w:ascii="Courier" w:hAnsi="Courier" w:cs="Courier"/>
          <w:sz w:val="20"/>
          <w:szCs w:val="20"/>
        </w:rPr>
        <w:t>GET</w:t>
      </w:r>
      <w:r w:rsidRPr="00967408">
        <w:rPr>
          <w:rFonts w:ascii="Times" w:hAnsi="Times" w:cs="Times New Roman"/>
          <w:sz w:val="20"/>
          <w:szCs w:val="20"/>
        </w:rPr>
        <w:t xml:space="preserve"> and HTTP </w:t>
      </w:r>
      <w:r w:rsidRPr="00967408">
        <w:rPr>
          <w:rFonts w:ascii="Courier" w:hAnsi="Courier" w:cs="Courier"/>
          <w:sz w:val="20"/>
          <w:szCs w:val="20"/>
        </w:rPr>
        <w:t>POST</w:t>
      </w:r>
      <w:r w:rsidRPr="00967408">
        <w:rPr>
          <w:rFonts w:ascii="Times" w:hAnsi="Times" w:cs="Times New Roman"/>
          <w:sz w:val="20"/>
          <w:szCs w:val="20"/>
        </w:rPr>
        <w:t xml:space="preserve"> methods defined in </w:t>
      </w:r>
      <w:hyperlink r:id="rId491" w:anchor="RFC2616" w:history="1">
        <w:r w:rsidRPr="00967408">
          <w:rPr>
            <w:rFonts w:ascii="Times" w:hAnsi="Times" w:cs="Times New Roman"/>
            <w:color w:val="0000FF"/>
            <w:sz w:val="20"/>
            <w:szCs w:val="20"/>
            <w:u w:val="single"/>
          </w:rPr>
          <w:t>RFC 2616</w:t>
        </w:r>
      </w:hyperlink>
      <w:r w:rsidRPr="00967408">
        <w:rPr>
          <w:rFonts w:ascii="Times" w:hAnsi="Times" w:cs="Times New Roman"/>
          <w:sz w:val="20"/>
          <w:szCs w:val="20"/>
        </w:rPr>
        <w:t xml:space="preserve"> </w:t>
      </w:r>
      <w:r w:rsidRPr="00967408">
        <w:rPr>
          <w:rFonts w:ascii="Times" w:hAnsi="Times" w:cs="Times New Roman"/>
          <w:i/>
          <w:iCs/>
          <w:sz w:val="20"/>
          <w:szCs w:val="20"/>
        </w:rPr>
        <w:t>[RFC2616]</w:t>
      </w:r>
      <w:del w:id="200" w:author="Justin Richer" w:date="2013-11-13T10:04:00Z">
        <w:r w:rsidRPr="00967408" w:rsidDel="006D0DF5">
          <w:rPr>
            <w:rFonts w:ascii="Times" w:hAnsi="Times" w:cs="Times New Roman"/>
            <w:sz w:val="20"/>
            <w:szCs w:val="20"/>
          </w:rPr>
          <w:delText xml:space="preserve"> at the UserInfo Endpoint</w:delText>
        </w:r>
      </w:del>
      <w:r w:rsidRPr="00967408">
        <w:rPr>
          <w:rFonts w:ascii="Times" w:hAnsi="Times" w:cs="Times New Roman"/>
          <w:sz w:val="20"/>
          <w:szCs w:val="20"/>
        </w:rPr>
        <w:t>.</w:t>
      </w:r>
    </w:p>
    <w:p w14:paraId="3224C21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UserInfo Endpoint MUST accept Access Tokens as </w:t>
      </w:r>
      <w:hyperlink r:id="rId492" w:anchor="RFC6750" w:history="1">
        <w:r w:rsidRPr="00967408">
          <w:rPr>
            <w:rFonts w:ascii="Times" w:hAnsi="Times" w:cs="Times New Roman"/>
            <w:color w:val="0000FF"/>
            <w:sz w:val="20"/>
            <w:szCs w:val="20"/>
            <w:u w:val="single"/>
          </w:rPr>
          <w:t>OAuth 2.0 Bearer Token Usage</w:t>
        </w:r>
      </w:hyperlink>
      <w:r w:rsidRPr="00967408">
        <w:rPr>
          <w:rFonts w:ascii="Times" w:hAnsi="Times" w:cs="Times New Roman"/>
          <w:sz w:val="20"/>
          <w:szCs w:val="20"/>
        </w:rPr>
        <w:t xml:space="preserve"> </w:t>
      </w:r>
      <w:r w:rsidRPr="00967408">
        <w:rPr>
          <w:rFonts w:ascii="Times" w:hAnsi="Times" w:cs="Times New Roman"/>
          <w:i/>
          <w:iCs/>
          <w:sz w:val="20"/>
          <w:szCs w:val="20"/>
        </w:rPr>
        <w:t>[RFC6750]</w:t>
      </w:r>
      <w:r w:rsidRPr="00967408">
        <w:rPr>
          <w:rFonts w:ascii="Times" w:hAnsi="Times" w:cs="Times New Roman"/>
          <w:sz w:val="20"/>
          <w:szCs w:val="20"/>
        </w:rPr>
        <w:t>.</w:t>
      </w:r>
    </w:p>
    <w:p w14:paraId="4735E39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UserInfo Endpoint SHOULD support the use of </w:t>
      </w:r>
      <w:hyperlink r:id="rId493" w:anchor="CORS" w:history="1">
        <w:r w:rsidRPr="00967408">
          <w:rPr>
            <w:rFonts w:ascii="Times" w:hAnsi="Times" w:cs="Times New Roman"/>
            <w:color w:val="0000FF"/>
            <w:sz w:val="20"/>
            <w:szCs w:val="20"/>
            <w:u w:val="single"/>
          </w:rPr>
          <w:t>Cross Origin Resource Sharing (CORS)</w:t>
        </w:r>
      </w:hyperlink>
      <w:r w:rsidRPr="00967408">
        <w:rPr>
          <w:rFonts w:ascii="Times" w:hAnsi="Times" w:cs="Times New Roman"/>
          <w:sz w:val="20"/>
          <w:szCs w:val="20"/>
        </w:rPr>
        <w:t xml:space="preserve"> </w:t>
      </w:r>
      <w:r w:rsidRPr="00967408">
        <w:rPr>
          <w:rFonts w:ascii="Times" w:hAnsi="Times" w:cs="Times New Roman"/>
          <w:i/>
          <w:iCs/>
          <w:sz w:val="20"/>
          <w:szCs w:val="20"/>
        </w:rPr>
        <w:t>[CORS]</w:t>
      </w:r>
      <w:r w:rsidRPr="00967408">
        <w:rPr>
          <w:rFonts w:ascii="Times" w:hAnsi="Times" w:cs="Times New Roman"/>
          <w:sz w:val="20"/>
          <w:szCs w:val="20"/>
        </w:rPr>
        <w:t xml:space="preserve"> and or other methods as appropriate to enable Java Script Clients to access the endpoint.</w:t>
      </w:r>
    </w:p>
    <w:p w14:paraId="7969C4EA"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94" w:anchor="rfc.section.4.3.1" w:history="1">
        <w:r w:rsidR="00967408" w:rsidRPr="00967408">
          <w:rPr>
            <w:rFonts w:ascii="Times" w:eastAsia="Times New Roman" w:hAnsi="Times" w:cs="Times New Roman"/>
            <w:b/>
            <w:bCs/>
            <w:color w:val="0000FF"/>
            <w:kern w:val="36"/>
            <w:sz w:val="48"/>
            <w:szCs w:val="48"/>
            <w:u w:val="single"/>
          </w:rPr>
          <w:t>4.3.1.</w:t>
        </w:r>
      </w:hyperlink>
      <w:r w:rsidR="00967408" w:rsidRPr="00967408">
        <w:rPr>
          <w:rFonts w:ascii="Times" w:eastAsia="Times New Roman" w:hAnsi="Times" w:cs="Times New Roman"/>
          <w:b/>
          <w:bCs/>
          <w:kern w:val="36"/>
          <w:sz w:val="48"/>
          <w:szCs w:val="48"/>
        </w:rPr>
        <w:t xml:space="preserve"> </w:t>
      </w:r>
      <w:hyperlink r:id="rId495" w:anchor="UserInfoRequest" w:history="1">
        <w:r w:rsidR="00967408" w:rsidRPr="00967408">
          <w:rPr>
            <w:rFonts w:ascii="Times" w:eastAsia="Times New Roman" w:hAnsi="Times" w:cs="Times New Roman"/>
            <w:b/>
            <w:bCs/>
            <w:color w:val="0000FF"/>
            <w:kern w:val="36"/>
            <w:sz w:val="48"/>
            <w:szCs w:val="48"/>
            <w:u w:val="single"/>
          </w:rPr>
          <w:t>UserInfo Request</w:t>
        </w:r>
      </w:hyperlink>
    </w:p>
    <w:p w14:paraId="69B43EC4" w14:textId="33B8586D"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Client sends the UserInfo Request using either HTTPS </w:t>
      </w:r>
      <w:r w:rsidRPr="00967408">
        <w:rPr>
          <w:rFonts w:ascii="Courier" w:hAnsi="Courier" w:cs="Courier"/>
          <w:sz w:val="20"/>
          <w:szCs w:val="20"/>
        </w:rPr>
        <w:t>GET</w:t>
      </w:r>
      <w:r w:rsidRPr="00967408">
        <w:rPr>
          <w:rFonts w:ascii="Times" w:hAnsi="Times" w:cs="Times New Roman"/>
          <w:sz w:val="20"/>
          <w:szCs w:val="20"/>
        </w:rPr>
        <w:t xml:space="preserve"> or HTTPS </w:t>
      </w:r>
      <w:r w:rsidRPr="00967408">
        <w:rPr>
          <w:rFonts w:ascii="Courier" w:hAnsi="Courier" w:cs="Courier"/>
          <w:sz w:val="20"/>
          <w:szCs w:val="20"/>
        </w:rPr>
        <w:t>POST</w:t>
      </w:r>
      <w:ins w:id="201" w:author="Justin Richer" w:date="2013-11-13T10:04:00Z">
        <w:r w:rsidR="005E6915">
          <w:rPr>
            <w:rFonts w:ascii="Courier" w:hAnsi="Courier" w:cs="Courier"/>
            <w:sz w:val="20"/>
            <w:szCs w:val="20"/>
          </w:rPr>
          <w:t xml:space="preserve"> and authenticates using the access_token received during authentication</w:t>
        </w:r>
      </w:ins>
      <w:r w:rsidRPr="00967408">
        <w:rPr>
          <w:rFonts w:ascii="Times" w:hAnsi="Times" w:cs="Times New Roman"/>
          <w:sz w:val="20"/>
          <w:szCs w:val="20"/>
        </w:rPr>
        <w:t xml:space="preserve">. </w:t>
      </w:r>
      <w:moveFromRangeStart w:id="202" w:author="Justin Richer" w:date="2013-11-13T10:05:00Z" w:name="move245956431"/>
      <w:moveFrom w:id="203" w:author="Justin Richer" w:date="2013-11-13T10:05:00Z">
        <w:r w:rsidRPr="00967408" w:rsidDel="009D00A2">
          <w:rPr>
            <w:rFonts w:ascii="Times" w:hAnsi="Times" w:cs="Times New Roman"/>
            <w:sz w:val="20"/>
            <w:szCs w:val="20"/>
          </w:rPr>
          <w:t xml:space="preserve">It is RECOMMENDED that the Client use the </w:t>
        </w:r>
        <w:r w:rsidRPr="00967408" w:rsidDel="009D00A2">
          <w:rPr>
            <w:rFonts w:ascii="Courier" w:hAnsi="Courier" w:cs="Courier"/>
            <w:sz w:val="20"/>
            <w:szCs w:val="20"/>
          </w:rPr>
          <w:t>Authorization</w:t>
        </w:r>
        <w:r w:rsidRPr="00967408" w:rsidDel="009D00A2">
          <w:rPr>
            <w:rFonts w:ascii="Times" w:hAnsi="Times" w:cs="Times New Roman"/>
            <w:sz w:val="20"/>
            <w:szCs w:val="20"/>
          </w:rPr>
          <w:t xml:space="preserve"> header field method for all requests and that they use the </w:t>
        </w:r>
        <w:r w:rsidRPr="00967408" w:rsidDel="009D00A2">
          <w:rPr>
            <w:rFonts w:ascii="Courier" w:hAnsi="Courier" w:cs="Courier"/>
            <w:sz w:val="20"/>
            <w:szCs w:val="20"/>
          </w:rPr>
          <w:t>GET</w:t>
        </w:r>
        <w:r w:rsidRPr="00967408" w:rsidDel="009D00A2">
          <w:rPr>
            <w:rFonts w:ascii="Times" w:hAnsi="Times" w:cs="Times New Roman"/>
            <w:sz w:val="20"/>
            <w:szCs w:val="20"/>
          </w:rPr>
          <w:t xml:space="preserve"> method.</w:t>
        </w:r>
      </w:moveFrom>
      <w:moveFromRangeEnd w:id="202"/>
    </w:p>
    <w:p w14:paraId="42D8C57C" w14:textId="77777777" w:rsidR="00967408" w:rsidRDefault="00967408" w:rsidP="00967408">
      <w:pPr>
        <w:spacing w:before="100" w:beforeAutospacing="1" w:after="100" w:afterAutospacing="1"/>
        <w:rPr>
          <w:ins w:id="204" w:author="Justin Richer" w:date="2013-11-13T10:05:00Z"/>
          <w:rFonts w:ascii="Times" w:hAnsi="Times" w:cs="Times New Roman"/>
          <w:sz w:val="20"/>
          <w:szCs w:val="20"/>
        </w:rPr>
      </w:pPr>
      <w:r w:rsidRPr="00967408">
        <w:rPr>
          <w:rFonts w:ascii="Times" w:hAnsi="Times" w:cs="Times New Roman"/>
          <w:sz w:val="20"/>
          <w:szCs w:val="20"/>
        </w:rPr>
        <w:t xml:space="preserve">The Access Token obtained from an OpenID Connect Authentication Request MUST be sent as a Bearer Token. Section 2 of the </w:t>
      </w:r>
      <w:hyperlink r:id="rId496" w:anchor="RFC6750" w:history="1">
        <w:r w:rsidRPr="00967408">
          <w:rPr>
            <w:rFonts w:ascii="Times" w:hAnsi="Times" w:cs="Times New Roman"/>
            <w:color w:val="0000FF"/>
            <w:sz w:val="20"/>
            <w:szCs w:val="20"/>
            <w:u w:val="single"/>
          </w:rPr>
          <w:t>OAuth 2.0 Bearer Token Usage</w:t>
        </w:r>
      </w:hyperlink>
      <w:r w:rsidRPr="00967408">
        <w:rPr>
          <w:rFonts w:ascii="Times" w:hAnsi="Times" w:cs="Times New Roman"/>
          <w:sz w:val="20"/>
          <w:szCs w:val="20"/>
        </w:rPr>
        <w:t xml:space="preserve"> </w:t>
      </w:r>
      <w:r w:rsidRPr="00967408">
        <w:rPr>
          <w:rFonts w:ascii="Times" w:hAnsi="Times" w:cs="Times New Roman"/>
          <w:i/>
          <w:iCs/>
          <w:sz w:val="20"/>
          <w:szCs w:val="20"/>
        </w:rPr>
        <w:t>[RFC6750]</w:t>
      </w:r>
      <w:r w:rsidRPr="00967408">
        <w:rPr>
          <w:rFonts w:ascii="Times" w:hAnsi="Times" w:cs="Times New Roman"/>
          <w:sz w:val="20"/>
          <w:szCs w:val="20"/>
        </w:rPr>
        <w:t xml:space="preserve"> specification documents the permissible methods of sending the Access Token.</w:t>
      </w:r>
    </w:p>
    <w:p w14:paraId="21F47893" w14:textId="77777777" w:rsidR="009D00A2" w:rsidRPr="00967408" w:rsidRDefault="009D00A2" w:rsidP="009D00A2">
      <w:pPr>
        <w:spacing w:before="100" w:beforeAutospacing="1" w:after="100" w:afterAutospacing="1"/>
        <w:rPr>
          <w:rFonts w:ascii="Times" w:hAnsi="Times" w:cs="Times New Roman"/>
          <w:sz w:val="20"/>
          <w:szCs w:val="20"/>
        </w:rPr>
      </w:pPr>
      <w:moveToRangeStart w:id="205" w:author="Justin Richer" w:date="2013-11-13T10:05:00Z" w:name="move245956431"/>
      <w:moveTo w:id="206" w:author="Justin Richer" w:date="2013-11-13T10:05:00Z">
        <w:r w:rsidRPr="00967408">
          <w:rPr>
            <w:rFonts w:ascii="Times" w:hAnsi="Times" w:cs="Times New Roman"/>
            <w:sz w:val="20"/>
            <w:szCs w:val="20"/>
          </w:rPr>
          <w:t xml:space="preserve">It is RECOMMENDED that the Client use the </w:t>
        </w:r>
        <w:r w:rsidRPr="00967408">
          <w:rPr>
            <w:rFonts w:ascii="Courier" w:hAnsi="Courier" w:cs="Courier"/>
            <w:sz w:val="20"/>
            <w:szCs w:val="20"/>
          </w:rPr>
          <w:t>Authorization</w:t>
        </w:r>
        <w:r w:rsidRPr="00967408">
          <w:rPr>
            <w:rFonts w:ascii="Times" w:hAnsi="Times" w:cs="Times New Roman"/>
            <w:sz w:val="20"/>
            <w:szCs w:val="20"/>
          </w:rPr>
          <w:t xml:space="preserve"> header field method for all requests and that they use the </w:t>
        </w:r>
        <w:r w:rsidRPr="00967408">
          <w:rPr>
            <w:rFonts w:ascii="Courier" w:hAnsi="Courier" w:cs="Courier"/>
            <w:sz w:val="20"/>
            <w:szCs w:val="20"/>
          </w:rPr>
          <w:t>GET</w:t>
        </w:r>
        <w:r w:rsidRPr="00967408">
          <w:rPr>
            <w:rFonts w:ascii="Times" w:hAnsi="Times" w:cs="Times New Roman"/>
            <w:sz w:val="20"/>
            <w:szCs w:val="20"/>
          </w:rPr>
          <w:t xml:space="preserve"> method.</w:t>
        </w:r>
      </w:moveTo>
    </w:p>
    <w:moveToRangeEnd w:id="205"/>
    <w:p w14:paraId="422509C4" w14:textId="77777777" w:rsidR="009D00A2" w:rsidRPr="00967408" w:rsidRDefault="009D00A2" w:rsidP="00967408">
      <w:pPr>
        <w:spacing w:before="100" w:beforeAutospacing="1" w:after="100" w:afterAutospacing="1"/>
        <w:rPr>
          <w:rFonts w:ascii="Times" w:hAnsi="Times" w:cs="Times New Roman"/>
          <w:sz w:val="20"/>
          <w:szCs w:val="20"/>
        </w:rPr>
      </w:pPr>
    </w:p>
    <w:p w14:paraId="111D0F8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The following is a non-normative example of a UserInfo request:</w:t>
      </w:r>
    </w:p>
    <w:p w14:paraId="22EA3E1C"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/userinfo HTTP/1.1   Host: server.example.com   Authorization: Bearer SlAV32hkKG </w:t>
      </w:r>
    </w:p>
    <w:p w14:paraId="0F5D804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497" w:anchor="rfc.section.4.3.2" w:history="1">
        <w:r w:rsidR="00967408" w:rsidRPr="00967408">
          <w:rPr>
            <w:rFonts w:ascii="Times" w:eastAsia="Times New Roman" w:hAnsi="Times" w:cs="Times New Roman"/>
            <w:b/>
            <w:bCs/>
            <w:color w:val="0000FF"/>
            <w:kern w:val="36"/>
            <w:sz w:val="48"/>
            <w:szCs w:val="48"/>
            <w:u w:val="single"/>
          </w:rPr>
          <w:t>4.3.2.</w:t>
        </w:r>
      </w:hyperlink>
      <w:r w:rsidR="00967408" w:rsidRPr="00967408">
        <w:rPr>
          <w:rFonts w:ascii="Times" w:eastAsia="Times New Roman" w:hAnsi="Times" w:cs="Times New Roman"/>
          <w:b/>
          <w:bCs/>
          <w:kern w:val="36"/>
          <w:sz w:val="48"/>
          <w:szCs w:val="48"/>
        </w:rPr>
        <w:t xml:space="preserve"> </w:t>
      </w:r>
      <w:hyperlink r:id="rId498" w:anchor="UserInfoResponse" w:history="1">
        <w:r w:rsidR="00967408" w:rsidRPr="00967408">
          <w:rPr>
            <w:rFonts w:ascii="Times" w:eastAsia="Times New Roman" w:hAnsi="Times" w:cs="Times New Roman"/>
            <w:b/>
            <w:bCs/>
            <w:color w:val="0000FF"/>
            <w:kern w:val="36"/>
            <w:sz w:val="48"/>
            <w:szCs w:val="48"/>
            <w:u w:val="single"/>
          </w:rPr>
          <w:t>Successful UserInfo Response</w:t>
        </w:r>
      </w:hyperlink>
    </w:p>
    <w:p w14:paraId="110E0D6A" w14:textId="51EAB058"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UserInfo Claims MUST be returned as the members of a JSON object unless a signed or encrypted response was requested during Client Registration. The Claims defined in </w:t>
      </w:r>
      <w:hyperlink r:id="rId499" w:anchor="StandardClaims" w:history="1">
        <w:r w:rsidRPr="00967408">
          <w:rPr>
            <w:rFonts w:ascii="Times" w:hAnsi="Times" w:cs="Times New Roman"/>
            <w:color w:val="0000FF"/>
            <w:sz w:val="20"/>
            <w:szCs w:val="20"/>
            <w:u w:val="single"/>
          </w:rPr>
          <w:t>Section 4.2</w:t>
        </w:r>
      </w:hyperlink>
      <w:r w:rsidRPr="00967408">
        <w:rPr>
          <w:rFonts w:ascii="Times" w:hAnsi="Times" w:cs="Times New Roman"/>
          <w:sz w:val="20"/>
          <w:szCs w:val="20"/>
        </w:rPr>
        <w:t xml:space="preserve"> can be returned, as </w:t>
      </w:r>
      <w:del w:id="207" w:author="Justin Richer" w:date="2013-11-13T10:31:00Z">
        <w:r w:rsidRPr="00967408" w:rsidDel="00B922A7">
          <w:rPr>
            <w:rFonts w:ascii="Times" w:hAnsi="Times" w:cs="Times New Roman"/>
            <w:sz w:val="20"/>
            <w:szCs w:val="20"/>
          </w:rPr>
          <w:delText xml:space="preserve">can </w:delText>
        </w:r>
      </w:del>
      <w:commentRangeStart w:id="208"/>
      <w:ins w:id="209" w:author="Justin Richer" w:date="2013-11-13T10:31:00Z">
        <w:r w:rsidR="00B922A7">
          <w:rPr>
            <w:rFonts w:ascii="Times" w:hAnsi="Times" w:cs="Times New Roman"/>
            <w:sz w:val="20"/>
            <w:szCs w:val="20"/>
          </w:rPr>
          <w:t>well as</w:t>
        </w:r>
      </w:ins>
      <w:commentRangeEnd w:id="208"/>
      <w:r w:rsidR="00987D43">
        <w:rPr>
          <w:rStyle w:val="CommentReference"/>
        </w:rPr>
        <w:commentReference w:id="208"/>
      </w:r>
      <w:ins w:id="210" w:author="Justin Richer" w:date="2013-11-13T10:31:00Z">
        <w:r w:rsidR="00B922A7" w:rsidRPr="00967408">
          <w:rPr>
            <w:rFonts w:ascii="Times" w:hAnsi="Times" w:cs="Times New Roman"/>
            <w:sz w:val="20"/>
            <w:szCs w:val="20"/>
          </w:rPr>
          <w:t xml:space="preserve"> </w:t>
        </w:r>
      </w:ins>
      <w:r w:rsidRPr="00967408">
        <w:rPr>
          <w:rFonts w:ascii="Times" w:hAnsi="Times" w:cs="Times New Roman"/>
          <w:sz w:val="20"/>
          <w:szCs w:val="20"/>
        </w:rPr>
        <w:t>additional Claims not specified there.</w:t>
      </w:r>
    </w:p>
    <w:p w14:paraId="6325602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If a Claim is not returned, that Claim Name SHOULD be omitted from the JSON object representing the Claims; it SHOULD NOT be present with a null or empty string value.</w:t>
      </w:r>
    </w:p>
    <w:p w14:paraId="2BE62D9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sub</w:t>
      </w:r>
      <w:r w:rsidRPr="00967408">
        <w:rPr>
          <w:rFonts w:ascii="Times" w:hAnsi="Times" w:cs="Times New Roman"/>
          <w:sz w:val="20"/>
          <w:szCs w:val="20"/>
        </w:rPr>
        <w:t xml:space="preserve"> (subject) Claim MUST always be returned in the UserInfo Response.</w:t>
      </w:r>
    </w:p>
    <w:p w14:paraId="387055B2" w14:textId="77777777" w:rsidR="00967408" w:rsidRPr="00967408" w:rsidRDefault="00967408" w:rsidP="00967408">
      <w:pPr>
        <w:spacing w:before="100" w:beforeAutospacing="1" w:after="100" w:afterAutospacing="1"/>
        <w:rPr>
          <w:rFonts w:ascii="Times" w:hAnsi="Times" w:cs="Times New Roman"/>
          <w:sz w:val="20"/>
          <w:szCs w:val="20"/>
        </w:rPr>
      </w:pPr>
      <w:commentRangeStart w:id="211"/>
      <w:r w:rsidRPr="00967408">
        <w:rPr>
          <w:rFonts w:ascii="Times" w:hAnsi="Times" w:cs="Times New Roman"/>
          <w:sz w:val="20"/>
          <w:szCs w:val="20"/>
        </w:rPr>
        <w:t xml:space="preserve">NOTE: The UserInfo Endpoint response is not guaranteed to be about the End-User identified by the </w:t>
      </w:r>
      <w:r w:rsidRPr="00967408">
        <w:rPr>
          <w:rFonts w:ascii="Courier" w:hAnsi="Courier" w:cs="Courier"/>
          <w:sz w:val="20"/>
          <w:szCs w:val="20"/>
        </w:rPr>
        <w:t>sub</w:t>
      </w:r>
      <w:r w:rsidRPr="00967408">
        <w:rPr>
          <w:rFonts w:ascii="Times" w:hAnsi="Times" w:cs="Times New Roman"/>
          <w:sz w:val="20"/>
          <w:szCs w:val="20"/>
        </w:rPr>
        <w:t xml:space="preserve"> (subject) element of the ID Token. The </w:t>
      </w:r>
      <w:r w:rsidRPr="00967408">
        <w:rPr>
          <w:rFonts w:ascii="Courier" w:hAnsi="Courier" w:cs="Courier"/>
          <w:sz w:val="20"/>
          <w:szCs w:val="20"/>
        </w:rPr>
        <w:t>sub</w:t>
      </w:r>
      <w:r w:rsidRPr="00967408">
        <w:rPr>
          <w:rFonts w:ascii="Times" w:hAnsi="Times" w:cs="Times New Roman"/>
          <w:sz w:val="20"/>
          <w:szCs w:val="20"/>
        </w:rPr>
        <w:t xml:space="preserve"> Claim in the UserInfo Endpoint response MUST be verified to exactly match the </w:t>
      </w:r>
      <w:r w:rsidRPr="00967408">
        <w:rPr>
          <w:rFonts w:ascii="Courier" w:hAnsi="Courier" w:cs="Courier"/>
          <w:sz w:val="20"/>
          <w:szCs w:val="20"/>
        </w:rPr>
        <w:t>sub</w:t>
      </w:r>
      <w:r w:rsidRPr="00967408">
        <w:rPr>
          <w:rFonts w:ascii="Times" w:hAnsi="Times" w:cs="Times New Roman"/>
          <w:sz w:val="20"/>
          <w:szCs w:val="20"/>
        </w:rPr>
        <w:t xml:space="preserve"> Claim in the ID Token before using additional UserInfo Endpoint Claims.</w:t>
      </w:r>
      <w:commentRangeEnd w:id="211"/>
      <w:r w:rsidR="008C21F4">
        <w:rPr>
          <w:rStyle w:val="CommentReference"/>
        </w:rPr>
        <w:commentReference w:id="211"/>
      </w:r>
    </w:p>
    <w:p w14:paraId="489464F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Upon receipt of the UserInfo request, the UserInfo Endpoint MUST return the JSON Serialization of the UserInfo response as in </w:t>
      </w:r>
      <w:hyperlink r:id="rId500" w:anchor="JSONSerialization" w:history="1">
        <w:r w:rsidRPr="00967408">
          <w:rPr>
            <w:rFonts w:ascii="Times" w:hAnsi="Times" w:cs="Times New Roman"/>
            <w:color w:val="0000FF"/>
            <w:sz w:val="20"/>
            <w:szCs w:val="20"/>
            <w:u w:val="single"/>
          </w:rPr>
          <w:t>Section 12.3</w:t>
        </w:r>
      </w:hyperlink>
      <w:r w:rsidRPr="00967408">
        <w:rPr>
          <w:rFonts w:ascii="Times" w:hAnsi="Times" w:cs="Times New Roman"/>
          <w:sz w:val="20"/>
          <w:szCs w:val="20"/>
        </w:rPr>
        <w:t xml:space="preserve"> in the HTTP response body unless a different format was specified during Registration </w:t>
      </w:r>
      <w:hyperlink r:id="rId501" w:anchor="OpenID.Registration" w:history="1">
        <w:r w:rsidRPr="00967408">
          <w:rPr>
            <w:rFonts w:ascii="Times" w:hAnsi="Times" w:cs="Times New Roman"/>
            <w:color w:val="0000FF"/>
            <w:sz w:val="20"/>
            <w:szCs w:val="20"/>
            <w:u w:val="single"/>
          </w:rPr>
          <w:t>[OpenID.Registration]</w:t>
        </w:r>
      </w:hyperlink>
      <w:r w:rsidRPr="00967408">
        <w:rPr>
          <w:rFonts w:ascii="Times" w:hAnsi="Times" w:cs="Times New Roman"/>
          <w:sz w:val="20"/>
          <w:szCs w:val="20"/>
        </w:rPr>
        <w:t xml:space="preserve">. The content-type of the HTTP response MUST be set to </w:t>
      </w:r>
      <w:r w:rsidRPr="00967408">
        <w:rPr>
          <w:rFonts w:ascii="Courier" w:hAnsi="Courier" w:cs="Courier"/>
          <w:sz w:val="20"/>
          <w:szCs w:val="20"/>
        </w:rPr>
        <w:t>application/json</w:t>
      </w:r>
      <w:r w:rsidRPr="00967408">
        <w:rPr>
          <w:rFonts w:ascii="Times" w:hAnsi="Times" w:cs="Times New Roman"/>
          <w:sz w:val="20"/>
          <w:szCs w:val="20"/>
        </w:rPr>
        <w:t xml:space="preserve"> if the response body is a text JSON structure; the response body SHOULD be encoded using UTF-8. If the JSON response is signed or encrypted, then the content-type MUST be set to </w:t>
      </w:r>
      <w:r w:rsidRPr="00967408">
        <w:rPr>
          <w:rFonts w:ascii="Courier" w:hAnsi="Courier" w:cs="Courier"/>
          <w:sz w:val="20"/>
          <w:szCs w:val="20"/>
        </w:rPr>
        <w:t>application/jwt</w:t>
      </w:r>
      <w:r w:rsidRPr="00967408">
        <w:rPr>
          <w:rFonts w:ascii="Times" w:hAnsi="Times" w:cs="Times New Roman"/>
          <w:sz w:val="20"/>
          <w:szCs w:val="20"/>
        </w:rPr>
        <w:t>.</w:t>
      </w:r>
    </w:p>
    <w:p w14:paraId="7FF1D5E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UserInfo Response:</w:t>
      </w:r>
    </w:p>
    <w:p w14:paraId="7BA8FDE0"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HTTP/1.1 200 OK   Content-Type: application/json    {    "sub": "248289761001",    "name": "Jane Doe",    "given_name": "Jane",    "family_name": "Doe",    "email": "janedoe@example.com",    "picture": "http://example.com/janedoe/me.jpg"   } </w:t>
      </w:r>
    </w:p>
    <w:p w14:paraId="1D20624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02" w:anchor="rfc.section.4.3.3" w:history="1">
        <w:r w:rsidR="00967408" w:rsidRPr="00967408">
          <w:rPr>
            <w:rFonts w:ascii="Times" w:eastAsia="Times New Roman" w:hAnsi="Times" w:cs="Times New Roman"/>
            <w:b/>
            <w:bCs/>
            <w:color w:val="0000FF"/>
            <w:kern w:val="36"/>
            <w:sz w:val="48"/>
            <w:szCs w:val="48"/>
            <w:u w:val="single"/>
          </w:rPr>
          <w:t>4.3.3.</w:t>
        </w:r>
      </w:hyperlink>
      <w:r w:rsidR="00967408" w:rsidRPr="00967408">
        <w:rPr>
          <w:rFonts w:ascii="Times" w:eastAsia="Times New Roman" w:hAnsi="Times" w:cs="Times New Roman"/>
          <w:b/>
          <w:bCs/>
          <w:kern w:val="36"/>
          <w:sz w:val="48"/>
          <w:szCs w:val="48"/>
        </w:rPr>
        <w:t xml:space="preserve"> </w:t>
      </w:r>
      <w:hyperlink r:id="rId503" w:anchor="UserInfoError" w:history="1">
        <w:r w:rsidR="00967408" w:rsidRPr="00967408">
          <w:rPr>
            <w:rFonts w:ascii="Times" w:eastAsia="Times New Roman" w:hAnsi="Times" w:cs="Times New Roman"/>
            <w:b/>
            <w:bCs/>
            <w:color w:val="0000FF"/>
            <w:kern w:val="36"/>
            <w:sz w:val="48"/>
            <w:szCs w:val="48"/>
            <w:u w:val="single"/>
          </w:rPr>
          <w:t>UserInfo Error Response</w:t>
        </w:r>
      </w:hyperlink>
    </w:p>
    <w:p w14:paraId="7E67FB6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an error condition occurs, the UserInfo Endpoint returns an Error Response as defined in Section 3 of </w:t>
      </w:r>
      <w:hyperlink r:id="rId504" w:anchor="RFC6750" w:history="1">
        <w:r w:rsidRPr="00967408">
          <w:rPr>
            <w:rFonts w:ascii="Times" w:hAnsi="Times" w:cs="Times New Roman"/>
            <w:color w:val="0000FF"/>
            <w:sz w:val="20"/>
            <w:szCs w:val="20"/>
            <w:u w:val="single"/>
          </w:rPr>
          <w:t>OAuth 2.0 Bearer Token Usage</w:t>
        </w:r>
      </w:hyperlink>
      <w:r w:rsidRPr="00967408">
        <w:rPr>
          <w:rFonts w:ascii="Times" w:hAnsi="Times" w:cs="Times New Roman"/>
          <w:sz w:val="20"/>
          <w:szCs w:val="20"/>
        </w:rPr>
        <w:t xml:space="preserve"> </w:t>
      </w:r>
      <w:r w:rsidRPr="00967408">
        <w:rPr>
          <w:rFonts w:ascii="Times" w:hAnsi="Times" w:cs="Times New Roman"/>
          <w:i/>
          <w:iCs/>
          <w:sz w:val="20"/>
          <w:szCs w:val="20"/>
        </w:rPr>
        <w:t>[RFC6750]</w:t>
      </w:r>
      <w:r w:rsidRPr="00967408">
        <w:rPr>
          <w:rFonts w:ascii="Times" w:hAnsi="Times" w:cs="Times New Roman"/>
          <w:sz w:val="20"/>
          <w:szCs w:val="20"/>
        </w:rPr>
        <w:t>. (HTTP errors unrelated to RFC 6750 are returned using the appropriate HTTP status code.)</w:t>
      </w:r>
    </w:p>
    <w:p w14:paraId="7624EA5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UserInfo Error Response:</w:t>
      </w:r>
    </w:p>
    <w:p w14:paraId="014028D7"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HTTP/1.1 401 Unauthorized   WWW-Authenticate: Bearer realm="example.com",                        error="invalid_token",                        error_description="The Access Token expired" </w:t>
      </w:r>
    </w:p>
    <w:p w14:paraId="156B69F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05" w:anchor="rfc.section.4.3.4" w:history="1">
        <w:r w:rsidR="00967408" w:rsidRPr="00967408">
          <w:rPr>
            <w:rFonts w:ascii="Times" w:eastAsia="Times New Roman" w:hAnsi="Times" w:cs="Times New Roman"/>
            <w:b/>
            <w:bCs/>
            <w:color w:val="0000FF"/>
            <w:kern w:val="36"/>
            <w:sz w:val="48"/>
            <w:szCs w:val="48"/>
            <w:u w:val="single"/>
          </w:rPr>
          <w:t>4.3.4.</w:t>
        </w:r>
      </w:hyperlink>
      <w:r w:rsidR="00967408" w:rsidRPr="00967408">
        <w:rPr>
          <w:rFonts w:ascii="Times" w:eastAsia="Times New Roman" w:hAnsi="Times" w:cs="Times New Roman"/>
          <w:b/>
          <w:bCs/>
          <w:kern w:val="36"/>
          <w:sz w:val="48"/>
          <w:szCs w:val="48"/>
        </w:rPr>
        <w:t xml:space="preserve"> </w:t>
      </w:r>
      <w:hyperlink r:id="rId506" w:anchor="UserInfoResponseValidation" w:history="1">
        <w:r w:rsidR="00967408" w:rsidRPr="00967408">
          <w:rPr>
            <w:rFonts w:ascii="Times" w:eastAsia="Times New Roman" w:hAnsi="Times" w:cs="Times New Roman"/>
            <w:b/>
            <w:bCs/>
            <w:color w:val="0000FF"/>
            <w:kern w:val="36"/>
            <w:sz w:val="48"/>
            <w:szCs w:val="48"/>
            <w:u w:val="single"/>
          </w:rPr>
          <w:t>UserInfo Response Validation</w:t>
        </w:r>
      </w:hyperlink>
    </w:p>
    <w:p w14:paraId="54CDFD5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Client MUST validate the UserInfo Response as follows:</w:t>
      </w:r>
    </w:p>
    <w:p w14:paraId="7D7D675B" w14:textId="77777777" w:rsidR="00967408" w:rsidRPr="00967408" w:rsidRDefault="00967408" w:rsidP="00967408">
      <w:pPr>
        <w:numPr>
          <w:ilvl w:val="0"/>
          <w:numId w:val="1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Verify that the OP that responded was the intended OP through a TLS server certificate check, per </w:t>
      </w:r>
      <w:hyperlink r:id="rId507" w:anchor="RFC6125" w:history="1">
        <w:r w:rsidRPr="00967408">
          <w:rPr>
            <w:rFonts w:ascii="Times" w:eastAsia="Times New Roman" w:hAnsi="Times" w:cs="Times New Roman"/>
            <w:color w:val="0000FF"/>
            <w:sz w:val="20"/>
            <w:szCs w:val="20"/>
            <w:u w:val="single"/>
          </w:rPr>
          <w:t>RFC 6125</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[RFC6125]</w:t>
      </w:r>
      <w:r w:rsidRPr="00967408">
        <w:rPr>
          <w:rFonts w:ascii="Times" w:eastAsia="Times New Roman" w:hAnsi="Times" w:cs="Times New Roman"/>
          <w:sz w:val="20"/>
          <w:szCs w:val="20"/>
        </w:rPr>
        <w:t>.</w:t>
      </w:r>
    </w:p>
    <w:p w14:paraId="4EF307BE" w14:textId="77777777" w:rsidR="00967408" w:rsidRPr="00967408" w:rsidRDefault="00967408" w:rsidP="00967408">
      <w:pPr>
        <w:numPr>
          <w:ilvl w:val="0"/>
          <w:numId w:val="1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Client has provided a </w:t>
      </w:r>
      <w:r w:rsidRPr="00967408">
        <w:rPr>
          <w:rFonts w:ascii="Courier" w:hAnsi="Courier" w:cs="Courier"/>
          <w:sz w:val="20"/>
          <w:szCs w:val="20"/>
        </w:rPr>
        <w:t>userinfo_encrypted_response_alg</w:t>
      </w:r>
      <w:r w:rsidRPr="00967408">
        <w:rPr>
          <w:rFonts w:ascii="Times" w:eastAsia="Times New Roman" w:hAnsi="Times" w:cs="Times New Roman"/>
          <w:sz w:val="20"/>
          <w:szCs w:val="20"/>
        </w:rPr>
        <w:t xml:space="preserve"> parameter during Registration, decrypt the UserInfo Response using the keys specified during Registration.</w:t>
      </w:r>
    </w:p>
    <w:p w14:paraId="5C7CDD43" w14:textId="77777777" w:rsidR="00967408" w:rsidRPr="00967408" w:rsidRDefault="00967408" w:rsidP="00967408">
      <w:pPr>
        <w:numPr>
          <w:ilvl w:val="0"/>
          <w:numId w:val="1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the response was signed, the Client SHOULD validate the signature according to </w:t>
      </w:r>
      <w:hyperlink r:id="rId508"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w:t>
      </w:r>
    </w:p>
    <w:p w14:paraId="3D4139F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09" w:anchor="rfc.section.4.4" w:history="1">
        <w:r w:rsidR="00967408" w:rsidRPr="00967408">
          <w:rPr>
            <w:rFonts w:ascii="Times" w:eastAsia="Times New Roman" w:hAnsi="Times" w:cs="Times New Roman"/>
            <w:b/>
            <w:bCs/>
            <w:color w:val="0000FF"/>
            <w:kern w:val="36"/>
            <w:sz w:val="48"/>
            <w:szCs w:val="48"/>
            <w:u w:val="single"/>
          </w:rPr>
          <w:t>4.4.</w:t>
        </w:r>
      </w:hyperlink>
      <w:r w:rsidR="00967408" w:rsidRPr="00967408">
        <w:rPr>
          <w:rFonts w:ascii="Times" w:eastAsia="Times New Roman" w:hAnsi="Times" w:cs="Times New Roman"/>
          <w:b/>
          <w:bCs/>
          <w:kern w:val="36"/>
          <w:sz w:val="48"/>
          <w:szCs w:val="48"/>
        </w:rPr>
        <w:t xml:space="preserve"> </w:t>
      </w:r>
      <w:hyperlink r:id="rId510" w:anchor="ClaimsLocales" w:history="1">
        <w:r w:rsidR="00967408" w:rsidRPr="00967408">
          <w:rPr>
            <w:rFonts w:ascii="Times" w:eastAsia="Times New Roman" w:hAnsi="Times" w:cs="Times New Roman"/>
            <w:b/>
            <w:bCs/>
            <w:color w:val="0000FF"/>
            <w:kern w:val="36"/>
            <w:sz w:val="48"/>
            <w:szCs w:val="48"/>
            <w:u w:val="single"/>
          </w:rPr>
          <w:t>Requesting Claims Locales with the "claims_locales" Request Parameter</w:t>
        </w:r>
      </w:hyperlink>
    </w:p>
    <w:p w14:paraId="0A5A994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Authorization Request parameter to enable requesting that Claims be returned for specific locales: </w:t>
      </w:r>
    </w:p>
    <w:p w14:paraId="50B6B74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claims_locales</w:t>
      </w:r>
    </w:p>
    <w:p w14:paraId="0CA2A02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End-User's preferred languages and scripts for Claims being returned, represented as a space-separated list of </w:t>
      </w:r>
      <w:hyperlink r:id="rId511" w:anchor="RFC5646" w:history="1">
        <w:r w:rsidRPr="00967408">
          <w:rPr>
            <w:rFonts w:ascii="Times" w:eastAsia="Times New Roman" w:hAnsi="Times" w:cs="Times New Roman"/>
            <w:color w:val="0000FF"/>
            <w:sz w:val="20"/>
            <w:szCs w:val="20"/>
            <w:u w:val="single"/>
          </w:rPr>
          <w:t>BCP47</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[RFC5646]</w:t>
      </w:r>
      <w:r w:rsidRPr="00967408">
        <w:rPr>
          <w:rFonts w:ascii="Times" w:eastAsia="Times New Roman" w:hAnsi="Times" w:cs="Times New Roman"/>
          <w:sz w:val="20"/>
          <w:szCs w:val="20"/>
        </w:rPr>
        <w:t xml:space="preserve"> language tag values, ordered by preference. An error SHOULD NOT result if some or all of the requested locales are not supported by the OpenID Provider.</w:t>
      </w:r>
    </w:p>
    <w:p w14:paraId="55E78F5A"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12" w:anchor="rfc.section.4.5" w:history="1">
        <w:r w:rsidR="00967408" w:rsidRPr="00967408">
          <w:rPr>
            <w:rFonts w:ascii="Times" w:eastAsia="Times New Roman" w:hAnsi="Times" w:cs="Times New Roman"/>
            <w:b/>
            <w:bCs/>
            <w:color w:val="0000FF"/>
            <w:kern w:val="36"/>
            <w:sz w:val="48"/>
            <w:szCs w:val="48"/>
            <w:u w:val="single"/>
          </w:rPr>
          <w:t>4.5.</w:t>
        </w:r>
      </w:hyperlink>
      <w:r w:rsidR="00967408" w:rsidRPr="00967408">
        <w:rPr>
          <w:rFonts w:ascii="Times" w:eastAsia="Times New Roman" w:hAnsi="Times" w:cs="Times New Roman"/>
          <w:b/>
          <w:bCs/>
          <w:kern w:val="36"/>
          <w:sz w:val="48"/>
          <w:szCs w:val="48"/>
        </w:rPr>
        <w:t xml:space="preserve"> </w:t>
      </w:r>
      <w:hyperlink r:id="rId513" w:anchor="ClaimsParameter" w:history="1">
        <w:r w:rsidR="00967408" w:rsidRPr="00967408">
          <w:rPr>
            <w:rFonts w:ascii="Times" w:eastAsia="Times New Roman" w:hAnsi="Times" w:cs="Times New Roman"/>
            <w:b/>
            <w:bCs/>
            <w:color w:val="0000FF"/>
            <w:kern w:val="36"/>
            <w:sz w:val="48"/>
            <w:szCs w:val="48"/>
            <w:u w:val="single"/>
          </w:rPr>
          <w:t>Requesting Claims using the "claims" Request Parameter</w:t>
        </w:r>
      </w:hyperlink>
    </w:p>
    <w:p w14:paraId="2F73419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Authorization Request parameter to enable requesting individual Claims and specifying parameters that apply to the requested Claims: </w:t>
      </w:r>
    </w:p>
    <w:p w14:paraId="73A82C2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claims</w:t>
      </w:r>
    </w:p>
    <w:p w14:paraId="15B2960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This parameter is used to request that specific Claims be returned. The value is a JSON object listing the requested Claims.</w:t>
      </w:r>
    </w:p>
    <w:p w14:paraId="7F327DD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claims</w:t>
      </w:r>
      <w:r w:rsidRPr="00967408">
        <w:rPr>
          <w:rFonts w:ascii="Times" w:hAnsi="Times" w:cs="Times New Roman"/>
          <w:sz w:val="20"/>
          <w:szCs w:val="20"/>
        </w:rPr>
        <w:t xml:space="preserve"> Authentication Request parameter requests that specific Claims be returned from the UserInfo Endpoint and/or in the ID Token. It is represented as a JSON object containing lists of Claims being requested from these locations. Properties of the Claims being requested MAY also be specified.</w:t>
      </w:r>
    </w:p>
    <w:p w14:paraId="4F13294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Support for the </w:t>
      </w:r>
      <w:r w:rsidRPr="00967408">
        <w:rPr>
          <w:rFonts w:ascii="Courier" w:hAnsi="Courier" w:cs="Courier"/>
          <w:sz w:val="20"/>
          <w:szCs w:val="20"/>
        </w:rPr>
        <w:t>claims</w:t>
      </w:r>
      <w:r w:rsidRPr="00967408">
        <w:rPr>
          <w:rFonts w:ascii="Times" w:hAnsi="Times" w:cs="Times New Roman"/>
          <w:sz w:val="20"/>
          <w:szCs w:val="20"/>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sidRPr="00967408">
        <w:rPr>
          <w:rFonts w:ascii="Courier" w:hAnsi="Courier" w:cs="Courier"/>
          <w:sz w:val="20"/>
          <w:szCs w:val="20"/>
        </w:rPr>
        <w:t>claims_parameter_supported</w:t>
      </w:r>
      <w:r w:rsidRPr="00967408">
        <w:rPr>
          <w:rFonts w:ascii="Times" w:hAnsi="Times" w:cs="Times New Roman"/>
          <w:sz w:val="20"/>
          <w:szCs w:val="20"/>
        </w:rPr>
        <w:t xml:space="preserve"> Discovery result indicates whether the OP supports this parameter.</w:t>
      </w:r>
    </w:p>
    <w:p w14:paraId="2D245AC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claims</w:t>
      </w:r>
      <w:r w:rsidRPr="00967408">
        <w:rPr>
          <w:rFonts w:ascii="Times" w:hAnsi="Times" w:cs="Times New Roman"/>
          <w:sz w:val="20"/>
          <w:szCs w:val="20"/>
        </w:rPr>
        <w:t xml:space="preserve"> parameter value is represented in an OAuth 2.0 request as UTF-8 encoded JSON (which ends up being form-urlencoded when passed as an OAuth parameter). When used in a Request Object value, per </w:t>
      </w:r>
      <w:hyperlink r:id="rId514" w:anchor="RequestObject" w:history="1">
        <w:r w:rsidRPr="00967408">
          <w:rPr>
            <w:rFonts w:ascii="Times" w:hAnsi="Times" w:cs="Times New Roman"/>
            <w:color w:val="0000FF"/>
            <w:sz w:val="20"/>
            <w:szCs w:val="20"/>
            <w:u w:val="single"/>
          </w:rPr>
          <w:t>Section 5.1</w:t>
        </w:r>
      </w:hyperlink>
      <w:r w:rsidRPr="00967408">
        <w:rPr>
          <w:rFonts w:ascii="Times" w:hAnsi="Times" w:cs="Times New Roman"/>
          <w:sz w:val="20"/>
          <w:szCs w:val="20"/>
        </w:rPr>
        <w:t xml:space="preserve">, the JSON is used as the value of the </w:t>
      </w:r>
      <w:r w:rsidRPr="00967408">
        <w:rPr>
          <w:rFonts w:ascii="Courier" w:hAnsi="Courier" w:cs="Courier"/>
          <w:sz w:val="20"/>
          <w:szCs w:val="20"/>
        </w:rPr>
        <w:t>claims</w:t>
      </w:r>
      <w:r w:rsidRPr="00967408">
        <w:rPr>
          <w:rFonts w:ascii="Times" w:hAnsi="Times" w:cs="Times New Roman"/>
          <w:sz w:val="20"/>
          <w:szCs w:val="20"/>
        </w:rPr>
        <w:t xml:space="preserve"> member.</w:t>
      </w:r>
    </w:p>
    <w:p w14:paraId="66BC063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top-level members of the Claims request JSON object are: </w:t>
      </w:r>
    </w:p>
    <w:p w14:paraId="56468DF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w:t>
      </w:r>
    </w:p>
    <w:p w14:paraId="6BC0585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Requests that the listed individual Claims be returned from the UserInfo Endpoint. If present, the listed Claims are being requested to be added to any Claims that are being requested using </w:t>
      </w:r>
      <w:r w:rsidRPr="00967408">
        <w:rPr>
          <w:rFonts w:ascii="Courier" w:hAnsi="Courier" w:cs="Courier"/>
          <w:sz w:val="20"/>
          <w:szCs w:val="20"/>
        </w:rPr>
        <w:t>scope</w:t>
      </w:r>
      <w:r w:rsidRPr="00967408">
        <w:rPr>
          <w:rFonts w:ascii="Times" w:eastAsia="Times New Roman" w:hAnsi="Times" w:cs="Times New Roman"/>
          <w:sz w:val="20"/>
          <w:szCs w:val="20"/>
        </w:rPr>
        <w:t xml:space="preserve"> values. If not present, the Claims being requested from the UserInfo Endpoint are only those requested using </w:t>
      </w:r>
      <w:r w:rsidRPr="00967408">
        <w:rPr>
          <w:rFonts w:ascii="Courier" w:hAnsi="Courier" w:cs="Courier"/>
          <w:sz w:val="20"/>
          <w:szCs w:val="20"/>
        </w:rPr>
        <w:t>scope</w:t>
      </w:r>
      <w:r w:rsidRPr="00967408">
        <w:rPr>
          <w:rFonts w:ascii="Times" w:eastAsia="Times New Roman" w:hAnsi="Times" w:cs="Times New Roman"/>
          <w:sz w:val="20"/>
          <w:szCs w:val="20"/>
        </w:rPr>
        <w:t xml:space="preserve"> values.</w:t>
      </w:r>
    </w:p>
    <w:p w14:paraId="4D095912" w14:textId="25B598DA"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When the </w:t>
      </w:r>
      <w:r w:rsidRPr="00967408">
        <w:rPr>
          <w:rFonts w:ascii="Courier" w:hAnsi="Courier" w:cs="Courier"/>
          <w:sz w:val="20"/>
          <w:szCs w:val="20"/>
        </w:rPr>
        <w:t>userinfo</w:t>
      </w:r>
      <w:r w:rsidRPr="00967408">
        <w:rPr>
          <w:rFonts w:ascii="Times" w:eastAsia="Times New Roman" w:hAnsi="Times" w:cs="Times New Roman"/>
          <w:sz w:val="20"/>
          <w:szCs w:val="20"/>
        </w:rPr>
        <w:t xml:space="preserve"> member is used, the request MUST also use a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that results in an Access Token being issued to </w:t>
      </w:r>
      <w:ins w:id="212" w:author="Justin Richer" w:date="2013-11-13T10:35:00Z">
        <w:r w:rsidR="00F72EA5">
          <w:rPr>
            <w:rFonts w:ascii="Times" w:eastAsia="Times New Roman" w:hAnsi="Times" w:cs="Times New Roman"/>
            <w:sz w:val="20"/>
            <w:szCs w:val="20"/>
          </w:rPr>
          <w:t xml:space="preserve">the Client for </w:t>
        </w:r>
      </w:ins>
      <w:r w:rsidRPr="00967408">
        <w:rPr>
          <w:rFonts w:ascii="Times" w:eastAsia="Times New Roman" w:hAnsi="Times" w:cs="Times New Roman"/>
          <w:sz w:val="20"/>
          <w:szCs w:val="20"/>
        </w:rPr>
        <w:t>use at the UserInfo Endpoint.</w:t>
      </w:r>
    </w:p>
    <w:p w14:paraId="7AAAD72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w:t>
      </w:r>
    </w:p>
    <w:p w14:paraId="070E2981" w14:textId="2474FF3D"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Requests that the listed individual Claims be returned in the ID Token. If present, the listed Claims are being requested to be added to the default Claims in the ID Token. If not present, the </w:t>
      </w:r>
      <w:commentRangeStart w:id="213"/>
      <w:r w:rsidRPr="00967408">
        <w:rPr>
          <w:rFonts w:ascii="Times" w:eastAsia="Times New Roman" w:hAnsi="Times" w:cs="Times New Roman"/>
          <w:sz w:val="20"/>
          <w:szCs w:val="20"/>
        </w:rPr>
        <w:t xml:space="preserve">default ID Token Claims </w:t>
      </w:r>
      <w:commentRangeEnd w:id="213"/>
      <w:r w:rsidR="00A060C2">
        <w:rPr>
          <w:rStyle w:val="CommentReference"/>
        </w:rPr>
        <w:commentReference w:id="213"/>
      </w:r>
      <w:r w:rsidRPr="00967408">
        <w:rPr>
          <w:rFonts w:ascii="Times" w:eastAsia="Times New Roman" w:hAnsi="Times" w:cs="Times New Roman"/>
          <w:sz w:val="20"/>
          <w:szCs w:val="20"/>
        </w:rPr>
        <w:t>are requested.</w:t>
      </w:r>
    </w:p>
    <w:p w14:paraId="455ADE0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Other members MAY be present. Any members used that are not understood MUST be ignored.</w:t>
      </w:r>
    </w:p>
    <w:p w14:paraId="4A058EA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An example Claims request is as follows:</w:t>
      </w:r>
    </w:p>
    <w:p w14:paraId="523EBF7D"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"userinfo":     {      "given_name": {"essential": true},      "nickname": null,      "email": {"essential": true},      "email_verified": {"essential": true},      "picture": null,      "http://example.info/claims/groups": null     },    "id_token":     {      "auth_time": {"essential": true},      "acr": {"values": ["urn:mace:incommon:iap:silver"] }     }   } </w:t>
      </w:r>
    </w:p>
    <w:p w14:paraId="4C44ECE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15" w:anchor="rfc.section.4.5.1" w:history="1">
        <w:r w:rsidR="00967408" w:rsidRPr="00967408">
          <w:rPr>
            <w:rFonts w:ascii="Times" w:eastAsia="Times New Roman" w:hAnsi="Times" w:cs="Times New Roman"/>
            <w:b/>
            <w:bCs/>
            <w:color w:val="0000FF"/>
            <w:kern w:val="36"/>
            <w:sz w:val="48"/>
            <w:szCs w:val="48"/>
            <w:u w:val="single"/>
          </w:rPr>
          <w:t>4.5.1.</w:t>
        </w:r>
      </w:hyperlink>
      <w:r w:rsidR="00967408" w:rsidRPr="00967408">
        <w:rPr>
          <w:rFonts w:ascii="Times" w:eastAsia="Times New Roman" w:hAnsi="Times" w:cs="Times New Roman"/>
          <w:b/>
          <w:bCs/>
          <w:kern w:val="36"/>
          <w:sz w:val="48"/>
          <w:szCs w:val="48"/>
        </w:rPr>
        <w:t xml:space="preserve"> </w:t>
      </w:r>
      <w:hyperlink r:id="rId516" w:anchor="IndividualClaimsRequests" w:history="1">
        <w:r w:rsidR="00967408" w:rsidRPr="00967408">
          <w:rPr>
            <w:rFonts w:ascii="Times" w:eastAsia="Times New Roman" w:hAnsi="Times" w:cs="Times New Roman"/>
            <w:b/>
            <w:bCs/>
            <w:color w:val="0000FF"/>
            <w:kern w:val="36"/>
            <w:sz w:val="48"/>
            <w:szCs w:val="48"/>
            <w:u w:val="single"/>
          </w:rPr>
          <w:t>Individual Claims Requests</w:t>
        </w:r>
      </w:hyperlink>
    </w:p>
    <w:p w14:paraId="0B427474"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"given_name": null </w:t>
      </w:r>
    </w:p>
    <w:p w14:paraId="0F7A41A3"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"auth_time": {"essential": true} </w:t>
      </w:r>
    </w:p>
    <w:p w14:paraId="6034C63B"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"sub": {"value": "248289761001"} </w:t>
      </w:r>
    </w:p>
    <w:p w14:paraId="63A5B23A"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"acr": {"essential": true,           "values": ["urn:mace:incommon:iap:silver",                      "urn:mace:incommon:iap:bronze"]} </w:t>
      </w:r>
    </w:p>
    <w:p w14:paraId="66B3516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userinfo</w:t>
      </w:r>
      <w:r w:rsidRPr="00967408">
        <w:rPr>
          <w:rFonts w:ascii="Times" w:hAnsi="Times" w:cs="Times New Roman"/>
          <w:sz w:val="20"/>
          <w:szCs w:val="20"/>
        </w:rPr>
        <w:t xml:space="preserve"> and </w:t>
      </w:r>
      <w:r w:rsidRPr="00967408">
        <w:rPr>
          <w:rFonts w:ascii="Courier" w:hAnsi="Courier" w:cs="Courier"/>
          <w:sz w:val="20"/>
          <w:szCs w:val="20"/>
        </w:rPr>
        <w:t>id_token</w:t>
      </w:r>
      <w:r w:rsidRPr="00967408">
        <w:rPr>
          <w:rFonts w:ascii="Times" w:hAnsi="Times" w:cs="Times New Roman"/>
          <w:sz w:val="20"/>
          <w:szCs w:val="20"/>
        </w:rPr>
        <w:t xml:space="preserve"> members of the </w:t>
      </w:r>
      <w:r w:rsidRPr="00967408">
        <w:rPr>
          <w:rFonts w:ascii="Courier" w:hAnsi="Courier" w:cs="Courier"/>
          <w:sz w:val="20"/>
          <w:szCs w:val="20"/>
        </w:rPr>
        <w:t>claims</w:t>
      </w:r>
      <w:r w:rsidRPr="00967408">
        <w:rPr>
          <w:rFonts w:ascii="Times" w:hAnsi="Times" w:cs="Times New Roman"/>
          <w:sz w:val="20"/>
          <w:szCs w:val="20"/>
        </w:rPr>
        <w:t xml:space="preserve"> request both are JSON objects with the names of the individual Claims being requested as the member names. The member values MUST be one of the following: </w:t>
      </w:r>
    </w:p>
    <w:p w14:paraId="0845EF2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null</w:t>
      </w:r>
    </w:p>
    <w:p w14:paraId="7DF54B4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Indicates that this Claim is being requested in the default manner. In particular, this is a Voluntary Claim. For instance, the Claim request: </w:t>
      </w:r>
      <w:r w:rsidRPr="00967408">
        <w:rPr>
          <w:rFonts w:ascii="Courier" w:hAnsi="Courier" w:cs="Courier"/>
          <w:sz w:val="20"/>
          <w:szCs w:val="20"/>
        </w:rPr>
        <w:t>given_name</w:t>
      </w:r>
      <w:r w:rsidRPr="00967408">
        <w:rPr>
          <w:rFonts w:ascii="Times" w:eastAsia="Times New Roman" w:hAnsi="Times" w:cs="Times New Roman"/>
          <w:sz w:val="20"/>
          <w:szCs w:val="20"/>
        </w:rPr>
        <w:t xml:space="preserve"> Claim in the default manner.</w:t>
      </w:r>
    </w:p>
    <w:p w14:paraId="4655593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JSON Object</w:t>
      </w:r>
    </w:p>
    <w:p w14:paraId="534BF02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Used to provide additional information about the Claim being requested. This specification defines the following members: </w:t>
      </w:r>
    </w:p>
    <w:p w14:paraId="23485D2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essential</w:t>
      </w:r>
    </w:p>
    <w:p w14:paraId="2A2ABDB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Indicates whether the Claim being requested is an Essential Claim. If the value is </w:t>
      </w:r>
      <w:r w:rsidRPr="00967408">
        <w:rPr>
          <w:rFonts w:ascii="Courier" w:hAnsi="Courier" w:cs="Courier"/>
          <w:sz w:val="20"/>
          <w:szCs w:val="20"/>
        </w:rPr>
        <w:t>true</w:t>
      </w:r>
      <w:r w:rsidRPr="00967408">
        <w:rPr>
          <w:rFonts w:ascii="Times" w:eastAsia="Times New Roman" w:hAnsi="Times" w:cs="Times New Roman"/>
          <w:sz w:val="20"/>
          <w:szCs w:val="20"/>
        </w:rPr>
        <w:t xml:space="preserve">, this indicates that the Claim is an Essential Claim. For instance, the Claim request: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Value.</w:t>
      </w:r>
    </w:p>
    <w:p w14:paraId="44BC1A4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If the value is </w:t>
      </w:r>
      <w:r w:rsidRPr="00967408">
        <w:rPr>
          <w:rFonts w:ascii="Courier" w:hAnsi="Courier" w:cs="Courier"/>
          <w:sz w:val="20"/>
          <w:szCs w:val="20"/>
        </w:rPr>
        <w:t>false</w:t>
      </w:r>
      <w:r w:rsidRPr="00967408">
        <w:rPr>
          <w:rFonts w:ascii="Times" w:eastAsia="Times New Roman" w:hAnsi="Times" w:cs="Times New Roman"/>
          <w:sz w:val="20"/>
          <w:szCs w:val="20"/>
        </w:rPr>
        <w:t xml:space="preserve">, it indicates that it is a Voluntary Claim. The default is </w:t>
      </w:r>
      <w:r w:rsidRPr="00967408">
        <w:rPr>
          <w:rFonts w:ascii="Courier" w:hAnsi="Courier" w:cs="Courier"/>
          <w:sz w:val="20"/>
          <w:szCs w:val="20"/>
        </w:rPr>
        <w:t>false</w:t>
      </w:r>
      <w:r w:rsidRPr="00967408">
        <w:rPr>
          <w:rFonts w:ascii="Times" w:eastAsia="Times New Roman" w:hAnsi="Times" w:cs="Times New Roman"/>
          <w:sz w:val="20"/>
          <w:szCs w:val="20"/>
        </w:rPr>
        <w:t>.</w:t>
      </w:r>
    </w:p>
    <w:p w14:paraId="7F49BE2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Essential or Voluntary, unless otherwise specified in the description of the specific claim.</w:t>
      </w:r>
    </w:p>
    <w:p w14:paraId="4B10071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value</w:t>
      </w:r>
    </w:p>
    <w:p w14:paraId="40ED47E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Requests that the Claim be returned with a particular value. For instance the Claim request: </w:t>
      </w:r>
      <w:r w:rsidRPr="00967408">
        <w:rPr>
          <w:rFonts w:ascii="Courier" w:hAnsi="Courier" w:cs="Courier"/>
          <w:sz w:val="20"/>
          <w:szCs w:val="20"/>
        </w:rPr>
        <w:t>248289761001</w:t>
      </w:r>
      <w:r w:rsidRPr="00967408">
        <w:rPr>
          <w:rFonts w:ascii="Times" w:eastAsia="Times New Roman" w:hAnsi="Times" w:cs="Times New Roman"/>
          <w:sz w:val="20"/>
          <w:szCs w:val="20"/>
        </w:rPr>
        <w:t>.</w:t>
      </w:r>
    </w:p>
    <w:p w14:paraId="69EBA85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value of the </w:t>
      </w:r>
      <w:r w:rsidRPr="00967408">
        <w:rPr>
          <w:rFonts w:ascii="Courier" w:hAnsi="Courier" w:cs="Courier"/>
          <w:sz w:val="20"/>
          <w:szCs w:val="20"/>
        </w:rPr>
        <w:t>value</w:t>
      </w:r>
      <w:r w:rsidRPr="00967408">
        <w:rPr>
          <w:rFonts w:ascii="Times" w:eastAsia="Times New Roman" w:hAnsi="Times" w:cs="Times New Roman"/>
          <w:sz w:val="20"/>
          <w:szCs w:val="20"/>
        </w:rPr>
        <w:t xml:space="preserve"> member MUST be a valid value for the Claim being requested. Definitions of individual Claims can include requirements on how and whether the </w:t>
      </w:r>
      <w:r w:rsidRPr="00967408">
        <w:rPr>
          <w:rFonts w:ascii="Courier" w:hAnsi="Courier" w:cs="Courier"/>
          <w:sz w:val="20"/>
          <w:szCs w:val="20"/>
        </w:rPr>
        <w:t>value</w:t>
      </w:r>
      <w:r w:rsidRPr="00967408">
        <w:rPr>
          <w:rFonts w:ascii="Times" w:eastAsia="Times New Roman" w:hAnsi="Times" w:cs="Times New Roman"/>
          <w:sz w:val="20"/>
          <w:szCs w:val="20"/>
        </w:rPr>
        <w:t xml:space="preserve"> qualifier is to be used when requesting that Claim.</w:t>
      </w:r>
    </w:p>
    <w:p w14:paraId="10A588B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values</w:t>
      </w:r>
    </w:p>
    <w:p w14:paraId="3979B08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Requests that the Claim be returned with one of a set of values, with the values appearing in order of preference. For instance the Claim request: </w:t>
      </w:r>
      <w:r w:rsidRPr="00967408">
        <w:rPr>
          <w:rFonts w:ascii="Courier" w:hAnsi="Courier" w:cs="Courier"/>
          <w:sz w:val="20"/>
          <w:szCs w:val="20"/>
        </w:rPr>
        <w:t>acr</w:t>
      </w:r>
      <w:r w:rsidRPr="00967408">
        <w:rPr>
          <w:rFonts w:ascii="Times" w:eastAsia="Times New Roman" w:hAnsi="Times" w:cs="Times New Roman"/>
          <w:sz w:val="20"/>
          <w:szCs w:val="20"/>
        </w:rPr>
        <w:t xml:space="preserve"> Claim be returned with either the value </w:t>
      </w:r>
      <w:r w:rsidRPr="00967408">
        <w:rPr>
          <w:rFonts w:ascii="Courier" w:hAnsi="Courier" w:cs="Courier"/>
          <w:sz w:val="20"/>
          <w:szCs w:val="20"/>
        </w:rPr>
        <w:t>urn:mace:incommon:iap:silver</w:t>
      </w:r>
      <w:r w:rsidRPr="00967408">
        <w:rPr>
          <w:rFonts w:ascii="Times" w:eastAsia="Times New Roman" w:hAnsi="Times" w:cs="Times New Roman"/>
          <w:sz w:val="20"/>
          <w:szCs w:val="20"/>
        </w:rPr>
        <w:t xml:space="preserve"> or </w:t>
      </w:r>
      <w:r w:rsidRPr="00967408">
        <w:rPr>
          <w:rFonts w:ascii="Courier" w:hAnsi="Courier" w:cs="Courier"/>
          <w:sz w:val="20"/>
          <w:szCs w:val="20"/>
        </w:rPr>
        <w:t>urn:mace:incommon:iap:bronze</w:t>
      </w:r>
      <w:r w:rsidRPr="00967408">
        <w:rPr>
          <w:rFonts w:ascii="Times" w:eastAsia="Times New Roman" w:hAnsi="Times" w:cs="Times New Roman"/>
          <w:sz w:val="20"/>
          <w:szCs w:val="20"/>
        </w:rPr>
        <w:t>.</w:t>
      </w:r>
    </w:p>
    <w:p w14:paraId="0C76677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values in the </w:t>
      </w:r>
      <w:r w:rsidRPr="00967408">
        <w:rPr>
          <w:rFonts w:ascii="Courier" w:hAnsi="Courier" w:cs="Courier"/>
          <w:sz w:val="20"/>
          <w:szCs w:val="20"/>
        </w:rPr>
        <w:t>values</w:t>
      </w:r>
      <w:r w:rsidRPr="00967408">
        <w:rPr>
          <w:rFonts w:ascii="Times" w:eastAsia="Times New Roman" w:hAnsi="Times" w:cs="Times New Roman"/>
          <w:sz w:val="20"/>
          <w:szCs w:val="20"/>
        </w:rPr>
        <w:t xml:space="preserve"> member array MUST be valid values for the Claim being requested. Definitions of individual Claims can include requirements on how and whether the </w:t>
      </w:r>
      <w:r w:rsidRPr="00967408">
        <w:rPr>
          <w:rFonts w:ascii="Courier" w:hAnsi="Courier" w:cs="Courier"/>
          <w:sz w:val="20"/>
          <w:szCs w:val="20"/>
        </w:rPr>
        <w:t>values</w:t>
      </w:r>
      <w:r w:rsidRPr="00967408">
        <w:rPr>
          <w:rFonts w:ascii="Times" w:eastAsia="Times New Roman" w:hAnsi="Times" w:cs="Times New Roman"/>
          <w:sz w:val="20"/>
          <w:szCs w:val="20"/>
        </w:rPr>
        <w:t xml:space="preserve"> qualifier is to be used when requesting that Claim.</w:t>
      </w:r>
    </w:p>
    <w:p w14:paraId="356CF995" w14:textId="77777777" w:rsidR="00967408" w:rsidRPr="00967408" w:rsidRDefault="00967408" w:rsidP="00967408">
      <w:pPr>
        <w:spacing w:before="100" w:beforeAutospacing="1" w:after="100" w:afterAutospacing="1"/>
        <w:ind w:left="720"/>
        <w:rPr>
          <w:rFonts w:ascii="Times" w:hAnsi="Times" w:cs="Times New Roman"/>
          <w:sz w:val="20"/>
          <w:szCs w:val="20"/>
        </w:rPr>
      </w:pPr>
      <w:r w:rsidRPr="00967408">
        <w:rPr>
          <w:rFonts w:ascii="Times" w:hAnsi="Times" w:cs="Times New Roman"/>
          <w:sz w:val="20"/>
          <w:szCs w:val="20"/>
        </w:rPr>
        <w:t>Other members MAY be defined to provide additional information about the requested Claims. Any members used that are not understood MUST be ignored.</w:t>
      </w:r>
    </w:p>
    <w:p w14:paraId="30AF946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Note that when the </w:t>
      </w:r>
      <w:r w:rsidRPr="00967408">
        <w:rPr>
          <w:rFonts w:ascii="Courier" w:hAnsi="Courier" w:cs="Courier"/>
          <w:sz w:val="20"/>
          <w:szCs w:val="20"/>
        </w:rPr>
        <w:t>claims</w:t>
      </w:r>
      <w:r w:rsidRPr="00967408">
        <w:rPr>
          <w:rFonts w:ascii="Times" w:hAnsi="Times" w:cs="Times New Roman"/>
          <w:sz w:val="20"/>
          <w:szCs w:val="20"/>
        </w:rPr>
        <w:t xml:space="preserve"> request parameter is supported, the scope values that request Claims, as defined in </w:t>
      </w:r>
      <w:hyperlink r:id="rId517" w:anchor="ScopeClaims" w:history="1">
        <w:r w:rsidRPr="00967408">
          <w:rPr>
            <w:rFonts w:ascii="Times" w:hAnsi="Times" w:cs="Times New Roman"/>
            <w:color w:val="0000FF"/>
            <w:sz w:val="20"/>
            <w:szCs w:val="20"/>
            <w:u w:val="single"/>
          </w:rPr>
          <w:t>Section 4.1</w:t>
        </w:r>
      </w:hyperlink>
      <w:r w:rsidRPr="00967408">
        <w:rPr>
          <w:rFonts w:ascii="Times" w:hAnsi="Times" w:cs="Times New Roman"/>
          <w:sz w:val="20"/>
          <w:szCs w:val="20"/>
        </w:rPr>
        <w:t xml:space="preserve">, are effectively shorthand methods for requesting sets of individual Claims. For example, using the scope value </w:t>
      </w:r>
      <w:r w:rsidRPr="00967408">
        <w:rPr>
          <w:rFonts w:ascii="Courier" w:hAnsi="Courier" w:cs="Courier"/>
          <w:sz w:val="20"/>
          <w:szCs w:val="20"/>
        </w:rPr>
        <w:t>openid email</w:t>
      </w:r>
      <w:r w:rsidRPr="00967408">
        <w:rPr>
          <w:rFonts w:ascii="Times" w:hAnsi="Times" w:cs="Times New Roman"/>
          <w:sz w:val="20"/>
          <w:szCs w:val="20"/>
        </w:rPr>
        <w:t xml:space="preserve"> and a </w:t>
      </w:r>
      <w:r w:rsidRPr="00967408">
        <w:rPr>
          <w:rFonts w:ascii="Courier" w:hAnsi="Courier" w:cs="Courier"/>
          <w:sz w:val="20"/>
          <w:szCs w:val="20"/>
        </w:rPr>
        <w:t>response_type</w:t>
      </w:r>
      <w:r w:rsidRPr="00967408">
        <w:rPr>
          <w:rFonts w:ascii="Times" w:hAnsi="Times" w:cs="Times New Roman"/>
          <w:sz w:val="20"/>
          <w:szCs w:val="20"/>
        </w:rPr>
        <w:t xml:space="preserve"> that returns an Access Token is equivalent to using the scope value </w:t>
      </w:r>
      <w:r w:rsidRPr="00967408">
        <w:rPr>
          <w:rFonts w:ascii="Courier" w:hAnsi="Courier" w:cs="Courier"/>
          <w:sz w:val="20"/>
          <w:szCs w:val="20"/>
        </w:rPr>
        <w:t>openid</w:t>
      </w:r>
      <w:r w:rsidRPr="00967408">
        <w:rPr>
          <w:rFonts w:ascii="Times" w:hAnsi="Times" w:cs="Times New Roman"/>
          <w:sz w:val="20"/>
          <w:szCs w:val="20"/>
        </w:rPr>
        <w:t xml:space="preserve"> and the following request for individual Claims. </w:t>
      </w:r>
    </w:p>
    <w:p w14:paraId="5ADE2ED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Equivalent of using the </w:t>
      </w:r>
      <w:r w:rsidRPr="00967408">
        <w:rPr>
          <w:rFonts w:ascii="Courier" w:hAnsi="Courier" w:cs="Courier"/>
          <w:sz w:val="20"/>
          <w:szCs w:val="20"/>
        </w:rPr>
        <w:t>email</w:t>
      </w:r>
      <w:r w:rsidRPr="00967408">
        <w:rPr>
          <w:rFonts w:ascii="Times" w:hAnsi="Times" w:cs="Times New Roman"/>
          <w:sz w:val="20"/>
          <w:szCs w:val="20"/>
        </w:rPr>
        <w:t xml:space="preserve"> scope value:</w:t>
      </w:r>
    </w:p>
    <w:p w14:paraId="18B85ACF"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"userinfo":     {      "email": null,      "email_verified": null     }   } </w:t>
      </w:r>
    </w:p>
    <w:p w14:paraId="7380631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18" w:anchor="rfc.section.4.5.1.1" w:history="1">
        <w:r w:rsidR="00967408" w:rsidRPr="00967408">
          <w:rPr>
            <w:rFonts w:ascii="Times" w:eastAsia="Times New Roman" w:hAnsi="Times" w:cs="Times New Roman"/>
            <w:b/>
            <w:bCs/>
            <w:color w:val="0000FF"/>
            <w:kern w:val="36"/>
            <w:sz w:val="48"/>
            <w:szCs w:val="48"/>
            <w:u w:val="single"/>
          </w:rPr>
          <w:t>4.5.1.1.</w:t>
        </w:r>
      </w:hyperlink>
      <w:r w:rsidR="00967408" w:rsidRPr="00967408">
        <w:rPr>
          <w:rFonts w:ascii="Times" w:eastAsia="Times New Roman" w:hAnsi="Times" w:cs="Times New Roman"/>
          <w:b/>
          <w:bCs/>
          <w:kern w:val="36"/>
          <w:sz w:val="48"/>
          <w:szCs w:val="48"/>
        </w:rPr>
        <w:t xml:space="preserve"> </w:t>
      </w:r>
      <w:hyperlink r:id="rId519" w:anchor="acrSemantics" w:history="1">
        <w:r w:rsidR="00967408" w:rsidRPr="00967408">
          <w:rPr>
            <w:rFonts w:ascii="Times" w:eastAsia="Times New Roman" w:hAnsi="Times" w:cs="Times New Roman"/>
            <w:b/>
            <w:bCs/>
            <w:color w:val="0000FF"/>
            <w:kern w:val="36"/>
            <w:sz w:val="48"/>
            <w:szCs w:val="48"/>
            <w:u w:val="single"/>
          </w:rPr>
          <w:t>Requesting the "acr" Claim</w:t>
        </w:r>
      </w:hyperlink>
    </w:p>
    <w:p w14:paraId="1F66ED9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w:t>
      </w:r>
      <w:r w:rsidRPr="00967408">
        <w:rPr>
          <w:rFonts w:ascii="Courier" w:hAnsi="Courier" w:cs="Courier"/>
          <w:sz w:val="20"/>
          <w:szCs w:val="20"/>
        </w:rPr>
        <w:t>acr</w:t>
      </w:r>
      <w:r w:rsidRPr="00967408">
        <w:rPr>
          <w:rFonts w:ascii="Times" w:hAnsi="Times" w:cs="Times New Roman"/>
          <w:sz w:val="20"/>
          <w:szCs w:val="20"/>
        </w:rPr>
        <w:t xml:space="preserve"> Claim is requested as an Essential Claim for the ID Token with a </w:t>
      </w:r>
      <w:r w:rsidRPr="00967408">
        <w:rPr>
          <w:rFonts w:ascii="Courier" w:hAnsi="Courier" w:cs="Courier"/>
          <w:sz w:val="20"/>
          <w:szCs w:val="20"/>
        </w:rPr>
        <w:t>values</w:t>
      </w:r>
      <w:r w:rsidRPr="00967408">
        <w:rPr>
          <w:rFonts w:ascii="Times" w:hAnsi="Times" w:cs="Times New Roman"/>
          <w:sz w:val="20"/>
          <w:szCs w:val="20"/>
        </w:rPr>
        <w:t xml:space="preserve"> parameter requesting specific Authentication Context Class Reference values and the implementation supports the </w:t>
      </w:r>
      <w:r w:rsidRPr="00967408">
        <w:rPr>
          <w:rFonts w:ascii="Courier" w:hAnsi="Courier" w:cs="Courier"/>
          <w:sz w:val="20"/>
          <w:szCs w:val="20"/>
        </w:rPr>
        <w:t>claims</w:t>
      </w:r>
      <w:r w:rsidRPr="00967408">
        <w:rPr>
          <w:rFonts w:ascii="Times" w:hAnsi="Times" w:cs="Times New Roman"/>
          <w:sz w:val="20"/>
          <w:szCs w:val="20"/>
        </w:rPr>
        <w:t xml:space="preserve"> parameter, the Authorization Server MUST return an </w:t>
      </w:r>
      <w:r w:rsidRPr="00967408">
        <w:rPr>
          <w:rFonts w:ascii="Courier" w:hAnsi="Courier" w:cs="Courier"/>
          <w:sz w:val="20"/>
          <w:szCs w:val="20"/>
        </w:rPr>
        <w:t>acr</w:t>
      </w:r>
      <w:r w:rsidRPr="00967408">
        <w:rPr>
          <w:rFonts w:ascii="Times" w:hAnsi="Times" w:cs="Times New Roman"/>
          <w:sz w:val="20"/>
          <w:szCs w:val="20"/>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treat that outcome as a failed authentication attempt.</w:t>
      </w:r>
    </w:p>
    <w:p w14:paraId="4AB540D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Note that the Client MAY request the </w:t>
      </w:r>
      <w:r w:rsidRPr="00967408">
        <w:rPr>
          <w:rFonts w:ascii="Courier" w:hAnsi="Courier" w:cs="Courier"/>
          <w:sz w:val="20"/>
          <w:szCs w:val="20"/>
        </w:rPr>
        <w:t>acr</w:t>
      </w:r>
      <w:r w:rsidRPr="00967408">
        <w:rPr>
          <w:rFonts w:ascii="Times" w:hAnsi="Times" w:cs="Times New Roman"/>
          <w:sz w:val="20"/>
          <w:szCs w:val="20"/>
        </w:rPr>
        <w:t xml:space="preserve"> Claim as a Voluntary Claim by using the </w:t>
      </w:r>
      <w:r w:rsidRPr="00967408">
        <w:rPr>
          <w:rFonts w:ascii="Courier" w:hAnsi="Courier" w:cs="Courier"/>
          <w:sz w:val="20"/>
          <w:szCs w:val="20"/>
        </w:rPr>
        <w:t>acr_values</w:t>
      </w:r>
      <w:r w:rsidRPr="00967408">
        <w:rPr>
          <w:rFonts w:ascii="Times" w:hAnsi="Times" w:cs="Times New Roman"/>
          <w:sz w:val="20"/>
          <w:szCs w:val="20"/>
        </w:rPr>
        <w:t xml:space="preserve"> request parameter or by not including "essential": true in an individual </w:t>
      </w:r>
      <w:r w:rsidRPr="00967408">
        <w:rPr>
          <w:rFonts w:ascii="Courier" w:hAnsi="Courier" w:cs="Courier"/>
          <w:sz w:val="20"/>
          <w:szCs w:val="20"/>
        </w:rPr>
        <w:t>acr</w:t>
      </w:r>
      <w:r w:rsidRPr="00967408">
        <w:rPr>
          <w:rFonts w:ascii="Times" w:hAnsi="Times" w:cs="Times New Roman"/>
          <w:sz w:val="20"/>
          <w:szCs w:val="20"/>
        </w:rPr>
        <w:t xml:space="preserve"> Claim request. If the Claim is not Essential and a requested value cannot be provided, the Authorization Server SHOULD return the session's current </w:t>
      </w:r>
      <w:r w:rsidRPr="00967408">
        <w:rPr>
          <w:rFonts w:ascii="Courier" w:hAnsi="Courier" w:cs="Courier"/>
          <w:sz w:val="20"/>
          <w:szCs w:val="20"/>
        </w:rPr>
        <w:t>acr</w:t>
      </w:r>
      <w:r w:rsidRPr="00967408">
        <w:rPr>
          <w:rFonts w:ascii="Times" w:hAnsi="Times" w:cs="Times New Roman"/>
          <w:sz w:val="20"/>
          <w:szCs w:val="20"/>
        </w:rPr>
        <w:t xml:space="preserve"> as the value of the </w:t>
      </w:r>
      <w:r w:rsidRPr="00967408">
        <w:rPr>
          <w:rFonts w:ascii="Courier" w:hAnsi="Courier" w:cs="Courier"/>
          <w:sz w:val="20"/>
          <w:szCs w:val="20"/>
        </w:rPr>
        <w:t>acr</w:t>
      </w:r>
      <w:r w:rsidRPr="00967408">
        <w:rPr>
          <w:rFonts w:ascii="Times" w:hAnsi="Times" w:cs="Times New Roman"/>
          <w:sz w:val="20"/>
          <w:szCs w:val="20"/>
        </w:rPr>
        <w:t xml:space="preserve"> Claim. If the Claim is not Essential, the Authorization Server is not required to provide this Claim in its response.</w:t>
      </w:r>
    </w:p>
    <w:p w14:paraId="2684B45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client requests the </w:t>
      </w:r>
      <w:r w:rsidRPr="00967408">
        <w:rPr>
          <w:rFonts w:ascii="Courier" w:hAnsi="Courier" w:cs="Courier"/>
          <w:sz w:val="20"/>
          <w:szCs w:val="20"/>
        </w:rPr>
        <w:t>acr</w:t>
      </w:r>
      <w:r w:rsidRPr="00967408">
        <w:rPr>
          <w:rFonts w:ascii="Times" w:hAnsi="Times" w:cs="Times New Roman"/>
          <w:sz w:val="20"/>
          <w:szCs w:val="20"/>
        </w:rPr>
        <w:t xml:space="preserve"> Claim using both the </w:t>
      </w:r>
      <w:r w:rsidRPr="00967408">
        <w:rPr>
          <w:rFonts w:ascii="Courier" w:hAnsi="Courier" w:cs="Courier"/>
          <w:sz w:val="20"/>
          <w:szCs w:val="20"/>
        </w:rPr>
        <w:t>acr_values</w:t>
      </w:r>
      <w:r w:rsidRPr="00967408">
        <w:rPr>
          <w:rFonts w:ascii="Times" w:hAnsi="Times" w:cs="Times New Roman"/>
          <w:sz w:val="20"/>
          <w:szCs w:val="20"/>
        </w:rPr>
        <w:t xml:space="preserve"> request parameter and an individual </w:t>
      </w:r>
      <w:r w:rsidRPr="00967408">
        <w:rPr>
          <w:rFonts w:ascii="Courier" w:hAnsi="Courier" w:cs="Courier"/>
          <w:sz w:val="20"/>
          <w:szCs w:val="20"/>
        </w:rPr>
        <w:t>acr</w:t>
      </w:r>
      <w:r w:rsidRPr="00967408">
        <w:rPr>
          <w:rFonts w:ascii="Times" w:hAnsi="Times" w:cs="Times New Roman"/>
          <w:sz w:val="20"/>
          <w:szCs w:val="20"/>
        </w:rPr>
        <w:t xml:space="preserve"> Claim request for the ID Token listing specific requested values, the resulting behavior is unspecified.</w:t>
      </w:r>
    </w:p>
    <w:p w14:paraId="4C08728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20" w:anchor="rfc.section.4.5.2" w:history="1">
        <w:r w:rsidR="00967408" w:rsidRPr="00967408">
          <w:rPr>
            <w:rFonts w:ascii="Times" w:eastAsia="Times New Roman" w:hAnsi="Times" w:cs="Times New Roman"/>
            <w:b/>
            <w:bCs/>
            <w:color w:val="0000FF"/>
            <w:kern w:val="36"/>
            <w:sz w:val="48"/>
            <w:szCs w:val="48"/>
            <w:u w:val="single"/>
          </w:rPr>
          <w:t>4.5.2.</w:t>
        </w:r>
      </w:hyperlink>
      <w:r w:rsidR="00967408" w:rsidRPr="00967408">
        <w:rPr>
          <w:rFonts w:ascii="Times" w:eastAsia="Times New Roman" w:hAnsi="Times" w:cs="Times New Roman"/>
          <w:b/>
          <w:bCs/>
          <w:kern w:val="36"/>
          <w:sz w:val="48"/>
          <w:szCs w:val="48"/>
        </w:rPr>
        <w:t xml:space="preserve"> </w:t>
      </w:r>
      <w:hyperlink r:id="rId521" w:anchor="IndividualClaimsLanguages" w:history="1">
        <w:r w:rsidR="00967408" w:rsidRPr="00967408">
          <w:rPr>
            <w:rFonts w:ascii="Times" w:eastAsia="Times New Roman" w:hAnsi="Times" w:cs="Times New Roman"/>
            <w:b/>
            <w:bCs/>
            <w:color w:val="0000FF"/>
            <w:kern w:val="36"/>
            <w:sz w:val="48"/>
            <w:szCs w:val="48"/>
            <w:u w:val="single"/>
          </w:rPr>
          <w:t>Languages and Scripts for Individual Claims</w:t>
        </w:r>
      </w:hyperlink>
    </w:p>
    <w:p w14:paraId="7B1FADD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As described in </w:t>
      </w:r>
      <w:hyperlink r:id="rId522" w:anchor="ClaimsLanguagesAndScripts" w:history="1">
        <w:r w:rsidRPr="00967408">
          <w:rPr>
            <w:rFonts w:ascii="Times" w:hAnsi="Times" w:cs="Times New Roman"/>
            <w:color w:val="0000FF"/>
            <w:sz w:val="20"/>
            <w:szCs w:val="20"/>
            <w:u w:val="single"/>
          </w:rPr>
          <w:t>Section 4.2.2</w:t>
        </w:r>
      </w:hyperlink>
      <w:r w:rsidRPr="00967408">
        <w:rPr>
          <w:rFonts w:ascii="Times" w:hAnsi="Times" w:cs="Times New Roman"/>
          <w:sz w:val="20"/>
          <w:szCs w:val="20"/>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sidRPr="00967408">
        <w:rPr>
          <w:rFonts w:ascii="Courier" w:hAnsi="Courier" w:cs="Courier"/>
          <w:sz w:val="20"/>
          <w:szCs w:val="20"/>
        </w:rPr>
        <w:t>#</w:t>
      </w:r>
      <w:r w:rsidRPr="00967408">
        <w:rPr>
          <w:rFonts w:ascii="Times" w:hAnsi="Times" w:cs="Times New Roman"/>
          <w:sz w:val="20"/>
          <w:szCs w:val="20"/>
        </w:rPr>
        <w:t xml:space="preserve">-separated </w:t>
      </w:r>
      <w:hyperlink r:id="rId523" w:anchor="RFC5646" w:history="1">
        <w:r w:rsidRPr="00967408">
          <w:rPr>
            <w:rFonts w:ascii="Times" w:hAnsi="Times" w:cs="Times New Roman"/>
            <w:color w:val="0000FF"/>
            <w:sz w:val="20"/>
            <w:szCs w:val="20"/>
            <w:u w:val="single"/>
          </w:rPr>
          <w:t>BCP47</w:t>
        </w:r>
      </w:hyperlink>
      <w:r w:rsidRPr="00967408">
        <w:rPr>
          <w:rFonts w:ascii="Times" w:hAnsi="Times" w:cs="Times New Roman"/>
          <w:sz w:val="20"/>
          <w:szCs w:val="20"/>
        </w:rPr>
        <w:t xml:space="preserve"> </w:t>
      </w:r>
      <w:r w:rsidRPr="00967408">
        <w:rPr>
          <w:rFonts w:ascii="Times" w:hAnsi="Times" w:cs="Times New Roman"/>
          <w:i/>
          <w:iCs/>
          <w:sz w:val="20"/>
          <w:szCs w:val="20"/>
        </w:rPr>
        <w:t>[RFC5646]</w:t>
      </w:r>
      <w:r w:rsidRPr="00967408">
        <w:rPr>
          <w:rFonts w:ascii="Times" w:hAnsi="Times" w:cs="Times New Roman"/>
          <w:sz w:val="20"/>
          <w:szCs w:val="20"/>
        </w:rPr>
        <w:t xml:space="preserve"> language tags in the Claims request, using the Claim Name syntax specified in </w:t>
      </w:r>
      <w:hyperlink r:id="rId524" w:anchor="ClaimsLanguagesAndScripts" w:history="1">
        <w:r w:rsidRPr="00967408">
          <w:rPr>
            <w:rFonts w:ascii="Times" w:hAnsi="Times" w:cs="Times New Roman"/>
            <w:color w:val="0000FF"/>
            <w:sz w:val="20"/>
            <w:szCs w:val="20"/>
            <w:u w:val="single"/>
          </w:rPr>
          <w:t>Section 4.2.2</w:t>
        </w:r>
      </w:hyperlink>
      <w:r w:rsidRPr="00967408">
        <w:rPr>
          <w:rFonts w:ascii="Times" w:hAnsi="Times" w:cs="Times New Roman"/>
          <w:sz w:val="20"/>
          <w:szCs w:val="20"/>
        </w:rPr>
        <w:t xml:space="preserve">. For example, a Family Name in Katakana in Japanese can be requested using the Claim Name </w:t>
      </w:r>
      <w:r w:rsidRPr="00967408">
        <w:rPr>
          <w:rFonts w:ascii="Courier" w:hAnsi="Courier" w:cs="Courier"/>
          <w:sz w:val="20"/>
          <w:szCs w:val="20"/>
        </w:rPr>
        <w:t>family_name#ja-Kana-JP</w:t>
      </w:r>
      <w:r w:rsidRPr="00967408">
        <w:rPr>
          <w:rFonts w:ascii="Times" w:hAnsi="Times" w:cs="Times New Roman"/>
          <w:sz w:val="20"/>
          <w:szCs w:val="20"/>
        </w:rPr>
        <w:t xml:space="preserve"> and a Kanji representation of the Family </w:t>
      </w:r>
      <w:r w:rsidRPr="00967408">
        <w:rPr>
          <w:rFonts w:ascii="Times" w:hAnsi="Times" w:cs="Times New Roman"/>
          <w:sz w:val="20"/>
          <w:szCs w:val="20"/>
        </w:rPr>
        <w:lastRenderedPageBreak/>
        <w:t xml:space="preserve">Name in Japanese can be requested using the Claim Name </w:t>
      </w:r>
      <w:r w:rsidRPr="00967408">
        <w:rPr>
          <w:rFonts w:ascii="Courier" w:hAnsi="Courier" w:cs="Courier"/>
          <w:sz w:val="20"/>
          <w:szCs w:val="20"/>
        </w:rPr>
        <w:t>family_name#ja-Hani-JP</w:t>
      </w:r>
      <w:r w:rsidRPr="00967408">
        <w:rPr>
          <w:rFonts w:ascii="Times" w:hAnsi="Times" w:cs="Times New Roman"/>
          <w:sz w:val="20"/>
          <w:szCs w:val="20"/>
        </w:rPr>
        <w:t xml:space="preserve">. A German-language Web site can be requested with the Claim Name </w:t>
      </w:r>
      <w:r w:rsidRPr="00967408">
        <w:rPr>
          <w:rFonts w:ascii="Courier" w:hAnsi="Courier" w:cs="Courier"/>
          <w:sz w:val="20"/>
          <w:szCs w:val="20"/>
        </w:rPr>
        <w:t>website#de</w:t>
      </w:r>
      <w:r w:rsidRPr="00967408">
        <w:rPr>
          <w:rFonts w:ascii="Times" w:hAnsi="Times" w:cs="Times New Roman"/>
          <w:sz w:val="20"/>
          <w:szCs w:val="20"/>
        </w:rPr>
        <w:t>.</w:t>
      </w:r>
    </w:p>
    <w:p w14:paraId="095C0AE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If an OP receives a request for human-readable Claims in a language and script that it doesn't have, any versions of those Claims returned that don't use the requested language and script SHOULD use a language tag in the Claim Name.</w:t>
      </w:r>
    </w:p>
    <w:p w14:paraId="2B1B5A5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25" w:anchor="rfc.section.4.6" w:history="1">
        <w:r w:rsidR="00967408" w:rsidRPr="00967408">
          <w:rPr>
            <w:rFonts w:ascii="Times" w:eastAsia="Times New Roman" w:hAnsi="Times" w:cs="Times New Roman"/>
            <w:b/>
            <w:bCs/>
            <w:color w:val="0000FF"/>
            <w:kern w:val="36"/>
            <w:sz w:val="48"/>
            <w:szCs w:val="48"/>
            <w:u w:val="single"/>
          </w:rPr>
          <w:t>4.6.</w:t>
        </w:r>
      </w:hyperlink>
      <w:r w:rsidR="00967408" w:rsidRPr="00967408">
        <w:rPr>
          <w:rFonts w:ascii="Times" w:eastAsia="Times New Roman" w:hAnsi="Times" w:cs="Times New Roman"/>
          <w:b/>
          <w:bCs/>
          <w:kern w:val="36"/>
          <w:sz w:val="48"/>
          <w:szCs w:val="48"/>
        </w:rPr>
        <w:t xml:space="preserve"> </w:t>
      </w:r>
      <w:hyperlink r:id="rId526" w:anchor="ClaimTypes" w:history="1">
        <w:r w:rsidR="00967408" w:rsidRPr="00967408">
          <w:rPr>
            <w:rFonts w:ascii="Times" w:eastAsia="Times New Roman" w:hAnsi="Times" w:cs="Times New Roman"/>
            <w:b/>
            <w:bCs/>
            <w:color w:val="0000FF"/>
            <w:kern w:val="36"/>
            <w:sz w:val="48"/>
            <w:szCs w:val="48"/>
            <w:u w:val="single"/>
          </w:rPr>
          <w:t>Claim Types</w:t>
        </w:r>
      </w:hyperlink>
    </w:p>
    <w:p w14:paraId="5365C9A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UserInfo Endpoint MAY return the following three types of Claims:</w:t>
      </w:r>
    </w:p>
    <w:p w14:paraId="02F68DF3" w14:textId="77777777" w:rsidR="00967408" w:rsidRPr="00967408" w:rsidRDefault="00967408" w:rsidP="00967408">
      <w:pPr>
        <w:rPr>
          <w:rFonts w:ascii="Times" w:eastAsia="Times New Roman" w:hAnsi="Times" w:cs="Times New Roman"/>
          <w:sz w:val="20"/>
          <w:szCs w:val="20"/>
        </w:rPr>
      </w:pPr>
      <w:commentRangeStart w:id="214"/>
      <w:commentRangeStart w:id="215"/>
      <w:r w:rsidRPr="00967408">
        <w:rPr>
          <w:rFonts w:ascii="Times" w:eastAsia="Times New Roman" w:hAnsi="Times" w:cs="Times New Roman"/>
          <w:sz w:val="20"/>
          <w:szCs w:val="20"/>
        </w:rPr>
        <w:t>Normal Claims</w:t>
      </w:r>
      <w:commentRangeEnd w:id="214"/>
      <w:r w:rsidR="00326D0B">
        <w:rPr>
          <w:rStyle w:val="CommentReference"/>
        </w:rPr>
        <w:commentReference w:id="214"/>
      </w:r>
      <w:commentRangeEnd w:id="215"/>
      <w:r w:rsidR="00E022EA">
        <w:rPr>
          <w:rStyle w:val="CommentReference"/>
        </w:rPr>
        <w:commentReference w:id="215"/>
      </w:r>
    </w:p>
    <w:p w14:paraId="47B05B2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Claims that are directly asserted by the OpenID Provider.</w:t>
      </w:r>
    </w:p>
    <w:p w14:paraId="53A6942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Aggregated Claims</w:t>
      </w:r>
    </w:p>
    <w:p w14:paraId="388EA5F6"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Claims that are asserted by a Claims Provider other than the OpenID Provider but are returned by OpenID Provider.</w:t>
      </w:r>
    </w:p>
    <w:p w14:paraId="5381A9A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Distributed Claims</w:t>
      </w:r>
    </w:p>
    <w:p w14:paraId="3055687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Claims that are asserted by a Claims Provider other than the OpenID Provider but are returned as references by the OpenID Provider.</w:t>
      </w:r>
    </w:p>
    <w:p w14:paraId="57959B6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UserInfo Endpoint MUST support Normal Claims. Support for Aggregated and Distributed Claims is OPTIONAL.</w:t>
      </w:r>
    </w:p>
    <w:p w14:paraId="2177E07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27" w:anchor="rfc.section.4.6.1" w:history="1">
        <w:r w:rsidR="00967408" w:rsidRPr="00967408">
          <w:rPr>
            <w:rFonts w:ascii="Times" w:eastAsia="Times New Roman" w:hAnsi="Times" w:cs="Times New Roman"/>
            <w:b/>
            <w:bCs/>
            <w:color w:val="0000FF"/>
            <w:kern w:val="36"/>
            <w:sz w:val="48"/>
            <w:szCs w:val="48"/>
            <w:u w:val="single"/>
          </w:rPr>
          <w:t>4.6.1.</w:t>
        </w:r>
      </w:hyperlink>
      <w:r w:rsidR="00967408" w:rsidRPr="00967408">
        <w:rPr>
          <w:rFonts w:ascii="Times" w:eastAsia="Times New Roman" w:hAnsi="Times" w:cs="Times New Roman"/>
          <w:b/>
          <w:bCs/>
          <w:kern w:val="36"/>
          <w:sz w:val="48"/>
          <w:szCs w:val="48"/>
        </w:rPr>
        <w:t xml:space="preserve"> </w:t>
      </w:r>
      <w:hyperlink r:id="rId528" w:anchor="NormalClaims" w:history="1">
        <w:r w:rsidR="00967408" w:rsidRPr="00967408">
          <w:rPr>
            <w:rFonts w:ascii="Times" w:eastAsia="Times New Roman" w:hAnsi="Times" w:cs="Times New Roman"/>
            <w:b/>
            <w:bCs/>
            <w:color w:val="0000FF"/>
            <w:kern w:val="36"/>
            <w:sz w:val="48"/>
            <w:szCs w:val="48"/>
            <w:u w:val="single"/>
          </w:rPr>
          <w:t>Normal Claims</w:t>
        </w:r>
      </w:hyperlink>
    </w:p>
    <w:p w14:paraId="0EEBF0F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Normal Claims are represented as members in a JSON object. The Claim Name is the member name and the Claim Value is the member value.</w:t>
      </w:r>
    </w:p>
    <w:p w14:paraId="0C88914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response containing Normal Claims:</w:t>
      </w:r>
    </w:p>
    <w:p w14:paraId="6E3AC85B"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"name": "Jane Doe",    "given_name": "Jane",    "family_name": "Doe",    "email": "janedoe@example.com",    "picture": "http://example.com/janedoe/me.jpg"   } </w:t>
      </w:r>
    </w:p>
    <w:p w14:paraId="60252A4A"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29" w:anchor="rfc.section.4.6.2" w:history="1">
        <w:r w:rsidR="00967408" w:rsidRPr="00967408">
          <w:rPr>
            <w:rFonts w:ascii="Times" w:eastAsia="Times New Roman" w:hAnsi="Times" w:cs="Times New Roman"/>
            <w:b/>
            <w:bCs/>
            <w:color w:val="0000FF"/>
            <w:kern w:val="36"/>
            <w:sz w:val="48"/>
            <w:szCs w:val="48"/>
            <w:u w:val="single"/>
          </w:rPr>
          <w:t>4.6.2.</w:t>
        </w:r>
      </w:hyperlink>
      <w:r w:rsidR="00967408" w:rsidRPr="00967408">
        <w:rPr>
          <w:rFonts w:ascii="Times" w:eastAsia="Times New Roman" w:hAnsi="Times" w:cs="Times New Roman"/>
          <w:b/>
          <w:bCs/>
          <w:kern w:val="36"/>
          <w:sz w:val="48"/>
          <w:szCs w:val="48"/>
        </w:rPr>
        <w:t xml:space="preserve"> </w:t>
      </w:r>
      <w:hyperlink r:id="rId530" w:anchor="AggregatedDistributedClaims" w:history="1">
        <w:r w:rsidR="00967408" w:rsidRPr="00967408">
          <w:rPr>
            <w:rFonts w:ascii="Times" w:eastAsia="Times New Roman" w:hAnsi="Times" w:cs="Times New Roman"/>
            <w:b/>
            <w:bCs/>
            <w:color w:val="0000FF"/>
            <w:kern w:val="36"/>
            <w:sz w:val="48"/>
            <w:szCs w:val="48"/>
            <w:u w:val="single"/>
          </w:rPr>
          <w:t>Aggregated and Distributed Claims</w:t>
        </w:r>
      </w:hyperlink>
    </w:p>
    <w:p w14:paraId="0CD453F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Aggregated and distributed Claims are represented by using special </w:t>
      </w:r>
      <w:r w:rsidRPr="00967408">
        <w:rPr>
          <w:rFonts w:ascii="Courier" w:hAnsi="Courier" w:cs="Courier"/>
          <w:sz w:val="20"/>
          <w:szCs w:val="20"/>
        </w:rPr>
        <w:t>_claim_names</w:t>
      </w:r>
      <w:r w:rsidRPr="00967408">
        <w:rPr>
          <w:rFonts w:ascii="Times" w:hAnsi="Times" w:cs="Times New Roman"/>
          <w:sz w:val="20"/>
          <w:szCs w:val="20"/>
        </w:rPr>
        <w:t xml:space="preserve"> and </w:t>
      </w:r>
      <w:r w:rsidRPr="00967408">
        <w:rPr>
          <w:rFonts w:ascii="Courier" w:hAnsi="Courier" w:cs="Courier"/>
          <w:sz w:val="20"/>
          <w:szCs w:val="20"/>
        </w:rPr>
        <w:t>_claim_sources</w:t>
      </w:r>
      <w:r w:rsidRPr="00967408">
        <w:rPr>
          <w:rFonts w:ascii="Times" w:hAnsi="Times" w:cs="Times New Roman"/>
          <w:sz w:val="20"/>
          <w:szCs w:val="20"/>
        </w:rPr>
        <w:t xml:space="preserve"> members of the JSON object containing the Claims.</w:t>
      </w:r>
    </w:p>
    <w:p w14:paraId="48A6FB7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_claim_names</w:t>
      </w:r>
    </w:p>
    <w:p w14:paraId="49099C9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JSON object whose member names are the Claim Names for the Aggregated and Distributed Claims. The member values are references to the member names in the </w:t>
      </w:r>
      <w:r w:rsidRPr="00967408">
        <w:rPr>
          <w:rFonts w:ascii="Courier" w:hAnsi="Courier" w:cs="Courier"/>
          <w:sz w:val="20"/>
          <w:szCs w:val="20"/>
        </w:rPr>
        <w:t>_claim_sources</w:t>
      </w:r>
      <w:r w:rsidRPr="00967408">
        <w:rPr>
          <w:rFonts w:ascii="Times" w:eastAsia="Times New Roman" w:hAnsi="Times" w:cs="Times New Roman"/>
          <w:sz w:val="20"/>
          <w:szCs w:val="20"/>
        </w:rPr>
        <w:t xml:space="preserve"> member from which the actual Claim Values can be retrieved.</w:t>
      </w:r>
    </w:p>
    <w:p w14:paraId="10C8DB3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_claim_sources</w:t>
      </w:r>
    </w:p>
    <w:p w14:paraId="048FAE9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JSON object whose member names are referenced by the member values of the </w:t>
      </w:r>
      <w:r w:rsidRPr="00967408">
        <w:rPr>
          <w:rFonts w:ascii="Courier" w:hAnsi="Courier" w:cs="Courier"/>
          <w:sz w:val="20"/>
          <w:szCs w:val="20"/>
        </w:rPr>
        <w:t>_claim_names</w:t>
      </w:r>
      <w:r w:rsidRPr="00967408">
        <w:rPr>
          <w:rFonts w:ascii="Times" w:eastAsia="Times New Roman" w:hAnsi="Times" w:cs="Times New Roman"/>
          <w:sz w:val="20"/>
          <w:szCs w:val="20"/>
        </w:rPr>
        <w:t xml:space="preserve"> member. The member values contain sets of Aggregated Claims or reference locations for Distributed Claims. The member values can have one of the following formats depending on whether it is providing Aggregated or Distributed Claims: </w:t>
      </w:r>
    </w:p>
    <w:p w14:paraId="1728D0B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Aggregated Claims</w:t>
      </w:r>
    </w:p>
    <w:p w14:paraId="13DC90E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JSON object that MUST contain the </w:t>
      </w:r>
      <w:r w:rsidRPr="00967408">
        <w:rPr>
          <w:rFonts w:ascii="Courier" w:hAnsi="Courier" w:cs="Courier"/>
          <w:sz w:val="20"/>
          <w:szCs w:val="20"/>
        </w:rPr>
        <w:t>JWT</w:t>
      </w:r>
      <w:r w:rsidRPr="00967408">
        <w:rPr>
          <w:rFonts w:ascii="Times" w:eastAsia="Times New Roman" w:hAnsi="Times" w:cs="Times New Roman"/>
          <w:sz w:val="20"/>
          <w:szCs w:val="20"/>
        </w:rPr>
        <w:t xml:space="preserve"> member whose value is a </w:t>
      </w:r>
      <w:hyperlink r:id="rId531"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[JWT]</w:t>
      </w:r>
      <w:r w:rsidRPr="00967408">
        <w:rPr>
          <w:rFonts w:ascii="Times" w:eastAsia="Times New Roman" w:hAnsi="Times" w:cs="Times New Roman"/>
          <w:sz w:val="20"/>
          <w:szCs w:val="20"/>
        </w:rPr>
        <w:t xml:space="preserve"> that MUST contain all the Claims in the </w:t>
      </w:r>
      <w:r w:rsidRPr="00967408">
        <w:rPr>
          <w:rFonts w:ascii="Courier" w:hAnsi="Courier" w:cs="Courier"/>
          <w:sz w:val="20"/>
          <w:szCs w:val="20"/>
        </w:rPr>
        <w:t>_claim_names</w:t>
      </w:r>
      <w:r w:rsidRPr="00967408">
        <w:rPr>
          <w:rFonts w:ascii="Times" w:eastAsia="Times New Roman" w:hAnsi="Times" w:cs="Times New Roman"/>
          <w:sz w:val="20"/>
          <w:szCs w:val="20"/>
        </w:rPr>
        <w:t xml:space="preserve"> object that references the corresponding </w:t>
      </w:r>
      <w:r w:rsidRPr="00967408">
        <w:rPr>
          <w:rFonts w:ascii="Courier" w:hAnsi="Courier" w:cs="Courier"/>
          <w:sz w:val="20"/>
          <w:szCs w:val="20"/>
        </w:rPr>
        <w:t>_claim_sources</w:t>
      </w:r>
      <w:r w:rsidRPr="00967408">
        <w:rPr>
          <w:rFonts w:ascii="Times" w:eastAsia="Times New Roman" w:hAnsi="Times" w:cs="Times New Roman"/>
          <w:sz w:val="20"/>
          <w:szCs w:val="20"/>
        </w:rPr>
        <w:t xml:space="preserve"> member. Other members MAY be present. Any members used that are not understood MUST be ignored. </w:t>
      </w:r>
    </w:p>
    <w:p w14:paraId="0FAF577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JWT</w:t>
      </w:r>
    </w:p>
    <w:p w14:paraId="54BA510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JWT containing Claim Values.</w:t>
      </w:r>
    </w:p>
    <w:p w14:paraId="0AC2941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JWT SHOULD NOT contain a </w:t>
      </w:r>
      <w:r w:rsidRPr="00967408">
        <w:rPr>
          <w:rFonts w:ascii="Courier" w:hAnsi="Courier" w:cs="Courier"/>
          <w:sz w:val="20"/>
          <w:szCs w:val="20"/>
        </w:rPr>
        <w:t>sub</w:t>
      </w:r>
      <w:r w:rsidRPr="00967408">
        <w:rPr>
          <w:rFonts w:ascii="Times" w:eastAsia="Times New Roman" w:hAnsi="Times" w:cs="Times New Roman"/>
          <w:sz w:val="20"/>
          <w:szCs w:val="20"/>
        </w:rPr>
        <w:t xml:space="preserve"> (subject) Claim unless its value is an identifier for the End-User at the Claims Provider (and not for the OpenID Provider or another party); this typically means that a </w:t>
      </w:r>
      <w:r w:rsidRPr="00967408">
        <w:rPr>
          <w:rFonts w:ascii="Courier" w:hAnsi="Courier" w:cs="Courier"/>
          <w:sz w:val="20"/>
          <w:szCs w:val="20"/>
        </w:rPr>
        <w:t>sub</w:t>
      </w:r>
      <w:r w:rsidRPr="00967408">
        <w:rPr>
          <w:rFonts w:ascii="Times" w:eastAsia="Times New Roman" w:hAnsi="Times" w:cs="Times New Roman"/>
          <w:sz w:val="20"/>
          <w:szCs w:val="20"/>
        </w:rPr>
        <w:t xml:space="preserve"> Claim SHOULD NOT be provided.</w:t>
      </w:r>
    </w:p>
    <w:p w14:paraId="65B8127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Distributed Claims</w:t>
      </w:r>
    </w:p>
    <w:p w14:paraId="61A85BF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JSON object that contains the following members and values: </w:t>
      </w:r>
    </w:p>
    <w:p w14:paraId="12DC96D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endpoint</w:t>
      </w:r>
    </w:p>
    <w:p w14:paraId="339402A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OAuth 2.0 resource endpoint from which the associated Claim can be retrieved. The endpoint URL MUST return the Claim as a JWT.</w:t>
      </w:r>
    </w:p>
    <w:p w14:paraId="5036E296"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access_token</w:t>
      </w:r>
    </w:p>
    <w:p w14:paraId="649F827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Access Token enabling retrieval of the Claims from the endpoint URL by using the </w:t>
      </w:r>
      <w:hyperlink r:id="rId532" w:anchor="RFC6750" w:history="1">
        <w:r w:rsidRPr="00967408">
          <w:rPr>
            <w:rFonts w:ascii="Times" w:eastAsia="Times New Roman" w:hAnsi="Times" w:cs="Times New Roman"/>
            <w:color w:val="0000FF"/>
            <w:sz w:val="20"/>
            <w:szCs w:val="20"/>
            <w:u w:val="single"/>
          </w:rPr>
          <w:t>OAuth 2.0 Bearer Token Usage</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[RFC6750]</w:t>
      </w:r>
      <w:r w:rsidRPr="00967408">
        <w:rPr>
          <w:rFonts w:ascii="Times" w:eastAsia="Times New Roman" w:hAnsi="Times" w:cs="Times New Roman"/>
          <w:sz w:val="20"/>
          <w:szCs w:val="20"/>
        </w:rPr>
        <w:t xml:space="preserve"> protocol.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reauthenticate the End-User and/or reauthorize the Client.</w:t>
      </w:r>
    </w:p>
    <w:p w14:paraId="565DC1C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A </w:t>
      </w:r>
      <w:r w:rsidRPr="00967408">
        <w:rPr>
          <w:rFonts w:ascii="Courier" w:hAnsi="Courier" w:cs="Courier"/>
          <w:sz w:val="20"/>
          <w:szCs w:val="20"/>
        </w:rPr>
        <w:t>sub</w:t>
      </w:r>
      <w:r w:rsidRPr="00967408">
        <w:rPr>
          <w:rFonts w:ascii="Times" w:eastAsia="Times New Roman" w:hAnsi="Times" w:cs="Times New Roman"/>
          <w:sz w:val="20"/>
          <w:szCs w:val="20"/>
        </w:rPr>
        <w:t xml:space="preserve"> (subject) Claim SHOULD NOT be returned from the Claims Provider unless its value is an identifier for the End-User at the Claims Provider (and not for the OpenID Provider or another party); this typically means that a </w:t>
      </w:r>
      <w:r w:rsidRPr="00967408">
        <w:rPr>
          <w:rFonts w:ascii="Courier" w:hAnsi="Courier" w:cs="Courier"/>
          <w:sz w:val="20"/>
          <w:szCs w:val="20"/>
        </w:rPr>
        <w:t>sub</w:t>
      </w:r>
      <w:r w:rsidRPr="00967408">
        <w:rPr>
          <w:rFonts w:ascii="Times" w:eastAsia="Times New Roman" w:hAnsi="Times" w:cs="Times New Roman"/>
          <w:sz w:val="20"/>
          <w:szCs w:val="20"/>
        </w:rPr>
        <w:t xml:space="preserve"> Claim SHOULD NOT be provided.</w:t>
      </w:r>
    </w:p>
    <w:p w14:paraId="65DF333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general, it is up to the OP when it is appropriate to use Aggregated Claims and Distributed Claims. In some cases, information about when to use what Claim Types might be negotiated out of band between RPs and OPs.</w:t>
      </w:r>
    </w:p>
    <w:p w14:paraId="3EBC11C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33" w:anchor="rfc.section.4.6.2.1" w:history="1">
        <w:r w:rsidR="00967408" w:rsidRPr="00967408">
          <w:rPr>
            <w:rFonts w:ascii="Times" w:eastAsia="Times New Roman" w:hAnsi="Times" w:cs="Times New Roman"/>
            <w:b/>
            <w:bCs/>
            <w:color w:val="0000FF"/>
            <w:kern w:val="36"/>
            <w:sz w:val="48"/>
            <w:szCs w:val="48"/>
            <w:u w:val="single"/>
          </w:rPr>
          <w:t>4.6.2.1.</w:t>
        </w:r>
      </w:hyperlink>
      <w:r w:rsidR="00967408" w:rsidRPr="00967408">
        <w:rPr>
          <w:rFonts w:ascii="Times" w:eastAsia="Times New Roman" w:hAnsi="Times" w:cs="Times New Roman"/>
          <w:b/>
          <w:bCs/>
          <w:kern w:val="36"/>
          <w:sz w:val="48"/>
          <w:szCs w:val="48"/>
        </w:rPr>
        <w:t xml:space="preserve"> </w:t>
      </w:r>
      <w:hyperlink r:id="rId534" w:anchor="AggregatedExample" w:history="1">
        <w:r w:rsidR="00967408" w:rsidRPr="00967408">
          <w:rPr>
            <w:rFonts w:ascii="Times" w:eastAsia="Times New Roman" w:hAnsi="Times" w:cs="Times New Roman"/>
            <w:b/>
            <w:bCs/>
            <w:color w:val="0000FF"/>
            <w:kern w:val="36"/>
            <w:sz w:val="48"/>
            <w:szCs w:val="48"/>
            <w:u w:val="single"/>
          </w:rPr>
          <w:t>Example of Aggregated Claims</w:t>
        </w:r>
      </w:hyperlink>
    </w:p>
    <w:p w14:paraId="5003E35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this non-normative example, Claims from Claims Provider A are combined with other Claims held by the OpenID provider, with the Claims from Claims Provider A being returned as Aggregated Claims.</w:t>
      </w:r>
    </w:p>
    <w:p w14:paraId="4035D38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this example, these Claims about Jane Doe have been issued by Claims Provider A:</w:t>
      </w:r>
    </w:p>
    <w:p w14:paraId="6C00C81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"address": {      "street_address": "1234 Hollywood Blvd.",      "locality": "Los Angeles",      "region": "CA",      "postal_code": "90210",      "country": "US"},    "phone_number": "+1 (310) 123-4567"   } </w:t>
      </w:r>
    </w:p>
    <w:p w14:paraId="750929B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Claims Provider A signs the JSON Claims, representing them in a signed JWT: jwt_header.jwt_part2.jwt_part3. It is this JWT that is used by the OpenID Provider.</w:t>
      </w:r>
    </w:p>
    <w:p w14:paraId="7B91579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this example, this JWT containing Jane Doe's Aggregated Claims from Claims Provider A is combined with other Normal Claims, and returned as the following set of Claims:</w:t>
      </w:r>
    </w:p>
    <w:p w14:paraId="11D96804"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"name": "Jane Doe",    "given_name": "Jane",    "family_name": "Doe",    "birthdate": "0000-03-22",    "eye_color": "blue",    "email": "janedoe@example.com",    "_claim_names": {      "address": "src1",      "phone_number": "src1"    },    "_claim_sources": {      "src1": {"JWT": "jwt_header.jwt_part2.jwt_part3"}    }   } </w:t>
      </w:r>
    </w:p>
    <w:p w14:paraId="5C780B3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35" w:anchor="rfc.section.4.6.2.2" w:history="1">
        <w:r w:rsidR="00967408" w:rsidRPr="00967408">
          <w:rPr>
            <w:rFonts w:ascii="Times" w:eastAsia="Times New Roman" w:hAnsi="Times" w:cs="Times New Roman"/>
            <w:b/>
            <w:bCs/>
            <w:color w:val="0000FF"/>
            <w:kern w:val="36"/>
            <w:sz w:val="48"/>
            <w:szCs w:val="48"/>
            <w:u w:val="single"/>
          </w:rPr>
          <w:t>4.6.2.2.</w:t>
        </w:r>
      </w:hyperlink>
      <w:r w:rsidR="00967408" w:rsidRPr="00967408">
        <w:rPr>
          <w:rFonts w:ascii="Times" w:eastAsia="Times New Roman" w:hAnsi="Times" w:cs="Times New Roman"/>
          <w:b/>
          <w:bCs/>
          <w:kern w:val="36"/>
          <w:sz w:val="48"/>
          <w:szCs w:val="48"/>
        </w:rPr>
        <w:t xml:space="preserve"> </w:t>
      </w:r>
      <w:hyperlink r:id="rId536" w:anchor="DistributedExample" w:history="1">
        <w:r w:rsidR="00967408" w:rsidRPr="00967408">
          <w:rPr>
            <w:rFonts w:ascii="Times" w:eastAsia="Times New Roman" w:hAnsi="Times" w:cs="Times New Roman"/>
            <w:b/>
            <w:bCs/>
            <w:color w:val="0000FF"/>
            <w:kern w:val="36"/>
            <w:sz w:val="48"/>
            <w:szCs w:val="48"/>
            <w:u w:val="single"/>
          </w:rPr>
          <w:t>Example of Distributed Claims</w:t>
        </w:r>
      </w:hyperlink>
    </w:p>
    <w:p w14:paraId="045210F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this non-normative example, the OpenID Provider combines Normal Claims that it holds with references to Claims held by two different Claims Providers, B and C, incorporating references to some of the Claims held by B and C as Distributed Claims.</w:t>
      </w:r>
    </w:p>
    <w:p w14:paraId="5B60EBF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this example, these Claims about Jane Doe are held by Claims Provider B (Jane Doe's bank):</w:t>
      </w:r>
    </w:p>
    <w:p w14:paraId="3048D9E4"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"shipping_address": {      "street_address": "1234 Hollywood Blvd.",      "locality": "Los Angeles",      "region": "CA",      "postal_code": "90210",      "country": "US"},    "payment_info": "Some_Card 1234 5678 9012 3456",    "phone_number": "+1 (310) 123-4567"   } </w:t>
      </w:r>
    </w:p>
    <w:p w14:paraId="75DBC90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Also in this example, this Claim about Jane Doe is held by Claims Provider C (a credit agency):</w:t>
      </w:r>
    </w:p>
    <w:p w14:paraId="0BBC2382"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"credit_score": 650   } </w:t>
      </w:r>
    </w:p>
    <w:p w14:paraId="4BAADF6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OpenID Provider returns Jane Doe's Claims along with references to the Distributed Claims from Claims Provider B and Claims Provider C by sending the Access Tokens and URLs of locations from which the Distributed Claims can be retrieved:</w:t>
      </w:r>
    </w:p>
    <w:p w14:paraId="754986EC"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"name": "Jane Doe",    "given_name": "Jane",    "family_name": "Doe",    "email": "janedoe@example.com",    "birthdate": "0000-03-22",    "eye_color": "blue",    "_claim_names": {      "payment_info": "src1",      "shipping_address": "src1",      "credit_score": "src2"     },    "_claim_sources": {      "src1": {"endpoint":                 "https://bank.example.com/claim_source"},      "src2": {"endpoint":                 "https://creditagency.example.com/claims_here",               "access_token": "ksj3n283dke"}    }   } </w:t>
      </w:r>
    </w:p>
    <w:p w14:paraId="20CA0C6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37" w:anchor="rfc.section.5" w:history="1">
        <w:r w:rsidR="00967408" w:rsidRPr="00967408">
          <w:rPr>
            <w:rFonts w:ascii="Times" w:eastAsia="Times New Roman" w:hAnsi="Times" w:cs="Times New Roman"/>
            <w:b/>
            <w:bCs/>
            <w:color w:val="0000FF"/>
            <w:kern w:val="36"/>
            <w:sz w:val="48"/>
            <w:szCs w:val="48"/>
            <w:u w:val="single"/>
          </w:rPr>
          <w:t>5.</w:t>
        </w:r>
      </w:hyperlink>
      <w:r w:rsidR="00967408" w:rsidRPr="00967408">
        <w:rPr>
          <w:rFonts w:ascii="Times" w:eastAsia="Times New Roman" w:hAnsi="Times" w:cs="Times New Roman"/>
          <w:b/>
          <w:bCs/>
          <w:kern w:val="36"/>
          <w:sz w:val="48"/>
          <w:szCs w:val="48"/>
        </w:rPr>
        <w:t xml:space="preserve"> </w:t>
      </w:r>
      <w:hyperlink r:id="rId538" w:anchor="JWTRequests" w:history="1">
        <w:r w:rsidR="00967408" w:rsidRPr="00967408">
          <w:rPr>
            <w:rFonts w:ascii="Times" w:eastAsia="Times New Roman" w:hAnsi="Times" w:cs="Times New Roman"/>
            <w:b/>
            <w:bCs/>
            <w:color w:val="0000FF"/>
            <w:kern w:val="36"/>
            <w:sz w:val="48"/>
            <w:szCs w:val="48"/>
            <w:u w:val="single"/>
          </w:rPr>
          <w:t>Passing Request Parameters as JWTs</w:t>
        </w:r>
      </w:hyperlink>
    </w:p>
    <w:p w14:paraId="024A072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Authorization Request parameters to enable Authentication Requests to be signed and optionally encrypted: </w:t>
      </w:r>
    </w:p>
    <w:p w14:paraId="6D01778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w:t>
      </w:r>
    </w:p>
    <w:p w14:paraId="6C53426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parameter enables OpenID Connect requests to be passed in a single, self-contained parameter and to be signed and optionally encrypted. The parameter value is a Request Object value, as specified in </w:t>
      </w:r>
      <w:hyperlink r:id="rId539" w:anchor="RequestObject" w:history="1">
        <w:r w:rsidRPr="00967408">
          <w:rPr>
            <w:rFonts w:ascii="Times" w:eastAsia="Times New Roman" w:hAnsi="Times" w:cs="Times New Roman"/>
            <w:color w:val="0000FF"/>
            <w:sz w:val="20"/>
            <w:szCs w:val="20"/>
            <w:u w:val="single"/>
          </w:rPr>
          <w:t>Section 5.1</w:t>
        </w:r>
      </w:hyperlink>
      <w:r w:rsidRPr="00967408">
        <w:rPr>
          <w:rFonts w:ascii="Times" w:eastAsia="Times New Roman" w:hAnsi="Times" w:cs="Times New Roman"/>
          <w:sz w:val="20"/>
          <w:szCs w:val="20"/>
        </w:rPr>
        <w:t>. It represents the request as a JWT whose Claims are the request parameters.</w:t>
      </w:r>
    </w:p>
    <w:p w14:paraId="5127110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request_uri</w:t>
      </w:r>
    </w:p>
    <w:p w14:paraId="62C6235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parameter enables OpenID Connect requests to be passed by reference, rather than by value. The </w:t>
      </w:r>
      <w:r w:rsidRPr="00967408">
        <w:rPr>
          <w:rFonts w:ascii="Courier" w:hAnsi="Courier" w:cs="Courier"/>
          <w:sz w:val="20"/>
          <w:szCs w:val="20"/>
        </w:rPr>
        <w:t>request_uri</w:t>
      </w:r>
      <w:r w:rsidRPr="00967408">
        <w:rPr>
          <w:rFonts w:ascii="Times" w:eastAsia="Times New Roman" w:hAnsi="Times" w:cs="Times New Roman"/>
          <w:sz w:val="20"/>
          <w:szCs w:val="20"/>
        </w:rPr>
        <w:t xml:space="preserve"> value is a URL using the </w:t>
      </w:r>
      <w:r w:rsidRPr="00967408">
        <w:rPr>
          <w:rFonts w:ascii="Courier" w:hAnsi="Courier" w:cs="Courier"/>
          <w:sz w:val="20"/>
          <w:szCs w:val="20"/>
        </w:rPr>
        <w:t>https</w:t>
      </w:r>
      <w:r w:rsidRPr="00967408">
        <w:rPr>
          <w:rFonts w:ascii="Times" w:eastAsia="Times New Roman" w:hAnsi="Times" w:cs="Times New Roman"/>
          <w:sz w:val="20"/>
          <w:szCs w:val="20"/>
        </w:rPr>
        <w:t xml:space="preserve"> scheme referencing a resource containing a Request Object value, which is a JWT containing the request parameters.</w:t>
      </w:r>
    </w:p>
    <w:p w14:paraId="6647D2D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Requests using these parameters are represented as JWTs, which are respectively passed by value or by reference. The ability to pass requests by reference is particularly useful for large requests. If one of these parameters is used, the other MUST NOT be used in the same request.</w:t>
      </w:r>
    </w:p>
    <w:p w14:paraId="6C6F9DE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40" w:anchor="rfc.section.5.1" w:history="1">
        <w:r w:rsidR="00967408" w:rsidRPr="00967408">
          <w:rPr>
            <w:rFonts w:ascii="Times" w:eastAsia="Times New Roman" w:hAnsi="Times" w:cs="Times New Roman"/>
            <w:b/>
            <w:bCs/>
            <w:color w:val="0000FF"/>
            <w:kern w:val="36"/>
            <w:sz w:val="48"/>
            <w:szCs w:val="48"/>
            <w:u w:val="single"/>
          </w:rPr>
          <w:t>5.1.</w:t>
        </w:r>
      </w:hyperlink>
      <w:r w:rsidR="00967408" w:rsidRPr="00967408">
        <w:rPr>
          <w:rFonts w:ascii="Times" w:eastAsia="Times New Roman" w:hAnsi="Times" w:cs="Times New Roman"/>
          <w:b/>
          <w:bCs/>
          <w:kern w:val="36"/>
          <w:sz w:val="48"/>
          <w:szCs w:val="48"/>
        </w:rPr>
        <w:t xml:space="preserve"> </w:t>
      </w:r>
      <w:hyperlink r:id="rId541" w:anchor="RequestObject" w:history="1">
        <w:r w:rsidR="00967408" w:rsidRPr="00967408">
          <w:rPr>
            <w:rFonts w:ascii="Times" w:eastAsia="Times New Roman" w:hAnsi="Times" w:cs="Times New Roman"/>
            <w:b/>
            <w:bCs/>
            <w:color w:val="0000FF"/>
            <w:kern w:val="36"/>
            <w:sz w:val="48"/>
            <w:szCs w:val="48"/>
            <w:u w:val="single"/>
          </w:rPr>
          <w:t>Passing a Request Object by Value</w:t>
        </w:r>
      </w:hyperlink>
    </w:p>
    <w:p w14:paraId="110A6C8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The </w:t>
      </w:r>
      <w:r w:rsidRPr="00967408">
        <w:rPr>
          <w:rFonts w:ascii="Courier" w:hAnsi="Courier" w:cs="Courier"/>
          <w:sz w:val="20"/>
          <w:szCs w:val="20"/>
        </w:rPr>
        <w:t>request</w:t>
      </w:r>
      <w:r w:rsidRPr="00967408">
        <w:rPr>
          <w:rFonts w:ascii="Times" w:hAnsi="Times" w:cs="Times New Roman"/>
          <w:sz w:val="20"/>
          <w:szCs w:val="20"/>
        </w:rPr>
        <w:t xml:space="preserve"> Authorization Request parameter enables OpenID Connect requests to be passed in a single, self-contained parameter and to be signed and optionally encrypted. It represents the request as a JWT whose Claims are the request parameters specified in </w:t>
      </w:r>
      <w:hyperlink r:id="rId542" w:anchor="AuthorizationEndpoint" w:history="1">
        <w:r w:rsidRPr="00967408">
          <w:rPr>
            <w:rFonts w:ascii="Times" w:hAnsi="Times" w:cs="Times New Roman"/>
            <w:color w:val="0000FF"/>
            <w:sz w:val="20"/>
            <w:szCs w:val="20"/>
            <w:u w:val="single"/>
          </w:rPr>
          <w:t>Section 2.1.2</w:t>
        </w:r>
      </w:hyperlink>
      <w:r w:rsidRPr="00967408">
        <w:rPr>
          <w:rFonts w:ascii="Times" w:hAnsi="Times" w:cs="Times New Roman"/>
          <w:sz w:val="20"/>
          <w:szCs w:val="20"/>
        </w:rPr>
        <w:t>. This JWT is called a Request Object.</w:t>
      </w:r>
    </w:p>
    <w:p w14:paraId="57F36D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Support for the </w:t>
      </w:r>
      <w:r w:rsidRPr="00967408">
        <w:rPr>
          <w:rFonts w:ascii="Courier" w:hAnsi="Courier" w:cs="Courier"/>
          <w:sz w:val="20"/>
          <w:szCs w:val="20"/>
        </w:rPr>
        <w:t>request</w:t>
      </w:r>
      <w:r w:rsidRPr="00967408">
        <w:rPr>
          <w:rFonts w:ascii="Times" w:hAnsi="Times" w:cs="Times New Roman"/>
          <w:sz w:val="20"/>
          <w:szCs w:val="20"/>
        </w:rPr>
        <w:t xml:space="preserve"> parameter is OPTIONAL. The </w:t>
      </w:r>
      <w:r w:rsidRPr="00967408">
        <w:rPr>
          <w:rFonts w:ascii="Courier" w:hAnsi="Courier" w:cs="Courier"/>
          <w:sz w:val="20"/>
          <w:szCs w:val="20"/>
        </w:rPr>
        <w:t>request_parameter_supported</w:t>
      </w:r>
      <w:r w:rsidRPr="00967408">
        <w:rPr>
          <w:rFonts w:ascii="Times" w:hAnsi="Times" w:cs="Times New Roman"/>
          <w:sz w:val="20"/>
          <w:szCs w:val="20"/>
        </w:rPr>
        <w:t xml:space="preserve"> Discovery result indicates whether the OP supports this parameter. Should an OP not support this parameter and an RP uses it, the OP MUST return the </w:t>
      </w:r>
      <w:r w:rsidRPr="00967408">
        <w:rPr>
          <w:rFonts w:ascii="Courier" w:hAnsi="Courier" w:cs="Courier"/>
          <w:sz w:val="20"/>
          <w:szCs w:val="20"/>
        </w:rPr>
        <w:t>request_not_supported</w:t>
      </w:r>
      <w:r w:rsidRPr="00967408">
        <w:rPr>
          <w:rFonts w:ascii="Times" w:hAnsi="Times" w:cs="Times New Roman"/>
          <w:sz w:val="20"/>
          <w:szCs w:val="20"/>
        </w:rPr>
        <w:t xml:space="preserve"> error.</w:t>
      </w:r>
    </w:p>
    <w:p w14:paraId="30B554D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the </w:t>
      </w:r>
      <w:r w:rsidRPr="00967408">
        <w:rPr>
          <w:rFonts w:ascii="Courier" w:hAnsi="Courier" w:cs="Courier"/>
          <w:sz w:val="20"/>
          <w:szCs w:val="20"/>
        </w:rPr>
        <w:t>request</w:t>
      </w:r>
      <w:r w:rsidRPr="00967408">
        <w:rPr>
          <w:rFonts w:ascii="Times" w:hAnsi="Times" w:cs="Times New Roman"/>
          <w:sz w:val="20"/>
          <w:szCs w:val="20"/>
        </w:rPr>
        <w:t xml:space="preserve"> parameter is used, the OpenID Connect request parameter values contained in the JWT supersede those passed using the OAuth 2.0 request syntax. However, </w:t>
      </w:r>
      <w:commentRangeStart w:id="216"/>
      <w:commentRangeStart w:id="217"/>
      <w:r w:rsidRPr="00967408">
        <w:rPr>
          <w:rFonts w:ascii="Times" w:hAnsi="Times" w:cs="Times New Roman"/>
          <w:sz w:val="20"/>
          <w:szCs w:val="20"/>
        </w:rPr>
        <w:t xml:space="preserve">some </w:t>
      </w:r>
      <w:commentRangeEnd w:id="216"/>
      <w:r w:rsidR="00A4071A">
        <w:rPr>
          <w:rStyle w:val="CommentReference"/>
        </w:rPr>
        <w:commentReference w:id="216"/>
      </w:r>
      <w:r w:rsidRPr="00967408">
        <w:rPr>
          <w:rFonts w:ascii="Times" w:hAnsi="Times" w:cs="Times New Roman"/>
          <w:sz w:val="20"/>
          <w:szCs w:val="20"/>
        </w:rPr>
        <w:t>parameters MAY</w:t>
      </w:r>
      <w:commentRangeEnd w:id="217"/>
      <w:r w:rsidR="00E022EA">
        <w:rPr>
          <w:rStyle w:val="CommentReference"/>
        </w:rPr>
        <w:commentReference w:id="217"/>
      </w:r>
      <w:r w:rsidRPr="00967408">
        <w:rPr>
          <w:rFonts w:ascii="Times" w:hAnsi="Times" w:cs="Times New Roman"/>
          <w:sz w:val="20"/>
          <w:szCs w:val="20"/>
        </w:rPr>
        <w:t xml:space="preserve">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sidRPr="00967408">
        <w:rPr>
          <w:rFonts w:ascii="Courier" w:hAnsi="Courier" w:cs="Courier"/>
          <w:sz w:val="20"/>
          <w:szCs w:val="20"/>
        </w:rPr>
        <w:t>state</w:t>
      </w:r>
      <w:r w:rsidRPr="00967408">
        <w:rPr>
          <w:rFonts w:ascii="Times" w:hAnsi="Times" w:cs="Times New Roman"/>
          <w:sz w:val="20"/>
          <w:szCs w:val="20"/>
        </w:rPr>
        <w:t xml:space="preserve"> and </w:t>
      </w:r>
      <w:r w:rsidRPr="00967408">
        <w:rPr>
          <w:rFonts w:ascii="Courier" w:hAnsi="Courier" w:cs="Courier"/>
          <w:sz w:val="20"/>
          <w:szCs w:val="20"/>
        </w:rPr>
        <w:t>nonce</w:t>
      </w:r>
      <w:r w:rsidRPr="00967408">
        <w:rPr>
          <w:rFonts w:ascii="Times" w:hAnsi="Times" w:cs="Times New Roman"/>
          <w:sz w:val="20"/>
          <w:szCs w:val="20"/>
        </w:rPr>
        <w:t>, are passed as OAuth 2.0 parameters.</w:t>
      </w:r>
    </w:p>
    <w:p w14:paraId="3785114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Even if a </w:t>
      </w:r>
      <w:r w:rsidRPr="00967408">
        <w:rPr>
          <w:rFonts w:ascii="Courier" w:hAnsi="Courier" w:cs="Courier"/>
          <w:sz w:val="20"/>
          <w:szCs w:val="20"/>
        </w:rPr>
        <w:t>scope</w:t>
      </w:r>
      <w:r w:rsidRPr="00967408">
        <w:rPr>
          <w:rFonts w:ascii="Times" w:hAnsi="Times" w:cs="Times New Roman"/>
          <w:sz w:val="20"/>
          <w:szCs w:val="20"/>
        </w:rPr>
        <w:t xml:space="preserve"> parameter is present in the Request Object value, a </w:t>
      </w:r>
      <w:r w:rsidRPr="00967408">
        <w:rPr>
          <w:rFonts w:ascii="Courier" w:hAnsi="Courier" w:cs="Courier"/>
          <w:sz w:val="20"/>
          <w:szCs w:val="20"/>
        </w:rPr>
        <w:t>scope</w:t>
      </w:r>
      <w:r w:rsidRPr="00967408">
        <w:rPr>
          <w:rFonts w:ascii="Times" w:hAnsi="Times" w:cs="Times New Roman"/>
          <w:sz w:val="20"/>
          <w:szCs w:val="20"/>
        </w:rPr>
        <w:t xml:space="preserve"> parameter MUST always be passed using the OAuth 2.0 request syntax containing the </w:t>
      </w:r>
      <w:r w:rsidRPr="00967408">
        <w:rPr>
          <w:rFonts w:ascii="Courier" w:hAnsi="Courier" w:cs="Courier"/>
          <w:sz w:val="20"/>
          <w:szCs w:val="20"/>
        </w:rPr>
        <w:t>openid</w:t>
      </w:r>
      <w:r w:rsidRPr="00967408">
        <w:rPr>
          <w:rFonts w:ascii="Times" w:hAnsi="Times" w:cs="Times New Roman"/>
          <w:sz w:val="20"/>
          <w:szCs w:val="20"/>
        </w:rPr>
        <w:t xml:space="preserve"> scope value to indicate to the underlying OAuth 2.0 logic that this is an OpenID Connect request.</w:t>
      </w:r>
    </w:p>
    <w:p w14:paraId="06F4A1B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Request Object MAY be signed or unsigned (plaintext). When it is plaintext, this is indicated by use of the </w:t>
      </w:r>
      <w:r w:rsidRPr="00967408">
        <w:rPr>
          <w:rFonts w:ascii="Courier" w:hAnsi="Courier" w:cs="Courier"/>
          <w:sz w:val="20"/>
          <w:szCs w:val="20"/>
        </w:rPr>
        <w:t>none</w:t>
      </w:r>
      <w:r w:rsidRPr="00967408">
        <w:rPr>
          <w:rFonts w:ascii="Times" w:hAnsi="Times" w:cs="Times New Roman"/>
          <w:sz w:val="20"/>
          <w:szCs w:val="20"/>
        </w:rPr>
        <w:t xml:space="preserve"> algorithm </w:t>
      </w:r>
      <w:hyperlink r:id="rId543" w:anchor="JWA" w:history="1">
        <w:r w:rsidRPr="00967408">
          <w:rPr>
            <w:rFonts w:ascii="Times" w:hAnsi="Times" w:cs="Times New Roman"/>
            <w:color w:val="0000FF"/>
            <w:sz w:val="20"/>
            <w:szCs w:val="20"/>
            <w:u w:val="single"/>
          </w:rPr>
          <w:t>[JWA]</w:t>
        </w:r>
      </w:hyperlink>
      <w:r w:rsidRPr="00967408">
        <w:rPr>
          <w:rFonts w:ascii="Times" w:hAnsi="Times" w:cs="Times New Roman"/>
          <w:sz w:val="20"/>
          <w:szCs w:val="20"/>
        </w:rPr>
        <w:t xml:space="preserve"> in the JWS header. If signed, the Request Object SHOULD contain the Claims </w:t>
      </w:r>
      <w:commentRangeStart w:id="218"/>
      <w:r w:rsidRPr="00967408">
        <w:rPr>
          <w:rFonts w:ascii="Courier" w:hAnsi="Courier" w:cs="Courier"/>
          <w:sz w:val="20"/>
          <w:szCs w:val="20"/>
        </w:rPr>
        <w:t>iss</w:t>
      </w:r>
      <w:r w:rsidRPr="00967408">
        <w:rPr>
          <w:rFonts w:ascii="Times" w:hAnsi="Times" w:cs="Times New Roman"/>
          <w:sz w:val="20"/>
          <w:szCs w:val="20"/>
        </w:rPr>
        <w:t xml:space="preserve"> (issuer) and </w:t>
      </w:r>
      <w:r w:rsidRPr="00967408">
        <w:rPr>
          <w:rFonts w:ascii="Courier" w:hAnsi="Courier" w:cs="Courier"/>
          <w:sz w:val="20"/>
          <w:szCs w:val="20"/>
        </w:rPr>
        <w:t>aud</w:t>
      </w:r>
      <w:r w:rsidRPr="00967408">
        <w:rPr>
          <w:rFonts w:ascii="Times" w:hAnsi="Times" w:cs="Times New Roman"/>
          <w:sz w:val="20"/>
          <w:szCs w:val="20"/>
        </w:rPr>
        <w:t xml:space="preserve"> (audience) as members, with their semantics being as defined in the </w:t>
      </w:r>
      <w:hyperlink r:id="rId544" w:anchor="JWT" w:history="1">
        <w:r w:rsidRPr="00967408">
          <w:rPr>
            <w:rFonts w:ascii="Times" w:hAnsi="Times" w:cs="Times New Roman"/>
            <w:color w:val="0000FF"/>
            <w:sz w:val="20"/>
            <w:szCs w:val="20"/>
            <w:u w:val="single"/>
          </w:rPr>
          <w:t>JWT</w:t>
        </w:r>
      </w:hyperlink>
      <w:r w:rsidRPr="00967408">
        <w:rPr>
          <w:rFonts w:ascii="Times" w:hAnsi="Times" w:cs="Times New Roman"/>
          <w:sz w:val="20"/>
          <w:szCs w:val="20"/>
        </w:rPr>
        <w:t xml:space="preserve"> </w:t>
      </w:r>
      <w:r w:rsidRPr="00967408">
        <w:rPr>
          <w:rFonts w:ascii="Times" w:hAnsi="Times" w:cs="Times New Roman"/>
          <w:i/>
          <w:iCs/>
          <w:sz w:val="20"/>
          <w:szCs w:val="20"/>
        </w:rPr>
        <w:t>[JWT]</w:t>
      </w:r>
      <w:r w:rsidRPr="00967408">
        <w:rPr>
          <w:rFonts w:ascii="Times" w:hAnsi="Times" w:cs="Times New Roman"/>
          <w:sz w:val="20"/>
          <w:szCs w:val="20"/>
        </w:rPr>
        <w:t xml:space="preserve"> </w:t>
      </w:r>
      <w:commentRangeEnd w:id="218"/>
      <w:r w:rsidR="00864122">
        <w:rPr>
          <w:rStyle w:val="CommentReference"/>
        </w:rPr>
        <w:commentReference w:id="218"/>
      </w:r>
      <w:r w:rsidRPr="00967408">
        <w:rPr>
          <w:rFonts w:ascii="Times" w:hAnsi="Times" w:cs="Times New Roman"/>
          <w:sz w:val="20"/>
          <w:szCs w:val="20"/>
        </w:rPr>
        <w:t>specification.</w:t>
      </w:r>
    </w:p>
    <w:p w14:paraId="71ECC9E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Request Object MAY also be encrypted using </w:t>
      </w:r>
      <w:hyperlink r:id="rId545" w:anchor="JWE" w:history="1">
        <w:r w:rsidRPr="00967408">
          <w:rPr>
            <w:rFonts w:ascii="Times" w:hAnsi="Times" w:cs="Times New Roman"/>
            <w:color w:val="0000FF"/>
            <w:sz w:val="20"/>
            <w:szCs w:val="20"/>
            <w:u w:val="single"/>
          </w:rPr>
          <w:t>JWE</w:t>
        </w:r>
      </w:hyperlink>
      <w:r w:rsidRPr="00967408">
        <w:rPr>
          <w:rFonts w:ascii="Times" w:hAnsi="Times" w:cs="Times New Roman"/>
          <w:sz w:val="20"/>
          <w:szCs w:val="20"/>
        </w:rPr>
        <w:t xml:space="preserve"> </w:t>
      </w:r>
      <w:r w:rsidRPr="00967408">
        <w:rPr>
          <w:rFonts w:ascii="Times" w:hAnsi="Times" w:cs="Times New Roman"/>
          <w:i/>
          <w:iCs/>
          <w:sz w:val="20"/>
          <w:szCs w:val="20"/>
        </w:rPr>
        <w:t>[JWE]</w:t>
      </w:r>
      <w:r w:rsidRPr="00967408">
        <w:rPr>
          <w:rFonts w:ascii="Times" w:hAnsi="Times" w:cs="Times New Roman"/>
          <w:sz w:val="20"/>
          <w:szCs w:val="20"/>
        </w:rPr>
        <w:t xml:space="preserve">, with nested signing and encryption performed as described in the JWT </w:t>
      </w:r>
      <w:hyperlink r:id="rId546" w:anchor="JWT" w:history="1">
        <w:r w:rsidRPr="00967408">
          <w:rPr>
            <w:rFonts w:ascii="Times" w:hAnsi="Times" w:cs="Times New Roman"/>
            <w:color w:val="0000FF"/>
            <w:sz w:val="20"/>
            <w:szCs w:val="20"/>
            <w:u w:val="single"/>
          </w:rPr>
          <w:t>[JWT]</w:t>
        </w:r>
      </w:hyperlink>
      <w:r w:rsidRPr="00967408">
        <w:rPr>
          <w:rFonts w:ascii="Times" w:hAnsi="Times" w:cs="Times New Roman"/>
          <w:sz w:val="20"/>
          <w:szCs w:val="20"/>
        </w:rPr>
        <w:t xml:space="preserve"> specification.</w:t>
      </w:r>
    </w:p>
    <w:p w14:paraId="240AE71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Courier" w:hAnsi="Courier" w:cs="Courier"/>
          <w:sz w:val="20"/>
          <w:szCs w:val="20"/>
        </w:rPr>
        <w:t>request</w:t>
      </w:r>
      <w:r w:rsidRPr="00967408">
        <w:rPr>
          <w:rFonts w:ascii="Times" w:hAnsi="Times" w:cs="Times New Roman"/>
          <w:sz w:val="20"/>
          <w:szCs w:val="20"/>
        </w:rPr>
        <w:t xml:space="preserve"> and </w:t>
      </w:r>
      <w:r w:rsidRPr="00967408">
        <w:rPr>
          <w:rFonts w:ascii="Courier" w:hAnsi="Courier" w:cs="Courier"/>
          <w:sz w:val="20"/>
          <w:szCs w:val="20"/>
        </w:rPr>
        <w:t>request_uri</w:t>
      </w:r>
      <w:r w:rsidRPr="00967408">
        <w:rPr>
          <w:rFonts w:ascii="Times" w:hAnsi="Times" w:cs="Times New Roman"/>
          <w:sz w:val="20"/>
          <w:szCs w:val="20"/>
        </w:rPr>
        <w:t xml:space="preserve"> parameters MUST NOT be included in Request Objects.</w:t>
      </w:r>
    </w:p>
    <w:p w14:paraId="514FD8C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the Claims in a Request Object before base64url encoding and signing:</w:t>
      </w:r>
    </w:p>
    <w:p w14:paraId="7F3C6DC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"response_type": "code id_token",    "client_id": "s6BhdRkqt3",    "redirect_uri": "https://client.example.org/cb",    "scope": "openid",    "state": "af0ifjsldkj",    "nonce": "n-0S6_WzA2Mj",    "max_age": 86400,    "claims":      {      "userinfo":        {        "given_name": {"essential": true},        "nickname": null,        "email": {"essential": true},        "email_verified": {"essential": true},        "picture": null       },      "id_token":        {        "gender": null,        "birthdate": {"essential": true},        "acr": {"values": ["urn:mace:incommon:iap:silver"]}       }     }   } </w:t>
      </w:r>
    </w:p>
    <w:p w14:paraId="4C4C9EE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Signing it with the </w:t>
      </w:r>
      <w:r w:rsidRPr="00967408">
        <w:rPr>
          <w:rFonts w:ascii="Courier" w:hAnsi="Courier" w:cs="Courier"/>
          <w:sz w:val="20"/>
          <w:szCs w:val="20"/>
        </w:rPr>
        <w:t>RS256</w:t>
      </w:r>
      <w:r w:rsidRPr="00967408">
        <w:rPr>
          <w:rFonts w:ascii="Times" w:hAnsi="Times" w:cs="Times New Roman"/>
          <w:sz w:val="20"/>
          <w:szCs w:val="20"/>
        </w:rPr>
        <w:t xml:space="preserve"> algorithm results in this Request Object value (with line wraps within values for display purposes only):</w:t>
      </w:r>
    </w:p>
    <w:p w14:paraId="3278A02B"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eyJhbGciOiJSUzI1NiJ9.ew0KICJyZXNwb25zZV90eXBlIjogImNvZGUgaWRfdG9rZW   4iLA0KICJjbGllbnRfaWQiOiAiczZCaGRSa3F0MyIsDQogInJlZGlyZWN0X3VyaSI6I   CJodHRwczovL2NsaWVudC5leGFtcGxlLm9yZy9jYiIsDQogInNjb3BlIjogIm9wZW5p   ZCIsDQogInN0YXRlIjogImFmMGlmanNsZGtqIiwNCiAibm9uY2UiOiAibi0wUzZfV3p   BMk1qIiwNCiAibWF4X2FnZSI6IDg2NDAwLA0KICJjbGFpbXMiOiANCiAgew0KICAgIn   VzZXJpbmZvIjogDQogICAgew0KICAgICAiZ2l2ZW5fbmFtZSI6IHsiZXNzZW50aWFsI   jogdHJ1ZX0sDQogICAgICJuaWNrbmFtZSI6IG51bGwsDQogICAgICJlbWFpbCI6IHsi   ZXNzZW50aWFsIjogdHJ1ZX0sDQogICAgICJlbWFpbF92ZXJpZmllZCI6IHsiZXNzZW5   0aWFsIjogdHJ1ZX0sDQogICAgICJwaWN0dXJlIjogbnVsbA0KICAgIH0sDQogICAiaW   RfdG9rZW4iOiANCiAgICB7DQogICAgICJnZW5kZXIiOiBudWxsLA0KICAgICAiYmlyd   GhkYXRlIjogeyJlc3NlbnRpYWwiOiB0cnVlfSwNCiAgICAgImFjciI6IHsidmFsdWVz   </w:t>
      </w:r>
      <w:r w:rsidRPr="00967408">
        <w:rPr>
          <w:rFonts w:ascii="Courier" w:hAnsi="Courier" w:cs="Courier"/>
          <w:sz w:val="20"/>
          <w:szCs w:val="20"/>
        </w:rPr>
        <w:lastRenderedPageBreak/>
        <w:t xml:space="preserve">IjogWyIyIl19DQogICAgfQ0KICB9DQp9.bOD4rUiQfzh4QPIs_f_R2GVBhNHcc1p2cQ   TgixB1tsYRs52xW4TO74USgb-nii3RPsLdfoPlsEbJLmtbxG8-TQBHqGAyZxMDPWy3p   hjeRt9ApDRnLQrjYuvsCj6byu9TVaKX9r1KDFGT-HLqUNlUTpYtCyM2B2rLkWM08ufB   q9JBCEzzaLRzjevYEPMaoLAOjb8LPuYOYTBqshRMUxy4Z380-FJ2Lc7VSfSu6HcB2nL   SjiKrrfI35xkRJsaSSmjasMYeDZarYCl7r4o17rFclk5KacYMYgAs-JYFkwab6Dd56Z   rAzakHt9cExMpg04lQIux56C-Qk6dAsB6W6W91AQ     </w:t>
      </w:r>
    </w:p>
    <w:p w14:paraId="58A5577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the RSA public key in JWK format that can be used to validate the Request Object signature in this and subsequent Request Object examples (with line wraps within values for display purposes only):</w:t>
      </w:r>
    </w:p>
    <w:p w14:paraId="5A18E211"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"kty":"RSA",    "n":"y9Lqv4fCp6Ei-u2-ZCKq83YvbFEk6JMs_pSj76eMkddWRuWX2aBKGHAtKlE5P         7_vn__PCKZWePt3vGkB6ePgzAFu08NmKemwE5bQI0e6kIChtt_6KzT5OaaXDF         I6qCLJmk51Cc4VYFaxgqevMncYrzaW_50mZ1yGSFIQzLYP8bijAHGVjdEFgZa         ZEN9lsn_GdWLaJpHrB3ROlS50E45wxrlg9xMncVb8qDPuXZarvghLL0HzOuYR         adBJVoWZowDNTpKpk2RklZ7QaBO7XDv3uR7s_sf2g-bAjSYxYUGsqkNA9b3xV         W53am_UZZ3tZbFTIh557JICWKHlWj5uzeJXaw",    "e":"AQAB"   } </w:t>
      </w:r>
    </w:p>
    <w:p w14:paraId="07A599B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47" w:anchor="rfc.section.5.1.1" w:history="1">
        <w:r w:rsidR="00967408" w:rsidRPr="00967408">
          <w:rPr>
            <w:rFonts w:ascii="Times" w:eastAsia="Times New Roman" w:hAnsi="Times" w:cs="Times New Roman"/>
            <w:b/>
            <w:bCs/>
            <w:color w:val="0000FF"/>
            <w:kern w:val="36"/>
            <w:sz w:val="48"/>
            <w:szCs w:val="48"/>
            <w:u w:val="single"/>
          </w:rPr>
          <w:t>5.1.1.</w:t>
        </w:r>
      </w:hyperlink>
      <w:r w:rsidR="00967408" w:rsidRPr="00967408">
        <w:rPr>
          <w:rFonts w:ascii="Times" w:eastAsia="Times New Roman" w:hAnsi="Times" w:cs="Times New Roman"/>
          <w:b/>
          <w:bCs/>
          <w:kern w:val="36"/>
          <w:sz w:val="48"/>
          <w:szCs w:val="48"/>
        </w:rPr>
        <w:t xml:space="preserve"> </w:t>
      </w:r>
      <w:hyperlink r:id="rId548" w:anchor="RequestParameter" w:history="1">
        <w:r w:rsidR="00967408" w:rsidRPr="00967408">
          <w:rPr>
            <w:rFonts w:ascii="Times" w:eastAsia="Times New Roman" w:hAnsi="Times" w:cs="Times New Roman"/>
            <w:b/>
            <w:bCs/>
            <w:color w:val="0000FF"/>
            <w:kern w:val="36"/>
            <w:sz w:val="48"/>
            <w:szCs w:val="48"/>
            <w:u w:val="single"/>
          </w:rPr>
          <w:t>Request using the "request" Request Parameter</w:t>
        </w:r>
      </w:hyperlink>
    </w:p>
    <w:p w14:paraId="7706DEC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Client sends the Authorization Request to the Authorization Endpoint.</w:t>
      </w:r>
    </w:p>
    <w:p w14:paraId="5D9CE48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following is a non-normative example of an Authorization Request using the </w:t>
      </w:r>
      <w:r w:rsidRPr="00967408">
        <w:rPr>
          <w:rFonts w:ascii="Courier" w:hAnsi="Courier" w:cs="Courier"/>
          <w:sz w:val="20"/>
          <w:szCs w:val="20"/>
        </w:rPr>
        <w:t>request</w:t>
      </w:r>
      <w:r w:rsidRPr="00967408">
        <w:rPr>
          <w:rFonts w:ascii="Times" w:hAnsi="Times" w:cs="Times New Roman"/>
          <w:sz w:val="20"/>
          <w:szCs w:val="20"/>
        </w:rPr>
        <w:t xml:space="preserve"> parameter (with line wraps within values for display purposes only):</w:t>
      </w:r>
    </w:p>
    <w:p w14:paraId="66F7513A"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https://server.example.com/authorize?     response_type=code%20id_token     &amp;client_id=s6BhdRkqt3     &amp;redirect_uri=https%3A%2F%2Fclient.example.org%2Fcb     &amp;scope=openid     &amp;state=af0ifjsldkj     &amp;nonce=n-0S6_WzA2Mj     &amp;request=eyJhbGciOiJSUzI1NiJ9.ew0KICJyZXNwb25zZV90eXBlIjogImNvZG     UgaWRfdG9rZW4iLA0KICJjbGllbnRfaWQiOiAiczZCaGRSa3F0MyIsDQogInJlZG     lyZWN0X3VyaSI6ICJodHRwczovL2NsaWVudC5leGFtcGxlLm9yZy9jYiIsDQogIn     Njb3BlIjogIm9wZW5pZCIsDQogInN0YXRlIjogImFmMGlmanNsZGtqIiwNCiAibm     9uY2UiOiAibi0wUzZfV3pBMk1qIiwNCiAibWF4X2FnZSI6IDg2NDAwLA0KICJjbG     FpbXMiOiANCiAgew0KICAgInVzZXJpbmZvIjogDQogICAgew0KICAgICAiZ2l2ZW     5fbmFtZSI6IHsiZXNzZW50aWFsIjogdHJ1ZX0sDQogICAgICJuaWNrbmFtZSI6IG     51bGwsDQogICAgICJlbWFpbCI6IHsiZXNzZW50aWFsIjogdHJ1ZX0sDQogICAgIC     JlbWFpbF92ZXJpZmllZCI6IHsiZXNzZW50aWFsIjogdHJ1ZX0sDQogICAgICJwaW     N0dXJlIjogbnVsbA0KICAgIH0sDQogICAiaWRfdG9rZW4iOiANCiAgICB7DQogIC     AgICJnZW5kZXIiOiBudWxsLA0KICAgICAiYmlydGhkYXRlIjogeyJlc3NlbnRpYW     wiOiB0cnVlfSwNCiAgICAgImFjciI6IHsidmFsdWVzIjogWyIyIl19DQogICAgfQ     0KICB9DQp9.bOD4rUiQfzh4QPIs_f_R2GVBhNHcc1p2cQTgixB1tsYRs52xW4TO7     4USgb-nii3RPsLdfoPlsEbJLmtbxG8-TQBHqGAyZxMDPWy3phjeRt9ApDRnLQrjY     uvsCj6byu9TVaKX9r1KDFGT-HLqUNlUTpYtCyM2B2rLkWM08ufBq9JBCEzzaLRzj     evYEPMaoLAOjb8LPuYOYTBqshRMUxy4Z380-FJ2Lc7VSfSu6HcB2nLSjiKrrfI35     xkRJsaSSmjasMYeDZarYCl7r4o17rFclk5KacYMYgAs-JYFkwab6Dd56ZrAzakHt     9cExMpg04lQIux56C-Qk6dAsB6W6W91AQ </w:t>
      </w:r>
    </w:p>
    <w:p w14:paraId="38F3FD8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49" w:anchor="rfc.section.5.2" w:history="1">
        <w:r w:rsidR="00967408" w:rsidRPr="00967408">
          <w:rPr>
            <w:rFonts w:ascii="Times" w:eastAsia="Times New Roman" w:hAnsi="Times" w:cs="Times New Roman"/>
            <w:b/>
            <w:bCs/>
            <w:color w:val="0000FF"/>
            <w:kern w:val="36"/>
            <w:sz w:val="48"/>
            <w:szCs w:val="48"/>
            <w:u w:val="single"/>
          </w:rPr>
          <w:t>5.2.</w:t>
        </w:r>
      </w:hyperlink>
      <w:r w:rsidR="00967408" w:rsidRPr="00967408">
        <w:rPr>
          <w:rFonts w:ascii="Times" w:eastAsia="Times New Roman" w:hAnsi="Times" w:cs="Times New Roman"/>
          <w:b/>
          <w:bCs/>
          <w:kern w:val="36"/>
          <w:sz w:val="48"/>
          <w:szCs w:val="48"/>
        </w:rPr>
        <w:t xml:space="preserve"> </w:t>
      </w:r>
      <w:hyperlink r:id="rId550" w:anchor="RequestUriParameter" w:history="1">
        <w:r w:rsidR="00967408" w:rsidRPr="00967408">
          <w:rPr>
            <w:rFonts w:ascii="Times" w:eastAsia="Times New Roman" w:hAnsi="Times" w:cs="Times New Roman"/>
            <w:b/>
            <w:bCs/>
            <w:color w:val="0000FF"/>
            <w:kern w:val="36"/>
            <w:sz w:val="48"/>
            <w:szCs w:val="48"/>
            <w:u w:val="single"/>
          </w:rPr>
          <w:t>Passing a Request Object by Reference</w:t>
        </w:r>
      </w:hyperlink>
    </w:p>
    <w:p w14:paraId="03520D9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The </w:t>
      </w:r>
      <w:r w:rsidRPr="00967408">
        <w:rPr>
          <w:rFonts w:ascii="Courier" w:hAnsi="Courier" w:cs="Courier"/>
          <w:sz w:val="20"/>
          <w:szCs w:val="20"/>
        </w:rPr>
        <w:t>request_uri</w:t>
      </w:r>
      <w:r w:rsidRPr="00967408">
        <w:rPr>
          <w:rFonts w:ascii="Times" w:hAnsi="Times" w:cs="Times New Roman"/>
          <w:sz w:val="20"/>
          <w:szCs w:val="20"/>
        </w:rPr>
        <w:t xml:space="preserve"> Authorization Request parameter enables OpenID Connect requests to be passed by reference, rather than by value. This parameter is used identically to the </w:t>
      </w:r>
      <w:r w:rsidRPr="00967408">
        <w:rPr>
          <w:rFonts w:ascii="Courier" w:hAnsi="Courier" w:cs="Courier"/>
          <w:sz w:val="20"/>
          <w:szCs w:val="20"/>
        </w:rPr>
        <w:t>request</w:t>
      </w:r>
      <w:r w:rsidRPr="00967408">
        <w:rPr>
          <w:rFonts w:ascii="Times" w:hAnsi="Times" w:cs="Times New Roman"/>
          <w:sz w:val="20"/>
          <w:szCs w:val="20"/>
        </w:rPr>
        <w:t xml:space="preserve"> parameter, other than that the Request Object value is retrieved from the resource at the specified URL, rather than passed by value.</w:t>
      </w:r>
    </w:p>
    <w:p w14:paraId="7DE13D9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request_uri_parameter_supported</w:t>
      </w:r>
      <w:r w:rsidRPr="00967408">
        <w:rPr>
          <w:rFonts w:ascii="Times" w:hAnsi="Times" w:cs="Times New Roman"/>
          <w:sz w:val="20"/>
          <w:szCs w:val="20"/>
        </w:rPr>
        <w:t xml:space="preserve"> Discovery result indicates whether the OP supports this parameter. Should an OP not support this parameter and an RP uses it, the OP MUST return the </w:t>
      </w:r>
      <w:r w:rsidRPr="00967408">
        <w:rPr>
          <w:rFonts w:ascii="Courier" w:hAnsi="Courier" w:cs="Courier"/>
          <w:sz w:val="20"/>
          <w:szCs w:val="20"/>
        </w:rPr>
        <w:t>request_uri_not_supported</w:t>
      </w:r>
      <w:r w:rsidRPr="00967408">
        <w:rPr>
          <w:rFonts w:ascii="Times" w:hAnsi="Times" w:cs="Times New Roman"/>
          <w:sz w:val="20"/>
          <w:szCs w:val="20"/>
        </w:rPr>
        <w:t xml:space="preserve"> error.</w:t>
      </w:r>
    </w:p>
    <w:p w14:paraId="45059A5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the </w:t>
      </w:r>
      <w:r w:rsidRPr="00967408">
        <w:rPr>
          <w:rFonts w:ascii="Courier" w:hAnsi="Courier" w:cs="Courier"/>
          <w:sz w:val="20"/>
          <w:szCs w:val="20"/>
        </w:rPr>
        <w:t>request_uri</w:t>
      </w:r>
      <w:r w:rsidRPr="00967408">
        <w:rPr>
          <w:rFonts w:ascii="Times" w:hAnsi="Times" w:cs="Times New Roman"/>
          <w:sz w:val="20"/>
          <w:szCs w:val="20"/>
        </w:rPr>
        <w:t xml:space="preserve"> parameter is used, the OpenID Connect request parameter values contained in the referenced JWT supersede those passed using the OAuth 2.0 request syntax. However, </w:t>
      </w:r>
      <w:commentRangeStart w:id="219"/>
      <w:r w:rsidRPr="00967408">
        <w:rPr>
          <w:rFonts w:ascii="Times" w:hAnsi="Times" w:cs="Times New Roman"/>
          <w:sz w:val="20"/>
          <w:szCs w:val="20"/>
        </w:rPr>
        <w:t xml:space="preserve">some </w:t>
      </w:r>
      <w:commentRangeEnd w:id="219"/>
      <w:r w:rsidR="00A4071A">
        <w:rPr>
          <w:rStyle w:val="CommentReference"/>
        </w:rPr>
        <w:commentReference w:id="219"/>
      </w:r>
      <w:r w:rsidRPr="00967408">
        <w:rPr>
          <w:rFonts w:ascii="Times" w:hAnsi="Times" w:cs="Times New Roman"/>
          <w:sz w:val="20"/>
          <w:szCs w:val="20"/>
        </w:rPr>
        <w:t xml:space="preserve">parameters MAY be passed using the OAuth 2.0 request syntax even when a </w:t>
      </w:r>
      <w:r w:rsidRPr="00967408">
        <w:rPr>
          <w:rFonts w:ascii="Courier" w:hAnsi="Courier" w:cs="Courier"/>
          <w:sz w:val="20"/>
          <w:szCs w:val="20"/>
        </w:rPr>
        <w:t>request_uri</w:t>
      </w:r>
      <w:r w:rsidRPr="00967408">
        <w:rPr>
          <w:rFonts w:ascii="Times" w:hAnsi="Times" w:cs="Times New Roman"/>
          <w:sz w:val="20"/>
          <w:szCs w:val="20"/>
        </w:rPr>
        <w:t xml:space="preserve"> is used; this would typically be done to enable a cached, pre-signed (and possibly pre-encrypted) Request Object value to be used containing the fixed request parameters, while parameters that can vary with each request, such as </w:t>
      </w:r>
      <w:r w:rsidRPr="00967408">
        <w:rPr>
          <w:rFonts w:ascii="Courier" w:hAnsi="Courier" w:cs="Courier"/>
          <w:sz w:val="20"/>
          <w:szCs w:val="20"/>
        </w:rPr>
        <w:t>state</w:t>
      </w:r>
      <w:r w:rsidRPr="00967408">
        <w:rPr>
          <w:rFonts w:ascii="Times" w:hAnsi="Times" w:cs="Times New Roman"/>
          <w:sz w:val="20"/>
          <w:szCs w:val="20"/>
        </w:rPr>
        <w:t xml:space="preserve"> and </w:t>
      </w:r>
      <w:r w:rsidRPr="00967408">
        <w:rPr>
          <w:rFonts w:ascii="Courier" w:hAnsi="Courier" w:cs="Courier"/>
          <w:sz w:val="20"/>
          <w:szCs w:val="20"/>
        </w:rPr>
        <w:t>nonce</w:t>
      </w:r>
      <w:r w:rsidRPr="00967408">
        <w:rPr>
          <w:rFonts w:ascii="Times" w:hAnsi="Times" w:cs="Times New Roman"/>
          <w:sz w:val="20"/>
          <w:szCs w:val="20"/>
        </w:rPr>
        <w:t>, are passed as OAuth 2.0 parameters.</w:t>
      </w:r>
    </w:p>
    <w:p w14:paraId="02FFA29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Even if a </w:t>
      </w:r>
      <w:r w:rsidRPr="00967408">
        <w:rPr>
          <w:rFonts w:ascii="Courier" w:hAnsi="Courier" w:cs="Courier"/>
          <w:sz w:val="20"/>
          <w:szCs w:val="20"/>
        </w:rPr>
        <w:t>scope</w:t>
      </w:r>
      <w:r w:rsidRPr="00967408">
        <w:rPr>
          <w:rFonts w:ascii="Times" w:hAnsi="Times" w:cs="Times New Roman"/>
          <w:sz w:val="20"/>
          <w:szCs w:val="20"/>
        </w:rPr>
        <w:t xml:space="preserve"> parameter is present in the referenced Request Object, a </w:t>
      </w:r>
      <w:r w:rsidRPr="00967408">
        <w:rPr>
          <w:rFonts w:ascii="Courier" w:hAnsi="Courier" w:cs="Courier"/>
          <w:sz w:val="20"/>
          <w:szCs w:val="20"/>
        </w:rPr>
        <w:t>scope</w:t>
      </w:r>
      <w:r w:rsidRPr="00967408">
        <w:rPr>
          <w:rFonts w:ascii="Times" w:hAnsi="Times" w:cs="Times New Roman"/>
          <w:sz w:val="20"/>
          <w:szCs w:val="20"/>
        </w:rPr>
        <w:t xml:space="preserve"> parameter MUST always be passed using the OAuth 2.0 request syntax containing the </w:t>
      </w:r>
      <w:r w:rsidRPr="00967408">
        <w:rPr>
          <w:rFonts w:ascii="Courier" w:hAnsi="Courier" w:cs="Courier"/>
          <w:sz w:val="20"/>
          <w:szCs w:val="20"/>
        </w:rPr>
        <w:t>openid</w:t>
      </w:r>
      <w:r w:rsidRPr="00967408">
        <w:rPr>
          <w:rFonts w:ascii="Times" w:hAnsi="Times" w:cs="Times New Roman"/>
          <w:sz w:val="20"/>
          <w:szCs w:val="20"/>
        </w:rPr>
        <w:t xml:space="preserve"> scope value to indicate to the underlying OAuth 2.0 logic that this is an OpenID Connect request.</w:t>
      </w:r>
    </w:p>
    <w:p w14:paraId="240DA5F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changes, that signals the server that any cached value for that URI with the old fragment value is no longer valid.</w:t>
      </w:r>
    </w:p>
    <w:p w14:paraId="3AA5D60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Note that Clients MAY pre-register </w:t>
      </w:r>
      <w:r w:rsidRPr="00967408">
        <w:rPr>
          <w:rFonts w:ascii="Courier" w:hAnsi="Courier" w:cs="Courier"/>
          <w:sz w:val="20"/>
          <w:szCs w:val="20"/>
        </w:rPr>
        <w:t>request_uri</w:t>
      </w:r>
      <w:r w:rsidRPr="00967408">
        <w:rPr>
          <w:rFonts w:ascii="Times" w:hAnsi="Times" w:cs="Times New Roman"/>
          <w:sz w:val="20"/>
          <w:szCs w:val="20"/>
        </w:rPr>
        <w:t xml:space="preserve"> values using the </w:t>
      </w:r>
      <w:r w:rsidRPr="00967408">
        <w:rPr>
          <w:rFonts w:ascii="Courier" w:hAnsi="Courier" w:cs="Courier"/>
          <w:sz w:val="20"/>
          <w:szCs w:val="20"/>
        </w:rPr>
        <w:t>request_uris</w:t>
      </w:r>
      <w:r w:rsidRPr="00967408">
        <w:rPr>
          <w:rFonts w:ascii="Times" w:hAnsi="Times" w:cs="Times New Roman"/>
          <w:sz w:val="20"/>
          <w:szCs w:val="20"/>
        </w:rPr>
        <w:t xml:space="preserve"> parameter defined in Section 2.1 of the </w:t>
      </w:r>
      <w:hyperlink r:id="rId551" w:anchor="OpenID.Registration" w:history="1">
        <w:r w:rsidRPr="00967408">
          <w:rPr>
            <w:rFonts w:ascii="Times" w:hAnsi="Times" w:cs="Times New Roman"/>
            <w:color w:val="0000FF"/>
            <w:sz w:val="20"/>
            <w:szCs w:val="20"/>
            <w:u w:val="single"/>
          </w:rPr>
          <w:t>OpenID Connect Dynamic Client Registration 1.0</w:t>
        </w:r>
      </w:hyperlink>
      <w:r w:rsidRPr="00967408">
        <w:rPr>
          <w:rFonts w:ascii="Times" w:hAnsi="Times" w:cs="Times New Roman"/>
          <w:sz w:val="20"/>
          <w:szCs w:val="20"/>
        </w:rPr>
        <w:t xml:space="preserve"> </w:t>
      </w:r>
      <w:r w:rsidRPr="00967408">
        <w:rPr>
          <w:rFonts w:ascii="Times" w:hAnsi="Times" w:cs="Times New Roman"/>
          <w:i/>
          <w:iCs/>
          <w:sz w:val="20"/>
          <w:szCs w:val="20"/>
        </w:rPr>
        <w:t>[OpenID.Registration]</w:t>
      </w:r>
      <w:r w:rsidRPr="00967408">
        <w:rPr>
          <w:rFonts w:ascii="Times" w:hAnsi="Times" w:cs="Times New Roman"/>
          <w:sz w:val="20"/>
          <w:szCs w:val="20"/>
        </w:rPr>
        <w:t xml:space="preserve"> specification. OPs can require that </w:t>
      </w:r>
      <w:r w:rsidRPr="00967408">
        <w:rPr>
          <w:rFonts w:ascii="Courier" w:hAnsi="Courier" w:cs="Courier"/>
          <w:sz w:val="20"/>
          <w:szCs w:val="20"/>
        </w:rPr>
        <w:t>request_uri</w:t>
      </w:r>
      <w:r w:rsidRPr="00967408">
        <w:rPr>
          <w:rFonts w:ascii="Times" w:hAnsi="Times" w:cs="Times New Roman"/>
          <w:sz w:val="20"/>
          <w:szCs w:val="20"/>
        </w:rPr>
        <w:t xml:space="preserve"> values used be pre-registered with the </w:t>
      </w:r>
      <w:r w:rsidRPr="00967408">
        <w:rPr>
          <w:rFonts w:ascii="Courier" w:hAnsi="Courier" w:cs="Courier"/>
          <w:sz w:val="20"/>
          <w:szCs w:val="20"/>
        </w:rPr>
        <w:t>require_request_uri_registration</w:t>
      </w:r>
      <w:r w:rsidRPr="00967408">
        <w:rPr>
          <w:rFonts w:ascii="Times" w:hAnsi="Times" w:cs="Times New Roman"/>
          <w:sz w:val="20"/>
          <w:szCs w:val="20"/>
        </w:rPr>
        <w:t xml:space="preserve"> discovery parameter.</w:t>
      </w:r>
    </w:p>
    <w:p w14:paraId="0710590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entire Request URI MUST NOT exceed 512 ASCII characters.</w:t>
      </w:r>
    </w:p>
    <w:p w14:paraId="1933576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contents of the resource referenced by the URL MUST be a Request Object. The scheme used in the </w:t>
      </w:r>
      <w:r w:rsidRPr="00967408">
        <w:rPr>
          <w:rFonts w:ascii="Courier" w:hAnsi="Courier" w:cs="Courier"/>
          <w:sz w:val="20"/>
          <w:szCs w:val="20"/>
        </w:rPr>
        <w:t>request_uri</w:t>
      </w:r>
      <w:r w:rsidRPr="00967408">
        <w:rPr>
          <w:rFonts w:ascii="Times" w:hAnsi="Times" w:cs="Times New Roman"/>
          <w:sz w:val="20"/>
          <w:szCs w:val="20"/>
        </w:rPr>
        <w:t xml:space="preserve"> value MUST be </w:t>
      </w:r>
      <w:r w:rsidRPr="00967408">
        <w:rPr>
          <w:rFonts w:ascii="Courier" w:hAnsi="Courier" w:cs="Courier"/>
          <w:sz w:val="20"/>
          <w:szCs w:val="20"/>
        </w:rPr>
        <w:t>https</w:t>
      </w:r>
      <w:r w:rsidRPr="00967408">
        <w:rPr>
          <w:rFonts w:ascii="Times" w:hAnsi="Times" w:cs="Times New Roman"/>
          <w:sz w:val="20"/>
          <w:szCs w:val="20"/>
        </w:rPr>
        <w:t xml:space="preserve">, unless the target Request Object is signed in a way that is verifiable by the Authorization Server. The </w:t>
      </w:r>
      <w:r w:rsidRPr="00967408">
        <w:rPr>
          <w:rFonts w:ascii="Courier" w:hAnsi="Courier" w:cs="Courier"/>
          <w:sz w:val="20"/>
          <w:szCs w:val="20"/>
        </w:rPr>
        <w:t>request_uri</w:t>
      </w:r>
      <w:r w:rsidRPr="00967408">
        <w:rPr>
          <w:rFonts w:ascii="Times" w:hAnsi="Times" w:cs="Times New Roman"/>
          <w:sz w:val="20"/>
          <w:szCs w:val="20"/>
        </w:rPr>
        <w:t xml:space="preserve"> value MUST be reachable by the Authorization Server, and SHOULD be reachable by the Client.</w:t>
      </w:r>
    </w:p>
    <w:p w14:paraId="61ABD9C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following is a non-normative example of the contents of a Request Object resource that can be referenced by a </w:t>
      </w:r>
      <w:r w:rsidRPr="00967408">
        <w:rPr>
          <w:rFonts w:ascii="Courier" w:hAnsi="Courier" w:cs="Courier"/>
          <w:sz w:val="20"/>
          <w:szCs w:val="20"/>
        </w:rPr>
        <w:t>request_uri</w:t>
      </w:r>
      <w:r w:rsidRPr="00967408">
        <w:rPr>
          <w:rFonts w:ascii="Times" w:hAnsi="Times" w:cs="Times New Roman"/>
          <w:sz w:val="20"/>
          <w:szCs w:val="20"/>
        </w:rPr>
        <w:t xml:space="preserve"> (with line wraps within values for display purposes only):</w:t>
      </w:r>
    </w:p>
    <w:p w14:paraId="18CFD589"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eyJhbGciOiJSUzI1NiJ9.ew0KICJyZXNwb25zZV90eXBlIjogImNvZGUgaWRfdG9rZ   W4iLA0KICJjbGllbnRfaWQiOiAiczZCaGRSa3F0MyIsDQogInJlZGlyZWN0X3VyaSI   6ICJodHRwczovL2NsaWVudC5leGFtcGxlLm9yZy9jYiIsDQogInNjb3BlIjogIm9wZ   W5pZCIsDQogInN0YXRlIjogImFmMGlmanNsZGtqIiwNCiAibm9uY2UiOiAibi0wUzZ   fV3pBMk1qIiwNCiAibWF4X2FnZSI6IDg2NDAwLA0KICJjbGFpbXMiOiANCiAgew0KI   CAgInVzZXJpbmZvIjogDQogICAgew0KICAgICAiZ2l2ZW5fbmFtZSI6IHsiZXNzZW5   0aWFsIjogdHJ1ZX0sDQogICAgICJuaWNrbmFtZSI6IG51bGwsDQogICAgICJlbWFpb   CI6IHsiZXNzZW50aWFsIjogdHJ1ZX0sDQogICAgICJlbWFpbF92ZXJpZmllZCI6IHs   iZXNzZW50aWFsIjogdHJ1ZX0sDQogICAgICJwaWN0dXJlIjogbnVsbA0KICAgIH0sD   QogICAiaWRfdG9rZW4iOiANCiAgICB7DQogICAgICJnZW5kZXIiOiBudWxsLA0KICA   gICAiYmlydGhkYXRlIjogeyJlc3NlbnRpYWwiOiB0cnVlfSwNCiAgICAgImFjciI6I   HsidmFsdWVzIjogWyIyIl19DQogICAgfQ0KICB9DQp9.bOD4rUiQfzh4QPIs_f_R2G   VBhNHcc1p2cQTgixB1tsYRs52xW4TO74USgb-nii3RPsLdfoPlsEbJLmtbxG8-TQBH   qGAyZxMDPWy3phjeRt9ApDRnLQrjYuvsCj6byu9TVaKX9r1KDFGT-HLqUNlUTpYtCy   M2B2rLkWM08ufBq9JBCEzzaLRzjevYEPMaoLAOjb8LPuYOYTBqshRMUxy4Z380-FJ2   </w:t>
      </w:r>
      <w:r w:rsidRPr="00967408">
        <w:rPr>
          <w:rFonts w:ascii="Courier" w:hAnsi="Courier" w:cs="Courier"/>
          <w:sz w:val="20"/>
          <w:szCs w:val="20"/>
        </w:rPr>
        <w:lastRenderedPageBreak/>
        <w:t xml:space="preserve">Lc7VSfSu6HcB2nLSjiKrrfI35xkRJsaSSmjasMYeDZarYCl7r4o17rFclk5KacYMYg   As-JYFkwab6Dd56ZrAzakHt9cExMpg04lQIux56C-Qk6dAsB6W6W91AQ   </w:t>
      </w:r>
    </w:p>
    <w:p w14:paraId="783F9B7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52" w:anchor="rfc.section.5.2.1" w:history="1">
        <w:r w:rsidR="00967408" w:rsidRPr="00967408">
          <w:rPr>
            <w:rFonts w:ascii="Times" w:eastAsia="Times New Roman" w:hAnsi="Times" w:cs="Times New Roman"/>
            <w:b/>
            <w:bCs/>
            <w:color w:val="0000FF"/>
            <w:kern w:val="36"/>
            <w:sz w:val="48"/>
            <w:szCs w:val="48"/>
            <w:u w:val="single"/>
          </w:rPr>
          <w:t>5.2.1.</w:t>
        </w:r>
      </w:hyperlink>
      <w:r w:rsidR="00967408" w:rsidRPr="00967408">
        <w:rPr>
          <w:rFonts w:ascii="Times" w:eastAsia="Times New Roman" w:hAnsi="Times" w:cs="Times New Roman"/>
          <w:b/>
          <w:bCs/>
          <w:kern w:val="36"/>
          <w:sz w:val="48"/>
          <w:szCs w:val="48"/>
        </w:rPr>
        <w:t xml:space="preserve"> </w:t>
      </w:r>
      <w:hyperlink r:id="rId553" w:anchor="CreateRequestUri" w:history="1">
        <w:r w:rsidR="00967408" w:rsidRPr="00967408">
          <w:rPr>
            <w:rFonts w:ascii="Times" w:eastAsia="Times New Roman" w:hAnsi="Times" w:cs="Times New Roman"/>
            <w:b/>
            <w:bCs/>
            <w:color w:val="0000FF"/>
            <w:kern w:val="36"/>
            <w:sz w:val="48"/>
            <w:szCs w:val="48"/>
            <w:u w:val="single"/>
          </w:rPr>
          <w:t>URL Referencing the Request Object</w:t>
        </w:r>
      </w:hyperlink>
    </w:p>
    <w:p w14:paraId="3B3D2FDA" w14:textId="206FDDE9"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Client stores the Request Object resource either locally or remotely at a URL the Server can access. This</w:t>
      </w:r>
      <w:ins w:id="220" w:author="Justin Richer" w:date="2013-11-14T15:35:00Z">
        <w:r w:rsidR="00A4071A">
          <w:rPr>
            <w:rFonts w:ascii="Times" w:hAnsi="Times" w:cs="Times New Roman"/>
            <w:sz w:val="20"/>
            <w:szCs w:val="20"/>
          </w:rPr>
          <w:t xml:space="preserve"> URL</w:t>
        </w:r>
      </w:ins>
      <w:r w:rsidRPr="00967408">
        <w:rPr>
          <w:rFonts w:ascii="Times" w:hAnsi="Times" w:cs="Times New Roman"/>
          <w:sz w:val="20"/>
          <w:szCs w:val="20"/>
        </w:rPr>
        <w:t xml:space="preserve"> is the Request URI, </w:t>
      </w:r>
      <w:r w:rsidRPr="00967408">
        <w:rPr>
          <w:rFonts w:ascii="Courier" w:hAnsi="Courier" w:cs="Courier"/>
          <w:sz w:val="20"/>
          <w:szCs w:val="20"/>
        </w:rPr>
        <w:t>request_uri</w:t>
      </w:r>
      <w:r w:rsidRPr="00967408">
        <w:rPr>
          <w:rFonts w:ascii="Times" w:hAnsi="Times" w:cs="Times New Roman"/>
          <w:sz w:val="20"/>
          <w:szCs w:val="20"/>
        </w:rPr>
        <w:t>.</w:t>
      </w:r>
    </w:p>
    <w:p w14:paraId="35619A6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Request Object includes requested values for Claims, it MUST NOT be revealed to anybody but the Authorization Server. As such, the </w:t>
      </w:r>
      <w:r w:rsidRPr="00967408">
        <w:rPr>
          <w:rFonts w:ascii="Courier" w:hAnsi="Courier" w:cs="Courier"/>
          <w:sz w:val="20"/>
          <w:szCs w:val="20"/>
        </w:rPr>
        <w:t>request_uri</w:t>
      </w:r>
      <w:r w:rsidRPr="00967408">
        <w:rPr>
          <w:rFonts w:ascii="Times" w:hAnsi="Times" w:cs="Times New Roman"/>
          <w:sz w:val="20"/>
          <w:szCs w:val="20"/>
        </w:rPr>
        <w:t xml:space="preserve"> MUST have appropriate entropy for its lifetime. It is RECOMMENDED that it be removed if it is known that it will not be used again or after a reasonable timeout unless access control measures are taken.</w:t>
      </w:r>
    </w:p>
    <w:p w14:paraId="7C6E5EC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Request URI value (with line wraps within values for display purposes only):</w:t>
      </w:r>
    </w:p>
    <w:p w14:paraId="3137CD71"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https://client.example.org/request.jwt#     GkurKxf5T0Y-mnPFCHqWOMiZi4VS138cQO_V7PZHAdM </w:t>
      </w:r>
    </w:p>
    <w:p w14:paraId="44D1425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54" w:anchor="rfc.section.5.2.2" w:history="1">
        <w:r w:rsidR="00967408" w:rsidRPr="00967408">
          <w:rPr>
            <w:rFonts w:ascii="Times" w:eastAsia="Times New Roman" w:hAnsi="Times" w:cs="Times New Roman"/>
            <w:b/>
            <w:bCs/>
            <w:color w:val="0000FF"/>
            <w:kern w:val="36"/>
            <w:sz w:val="48"/>
            <w:szCs w:val="48"/>
            <w:u w:val="single"/>
          </w:rPr>
          <w:t>5.2.2.</w:t>
        </w:r>
      </w:hyperlink>
      <w:r w:rsidR="00967408" w:rsidRPr="00967408">
        <w:rPr>
          <w:rFonts w:ascii="Times" w:eastAsia="Times New Roman" w:hAnsi="Times" w:cs="Times New Roman"/>
          <w:b/>
          <w:bCs/>
          <w:kern w:val="36"/>
          <w:sz w:val="48"/>
          <w:szCs w:val="48"/>
        </w:rPr>
        <w:t xml:space="preserve"> </w:t>
      </w:r>
      <w:hyperlink r:id="rId555" w:anchor="UseRequestUri" w:history="1">
        <w:r w:rsidR="00967408" w:rsidRPr="00967408">
          <w:rPr>
            <w:rFonts w:ascii="Times" w:eastAsia="Times New Roman" w:hAnsi="Times" w:cs="Times New Roman"/>
            <w:b/>
            <w:bCs/>
            <w:color w:val="0000FF"/>
            <w:kern w:val="36"/>
            <w:sz w:val="48"/>
            <w:szCs w:val="48"/>
            <w:u w:val="single"/>
          </w:rPr>
          <w:t>Request using the "request_uri" Request Parameter</w:t>
        </w:r>
      </w:hyperlink>
    </w:p>
    <w:p w14:paraId="2AEAD8B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Client sends the Authorization Request to the Authorization Endpoint.</w:t>
      </w:r>
    </w:p>
    <w:p w14:paraId="0E89183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following is a non-normative example of an Authorization Request using the </w:t>
      </w:r>
      <w:r w:rsidRPr="00967408">
        <w:rPr>
          <w:rFonts w:ascii="Courier" w:hAnsi="Courier" w:cs="Courier"/>
          <w:sz w:val="20"/>
          <w:szCs w:val="20"/>
        </w:rPr>
        <w:t>request_uri</w:t>
      </w:r>
      <w:r w:rsidRPr="00967408">
        <w:rPr>
          <w:rFonts w:ascii="Times" w:hAnsi="Times" w:cs="Times New Roman"/>
          <w:sz w:val="20"/>
          <w:szCs w:val="20"/>
        </w:rPr>
        <w:t xml:space="preserve"> parameter (with line wraps within values for display purposes only):</w:t>
      </w:r>
    </w:p>
    <w:p w14:paraId="3C73864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https://server.example.com/authorize?     response_type=code%20id_token     &amp;client_id=s6BhdRkqt3     &amp;request_uri=https%3A%2F%2Fclient.example.org%2Frequest.jwt     %23GkurKxf5T0Y-mnPFCHqWOMiZi4VS138cQO_V7PZHAdM     &amp;state=af0ifjsldkj&amp;nonce=n-0S6_WzA2Mj     &amp;scope=openid </w:t>
      </w:r>
    </w:p>
    <w:p w14:paraId="36F2E20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56" w:anchor="rfc.section.5.2.3" w:history="1">
        <w:r w:rsidR="00967408" w:rsidRPr="00967408">
          <w:rPr>
            <w:rFonts w:ascii="Times" w:eastAsia="Times New Roman" w:hAnsi="Times" w:cs="Times New Roman"/>
            <w:b/>
            <w:bCs/>
            <w:color w:val="0000FF"/>
            <w:kern w:val="36"/>
            <w:sz w:val="48"/>
            <w:szCs w:val="48"/>
            <w:u w:val="single"/>
          </w:rPr>
          <w:t>5.2.3.</w:t>
        </w:r>
      </w:hyperlink>
      <w:r w:rsidR="00967408" w:rsidRPr="00967408">
        <w:rPr>
          <w:rFonts w:ascii="Times" w:eastAsia="Times New Roman" w:hAnsi="Times" w:cs="Times New Roman"/>
          <w:b/>
          <w:bCs/>
          <w:kern w:val="36"/>
          <w:sz w:val="48"/>
          <w:szCs w:val="48"/>
        </w:rPr>
        <w:t xml:space="preserve"> </w:t>
      </w:r>
      <w:hyperlink r:id="rId557" w:anchor="GetRequestUri" w:history="1">
        <w:r w:rsidR="00967408" w:rsidRPr="00967408">
          <w:rPr>
            <w:rFonts w:ascii="Times" w:eastAsia="Times New Roman" w:hAnsi="Times" w:cs="Times New Roman"/>
            <w:b/>
            <w:bCs/>
            <w:color w:val="0000FF"/>
            <w:kern w:val="36"/>
            <w:sz w:val="48"/>
            <w:szCs w:val="48"/>
            <w:u w:val="single"/>
          </w:rPr>
          <w:t>Authorization Server Fetches Request Object</w:t>
        </w:r>
      </w:hyperlink>
    </w:p>
    <w:p w14:paraId="1ED6F686" w14:textId="0D4F7C45"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Upon receipt of the Request, the Authorization Server MUST send a</w:t>
      </w:r>
      <w:ins w:id="221" w:author="Justin Richer" w:date="2013-11-14T15:36:00Z">
        <w:r w:rsidR="00A4071A">
          <w:rPr>
            <w:rFonts w:ascii="Times" w:hAnsi="Times" w:cs="Times New Roman"/>
            <w:sz w:val="20"/>
            <w:szCs w:val="20"/>
          </w:rPr>
          <w:t>n HTTP(s)</w:t>
        </w:r>
      </w:ins>
      <w:r w:rsidRPr="00967408">
        <w:rPr>
          <w:rFonts w:ascii="Times" w:hAnsi="Times" w:cs="Times New Roman"/>
          <w:sz w:val="20"/>
          <w:szCs w:val="20"/>
        </w:rPr>
        <w:t xml:space="preserve"> </w:t>
      </w:r>
      <w:r w:rsidRPr="00967408">
        <w:rPr>
          <w:rFonts w:ascii="Courier" w:hAnsi="Courier" w:cs="Courier"/>
          <w:sz w:val="20"/>
          <w:szCs w:val="20"/>
        </w:rPr>
        <w:t>GET</w:t>
      </w:r>
      <w:r w:rsidRPr="00967408">
        <w:rPr>
          <w:rFonts w:ascii="Times" w:hAnsi="Times" w:cs="Times New Roman"/>
          <w:sz w:val="20"/>
          <w:szCs w:val="20"/>
        </w:rPr>
        <w:t xml:space="preserve"> request to the </w:t>
      </w:r>
      <w:r w:rsidRPr="00967408">
        <w:rPr>
          <w:rFonts w:ascii="Courier" w:hAnsi="Courier" w:cs="Courier"/>
          <w:sz w:val="20"/>
          <w:szCs w:val="20"/>
        </w:rPr>
        <w:t>request_uri</w:t>
      </w:r>
      <w:r w:rsidRPr="00967408">
        <w:rPr>
          <w:rFonts w:ascii="Times" w:hAnsi="Times" w:cs="Times New Roman"/>
          <w:sz w:val="20"/>
          <w:szCs w:val="20"/>
        </w:rPr>
        <w:t xml:space="preserve"> to retrieve the content </w:t>
      </w:r>
      <w:ins w:id="222" w:author="Justin Richer" w:date="2013-11-14T15:36:00Z">
        <w:r w:rsidR="00A4071A">
          <w:rPr>
            <w:rFonts w:ascii="Times" w:hAnsi="Times" w:cs="Times New Roman"/>
            <w:sz w:val="20"/>
            <w:szCs w:val="20"/>
          </w:rPr>
          <w:t>(</w:t>
        </w:r>
      </w:ins>
      <w:r w:rsidRPr="00967408">
        <w:rPr>
          <w:rFonts w:ascii="Times" w:hAnsi="Times" w:cs="Times New Roman"/>
          <w:sz w:val="20"/>
          <w:szCs w:val="20"/>
        </w:rPr>
        <w:t xml:space="preserve">unless </w:t>
      </w:r>
      <w:del w:id="223" w:author="Justin Richer" w:date="2013-11-14T15:37:00Z">
        <w:r w:rsidRPr="00967408" w:rsidDel="00A4071A">
          <w:rPr>
            <w:rFonts w:ascii="Times" w:hAnsi="Times" w:cs="Times New Roman"/>
            <w:sz w:val="20"/>
            <w:szCs w:val="20"/>
          </w:rPr>
          <w:delText xml:space="preserve">it </w:delText>
        </w:r>
      </w:del>
      <w:ins w:id="224" w:author="Justin Richer" w:date="2013-11-14T15:37:00Z">
        <w:r w:rsidR="00A4071A">
          <w:rPr>
            <w:rFonts w:ascii="Times" w:hAnsi="Times" w:cs="Times New Roman"/>
            <w:sz w:val="20"/>
            <w:szCs w:val="20"/>
          </w:rPr>
          <w:t>the content of the URI</w:t>
        </w:r>
        <w:r w:rsidR="00A4071A" w:rsidRPr="00967408">
          <w:rPr>
            <w:rFonts w:ascii="Times" w:hAnsi="Times" w:cs="Times New Roman"/>
            <w:sz w:val="20"/>
            <w:szCs w:val="20"/>
          </w:rPr>
          <w:t xml:space="preserve"> </w:t>
        </w:r>
      </w:ins>
      <w:r w:rsidRPr="00967408">
        <w:rPr>
          <w:rFonts w:ascii="Times" w:hAnsi="Times" w:cs="Times New Roman"/>
          <w:sz w:val="20"/>
          <w:szCs w:val="20"/>
        </w:rPr>
        <w:t>is already cached</w:t>
      </w:r>
      <w:ins w:id="225" w:author="Justin Richer" w:date="2013-11-14T15:37:00Z">
        <w:r w:rsidR="00A4071A">
          <w:rPr>
            <w:rFonts w:ascii="Times" w:hAnsi="Times" w:cs="Times New Roman"/>
            <w:sz w:val="20"/>
            <w:szCs w:val="20"/>
          </w:rPr>
          <w:t>)</w:t>
        </w:r>
      </w:ins>
      <w:r w:rsidRPr="00967408">
        <w:rPr>
          <w:rFonts w:ascii="Times" w:hAnsi="Times" w:cs="Times New Roman"/>
          <w:sz w:val="20"/>
          <w:szCs w:val="20"/>
        </w:rPr>
        <w:t xml:space="preserve"> and parse it to recreate the Authorization Request parameters.</w:t>
      </w:r>
    </w:p>
    <w:p w14:paraId="37BC387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Note that the RP SHOULD use a unique URI for each request utilizing distinct parameters, or otherwise prevent the Authorization Server from caching the </w:t>
      </w:r>
      <w:r w:rsidRPr="00967408">
        <w:rPr>
          <w:rFonts w:ascii="Courier" w:hAnsi="Courier" w:cs="Courier"/>
          <w:sz w:val="20"/>
          <w:szCs w:val="20"/>
        </w:rPr>
        <w:t>request_uri</w:t>
      </w:r>
      <w:r w:rsidRPr="00967408">
        <w:rPr>
          <w:rFonts w:ascii="Times" w:hAnsi="Times" w:cs="Times New Roman"/>
          <w:sz w:val="20"/>
          <w:szCs w:val="20"/>
        </w:rPr>
        <w:t>.</w:t>
      </w:r>
    </w:p>
    <w:p w14:paraId="4ACDFEA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this fetch process:</w:t>
      </w:r>
    </w:p>
    <w:p w14:paraId="5BAEF79A"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lastRenderedPageBreak/>
        <w:t xml:space="preserve">  GET /request.jwt HTTP/1.1   Host: client.example.org </w:t>
      </w:r>
    </w:p>
    <w:p w14:paraId="625DABD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58" w:anchor="rfc.section.5.2.4" w:history="1">
        <w:r w:rsidR="00967408" w:rsidRPr="00967408">
          <w:rPr>
            <w:rFonts w:ascii="Times" w:eastAsia="Times New Roman" w:hAnsi="Times" w:cs="Times New Roman"/>
            <w:b/>
            <w:bCs/>
            <w:color w:val="0000FF"/>
            <w:kern w:val="36"/>
            <w:sz w:val="48"/>
            <w:szCs w:val="48"/>
            <w:u w:val="single"/>
          </w:rPr>
          <w:t>5.2.4.</w:t>
        </w:r>
      </w:hyperlink>
      <w:r w:rsidR="00967408" w:rsidRPr="00967408">
        <w:rPr>
          <w:rFonts w:ascii="Times" w:eastAsia="Times New Roman" w:hAnsi="Times" w:cs="Times New Roman"/>
          <w:b/>
          <w:bCs/>
          <w:kern w:val="36"/>
          <w:sz w:val="48"/>
          <w:szCs w:val="48"/>
        </w:rPr>
        <w:t xml:space="preserve"> </w:t>
      </w:r>
      <w:hyperlink r:id="rId559" w:anchor="RequestUriRationale" w:history="1">
        <w:r w:rsidR="00967408" w:rsidRPr="00967408">
          <w:rPr>
            <w:rFonts w:ascii="Times" w:eastAsia="Times New Roman" w:hAnsi="Times" w:cs="Times New Roman"/>
            <w:b/>
            <w:bCs/>
            <w:color w:val="0000FF"/>
            <w:kern w:val="36"/>
            <w:sz w:val="48"/>
            <w:szCs w:val="48"/>
            <w:u w:val="single"/>
          </w:rPr>
          <w:t>"request_uri" Rationale</w:t>
        </w:r>
      </w:hyperlink>
    </w:p>
    <w:p w14:paraId="3E96D36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There are several reasons that one might choose to use the </w:t>
      </w:r>
      <w:r w:rsidRPr="00967408">
        <w:rPr>
          <w:rFonts w:ascii="Courier" w:hAnsi="Courier" w:cs="Courier"/>
          <w:sz w:val="20"/>
          <w:szCs w:val="20"/>
        </w:rPr>
        <w:t>request_uri</w:t>
      </w:r>
      <w:r w:rsidRPr="00967408">
        <w:rPr>
          <w:rFonts w:ascii="Times" w:hAnsi="Times" w:cs="Times New Roman"/>
          <w:sz w:val="20"/>
          <w:szCs w:val="20"/>
        </w:rPr>
        <w:t xml:space="preserve"> parameter:</w:t>
      </w:r>
    </w:p>
    <w:p w14:paraId="3B386D35" w14:textId="77777777" w:rsidR="00967408" w:rsidRPr="00967408" w:rsidRDefault="00967408" w:rsidP="00967408">
      <w:pPr>
        <w:numPr>
          <w:ilvl w:val="0"/>
          <w:numId w:val="1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set of request parameters can become large, and can exceed browser URI size limitations. Passing the request parameters by reference can solve this problem.</w:t>
      </w:r>
    </w:p>
    <w:p w14:paraId="7EC267D6" w14:textId="77777777" w:rsidR="00967408" w:rsidRPr="00967408" w:rsidRDefault="00967408" w:rsidP="00967408">
      <w:pPr>
        <w:numPr>
          <w:ilvl w:val="0"/>
          <w:numId w:val="18"/>
        </w:numPr>
        <w:spacing w:before="100" w:beforeAutospacing="1" w:after="100" w:afterAutospacing="1"/>
        <w:rPr>
          <w:rFonts w:ascii="Times" w:eastAsia="Times New Roman" w:hAnsi="Times" w:cs="Times New Roman"/>
          <w:sz w:val="20"/>
          <w:szCs w:val="20"/>
        </w:rPr>
      </w:pPr>
      <w:commentRangeStart w:id="226"/>
      <w:commentRangeStart w:id="227"/>
      <w:r w:rsidRPr="00967408">
        <w:rPr>
          <w:rFonts w:ascii="Times" w:eastAsia="Times New Roman" w:hAnsi="Times" w:cs="Times New Roman"/>
          <w:sz w:val="20"/>
          <w:szCs w:val="20"/>
        </w:rPr>
        <w:t xml:space="preserve">Passing a </w:t>
      </w:r>
      <w:r w:rsidRPr="00967408">
        <w:rPr>
          <w:rFonts w:ascii="Courier" w:hAnsi="Courier" w:cs="Courier"/>
          <w:sz w:val="20"/>
          <w:szCs w:val="20"/>
        </w:rPr>
        <w:t>request_uri</w:t>
      </w:r>
      <w:r w:rsidRPr="00967408">
        <w:rPr>
          <w:rFonts w:ascii="Times" w:eastAsia="Times New Roman" w:hAnsi="Times" w:cs="Times New Roman"/>
          <w:sz w:val="20"/>
          <w:szCs w:val="20"/>
        </w:rPr>
        <w:t xml:space="preserve"> value, rather than a complete request by value, can reduce request latency.</w:t>
      </w:r>
      <w:commentRangeEnd w:id="226"/>
      <w:r w:rsidR="00BA4E52">
        <w:rPr>
          <w:rStyle w:val="CommentReference"/>
        </w:rPr>
        <w:commentReference w:id="226"/>
      </w:r>
      <w:commentRangeEnd w:id="227"/>
      <w:r w:rsidR="00E852F7">
        <w:rPr>
          <w:rStyle w:val="CommentReference"/>
        </w:rPr>
        <w:commentReference w:id="227"/>
      </w:r>
    </w:p>
    <w:p w14:paraId="031677EE" w14:textId="77777777" w:rsidR="00967408" w:rsidRPr="00967408" w:rsidRDefault="00967408" w:rsidP="00967408">
      <w:pPr>
        <w:numPr>
          <w:ilvl w:val="0"/>
          <w:numId w:val="1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Most requests for Claims from an RP are constant. The </w:t>
      </w:r>
      <w:r w:rsidRPr="00967408">
        <w:rPr>
          <w:rFonts w:ascii="Courier" w:hAnsi="Courier" w:cs="Courier"/>
          <w:sz w:val="20"/>
          <w:szCs w:val="20"/>
        </w:rPr>
        <w:t>request_uri</w:t>
      </w:r>
      <w:r w:rsidRPr="00967408">
        <w:rPr>
          <w:rFonts w:ascii="Times" w:eastAsia="Times New Roman" w:hAnsi="Times" w:cs="Times New Roman"/>
          <w:sz w:val="20"/>
          <w:szCs w:val="20"/>
        </w:rPr>
        <w:t xml:space="preserve"> is a way of creating and sometimes also signing and encrypting a constant set of request parameters in advance. (The </w:t>
      </w:r>
      <w:r w:rsidRPr="00967408">
        <w:rPr>
          <w:rFonts w:ascii="Courier" w:hAnsi="Courier" w:cs="Courier"/>
          <w:sz w:val="20"/>
          <w:szCs w:val="20"/>
        </w:rPr>
        <w:t>request_uri</w:t>
      </w:r>
      <w:r w:rsidRPr="00967408">
        <w:rPr>
          <w:rFonts w:ascii="Times" w:eastAsia="Times New Roman" w:hAnsi="Times" w:cs="Times New Roman"/>
          <w:sz w:val="20"/>
          <w:szCs w:val="20"/>
        </w:rPr>
        <w:t xml:space="preserve"> value becomes an "artifact" representing a particular fixed set of request parameters.)</w:t>
      </w:r>
    </w:p>
    <w:p w14:paraId="10038A41" w14:textId="77777777" w:rsidR="00967408" w:rsidRPr="00967408" w:rsidRDefault="00967408" w:rsidP="00967408">
      <w:pPr>
        <w:numPr>
          <w:ilvl w:val="0"/>
          <w:numId w:val="1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Pre-registering a fixed set of request parameters at registration time enables OPs to cache and pre-validate the request parameters at registration time, meaning they need not be retrieved at request time.</w:t>
      </w:r>
    </w:p>
    <w:p w14:paraId="72DB9A35" w14:textId="77777777" w:rsidR="00967408" w:rsidRPr="00967408" w:rsidRDefault="00967408" w:rsidP="00967408">
      <w:pPr>
        <w:numPr>
          <w:ilvl w:val="0"/>
          <w:numId w:val="1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Pre-registering a fixed set of request parameters at registration time enables OPs to vet the contents of the request from consumer protection and other points of views, either itself or by utilizing a third party.</w:t>
      </w:r>
    </w:p>
    <w:p w14:paraId="6DB7D5B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60" w:anchor="rfc.section.5.3" w:history="1">
        <w:r w:rsidR="00967408" w:rsidRPr="00967408">
          <w:rPr>
            <w:rFonts w:ascii="Times" w:eastAsia="Times New Roman" w:hAnsi="Times" w:cs="Times New Roman"/>
            <w:b/>
            <w:bCs/>
            <w:color w:val="0000FF"/>
            <w:kern w:val="36"/>
            <w:sz w:val="48"/>
            <w:szCs w:val="48"/>
            <w:u w:val="single"/>
          </w:rPr>
          <w:t>5.3.</w:t>
        </w:r>
      </w:hyperlink>
      <w:r w:rsidR="00967408" w:rsidRPr="00967408">
        <w:rPr>
          <w:rFonts w:ascii="Times" w:eastAsia="Times New Roman" w:hAnsi="Times" w:cs="Times New Roman"/>
          <w:b/>
          <w:bCs/>
          <w:kern w:val="36"/>
          <w:sz w:val="48"/>
          <w:szCs w:val="48"/>
        </w:rPr>
        <w:t xml:space="preserve"> </w:t>
      </w:r>
      <w:hyperlink r:id="rId561" w:anchor="JWTRequestValidation" w:history="1">
        <w:r w:rsidR="00967408" w:rsidRPr="00967408">
          <w:rPr>
            <w:rFonts w:ascii="Times" w:eastAsia="Times New Roman" w:hAnsi="Times" w:cs="Times New Roman"/>
            <w:b/>
            <w:bCs/>
            <w:color w:val="0000FF"/>
            <w:kern w:val="36"/>
            <w:sz w:val="48"/>
            <w:szCs w:val="48"/>
            <w:u w:val="single"/>
          </w:rPr>
          <w:t>Validating JWT-Based Requests</w:t>
        </w:r>
      </w:hyperlink>
    </w:p>
    <w:p w14:paraId="408FC8D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the </w:t>
      </w:r>
      <w:r w:rsidRPr="00967408">
        <w:rPr>
          <w:rFonts w:ascii="Courier" w:hAnsi="Courier" w:cs="Courier"/>
          <w:sz w:val="20"/>
          <w:szCs w:val="20"/>
        </w:rPr>
        <w:t>request</w:t>
      </w:r>
      <w:r w:rsidRPr="00967408">
        <w:rPr>
          <w:rFonts w:ascii="Times" w:hAnsi="Times" w:cs="Times New Roman"/>
          <w:sz w:val="20"/>
          <w:szCs w:val="20"/>
        </w:rPr>
        <w:t xml:space="preserve"> or </w:t>
      </w:r>
      <w:r w:rsidRPr="00967408">
        <w:rPr>
          <w:rFonts w:ascii="Courier" w:hAnsi="Courier" w:cs="Courier"/>
          <w:sz w:val="20"/>
          <w:szCs w:val="20"/>
        </w:rPr>
        <w:t>request_uri</w:t>
      </w:r>
      <w:r w:rsidRPr="00967408">
        <w:rPr>
          <w:rFonts w:ascii="Times" w:hAnsi="Times" w:cs="Times New Roman"/>
          <w:sz w:val="20"/>
          <w:szCs w:val="20"/>
        </w:rPr>
        <w:t xml:space="preserve"> Authorization Request parameters are used, additional steps must be performed to validate the Authentication Request beyond those specified in Sections </w:t>
      </w:r>
      <w:hyperlink r:id="rId562" w:anchor="AuthRequestValidation" w:history="1">
        <w:r w:rsidRPr="00967408">
          <w:rPr>
            <w:rFonts w:ascii="Times" w:hAnsi="Times" w:cs="Times New Roman"/>
            <w:color w:val="0000FF"/>
            <w:sz w:val="20"/>
            <w:szCs w:val="20"/>
            <w:u w:val="single"/>
          </w:rPr>
          <w:t>2.1.2.2</w:t>
        </w:r>
      </w:hyperlink>
      <w:r w:rsidRPr="00967408">
        <w:rPr>
          <w:rFonts w:ascii="Times" w:hAnsi="Times" w:cs="Times New Roman"/>
          <w:sz w:val="20"/>
          <w:szCs w:val="20"/>
        </w:rPr>
        <w:t xml:space="preserve">, </w:t>
      </w:r>
      <w:hyperlink r:id="rId563" w:anchor="ImplicitValidation" w:history="1">
        <w:r w:rsidRPr="00967408">
          <w:rPr>
            <w:rFonts w:ascii="Times" w:hAnsi="Times" w:cs="Times New Roman"/>
            <w:color w:val="0000FF"/>
            <w:sz w:val="20"/>
            <w:szCs w:val="20"/>
            <w:u w:val="single"/>
          </w:rPr>
          <w:t>2.2.2.2</w:t>
        </w:r>
      </w:hyperlink>
      <w:r w:rsidRPr="00967408">
        <w:rPr>
          <w:rFonts w:ascii="Times" w:hAnsi="Times" w:cs="Times New Roman"/>
          <w:sz w:val="20"/>
          <w:szCs w:val="20"/>
        </w:rPr>
        <w:t xml:space="preserve">, or </w:t>
      </w:r>
      <w:hyperlink r:id="rId564" w:anchor="HybridValidation" w:history="1">
        <w:r w:rsidRPr="00967408">
          <w:rPr>
            <w:rFonts w:ascii="Times" w:hAnsi="Times" w:cs="Times New Roman"/>
            <w:color w:val="0000FF"/>
            <w:sz w:val="20"/>
            <w:szCs w:val="20"/>
            <w:u w:val="single"/>
          </w:rPr>
          <w:t>2.3.2.2</w:t>
        </w:r>
      </w:hyperlink>
      <w:r w:rsidRPr="00967408">
        <w:rPr>
          <w:rFonts w:ascii="Times" w:hAnsi="Times" w:cs="Times New Roman"/>
          <w:sz w:val="20"/>
          <w:szCs w:val="20"/>
        </w:rPr>
        <w:t>. These steps are to validate the JWT containing the Request Object and to validate the Request Object itself.</w:t>
      </w:r>
    </w:p>
    <w:p w14:paraId="6718D2D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65" w:anchor="rfc.section.5.3.1" w:history="1">
        <w:r w:rsidR="00967408" w:rsidRPr="00967408">
          <w:rPr>
            <w:rFonts w:ascii="Times" w:eastAsia="Times New Roman" w:hAnsi="Times" w:cs="Times New Roman"/>
            <w:b/>
            <w:bCs/>
            <w:color w:val="0000FF"/>
            <w:kern w:val="36"/>
            <w:sz w:val="48"/>
            <w:szCs w:val="48"/>
            <w:u w:val="single"/>
          </w:rPr>
          <w:t>5.3.1.</w:t>
        </w:r>
      </w:hyperlink>
      <w:r w:rsidR="00967408" w:rsidRPr="00967408">
        <w:rPr>
          <w:rFonts w:ascii="Times" w:eastAsia="Times New Roman" w:hAnsi="Times" w:cs="Times New Roman"/>
          <w:b/>
          <w:bCs/>
          <w:kern w:val="36"/>
          <w:sz w:val="48"/>
          <w:szCs w:val="48"/>
        </w:rPr>
        <w:t xml:space="preserve"> </w:t>
      </w:r>
      <w:hyperlink r:id="rId566" w:anchor="EncryptedRequestObject" w:history="1">
        <w:r w:rsidR="00967408" w:rsidRPr="00967408">
          <w:rPr>
            <w:rFonts w:ascii="Times" w:eastAsia="Times New Roman" w:hAnsi="Times" w:cs="Times New Roman"/>
            <w:b/>
            <w:bCs/>
            <w:color w:val="0000FF"/>
            <w:kern w:val="36"/>
            <w:sz w:val="48"/>
            <w:szCs w:val="48"/>
            <w:u w:val="single"/>
          </w:rPr>
          <w:t>Encrypted Request Object</w:t>
        </w:r>
      </w:hyperlink>
    </w:p>
    <w:p w14:paraId="3E5C9FA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Authorization Server has advertised JWE encryption algorithms in the </w:t>
      </w:r>
      <w:r w:rsidRPr="00967408">
        <w:rPr>
          <w:rFonts w:ascii="Courier" w:hAnsi="Courier" w:cs="Courier"/>
          <w:sz w:val="20"/>
          <w:szCs w:val="20"/>
        </w:rPr>
        <w:t>request_object_encryption_alg_values_supported</w:t>
      </w:r>
      <w:r w:rsidRPr="00967408">
        <w:rPr>
          <w:rFonts w:ascii="Times" w:hAnsi="Times" w:cs="Times New Roman"/>
          <w:sz w:val="20"/>
          <w:szCs w:val="20"/>
        </w:rPr>
        <w:t xml:space="preserve"> and </w:t>
      </w:r>
      <w:r w:rsidRPr="00967408">
        <w:rPr>
          <w:rFonts w:ascii="Courier" w:hAnsi="Courier" w:cs="Courier"/>
          <w:sz w:val="20"/>
          <w:szCs w:val="20"/>
        </w:rPr>
        <w:t>request_object_encryption_enc_values_supported</w:t>
      </w:r>
      <w:r w:rsidRPr="00967408">
        <w:rPr>
          <w:rFonts w:ascii="Times" w:hAnsi="Times" w:cs="Times New Roman"/>
          <w:sz w:val="20"/>
          <w:szCs w:val="20"/>
        </w:rPr>
        <w:t xml:space="preserve"> elements of its Discovery document </w:t>
      </w:r>
      <w:hyperlink r:id="rId567" w:anchor="OpenID.Discovery" w:history="1">
        <w:r w:rsidRPr="00967408">
          <w:rPr>
            <w:rFonts w:ascii="Times" w:hAnsi="Times" w:cs="Times New Roman"/>
            <w:color w:val="0000FF"/>
            <w:sz w:val="20"/>
            <w:szCs w:val="20"/>
            <w:u w:val="single"/>
          </w:rPr>
          <w:t>[OpenID.Discovery]</w:t>
        </w:r>
      </w:hyperlink>
      <w:r w:rsidRPr="00967408">
        <w:rPr>
          <w:rFonts w:ascii="Times" w:hAnsi="Times" w:cs="Times New Roman"/>
          <w:sz w:val="20"/>
          <w:szCs w:val="20"/>
        </w:rPr>
        <w:t>, or has supplied encryption algorithms by other means, these are used by the Client to encrypt the JWT.</w:t>
      </w:r>
    </w:p>
    <w:p w14:paraId="0265899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Authorization Server MUST decrypt the JWT in accordance with the </w:t>
      </w:r>
      <w:hyperlink r:id="rId568" w:anchor="JWE" w:history="1">
        <w:r w:rsidRPr="00967408">
          <w:rPr>
            <w:rFonts w:ascii="Times" w:hAnsi="Times" w:cs="Times New Roman"/>
            <w:color w:val="0000FF"/>
            <w:sz w:val="20"/>
            <w:szCs w:val="20"/>
            <w:u w:val="single"/>
          </w:rPr>
          <w:t>JSON Web Encryption</w:t>
        </w:r>
      </w:hyperlink>
      <w:r w:rsidRPr="00967408">
        <w:rPr>
          <w:rFonts w:ascii="Times" w:hAnsi="Times" w:cs="Times New Roman"/>
          <w:sz w:val="20"/>
          <w:szCs w:val="20"/>
        </w:rPr>
        <w:t xml:space="preserve"> </w:t>
      </w:r>
      <w:r w:rsidRPr="00967408">
        <w:rPr>
          <w:rFonts w:ascii="Times" w:hAnsi="Times" w:cs="Times New Roman"/>
          <w:i/>
          <w:iCs/>
          <w:sz w:val="20"/>
          <w:szCs w:val="20"/>
        </w:rPr>
        <w:t>[JWE]</w:t>
      </w:r>
      <w:r w:rsidRPr="00967408">
        <w:rPr>
          <w:rFonts w:ascii="Times" w:hAnsi="Times" w:cs="Times New Roman"/>
          <w:sz w:val="20"/>
          <w:szCs w:val="20"/>
        </w:rPr>
        <w:t xml:space="preserve"> specification. The result MAY be either a signed or unsigned (plaintext) Request Object. In the former case, signature validation MUST be performed as defined in </w:t>
      </w:r>
      <w:hyperlink r:id="rId569" w:anchor="SignedRequestObject" w:history="1">
        <w:r w:rsidRPr="00967408">
          <w:rPr>
            <w:rFonts w:ascii="Times" w:hAnsi="Times" w:cs="Times New Roman"/>
            <w:color w:val="0000FF"/>
            <w:sz w:val="20"/>
            <w:szCs w:val="20"/>
            <w:u w:val="single"/>
          </w:rPr>
          <w:t>Section 5.3.2</w:t>
        </w:r>
      </w:hyperlink>
      <w:r w:rsidRPr="00967408">
        <w:rPr>
          <w:rFonts w:ascii="Times" w:hAnsi="Times" w:cs="Times New Roman"/>
          <w:sz w:val="20"/>
          <w:szCs w:val="20"/>
        </w:rPr>
        <w:t>.</w:t>
      </w:r>
    </w:p>
    <w:p w14:paraId="0C5BF0A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Server MUST return an error if decryption fails.</w:t>
      </w:r>
    </w:p>
    <w:p w14:paraId="3E2BC9C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70" w:anchor="rfc.section.5.3.2" w:history="1">
        <w:r w:rsidR="00967408" w:rsidRPr="00967408">
          <w:rPr>
            <w:rFonts w:ascii="Times" w:eastAsia="Times New Roman" w:hAnsi="Times" w:cs="Times New Roman"/>
            <w:b/>
            <w:bCs/>
            <w:color w:val="0000FF"/>
            <w:kern w:val="36"/>
            <w:sz w:val="48"/>
            <w:szCs w:val="48"/>
            <w:u w:val="single"/>
          </w:rPr>
          <w:t>5.3.2.</w:t>
        </w:r>
      </w:hyperlink>
      <w:r w:rsidR="00967408" w:rsidRPr="00967408">
        <w:rPr>
          <w:rFonts w:ascii="Times" w:eastAsia="Times New Roman" w:hAnsi="Times" w:cs="Times New Roman"/>
          <w:b/>
          <w:bCs/>
          <w:kern w:val="36"/>
          <w:sz w:val="48"/>
          <w:szCs w:val="48"/>
        </w:rPr>
        <w:t xml:space="preserve"> </w:t>
      </w:r>
      <w:hyperlink r:id="rId571" w:anchor="SignedRequestObject" w:history="1">
        <w:r w:rsidR="00967408" w:rsidRPr="00967408">
          <w:rPr>
            <w:rFonts w:ascii="Times" w:eastAsia="Times New Roman" w:hAnsi="Times" w:cs="Times New Roman"/>
            <w:b/>
            <w:bCs/>
            <w:color w:val="0000FF"/>
            <w:kern w:val="36"/>
            <w:sz w:val="48"/>
            <w:szCs w:val="48"/>
            <w:u w:val="single"/>
          </w:rPr>
          <w:t>Signed Request Object</w:t>
        </w:r>
      </w:hyperlink>
    </w:p>
    <w:p w14:paraId="30E8ADF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To perform Signature Validation, the </w:t>
      </w:r>
      <w:r w:rsidRPr="00967408">
        <w:rPr>
          <w:rFonts w:ascii="Courier" w:hAnsi="Courier" w:cs="Courier"/>
          <w:sz w:val="20"/>
          <w:szCs w:val="20"/>
        </w:rPr>
        <w:t>alg</w:t>
      </w:r>
      <w:r w:rsidRPr="00967408">
        <w:rPr>
          <w:rFonts w:ascii="Times" w:hAnsi="Times" w:cs="Times New Roman"/>
          <w:sz w:val="20"/>
          <w:szCs w:val="20"/>
        </w:rPr>
        <w:t xml:space="preserve"> parameter in the JWS header MUST match the value of the </w:t>
      </w:r>
      <w:r w:rsidRPr="00967408">
        <w:rPr>
          <w:rFonts w:ascii="Courier" w:hAnsi="Courier" w:cs="Courier"/>
          <w:sz w:val="20"/>
          <w:szCs w:val="20"/>
        </w:rPr>
        <w:t>request_object_signing_alg</w:t>
      </w:r>
      <w:r w:rsidRPr="00967408">
        <w:rPr>
          <w:rFonts w:ascii="Times" w:hAnsi="Times" w:cs="Times New Roman"/>
          <w:sz w:val="20"/>
          <w:szCs w:val="20"/>
        </w:rPr>
        <w:t xml:space="preserve"> set during Client Registration </w:t>
      </w:r>
      <w:hyperlink r:id="rId572" w:anchor="OpenID.Registration" w:history="1">
        <w:r w:rsidRPr="00967408">
          <w:rPr>
            <w:rFonts w:ascii="Times" w:hAnsi="Times" w:cs="Times New Roman"/>
            <w:color w:val="0000FF"/>
            <w:sz w:val="20"/>
            <w:szCs w:val="20"/>
            <w:u w:val="single"/>
          </w:rPr>
          <w:t>[OpenID.Registration]</w:t>
        </w:r>
      </w:hyperlink>
      <w:r w:rsidRPr="00967408">
        <w:rPr>
          <w:rFonts w:ascii="Times" w:hAnsi="Times" w:cs="Times New Roman"/>
          <w:sz w:val="20"/>
          <w:szCs w:val="20"/>
        </w:rPr>
        <w:t xml:space="preserve"> or a value that was pre-registered by other means. The signature MUST be validated against the appropriate key for that </w:t>
      </w:r>
      <w:r w:rsidRPr="00967408">
        <w:rPr>
          <w:rFonts w:ascii="Courier" w:hAnsi="Courier" w:cs="Courier"/>
          <w:sz w:val="20"/>
          <w:szCs w:val="20"/>
        </w:rPr>
        <w:t>client_id</w:t>
      </w:r>
      <w:r w:rsidRPr="00967408">
        <w:rPr>
          <w:rFonts w:ascii="Times" w:hAnsi="Times" w:cs="Times New Roman"/>
          <w:sz w:val="20"/>
          <w:szCs w:val="20"/>
        </w:rPr>
        <w:t xml:space="preserve"> and algorithm.</w:t>
      </w:r>
    </w:p>
    <w:p w14:paraId="6967207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The Authorization Server MUST return an error if signature validation fails.</w:t>
      </w:r>
    </w:p>
    <w:p w14:paraId="345479F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73" w:anchor="rfc.section.5.3.3" w:history="1">
        <w:r w:rsidR="00967408" w:rsidRPr="00967408">
          <w:rPr>
            <w:rFonts w:ascii="Times" w:eastAsia="Times New Roman" w:hAnsi="Times" w:cs="Times New Roman"/>
            <w:b/>
            <w:bCs/>
            <w:color w:val="0000FF"/>
            <w:kern w:val="36"/>
            <w:sz w:val="48"/>
            <w:szCs w:val="48"/>
            <w:u w:val="single"/>
          </w:rPr>
          <w:t>5.3.3.</w:t>
        </w:r>
      </w:hyperlink>
      <w:r w:rsidR="00967408" w:rsidRPr="00967408">
        <w:rPr>
          <w:rFonts w:ascii="Times" w:eastAsia="Times New Roman" w:hAnsi="Times" w:cs="Times New Roman"/>
          <w:b/>
          <w:bCs/>
          <w:kern w:val="36"/>
          <w:sz w:val="48"/>
          <w:szCs w:val="48"/>
        </w:rPr>
        <w:t xml:space="preserve"> </w:t>
      </w:r>
      <w:hyperlink r:id="rId574" w:anchor="RequestParameterValidation" w:history="1">
        <w:r w:rsidR="00967408" w:rsidRPr="00967408">
          <w:rPr>
            <w:rFonts w:ascii="Times" w:eastAsia="Times New Roman" w:hAnsi="Times" w:cs="Times New Roman"/>
            <w:b/>
            <w:bCs/>
            <w:color w:val="0000FF"/>
            <w:kern w:val="36"/>
            <w:sz w:val="48"/>
            <w:szCs w:val="48"/>
            <w:u w:val="single"/>
          </w:rPr>
          <w:t>Request Parameter Assembly and Validation</w:t>
        </w:r>
      </w:hyperlink>
    </w:p>
    <w:p w14:paraId="27D82704" w14:textId="77777777" w:rsidR="00967408" w:rsidRPr="00967408" w:rsidRDefault="00967408" w:rsidP="00967408">
      <w:pPr>
        <w:spacing w:before="100" w:beforeAutospacing="1" w:after="100" w:afterAutospacing="1"/>
        <w:rPr>
          <w:rFonts w:ascii="Times" w:hAnsi="Times" w:cs="Times New Roman"/>
          <w:sz w:val="20"/>
          <w:szCs w:val="20"/>
        </w:rPr>
      </w:pPr>
      <w:commentRangeStart w:id="228"/>
      <w:commentRangeStart w:id="229"/>
      <w:r w:rsidRPr="00967408">
        <w:rPr>
          <w:rFonts w:ascii="Times" w:hAnsi="Times" w:cs="Times New Roman"/>
          <w:sz w:val="20"/>
          <w:szCs w:val="20"/>
        </w:rPr>
        <w:t xml:space="preserve">The Authorization Server MUST assemble the set of Authorization Request parameters to be used from the Request Object value and the OAuth 2.0 Authorization Request parameters (minus the </w:t>
      </w:r>
      <w:r w:rsidRPr="00967408">
        <w:rPr>
          <w:rFonts w:ascii="Courier" w:hAnsi="Courier" w:cs="Courier"/>
          <w:sz w:val="20"/>
          <w:szCs w:val="20"/>
        </w:rPr>
        <w:t>request</w:t>
      </w:r>
      <w:r w:rsidRPr="00967408">
        <w:rPr>
          <w:rFonts w:ascii="Times" w:hAnsi="Times" w:cs="Times New Roman"/>
          <w:sz w:val="20"/>
          <w:szCs w:val="20"/>
        </w:rPr>
        <w:t xml:space="preserve"> or </w:t>
      </w:r>
      <w:commentRangeEnd w:id="228"/>
      <w:r w:rsidR="008E0FFD">
        <w:rPr>
          <w:rStyle w:val="CommentReference"/>
        </w:rPr>
        <w:commentReference w:id="228"/>
      </w:r>
      <w:r w:rsidRPr="00967408">
        <w:rPr>
          <w:rFonts w:ascii="Courier" w:hAnsi="Courier" w:cs="Courier"/>
          <w:sz w:val="20"/>
          <w:szCs w:val="20"/>
        </w:rPr>
        <w:t>request_uri</w:t>
      </w:r>
      <w:r w:rsidRPr="00967408">
        <w:rPr>
          <w:rFonts w:ascii="Times" w:hAnsi="Times" w:cs="Times New Roman"/>
          <w:sz w:val="20"/>
          <w:szCs w:val="20"/>
        </w:rPr>
        <w:t xml:space="preserve"> parameters)</w:t>
      </w:r>
      <w:commentRangeEnd w:id="229"/>
      <w:r w:rsidR="00E852F7">
        <w:rPr>
          <w:rStyle w:val="CommentReference"/>
        </w:rPr>
        <w:commentReference w:id="229"/>
      </w:r>
      <w:r w:rsidRPr="00967408">
        <w:rPr>
          <w:rFonts w:ascii="Times" w:hAnsi="Times" w:cs="Times New Roman"/>
          <w:sz w:val="20"/>
          <w:szCs w:val="20"/>
        </w:rPr>
        <w:t xml:space="preserve">. If the same parameter exists both in the Request Object and the OAuth Authorization Request parameters, the parameter in the Request Object is used. Using the assembled set of Authorization Request parameters, the Authorization Server then validates the request the normal manner for the flow being used, as specified in Sections </w:t>
      </w:r>
      <w:hyperlink r:id="rId575" w:anchor="AuthRequestValidation" w:history="1">
        <w:r w:rsidRPr="00967408">
          <w:rPr>
            <w:rFonts w:ascii="Times" w:hAnsi="Times" w:cs="Times New Roman"/>
            <w:color w:val="0000FF"/>
            <w:sz w:val="20"/>
            <w:szCs w:val="20"/>
            <w:u w:val="single"/>
          </w:rPr>
          <w:t>2.1.2.2</w:t>
        </w:r>
      </w:hyperlink>
      <w:r w:rsidRPr="00967408">
        <w:rPr>
          <w:rFonts w:ascii="Times" w:hAnsi="Times" w:cs="Times New Roman"/>
          <w:sz w:val="20"/>
          <w:szCs w:val="20"/>
        </w:rPr>
        <w:t xml:space="preserve">, </w:t>
      </w:r>
      <w:hyperlink r:id="rId576" w:anchor="ImplicitValidation" w:history="1">
        <w:r w:rsidRPr="00967408">
          <w:rPr>
            <w:rFonts w:ascii="Times" w:hAnsi="Times" w:cs="Times New Roman"/>
            <w:color w:val="0000FF"/>
            <w:sz w:val="20"/>
            <w:szCs w:val="20"/>
            <w:u w:val="single"/>
          </w:rPr>
          <w:t>2.2.2.2</w:t>
        </w:r>
      </w:hyperlink>
      <w:r w:rsidRPr="00967408">
        <w:rPr>
          <w:rFonts w:ascii="Times" w:hAnsi="Times" w:cs="Times New Roman"/>
          <w:sz w:val="20"/>
          <w:szCs w:val="20"/>
        </w:rPr>
        <w:t xml:space="preserve">, or </w:t>
      </w:r>
      <w:hyperlink r:id="rId577" w:anchor="HybridValidation" w:history="1">
        <w:r w:rsidRPr="00967408">
          <w:rPr>
            <w:rFonts w:ascii="Times" w:hAnsi="Times" w:cs="Times New Roman"/>
            <w:color w:val="0000FF"/>
            <w:sz w:val="20"/>
            <w:szCs w:val="20"/>
            <w:u w:val="single"/>
          </w:rPr>
          <w:t>2.3.2.2</w:t>
        </w:r>
      </w:hyperlink>
      <w:r w:rsidRPr="00967408">
        <w:rPr>
          <w:rFonts w:ascii="Times" w:hAnsi="Times" w:cs="Times New Roman"/>
          <w:sz w:val="20"/>
          <w:szCs w:val="20"/>
        </w:rPr>
        <w:t>.</w:t>
      </w:r>
    </w:p>
    <w:p w14:paraId="2A5D8AF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78" w:anchor="rfc.section.6" w:history="1">
        <w:r w:rsidR="00967408" w:rsidRPr="00967408">
          <w:rPr>
            <w:rFonts w:ascii="Times" w:eastAsia="Times New Roman" w:hAnsi="Times" w:cs="Times New Roman"/>
            <w:b/>
            <w:bCs/>
            <w:color w:val="0000FF"/>
            <w:kern w:val="36"/>
            <w:sz w:val="48"/>
            <w:szCs w:val="48"/>
            <w:u w:val="single"/>
          </w:rPr>
          <w:t>6.</w:t>
        </w:r>
      </w:hyperlink>
      <w:r w:rsidR="00967408" w:rsidRPr="00967408">
        <w:rPr>
          <w:rFonts w:ascii="Times" w:eastAsia="Times New Roman" w:hAnsi="Times" w:cs="Times New Roman"/>
          <w:b/>
          <w:bCs/>
          <w:kern w:val="36"/>
          <w:sz w:val="48"/>
          <w:szCs w:val="48"/>
        </w:rPr>
        <w:t xml:space="preserve"> </w:t>
      </w:r>
      <w:hyperlink r:id="rId579" w:anchor="SelfIssued" w:history="1">
        <w:r w:rsidR="00967408" w:rsidRPr="00967408">
          <w:rPr>
            <w:rFonts w:ascii="Times" w:eastAsia="Times New Roman" w:hAnsi="Times" w:cs="Times New Roman"/>
            <w:b/>
            <w:bCs/>
            <w:color w:val="0000FF"/>
            <w:kern w:val="36"/>
            <w:sz w:val="48"/>
            <w:szCs w:val="48"/>
            <w:u w:val="single"/>
          </w:rPr>
          <w:t>Self-Issued OpenID Provider</w:t>
        </w:r>
      </w:hyperlink>
    </w:p>
    <w:p w14:paraId="61A8D64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supports Self-Issued OpenID Providers - personal OPs that issue self-signed ID Tokens. Self-Issued OPs use the special Issuer Identifier </w:t>
      </w:r>
      <w:commentRangeStart w:id="230"/>
      <w:commentRangeStart w:id="231"/>
      <w:r w:rsidRPr="00967408">
        <w:rPr>
          <w:rFonts w:ascii="Courier" w:hAnsi="Courier" w:cs="Courier"/>
          <w:sz w:val="20"/>
          <w:szCs w:val="20"/>
        </w:rPr>
        <w:t>https://self-issued.me</w:t>
      </w:r>
      <w:r w:rsidRPr="00967408">
        <w:rPr>
          <w:rFonts w:ascii="Times" w:hAnsi="Times" w:cs="Times New Roman"/>
          <w:sz w:val="20"/>
          <w:szCs w:val="20"/>
        </w:rPr>
        <w:t>.</w:t>
      </w:r>
      <w:commentRangeEnd w:id="230"/>
      <w:r w:rsidR="00865CB0">
        <w:rPr>
          <w:rStyle w:val="CommentReference"/>
        </w:rPr>
        <w:commentReference w:id="230"/>
      </w:r>
      <w:commentRangeEnd w:id="231"/>
      <w:r w:rsidR="007467A3">
        <w:rPr>
          <w:rStyle w:val="CommentReference"/>
        </w:rPr>
        <w:commentReference w:id="231"/>
      </w:r>
    </w:p>
    <w:p w14:paraId="25317CF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messages used to communicate with Self-Issued OPs are mostly the same as those used to communicate with other OPs. Specifications for the few additional parameters used and for the values of some parameters in the Self-Issued case are defined in this section.</w:t>
      </w:r>
    </w:p>
    <w:p w14:paraId="769416C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80" w:anchor="rfc.section.6.1" w:history="1">
        <w:r w:rsidR="00967408" w:rsidRPr="00967408">
          <w:rPr>
            <w:rFonts w:ascii="Times" w:eastAsia="Times New Roman" w:hAnsi="Times" w:cs="Times New Roman"/>
            <w:b/>
            <w:bCs/>
            <w:color w:val="0000FF"/>
            <w:kern w:val="36"/>
            <w:sz w:val="48"/>
            <w:szCs w:val="48"/>
            <w:u w:val="single"/>
          </w:rPr>
          <w:t>6.1.</w:t>
        </w:r>
      </w:hyperlink>
      <w:r w:rsidR="00967408" w:rsidRPr="00967408">
        <w:rPr>
          <w:rFonts w:ascii="Times" w:eastAsia="Times New Roman" w:hAnsi="Times" w:cs="Times New Roman"/>
          <w:b/>
          <w:bCs/>
          <w:kern w:val="36"/>
          <w:sz w:val="48"/>
          <w:szCs w:val="48"/>
        </w:rPr>
        <w:t xml:space="preserve"> </w:t>
      </w:r>
      <w:hyperlink r:id="rId581" w:anchor="SelfIssuedDiscovery" w:history="1">
        <w:r w:rsidR="00967408" w:rsidRPr="00967408">
          <w:rPr>
            <w:rFonts w:ascii="Times" w:eastAsia="Times New Roman" w:hAnsi="Times" w:cs="Times New Roman"/>
            <w:b/>
            <w:bCs/>
            <w:color w:val="0000FF"/>
            <w:kern w:val="36"/>
            <w:sz w:val="48"/>
            <w:szCs w:val="48"/>
            <w:u w:val="single"/>
          </w:rPr>
          <w:t>Self-Issued OpenID Provider Discovery</w:t>
        </w:r>
      </w:hyperlink>
    </w:p>
    <w:p w14:paraId="2A39A9B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If the input identifier for the discovery process contains the domain self-issued.me, dynamic discovery is not performed. Instead, then the following static configuration values are used:</w:t>
      </w:r>
    </w:p>
    <w:p w14:paraId="013126A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"authorization_endpoint":      "openid:",    "issuer":      "https://self-issued.me",    "scopes_supported":      ["openid", "profile", "email", "address", "phone"],    "response_types_supported":      ["id_token"],    "subject_types_supported":      ["pairwise"],    "id_token_signing_alg_values_supported":      ["RS256"],    "request_object_signing_alg_values_supported":      ["none", "RS256"]   } </w:t>
      </w:r>
    </w:p>
    <w:p w14:paraId="55A4A59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Note: The OpenID Foundation plans to host the OpenID Provider site </w:t>
      </w:r>
      <w:r w:rsidRPr="00967408">
        <w:rPr>
          <w:rFonts w:ascii="Courier" w:hAnsi="Courier" w:cs="Courier"/>
          <w:sz w:val="20"/>
          <w:szCs w:val="20"/>
        </w:rPr>
        <w:t>https://self-issued.me/</w:t>
      </w:r>
      <w:r w:rsidRPr="00967408">
        <w:rPr>
          <w:rFonts w:ascii="Times" w:hAnsi="Times" w:cs="Times New Roman"/>
          <w:sz w:val="20"/>
          <w:szCs w:val="20"/>
        </w:rPr>
        <w:t>, including its WebFinger service, so that performing discovery on it returns the above static discovery information, enabling Clients to not need any special processing for discovery of the Self-Issued OP. This site will be hosted on an experimental basis. Production implementations should not take a dependency upon it without a subsequent commitment by the OpenID Foundation to host the site in a manner intended for production use.</w:t>
      </w:r>
    </w:p>
    <w:p w14:paraId="2871724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82" w:anchor="rfc.section.6.2" w:history="1">
        <w:r w:rsidR="00967408" w:rsidRPr="00967408">
          <w:rPr>
            <w:rFonts w:ascii="Times" w:eastAsia="Times New Roman" w:hAnsi="Times" w:cs="Times New Roman"/>
            <w:b/>
            <w:bCs/>
            <w:color w:val="0000FF"/>
            <w:kern w:val="36"/>
            <w:sz w:val="48"/>
            <w:szCs w:val="48"/>
            <w:u w:val="single"/>
          </w:rPr>
          <w:t>6.2.</w:t>
        </w:r>
      </w:hyperlink>
      <w:r w:rsidR="00967408" w:rsidRPr="00967408">
        <w:rPr>
          <w:rFonts w:ascii="Times" w:eastAsia="Times New Roman" w:hAnsi="Times" w:cs="Times New Roman"/>
          <w:b/>
          <w:bCs/>
          <w:kern w:val="36"/>
          <w:sz w:val="48"/>
          <w:szCs w:val="48"/>
        </w:rPr>
        <w:t xml:space="preserve"> </w:t>
      </w:r>
      <w:hyperlink r:id="rId583" w:anchor="SelfIssuedRegistration" w:history="1">
        <w:r w:rsidR="00967408" w:rsidRPr="00967408">
          <w:rPr>
            <w:rFonts w:ascii="Times" w:eastAsia="Times New Roman" w:hAnsi="Times" w:cs="Times New Roman"/>
            <w:b/>
            <w:bCs/>
            <w:color w:val="0000FF"/>
            <w:kern w:val="36"/>
            <w:sz w:val="48"/>
            <w:szCs w:val="48"/>
            <w:u w:val="single"/>
          </w:rPr>
          <w:t>Self-Issued OpenID Provider Registration</w:t>
        </w:r>
      </w:hyperlink>
    </w:p>
    <w:p w14:paraId="233A5D6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When using a Self-Issued OP, the Client is deemed to have registered with the OP and obtained the equivalent of the following Client Registration Response:</w:t>
      </w:r>
    </w:p>
    <w:p w14:paraId="111EB83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client_id</w:t>
      </w:r>
    </w:p>
    <w:p w14:paraId="628E4131" w14:textId="77777777" w:rsidR="00967408" w:rsidRPr="00967408" w:rsidRDefault="00967408" w:rsidP="00967408">
      <w:pPr>
        <w:ind w:left="720"/>
        <w:rPr>
          <w:rFonts w:ascii="Times" w:eastAsia="Times New Roman" w:hAnsi="Times" w:cs="Times New Roman"/>
          <w:sz w:val="20"/>
          <w:szCs w:val="20"/>
        </w:rPr>
      </w:pPr>
      <w:r w:rsidRPr="00967408">
        <w:rPr>
          <w:rFonts w:ascii="Courier" w:hAnsi="Courier" w:cs="Courier"/>
          <w:sz w:val="20"/>
          <w:szCs w:val="20"/>
        </w:rPr>
        <w:t>redirect_uri</w:t>
      </w:r>
      <w:r w:rsidRPr="00967408">
        <w:rPr>
          <w:rFonts w:ascii="Times" w:eastAsia="Times New Roman" w:hAnsi="Times" w:cs="Times New Roman"/>
          <w:sz w:val="20"/>
          <w:szCs w:val="20"/>
        </w:rPr>
        <w:t xml:space="preserve"> value of the Client.</w:t>
      </w:r>
    </w:p>
    <w:p w14:paraId="0667D08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client_secret_expires_at</w:t>
      </w:r>
    </w:p>
    <w:p w14:paraId="57B7180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0</w:t>
      </w:r>
    </w:p>
    <w:p w14:paraId="262136E8" w14:textId="77777777" w:rsidR="00967408" w:rsidRPr="00967408" w:rsidRDefault="00967408" w:rsidP="00967408">
      <w:pPr>
        <w:spacing w:before="100" w:beforeAutospacing="1" w:after="100" w:afterAutospacing="1"/>
        <w:rPr>
          <w:rFonts w:ascii="Times" w:hAnsi="Times" w:cs="Times New Roman"/>
          <w:sz w:val="20"/>
          <w:szCs w:val="20"/>
        </w:rPr>
      </w:pPr>
      <w:commentRangeStart w:id="232"/>
      <w:commentRangeStart w:id="233"/>
      <w:r w:rsidRPr="00967408">
        <w:rPr>
          <w:rFonts w:ascii="Times" w:hAnsi="Times" w:cs="Times New Roman"/>
          <w:sz w:val="20"/>
          <w:szCs w:val="20"/>
        </w:rPr>
        <w:t xml:space="preserve">Note: The OpenID Foundation plans to host the (stateless) endpoint </w:t>
      </w:r>
      <w:r w:rsidRPr="00967408">
        <w:rPr>
          <w:rFonts w:ascii="Courier" w:hAnsi="Courier" w:cs="Courier"/>
          <w:sz w:val="20"/>
          <w:szCs w:val="20"/>
        </w:rPr>
        <w:t>https://self-issued.me/registration/1.0/</w:t>
      </w:r>
      <w:r w:rsidRPr="00967408">
        <w:rPr>
          <w:rFonts w:ascii="Times" w:hAnsi="Times" w:cs="Times New Roman"/>
          <w:sz w:val="20"/>
          <w:szCs w:val="20"/>
        </w:rPr>
        <w:t xml:space="preserve"> that returns the response above, enabling Clients to not need any </w:t>
      </w:r>
      <w:commentRangeEnd w:id="232"/>
      <w:r w:rsidR="005233A4">
        <w:rPr>
          <w:rStyle w:val="CommentReference"/>
        </w:rPr>
        <w:commentReference w:id="232"/>
      </w:r>
      <w:r w:rsidRPr="00967408">
        <w:rPr>
          <w:rFonts w:ascii="Times" w:hAnsi="Times" w:cs="Times New Roman"/>
          <w:sz w:val="20"/>
          <w:szCs w:val="20"/>
        </w:rPr>
        <w:t>special processing for registration with the Self-Issued OP.</w:t>
      </w:r>
      <w:commentRangeEnd w:id="233"/>
      <w:r w:rsidR="007467A3">
        <w:rPr>
          <w:rStyle w:val="CommentReference"/>
        </w:rPr>
        <w:commentReference w:id="233"/>
      </w:r>
      <w:r w:rsidRPr="00967408">
        <w:rPr>
          <w:rFonts w:ascii="Times" w:hAnsi="Times" w:cs="Times New Roman"/>
          <w:sz w:val="20"/>
          <w:szCs w:val="20"/>
        </w:rPr>
        <w:t xml:space="preserve"> This site will be hosted on an experimental basis. Production implementations should not take a dependency upon it without a subsequent commitment by the OpenID Foundation to host the site in a manner intended for production use.</w:t>
      </w:r>
    </w:p>
    <w:p w14:paraId="634439D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84" w:anchor="rfc.section.6.2.1" w:history="1">
        <w:r w:rsidR="00967408" w:rsidRPr="00967408">
          <w:rPr>
            <w:rFonts w:ascii="Times" w:eastAsia="Times New Roman" w:hAnsi="Times" w:cs="Times New Roman"/>
            <w:b/>
            <w:bCs/>
            <w:color w:val="0000FF"/>
            <w:kern w:val="36"/>
            <w:sz w:val="48"/>
            <w:szCs w:val="48"/>
            <w:u w:val="single"/>
          </w:rPr>
          <w:t>6.2.1.</w:t>
        </w:r>
      </w:hyperlink>
      <w:r w:rsidR="00967408" w:rsidRPr="00967408">
        <w:rPr>
          <w:rFonts w:ascii="Times" w:eastAsia="Times New Roman" w:hAnsi="Times" w:cs="Times New Roman"/>
          <w:b/>
          <w:bCs/>
          <w:kern w:val="36"/>
          <w:sz w:val="48"/>
          <w:szCs w:val="48"/>
        </w:rPr>
        <w:t xml:space="preserve"> </w:t>
      </w:r>
      <w:hyperlink r:id="rId585" w:anchor="RegistrationParameter" w:history="1">
        <w:r w:rsidR="00967408" w:rsidRPr="00967408">
          <w:rPr>
            <w:rFonts w:ascii="Times" w:eastAsia="Times New Roman" w:hAnsi="Times" w:cs="Times New Roman"/>
            <w:b/>
            <w:bCs/>
            <w:color w:val="0000FF"/>
            <w:kern w:val="36"/>
            <w:sz w:val="48"/>
            <w:szCs w:val="48"/>
            <w:u w:val="single"/>
          </w:rPr>
          <w:t>Providing Information with the "registration" Request Parameter</w:t>
        </w:r>
      </w:hyperlink>
    </w:p>
    <w:p w14:paraId="4B6D06D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Authorization Request parameter to enable Clients to provide additional registration information to Self-Issued OpenID Providers: </w:t>
      </w:r>
    </w:p>
    <w:p w14:paraId="30AB3B7F" w14:textId="77777777" w:rsidR="00967408" w:rsidRPr="00967408" w:rsidRDefault="00967408" w:rsidP="00967408">
      <w:pPr>
        <w:rPr>
          <w:rFonts w:ascii="Times" w:eastAsia="Times New Roman" w:hAnsi="Times" w:cs="Times New Roman"/>
          <w:sz w:val="20"/>
          <w:szCs w:val="20"/>
        </w:rPr>
      </w:pPr>
      <w:commentRangeStart w:id="234"/>
      <w:r w:rsidRPr="00967408">
        <w:rPr>
          <w:rFonts w:ascii="Times" w:eastAsia="Times New Roman" w:hAnsi="Times" w:cs="Times New Roman"/>
          <w:sz w:val="20"/>
          <w:szCs w:val="20"/>
        </w:rPr>
        <w:t>registration</w:t>
      </w:r>
    </w:p>
    <w:p w14:paraId="34163A20" w14:textId="6D0AE2A9"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parameter is used by the Client to provide information about itself to a Self-Issued OP that would normally be provided to an OP during Dynamic Client Registration. The value is a JSON object containing Client metadata values, as defined in Section 2.1 of the </w:t>
      </w:r>
      <w:hyperlink r:id="rId586" w:anchor="OpenID.Registration" w:history="1">
        <w:r w:rsidRPr="00967408">
          <w:rPr>
            <w:rFonts w:ascii="Times" w:eastAsia="Times New Roman" w:hAnsi="Times" w:cs="Times New Roman"/>
            <w:color w:val="0000FF"/>
            <w:sz w:val="20"/>
            <w:szCs w:val="20"/>
            <w:u w:val="single"/>
          </w:rPr>
          <w:t>OpenID Connect Dynamic Client Registration 1.0</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[OpenID.Registration]</w:t>
      </w:r>
      <w:r w:rsidRPr="00967408">
        <w:rPr>
          <w:rFonts w:ascii="Times" w:eastAsia="Times New Roman" w:hAnsi="Times" w:cs="Times New Roman"/>
          <w:sz w:val="20"/>
          <w:szCs w:val="20"/>
        </w:rPr>
        <w:t xml:space="preserve"> specification. The </w:t>
      </w:r>
      <w:r w:rsidRPr="00967408">
        <w:rPr>
          <w:rFonts w:ascii="Courier" w:hAnsi="Courier" w:cs="Courier"/>
          <w:sz w:val="20"/>
          <w:szCs w:val="20"/>
        </w:rPr>
        <w:t>registration</w:t>
      </w:r>
      <w:r w:rsidRPr="00967408">
        <w:rPr>
          <w:rFonts w:ascii="Times" w:eastAsia="Times New Roman" w:hAnsi="Times" w:cs="Times New Roman"/>
          <w:sz w:val="20"/>
          <w:szCs w:val="20"/>
        </w:rPr>
        <w:t xml:space="preserve"> parameter SHOULD NOT be used when the OP is not a Self-Issued OP.</w:t>
      </w:r>
    </w:p>
    <w:p w14:paraId="53C09FF0" w14:textId="77777777" w:rsidR="00967408" w:rsidRPr="00967408" w:rsidRDefault="00967408" w:rsidP="00967408">
      <w:pPr>
        <w:spacing w:before="100" w:beforeAutospacing="1" w:after="100" w:afterAutospacing="1"/>
        <w:rPr>
          <w:rFonts w:ascii="Times" w:hAnsi="Times" w:cs="Times New Roman"/>
          <w:sz w:val="20"/>
          <w:szCs w:val="20"/>
        </w:rPr>
      </w:pPr>
      <w:commentRangeStart w:id="235"/>
      <w:r w:rsidRPr="00967408">
        <w:rPr>
          <w:rFonts w:ascii="Times" w:hAnsi="Times" w:cs="Times New Roman"/>
          <w:sz w:val="20"/>
          <w:szCs w:val="20"/>
        </w:rPr>
        <w:t>None of this information is REQUIRED by Self-Issued OPs, so the use of this parameter is OPTIONAL.</w:t>
      </w:r>
    </w:p>
    <w:commentRangeEnd w:id="234"/>
    <w:p w14:paraId="1FC48A83" w14:textId="0A4449F9" w:rsidR="00967408" w:rsidRPr="00967408" w:rsidRDefault="00E03D87" w:rsidP="00967408">
      <w:pPr>
        <w:spacing w:before="100" w:beforeAutospacing="1" w:after="100" w:afterAutospacing="1"/>
        <w:rPr>
          <w:rFonts w:ascii="Times" w:hAnsi="Times" w:cs="Times New Roman"/>
          <w:sz w:val="20"/>
          <w:szCs w:val="20"/>
        </w:rPr>
      </w:pPr>
      <w:r>
        <w:rPr>
          <w:rStyle w:val="CommentReference"/>
        </w:rPr>
        <w:commentReference w:id="234"/>
      </w:r>
      <w:commentRangeEnd w:id="235"/>
      <w:r w:rsidR="007467A3">
        <w:rPr>
          <w:rStyle w:val="CommentReference"/>
        </w:rPr>
        <w:commentReference w:id="235"/>
      </w:r>
      <w:r w:rsidR="00967408" w:rsidRPr="00967408">
        <w:rPr>
          <w:rFonts w:ascii="Times" w:hAnsi="Times" w:cs="Times New Roman"/>
          <w:sz w:val="20"/>
          <w:szCs w:val="20"/>
        </w:rPr>
        <w:t xml:space="preserve">The </w:t>
      </w:r>
      <w:r w:rsidR="00967408" w:rsidRPr="00967408">
        <w:rPr>
          <w:rFonts w:ascii="Courier" w:hAnsi="Courier" w:cs="Courier"/>
          <w:sz w:val="20"/>
          <w:szCs w:val="20"/>
        </w:rPr>
        <w:t>registration</w:t>
      </w:r>
      <w:r w:rsidR="00967408" w:rsidRPr="00967408">
        <w:rPr>
          <w:rFonts w:ascii="Times" w:hAnsi="Times" w:cs="Times New Roman"/>
          <w:sz w:val="20"/>
          <w:szCs w:val="20"/>
        </w:rPr>
        <w:t xml:space="preserve"> parameter value is represented in an OAuth 2.0 request as UTF-8 encoded JSON (which ends up being form-urlencoded when passed as an OAuth parameter). When used in a Request Object value, per </w:t>
      </w:r>
      <w:hyperlink r:id="rId587" w:anchor="RequestObject" w:history="1">
        <w:r w:rsidR="00967408" w:rsidRPr="00967408">
          <w:rPr>
            <w:rFonts w:ascii="Times" w:hAnsi="Times" w:cs="Times New Roman"/>
            <w:color w:val="0000FF"/>
            <w:sz w:val="20"/>
            <w:szCs w:val="20"/>
            <w:u w:val="single"/>
          </w:rPr>
          <w:t>Section 5.1</w:t>
        </w:r>
      </w:hyperlink>
      <w:r w:rsidR="00967408" w:rsidRPr="00967408">
        <w:rPr>
          <w:rFonts w:ascii="Times" w:hAnsi="Times" w:cs="Times New Roman"/>
          <w:sz w:val="20"/>
          <w:szCs w:val="20"/>
        </w:rPr>
        <w:t xml:space="preserve">, the JSON </w:t>
      </w:r>
      <w:commentRangeStart w:id="236"/>
      <w:ins w:id="237" w:author="Justin Richer" w:date="2013-11-14T15:49:00Z">
        <w:r w:rsidR="001F0077">
          <w:rPr>
            <w:rFonts w:ascii="Times" w:hAnsi="Times" w:cs="Times New Roman"/>
            <w:sz w:val="20"/>
            <w:szCs w:val="20"/>
          </w:rPr>
          <w:t xml:space="preserve">object </w:t>
        </w:r>
        <w:commentRangeEnd w:id="236"/>
        <w:r w:rsidR="001F0077">
          <w:rPr>
            <w:rStyle w:val="CommentReference"/>
          </w:rPr>
          <w:commentReference w:id="236"/>
        </w:r>
      </w:ins>
      <w:r w:rsidR="00967408" w:rsidRPr="00967408">
        <w:rPr>
          <w:rFonts w:ascii="Times" w:hAnsi="Times" w:cs="Times New Roman"/>
          <w:sz w:val="20"/>
          <w:szCs w:val="20"/>
        </w:rPr>
        <w:t xml:space="preserve">is used as the value of the </w:t>
      </w:r>
      <w:r w:rsidR="00967408" w:rsidRPr="00967408">
        <w:rPr>
          <w:rFonts w:ascii="Courier" w:hAnsi="Courier" w:cs="Courier"/>
          <w:sz w:val="20"/>
          <w:szCs w:val="20"/>
        </w:rPr>
        <w:t>registration</w:t>
      </w:r>
      <w:r w:rsidR="00967408" w:rsidRPr="00967408">
        <w:rPr>
          <w:rFonts w:ascii="Times" w:hAnsi="Times" w:cs="Times New Roman"/>
          <w:sz w:val="20"/>
          <w:szCs w:val="20"/>
        </w:rPr>
        <w:t xml:space="preserve"> member.</w:t>
      </w:r>
    </w:p>
    <w:p w14:paraId="520292A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Registration parameters that would typically be used in requests to Self-Issued OPs are </w:t>
      </w:r>
      <w:r w:rsidRPr="00967408">
        <w:rPr>
          <w:rFonts w:ascii="Courier" w:hAnsi="Courier" w:cs="Courier"/>
          <w:sz w:val="20"/>
          <w:szCs w:val="20"/>
        </w:rPr>
        <w:t>policy_uri</w:t>
      </w:r>
      <w:r w:rsidRPr="00967408">
        <w:rPr>
          <w:rFonts w:ascii="Times" w:hAnsi="Times" w:cs="Times New Roman"/>
          <w:sz w:val="20"/>
          <w:szCs w:val="20"/>
        </w:rPr>
        <w:t xml:space="preserve">, </w:t>
      </w:r>
      <w:r w:rsidRPr="00967408">
        <w:rPr>
          <w:rFonts w:ascii="Courier" w:hAnsi="Courier" w:cs="Courier"/>
          <w:sz w:val="20"/>
          <w:szCs w:val="20"/>
        </w:rPr>
        <w:t>tos_uri</w:t>
      </w:r>
      <w:r w:rsidRPr="00967408">
        <w:rPr>
          <w:rFonts w:ascii="Times" w:hAnsi="Times" w:cs="Times New Roman"/>
          <w:sz w:val="20"/>
          <w:szCs w:val="20"/>
        </w:rPr>
        <w:t xml:space="preserve">, and </w:t>
      </w:r>
      <w:r w:rsidRPr="00967408">
        <w:rPr>
          <w:rFonts w:ascii="Courier" w:hAnsi="Courier" w:cs="Courier"/>
          <w:sz w:val="20"/>
          <w:szCs w:val="20"/>
        </w:rPr>
        <w:t>logo_uri</w:t>
      </w:r>
      <w:r w:rsidRPr="00967408">
        <w:rPr>
          <w:rFonts w:ascii="Times" w:hAnsi="Times" w:cs="Times New Roman"/>
          <w:sz w:val="20"/>
          <w:szCs w:val="20"/>
        </w:rPr>
        <w:t xml:space="preserve">. If the Client uses more than one Redirection URI, the </w:t>
      </w:r>
      <w:r w:rsidRPr="00967408">
        <w:rPr>
          <w:rFonts w:ascii="Courier" w:hAnsi="Courier" w:cs="Courier"/>
          <w:sz w:val="20"/>
          <w:szCs w:val="20"/>
        </w:rPr>
        <w:t>redirect_uris</w:t>
      </w:r>
      <w:r w:rsidRPr="00967408">
        <w:rPr>
          <w:rFonts w:ascii="Times" w:hAnsi="Times" w:cs="Times New Roman"/>
          <w:sz w:val="20"/>
          <w:szCs w:val="20"/>
        </w:rPr>
        <w:t xml:space="preserve"> parameter would be used to register them. Finally, if the Client is requesting encrypted responses, it would use the </w:t>
      </w:r>
      <w:r w:rsidRPr="00967408">
        <w:rPr>
          <w:rFonts w:ascii="Courier" w:hAnsi="Courier" w:cs="Courier"/>
          <w:sz w:val="20"/>
          <w:szCs w:val="20"/>
        </w:rPr>
        <w:t>jwks_uri</w:t>
      </w:r>
      <w:r w:rsidRPr="00967408">
        <w:rPr>
          <w:rFonts w:ascii="Times" w:hAnsi="Times" w:cs="Times New Roman"/>
          <w:sz w:val="20"/>
          <w:szCs w:val="20"/>
        </w:rPr>
        <w:t xml:space="preserve">, </w:t>
      </w:r>
      <w:r w:rsidRPr="00967408">
        <w:rPr>
          <w:rFonts w:ascii="Courier" w:hAnsi="Courier" w:cs="Courier"/>
          <w:sz w:val="20"/>
          <w:szCs w:val="20"/>
        </w:rPr>
        <w:t>id_token_encrypted_response_alg</w:t>
      </w:r>
      <w:r w:rsidRPr="00967408">
        <w:rPr>
          <w:rFonts w:ascii="Times" w:hAnsi="Times" w:cs="Times New Roman"/>
          <w:sz w:val="20"/>
          <w:szCs w:val="20"/>
        </w:rPr>
        <w:t xml:space="preserve"> and </w:t>
      </w:r>
      <w:r w:rsidRPr="00967408">
        <w:rPr>
          <w:rFonts w:ascii="Courier" w:hAnsi="Courier" w:cs="Courier"/>
          <w:sz w:val="20"/>
          <w:szCs w:val="20"/>
        </w:rPr>
        <w:t>id_token_encrypted_response_enc</w:t>
      </w:r>
      <w:r w:rsidRPr="00967408">
        <w:rPr>
          <w:rFonts w:ascii="Times" w:hAnsi="Times" w:cs="Times New Roman"/>
          <w:sz w:val="20"/>
          <w:szCs w:val="20"/>
        </w:rPr>
        <w:t xml:space="preserve"> parameters.</w:t>
      </w:r>
    </w:p>
    <w:p w14:paraId="47C0694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88" w:anchor="rfc.section.6.3" w:history="1">
        <w:r w:rsidR="00967408" w:rsidRPr="00967408">
          <w:rPr>
            <w:rFonts w:ascii="Times" w:eastAsia="Times New Roman" w:hAnsi="Times" w:cs="Times New Roman"/>
            <w:b/>
            <w:bCs/>
            <w:color w:val="0000FF"/>
            <w:kern w:val="36"/>
            <w:sz w:val="48"/>
            <w:szCs w:val="48"/>
            <w:u w:val="single"/>
          </w:rPr>
          <w:t>6.3.</w:t>
        </w:r>
      </w:hyperlink>
      <w:r w:rsidR="00967408" w:rsidRPr="00967408">
        <w:rPr>
          <w:rFonts w:ascii="Times" w:eastAsia="Times New Roman" w:hAnsi="Times" w:cs="Times New Roman"/>
          <w:b/>
          <w:bCs/>
          <w:kern w:val="36"/>
          <w:sz w:val="48"/>
          <w:szCs w:val="48"/>
        </w:rPr>
        <w:t xml:space="preserve"> </w:t>
      </w:r>
      <w:hyperlink r:id="rId589" w:anchor="SelfIssuedRequest" w:history="1">
        <w:r w:rsidR="00967408" w:rsidRPr="00967408">
          <w:rPr>
            <w:rFonts w:ascii="Times" w:eastAsia="Times New Roman" w:hAnsi="Times" w:cs="Times New Roman"/>
            <w:b/>
            <w:bCs/>
            <w:color w:val="0000FF"/>
            <w:kern w:val="36"/>
            <w:sz w:val="48"/>
            <w:szCs w:val="48"/>
            <w:u w:val="single"/>
          </w:rPr>
          <w:t>Self-Issued OpenID Provider Request</w:t>
        </w:r>
      </w:hyperlink>
    </w:p>
    <w:p w14:paraId="3B92CDF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Client sends the Authentication Request to the Authorization Endpoint with the following parameters:</w:t>
      </w:r>
    </w:p>
    <w:p w14:paraId="09F5218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scope</w:t>
      </w:r>
    </w:p>
    <w:p w14:paraId="1C14F25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w:t>
      </w:r>
      <w:r w:rsidRPr="00967408">
        <w:rPr>
          <w:rFonts w:ascii="Courier" w:hAnsi="Courier" w:cs="Courier"/>
          <w:sz w:val="20"/>
          <w:szCs w:val="20"/>
        </w:rPr>
        <w:t>scope</w:t>
      </w:r>
      <w:r w:rsidRPr="00967408">
        <w:rPr>
          <w:rFonts w:ascii="Times" w:eastAsia="Times New Roman" w:hAnsi="Times" w:cs="Times New Roman"/>
          <w:sz w:val="20"/>
          <w:szCs w:val="20"/>
        </w:rPr>
        <w:t xml:space="preserve"> parameter value, as specified in </w:t>
      </w:r>
      <w:hyperlink r:id="rId590"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w:t>
      </w:r>
    </w:p>
    <w:p w14:paraId="6AA2D95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response_type</w:t>
      </w:r>
    </w:p>
    <w:p w14:paraId="0477B1C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Constant string value </w:t>
      </w:r>
      <w:r w:rsidRPr="00967408">
        <w:rPr>
          <w:rFonts w:ascii="Courier" w:hAnsi="Courier" w:cs="Courier"/>
          <w:sz w:val="20"/>
          <w:szCs w:val="20"/>
        </w:rPr>
        <w:t>id_token</w:t>
      </w:r>
      <w:r w:rsidRPr="00967408">
        <w:rPr>
          <w:rFonts w:ascii="Times" w:eastAsia="Times New Roman" w:hAnsi="Times" w:cs="Times New Roman"/>
          <w:sz w:val="20"/>
          <w:szCs w:val="20"/>
        </w:rPr>
        <w:t>.</w:t>
      </w:r>
    </w:p>
    <w:p w14:paraId="7EEAC48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client_id</w:t>
      </w:r>
    </w:p>
    <w:p w14:paraId="0F8153B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REQUIRED. Client ID value for the Client, which in this case contains the </w:t>
      </w:r>
      <w:r w:rsidRPr="00967408">
        <w:rPr>
          <w:rFonts w:ascii="Courier" w:hAnsi="Courier" w:cs="Courier"/>
          <w:sz w:val="20"/>
          <w:szCs w:val="20"/>
        </w:rPr>
        <w:t>redirect_uri</w:t>
      </w:r>
      <w:r w:rsidRPr="00967408">
        <w:rPr>
          <w:rFonts w:ascii="Times" w:eastAsia="Times New Roman" w:hAnsi="Times" w:cs="Times New Roman"/>
          <w:sz w:val="20"/>
          <w:szCs w:val="20"/>
        </w:rPr>
        <w:t xml:space="preserve"> value of the Client. Since the Client's </w:t>
      </w:r>
      <w:r w:rsidRPr="00967408">
        <w:rPr>
          <w:rFonts w:ascii="Courier" w:hAnsi="Courier" w:cs="Courier"/>
          <w:sz w:val="20"/>
          <w:szCs w:val="20"/>
        </w:rPr>
        <w:t>redirect_uri</w:t>
      </w:r>
      <w:r w:rsidRPr="00967408">
        <w:rPr>
          <w:rFonts w:ascii="Times" w:eastAsia="Times New Roman" w:hAnsi="Times" w:cs="Times New Roman"/>
          <w:sz w:val="20"/>
          <w:szCs w:val="20"/>
        </w:rPr>
        <w:t xml:space="preserve"> URI value is communicated as the Client ID, a </w:t>
      </w:r>
      <w:r w:rsidRPr="00967408">
        <w:rPr>
          <w:rFonts w:ascii="Courier" w:hAnsi="Courier" w:cs="Courier"/>
          <w:sz w:val="20"/>
          <w:szCs w:val="20"/>
        </w:rPr>
        <w:t>redirect_uri</w:t>
      </w:r>
      <w:r w:rsidRPr="00967408">
        <w:rPr>
          <w:rFonts w:ascii="Times" w:eastAsia="Times New Roman" w:hAnsi="Times" w:cs="Times New Roman"/>
          <w:sz w:val="20"/>
          <w:szCs w:val="20"/>
        </w:rPr>
        <w:t xml:space="preserve"> parameter is NOT REQUIRED to also be included in the request.</w:t>
      </w:r>
    </w:p>
    <w:p w14:paraId="6F757F0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id_token_hint</w:t>
      </w:r>
    </w:p>
    <w:p w14:paraId="099615F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w:t>
      </w:r>
      <w:r w:rsidRPr="00967408">
        <w:rPr>
          <w:rFonts w:ascii="Courier" w:hAnsi="Courier" w:cs="Courier"/>
          <w:sz w:val="20"/>
          <w:szCs w:val="20"/>
        </w:rPr>
        <w:t>id_token_hint</w:t>
      </w:r>
      <w:r w:rsidRPr="00967408">
        <w:rPr>
          <w:rFonts w:ascii="Times" w:eastAsia="Times New Roman" w:hAnsi="Times" w:cs="Times New Roman"/>
          <w:sz w:val="20"/>
          <w:szCs w:val="20"/>
        </w:rPr>
        <w:t xml:space="preserve"> parameter value, as specified in </w:t>
      </w:r>
      <w:hyperlink r:id="rId591"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If the ID Token is encrypted to the Self-Issued OP, the </w:t>
      </w:r>
      <w:r w:rsidRPr="00967408">
        <w:rPr>
          <w:rFonts w:ascii="Courier" w:hAnsi="Courier" w:cs="Courier"/>
          <w:sz w:val="20"/>
          <w:szCs w:val="20"/>
        </w:rPr>
        <w:t>sub</w:t>
      </w:r>
      <w:r w:rsidRPr="00967408">
        <w:rPr>
          <w:rFonts w:ascii="Times" w:eastAsia="Times New Roman" w:hAnsi="Times" w:cs="Times New Roman"/>
          <w:sz w:val="20"/>
          <w:szCs w:val="20"/>
        </w:rPr>
        <w:t xml:space="preserve"> (subject) of the signed ID Token MUST be sent as the </w:t>
      </w:r>
      <w:r w:rsidRPr="00967408">
        <w:rPr>
          <w:rFonts w:ascii="Courier" w:hAnsi="Courier" w:cs="Courier"/>
          <w:sz w:val="20"/>
          <w:szCs w:val="20"/>
        </w:rPr>
        <w:t>kid</w:t>
      </w:r>
      <w:r w:rsidRPr="00967408">
        <w:rPr>
          <w:rFonts w:ascii="Times" w:eastAsia="Times New Roman" w:hAnsi="Times" w:cs="Times New Roman"/>
          <w:sz w:val="20"/>
          <w:szCs w:val="20"/>
        </w:rPr>
        <w:t xml:space="preserve"> (Key ID) of the JWE. Encrypting content to Self-Issued OPs is currently only supported when the OP's JWK key type is </w:t>
      </w:r>
      <w:r w:rsidRPr="00967408">
        <w:rPr>
          <w:rFonts w:ascii="Courier" w:hAnsi="Courier" w:cs="Courier"/>
          <w:sz w:val="20"/>
          <w:szCs w:val="20"/>
        </w:rPr>
        <w:t>RSA</w:t>
      </w:r>
      <w:r w:rsidRPr="00967408">
        <w:rPr>
          <w:rFonts w:ascii="Times" w:eastAsia="Times New Roman" w:hAnsi="Times" w:cs="Times New Roman"/>
          <w:sz w:val="20"/>
          <w:szCs w:val="20"/>
        </w:rPr>
        <w:t xml:space="preserve"> and the encryption algorithm used is </w:t>
      </w:r>
      <w:r w:rsidRPr="00967408">
        <w:rPr>
          <w:rFonts w:ascii="Courier" w:hAnsi="Courier" w:cs="Courier"/>
          <w:sz w:val="20"/>
          <w:szCs w:val="20"/>
        </w:rPr>
        <w:t>RSA1_5</w:t>
      </w:r>
      <w:r w:rsidRPr="00967408">
        <w:rPr>
          <w:rFonts w:ascii="Times" w:eastAsia="Times New Roman" w:hAnsi="Times" w:cs="Times New Roman"/>
          <w:sz w:val="20"/>
          <w:szCs w:val="20"/>
        </w:rPr>
        <w:t>.</w:t>
      </w:r>
    </w:p>
    <w:p w14:paraId="5DD48A9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claims</w:t>
      </w:r>
    </w:p>
    <w:p w14:paraId="3DD61DC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w:t>
      </w:r>
      <w:r w:rsidRPr="00967408">
        <w:rPr>
          <w:rFonts w:ascii="Courier" w:hAnsi="Courier" w:cs="Courier"/>
          <w:sz w:val="20"/>
          <w:szCs w:val="20"/>
        </w:rPr>
        <w:t>claims</w:t>
      </w:r>
      <w:r w:rsidRPr="00967408">
        <w:rPr>
          <w:rFonts w:ascii="Times" w:eastAsia="Times New Roman" w:hAnsi="Times" w:cs="Times New Roman"/>
          <w:sz w:val="20"/>
          <w:szCs w:val="20"/>
        </w:rPr>
        <w:t xml:space="preserve"> parameter value, as specified in </w:t>
      </w:r>
      <w:hyperlink r:id="rId592" w:anchor="ClaimsParameter" w:history="1">
        <w:r w:rsidRPr="00967408">
          <w:rPr>
            <w:rFonts w:ascii="Times" w:eastAsia="Times New Roman" w:hAnsi="Times" w:cs="Times New Roman"/>
            <w:color w:val="0000FF"/>
            <w:sz w:val="20"/>
            <w:szCs w:val="20"/>
            <w:u w:val="single"/>
          </w:rPr>
          <w:t>Section 4.5</w:t>
        </w:r>
      </w:hyperlink>
      <w:r w:rsidRPr="00967408">
        <w:rPr>
          <w:rFonts w:ascii="Times" w:eastAsia="Times New Roman" w:hAnsi="Times" w:cs="Times New Roman"/>
          <w:sz w:val="20"/>
          <w:szCs w:val="20"/>
        </w:rPr>
        <w:t>.</w:t>
      </w:r>
    </w:p>
    <w:p w14:paraId="5A41EB8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registration</w:t>
      </w:r>
    </w:p>
    <w:p w14:paraId="2DF4B03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This parameter is used by the Client to provide information about itself to a Self-Issued OP that would normally be provided to an OP during Dynamic Client Registration, as specified in </w:t>
      </w:r>
      <w:hyperlink r:id="rId593" w:anchor="RegistrationParameter" w:history="1">
        <w:r w:rsidRPr="00967408">
          <w:rPr>
            <w:rFonts w:ascii="Times" w:eastAsia="Times New Roman" w:hAnsi="Times" w:cs="Times New Roman"/>
            <w:color w:val="0000FF"/>
            <w:sz w:val="20"/>
            <w:szCs w:val="20"/>
            <w:u w:val="single"/>
          </w:rPr>
          <w:t>Section 6.2.1</w:t>
        </w:r>
      </w:hyperlink>
      <w:r w:rsidRPr="00967408">
        <w:rPr>
          <w:rFonts w:ascii="Times" w:eastAsia="Times New Roman" w:hAnsi="Times" w:cs="Times New Roman"/>
          <w:sz w:val="20"/>
          <w:szCs w:val="20"/>
        </w:rPr>
        <w:t>.</w:t>
      </w:r>
    </w:p>
    <w:p w14:paraId="1F1A287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w:t>
      </w:r>
    </w:p>
    <w:p w14:paraId="498E62C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Request Object value, as specified in </w:t>
      </w:r>
      <w:hyperlink r:id="rId594" w:anchor="RequestObject" w:history="1">
        <w:r w:rsidRPr="00967408">
          <w:rPr>
            <w:rFonts w:ascii="Times" w:eastAsia="Times New Roman" w:hAnsi="Times" w:cs="Times New Roman"/>
            <w:color w:val="0000FF"/>
            <w:sz w:val="20"/>
            <w:szCs w:val="20"/>
            <w:u w:val="single"/>
          </w:rPr>
          <w:t>Section 5.1</w:t>
        </w:r>
      </w:hyperlink>
      <w:r w:rsidRPr="00967408">
        <w:rPr>
          <w:rFonts w:ascii="Times" w:eastAsia="Times New Roman" w:hAnsi="Times" w:cs="Times New Roman"/>
          <w:sz w:val="20"/>
          <w:szCs w:val="20"/>
        </w:rPr>
        <w:t xml:space="preserve">. The Request Object MAY be encrypted to the Self-Issued OP by the Client. In this case, the </w:t>
      </w:r>
      <w:r w:rsidRPr="00967408">
        <w:rPr>
          <w:rFonts w:ascii="Courier" w:hAnsi="Courier" w:cs="Courier"/>
          <w:sz w:val="20"/>
          <w:szCs w:val="20"/>
        </w:rPr>
        <w:t>sub</w:t>
      </w:r>
      <w:r w:rsidRPr="00967408">
        <w:rPr>
          <w:rFonts w:ascii="Times" w:eastAsia="Times New Roman" w:hAnsi="Times" w:cs="Times New Roman"/>
          <w:sz w:val="20"/>
          <w:szCs w:val="20"/>
        </w:rPr>
        <w:t xml:space="preserve"> (subject) of a previously issued ID Token for this Client MUST be sent as the </w:t>
      </w:r>
      <w:r w:rsidRPr="00967408">
        <w:rPr>
          <w:rFonts w:ascii="Courier" w:hAnsi="Courier" w:cs="Courier"/>
          <w:sz w:val="20"/>
          <w:szCs w:val="20"/>
        </w:rPr>
        <w:t>kid</w:t>
      </w:r>
      <w:r w:rsidRPr="00967408">
        <w:rPr>
          <w:rFonts w:ascii="Times" w:eastAsia="Times New Roman" w:hAnsi="Times" w:cs="Times New Roman"/>
          <w:sz w:val="20"/>
          <w:szCs w:val="20"/>
        </w:rPr>
        <w:t xml:space="preserve"> (Key ID) of the JWE. Encrypting content to Self-Issued OPs is currently only supported when the OP's JWK key type is </w:t>
      </w:r>
      <w:r w:rsidRPr="00967408">
        <w:rPr>
          <w:rFonts w:ascii="Courier" w:hAnsi="Courier" w:cs="Courier"/>
          <w:sz w:val="20"/>
          <w:szCs w:val="20"/>
        </w:rPr>
        <w:t>RSA</w:t>
      </w:r>
      <w:r w:rsidRPr="00967408">
        <w:rPr>
          <w:rFonts w:ascii="Times" w:eastAsia="Times New Roman" w:hAnsi="Times" w:cs="Times New Roman"/>
          <w:sz w:val="20"/>
          <w:szCs w:val="20"/>
        </w:rPr>
        <w:t xml:space="preserve"> and the encryption algorithm used is </w:t>
      </w:r>
      <w:r w:rsidRPr="00967408">
        <w:rPr>
          <w:rFonts w:ascii="Courier" w:hAnsi="Courier" w:cs="Courier"/>
          <w:sz w:val="20"/>
          <w:szCs w:val="20"/>
        </w:rPr>
        <w:t>RSA1_5</w:t>
      </w:r>
      <w:r w:rsidRPr="00967408">
        <w:rPr>
          <w:rFonts w:ascii="Times" w:eastAsia="Times New Roman" w:hAnsi="Times" w:cs="Times New Roman"/>
          <w:sz w:val="20"/>
          <w:szCs w:val="20"/>
        </w:rPr>
        <w:t>.</w:t>
      </w:r>
    </w:p>
    <w:p w14:paraId="76710D9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Other parameters MAY be sent. Note that all Claims are returned in the ID Token.</w:t>
      </w:r>
    </w:p>
    <w:p w14:paraId="6A233FC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entire URL MUST NOT exceed 2048 ASCII characters.</w:t>
      </w:r>
    </w:p>
    <w:p w14:paraId="6551D083" w14:textId="2542FB08" w:rsidR="00967408" w:rsidRPr="00967408" w:rsidRDefault="00967408" w:rsidP="00967408">
      <w:pPr>
        <w:spacing w:before="100" w:beforeAutospacing="1" w:after="100" w:afterAutospacing="1"/>
        <w:rPr>
          <w:rFonts w:ascii="Times" w:hAnsi="Times" w:cs="Times New Roman"/>
          <w:sz w:val="20"/>
          <w:szCs w:val="20"/>
        </w:rPr>
      </w:pPr>
      <w:commentRangeStart w:id="238"/>
      <w:r w:rsidRPr="00967408">
        <w:rPr>
          <w:rFonts w:ascii="Times" w:hAnsi="Times" w:cs="Times New Roman"/>
          <w:sz w:val="20"/>
          <w:szCs w:val="20"/>
        </w:rPr>
        <w:t xml:space="preserve">The following is a non-normative example </w:t>
      </w:r>
      <w:del w:id="239" w:author="Justin Richer" w:date="2013-11-14T15:53:00Z">
        <w:r w:rsidRPr="00967408" w:rsidDel="00EA3D8E">
          <w:rPr>
            <w:rFonts w:ascii="Times" w:hAnsi="Times" w:cs="Times New Roman"/>
            <w:sz w:val="20"/>
            <w:szCs w:val="20"/>
          </w:rPr>
          <w:delText xml:space="preserve">response </w:delText>
        </w:r>
      </w:del>
      <w:ins w:id="240" w:author="Justin Richer" w:date="2013-11-14T15:53:00Z">
        <w:r w:rsidR="00EA3D8E">
          <w:rPr>
            <w:rFonts w:ascii="Times" w:hAnsi="Times" w:cs="Times New Roman"/>
            <w:sz w:val="20"/>
            <w:szCs w:val="20"/>
          </w:rPr>
          <w:t>request</w:t>
        </w:r>
        <w:r w:rsidR="00EA3D8E" w:rsidRPr="00967408">
          <w:rPr>
            <w:rFonts w:ascii="Times" w:hAnsi="Times" w:cs="Times New Roman"/>
            <w:sz w:val="20"/>
            <w:szCs w:val="20"/>
          </w:rPr>
          <w:t xml:space="preserve"> </w:t>
        </w:r>
      </w:ins>
      <w:r w:rsidRPr="00967408">
        <w:rPr>
          <w:rFonts w:ascii="Times" w:hAnsi="Times" w:cs="Times New Roman"/>
          <w:sz w:val="20"/>
          <w:szCs w:val="20"/>
        </w:rPr>
        <w:t>(with line wraps within values for display purposes only):</w:t>
      </w:r>
      <w:commentRangeEnd w:id="238"/>
      <w:r w:rsidR="00EA3D8E">
        <w:rPr>
          <w:rStyle w:val="CommentReference"/>
        </w:rPr>
        <w:commentReference w:id="238"/>
      </w:r>
    </w:p>
    <w:p w14:paraId="0EB9260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HTTP/1.1 302 Found   Location: openid://?     response_type=id_token     &amp;client_id=https%3A%2F%2Fclient.example.org%2Fcb     &amp;scope=openid%20profile     &amp;state=af0ifjsldkj     &amp;nonce=n-0S6_WzA2Mj     registration=&amp;%7B%22logo_uri%22%3A%22https%3A%2F%2F       client.example.org%2Flogo.png%22%7D </w:t>
      </w:r>
    </w:p>
    <w:p w14:paraId="6FF4BEB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95" w:anchor="rfc.section.6.4" w:history="1">
        <w:r w:rsidR="00967408" w:rsidRPr="00967408">
          <w:rPr>
            <w:rFonts w:ascii="Times" w:eastAsia="Times New Roman" w:hAnsi="Times" w:cs="Times New Roman"/>
            <w:b/>
            <w:bCs/>
            <w:color w:val="0000FF"/>
            <w:kern w:val="36"/>
            <w:sz w:val="48"/>
            <w:szCs w:val="48"/>
            <w:u w:val="single"/>
          </w:rPr>
          <w:t>6.4.</w:t>
        </w:r>
      </w:hyperlink>
      <w:r w:rsidR="00967408" w:rsidRPr="00967408">
        <w:rPr>
          <w:rFonts w:ascii="Times" w:eastAsia="Times New Roman" w:hAnsi="Times" w:cs="Times New Roman"/>
          <w:b/>
          <w:bCs/>
          <w:kern w:val="36"/>
          <w:sz w:val="48"/>
          <w:szCs w:val="48"/>
        </w:rPr>
        <w:t xml:space="preserve"> </w:t>
      </w:r>
      <w:hyperlink r:id="rId596" w:anchor="SelfIssuedResponse" w:history="1">
        <w:r w:rsidR="00967408" w:rsidRPr="00967408">
          <w:rPr>
            <w:rFonts w:ascii="Times" w:eastAsia="Times New Roman" w:hAnsi="Times" w:cs="Times New Roman"/>
            <w:b/>
            <w:bCs/>
            <w:color w:val="0000FF"/>
            <w:kern w:val="36"/>
            <w:sz w:val="48"/>
            <w:szCs w:val="48"/>
            <w:u w:val="single"/>
          </w:rPr>
          <w:t>Self-Issued OpenID Provider Response</w:t>
        </w:r>
      </w:hyperlink>
    </w:p>
    <w:p w14:paraId="1B45936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Claim for use in Self-Issued OpenID Provider Responses: </w:t>
      </w:r>
    </w:p>
    <w:p w14:paraId="57359CB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sub_jwk</w:t>
      </w:r>
    </w:p>
    <w:p w14:paraId="3ECA8D7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Public key used to check the signature of an ID Token issued by a Self-Issued OpenID Provider, as specified in </w:t>
      </w:r>
      <w:hyperlink r:id="rId597" w:anchor="SelfIssued" w:history="1">
        <w:r w:rsidRPr="00967408">
          <w:rPr>
            <w:rFonts w:ascii="Times" w:eastAsia="Times New Roman" w:hAnsi="Times" w:cs="Times New Roman"/>
            <w:color w:val="0000FF"/>
            <w:sz w:val="20"/>
            <w:szCs w:val="20"/>
            <w:u w:val="single"/>
          </w:rPr>
          <w:t>Section 6</w:t>
        </w:r>
      </w:hyperlink>
      <w:r w:rsidRPr="00967408">
        <w:rPr>
          <w:rFonts w:ascii="Times" w:eastAsia="Times New Roman" w:hAnsi="Times" w:cs="Times New Roman"/>
          <w:sz w:val="20"/>
          <w:szCs w:val="20"/>
        </w:rPr>
        <w:t xml:space="preserve">. The key is a bare key in JWK </w:t>
      </w:r>
      <w:hyperlink r:id="rId598" w:anchor="JWK" w:history="1">
        <w:r w:rsidRPr="00967408">
          <w:rPr>
            <w:rFonts w:ascii="Times" w:eastAsia="Times New Roman" w:hAnsi="Times" w:cs="Times New Roman"/>
            <w:color w:val="0000FF"/>
            <w:sz w:val="20"/>
            <w:szCs w:val="20"/>
            <w:u w:val="single"/>
          </w:rPr>
          <w:t>[JWK]</w:t>
        </w:r>
      </w:hyperlink>
      <w:r w:rsidRPr="00967408">
        <w:rPr>
          <w:rFonts w:ascii="Times" w:eastAsia="Times New Roman" w:hAnsi="Times" w:cs="Times New Roman"/>
          <w:sz w:val="20"/>
          <w:szCs w:val="20"/>
        </w:rPr>
        <w:t xml:space="preserve"> format (not an X.509 certificate value). The </w:t>
      </w:r>
      <w:r w:rsidRPr="00967408">
        <w:rPr>
          <w:rFonts w:ascii="Courier" w:hAnsi="Courier" w:cs="Courier"/>
          <w:sz w:val="20"/>
          <w:szCs w:val="20"/>
        </w:rPr>
        <w:t>sub_jwk</w:t>
      </w:r>
      <w:r w:rsidRPr="00967408">
        <w:rPr>
          <w:rFonts w:ascii="Times" w:eastAsia="Times New Roman" w:hAnsi="Times" w:cs="Times New Roman"/>
          <w:sz w:val="20"/>
          <w:szCs w:val="20"/>
        </w:rPr>
        <w:t xml:space="preserve"> value is a JSON object. Use of the </w:t>
      </w:r>
      <w:r w:rsidRPr="00967408">
        <w:rPr>
          <w:rFonts w:ascii="Courier" w:hAnsi="Courier" w:cs="Courier"/>
          <w:sz w:val="20"/>
          <w:szCs w:val="20"/>
        </w:rPr>
        <w:t>sub_jwk</w:t>
      </w:r>
      <w:r w:rsidRPr="00967408">
        <w:rPr>
          <w:rFonts w:ascii="Times" w:eastAsia="Times New Roman" w:hAnsi="Times" w:cs="Times New Roman"/>
          <w:sz w:val="20"/>
          <w:szCs w:val="20"/>
        </w:rPr>
        <w:t xml:space="preserve"> Claim is NOT RECOMMENDED when the OP is not Self-Issued.</w:t>
      </w:r>
    </w:p>
    <w:p w14:paraId="7BA319A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Self-Issued OpenID Provider response is the same as the normal Implicit Flow response with the following refinements. Since it is an Implicit Flow response, the response parameters will be returned in the URL fragment component, unless a different Response Mode was specified.</w:t>
      </w:r>
    </w:p>
    <w:p w14:paraId="3B1AFCD2" w14:textId="77777777" w:rsidR="00967408" w:rsidRPr="00967408" w:rsidRDefault="00967408" w:rsidP="00967408">
      <w:pPr>
        <w:numPr>
          <w:ilvl w:val="0"/>
          <w:numId w:val="1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w:t>
      </w:r>
      <w:r w:rsidRPr="00967408">
        <w:rPr>
          <w:rFonts w:ascii="Courier" w:hAnsi="Courier" w:cs="Courier"/>
          <w:sz w:val="20"/>
          <w:szCs w:val="20"/>
        </w:rPr>
        <w:t>iss</w:t>
      </w:r>
      <w:r w:rsidRPr="00967408">
        <w:rPr>
          <w:rFonts w:ascii="Times" w:eastAsia="Times New Roman" w:hAnsi="Times" w:cs="Times New Roman"/>
          <w:sz w:val="20"/>
          <w:szCs w:val="20"/>
        </w:rPr>
        <w:t xml:space="preserve"> (issuer) Claim Value is </w:t>
      </w:r>
      <w:r w:rsidRPr="00967408">
        <w:rPr>
          <w:rFonts w:ascii="Courier" w:hAnsi="Courier" w:cs="Courier"/>
          <w:sz w:val="20"/>
          <w:szCs w:val="20"/>
        </w:rPr>
        <w:t>https://self-issued.me</w:t>
      </w:r>
      <w:r w:rsidRPr="00967408">
        <w:rPr>
          <w:rFonts w:ascii="Times" w:eastAsia="Times New Roman" w:hAnsi="Times" w:cs="Times New Roman"/>
          <w:sz w:val="20"/>
          <w:szCs w:val="20"/>
        </w:rPr>
        <w:t>.</w:t>
      </w:r>
    </w:p>
    <w:p w14:paraId="1561DB22" w14:textId="77777777" w:rsidR="00967408" w:rsidRPr="00967408" w:rsidRDefault="00967408" w:rsidP="00967408">
      <w:pPr>
        <w:numPr>
          <w:ilvl w:val="0"/>
          <w:numId w:val="1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A </w:t>
      </w:r>
      <w:r w:rsidRPr="00967408">
        <w:rPr>
          <w:rFonts w:ascii="Courier" w:hAnsi="Courier" w:cs="Courier"/>
          <w:sz w:val="20"/>
          <w:szCs w:val="20"/>
        </w:rPr>
        <w:t>sub_jwk</w:t>
      </w:r>
      <w:r w:rsidRPr="00967408">
        <w:rPr>
          <w:rFonts w:ascii="Times" w:eastAsia="Times New Roman" w:hAnsi="Times" w:cs="Times New Roman"/>
          <w:sz w:val="20"/>
          <w:szCs w:val="20"/>
        </w:rPr>
        <w:t xml:space="preserve"> Claim is present, with its value being the public key used to check the signature of the ID Token.</w:t>
      </w:r>
    </w:p>
    <w:p w14:paraId="66206ED5" w14:textId="77777777" w:rsidR="00967408" w:rsidRPr="00967408" w:rsidRDefault="00967408" w:rsidP="00967408">
      <w:pPr>
        <w:numPr>
          <w:ilvl w:val="0"/>
          <w:numId w:val="1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The </w:t>
      </w:r>
      <w:r w:rsidRPr="00967408">
        <w:rPr>
          <w:rFonts w:ascii="Courier" w:hAnsi="Courier" w:cs="Courier"/>
          <w:sz w:val="20"/>
          <w:szCs w:val="20"/>
        </w:rPr>
        <w:t>sub</w:t>
      </w:r>
      <w:r w:rsidRPr="00967408">
        <w:rPr>
          <w:rFonts w:ascii="Times" w:eastAsia="Times New Roman" w:hAnsi="Times" w:cs="Times New Roman"/>
          <w:sz w:val="20"/>
          <w:szCs w:val="20"/>
        </w:rPr>
        <w:t xml:space="preserve"> (subject) Claim value is the base64url encoded SHA-256 hash of the concatenation of the octets of the UTF-8 representations of the base64url encoded key values in the </w:t>
      </w:r>
      <w:r w:rsidRPr="00967408">
        <w:rPr>
          <w:rFonts w:ascii="Courier" w:hAnsi="Courier" w:cs="Courier"/>
          <w:sz w:val="20"/>
          <w:szCs w:val="20"/>
        </w:rPr>
        <w:t>sub_jwk</w:t>
      </w:r>
      <w:r w:rsidRPr="00967408">
        <w:rPr>
          <w:rFonts w:ascii="Times" w:eastAsia="Times New Roman" w:hAnsi="Times" w:cs="Times New Roman"/>
          <w:sz w:val="20"/>
          <w:szCs w:val="20"/>
        </w:rPr>
        <w:t xml:space="preserve"> Claim. When the </w:t>
      </w:r>
      <w:r w:rsidRPr="00967408">
        <w:rPr>
          <w:rFonts w:ascii="Courier" w:hAnsi="Courier" w:cs="Courier"/>
          <w:sz w:val="20"/>
          <w:szCs w:val="20"/>
        </w:rPr>
        <w:t>kty</w:t>
      </w:r>
      <w:r w:rsidRPr="00967408">
        <w:rPr>
          <w:rFonts w:ascii="Times" w:eastAsia="Times New Roman" w:hAnsi="Times" w:cs="Times New Roman"/>
          <w:sz w:val="20"/>
          <w:szCs w:val="20"/>
        </w:rPr>
        <w:t xml:space="preserve"> value is </w:t>
      </w:r>
      <w:r w:rsidRPr="00967408">
        <w:rPr>
          <w:rFonts w:ascii="Courier" w:hAnsi="Courier" w:cs="Courier"/>
          <w:sz w:val="20"/>
          <w:szCs w:val="20"/>
        </w:rPr>
        <w:t>RSA</w:t>
      </w:r>
      <w:r w:rsidRPr="00967408">
        <w:rPr>
          <w:rFonts w:ascii="Times" w:eastAsia="Times New Roman" w:hAnsi="Times" w:cs="Times New Roman"/>
          <w:sz w:val="20"/>
          <w:szCs w:val="20"/>
        </w:rPr>
        <w:t xml:space="preserve">, the key values </w:t>
      </w:r>
      <w:r w:rsidRPr="00967408">
        <w:rPr>
          <w:rFonts w:ascii="Courier" w:hAnsi="Courier" w:cs="Courier"/>
          <w:sz w:val="20"/>
          <w:szCs w:val="20"/>
        </w:rPr>
        <w:t>n</w:t>
      </w:r>
      <w:r w:rsidRPr="00967408">
        <w:rPr>
          <w:rFonts w:ascii="Times" w:eastAsia="Times New Roman" w:hAnsi="Times" w:cs="Times New Roman"/>
          <w:sz w:val="20"/>
          <w:szCs w:val="20"/>
        </w:rPr>
        <w:t xml:space="preserve"> and </w:t>
      </w:r>
      <w:r w:rsidRPr="00967408">
        <w:rPr>
          <w:rFonts w:ascii="Courier" w:hAnsi="Courier" w:cs="Courier"/>
          <w:sz w:val="20"/>
          <w:szCs w:val="20"/>
        </w:rPr>
        <w:t>e</w:t>
      </w:r>
      <w:r w:rsidRPr="00967408">
        <w:rPr>
          <w:rFonts w:ascii="Times" w:eastAsia="Times New Roman" w:hAnsi="Times" w:cs="Times New Roman"/>
          <w:sz w:val="20"/>
          <w:szCs w:val="20"/>
        </w:rPr>
        <w:t xml:space="preserve"> are concatenated in that order. When the </w:t>
      </w:r>
      <w:r w:rsidRPr="00967408">
        <w:rPr>
          <w:rFonts w:ascii="Courier" w:hAnsi="Courier" w:cs="Courier"/>
          <w:sz w:val="20"/>
          <w:szCs w:val="20"/>
        </w:rPr>
        <w:t>kty</w:t>
      </w:r>
      <w:r w:rsidRPr="00967408">
        <w:rPr>
          <w:rFonts w:ascii="Times" w:eastAsia="Times New Roman" w:hAnsi="Times" w:cs="Times New Roman"/>
          <w:sz w:val="20"/>
          <w:szCs w:val="20"/>
        </w:rPr>
        <w:t xml:space="preserve"> value is </w:t>
      </w:r>
      <w:r w:rsidRPr="00967408">
        <w:rPr>
          <w:rFonts w:ascii="Courier" w:hAnsi="Courier" w:cs="Courier"/>
          <w:sz w:val="20"/>
          <w:szCs w:val="20"/>
        </w:rPr>
        <w:t>EC</w:t>
      </w:r>
      <w:r w:rsidRPr="00967408">
        <w:rPr>
          <w:rFonts w:ascii="Times" w:eastAsia="Times New Roman" w:hAnsi="Times" w:cs="Times New Roman"/>
          <w:sz w:val="20"/>
          <w:szCs w:val="20"/>
        </w:rPr>
        <w:t xml:space="preserve">, the key values </w:t>
      </w:r>
      <w:r w:rsidRPr="00967408">
        <w:rPr>
          <w:rFonts w:ascii="Courier" w:hAnsi="Courier" w:cs="Courier"/>
          <w:sz w:val="20"/>
          <w:szCs w:val="20"/>
        </w:rPr>
        <w:t>crv</w:t>
      </w:r>
      <w:r w:rsidRPr="00967408">
        <w:rPr>
          <w:rFonts w:ascii="Times" w:eastAsia="Times New Roman" w:hAnsi="Times" w:cs="Times New Roman"/>
          <w:sz w:val="20"/>
          <w:szCs w:val="20"/>
        </w:rPr>
        <w:t xml:space="preserve">, </w:t>
      </w:r>
      <w:r w:rsidRPr="00967408">
        <w:rPr>
          <w:rFonts w:ascii="Courier" w:hAnsi="Courier" w:cs="Courier"/>
          <w:sz w:val="20"/>
          <w:szCs w:val="20"/>
        </w:rPr>
        <w:t>x</w:t>
      </w:r>
      <w:r w:rsidRPr="00967408">
        <w:rPr>
          <w:rFonts w:ascii="Times" w:eastAsia="Times New Roman" w:hAnsi="Times" w:cs="Times New Roman"/>
          <w:sz w:val="20"/>
          <w:szCs w:val="20"/>
        </w:rPr>
        <w:t xml:space="preserve">, and </w:t>
      </w:r>
      <w:r w:rsidRPr="00967408">
        <w:rPr>
          <w:rFonts w:ascii="Courier" w:hAnsi="Courier" w:cs="Courier"/>
          <w:sz w:val="20"/>
          <w:szCs w:val="20"/>
        </w:rPr>
        <w:t>y</w:t>
      </w:r>
      <w:r w:rsidRPr="00967408">
        <w:rPr>
          <w:rFonts w:ascii="Times" w:eastAsia="Times New Roman" w:hAnsi="Times" w:cs="Times New Roman"/>
          <w:sz w:val="20"/>
          <w:szCs w:val="20"/>
        </w:rPr>
        <w:t xml:space="preserve"> are concatenated in that order.</w:t>
      </w:r>
    </w:p>
    <w:p w14:paraId="0548C629" w14:textId="77777777" w:rsidR="00967408" w:rsidRPr="00967408" w:rsidRDefault="00967408" w:rsidP="00967408">
      <w:pPr>
        <w:numPr>
          <w:ilvl w:val="0"/>
          <w:numId w:val="1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No Access Token is returned for accessing a UserInfo Endpoint, so all Claims returned MUST be in the ID Token.</w:t>
      </w:r>
    </w:p>
    <w:p w14:paraId="53E6D22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599" w:anchor="rfc.section.6.5" w:history="1">
        <w:r w:rsidR="00967408" w:rsidRPr="00967408">
          <w:rPr>
            <w:rFonts w:ascii="Times" w:eastAsia="Times New Roman" w:hAnsi="Times" w:cs="Times New Roman"/>
            <w:b/>
            <w:bCs/>
            <w:color w:val="0000FF"/>
            <w:kern w:val="36"/>
            <w:sz w:val="48"/>
            <w:szCs w:val="48"/>
            <w:u w:val="single"/>
          </w:rPr>
          <w:t>6.5.</w:t>
        </w:r>
      </w:hyperlink>
      <w:r w:rsidR="00967408" w:rsidRPr="00967408">
        <w:rPr>
          <w:rFonts w:ascii="Times" w:eastAsia="Times New Roman" w:hAnsi="Times" w:cs="Times New Roman"/>
          <w:b/>
          <w:bCs/>
          <w:kern w:val="36"/>
          <w:sz w:val="48"/>
          <w:szCs w:val="48"/>
        </w:rPr>
        <w:t xml:space="preserve"> </w:t>
      </w:r>
      <w:hyperlink r:id="rId600" w:anchor="SelfIssuedValidation" w:history="1">
        <w:r w:rsidR="00967408" w:rsidRPr="00967408">
          <w:rPr>
            <w:rFonts w:ascii="Times" w:eastAsia="Times New Roman" w:hAnsi="Times" w:cs="Times New Roman"/>
            <w:b/>
            <w:bCs/>
            <w:color w:val="0000FF"/>
            <w:kern w:val="36"/>
            <w:sz w:val="48"/>
            <w:szCs w:val="48"/>
            <w:u w:val="single"/>
          </w:rPr>
          <w:t>Self-Issued ID Token Validation</w:t>
        </w:r>
      </w:hyperlink>
    </w:p>
    <w:p w14:paraId="591847E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If any of the validation procedures defined in this specification fail, any operations requiring the information that failed to correctly validate MUST be aborted and the information that failed to validate MUST NOT be used.</w:t>
      </w:r>
    </w:p>
    <w:p w14:paraId="138A614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To validate the ID Token in the Authorization or </w:t>
      </w:r>
      <w:commentRangeStart w:id="241"/>
      <w:r w:rsidRPr="00967408">
        <w:rPr>
          <w:rFonts w:ascii="Times" w:hAnsi="Times" w:cs="Times New Roman"/>
          <w:sz w:val="20"/>
          <w:szCs w:val="20"/>
        </w:rPr>
        <w:t>Token Endpoint Response</w:t>
      </w:r>
      <w:commentRangeEnd w:id="241"/>
      <w:r w:rsidR="00245F60">
        <w:rPr>
          <w:rStyle w:val="CommentReference"/>
        </w:rPr>
        <w:commentReference w:id="241"/>
      </w:r>
      <w:r w:rsidRPr="00967408">
        <w:rPr>
          <w:rFonts w:ascii="Times" w:hAnsi="Times" w:cs="Times New Roman"/>
          <w:sz w:val="20"/>
          <w:szCs w:val="20"/>
        </w:rPr>
        <w:t>, the Client MUST do the following:</w:t>
      </w:r>
    </w:p>
    <w:p w14:paraId="3EC3834A"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Client MUST validate that the value of the </w:t>
      </w:r>
      <w:r w:rsidRPr="00967408">
        <w:rPr>
          <w:rFonts w:ascii="Courier" w:hAnsi="Courier" w:cs="Courier"/>
          <w:sz w:val="20"/>
          <w:szCs w:val="20"/>
        </w:rPr>
        <w:t>iss</w:t>
      </w:r>
      <w:r w:rsidRPr="00967408">
        <w:rPr>
          <w:rFonts w:ascii="Times" w:eastAsia="Times New Roman" w:hAnsi="Times" w:cs="Times New Roman"/>
          <w:sz w:val="20"/>
          <w:szCs w:val="20"/>
        </w:rPr>
        <w:t xml:space="preserve"> (issuer) Claim is </w:t>
      </w:r>
      <w:r w:rsidRPr="00967408">
        <w:rPr>
          <w:rFonts w:ascii="Courier" w:hAnsi="Courier" w:cs="Courier"/>
          <w:sz w:val="20"/>
          <w:szCs w:val="20"/>
        </w:rPr>
        <w:t>https://self-isued.me</w:t>
      </w:r>
      <w:r w:rsidRPr="00967408">
        <w:rPr>
          <w:rFonts w:ascii="Times" w:eastAsia="Times New Roman" w:hAnsi="Times" w:cs="Times New Roman"/>
          <w:sz w:val="20"/>
          <w:szCs w:val="20"/>
        </w:rPr>
        <w:t xml:space="preserve">. If </w:t>
      </w:r>
      <w:r w:rsidRPr="00967408">
        <w:rPr>
          <w:rFonts w:ascii="Courier" w:hAnsi="Courier" w:cs="Courier"/>
          <w:sz w:val="20"/>
          <w:szCs w:val="20"/>
        </w:rPr>
        <w:t>iss</w:t>
      </w:r>
      <w:r w:rsidRPr="00967408">
        <w:rPr>
          <w:rFonts w:ascii="Times" w:eastAsia="Times New Roman" w:hAnsi="Times" w:cs="Times New Roman"/>
          <w:sz w:val="20"/>
          <w:szCs w:val="20"/>
        </w:rPr>
        <w:t xml:space="preserve"> contains a different value, the ID Token is not Self-Issued, and instead it MUST be validated according to </w:t>
      </w:r>
      <w:hyperlink r:id="rId601" w:anchor="IDTokenValidation" w:history="1">
        <w:r w:rsidRPr="00967408">
          <w:rPr>
            <w:rFonts w:ascii="Times" w:eastAsia="Times New Roman" w:hAnsi="Times" w:cs="Times New Roman"/>
            <w:color w:val="0000FF"/>
            <w:sz w:val="20"/>
            <w:szCs w:val="20"/>
            <w:u w:val="single"/>
          </w:rPr>
          <w:t>Section 2.1.3.7</w:t>
        </w:r>
      </w:hyperlink>
      <w:r w:rsidRPr="00967408">
        <w:rPr>
          <w:rFonts w:ascii="Times" w:eastAsia="Times New Roman" w:hAnsi="Times" w:cs="Times New Roman"/>
          <w:sz w:val="20"/>
          <w:szCs w:val="20"/>
        </w:rPr>
        <w:t>.</w:t>
      </w:r>
    </w:p>
    <w:p w14:paraId="6D909030"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Client MUST validate that the </w:t>
      </w:r>
      <w:r w:rsidRPr="00967408">
        <w:rPr>
          <w:rFonts w:ascii="Courier" w:hAnsi="Courier" w:cs="Courier"/>
          <w:sz w:val="20"/>
          <w:szCs w:val="20"/>
        </w:rPr>
        <w:t>aud</w:t>
      </w:r>
      <w:r w:rsidRPr="00967408">
        <w:rPr>
          <w:rFonts w:ascii="Times" w:eastAsia="Times New Roman" w:hAnsi="Times" w:cs="Times New Roman"/>
          <w:sz w:val="20"/>
          <w:szCs w:val="20"/>
        </w:rPr>
        <w:t xml:space="preserve"> (audience) Claim contains the value of the </w:t>
      </w:r>
      <w:r w:rsidRPr="00967408">
        <w:rPr>
          <w:rFonts w:ascii="Courier" w:hAnsi="Courier" w:cs="Courier"/>
          <w:sz w:val="20"/>
          <w:szCs w:val="20"/>
        </w:rPr>
        <w:t>redirect_uri</w:t>
      </w:r>
      <w:r w:rsidRPr="00967408">
        <w:rPr>
          <w:rFonts w:ascii="Times" w:eastAsia="Times New Roman" w:hAnsi="Times" w:cs="Times New Roman"/>
          <w:sz w:val="20"/>
          <w:szCs w:val="20"/>
        </w:rPr>
        <w:t xml:space="preserve"> that the Client sent in the Authentication Request as an audience.</w:t>
      </w:r>
    </w:p>
    <w:p w14:paraId="5DF86743"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Client MUST validate the signature of the ID Token according to </w:t>
      </w:r>
      <w:hyperlink r:id="rId602"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[JWS]</w:t>
      </w:r>
      <w:r w:rsidRPr="00967408">
        <w:rPr>
          <w:rFonts w:ascii="Times" w:eastAsia="Times New Roman" w:hAnsi="Times" w:cs="Times New Roman"/>
          <w:sz w:val="20"/>
          <w:szCs w:val="20"/>
        </w:rPr>
        <w:t xml:space="preserve"> using the algorithm specified in the </w:t>
      </w:r>
      <w:r w:rsidRPr="00967408">
        <w:rPr>
          <w:rFonts w:ascii="Courier" w:hAnsi="Courier" w:cs="Courier"/>
          <w:sz w:val="20"/>
          <w:szCs w:val="20"/>
        </w:rPr>
        <w:t>alg</w:t>
      </w:r>
      <w:r w:rsidRPr="00967408">
        <w:rPr>
          <w:rFonts w:ascii="Times" w:eastAsia="Times New Roman" w:hAnsi="Times" w:cs="Times New Roman"/>
          <w:sz w:val="20"/>
          <w:szCs w:val="20"/>
        </w:rPr>
        <w:t xml:space="preserve"> parameter of the JWT header </w:t>
      </w:r>
      <w:hyperlink r:id="rId603"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 xml:space="preserve">, using the key in the </w:t>
      </w:r>
      <w:r w:rsidRPr="00967408">
        <w:rPr>
          <w:rFonts w:ascii="Courier" w:hAnsi="Courier" w:cs="Courier"/>
          <w:sz w:val="20"/>
          <w:szCs w:val="20"/>
        </w:rPr>
        <w:t>sub_jwk</w:t>
      </w:r>
      <w:r w:rsidRPr="00967408">
        <w:rPr>
          <w:rFonts w:ascii="Times" w:eastAsia="Times New Roman" w:hAnsi="Times" w:cs="Times New Roman"/>
          <w:sz w:val="20"/>
          <w:szCs w:val="20"/>
        </w:rPr>
        <w:t xml:space="preserve"> Claim; the key is a bare key in JWK format (not an X.509 certificate value).</w:t>
      </w:r>
    </w:p>
    <w:p w14:paraId="1D9E6FDA"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w:t>
      </w:r>
      <w:r w:rsidRPr="00967408">
        <w:rPr>
          <w:rFonts w:ascii="Courier" w:hAnsi="Courier" w:cs="Courier"/>
          <w:sz w:val="20"/>
          <w:szCs w:val="20"/>
        </w:rPr>
        <w:t>alg</w:t>
      </w:r>
      <w:r w:rsidRPr="00967408">
        <w:rPr>
          <w:rFonts w:ascii="Times" w:eastAsia="Times New Roman" w:hAnsi="Times" w:cs="Times New Roman"/>
          <w:sz w:val="20"/>
          <w:szCs w:val="20"/>
        </w:rPr>
        <w:t xml:space="preserve"> value SHOULD be the default of </w:t>
      </w:r>
      <w:r w:rsidRPr="00967408">
        <w:rPr>
          <w:rFonts w:ascii="Courier" w:hAnsi="Courier" w:cs="Courier"/>
          <w:sz w:val="20"/>
          <w:szCs w:val="20"/>
        </w:rPr>
        <w:t>RS256</w:t>
      </w:r>
      <w:r w:rsidRPr="00967408">
        <w:rPr>
          <w:rFonts w:ascii="Times" w:eastAsia="Times New Roman" w:hAnsi="Times" w:cs="Times New Roman"/>
          <w:sz w:val="20"/>
          <w:szCs w:val="20"/>
        </w:rPr>
        <w:t xml:space="preserve">. It MAY also be </w:t>
      </w:r>
      <w:r w:rsidRPr="00967408">
        <w:rPr>
          <w:rFonts w:ascii="Courier" w:hAnsi="Courier" w:cs="Courier"/>
          <w:sz w:val="20"/>
          <w:szCs w:val="20"/>
        </w:rPr>
        <w:t>ES256</w:t>
      </w:r>
      <w:r w:rsidRPr="00967408">
        <w:rPr>
          <w:rFonts w:ascii="Times" w:eastAsia="Times New Roman" w:hAnsi="Times" w:cs="Times New Roman"/>
          <w:sz w:val="20"/>
          <w:szCs w:val="20"/>
        </w:rPr>
        <w:t>.</w:t>
      </w:r>
    </w:p>
    <w:p w14:paraId="6235B0FF"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Client MUST validate that the </w:t>
      </w:r>
      <w:r w:rsidRPr="00967408">
        <w:rPr>
          <w:rFonts w:ascii="Courier" w:hAnsi="Courier" w:cs="Courier"/>
          <w:sz w:val="20"/>
          <w:szCs w:val="20"/>
        </w:rPr>
        <w:t>sub</w:t>
      </w:r>
      <w:r w:rsidRPr="00967408">
        <w:rPr>
          <w:rFonts w:ascii="Times" w:eastAsia="Times New Roman" w:hAnsi="Times" w:cs="Times New Roman"/>
          <w:sz w:val="20"/>
          <w:szCs w:val="20"/>
        </w:rPr>
        <w:t xml:space="preserve"> (subject) Claim value is the base64url encoded SHA-256 hash of the concatenation of the octets of the UTF-8 representations of the base64url encoded key values in the </w:t>
      </w:r>
      <w:r w:rsidRPr="00967408">
        <w:rPr>
          <w:rFonts w:ascii="Courier" w:hAnsi="Courier" w:cs="Courier"/>
          <w:sz w:val="20"/>
          <w:szCs w:val="20"/>
        </w:rPr>
        <w:t>sub_jwk</w:t>
      </w:r>
      <w:r w:rsidRPr="00967408">
        <w:rPr>
          <w:rFonts w:ascii="Times" w:eastAsia="Times New Roman" w:hAnsi="Times" w:cs="Times New Roman"/>
          <w:sz w:val="20"/>
          <w:szCs w:val="20"/>
        </w:rPr>
        <w:t xml:space="preserve"> Claim. When the </w:t>
      </w:r>
      <w:r w:rsidRPr="00967408">
        <w:rPr>
          <w:rFonts w:ascii="Courier" w:hAnsi="Courier" w:cs="Courier"/>
          <w:sz w:val="20"/>
          <w:szCs w:val="20"/>
        </w:rPr>
        <w:t>kty</w:t>
      </w:r>
      <w:r w:rsidRPr="00967408">
        <w:rPr>
          <w:rFonts w:ascii="Times" w:eastAsia="Times New Roman" w:hAnsi="Times" w:cs="Times New Roman"/>
          <w:sz w:val="20"/>
          <w:szCs w:val="20"/>
        </w:rPr>
        <w:t xml:space="preserve"> value is </w:t>
      </w:r>
      <w:r w:rsidRPr="00967408">
        <w:rPr>
          <w:rFonts w:ascii="Courier" w:hAnsi="Courier" w:cs="Courier"/>
          <w:sz w:val="20"/>
          <w:szCs w:val="20"/>
        </w:rPr>
        <w:t>RSA</w:t>
      </w:r>
      <w:r w:rsidRPr="00967408">
        <w:rPr>
          <w:rFonts w:ascii="Times" w:eastAsia="Times New Roman" w:hAnsi="Times" w:cs="Times New Roman"/>
          <w:sz w:val="20"/>
          <w:szCs w:val="20"/>
        </w:rPr>
        <w:t xml:space="preserve">, the key values </w:t>
      </w:r>
      <w:r w:rsidRPr="00967408">
        <w:rPr>
          <w:rFonts w:ascii="Courier" w:hAnsi="Courier" w:cs="Courier"/>
          <w:sz w:val="20"/>
          <w:szCs w:val="20"/>
        </w:rPr>
        <w:t>n</w:t>
      </w:r>
      <w:r w:rsidRPr="00967408">
        <w:rPr>
          <w:rFonts w:ascii="Times" w:eastAsia="Times New Roman" w:hAnsi="Times" w:cs="Times New Roman"/>
          <w:sz w:val="20"/>
          <w:szCs w:val="20"/>
        </w:rPr>
        <w:t xml:space="preserve"> and </w:t>
      </w:r>
      <w:r w:rsidRPr="00967408">
        <w:rPr>
          <w:rFonts w:ascii="Courier" w:hAnsi="Courier" w:cs="Courier"/>
          <w:sz w:val="20"/>
          <w:szCs w:val="20"/>
        </w:rPr>
        <w:t>e</w:t>
      </w:r>
      <w:r w:rsidRPr="00967408">
        <w:rPr>
          <w:rFonts w:ascii="Times" w:eastAsia="Times New Roman" w:hAnsi="Times" w:cs="Times New Roman"/>
          <w:sz w:val="20"/>
          <w:szCs w:val="20"/>
        </w:rPr>
        <w:t xml:space="preserve"> are concatenated in that order. When the </w:t>
      </w:r>
      <w:r w:rsidRPr="00967408">
        <w:rPr>
          <w:rFonts w:ascii="Courier" w:hAnsi="Courier" w:cs="Courier"/>
          <w:sz w:val="20"/>
          <w:szCs w:val="20"/>
        </w:rPr>
        <w:t>kty</w:t>
      </w:r>
      <w:r w:rsidRPr="00967408">
        <w:rPr>
          <w:rFonts w:ascii="Times" w:eastAsia="Times New Roman" w:hAnsi="Times" w:cs="Times New Roman"/>
          <w:sz w:val="20"/>
          <w:szCs w:val="20"/>
        </w:rPr>
        <w:t xml:space="preserve"> value is </w:t>
      </w:r>
      <w:r w:rsidRPr="00967408">
        <w:rPr>
          <w:rFonts w:ascii="Courier" w:hAnsi="Courier" w:cs="Courier"/>
          <w:sz w:val="20"/>
          <w:szCs w:val="20"/>
        </w:rPr>
        <w:t>EC</w:t>
      </w:r>
      <w:r w:rsidRPr="00967408">
        <w:rPr>
          <w:rFonts w:ascii="Times" w:eastAsia="Times New Roman" w:hAnsi="Times" w:cs="Times New Roman"/>
          <w:sz w:val="20"/>
          <w:szCs w:val="20"/>
        </w:rPr>
        <w:t xml:space="preserve">, the key values </w:t>
      </w:r>
      <w:r w:rsidRPr="00967408">
        <w:rPr>
          <w:rFonts w:ascii="Courier" w:hAnsi="Courier" w:cs="Courier"/>
          <w:sz w:val="20"/>
          <w:szCs w:val="20"/>
        </w:rPr>
        <w:t>crv</w:t>
      </w:r>
      <w:r w:rsidRPr="00967408">
        <w:rPr>
          <w:rFonts w:ascii="Times" w:eastAsia="Times New Roman" w:hAnsi="Times" w:cs="Times New Roman"/>
          <w:sz w:val="20"/>
          <w:szCs w:val="20"/>
        </w:rPr>
        <w:t xml:space="preserve">, </w:t>
      </w:r>
      <w:r w:rsidRPr="00967408">
        <w:rPr>
          <w:rFonts w:ascii="Courier" w:hAnsi="Courier" w:cs="Courier"/>
          <w:sz w:val="20"/>
          <w:szCs w:val="20"/>
        </w:rPr>
        <w:t>x</w:t>
      </w:r>
      <w:r w:rsidRPr="00967408">
        <w:rPr>
          <w:rFonts w:ascii="Times" w:eastAsia="Times New Roman" w:hAnsi="Times" w:cs="Times New Roman"/>
          <w:sz w:val="20"/>
          <w:szCs w:val="20"/>
        </w:rPr>
        <w:t xml:space="preserve">, and </w:t>
      </w:r>
      <w:r w:rsidRPr="00967408">
        <w:rPr>
          <w:rFonts w:ascii="Courier" w:hAnsi="Courier" w:cs="Courier"/>
          <w:sz w:val="20"/>
          <w:szCs w:val="20"/>
        </w:rPr>
        <w:t>y</w:t>
      </w:r>
      <w:r w:rsidRPr="00967408">
        <w:rPr>
          <w:rFonts w:ascii="Times" w:eastAsia="Times New Roman" w:hAnsi="Times" w:cs="Times New Roman"/>
          <w:sz w:val="20"/>
          <w:szCs w:val="20"/>
        </w:rPr>
        <w:t xml:space="preserve"> are concatenated in that order.</w:t>
      </w:r>
    </w:p>
    <w:p w14:paraId="40D40652"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current time MUST be less than the value of the </w:t>
      </w:r>
      <w:r w:rsidRPr="00967408">
        <w:rPr>
          <w:rFonts w:ascii="Courier" w:hAnsi="Courier" w:cs="Courier"/>
          <w:sz w:val="20"/>
          <w:szCs w:val="20"/>
        </w:rPr>
        <w:t>exp</w:t>
      </w:r>
      <w:r w:rsidRPr="00967408">
        <w:rPr>
          <w:rFonts w:ascii="Times" w:eastAsia="Times New Roman" w:hAnsi="Times" w:cs="Times New Roman"/>
          <w:sz w:val="20"/>
          <w:szCs w:val="20"/>
        </w:rPr>
        <w:t xml:space="preserve"> Claim (possibly allowing for some small leeway to account for clock skew).</w:t>
      </w:r>
    </w:p>
    <w:p w14:paraId="21034FE8"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commentRangeStart w:id="242"/>
      <w:commentRangeStart w:id="243"/>
      <w:r w:rsidRPr="00967408">
        <w:rPr>
          <w:rFonts w:ascii="Times" w:eastAsia="Times New Roman" w:hAnsi="Times" w:cs="Times New Roman"/>
          <w:sz w:val="20"/>
          <w:szCs w:val="20"/>
        </w:rPr>
        <w:t xml:space="preserve">The </w:t>
      </w:r>
      <w:r w:rsidRPr="00967408">
        <w:rPr>
          <w:rFonts w:ascii="Courier" w:hAnsi="Courier" w:cs="Courier"/>
          <w:sz w:val="20"/>
          <w:szCs w:val="20"/>
        </w:rPr>
        <w:t>iat</w:t>
      </w:r>
      <w:r w:rsidRPr="00967408">
        <w:rPr>
          <w:rFonts w:ascii="Times" w:eastAsia="Times New Roman" w:hAnsi="Times" w:cs="Times New Roman"/>
          <w:sz w:val="20"/>
          <w:szCs w:val="20"/>
        </w:rPr>
        <w:t xml:space="preserve"> Claim can be used to reject tokens that were issued too far away from the current time</w:t>
      </w:r>
      <w:commentRangeEnd w:id="242"/>
      <w:r w:rsidR="00245F60">
        <w:rPr>
          <w:rStyle w:val="CommentReference"/>
        </w:rPr>
        <w:commentReference w:id="242"/>
      </w:r>
      <w:commentRangeEnd w:id="243"/>
      <w:r w:rsidR="00742C2E">
        <w:rPr>
          <w:rStyle w:val="CommentReference"/>
        </w:rPr>
        <w:commentReference w:id="243"/>
      </w:r>
      <w:r w:rsidRPr="00967408">
        <w:rPr>
          <w:rFonts w:ascii="Times" w:eastAsia="Times New Roman" w:hAnsi="Times" w:cs="Times New Roman"/>
          <w:sz w:val="20"/>
          <w:szCs w:val="20"/>
        </w:rPr>
        <w:t>, limiting the amount of time that nonces need to be stored to prevent attacks. The acceptable range is Client specific.</w:t>
      </w:r>
    </w:p>
    <w:p w14:paraId="171D4223" w14:textId="77777777" w:rsidR="00967408" w:rsidRPr="00967408" w:rsidRDefault="00967408" w:rsidP="00967408">
      <w:pPr>
        <w:numPr>
          <w:ilvl w:val="0"/>
          <w:numId w:val="2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If a nonce value was sent in the Authentication Request, a </w:t>
      </w:r>
      <w:r w:rsidRPr="00967408">
        <w:rPr>
          <w:rFonts w:ascii="Courier" w:hAnsi="Courier" w:cs="Courier"/>
          <w:sz w:val="20"/>
          <w:szCs w:val="20"/>
        </w:rPr>
        <w:t>nonce</w:t>
      </w:r>
      <w:r w:rsidRPr="00967408">
        <w:rPr>
          <w:rFonts w:ascii="Times" w:eastAsia="Times New Roman" w:hAnsi="Times" w:cs="Times New Roman"/>
          <w:sz w:val="20"/>
          <w:szCs w:val="20"/>
        </w:rPr>
        <w:t xml:space="preserve"> Claim MUST be present and its value of the checked to verify that it is the same value as the one that was sent in the Authentication Request. The Client SHOULD check the </w:t>
      </w:r>
      <w:r w:rsidRPr="00967408">
        <w:rPr>
          <w:rFonts w:ascii="Courier" w:hAnsi="Courier" w:cs="Courier"/>
          <w:sz w:val="20"/>
          <w:szCs w:val="20"/>
        </w:rPr>
        <w:t>nonce</w:t>
      </w:r>
      <w:r w:rsidRPr="00967408">
        <w:rPr>
          <w:rFonts w:ascii="Times" w:eastAsia="Times New Roman" w:hAnsi="Times" w:cs="Times New Roman"/>
          <w:sz w:val="20"/>
          <w:szCs w:val="20"/>
        </w:rPr>
        <w:t xml:space="preserve"> value for replay attacks. The precise method for detecting replay attacks is Client specific.</w:t>
      </w:r>
    </w:p>
    <w:p w14:paraId="587EFDC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base64url decoded Self-Issued ID Token (with line wraps within values for display purposes only):</w:t>
      </w:r>
    </w:p>
    <w:p w14:paraId="1ADB671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"iss": "https://self-issued.me",    "sub": "wBy8QvHbPzUnL0x63h13QqvUYcOur1X0cbQpPVRqX5k",    "aud": "https://client.example.org/cb",    "nonce": "n-0S6_WzA2Mj",    "exp": 1311281970,    "iat": 1311280970,    "sub_jwk": {      "kty":"RSA",      "n": "0vx7agoebGcQSuuPiLJXZptN9nndrQmbXEps2aiAFbWhM78LhWx      4cbbfAAtVT86zwu1RK7aPFFxuhDR1L6tSoc_BJECPebWKRXjBZCiFV4n3oknjhMs      tn64tZ_2W-5JsGY4Hc5n9yBXArwl93lqt7_RN5w6Cf0h4QyQ5v-65YGjQR0_FDW2      QvzqY368QQMicAtaSqzs8KJZgnYb9c7d0zgdAZHzu6qMQvRL5hajrn1n91CbOpbI      SD08qNLyrdkt-bFTWhAI4vMQFh6WeZu0fM4lFd2NcRwr3XPksINHaQ-G_xBniIqb      w0Ls1jF44-csFCur-kEgU8awapJzKnqDKgw",      "e":"AQAB"      }   } </w:t>
      </w:r>
    </w:p>
    <w:p w14:paraId="6E0E60A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04" w:anchor="rfc.section.7" w:history="1">
        <w:r w:rsidR="00967408" w:rsidRPr="00967408">
          <w:rPr>
            <w:rFonts w:ascii="Times" w:eastAsia="Times New Roman" w:hAnsi="Times" w:cs="Times New Roman"/>
            <w:b/>
            <w:bCs/>
            <w:color w:val="0000FF"/>
            <w:kern w:val="36"/>
            <w:sz w:val="48"/>
            <w:szCs w:val="48"/>
            <w:u w:val="single"/>
          </w:rPr>
          <w:t>7.</w:t>
        </w:r>
      </w:hyperlink>
      <w:r w:rsidR="00967408" w:rsidRPr="00967408">
        <w:rPr>
          <w:rFonts w:ascii="Times" w:eastAsia="Times New Roman" w:hAnsi="Times" w:cs="Times New Roman"/>
          <w:b/>
          <w:bCs/>
          <w:kern w:val="36"/>
          <w:sz w:val="48"/>
          <w:szCs w:val="48"/>
        </w:rPr>
        <w:t xml:space="preserve"> </w:t>
      </w:r>
      <w:hyperlink r:id="rId605" w:anchor="SubjectIDTypes" w:history="1">
        <w:r w:rsidR="00967408" w:rsidRPr="00967408">
          <w:rPr>
            <w:rFonts w:ascii="Times" w:eastAsia="Times New Roman" w:hAnsi="Times" w:cs="Times New Roman"/>
            <w:b/>
            <w:bCs/>
            <w:color w:val="0000FF"/>
            <w:kern w:val="36"/>
            <w:sz w:val="48"/>
            <w:szCs w:val="48"/>
            <w:u w:val="single"/>
          </w:rPr>
          <w:t>Subject Identifier Types</w:t>
        </w:r>
      </w:hyperlink>
    </w:p>
    <w:p w14:paraId="0E93EC7D" w14:textId="604BD7EE" w:rsidR="00EF2967" w:rsidRDefault="00EF2967" w:rsidP="00967408">
      <w:pPr>
        <w:spacing w:before="100" w:beforeAutospacing="1" w:after="100" w:afterAutospacing="1"/>
        <w:rPr>
          <w:ins w:id="244" w:author="Justin Richer" w:date="2013-11-14T15:58:00Z"/>
          <w:rFonts w:ascii="Times" w:hAnsi="Times" w:cs="Times New Roman"/>
          <w:sz w:val="20"/>
          <w:szCs w:val="20"/>
        </w:rPr>
      </w:pPr>
      <w:commentRangeStart w:id="245"/>
      <w:ins w:id="246" w:author="Justin Richer" w:date="2013-11-14T15:58:00Z">
        <w:r>
          <w:rPr>
            <w:rFonts w:ascii="Times" w:hAnsi="Times" w:cs="Times New Roman"/>
            <w:sz w:val="20"/>
            <w:szCs w:val="20"/>
          </w:rPr>
          <w:t>As defined in [section ref?], the subject identifier is a unique value at a given issuer used to represent the current end-user. The subject identifier is not intended to be human-readable</w:t>
        </w:r>
        <w:r w:rsidR="004B54EA">
          <w:rPr>
            <w:rFonts w:ascii="Times" w:hAnsi="Times" w:cs="Times New Roman"/>
            <w:sz w:val="20"/>
            <w:szCs w:val="20"/>
          </w:rPr>
          <w:t xml:space="preserve">, and is intended to be stable for a given end-user over time </w:t>
        </w:r>
      </w:ins>
      <w:ins w:id="247" w:author="Justin Richer" w:date="2013-11-14T16:00:00Z">
        <w:r w:rsidR="0043620C">
          <w:rPr>
            <w:rFonts w:ascii="Times" w:hAnsi="Times" w:cs="Times New Roman"/>
            <w:sz w:val="20"/>
            <w:szCs w:val="20"/>
          </w:rPr>
          <w:t xml:space="preserve">at </w:t>
        </w:r>
      </w:ins>
      <w:ins w:id="248" w:author="Justin Richer" w:date="2013-11-14T15:58:00Z">
        <w:r w:rsidR="004B54EA">
          <w:rPr>
            <w:rFonts w:ascii="Times" w:hAnsi="Times" w:cs="Times New Roman"/>
            <w:sz w:val="20"/>
            <w:szCs w:val="20"/>
          </w:rPr>
          <w:t xml:space="preserve">a given issuer. </w:t>
        </w:r>
      </w:ins>
      <w:commentRangeEnd w:id="245"/>
      <w:ins w:id="249" w:author="Justin Richer" w:date="2013-11-14T16:00:00Z">
        <w:r w:rsidR="000B74F6">
          <w:rPr>
            <w:rStyle w:val="CommentReference"/>
          </w:rPr>
          <w:commentReference w:id="245"/>
        </w:r>
      </w:ins>
    </w:p>
    <w:p w14:paraId="389EC03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OpenID Provider's Discovery document SHOULD list its supported identifier types in the </w:t>
      </w:r>
      <w:r w:rsidRPr="00967408">
        <w:rPr>
          <w:rFonts w:ascii="Courier" w:hAnsi="Courier" w:cs="Courier"/>
          <w:sz w:val="20"/>
          <w:szCs w:val="20"/>
        </w:rPr>
        <w:t>subject_types_supported</w:t>
      </w:r>
      <w:r w:rsidRPr="00967408">
        <w:rPr>
          <w:rFonts w:ascii="Times" w:hAnsi="Times" w:cs="Times New Roman"/>
          <w:sz w:val="20"/>
          <w:szCs w:val="20"/>
        </w:rPr>
        <w:t xml:space="preserve"> element. If there is more than one type listed in the array, the Client MAY elect to provide its preferred identifier type using the </w:t>
      </w:r>
      <w:r w:rsidRPr="00967408">
        <w:rPr>
          <w:rFonts w:ascii="Courier" w:hAnsi="Courier" w:cs="Courier"/>
          <w:sz w:val="20"/>
          <w:szCs w:val="20"/>
        </w:rPr>
        <w:t>subject_type</w:t>
      </w:r>
      <w:r w:rsidRPr="00967408">
        <w:rPr>
          <w:rFonts w:ascii="Times" w:hAnsi="Times" w:cs="Times New Roman"/>
          <w:sz w:val="20"/>
          <w:szCs w:val="20"/>
        </w:rPr>
        <w:t xml:space="preserve"> parameter during Registration. The types supported by this specification are:</w:t>
      </w:r>
    </w:p>
    <w:p w14:paraId="3D408D7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public</w:t>
      </w:r>
    </w:p>
    <w:p w14:paraId="7080E54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This provides the same </w:t>
      </w:r>
      <w:r w:rsidRPr="00967408">
        <w:rPr>
          <w:rFonts w:ascii="Courier" w:hAnsi="Courier" w:cs="Courier"/>
          <w:sz w:val="20"/>
          <w:szCs w:val="20"/>
        </w:rPr>
        <w:t>sub</w:t>
      </w:r>
      <w:r w:rsidRPr="00967408">
        <w:rPr>
          <w:rFonts w:ascii="Times" w:eastAsia="Times New Roman" w:hAnsi="Times" w:cs="Times New Roman"/>
          <w:sz w:val="20"/>
          <w:szCs w:val="20"/>
        </w:rPr>
        <w:t xml:space="preserve"> (subject) value to all Clients. It is the default if the provider has no </w:t>
      </w:r>
      <w:r w:rsidRPr="00967408">
        <w:rPr>
          <w:rFonts w:ascii="Courier" w:hAnsi="Courier" w:cs="Courier"/>
          <w:sz w:val="20"/>
          <w:szCs w:val="20"/>
        </w:rPr>
        <w:t>subject_types_supported</w:t>
      </w:r>
      <w:r w:rsidRPr="00967408">
        <w:rPr>
          <w:rFonts w:ascii="Times" w:eastAsia="Times New Roman" w:hAnsi="Times" w:cs="Times New Roman"/>
          <w:sz w:val="20"/>
          <w:szCs w:val="20"/>
        </w:rPr>
        <w:t xml:space="preserve"> element in its discovery document.</w:t>
      </w:r>
    </w:p>
    <w:p w14:paraId="1BE7B73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pairwise</w:t>
      </w:r>
    </w:p>
    <w:p w14:paraId="236CB9A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This provides a different </w:t>
      </w:r>
      <w:r w:rsidRPr="00967408">
        <w:rPr>
          <w:rFonts w:ascii="Courier" w:hAnsi="Courier" w:cs="Courier"/>
          <w:sz w:val="20"/>
          <w:szCs w:val="20"/>
        </w:rPr>
        <w:t>sub</w:t>
      </w:r>
      <w:r w:rsidRPr="00967408">
        <w:rPr>
          <w:rFonts w:ascii="Times" w:eastAsia="Times New Roman" w:hAnsi="Times" w:cs="Times New Roman"/>
          <w:sz w:val="20"/>
          <w:szCs w:val="20"/>
        </w:rPr>
        <w:t xml:space="preserve"> value to each Client, to prevent correlation of the End-User's activities by Clients without his permission.</w:t>
      </w:r>
    </w:p>
    <w:p w14:paraId="1D1A50F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06" w:anchor="rfc.section.7.1" w:history="1">
        <w:r w:rsidR="00967408" w:rsidRPr="00967408">
          <w:rPr>
            <w:rFonts w:ascii="Times" w:eastAsia="Times New Roman" w:hAnsi="Times" w:cs="Times New Roman"/>
            <w:b/>
            <w:bCs/>
            <w:color w:val="0000FF"/>
            <w:kern w:val="36"/>
            <w:sz w:val="48"/>
            <w:szCs w:val="48"/>
            <w:u w:val="single"/>
          </w:rPr>
          <w:t>7.1.</w:t>
        </w:r>
      </w:hyperlink>
      <w:r w:rsidR="00967408" w:rsidRPr="00967408">
        <w:rPr>
          <w:rFonts w:ascii="Times" w:eastAsia="Times New Roman" w:hAnsi="Times" w:cs="Times New Roman"/>
          <w:b/>
          <w:bCs/>
          <w:kern w:val="36"/>
          <w:sz w:val="48"/>
          <w:szCs w:val="48"/>
        </w:rPr>
        <w:t xml:space="preserve"> </w:t>
      </w:r>
      <w:hyperlink r:id="rId607" w:anchor="PairwiseAlg" w:history="1">
        <w:r w:rsidR="00967408" w:rsidRPr="00967408">
          <w:rPr>
            <w:rFonts w:ascii="Times" w:eastAsia="Times New Roman" w:hAnsi="Times" w:cs="Times New Roman"/>
            <w:b/>
            <w:bCs/>
            <w:color w:val="0000FF"/>
            <w:kern w:val="36"/>
            <w:sz w:val="48"/>
            <w:szCs w:val="48"/>
            <w:u w:val="single"/>
          </w:rPr>
          <w:t>Pairwise Identifier Algorithm</w:t>
        </w:r>
      </w:hyperlink>
    </w:p>
    <w:p w14:paraId="15A1212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pairwise subject identifiers are used, the OpenID Provider MUST calculate a unique </w:t>
      </w:r>
      <w:r w:rsidRPr="00967408">
        <w:rPr>
          <w:rFonts w:ascii="Courier" w:hAnsi="Courier" w:cs="Courier"/>
          <w:sz w:val="20"/>
          <w:szCs w:val="20"/>
        </w:rPr>
        <w:t>sub</w:t>
      </w:r>
      <w:r w:rsidRPr="00967408">
        <w:rPr>
          <w:rFonts w:ascii="Times" w:hAnsi="Times" w:cs="Times New Roman"/>
          <w:sz w:val="20"/>
          <w:szCs w:val="20"/>
        </w:rPr>
        <w:t xml:space="preserve"> (subject) value for each Sector Identifier. The subject value MUST NOT be reversible by any party other than the OpenID Provider.</w:t>
      </w:r>
    </w:p>
    <w:p w14:paraId="618072B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Providers that use pairwise </w:t>
      </w:r>
      <w:r w:rsidRPr="00967408">
        <w:rPr>
          <w:rFonts w:ascii="Courier" w:hAnsi="Courier" w:cs="Courier"/>
          <w:sz w:val="20"/>
          <w:szCs w:val="20"/>
        </w:rPr>
        <w:t>sub</w:t>
      </w:r>
      <w:r w:rsidRPr="00967408">
        <w:rPr>
          <w:rFonts w:ascii="Times" w:hAnsi="Times" w:cs="Times New Roman"/>
          <w:sz w:val="20"/>
          <w:szCs w:val="20"/>
        </w:rPr>
        <w:t xml:space="preserve"> values and support </w:t>
      </w:r>
      <w:hyperlink r:id="rId608" w:anchor="OpenID.Registration" w:history="1">
        <w:r w:rsidRPr="00967408">
          <w:rPr>
            <w:rFonts w:ascii="Times" w:hAnsi="Times" w:cs="Times New Roman"/>
            <w:color w:val="0000FF"/>
            <w:sz w:val="20"/>
            <w:szCs w:val="20"/>
            <w:u w:val="single"/>
          </w:rPr>
          <w:t>Dynamic Client Registration</w:t>
        </w:r>
      </w:hyperlink>
      <w:r w:rsidRPr="00967408">
        <w:rPr>
          <w:rFonts w:ascii="Times" w:hAnsi="Times" w:cs="Times New Roman"/>
          <w:sz w:val="20"/>
          <w:szCs w:val="20"/>
        </w:rPr>
        <w:t xml:space="preserve"> </w:t>
      </w:r>
      <w:r w:rsidRPr="00967408">
        <w:rPr>
          <w:rFonts w:ascii="Times" w:hAnsi="Times" w:cs="Times New Roman"/>
          <w:i/>
          <w:iCs/>
          <w:sz w:val="20"/>
          <w:szCs w:val="20"/>
        </w:rPr>
        <w:t>[OpenID.Registration]</w:t>
      </w:r>
      <w:r w:rsidRPr="00967408">
        <w:rPr>
          <w:rFonts w:ascii="Times" w:hAnsi="Times" w:cs="Times New Roman"/>
          <w:sz w:val="20"/>
          <w:szCs w:val="20"/>
        </w:rPr>
        <w:t xml:space="preserve"> SHOULD use the </w:t>
      </w:r>
      <w:r w:rsidRPr="00967408">
        <w:rPr>
          <w:rFonts w:ascii="Courier" w:hAnsi="Courier" w:cs="Courier"/>
          <w:sz w:val="20"/>
          <w:szCs w:val="20"/>
        </w:rPr>
        <w:t>sector_identifier_uri</w:t>
      </w:r>
      <w:r w:rsidRPr="00967408">
        <w:rPr>
          <w:rFonts w:ascii="Times" w:hAnsi="Times" w:cs="Times New Roman"/>
          <w:sz w:val="20"/>
          <w:szCs w:val="20"/>
        </w:rPr>
        <w:t xml:space="preserve"> parameter. It provides a way for a group of websites under common administrative control to have consistent pairwise </w:t>
      </w:r>
      <w:r w:rsidRPr="00967408">
        <w:rPr>
          <w:rFonts w:ascii="Courier" w:hAnsi="Courier" w:cs="Courier"/>
          <w:sz w:val="20"/>
          <w:szCs w:val="20"/>
        </w:rPr>
        <w:t>sub</w:t>
      </w:r>
      <w:r w:rsidRPr="00967408">
        <w:rPr>
          <w:rFonts w:ascii="Times" w:hAnsi="Times" w:cs="Times New Roman"/>
          <w:sz w:val="20"/>
          <w:szCs w:val="20"/>
        </w:rPr>
        <w:t xml:space="preserve"> values independent of the individual domain names. It also provides a way for Clients to change </w:t>
      </w:r>
      <w:r w:rsidRPr="00967408">
        <w:rPr>
          <w:rFonts w:ascii="Courier" w:hAnsi="Courier" w:cs="Courier"/>
          <w:sz w:val="20"/>
          <w:szCs w:val="20"/>
        </w:rPr>
        <w:t>redirect_uri</w:t>
      </w:r>
      <w:r w:rsidRPr="00967408">
        <w:rPr>
          <w:rFonts w:ascii="Times" w:hAnsi="Times" w:cs="Times New Roman"/>
          <w:sz w:val="20"/>
          <w:szCs w:val="20"/>
        </w:rPr>
        <w:t xml:space="preserve"> domains without having to reregister all of their users.</w:t>
      </w:r>
    </w:p>
    <w:p w14:paraId="17BE734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Client has not provided a value for </w:t>
      </w:r>
      <w:r w:rsidRPr="00967408">
        <w:rPr>
          <w:rFonts w:ascii="Courier" w:hAnsi="Courier" w:cs="Courier"/>
          <w:sz w:val="20"/>
          <w:szCs w:val="20"/>
        </w:rPr>
        <w:t>sector_identifier_uri</w:t>
      </w:r>
      <w:r w:rsidRPr="00967408">
        <w:rPr>
          <w:rFonts w:ascii="Times" w:hAnsi="Times" w:cs="Times New Roman"/>
          <w:sz w:val="20"/>
          <w:szCs w:val="20"/>
        </w:rPr>
        <w:t xml:space="preserve"> in </w:t>
      </w:r>
      <w:hyperlink r:id="rId609" w:anchor="OpenID.Registration" w:history="1">
        <w:r w:rsidRPr="00967408">
          <w:rPr>
            <w:rFonts w:ascii="Times" w:hAnsi="Times" w:cs="Times New Roman"/>
            <w:color w:val="0000FF"/>
            <w:sz w:val="20"/>
            <w:szCs w:val="20"/>
            <w:u w:val="single"/>
          </w:rPr>
          <w:t>Dynamic Client Registration</w:t>
        </w:r>
      </w:hyperlink>
      <w:r w:rsidRPr="00967408">
        <w:rPr>
          <w:rFonts w:ascii="Times" w:hAnsi="Times" w:cs="Times New Roman"/>
          <w:sz w:val="20"/>
          <w:szCs w:val="20"/>
        </w:rPr>
        <w:t xml:space="preserve"> </w:t>
      </w:r>
      <w:r w:rsidRPr="00967408">
        <w:rPr>
          <w:rFonts w:ascii="Times" w:hAnsi="Times" w:cs="Times New Roman"/>
          <w:i/>
          <w:iCs/>
          <w:sz w:val="20"/>
          <w:szCs w:val="20"/>
        </w:rPr>
        <w:t>[OpenID.Registration]</w:t>
      </w:r>
      <w:r w:rsidRPr="00967408">
        <w:rPr>
          <w:rFonts w:ascii="Times" w:hAnsi="Times" w:cs="Times New Roman"/>
          <w:sz w:val="20"/>
          <w:szCs w:val="20"/>
        </w:rPr>
        <w:t xml:space="preserve">, the Sector Identifier used for pairwise identifier calculation is the host component of the registered </w:t>
      </w:r>
      <w:r w:rsidRPr="00967408">
        <w:rPr>
          <w:rFonts w:ascii="Courier" w:hAnsi="Courier" w:cs="Courier"/>
          <w:sz w:val="20"/>
          <w:szCs w:val="20"/>
        </w:rPr>
        <w:t>redirect_uri</w:t>
      </w:r>
      <w:r w:rsidRPr="00967408">
        <w:rPr>
          <w:rFonts w:ascii="Times" w:hAnsi="Times" w:cs="Times New Roman"/>
          <w:sz w:val="20"/>
          <w:szCs w:val="20"/>
        </w:rPr>
        <w:t xml:space="preserve">. If there are multiple hostnames in the registered </w:t>
      </w:r>
      <w:r w:rsidRPr="00967408">
        <w:rPr>
          <w:rFonts w:ascii="Courier" w:hAnsi="Courier" w:cs="Courier"/>
          <w:sz w:val="20"/>
          <w:szCs w:val="20"/>
        </w:rPr>
        <w:t>redirect_uris</w:t>
      </w:r>
      <w:r w:rsidRPr="00967408">
        <w:rPr>
          <w:rFonts w:ascii="Times" w:hAnsi="Times" w:cs="Times New Roman"/>
          <w:sz w:val="20"/>
          <w:szCs w:val="20"/>
        </w:rPr>
        <w:t xml:space="preserve">, the Client MUST register a </w:t>
      </w:r>
      <w:r w:rsidRPr="00967408">
        <w:rPr>
          <w:rFonts w:ascii="Courier" w:hAnsi="Courier" w:cs="Courier"/>
          <w:sz w:val="20"/>
          <w:szCs w:val="20"/>
        </w:rPr>
        <w:t>sector_identifier_uri</w:t>
      </w:r>
      <w:r w:rsidRPr="00967408">
        <w:rPr>
          <w:rFonts w:ascii="Times" w:hAnsi="Times" w:cs="Times New Roman"/>
          <w:sz w:val="20"/>
          <w:szCs w:val="20"/>
        </w:rPr>
        <w:t>.</w:t>
      </w:r>
    </w:p>
    <w:p w14:paraId="00597AF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a </w:t>
      </w:r>
      <w:r w:rsidRPr="00967408">
        <w:rPr>
          <w:rFonts w:ascii="Courier" w:hAnsi="Courier" w:cs="Courier"/>
          <w:sz w:val="20"/>
          <w:szCs w:val="20"/>
        </w:rPr>
        <w:t>sector_identifier_uri</w:t>
      </w:r>
      <w:r w:rsidRPr="00967408">
        <w:rPr>
          <w:rFonts w:ascii="Times" w:hAnsi="Times" w:cs="Times New Roman"/>
          <w:sz w:val="20"/>
          <w:szCs w:val="20"/>
        </w:rPr>
        <w:t xml:space="preserve"> is provided, the host component of that URL is used as the Sector Identifier for the pairwise identifier calculation. The value of the </w:t>
      </w:r>
      <w:r w:rsidRPr="00967408">
        <w:rPr>
          <w:rFonts w:ascii="Courier" w:hAnsi="Courier" w:cs="Courier"/>
          <w:sz w:val="20"/>
          <w:szCs w:val="20"/>
        </w:rPr>
        <w:t>sector_identifier_uri</w:t>
      </w:r>
      <w:r w:rsidRPr="00967408">
        <w:rPr>
          <w:rFonts w:ascii="Times" w:hAnsi="Times" w:cs="Times New Roman"/>
          <w:sz w:val="20"/>
          <w:szCs w:val="20"/>
        </w:rPr>
        <w:t xml:space="preserve"> MUST be a URL using the </w:t>
      </w:r>
      <w:r w:rsidRPr="00967408">
        <w:rPr>
          <w:rFonts w:ascii="Courier" w:hAnsi="Courier" w:cs="Courier"/>
          <w:sz w:val="20"/>
          <w:szCs w:val="20"/>
        </w:rPr>
        <w:t>https</w:t>
      </w:r>
      <w:r w:rsidRPr="00967408">
        <w:rPr>
          <w:rFonts w:ascii="Times" w:hAnsi="Times" w:cs="Times New Roman"/>
          <w:sz w:val="20"/>
          <w:szCs w:val="20"/>
        </w:rPr>
        <w:t xml:space="preserve"> scheme that points to a JSON file containing an array of </w:t>
      </w:r>
      <w:r w:rsidRPr="00967408">
        <w:rPr>
          <w:rFonts w:ascii="Courier" w:hAnsi="Courier" w:cs="Courier"/>
          <w:sz w:val="20"/>
          <w:szCs w:val="20"/>
        </w:rPr>
        <w:t>redirect_uri</w:t>
      </w:r>
      <w:r w:rsidRPr="00967408">
        <w:rPr>
          <w:rFonts w:ascii="Times" w:hAnsi="Times" w:cs="Times New Roman"/>
          <w:sz w:val="20"/>
          <w:szCs w:val="20"/>
        </w:rPr>
        <w:t xml:space="preserve"> values. </w:t>
      </w:r>
      <w:commentRangeStart w:id="250"/>
      <w:commentRangeStart w:id="251"/>
      <w:r w:rsidRPr="00967408">
        <w:rPr>
          <w:rFonts w:ascii="Times" w:hAnsi="Times" w:cs="Times New Roman"/>
          <w:sz w:val="20"/>
          <w:szCs w:val="20"/>
        </w:rPr>
        <w:t xml:space="preserve">The values of the registered </w:t>
      </w:r>
      <w:r w:rsidRPr="00967408">
        <w:rPr>
          <w:rFonts w:ascii="Courier" w:hAnsi="Courier" w:cs="Courier"/>
          <w:sz w:val="20"/>
          <w:szCs w:val="20"/>
        </w:rPr>
        <w:t>redirect_uris</w:t>
      </w:r>
      <w:r w:rsidRPr="00967408">
        <w:rPr>
          <w:rFonts w:ascii="Times" w:hAnsi="Times" w:cs="Times New Roman"/>
          <w:sz w:val="20"/>
          <w:szCs w:val="20"/>
        </w:rPr>
        <w:t xml:space="preserve"> MUST be included in the elements of the array, or the registration MUST fail.</w:t>
      </w:r>
      <w:commentRangeEnd w:id="250"/>
      <w:r w:rsidR="003F3977">
        <w:rPr>
          <w:rStyle w:val="CommentReference"/>
        </w:rPr>
        <w:commentReference w:id="250"/>
      </w:r>
      <w:commentRangeEnd w:id="251"/>
      <w:r w:rsidR="004D4466">
        <w:rPr>
          <w:rStyle w:val="CommentReference"/>
        </w:rPr>
        <w:commentReference w:id="251"/>
      </w:r>
    </w:p>
    <w:p w14:paraId="538C8752" w14:textId="2D1A3138" w:rsidR="00C15E17" w:rsidRDefault="00967408" w:rsidP="00967408">
      <w:pPr>
        <w:spacing w:before="100" w:beforeAutospacing="1" w:after="100" w:afterAutospacing="1"/>
        <w:rPr>
          <w:ins w:id="252" w:author="Justin Richer" w:date="2013-11-14T20:24:00Z"/>
          <w:rFonts w:ascii="Times" w:hAnsi="Times" w:cs="Times New Roman"/>
          <w:sz w:val="20"/>
          <w:szCs w:val="20"/>
        </w:rPr>
      </w:pPr>
      <w:commentRangeStart w:id="253"/>
      <w:del w:id="254" w:author="Justin Richer" w:date="2013-11-14T20:24:00Z">
        <w:r w:rsidRPr="00967408" w:rsidDel="00C15E17">
          <w:rPr>
            <w:rFonts w:ascii="Times" w:hAnsi="Times" w:cs="Times New Roman"/>
            <w:sz w:val="20"/>
            <w:szCs w:val="20"/>
          </w:rPr>
          <w:delText>A number of algorithms</w:delText>
        </w:r>
      </w:del>
      <w:ins w:id="255" w:author="Justin Richer" w:date="2013-11-14T20:24:00Z">
        <w:r w:rsidR="00C15E17">
          <w:rPr>
            <w:rFonts w:ascii="Times" w:hAnsi="Times" w:cs="Times New Roman"/>
            <w:sz w:val="20"/>
            <w:szCs w:val="20"/>
          </w:rPr>
          <w:t>Any algorithm with the following properties</w:t>
        </w:r>
      </w:ins>
      <w:r w:rsidRPr="00967408">
        <w:rPr>
          <w:rFonts w:ascii="Times" w:hAnsi="Times" w:cs="Times New Roman"/>
          <w:sz w:val="20"/>
          <w:szCs w:val="20"/>
        </w:rPr>
        <w:t xml:space="preserve"> </w:t>
      </w:r>
      <w:commentRangeEnd w:id="253"/>
      <w:r w:rsidR="00C15E17">
        <w:rPr>
          <w:rStyle w:val="CommentReference"/>
        </w:rPr>
        <w:commentReference w:id="253"/>
      </w:r>
      <w:r w:rsidRPr="00967408">
        <w:rPr>
          <w:rFonts w:ascii="Times" w:hAnsi="Times" w:cs="Times New Roman"/>
          <w:sz w:val="20"/>
          <w:szCs w:val="20"/>
        </w:rPr>
        <w:t>can be used by OpenID Providers to calculate pairwise identifiers</w:t>
      </w:r>
      <w:ins w:id="256" w:author="Justin Richer" w:date="2013-11-14T20:24:00Z">
        <w:r w:rsidR="00C15E17">
          <w:rPr>
            <w:rFonts w:ascii="Times" w:hAnsi="Times" w:cs="Times New Roman"/>
            <w:sz w:val="20"/>
            <w:szCs w:val="20"/>
          </w:rPr>
          <w:t>:</w:t>
        </w:r>
      </w:ins>
    </w:p>
    <w:p w14:paraId="10501E9D" w14:textId="77777777" w:rsidR="00C15E17" w:rsidRDefault="00C15E17">
      <w:pPr>
        <w:pStyle w:val="ListParagraph"/>
        <w:numPr>
          <w:ilvl w:val="0"/>
          <w:numId w:val="86"/>
        </w:numPr>
        <w:spacing w:before="100" w:beforeAutospacing="1" w:after="100" w:afterAutospacing="1"/>
        <w:rPr>
          <w:ins w:id="257" w:author="Justin Richer" w:date="2013-11-14T20:24:00Z"/>
          <w:rFonts w:ascii="Times" w:hAnsi="Times" w:cs="Times New Roman"/>
          <w:sz w:val="20"/>
          <w:szCs w:val="20"/>
        </w:rPr>
        <w:pPrChange w:id="258" w:author="Justin Richer" w:date="2013-11-14T20:24:00Z">
          <w:pPr>
            <w:spacing w:before="100" w:beforeAutospacing="1" w:after="100" w:afterAutospacing="1"/>
          </w:pPr>
        </w:pPrChange>
      </w:pPr>
      <w:ins w:id="259" w:author="Justin Richer" w:date="2013-11-14T20:24:00Z">
        <w:r>
          <w:rPr>
            <w:rFonts w:ascii="Times" w:hAnsi="Times" w:cs="Times New Roman"/>
            <w:sz w:val="20"/>
            <w:szCs w:val="20"/>
          </w:rPr>
          <w:t>Must not be reversible by a party other than the OP</w:t>
        </w:r>
      </w:ins>
    </w:p>
    <w:p w14:paraId="601430C1" w14:textId="511E9ACC" w:rsidR="00C15E17" w:rsidRDefault="00C15E17">
      <w:pPr>
        <w:pStyle w:val="ListParagraph"/>
        <w:numPr>
          <w:ilvl w:val="0"/>
          <w:numId w:val="86"/>
        </w:numPr>
        <w:spacing w:before="100" w:beforeAutospacing="1" w:after="100" w:afterAutospacing="1"/>
        <w:rPr>
          <w:ins w:id="260" w:author="Justin Richer" w:date="2013-11-14T20:25:00Z"/>
          <w:rFonts w:ascii="Times" w:hAnsi="Times" w:cs="Times New Roman"/>
          <w:sz w:val="20"/>
          <w:szCs w:val="20"/>
        </w:rPr>
        <w:pPrChange w:id="261" w:author="Justin Richer" w:date="2013-11-14T20:24:00Z">
          <w:pPr>
            <w:spacing w:before="100" w:beforeAutospacing="1" w:after="100" w:afterAutospacing="1"/>
          </w:pPr>
        </w:pPrChange>
      </w:pPr>
      <w:ins w:id="262" w:author="Justin Richer" w:date="2013-11-14T20:24:00Z">
        <w:r>
          <w:rPr>
            <w:rFonts w:ascii="Times" w:hAnsi="Times" w:cs="Times New Roman"/>
            <w:sz w:val="20"/>
            <w:szCs w:val="20"/>
          </w:rPr>
          <w:t xml:space="preserve">Must take into account the </w:t>
        </w:r>
      </w:ins>
      <w:ins w:id="263" w:author="Justin Richer" w:date="2013-11-14T20:25:00Z">
        <w:r>
          <w:rPr>
            <w:rFonts w:ascii="Times" w:hAnsi="Times" w:cs="Times New Roman"/>
            <w:sz w:val="20"/>
            <w:szCs w:val="20"/>
          </w:rPr>
          <w:t xml:space="preserve">host component of the </w:t>
        </w:r>
      </w:ins>
      <w:ins w:id="264" w:author="Justin Richer" w:date="2013-11-14T20:24:00Z">
        <w:r>
          <w:rPr>
            <w:rFonts w:ascii="Times" w:hAnsi="Times" w:cs="Times New Roman"/>
            <w:sz w:val="20"/>
            <w:szCs w:val="20"/>
          </w:rPr>
          <w:t>value of the sector_identifier_uri</w:t>
        </w:r>
      </w:ins>
      <w:del w:id="265" w:author="Justin Richer" w:date="2013-11-14T20:24:00Z">
        <w:r w:rsidR="00967408" w:rsidRPr="00C15E17" w:rsidDel="00C15E17">
          <w:rPr>
            <w:rFonts w:ascii="Times" w:hAnsi="Times" w:cs="Times New Roman"/>
            <w:sz w:val="20"/>
            <w:szCs w:val="20"/>
            <w:rPrChange w:id="266" w:author="Justin Richer" w:date="2013-11-14T20:24:00Z">
              <w:rPr/>
            </w:rPrChange>
          </w:rPr>
          <w:delText xml:space="preserve">. </w:delText>
        </w:r>
      </w:del>
    </w:p>
    <w:p w14:paraId="1E2554A9" w14:textId="192D94FD" w:rsidR="00C15E17" w:rsidRPr="00C15E17" w:rsidRDefault="00C15E17">
      <w:pPr>
        <w:pStyle w:val="ListParagraph"/>
        <w:numPr>
          <w:ilvl w:val="0"/>
          <w:numId w:val="86"/>
        </w:numPr>
        <w:spacing w:before="100" w:beforeAutospacing="1" w:after="100" w:afterAutospacing="1"/>
        <w:rPr>
          <w:ins w:id="267" w:author="Justin Richer" w:date="2013-11-14T20:24:00Z"/>
          <w:rFonts w:ascii="Times" w:hAnsi="Times" w:cs="Times New Roman"/>
          <w:sz w:val="20"/>
          <w:szCs w:val="20"/>
          <w:rPrChange w:id="268" w:author="Justin Richer" w:date="2013-11-14T20:24:00Z">
            <w:rPr>
              <w:ins w:id="269" w:author="Justin Richer" w:date="2013-11-14T20:24:00Z"/>
            </w:rPr>
          </w:rPrChange>
        </w:rPr>
        <w:pPrChange w:id="270" w:author="Justin Richer" w:date="2013-11-14T20:24:00Z">
          <w:pPr>
            <w:spacing w:before="100" w:beforeAutospacing="1" w:after="100" w:afterAutospacing="1"/>
          </w:pPr>
        </w:pPrChange>
      </w:pPr>
      <w:ins w:id="271" w:author="Justin Richer" w:date="2013-11-14T20:25:00Z">
        <w:r>
          <w:rPr>
            <w:rFonts w:ascii="Times" w:hAnsi="Times" w:cs="Times New Roman"/>
            <w:sz w:val="20"/>
            <w:szCs w:val="20"/>
          </w:rPr>
          <w:t>Must be deterministic based on the host component of the value of the sector_identifier_uri</w:t>
        </w:r>
      </w:ins>
    </w:p>
    <w:p w14:paraId="03CECEC4" w14:textId="019F33A2"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Three example methods are: </w:t>
      </w:r>
    </w:p>
    <w:p w14:paraId="2FDEECCD" w14:textId="77777777" w:rsidR="00967408" w:rsidRPr="00967408" w:rsidRDefault="00967408" w:rsidP="00967408">
      <w:pPr>
        <w:numPr>
          <w:ilvl w:val="0"/>
          <w:numId w:val="21"/>
        </w:numPr>
        <w:spacing w:before="100" w:beforeAutospacing="1" w:after="24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The Sector Identifier can be concatenated with a local account ID and a salt value that is kept secret by the Provider. The concatenated string is then hashed using an appropriate algorithm. </w:t>
      </w:r>
      <w:r w:rsidRPr="00967408">
        <w:rPr>
          <w:rFonts w:ascii="Times" w:eastAsia="Times New Roman" w:hAnsi="Times" w:cs="Times New Roman"/>
          <w:sz w:val="20"/>
          <w:szCs w:val="20"/>
        </w:rPr>
        <w:br/>
      </w:r>
      <w:r w:rsidRPr="00967408">
        <w:rPr>
          <w:rFonts w:ascii="Times" w:eastAsia="Times New Roman" w:hAnsi="Times" w:cs="Times New Roman"/>
          <w:sz w:val="20"/>
          <w:szCs w:val="20"/>
        </w:rPr>
        <w:br/>
        <w:t xml:space="preserve">Calculate </w:t>
      </w:r>
      <w:r w:rsidRPr="00967408">
        <w:rPr>
          <w:rFonts w:ascii="Courier" w:hAnsi="Courier" w:cs="Courier"/>
          <w:sz w:val="20"/>
          <w:szCs w:val="20"/>
        </w:rPr>
        <w:t>sub</w:t>
      </w:r>
      <w:r w:rsidRPr="00967408">
        <w:rPr>
          <w:rFonts w:ascii="Times" w:eastAsia="Times New Roman" w:hAnsi="Times" w:cs="Times New Roman"/>
          <w:sz w:val="20"/>
          <w:szCs w:val="20"/>
        </w:rPr>
        <w:t xml:space="preserve"> = SHA-256 </w:t>
      </w:r>
      <w:commentRangeStart w:id="272"/>
      <w:r w:rsidRPr="00967408">
        <w:rPr>
          <w:rFonts w:ascii="Times" w:eastAsia="Times New Roman" w:hAnsi="Times" w:cs="Times New Roman"/>
          <w:sz w:val="20"/>
          <w:szCs w:val="20"/>
        </w:rPr>
        <w:t xml:space="preserve">( sector_identifier | local_account_id | salt ). </w:t>
      </w:r>
      <w:commentRangeEnd w:id="272"/>
      <w:r w:rsidR="00C15E17">
        <w:rPr>
          <w:rStyle w:val="CommentReference"/>
        </w:rPr>
        <w:commentReference w:id="272"/>
      </w:r>
    </w:p>
    <w:p w14:paraId="162F5425" w14:textId="77777777" w:rsidR="00967408" w:rsidRPr="00967408" w:rsidRDefault="00967408" w:rsidP="00967408">
      <w:pPr>
        <w:numPr>
          <w:ilvl w:val="0"/>
          <w:numId w:val="21"/>
        </w:numPr>
        <w:spacing w:before="100" w:beforeAutospacing="1" w:after="240"/>
        <w:rPr>
          <w:rFonts w:ascii="Times" w:eastAsia="Times New Roman" w:hAnsi="Times" w:cs="Times New Roman"/>
          <w:sz w:val="20"/>
          <w:szCs w:val="20"/>
        </w:rPr>
      </w:pPr>
      <w:r w:rsidRPr="00967408">
        <w:rPr>
          <w:rFonts w:ascii="Times" w:eastAsia="Times New Roman" w:hAnsi="Times" w:cs="Times New Roman"/>
          <w:sz w:val="20"/>
          <w:szCs w:val="20"/>
        </w:rPr>
        <w:t xml:space="preserve">The Sector Identifier can be concatenated with a local account ID and a salt value that is kept secret by the Provider. The concatenated string is then encrypted using an appropriate algorithm. </w:t>
      </w:r>
      <w:r w:rsidRPr="00967408">
        <w:rPr>
          <w:rFonts w:ascii="Times" w:eastAsia="Times New Roman" w:hAnsi="Times" w:cs="Times New Roman"/>
          <w:sz w:val="20"/>
          <w:szCs w:val="20"/>
        </w:rPr>
        <w:br/>
      </w:r>
      <w:r w:rsidRPr="00967408">
        <w:rPr>
          <w:rFonts w:ascii="Times" w:eastAsia="Times New Roman" w:hAnsi="Times" w:cs="Times New Roman"/>
          <w:sz w:val="20"/>
          <w:szCs w:val="20"/>
        </w:rPr>
        <w:br/>
        <w:t xml:space="preserve">Calculate </w:t>
      </w:r>
      <w:r w:rsidRPr="00967408">
        <w:rPr>
          <w:rFonts w:ascii="Courier" w:hAnsi="Courier" w:cs="Courier"/>
          <w:sz w:val="20"/>
          <w:szCs w:val="20"/>
        </w:rPr>
        <w:t>sub</w:t>
      </w:r>
      <w:r w:rsidRPr="00967408">
        <w:rPr>
          <w:rFonts w:ascii="Times" w:eastAsia="Times New Roman" w:hAnsi="Times" w:cs="Times New Roman"/>
          <w:sz w:val="20"/>
          <w:szCs w:val="20"/>
        </w:rPr>
        <w:t xml:space="preserve"> = AES-128 ( sector_identifier | local_account_id | salt ). </w:t>
      </w:r>
    </w:p>
    <w:p w14:paraId="30BBD0AB" w14:textId="77777777" w:rsidR="00967408" w:rsidRPr="00967408" w:rsidRDefault="00967408" w:rsidP="00967408">
      <w:pPr>
        <w:numPr>
          <w:ilvl w:val="0"/>
          <w:numId w:val="2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Issuer creates a Globally Unique Identifier (GUID) for the pair of Sector Identifier and local account ID and stores this value.</w:t>
      </w:r>
    </w:p>
    <w:p w14:paraId="3040FB5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10" w:anchor="rfc.section.8" w:history="1">
        <w:r w:rsidR="00967408" w:rsidRPr="00967408">
          <w:rPr>
            <w:rFonts w:ascii="Times" w:eastAsia="Times New Roman" w:hAnsi="Times" w:cs="Times New Roman"/>
            <w:b/>
            <w:bCs/>
            <w:color w:val="0000FF"/>
            <w:kern w:val="36"/>
            <w:sz w:val="48"/>
            <w:szCs w:val="48"/>
            <w:u w:val="single"/>
          </w:rPr>
          <w:t>8.</w:t>
        </w:r>
      </w:hyperlink>
      <w:r w:rsidR="00967408" w:rsidRPr="00967408">
        <w:rPr>
          <w:rFonts w:ascii="Times" w:eastAsia="Times New Roman" w:hAnsi="Times" w:cs="Times New Roman"/>
          <w:b/>
          <w:bCs/>
          <w:kern w:val="36"/>
          <w:sz w:val="48"/>
          <w:szCs w:val="48"/>
        </w:rPr>
        <w:t xml:space="preserve"> </w:t>
      </w:r>
      <w:hyperlink r:id="rId611" w:anchor="ClientAuthentication" w:history="1">
        <w:r w:rsidR="00967408" w:rsidRPr="00967408">
          <w:rPr>
            <w:rFonts w:ascii="Times" w:eastAsia="Times New Roman" w:hAnsi="Times" w:cs="Times New Roman"/>
            <w:b/>
            <w:bCs/>
            <w:color w:val="0000FF"/>
            <w:kern w:val="36"/>
            <w:sz w:val="48"/>
            <w:szCs w:val="48"/>
            <w:u w:val="single"/>
          </w:rPr>
          <w:t>Client Authentication</w:t>
        </w:r>
      </w:hyperlink>
    </w:p>
    <w:p w14:paraId="47F5FD52" w14:textId="34C37CFB" w:rsidR="00967408" w:rsidRPr="00967408" w:rsidRDefault="00982091" w:rsidP="00967408">
      <w:pPr>
        <w:spacing w:before="100" w:beforeAutospacing="1" w:after="100" w:afterAutospacing="1"/>
        <w:rPr>
          <w:rFonts w:ascii="Times" w:hAnsi="Times" w:cs="Times New Roman"/>
          <w:sz w:val="20"/>
          <w:szCs w:val="20"/>
        </w:rPr>
      </w:pPr>
      <w:ins w:id="273" w:author="Justin Richer" w:date="2013-11-14T20:29:00Z">
        <w:r>
          <w:rPr>
            <w:rFonts w:ascii="Times" w:hAnsi="Times" w:cs="Times New Roman"/>
            <w:sz w:val="20"/>
            <w:szCs w:val="20"/>
          </w:rPr>
          <w:t>When communicating with the Token Endpoint, a Client will normally authenticate itself to the authorization server using one of several methods defined here.</w:t>
        </w:r>
      </w:ins>
      <w:r w:rsidR="00967408" w:rsidRPr="00967408">
        <w:rPr>
          <w:rFonts w:ascii="Times" w:hAnsi="Times" w:cs="Times New Roman"/>
          <w:sz w:val="20"/>
          <w:szCs w:val="20"/>
        </w:rPr>
        <w:t xml:space="preserve">During Client Registration, the RP (Client) MAY register an authentication method. If no method is registered, the default method of </w:t>
      </w:r>
      <w:r w:rsidR="00967408" w:rsidRPr="00967408">
        <w:rPr>
          <w:rFonts w:ascii="Courier" w:hAnsi="Courier" w:cs="Courier"/>
          <w:sz w:val="20"/>
          <w:szCs w:val="20"/>
        </w:rPr>
        <w:t>client_secret_basic</w:t>
      </w:r>
      <w:r w:rsidR="00967408" w:rsidRPr="00967408">
        <w:rPr>
          <w:rFonts w:ascii="Times" w:hAnsi="Times" w:cs="Times New Roman"/>
          <w:sz w:val="20"/>
          <w:szCs w:val="20"/>
        </w:rPr>
        <w:t xml:space="preserve"> MUST be used.</w:t>
      </w:r>
    </w:p>
    <w:p w14:paraId="43041F6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Supported options are:</w:t>
      </w:r>
    </w:p>
    <w:p w14:paraId="10355DBB" w14:textId="77777777" w:rsidR="00967408" w:rsidRPr="00967408" w:rsidRDefault="00967408" w:rsidP="00967408">
      <w:pPr>
        <w:spacing w:before="100" w:beforeAutospacing="1" w:after="100" w:afterAutospacing="1"/>
        <w:rPr>
          <w:rFonts w:ascii="Times" w:hAnsi="Times" w:cs="Times New Roman"/>
          <w:sz w:val="20"/>
          <w:szCs w:val="20"/>
        </w:rPr>
      </w:pPr>
      <w:commentRangeStart w:id="274"/>
      <w:r w:rsidRPr="00967408">
        <w:rPr>
          <w:rFonts w:ascii="Times" w:hAnsi="Times" w:cs="Times New Roman"/>
          <w:sz w:val="20"/>
          <w:szCs w:val="20"/>
        </w:rPr>
        <w:t>For example (with line wraps within values for display purposes only):</w:t>
      </w:r>
    </w:p>
    <w:p w14:paraId="6A5981F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POST /token HTTP/1.1   Host: server.example.com   Content-Type: application/x-www-form-urlencoded    grant_type=authorization_code&amp;     code=i1WsRn1uB1&amp;     client_id=s6BhdRkqt3&amp;     client_assertion_type=     urn%3Aietf%3Aparams%3Aoauth%3Aclient-assertion-type%3Ajwt-bearer&amp;     client_assertion=PHNhbWxwOl ... ZT </w:t>
      </w:r>
    </w:p>
    <w:commentRangeEnd w:id="274"/>
    <w:p w14:paraId="06DB8899" w14:textId="77777777" w:rsidR="00967408" w:rsidRPr="00967408" w:rsidRDefault="007E1B44" w:rsidP="00967408">
      <w:pPr>
        <w:rPr>
          <w:rFonts w:ascii="Times" w:eastAsia="Times New Roman" w:hAnsi="Times" w:cs="Times New Roman"/>
          <w:sz w:val="20"/>
          <w:szCs w:val="20"/>
        </w:rPr>
      </w:pPr>
      <w:r>
        <w:rPr>
          <w:rStyle w:val="CommentReference"/>
        </w:rPr>
        <w:commentReference w:id="274"/>
      </w:r>
      <w:r w:rsidR="00967408" w:rsidRPr="00967408">
        <w:rPr>
          <w:rFonts w:ascii="Times" w:eastAsia="Times New Roman" w:hAnsi="Times" w:cs="Times New Roman"/>
          <w:sz w:val="20"/>
          <w:szCs w:val="20"/>
        </w:rPr>
        <w:t>client_secret_basic</w:t>
      </w:r>
    </w:p>
    <w:p w14:paraId="2F13FAF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Clients that have received a </w:t>
      </w:r>
      <w:r w:rsidRPr="00967408">
        <w:rPr>
          <w:rFonts w:ascii="Courier" w:hAnsi="Courier" w:cs="Courier"/>
          <w:sz w:val="20"/>
          <w:szCs w:val="20"/>
        </w:rPr>
        <w:t>client_secret</w:t>
      </w:r>
      <w:r w:rsidRPr="00967408">
        <w:rPr>
          <w:rFonts w:ascii="Times" w:eastAsia="Times New Roman" w:hAnsi="Times" w:cs="Times New Roman"/>
          <w:sz w:val="20"/>
          <w:szCs w:val="20"/>
        </w:rPr>
        <w:t xml:space="preserve"> value from the Authorization Server, authenticate with the Authorization Server in accordance with Section 3.2.1 of </w:t>
      </w:r>
      <w:hyperlink r:id="rId612" w:anchor="RFC6749" w:history="1">
        <w:r w:rsidRPr="00967408">
          <w:rPr>
            <w:rFonts w:ascii="Times" w:eastAsia="Times New Roman" w:hAnsi="Times" w:cs="Times New Roman"/>
            <w:color w:val="0000FF"/>
            <w:sz w:val="20"/>
            <w:szCs w:val="20"/>
            <w:u w:val="single"/>
          </w:rPr>
          <w:t>OAuth 2.0</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[RFC6749]</w:t>
      </w:r>
      <w:r w:rsidRPr="00967408">
        <w:rPr>
          <w:rFonts w:ascii="Times" w:eastAsia="Times New Roman" w:hAnsi="Times" w:cs="Times New Roman"/>
          <w:sz w:val="20"/>
          <w:szCs w:val="20"/>
        </w:rPr>
        <w:t xml:space="preserve"> using HTTP Basic authentication scheme.</w:t>
      </w:r>
    </w:p>
    <w:p w14:paraId="2C8FEE7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client_secret_post</w:t>
      </w:r>
    </w:p>
    <w:p w14:paraId="28BAF93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Clients that have received a </w:t>
      </w:r>
      <w:r w:rsidRPr="00967408">
        <w:rPr>
          <w:rFonts w:ascii="Courier" w:hAnsi="Courier" w:cs="Courier"/>
          <w:sz w:val="20"/>
          <w:szCs w:val="20"/>
        </w:rPr>
        <w:t>client_secret</w:t>
      </w:r>
      <w:r w:rsidRPr="00967408">
        <w:rPr>
          <w:rFonts w:ascii="Times" w:eastAsia="Times New Roman" w:hAnsi="Times" w:cs="Times New Roman"/>
          <w:sz w:val="20"/>
          <w:szCs w:val="20"/>
        </w:rPr>
        <w:t xml:space="preserve"> value from the Authorization Server, authenticate with the Authorization Server in accordance with Section 3.2.1 of </w:t>
      </w:r>
      <w:hyperlink r:id="rId613" w:anchor="RFC6749" w:history="1">
        <w:r w:rsidRPr="00967408">
          <w:rPr>
            <w:rFonts w:ascii="Times" w:eastAsia="Times New Roman" w:hAnsi="Times" w:cs="Times New Roman"/>
            <w:color w:val="0000FF"/>
            <w:sz w:val="20"/>
            <w:szCs w:val="20"/>
            <w:u w:val="single"/>
          </w:rPr>
          <w:t>OAuth 2.0</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[RFC6749]</w:t>
      </w:r>
      <w:r w:rsidRPr="00967408">
        <w:rPr>
          <w:rFonts w:ascii="Times" w:eastAsia="Times New Roman" w:hAnsi="Times" w:cs="Times New Roman"/>
          <w:sz w:val="20"/>
          <w:szCs w:val="20"/>
        </w:rPr>
        <w:t xml:space="preserve"> by including the Client Credentials in the request body.</w:t>
      </w:r>
    </w:p>
    <w:p w14:paraId="27F73AC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client_secret_jwt</w:t>
      </w:r>
    </w:p>
    <w:p w14:paraId="5296939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Clients that have received a </w:t>
      </w:r>
      <w:r w:rsidRPr="00967408">
        <w:rPr>
          <w:rFonts w:ascii="Courier" w:hAnsi="Courier" w:cs="Courier"/>
          <w:sz w:val="20"/>
          <w:szCs w:val="20"/>
        </w:rPr>
        <w:t>client_secret</w:t>
      </w:r>
      <w:r w:rsidRPr="00967408">
        <w:rPr>
          <w:rFonts w:ascii="Times" w:eastAsia="Times New Roman" w:hAnsi="Times" w:cs="Times New Roman"/>
          <w:sz w:val="20"/>
          <w:szCs w:val="20"/>
        </w:rPr>
        <w:t xml:space="preserve"> value from the Authorization Server create a JWT using an HMAC SHA algorithm, such as HMAC SHA-256. The HMAC (Hash-based Message Authentication Code) is calculated using the octets of the UTF-8 representation of the </w:t>
      </w:r>
      <w:r w:rsidRPr="00967408">
        <w:rPr>
          <w:rFonts w:ascii="Courier" w:hAnsi="Courier" w:cs="Courier"/>
          <w:sz w:val="20"/>
          <w:szCs w:val="20"/>
        </w:rPr>
        <w:t>client_secret</w:t>
      </w:r>
      <w:r w:rsidRPr="00967408">
        <w:rPr>
          <w:rFonts w:ascii="Times" w:eastAsia="Times New Roman" w:hAnsi="Times" w:cs="Times New Roman"/>
          <w:sz w:val="20"/>
          <w:szCs w:val="20"/>
        </w:rPr>
        <w:t xml:space="preserve"> as the shared key.</w:t>
      </w:r>
    </w:p>
    <w:p w14:paraId="75A8397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Client authenticates in accordance with Section 2.2 of </w:t>
      </w:r>
      <w:hyperlink r:id="rId614" w:anchor="OAuth.JWT" w:history="1">
        <w:r w:rsidRPr="00967408">
          <w:rPr>
            <w:rFonts w:ascii="Times" w:eastAsia="Times New Roman" w:hAnsi="Times" w:cs="Times New Roman"/>
            <w:color w:val="0000FF"/>
            <w:sz w:val="20"/>
            <w:szCs w:val="20"/>
            <w:u w:val="single"/>
          </w:rPr>
          <w:t>JSON Web Token (JWT) Profile for OAuth 2.0 Client Authentication and Authorization Grants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[OAuth.JWT]</w:t>
      </w:r>
      <w:r w:rsidRPr="00967408">
        <w:rPr>
          <w:rFonts w:ascii="Times" w:eastAsia="Times New Roman" w:hAnsi="Times" w:cs="Times New Roman"/>
          <w:sz w:val="20"/>
          <w:szCs w:val="20"/>
        </w:rPr>
        <w:t xml:space="preserve"> and </w:t>
      </w:r>
      <w:hyperlink r:id="rId615" w:anchor="OAuth.Assertions" w:history="1">
        <w:r w:rsidRPr="00967408">
          <w:rPr>
            <w:rFonts w:ascii="Times" w:eastAsia="Times New Roman" w:hAnsi="Times" w:cs="Times New Roman"/>
            <w:color w:val="0000FF"/>
            <w:sz w:val="20"/>
            <w:szCs w:val="20"/>
            <w:u w:val="single"/>
          </w:rPr>
          <w:t>Assertion Framework for OAuth 2.0 Client Authentication and Authorization Grants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[OAuth.Assertions]</w:t>
      </w:r>
      <w:r w:rsidRPr="00967408">
        <w:rPr>
          <w:rFonts w:ascii="Times" w:eastAsia="Times New Roman" w:hAnsi="Times" w:cs="Times New Roman"/>
          <w:sz w:val="20"/>
          <w:szCs w:val="20"/>
        </w:rPr>
        <w:t>. The JWT MUST contain the following REQUIRED Claim Values and MAY contain the following OPTIONAL Claim Values:</w:t>
      </w:r>
    </w:p>
    <w:p w14:paraId="51B1FDA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iss</w:t>
      </w:r>
    </w:p>
    <w:p w14:paraId="345D8F2B"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Issuer. This MUST contain the </w:t>
      </w:r>
      <w:r w:rsidRPr="00967408">
        <w:rPr>
          <w:rFonts w:ascii="Courier" w:hAnsi="Courier" w:cs="Courier"/>
          <w:sz w:val="20"/>
          <w:szCs w:val="20"/>
        </w:rPr>
        <w:t>client_id</w:t>
      </w:r>
      <w:r w:rsidRPr="00967408">
        <w:rPr>
          <w:rFonts w:ascii="Times" w:eastAsia="Times New Roman" w:hAnsi="Times" w:cs="Times New Roman"/>
          <w:sz w:val="20"/>
          <w:szCs w:val="20"/>
        </w:rPr>
        <w:t xml:space="preserve"> of the OAuth Client.</w:t>
      </w:r>
    </w:p>
    <w:p w14:paraId="044A3CB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sub</w:t>
      </w:r>
    </w:p>
    <w:p w14:paraId="2F08E98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Subject. This MUST contain the </w:t>
      </w:r>
      <w:r w:rsidRPr="00967408">
        <w:rPr>
          <w:rFonts w:ascii="Courier" w:hAnsi="Courier" w:cs="Courier"/>
          <w:sz w:val="20"/>
          <w:szCs w:val="20"/>
        </w:rPr>
        <w:t>client_id</w:t>
      </w:r>
      <w:r w:rsidRPr="00967408">
        <w:rPr>
          <w:rFonts w:ascii="Times" w:eastAsia="Times New Roman" w:hAnsi="Times" w:cs="Times New Roman"/>
          <w:sz w:val="20"/>
          <w:szCs w:val="20"/>
        </w:rPr>
        <w:t xml:space="preserve"> of the OAuth Client.</w:t>
      </w:r>
    </w:p>
    <w:p w14:paraId="03F3320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aud</w:t>
      </w:r>
    </w:p>
    <w:p w14:paraId="23D36F3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REQUIRED. Audience. The </w:t>
      </w:r>
      <w:r w:rsidRPr="00967408">
        <w:rPr>
          <w:rFonts w:ascii="Courier" w:hAnsi="Courier" w:cs="Courier"/>
          <w:sz w:val="20"/>
          <w:szCs w:val="20"/>
        </w:rPr>
        <w:t>aud</w:t>
      </w:r>
      <w:r w:rsidRPr="00967408">
        <w:rPr>
          <w:rFonts w:ascii="Times" w:eastAsia="Times New Roman" w:hAnsi="Times" w:cs="Times New Roman"/>
          <w:sz w:val="20"/>
          <w:szCs w:val="20"/>
        </w:rPr>
        <w:t xml:space="preserve"> (audience) Claim. Value that identifies the Authorization Server as an intended audience. The Authorization Server MUST verify that it is an intended audience for the token. </w:t>
      </w:r>
      <w:commentRangeStart w:id="275"/>
      <w:commentRangeStart w:id="276"/>
      <w:r w:rsidRPr="00967408">
        <w:rPr>
          <w:rFonts w:ascii="Times" w:eastAsia="Times New Roman" w:hAnsi="Times" w:cs="Times New Roman"/>
          <w:sz w:val="20"/>
          <w:szCs w:val="20"/>
        </w:rPr>
        <w:t>The Audience SHOULD be the URL of the Authorization Server's Token Endpoint.</w:t>
      </w:r>
      <w:commentRangeEnd w:id="275"/>
      <w:r w:rsidR="009F1CF9">
        <w:rPr>
          <w:rStyle w:val="CommentReference"/>
        </w:rPr>
        <w:commentReference w:id="275"/>
      </w:r>
      <w:commentRangeEnd w:id="276"/>
      <w:r w:rsidR="0004790F">
        <w:rPr>
          <w:rStyle w:val="CommentReference"/>
        </w:rPr>
        <w:commentReference w:id="276"/>
      </w:r>
    </w:p>
    <w:p w14:paraId="015F6D8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jti</w:t>
      </w:r>
    </w:p>
    <w:p w14:paraId="44FA6D66"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JWT ID. A unique identifier for the token. The JWT ID MAY be used by implementations requiring message de-duplication for one-time use assertions.</w:t>
      </w:r>
    </w:p>
    <w:p w14:paraId="5643BE37"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exp</w:t>
      </w:r>
    </w:p>
    <w:p w14:paraId="7FE5395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Expiration time on or after which the ID Token MUST NOT be accepted for processing.</w:t>
      </w:r>
    </w:p>
    <w:p w14:paraId="17D4C38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iat</w:t>
      </w:r>
    </w:p>
    <w:p w14:paraId="585CCEB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Time at which the JWT was issued.</w:t>
      </w:r>
    </w:p>
    <w:p w14:paraId="7B72BAF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JWT MAY contain other Claims. Any Claims used that are not understood MUST be ignored.</w:t>
      </w:r>
    </w:p>
    <w:p w14:paraId="7B7C4F7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authentication token MUST be sent as the value of the </w:t>
      </w:r>
      <w:hyperlink r:id="rId616" w:anchor="OAuth.Assertions" w:history="1">
        <w:r w:rsidRPr="00967408">
          <w:rPr>
            <w:rFonts w:ascii="Times" w:eastAsia="Times New Roman" w:hAnsi="Times" w:cs="Times New Roman"/>
            <w:color w:val="0000FF"/>
            <w:sz w:val="20"/>
            <w:szCs w:val="20"/>
            <w:u w:val="single"/>
          </w:rPr>
          <w:t>[OAuth.Assertions]</w:t>
        </w:r>
      </w:hyperlink>
      <w:r w:rsidRPr="00967408">
        <w:rPr>
          <w:rFonts w:ascii="Times" w:eastAsia="Times New Roman" w:hAnsi="Times" w:cs="Times New Roman"/>
          <w:sz w:val="20"/>
          <w:szCs w:val="20"/>
        </w:rPr>
        <w:t xml:space="preserve"> </w:t>
      </w:r>
      <w:r w:rsidRPr="00967408">
        <w:rPr>
          <w:rFonts w:ascii="Courier" w:hAnsi="Courier" w:cs="Courier"/>
          <w:sz w:val="20"/>
          <w:szCs w:val="20"/>
        </w:rPr>
        <w:t>client_assertion</w:t>
      </w:r>
      <w:r w:rsidRPr="00967408">
        <w:rPr>
          <w:rFonts w:ascii="Times" w:eastAsia="Times New Roman" w:hAnsi="Times" w:cs="Times New Roman"/>
          <w:sz w:val="20"/>
          <w:szCs w:val="20"/>
        </w:rPr>
        <w:t xml:space="preserve"> parameter.</w:t>
      </w:r>
    </w:p>
    <w:p w14:paraId="6B01035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value of the </w:t>
      </w:r>
      <w:hyperlink r:id="rId617" w:anchor="OAuth.Assertions" w:history="1">
        <w:r w:rsidRPr="00967408">
          <w:rPr>
            <w:rFonts w:ascii="Times" w:eastAsia="Times New Roman" w:hAnsi="Times" w:cs="Times New Roman"/>
            <w:color w:val="0000FF"/>
            <w:sz w:val="20"/>
            <w:szCs w:val="20"/>
            <w:u w:val="single"/>
          </w:rPr>
          <w:t>[OAuth.Assertions]</w:t>
        </w:r>
      </w:hyperlink>
      <w:r w:rsidRPr="00967408">
        <w:rPr>
          <w:rFonts w:ascii="Times" w:eastAsia="Times New Roman" w:hAnsi="Times" w:cs="Times New Roman"/>
          <w:sz w:val="20"/>
          <w:szCs w:val="20"/>
        </w:rPr>
        <w:t xml:space="preserve"> </w:t>
      </w:r>
      <w:r w:rsidRPr="00967408">
        <w:rPr>
          <w:rFonts w:ascii="Courier" w:hAnsi="Courier" w:cs="Courier"/>
          <w:sz w:val="20"/>
          <w:szCs w:val="20"/>
        </w:rPr>
        <w:t>client_assertion_type</w:t>
      </w:r>
      <w:r w:rsidRPr="00967408">
        <w:rPr>
          <w:rFonts w:ascii="Times" w:eastAsia="Times New Roman" w:hAnsi="Times" w:cs="Times New Roman"/>
          <w:sz w:val="20"/>
          <w:szCs w:val="20"/>
        </w:rPr>
        <w:t xml:space="preserve"> parameter MUST be "urn:ietf:params:oauth:client-assertion-type:jwt-bearer", per </w:t>
      </w:r>
      <w:hyperlink r:id="rId618" w:anchor="OAuth.JWT" w:history="1">
        <w:r w:rsidRPr="00967408">
          <w:rPr>
            <w:rFonts w:ascii="Times" w:eastAsia="Times New Roman" w:hAnsi="Times" w:cs="Times New Roman"/>
            <w:color w:val="0000FF"/>
            <w:sz w:val="20"/>
            <w:szCs w:val="20"/>
            <w:u w:val="single"/>
          </w:rPr>
          <w:t>[OAuth.JWT]</w:t>
        </w:r>
      </w:hyperlink>
      <w:r w:rsidRPr="00967408">
        <w:rPr>
          <w:rFonts w:ascii="Times" w:eastAsia="Times New Roman" w:hAnsi="Times" w:cs="Times New Roman"/>
          <w:sz w:val="20"/>
          <w:szCs w:val="20"/>
        </w:rPr>
        <w:t>.</w:t>
      </w:r>
    </w:p>
    <w:p w14:paraId="20EAC1C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private_key_jwt</w:t>
      </w:r>
    </w:p>
    <w:p w14:paraId="6917E127" w14:textId="786A0F14"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Clients that have registered a public key </w:t>
      </w:r>
      <w:commentRangeStart w:id="277"/>
      <w:ins w:id="278" w:author="Justin Richer" w:date="2013-11-14T20:34:00Z">
        <w:r w:rsidR="003E17B8">
          <w:rPr>
            <w:rFonts w:ascii="Times" w:eastAsia="Times New Roman" w:hAnsi="Times" w:cs="Times New Roman"/>
            <w:sz w:val="20"/>
            <w:szCs w:val="20"/>
          </w:rPr>
          <w:t xml:space="preserve">using their jwks_uri or another method </w:t>
        </w:r>
      </w:ins>
      <w:ins w:id="279" w:author="Justin Richer" w:date="2013-11-14T20:35:00Z">
        <w:r w:rsidR="00A43C95">
          <w:rPr>
            <w:rFonts w:ascii="Times" w:eastAsia="Times New Roman" w:hAnsi="Times" w:cs="Times New Roman"/>
            <w:sz w:val="20"/>
            <w:szCs w:val="20"/>
          </w:rPr>
          <w:t xml:space="preserve">will </w:t>
        </w:r>
      </w:ins>
      <w:ins w:id="280" w:author="Justin Richer" w:date="2013-11-14T20:34:00Z">
        <w:r w:rsidR="00A43C95">
          <w:rPr>
            <w:rFonts w:ascii="Times" w:eastAsia="Times New Roman" w:hAnsi="Times" w:cs="Times New Roman"/>
            <w:sz w:val="20"/>
            <w:szCs w:val="20"/>
          </w:rPr>
          <w:t xml:space="preserve">create and </w:t>
        </w:r>
      </w:ins>
      <w:commentRangeEnd w:id="277"/>
      <w:r w:rsidR="0004790F">
        <w:rPr>
          <w:rStyle w:val="CommentReference"/>
        </w:rPr>
        <w:commentReference w:id="277"/>
      </w:r>
      <w:r w:rsidRPr="00967408">
        <w:rPr>
          <w:rFonts w:ascii="Times" w:eastAsia="Times New Roman" w:hAnsi="Times" w:cs="Times New Roman"/>
          <w:sz w:val="20"/>
          <w:szCs w:val="20"/>
        </w:rPr>
        <w:t xml:space="preserve">sign a JWT using that key. The Client authenticates in accordance with </w:t>
      </w:r>
      <w:hyperlink r:id="rId619" w:anchor="OAuth.JWT" w:history="1">
        <w:r w:rsidRPr="00967408">
          <w:rPr>
            <w:rFonts w:ascii="Times" w:eastAsia="Times New Roman" w:hAnsi="Times" w:cs="Times New Roman"/>
            <w:color w:val="0000FF"/>
            <w:sz w:val="20"/>
            <w:szCs w:val="20"/>
            <w:u w:val="single"/>
          </w:rPr>
          <w:t>JSON Web Token (JWT) Profile for OAuth 2.0 Client Authentication and Authorization Grants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[OAuth.JWT]</w:t>
      </w:r>
      <w:r w:rsidRPr="00967408">
        <w:rPr>
          <w:rFonts w:ascii="Times" w:eastAsia="Times New Roman" w:hAnsi="Times" w:cs="Times New Roman"/>
          <w:sz w:val="20"/>
          <w:szCs w:val="20"/>
        </w:rPr>
        <w:t xml:space="preserve"> and </w:t>
      </w:r>
      <w:hyperlink r:id="rId620" w:anchor="OAuth.Assertions" w:history="1">
        <w:r w:rsidRPr="00967408">
          <w:rPr>
            <w:rFonts w:ascii="Times" w:eastAsia="Times New Roman" w:hAnsi="Times" w:cs="Times New Roman"/>
            <w:color w:val="0000FF"/>
            <w:sz w:val="20"/>
            <w:szCs w:val="20"/>
            <w:u w:val="single"/>
          </w:rPr>
          <w:t>Assertion Framework for OAuth 2.0 Client Authentication and Authorization Grants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[OAuth.Assertions]</w:t>
      </w:r>
      <w:r w:rsidRPr="00967408">
        <w:rPr>
          <w:rFonts w:ascii="Times" w:eastAsia="Times New Roman" w:hAnsi="Times" w:cs="Times New Roman"/>
          <w:sz w:val="20"/>
          <w:szCs w:val="20"/>
        </w:rPr>
        <w:t>. The JWT MUST contain the following REQUIRED Claim Values and MAY contain the following OPTIONAL Claim Values:</w:t>
      </w:r>
    </w:p>
    <w:p w14:paraId="54257F6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iss</w:t>
      </w:r>
    </w:p>
    <w:p w14:paraId="3D95F51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Issuer. This MUST contain the </w:t>
      </w:r>
      <w:r w:rsidRPr="00967408">
        <w:rPr>
          <w:rFonts w:ascii="Courier" w:hAnsi="Courier" w:cs="Courier"/>
          <w:sz w:val="20"/>
          <w:szCs w:val="20"/>
        </w:rPr>
        <w:t>client_id</w:t>
      </w:r>
      <w:r w:rsidRPr="00967408">
        <w:rPr>
          <w:rFonts w:ascii="Times" w:eastAsia="Times New Roman" w:hAnsi="Times" w:cs="Times New Roman"/>
          <w:sz w:val="20"/>
          <w:szCs w:val="20"/>
        </w:rPr>
        <w:t xml:space="preserve"> of the OAuth Client.</w:t>
      </w:r>
    </w:p>
    <w:p w14:paraId="3CE7C58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sub</w:t>
      </w:r>
    </w:p>
    <w:p w14:paraId="2290930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Subject. This MUST contain the </w:t>
      </w:r>
      <w:r w:rsidRPr="00967408">
        <w:rPr>
          <w:rFonts w:ascii="Courier" w:hAnsi="Courier" w:cs="Courier"/>
          <w:sz w:val="20"/>
          <w:szCs w:val="20"/>
        </w:rPr>
        <w:t>client_id</w:t>
      </w:r>
      <w:r w:rsidRPr="00967408">
        <w:rPr>
          <w:rFonts w:ascii="Times" w:eastAsia="Times New Roman" w:hAnsi="Times" w:cs="Times New Roman"/>
          <w:sz w:val="20"/>
          <w:szCs w:val="20"/>
        </w:rPr>
        <w:t xml:space="preserve"> of the OAuth Client.</w:t>
      </w:r>
    </w:p>
    <w:p w14:paraId="1F65FB2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aud</w:t>
      </w:r>
    </w:p>
    <w:p w14:paraId="26606E5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Audience. The </w:t>
      </w:r>
      <w:r w:rsidRPr="00967408">
        <w:rPr>
          <w:rFonts w:ascii="Courier" w:hAnsi="Courier" w:cs="Courier"/>
          <w:sz w:val="20"/>
          <w:szCs w:val="20"/>
        </w:rPr>
        <w:t>aud</w:t>
      </w:r>
      <w:r w:rsidRPr="00967408">
        <w:rPr>
          <w:rFonts w:ascii="Times" w:eastAsia="Times New Roman" w:hAnsi="Times" w:cs="Times New Roman"/>
          <w:sz w:val="20"/>
          <w:szCs w:val="20"/>
        </w:rPr>
        <w:t xml:space="preserve"> (audience) Claim. Value that identifies the Authorization Server as an intended audience. The Authorization Server MUST verify that it is an intended audience for the token. </w:t>
      </w:r>
      <w:commentRangeStart w:id="281"/>
      <w:commentRangeStart w:id="282"/>
      <w:r w:rsidRPr="00967408">
        <w:rPr>
          <w:rFonts w:ascii="Times" w:eastAsia="Times New Roman" w:hAnsi="Times" w:cs="Times New Roman"/>
          <w:sz w:val="20"/>
          <w:szCs w:val="20"/>
        </w:rPr>
        <w:t>The Audience SHOULD be the URL of the Authorization Server's Token Endpoint.</w:t>
      </w:r>
      <w:commentRangeEnd w:id="281"/>
      <w:r w:rsidR="008F196D">
        <w:rPr>
          <w:rStyle w:val="CommentReference"/>
        </w:rPr>
        <w:commentReference w:id="281"/>
      </w:r>
      <w:commentRangeEnd w:id="282"/>
      <w:r w:rsidR="0004790F">
        <w:rPr>
          <w:rStyle w:val="CommentReference"/>
        </w:rPr>
        <w:commentReference w:id="282"/>
      </w:r>
    </w:p>
    <w:p w14:paraId="5C76E14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jti</w:t>
      </w:r>
    </w:p>
    <w:p w14:paraId="57ACD4B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JWT ID. A unique identifier for the token. The JWT ID MAY be used by implementations requiring message de-duplication for one-time use assertions.</w:t>
      </w:r>
    </w:p>
    <w:p w14:paraId="1C69DA6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exp</w:t>
      </w:r>
    </w:p>
    <w:p w14:paraId="23ECA4C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REQUIRED. Expiration time on or after which the ID Token MUST NOT be accepted for processing.</w:t>
      </w:r>
    </w:p>
    <w:p w14:paraId="4879DD0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iat</w:t>
      </w:r>
    </w:p>
    <w:p w14:paraId="0620352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Time at which the JWT was issued.</w:t>
      </w:r>
    </w:p>
    <w:p w14:paraId="1CA2C43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 JWT MAY contain other Claims. Any Claims used that are not understood MUST be ignored.</w:t>
      </w:r>
    </w:p>
    <w:p w14:paraId="2B4E900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authentication token MUST be sent as the value of the </w:t>
      </w:r>
      <w:hyperlink r:id="rId621" w:anchor="OAuth.Assertions" w:history="1">
        <w:r w:rsidRPr="00967408">
          <w:rPr>
            <w:rFonts w:ascii="Times" w:eastAsia="Times New Roman" w:hAnsi="Times" w:cs="Times New Roman"/>
            <w:color w:val="0000FF"/>
            <w:sz w:val="20"/>
            <w:szCs w:val="20"/>
            <w:u w:val="single"/>
          </w:rPr>
          <w:t>[OAuth.Assertions]</w:t>
        </w:r>
      </w:hyperlink>
      <w:r w:rsidRPr="00967408">
        <w:rPr>
          <w:rFonts w:ascii="Times" w:eastAsia="Times New Roman" w:hAnsi="Times" w:cs="Times New Roman"/>
          <w:sz w:val="20"/>
          <w:szCs w:val="20"/>
        </w:rPr>
        <w:t xml:space="preserve"> </w:t>
      </w:r>
      <w:r w:rsidRPr="00967408">
        <w:rPr>
          <w:rFonts w:ascii="Courier" w:hAnsi="Courier" w:cs="Courier"/>
          <w:sz w:val="20"/>
          <w:szCs w:val="20"/>
        </w:rPr>
        <w:t>client_assertion</w:t>
      </w:r>
      <w:r w:rsidRPr="00967408">
        <w:rPr>
          <w:rFonts w:ascii="Times" w:eastAsia="Times New Roman" w:hAnsi="Times" w:cs="Times New Roman"/>
          <w:sz w:val="20"/>
          <w:szCs w:val="20"/>
        </w:rPr>
        <w:t xml:space="preserve"> parameter.</w:t>
      </w:r>
    </w:p>
    <w:p w14:paraId="7FF75345" w14:textId="77777777" w:rsidR="00967408" w:rsidRDefault="00967408" w:rsidP="00967408">
      <w:pPr>
        <w:ind w:left="720"/>
        <w:rPr>
          <w:ins w:id="283" w:author="Justin Richer" w:date="2013-11-14T20:35:00Z"/>
          <w:rFonts w:ascii="Times" w:eastAsia="Times New Roman" w:hAnsi="Times" w:cs="Times New Roman"/>
          <w:sz w:val="20"/>
          <w:szCs w:val="20"/>
        </w:rPr>
      </w:pPr>
      <w:r w:rsidRPr="00967408">
        <w:rPr>
          <w:rFonts w:ascii="Times" w:eastAsia="Times New Roman" w:hAnsi="Times" w:cs="Times New Roman"/>
          <w:sz w:val="20"/>
          <w:szCs w:val="20"/>
        </w:rPr>
        <w:t xml:space="preserve">The value of the </w:t>
      </w:r>
      <w:hyperlink r:id="rId622" w:anchor="OAuth.Assertions" w:history="1">
        <w:r w:rsidRPr="00967408">
          <w:rPr>
            <w:rFonts w:ascii="Times" w:eastAsia="Times New Roman" w:hAnsi="Times" w:cs="Times New Roman"/>
            <w:color w:val="0000FF"/>
            <w:sz w:val="20"/>
            <w:szCs w:val="20"/>
            <w:u w:val="single"/>
          </w:rPr>
          <w:t>[OAuth.Assertions]</w:t>
        </w:r>
      </w:hyperlink>
      <w:r w:rsidRPr="00967408">
        <w:rPr>
          <w:rFonts w:ascii="Times" w:eastAsia="Times New Roman" w:hAnsi="Times" w:cs="Times New Roman"/>
          <w:sz w:val="20"/>
          <w:szCs w:val="20"/>
        </w:rPr>
        <w:t xml:space="preserve"> </w:t>
      </w:r>
      <w:r w:rsidRPr="00967408">
        <w:rPr>
          <w:rFonts w:ascii="Courier" w:hAnsi="Courier" w:cs="Courier"/>
          <w:sz w:val="20"/>
          <w:szCs w:val="20"/>
        </w:rPr>
        <w:t>client_assertion_type</w:t>
      </w:r>
      <w:r w:rsidRPr="00967408">
        <w:rPr>
          <w:rFonts w:ascii="Times" w:eastAsia="Times New Roman" w:hAnsi="Times" w:cs="Times New Roman"/>
          <w:sz w:val="20"/>
          <w:szCs w:val="20"/>
        </w:rPr>
        <w:t xml:space="preserve"> parameter MUST be "urn:ietf:params:oauth:client-assertion-type:jwt-bearer", per </w:t>
      </w:r>
      <w:hyperlink r:id="rId623" w:anchor="OAuth.JWT" w:history="1">
        <w:r w:rsidRPr="00967408">
          <w:rPr>
            <w:rFonts w:ascii="Times" w:eastAsia="Times New Roman" w:hAnsi="Times" w:cs="Times New Roman"/>
            <w:color w:val="0000FF"/>
            <w:sz w:val="20"/>
            <w:szCs w:val="20"/>
            <w:u w:val="single"/>
          </w:rPr>
          <w:t>[OAuth.JWT]</w:t>
        </w:r>
      </w:hyperlink>
      <w:r w:rsidRPr="00967408">
        <w:rPr>
          <w:rFonts w:ascii="Times" w:eastAsia="Times New Roman" w:hAnsi="Times" w:cs="Times New Roman"/>
          <w:sz w:val="20"/>
          <w:szCs w:val="20"/>
        </w:rPr>
        <w:t>.</w:t>
      </w:r>
    </w:p>
    <w:p w14:paraId="3409FB14" w14:textId="77777777" w:rsidR="00070753" w:rsidRDefault="00070753" w:rsidP="00967408">
      <w:pPr>
        <w:ind w:left="720"/>
        <w:rPr>
          <w:ins w:id="284" w:author="Justin Richer" w:date="2013-11-14T20:35:00Z"/>
          <w:rFonts w:ascii="Times" w:eastAsia="Times New Roman" w:hAnsi="Times" w:cs="Times New Roman"/>
          <w:sz w:val="20"/>
          <w:szCs w:val="20"/>
        </w:rPr>
      </w:pPr>
    </w:p>
    <w:p w14:paraId="7DF20135" w14:textId="5AAFCB48" w:rsidR="00070753" w:rsidRDefault="00070753" w:rsidP="00967408">
      <w:pPr>
        <w:ind w:left="720"/>
        <w:rPr>
          <w:ins w:id="285" w:author="Justin Richer" w:date="2013-11-14T20:35:00Z"/>
          <w:rFonts w:ascii="Times" w:eastAsia="Times New Roman" w:hAnsi="Times" w:cs="Times New Roman"/>
          <w:sz w:val="20"/>
          <w:szCs w:val="20"/>
        </w:rPr>
      </w:pPr>
      <w:ins w:id="286" w:author="Justin Richer" w:date="2013-11-14T20:35:00Z">
        <w:r>
          <w:rPr>
            <w:rFonts w:ascii="Times" w:eastAsia="Times New Roman" w:hAnsi="Times" w:cs="Times New Roman"/>
            <w:sz w:val="20"/>
            <w:szCs w:val="20"/>
          </w:rPr>
          <w:t>none</w:t>
        </w:r>
      </w:ins>
    </w:p>
    <w:p w14:paraId="48255161" w14:textId="79E80DF0" w:rsidR="00070753" w:rsidRPr="00967408" w:rsidRDefault="00070753" w:rsidP="00967408">
      <w:pPr>
        <w:ind w:left="720"/>
        <w:rPr>
          <w:rFonts w:ascii="Times" w:eastAsia="Times New Roman" w:hAnsi="Times" w:cs="Times New Roman"/>
          <w:sz w:val="20"/>
          <w:szCs w:val="20"/>
        </w:rPr>
      </w:pPr>
      <w:ins w:id="287" w:author="Justin Richer" w:date="2013-11-14T20:36:00Z">
        <w:r>
          <w:rPr>
            <w:rFonts w:ascii="Times" w:eastAsia="Times New Roman" w:hAnsi="Times" w:cs="Times New Roman"/>
            <w:sz w:val="20"/>
            <w:szCs w:val="20"/>
          </w:rPr>
          <w:t>The client does not authenticate at the Token Endpoint, either because it is an implicit client that does not use the token endpoint or a public client with no client_secret or equivalent authentication mechanism.</w:t>
        </w:r>
      </w:ins>
    </w:p>
    <w:p w14:paraId="4E42874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24" w:anchor="rfc.section.9" w:history="1">
        <w:r w:rsidR="00967408" w:rsidRPr="00967408">
          <w:rPr>
            <w:rFonts w:ascii="Times" w:eastAsia="Times New Roman" w:hAnsi="Times" w:cs="Times New Roman"/>
            <w:b/>
            <w:bCs/>
            <w:color w:val="0000FF"/>
            <w:kern w:val="36"/>
            <w:sz w:val="48"/>
            <w:szCs w:val="48"/>
            <w:u w:val="single"/>
          </w:rPr>
          <w:t>9.</w:t>
        </w:r>
      </w:hyperlink>
      <w:r w:rsidR="00967408" w:rsidRPr="00967408">
        <w:rPr>
          <w:rFonts w:ascii="Times" w:eastAsia="Times New Roman" w:hAnsi="Times" w:cs="Times New Roman"/>
          <w:b/>
          <w:bCs/>
          <w:kern w:val="36"/>
          <w:sz w:val="48"/>
          <w:szCs w:val="48"/>
        </w:rPr>
        <w:t xml:space="preserve"> </w:t>
      </w:r>
      <w:hyperlink r:id="rId625" w:anchor="SigEnc" w:history="1">
        <w:r w:rsidR="00967408" w:rsidRPr="00967408">
          <w:rPr>
            <w:rFonts w:ascii="Times" w:eastAsia="Times New Roman" w:hAnsi="Times" w:cs="Times New Roman"/>
            <w:b/>
            <w:bCs/>
            <w:color w:val="0000FF"/>
            <w:kern w:val="36"/>
            <w:sz w:val="48"/>
            <w:szCs w:val="48"/>
            <w:u w:val="single"/>
          </w:rPr>
          <w:t>Signatures and Encryption</w:t>
        </w:r>
      </w:hyperlink>
    </w:p>
    <w:p w14:paraId="694BDF4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Depending on the transport through which the messages are sent, the integrity of the message might not be guaranteed and the originator of the message might not be authenticated. To mitigate these risks, ID Token, </w:t>
      </w:r>
      <w:r w:rsidRPr="00967408">
        <w:rPr>
          <w:rFonts w:ascii="Times" w:hAnsi="Times" w:cs="Times New Roman"/>
          <w:sz w:val="20"/>
          <w:szCs w:val="20"/>
        </w:rPr>
        <w:lastRenderedPageBreak/>
        <w:t xml:space="preserve">UserInfo Response, Request Object, and Token Endpoint client authentication JWT values can utilize </w:t>
      </w:r>
      <w:hyperlink r:id="rId626" w:anchor="JWS" w:history="1">
        <w:r w:rsidRPr="00967408">
          <w:rPr>
            <w:rFonts w:ascii="Times" w:hAnsi="Times" w:cs="Times New Roman"/>
            <w:color w:val="0000FF"/>
            <w:sz w:val="20"/>
            <w:szCs w:val="20"/>
            <w:u w:val="single"/>
          </w:rPr>
          <w:t>JSON Web Signature (JWS)</w:t>
        </w:r>
      </w:hyperlink>
      <w:r w:rsidRPr="00967408">
        <w:rPr>
          <w:rFonts w:ascii="Times" w:hAnsi="Times" w:cs="Times New Roman"/>
          <w:sz w:val="20"/>
          <w:szCs w:val="20"/>
        </w:rPr>
        <w:t xml:space="preserve"> </w:t>
      </w:r>
      <w:r w:rsidRPr="00967408">
        <w:rPr>
          <w:rFonts w:ascii="Times" w:hAnsi="Times" w:cs="Times New Roman"/>
          <w:i/>
          <w:iCs/>
          <w:sz w:val="20"/>
          <w:szCs w:val="20"/>
        </w:rPr>
        <w:t>[JWS]</w:t>
      </w:r>
      <w:r w:rsidRPr="00967408">
        <w:rPr>
          <w:rFonts w:ascii="Times" w:hAnsi="Times" w:cs="Times New Roman"/>
          <w:sz w:val="20"/>
          <w:szCs w:val="20"/>
        </w:rPr>
        <w:t xml:space="preserve"> to sign their contents. To achieve message confidentiality, these values can also use </w:t>
      </w:r>
      <w:hyperlink r:id="rId627" w:anchor="JWE" w:history="1">
        <w:r w:rsidRPr="00967408">
          <w:rPr>
            <w:rFonts w:ascii="Times" w:hAnsi="Times" w:cs="Times New Roman"/>
            <w:color w:val="0000FF"/>
            <w:sz w:val="20"/>
            <w:szCs w:val="20"/>
            <w:u w:val="single"/>
          </w:rPr>
          <w:t>JSON Web Encryption (JWE)</w:t>
        </w:r>
      </w:hyperlink>
      <w:r w:rsidRPr="00967408">
        <w:rPr>
          <w:rFonts w:ascii="Times" w:hAnsi="Times" w:cs="Times New Roman"/>
          <w:sz w:val="20"/>
          <w:szCs w:val="20"/>
        </w:rPr>
        <w:t xml:space="preserve"> </w:t>
      </w:r>
      <w:r w:rsidRPr="00967408">
        <w:rPr>
          <w:rFonts w:ascii="Times" w:hAnsi="Times" w:cs="Times New Roman"/>
          <w:i/>
          <w:iCs/>
          <w:sz w:val="20"/>
          <w:szCs w:val="20"/>
        </w:rPr>
        <w:t>[JWE]</w:t>
      </w:r>
      <w:r w:rsidRPr="00967408">
        <w:rPr>
          <w:rFonts w:ascii="Times" w:hAnsi="Times" w:cs="Times New Roman"/>
          <w:sz w:val="20"/>
          <w:szCs w:val="20"/>
        </w:rPr>
        <w:t xml:space="preserve"> to encrypt their contents.</w:t>
      </w:r>
    </w:p>
    <w:p w14:paraId="1EC224C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the message is both signed and encrypted, it MUST be signed first and then encrypted, per </w:t>
      </w:r>
      <w:hyperlink r:id="rId628" w:anchor="SigningOrder" w:history="1">
        <w:r w:rsidRPr="00967408">
          <w:rPr>
            <w:rFonts w:ascii="Times" w:hAnsi="Times" w:cs="Times New Roman"/>
            <w:color w:val="0000FF"/>
            <w:sz w:val="20"/>
            <w:szCs w:val="20"/>
            <w:u w:val="single"/>
          </w:rPr>
          <w:t>Section 15.14</w:t>
        </w:r>
      </w:hyperlink>
      <w:r w:rsidRPr="00967408">
        <w:rPr>
          <w:rFonts w:ascii="Times" w:hAnsi="Times" w:cs="Times New Roman"/>
          <w:sz w:val="20"/>
          <w:szCs w:val="20"/>
        </w:rPr>
        <w:t xml:space="preserve">, with nesting performed in the same manner as specified for JWTs </w:t>
      </w:r>
      <w:hyperlink r:id="rId629" w:anchor="JWT" w:history="1">
        <w:r w:rsidRPr="00967408">
          <w:rPr>
            <w:rFonts w:ascii="Times" w:hAnsi="Times" w:cs="Times New Roman"/>
            <w:color w:val="0000FF"/>
            <w:sz w:val="20"/>
            <w:szCs w:val="20"/>
            <w:u w:val="single"/>
          </w:rPr>
          <w:t>[JWT]</w:t>
        </w:r>
      </w:hyperlink>
      <w:r w:rsidRPr="00967408">
        <w:rPr>
          <w:rFonts w:ascii="Times" w:hAnsi="Times" w:cs="Times New Roman"/>
          <w:sz w:val="20"/>
          <w:szCs w:val="20"/>
        </w:rPr>
        <w:t>. Note that all JWE encryption methods perform integrity checking.</w:t>
      </w:r>
    </w:p>
    <w:commentRangeStart w:id="288"/>
    <w:p w14:paraId="190A9D2C" w14:textId="77777777" w:rsidR="00967408" w:rsidRPr="00967408" w:rsidRDefault="00967408" w:rsidP="00967408">
      <w:pPr>
        <w:spacing w:before="100" w:beforeAutospacing="1" w:after="100" w:afterAutospacing="1"/>
        <w:outlineLvl w:val="0"/>
        <w:rPr>
          <w:rFonts w:ascii="Times" w:eastAsia="Times New Roman" w:hAnsi="Times" w:cs="Times New Roman"/>
          <w:b/>
          <w:bCs/>
          <w:kern w:val="36"/>
          <w:sz w:val="48"/>
          <w:szCs w:val="48"/>
        </w:rPr>
      </w:pPr>
      <w:r w:rsidRPr="00967408">
        <w:rPr>
          <w:rFonts w:ascii="Times" w:eastAsia="Times New Roman" w:hAnsi="Times" w:cs="Times New Roman"/>
          <w:b/>
          <w:bCs/>
          <w:kern w:val="36"/>
          <w:sz w:val="48"/>
          <w:szCs w:val="48"/>
        </w:rPr>
        <w:fldChar w:fldCharType="begin"/>
      </w:r>
      <w:r w:rsidRPr="00967408">
        <w:rPr>
          <w:rFonts w:ascii="Times" w:eastAsia="Times New Roman" w:hAnsi="Times" w:cs="Times New Roman"/>
          <w:b/>
          <w:bCs/>
          <w:kern w:val="36"/>
          <w:sz w:val="48"/>
          <w:szCs w:val="48"/>
        </w:rPr>
        <w:instrText xml:space="preserve"> HYPERLINK "file:///var/folders/lg/dkszrwhn3kjbtf594pvm017c0000gn/T/xml2rfc-xxe-1720659876424103329.html" \l "rfc.section.9.1" </w:instrText>
      </w:r>
      <w:r w:rsidRPr="00967408">
        <w:rPr>
          <w:rFonts w:ascii="Times" w:eastAsia="Times New Roman" w:hAnsi="Times" w:cs="Times New Roman"/>
          <w:b/>
          <w:bCs/>
          <w:kern w:val="36"/>
          <w:sz w:val="48"/>
          <w:szCs w:val="48"/>
        </w:rPr>
        <w:fldChar w:fldCharType="separate"/>
      </w:r>
      <w:r w:rsidRPr="00967408">
        <w:rPr>
          <w:rFonts w:ascii="Times" w:eastAsia="Times New Roman" w:hAnsi="Times" w:cs="Times New Roman"/>
          <w:b/>
          <w:bCs/>
          <w:color w:val="0000FF"/>
          <w:kern w:val="36"/>
          <w:sz w:val="48"/>
          <w:szCs w:val="48"/>
          <w:u w:val="single"/>
        </w:rPr>
        <w:t>9.1.</w:t>
      </w:r>
      <w:r w:rsidRPr="00967408">
        <w:rPr>
          <w:rFonts w:ascii="Times" w:eastAsia="Times New Roman" w:hAnsi="Times" w:cs="Times New Roman"/>
          <w:b/>
          <w:bCs/>
          <w:kern w:val="36"/>
          <w:sz w:val="48"/>
          <w:szCs w:val="48"/>
        </w:rPr>
        <w:fldChar w:fldCharType="end"/>
      </w:r>
      <w:r w:rsidRPr="00967408">
        <w:rPr>
          <w:rFonts w:ascii="Times" w:eastAsia="Times New Roman" w:hAnsi="Times" w:cs="Times New Roman"/>
          <w:b/>
          <w:bCs/>
          <w:kern w:val="36"/>
          <w:sz w:val="48"/>
          <w:szCs w:val="48"/>
        </w:rPr>
        <w:t xml:space="preserve"> </w:t>
      </w:r>
      <w:hyperlink r:id="rId630" w:anchor="SigEncAlg" w:history="1">
        <w:r w:rsidRPr="00967408">
          <w:rPr>
            <w:rFonts w:ascii="Times" w:eastAsia="Times New Roman" w:hAnsi="Times" w:cs="Times New Roman"/>
            <w:b/>
            <w:bCs/>
            <w:color w:val="0000FF"/>
            <w:kern w:val="36"/>
            <w:sz w:val="48"/>
            <w:szCs w:val="48"/>
            <w:u w:val="single"/>
          </w:rPr>
          <w:t>Supported Algorithms</w:t>
        </w:r>
      </w:hyperlink>
      <w:commentRangeEnd w:id="288"/>
      <w:r w:rsidR="00DD0691">
        <w:rPr>
          <w:rStyle w:val="CommentReference"/>
        </w:rPr>
        <w:commentReference w:id="288"/>
      </w:r>
    </w:p>
    <w:p w14:paraId="473C6C8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server advertises its supported signing and encryption algorithms in its discovery document. The algorithm identifiers are specified in </w:t>
      </w:r>
      <w:hyperlink r:id="rId631" w:anchor="JWA" w:history="1">
        <w:r w:rsidRPr="00967408">
          <w:rPr>
            <w:rFonts w:ascii="Times" w:hAnsi="Times" w:cs="Times New Roman"/>
            <w:color w:val="0000FF"/>
            <w:sz w:val="20"/>
            <w:szCs w:val="20"/>
            <w:u w:val="single"/>
          </w:rPr>
          <w:t>JWA</w:t>
        </w:r>
      </w:hyperlink>
      <w:r w:rsidRPr="00967408">
        <w:rPr>
          <w:rFonts w:ascii="Times" w:hAnsi="Times" w:cs="Times New Roman"/>
          <w:sz w:val="20"/>
          <w:szCs w:val="20"/>
        </w:rPr>
        <w:t xml:space="preserve"> </w:t>
      </w:r>
      <w:r w:rsidRPr="00967408">
        <w:rPr>
          <w:rFonts w:ascii="Times" w:hAnsi="Times" w:cs="Times New Roman"/>
          <w:i/>
          <w:iCs/>
          <w:sz w:val="20"/>
          <w:szCs w:val="20"/>
        </w:rPr>
        <w:t>[JWA]</w:t>
      </w:r>
      <w:r w:rsidRPr="00967408">
        <w:rPr>
          <w:rFonts w:ascii="Times" w:hAnsi="Times" w:cs="Times New Roman"/>
          <w:sz w:val="20"/>
          <w:szCs w:val="20"/>
        </w:rPr>
        <w:t>. The related elements are:</w:t>
      </w:r>
    </w:p>
    <w:p w14:paraId="741BBB0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userinfo_signing_alg_values_supported</w:t>
      </w:r>
    </w:p>
    <w:p w14:paraId="66E2C26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JSON array containing a list of the JWS </w:t>
      </w:r>
      <w:hyperlink r:id="rId632" w:anchor="JWS" w:history="1">
        <w:r w:rsidRPr="00967408">
          <w:rPr>
            <w:rFonts w:ascii="Times" w:eastAsia="Times New Roman" w:hAnsi="Times" w:cs="Times New Roman"/>
            <w:color w:val="0000FF"/>
            <w:sz w:val="20"/>
            <w:szCs w:val="20"/>
            <w:u w:val="single"/>
          </w:rPr>
          <w:t>[JWS]</w:t>
        </w:r>
      </w:hyperlink>
      <w:r w:rsidRPr="00967408">
        <w:rPr>
          <w:rFonts w:ascii="Times" w:eastAsia="Times New Roman" w:hAnsi="Times" w:cs="Times New Roman"/>
          <w:sz w:val="20"/>
          <w:szCs w:val="20"/>
        </w:rPr>
        <w:t xml:space="preserve"> signing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w:t>
      </w:r>
      <w:hyperlink r:id="rId633"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supported by the UserInfo Endpoint to encode the Claims in a JWT </w:t>
      </w:r>
      <w:hyperlink r:id="rId634"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w:t>
      </w:r>
    </w:p>
    <w:p w14:paraId="2449A32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userinfo_encryption_alg_values_supported</w:t>
      </w:r>
    </w:p>
    <w:p w14:paraId="38048A3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JSON array containing a list of the JWE </w:t>
      </w:r>
      <w:hyperlink r:id="rId635" w:anchor="JWE" w:history="1">
        <w:r w:rsidRPr="00967408">
          <w:rPr>
            <w:rFonts w:ascii="Times" w:eastAsia="Times New Roman" w:hAnsi="Times" w:cs="Times New Roman"/>
            <w:color w:val="0000FF"/>
            <w:sz w:val="20"/>
            <w:szCs w:val="20"/>
            <w:u w:val="single"/>
          </w:rPr>
          <w:t>[JWE]</w:t>
        </w:r>
      </w:hyperlink>
      <w:r w:rsidRPr="00967408">
        <w:rPr>
          <w:rFonts w:ascii="Times" w:eastAsia="Times New Roman" w:hAnsi="Times" w:cs="Times New Roman"/>
          <w:sz w:val="20"/>
          <w:szCs w:val="20"/>
        </w:rPr>
        <w:t xml:space="preserve"> encryption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w:t>
      </w:r>
      <w:hyperlink r:id="rId636"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supported by the UserInfo Endpoint to encode the Claims in a JWT </w:t>
      </w:r>
      <w:hyperlink r:id="rId637"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w:t>
      </w:r>
    </w:p>
    <w:p w14:paraId="213786F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userinfo_encryption_enc_values_supported</w:t>
      </w:r>
    </w:p>
    <w:p w14:paraId="6A42B9C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JWE encryption algorithms (</w:t>
      </w:r>
      <w:r w:rsidRPr="00967408">
        <w:rPr>
          <w:rFonts w:ascii="Courier" w:hAnsi="Courier" w:cs="Courier"/>
          <w:sz w:val="20"/>
          <w:szCs w:val="20"/>
        </w:rPr>
        <w:t>enc</w:t>
      </w:r>
      <w:r w:rsidRPr="00967408">
        <w:rPr>
          <w:rFonts w:ascii="Times" w:eastAsia="Times New Roman" w:hAnsi="Times" w:cs="Times New Roman"/>
          <w:sz w:val="20"/>
          <w:szCs w:val="20"/>
        </w:rPr>
        <w:t xml:space="preserve"> values) </w:t>
      </w:r>
      <w:hyperlink r:id="rId638"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supported by the UserInfo Endpoint to encode the Claims in a JWT </w:t>
      </w:r>
      <w:hyperlink r:id="rId639"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w:t>
      </w:r>
    </w:p>
    <w:p w14:paraId="1CDD082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id_token_signing_alg_values_supported</w:t>
      </w:r>
    </w:p>
    <w:p w14:paraId="668E1D8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JWS signing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supported by the Authorization Server for the ID Token to encode the Claims in a JWT </w:t>
      </w:r>
      <w:hyperlink r:id="rId640"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w:t>
      </w:r>
    </w:p>
    <w:p w14:paraId="7510873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id_token_encryption_alg_values_supported</w:t>
      </w:r>
    </w:p>
    <w:p w14:paraId="161FE60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JWE encryption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supported by the Authorization Server for the ID Token to encode the Claims in a JWT </w:t>
      </w:r>
      <w:hyperlink r:id="rId641"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w:t>
      </w:r>
    </w:p>
    <w:p w14:paraId="60C96CD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id_token_encryption_enc_values_supported</w:t>
      </w:r>
    </w:p>
    <w:p w14:paraId="2A61786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JWE encryption algorithms (</w:t>
      </w:r>
      <w:r w:rsidRPr="00967408">
        <w:rPr>
          <w:rFonts w:ascii="Courier" w:hAnsi="Courier" w:cs="Courier"/>
          <w:sz w:val="20"/>
          <w:szCs w:val="20"/>
        </w:rPr>
        <w:t>enc</w:t>
      </w:r>
      <w:r w:rsidRPr="00967408">
        <w:rPr>
          <w:rFonts w:ascii="Times" w:eastAsia="Times New Roman" w:hAnsi="Times" w:cs="Times New Roman"/>
          <w:sz w:val="20"/>
          <w:szCs w:val="20"/>
        </w:rPr>
        <w:t xml:space="preserve"> values) supported by the Authorization Server for the ID Token to encode the Claims in a JWT </w:t>
      </w:r>
      <w:hyperlink r:id="rId642"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w:t>
      </w:r>
    </w:p>
    <w:p w14:paraId="7855E54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request_object_signing_alg_values_supported</w:t>
      </w:r>
    </w:p>
    <w:p w14:paraId="1248F1E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JWS signing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supported by the Authorization Server for Request Object values. Servers SHOULD support </w:t>
      </w:r>
      <w:r w:rsidRPr="00967408">
        <w:rPr>
          <w:rFonts w:ascii="Courier" w:hAnsi="Courier" w:cs="Courier"/>
          <w:sz w:val="20"/>
          <w:szCs w:val="20"/>
        </w:rPr>
        <w:t>none</w:t>
      </w:r>
      <w:r w:rsidRPr="00967408">
        <w:rPr>
          <w:rFonts w:ascii="Times" w:eastAsia="Times New Roman" w:hAnsi="Times" w:cs="Times New Roman"/>
          <w:sz w:val="20"/>
          <w:szCs w:val="20"/>
        </w:rPr>
        <w:t xml:space="preserve"> and </w:t>
      </w:r>
      <w:r w:rsidRPr="00967408">
        <w:rPr>
          <w:rFonts w:ascii="Courier" w:hAnsi="Courier" w:cs="Courier"/>
          <w:sz w:val="20"/>
          <w:szCs w:val="20"/>
        </w:rPr>
        <w:t>RS256</w:t>
      </w:r>
      <w:r w:rsidRPr="00967408">
        <w:rPr>
          <w:rFonts w:ascii="Times" w:eastAsia="Times New Roman" w:hAnsi="Times" w:cs="Times New Roman"/>
          <w:sz w:val="20"/>
          <w:szCs w:val="20"/>
        </w:rPr>
        <w:t>.</w:t>
      </w:r>
    </w:p>
    <w:p w14:paraId="1374744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request_object_encryption_alg_values_supported</w:t>
      </w:r>
    </w:p>
    <w:p w14:paraId="759E517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JWE encryption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supported by the Authorization Server for Request Object values.</w:t>
      </w:r>
    </w:p>
    <w:p w14:paraId="55A905F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request_object_encryption_enc_values_supported</w:t>
      </w:r>
    </w:p>
    <w:p w14:paraId="5057DC8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JWE encryption algorithms (</w:t>
      </w:r>
      <w:r w:rsidRPr="00967408">
        <w:rPr>
          <w:rFonts w:ascii="Courier" w:hAnsi="Courier" w:cs="Courier"/>
          <w:sz w:val="20"/>
          <w:szCs w:val="20"/>
        </w:rPr>
        <w:t>enc</w:t>
      </w:r>
      <w:r w:rsidRPr="00967408">
        <w:rPr>
          <w:rFonts w:ascii="Times" w:eastAsia="Times New Roman" w:hAnsi="Times" w:cs="Times New Roman"/>
          <w:sz w:val="20"/>
          <w:szCs w:val="20"/>
        </w:rPr>
        <w:t xml:space="preserve"> values) supported by the Authorization Server for Request Object values.</w:t>
      </w:r>
    </w:p>
    <w:p w14:paraId="55B41F8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token_endpoint_auth_signing_alg_values_supported</w:t>
      </w:r>
    </w:p>
    <w:p w14:paraId="7A2A5AE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JSON array containing a list of the JWS signing algorithms (</w:t>
      </w:r>
      <w:r w:rsidRPr="00967408">
        <w:rPr>
          <w:rFonts w:ascii="Courier" w:hAnsi="Courier" w:cs="Courier"/>
          <w:sz w:val="20"/>
          <w:szCs w:val="20"/>
        </w:rPr>
        <w:t>alg</w:t>
      </w:r>
      <w:r w:rsidRPr="00967408">
        <w:rPr>
          <w:rFonts w:ascii="Times" w:eastAsia="Times New Roman" w:hAnsi="Times" w:cs="Times New Roman"/>
          <w:sz w:val="20"/>
          <w:szCs w:val="20"/>
        </w:rPr>
        <w:t xml:space="preserve"> values) supported by the Token Endpoint for the </w:t>
      </w:r>
      <w:r w:rsidRPr="00967408">
        <w:rPr>
          <w:rFonts w:ascii="Courier" w:hAnsi="Courier" w:cs="Courier"/>
          <w:sz w:val="20"/>
          <w:szCs w:val="20"/>
        </w:rPr>
        <w:t>private_key_jwt</w:t>
      </w:r>
      <w:r w:rsidRPr="00967408">
        <w:rPr>
          <w:rFonts w:ascii="Times" w:eastAsia="Times New Roman" w:hAnsi="Times" w:cs="Times New Roman"/>
          <w:sz w:val="20"/>
          <w:szCs w:val="20"/>
        </w:rPr>
        <w:t xml:space="preserve"> and </w:t>
      </w:r>
      <w:r w:rsidRPr="00967408">
        <w:rPr>
          <w:rFonts w:ascii="Courier" w:hAnsi="Courier" w:cs="Courier"/>
          <w:sz w:val="20"/>
          <w:szCs w:val="20"/>
        </w:rPr>
        <w:t>client_secret_jwt</w:t>
      </w:r>
      <w:r w:rsidRPr="00967408">
        <w:rPr>
          <w:rFonts w:ascii="Times" w:eastAsia="Times New Roman" w:hAnsi="Times" w:cs="Times New Roman"/>
          <w:sz w:val="20"/>
          <w:szCs w:val="20"/>
        </w:rPr>
        <w:t xml:space="preserve"> methods to encode the JWT </w:t>
      </w:r>
      <w:hyperlink r:id="rId643"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 xml:space="preserve">. Servers SHOULD support </w:t>
      </w:r>
      <w:r w:rsidRPr="00967408">
        <w:rPr>
          <w:rFonts w:ascii="Courier" w:hAnsi="Courier" w:cs="Courier"/>
          <w:sz w:val="20"/>
          <w:szCs w:val="20"/>
        </w:rPr>
        <w:t>RS256</w:t>
      </w:r>
      <w:r w:rsidRPr="00967408">
        <w:rPr>
          <w:rFonts w:ascii="Times" w:eastAsia="Times New Roman" w:hAnsi="Times" w:cs="Times New Roman"/>
          <w:sz w:val="20"/>
          <w:szCs w:val="20"/>
        </w:rPr>
        <w:t>.</w:t>
      </w:r>
    </w:p>
    <w:p w14:paraId="45ED459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Client registers its REQUIRED algorithms for Signing and Encryption using the following Registration parameters:</w:t>
      </w:r>
    </w:p>
    <w:p w14:paraId="3A93F31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request_object_signing_alg</w:t>
      </w:r>
    </w:p>
    <w:p w14:paraId="58E1CAD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JWS signature algorithm </w:t>
      </w:r>
      <w:hyperlink r:id="rId644"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Request Objects by the Authorization Server. All Request Objects from this </w:t>
      </w:r>
      <w:r w:rsidRPr="00967408">
        <w:rPr>
          <w:rFonts w:ascii="Courier" w:hAnsi="Courier" w:cs="Courier"/>
          <w:sz w:val="20"/>
          <w:szCs w:val="20"/>
        </w:rPr>
        <w:t>client_id</w:t>
      </w:r>
      <w:r w:rsidRPr="00967408">
        <w:rPr>
          <w:rFonts w:ascii="Times" w:eastAsia="Times New Roman" w:hAnsi="Times" w:cs="Times New Roman"/>
          <w:sz w:val="20"/>
          <w:szCs w:val="20"/>
        </w:rPr>
        <w:t xml:space="preserve"> MUST be rejected if not signed by this algorithm. Servers SHOULD support </w:t>
      </w:r>
      <w:r w:rsidRPr="00967408">
        <w:rPr>
          <w:rFonts w:ascii="Courier" w:hAnsi="Courier" w:cs="Courier"/>
          <w:sz w:val="20"/>
          <w:szCs w:val="20"/>
        </w:rPr>
        <w:t>RS256</w:t>
      </w:r>
      <w:r w:rsidRPr="00967408">
        <w:rPr>
          <w:rFonts w:ascii="Times" w:eastAsia="Times New Roman" w:hAnsi="Times" w:cs="Times New Roman"/>
          <w:sz w:val="20"/>
          <w:szCs w:val="20"/>
        </w:rPr>
        <w:t>.</w:t>
      </w:r>
    </w:p>
    <w:p w14:paraId="693076B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userinfo_signed_response_alg</w:t>
      </w:r>
    </w:p>
    <w:p w14:paraId="03485DE6"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OPTIONAL. JWS signature algorithm </w:t>
      </w:r>
      <w:hyperlink r:id="rId645"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UserInfo Responses. If this is specified the response will be </w:t>
      </w:r>
      <w:hyperlink r:id="rId646"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[JWT]</w:t>
      </w:r>
      <w:r w:rsidRPr="00967408">
        <w:rPr>
          <w:rFonts w:ascii="Times" w:eastAsia="Times New Roman" w:hAnsi="Times" w:cs="Times New Roman"/>
          <w:sz w:val="20"/>
          <w:szCs w:val="20"/>
        </w:rPr>
        <w:t xml:space="preserve"> serialized.</w:t>
      </w:r>
    </w:p>
    <w:p w14:paraId="0A46F23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userinfo_encrypted_response_alg</w:t>
      </w:r>
    </w:p>
    <w:p w14:paraId="5EC7ABA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JWE </w:t>
      </w:r>
      <w:r w:rsidRPr="00967408">
        <w:rPr>
          <w:rFonts w:ascii="Courier" w:hAnsi="Courier" w:cs="Courier"/>
          <w:sz w:val="20"/>
          <w:szCs w:val="20"/>
        </w:rPr>
        <w:t>alg</w:t>
      </w:r>
      <w:r w:rsidRPr="00967408">
        <w:rPr>
          <w:rFonts w:ascii="Times" w:eastAsia="Times New Roman" w:hAnsi="Times" w:cs="Times New Roman"/>
          <w:sz w:val="20"/>
          <w:szCs w:val="20"/>
        </w:rPr>
        <w:t xml:space="preserve"> algorithm </w:t>
      </w:r>
      <w:hyperlink r:id="rId647"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UserInfo Responses. If this is requested in combination with signing, the response MUST be signed first then encrypted, per </w:t>
      </w:r>
      <w:hyperlink r:id="rId648" w:anchor="SigningOrder" w:history="1">
        <w:r w:rsidRPr="00967408">
          <w:rPr>
            <w:rFonts w:ascii="Times" w:eastAsia="Times New Roman" w:hAnsi="Times" w:cs="Times New Roman"/>
            <w:color w:val="0000FF"/>
            <w:sz w:val="20"/>
            <w:szCs w:val="20"/>
            <w:u w:val="single"/>
          </w:rPr>
          <w:t>Section 15.14</w:t>
        </w:r>
      </w:hyperlink>
      <w:r w:rsidRPr="00967408">
        <w:rPr>
          <w:rFonts w:ascii="Times" w:eastAsia="Times New Roman" w:hAnsi="Times" w:cs="Times New Roman"/>
          <w:sz w:val="20"/>
          <w:szCs w:val="20"/>
        </w:rPr>
        <w:t xml:space="preserve">. If this is specified, the response will be </w:t>
      </w:r>
      <w:hyperlink r:id="rId649" w:anchor="JWT" w:history="1">
        <w:r w:rsidRPr="00967408">
          <w:rPr>
            <w:rFonts w:ascii="Times" w:eastAsia="Times New Roman" w:hAnsi="Times" w:cs="Times New Roman"/>
            <w:color w:val="0000FF"/>
            <w:sz w:val="20"/>
            <w:szCs w:val="20"/>
            <w:u w:val="single"/>
          </w:rPr>
          <w:t>JWT</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[JWT]</w:t>
      </w:r>
      <w:r w:rsidRPr="00967408">
        <w:rPr>
          <w:rFonts w:ascii="Times" w:eastAsia="Times New Roman" w:hAnsi="Times" w:cs="Times New Roman"/>
          <w:sz w:val="20"/>
          <w:szCs w:val="20"/>
        </w:rPr>
        <w:t xml:space="preserve"> serialized.</w:t>
      </w:r>
    </w:p>
    <w:p w14:paraId="2D1238C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userinfo_encrypted_response_enc</w:t>
      </w:r>
    </w:p>
    <w:p w14:paraId="2F18D72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JWE </w:t>
      </w:r>
      <w:r w:rsidRPr="00967408">
        <w:rPr>
          <w:rFonts w:ascii="Courier" w:hAnsi="Courier" w:cs="Courier"/>
          <w:sz w:val="20"/>
          <w:szCs w:val="20"/>
        </w:rPr>
        <w:t>enc</w:t>
      </w:r>
      <w:r w:rsidRPr="00967408">
        <w:rPr>
          <w:rFonts w:ascii="Times" w:eastAsia="Times New Roman" w:hAnsi="Times" w:cs="Times New Roman"/>
          <w:sz w:val="20"/>
          <w:szCs w:val="20"/>
        </w:rPr>
        <w:t xml:space="preserve"> algorithm </w:t>
      </w:r>
      <w:hyperlink r:id="rId650"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UserInfo Responses. If </w:t>
      </w:r>
      <w:r w:rsidRPr="00967408">
        <w:rPr>
          <w:rFonts w:ascii="Courier" w:hAnsi="Courier" w:cs="Courier"/>
          <w:sz w:val="20"/>
          <w:szCs w:val="20"/>
        </w:rPr>
        <w:t>userinfo_encrypted_response_alg</w:t>
      </w:r>
      <w:r w:rsidRPr="00967408">
        <w:rPr>
          <w:rFonts w:ascii="Times" w:eastAsia="Times New Roman" w:hAnsi="Times" w:cs="Times New Roman"/>
          <w:sz w:val="20"/>
          <w:szCs w:val="20"/>
        </w:rPr>
        <w:t xml:space="preserve"> is specified the default for this value is </w:t>
      </w:r>
      <w:r w:rsidRPr="00967408">
        <w:rPr>
          <w:rFonts w:ascii="Courier" w:hAnsi="Courier" w:cs="Courier"/>
          <w:sz w:val="20"/>
          <w:szCs w:val="20"/>
        </w:rPr>
        <w:t>A128CBC-HS256</w:t>
      </w:r>
      <w:r w:rsidRPr="00967408">
        <w:rPr>
          <w:rFonts w:ascii="Times" w:eastAsia="Times New Roman" w:hAnsi="Times" w:cs="Times New Roman"/>
          <w:sz w:val="20"/>
          <w:szCs w:val="20"/>
        </w:rPr>
        <w:t>.</w:t>
      </w:r>
    </w:p>
    <w:p w14:paraId="6703AB9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id_token_signed_response_alg</w:t>
      </w:r>
    </w:p>
    <w:p w14:paraId="12DBB72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JWS signature algorithm </w:t>
      </w:r>
      <w:hyperlink r:id="rId651"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ID Tokens issued to this </w:t>
      </w:r>
      <w:r w:rsidRPr="00967408">
        <w:rPr>
          <w:rFonts w:ascii="Courier" w:hAnsi="Courier" w:cs="Courier"/>
          <w:sz w:val="20"/>
          <w:szCs w:val="20"/>
        </w:rPr>
        <w:t>client_id</w:t>
      </w:r>
      <w:r w:rsidRPr="00967408">
        <w:rPr>
          <w:rFonts w:ascii="Times" w:eastAsia="Times New Roman" w:hAnsi="Times" w:cs="Times New Roman"/>
          <w:sz w:val="20"/>
          <w:szCs w:val="20"/>
        </w:rPr>
        <w:t xml:space="preserve">. The default if not specified is </w:t>
      </w:r>
      <w:r w:rsidRPr="00967408">
        <w:rPr>
          <w:rFonts w:ascii="Courier" w:hAnsi="Courier" w:cs="Courier"/>
          <w:sz w:val="20"/>
          <w:szCs w:val="20"/>
        </w:rPr>
        <w:t>RS256</w:t>
      </w:r>
      <w:r w:rsidRPr="00967408">
        <w:rPr>
          <w:rFonts w:ascii="Times" w:eastAsia="Times New Roman" w:hAnsi="Times" w:cs="Times New Roman"/>
          <w:sz w:val="20"/>
          <w:szCs w:val="20"/>
        </w:rPr>
        <w:t xml:space="preserve">. The public key for validating the signature is provided by retrieving the JWK Set referenced by the </w:t>
      </w:r>
      <w:r w:rsidRPr="00967408">
        <w:rPr>
          <w:rFonts w:ascii="Courier" w:hAnsi="Courier" w:cs="Courier"/>
          <w:sz w:val="20"/>
          <w:szCs w:val="20"/>
        </w:rPr>
        <w:t>jwks_uri</w:t>
      </w:r>
      <w:r w:rsidRPr="00967408">
        <w:rPr>
          <w:rFonts w:ascii="Times" w:eastAsia="Times New Roman" w:hAnsi="Times" w:cs="Times New Roman"/>
          <w:sz w:val="20"/>
          <w:szCs w:val="20"/>
        </w:rPr>
        <w:t xml:space="preserve"> element from Discovery.</w:t>
      </w:r>
    </w:p>
    <w:p w14:paraId="120EE69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id_token_encrypted_response_alg</w:t>
      </w:r>
    </w:p>
    <w:p w14:paraId="60B1970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JWE </w:t>
      </w:r>
      <w:r w:rsidRPr="00967408">
        <w:rPr>
          <w:rFonts w:ascii="Courier" w:hAnsi="Courier" w:cs="Courier"/>
          <w:sz w:val="20"/>
          <w:szCs w:val="20"/>
        </w:rPr>
        <w:t>alg</w:t>
      </w:r>
      <w:r w:rsidRPr="00967408">
        <w:rPr>
          <w:rFonts w:ascii="Times" w:eastAsia="Times New Roman" w:hAnsi="Times" w:cs="Times New Roman"/>
          <w:sz w:val="20"/>
          <w:szCs w:val="20"/>
        </w:rPr>
        <w:t xml:space="preserve"> algorithm </w:t>
      </w:r>
      <w:hyperlink r:id="rId652"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ID Tokens issued to this </w:t>
      </w:r>
      <w:r w:rsidRPr="00967408">
        <w:rPr>
          <w:rFonts w:ascii="Courier" w:hAnsi="Courier" w:cs="Courier"/>
          <w:sz w:val="20"/>
          <w:szCs w:val="20"/>
        </w:rPr>
        <w:t>client_id</w:t>
      </w:r>
      <w:r w:rsidRPr="00967408">
        <w:rPr>
          <w:rFonts w:ascii="Times" w:eastAsia="Times New Roman" w:hAnsi="Times" w:cs="Times New Roman"/>
          <w:sz w:val="20"/>
          <w:szCs w:val="20"/>
        </w:rPr>
        <w:t>. If this is requested, the response MUST be signed then encrypted. The default if not specified is no encryption.</w:t>
      </w:r>
    </w:p>
    <w:p w14:paraId="17FCF09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id_token_encrypted_response_enc</w:t>
      </w:r>
    </w:p>
    <w:p w14:paraId="5DA7B2E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JWE </w:t>
      </w:r>
      <w:r w:rsidRPr="00967408">
        <w:rPr>
          <w:rFonts w:ascii="Courier" w:hAnsi="Courier" w:cs="Courier"/>
          <w:sz w:val="20"/>
          <w:szCs w:val="20"/>
        </w:rPr>
        <w:t>enc</w:t>
      </w:r>
      <w:r w:rsidRPr="00967408">
        <w:rPr>
          <w:rFonts w:ascii="Times" w:eastAsia="Times New Roman" w:hAnsi="Times" w:cs="Times New Roman"/>
          <w:sz w:val="20"/>
          <w:szCs w:val="20"/>
        </w:rPr>
        <w:t xml:space="preserve"> algorithm </w:t>
      </w:r>
      <w:hyperlink r:id="rId653" w:anchor="JWA" w:history="1">
        <w:r w:rsidRPr="00967408">
          <w:rPr>
            <w:rFonts w:ascii="Times" w:eastAsia="Times New Roman" w:hAnsi="Times" w:cs="Times New Roman"/>
            <w:color w:val="0000FF"/>
            <w:sz w:val="20"/>
            <w:szCs w:val="20"/>
            <w:u w:val="single"/>
          </w:rPr>
          <w:t>[JWA]</w:t>
        </w:r>
      </w:hyperlink>
      <w:r w:rsidRPr="00967408">
        <w:rPr>
          <w:rFonts w:ascii="Times" w:eastAsia="Times New Roman" w:hAnsi="Times" w:cs="Times New Roman"/>
          <w:sz w:val="20"/>
          <w:szCs w:val="20"/>
        </w:rPr>
        <w:t xml:space="preserve"> REQUIRED for ID Tokens issued to this </w:t>
      </w:r>
      <w:r w:rsidRPr="00967408">
        <w:rPr>
          <w:rFonts w:ascii="Courier" w:hAnsi="Courier" w:cs="Courier"/>
          <w:sz w:val="20"/>
          <w:szCs w:val="20"/>
        </w:rPr>
        <w:t>client_id</w:t>
      </w:r>
      <w:r w:rsidRPr="00967408">
        <w:rPr>
          <w:rFonts w:ascii="Times" w:eastAsia="Times New Roman" w:hAnsi="Times" w:cs="Times New Roman"/>
          <w:sz w:val="20"/>
          <w:szCs w:val="20"/>
        </w:rPr>
        <w:t xml:space="preserve">. If </w:t>
      </w:r>
      <w:r w:rsidRPr="00967408">
        <w:rPr>
          <w:rFonts w:ascii="Courier" w:hAnsi="Courier" w:cs="Courier"/>
          <w:sz w:val="20"/>
          <w:szCs w:val="20"/>
        </w:rPr>
        <w:t>id_token_encrypted_response_alg</w:t>
      </w:r>
      <w:r w:rsidRPr="00967408">
        <w:rPr>
          <w:rFonts w:ascii="Times" w:eastAsia="Times New Roman" w:hAnsi="Times" w:cs="Times New Roman"/>
          <w:sz w:val="20"/>
          <w:szCs w:val="20"/>
        </w:rPr>
        <w:t xml:space="preserve"> is specified the default for this value is </w:t>
      </w:r>
      <w:r w:rsidRPr="00967408">
        <w:rPr>
          <w:rFonts w:ascii="Courier" w:hAnsi="Courier" w:cs="Courier"/>
          <w:sz w:val="20"/>
          <w:szCs w:val="20"/>
        </w:rPr>
        <w:t>A128CBC-HS256</w:t>
      </w:r>
      <w:r w:rsidRPr="00967408">
        <w:rPr>
          <w:rFonts w:ascii="Times" w:eastAsia="Times New Roman" w:hAnsi="Times" w:cs="Times New Roman"/>
          <w:sz w:val="20"/>
          <w:szCs w:val="20"/>
        </w:rPr>
        <w:t>.</w:t>
      </w:r>
    </w:p>
    <w:commentRangeStart w:id="289"/>
    <w:p w14:paraId="0586B856" w14:textId="77777777" w:rsidR="00967408" w:rsidRPr="00967408" w:rsidRDefault="00967408" w:rsidP="00967408">
      <w:pPr>
        <w:spacing w:before="100" w:beforeAutospacing="1" w:after="100" w:afterAutospacing="1"/>
        <w:outlineLvl w:val="0"/>
        <w:rPr>
          <w:rFonts w:ascii="Times" w:eastAsia="Times New Roman" w:hAnsi="Times" w:cs="Times New Roman"/>
          <w:b/>
          <w:bCs/>
          <w:kern w:val="36"/>
          <w:sz w:val="48"/>
          <w:szCs w:val="48"/>
        </w:rPr>
      </w:pPr>
      <w:r w:rsidRPr="00967408">
        <w:rPr>
          <w:rFonts w:ascii="Times" w:eastAsia="Times New Roman" w:hAnsi="Times" w:cs="Times New Roman"/>
          <w:b/>
          <w:bCs/>
          <w:kern w:val="36"/>
          <w:sz w:val="48"/>
          <w:szCs w:val="48"/>
        </w:rPr>
        <w:fldChar w:fldCharType="begin"/>
      </w:r>
      <w:r w:rsidRPr="00967408">
        <w:rPr>
          <w:rFonts w:ascii="Times" w:eastAsia="Times New Roman" w:hAnsi="Times" w:cs="Times New Roman"/>
          <w:b/>
          <w:bCs/>
          <w:kern w:val="36"/>
          <w:sz w:val="48"/>
          <w:szCs w:val="48"/>
        </w:rPr>
        <w:instrText xml:space="preserve"> HYPERLINK "file:///var/folders/lg/dkszrwhn3kjbtf594pvm017c0000gn/T/xml2rfc-xxe-1720659876424103329.html" \l "rfc.section.9.2" </w:instrText>
      </w:r>
      <w:r w:rsidRPr="00967408">
        <w:rPr>
          <w:rFonts w:ascii="Times" w:eastAsia="Times New Roman" w:hAnsi="Times" w:cs="Times New Roman"/>
          <w:b/>
          <w:bCs/>
          <w:kern w:val="36"/>
          <w:sz w:val="48"/>
          <w:szCs w:val="48"/>
        </w:rPr>
        <w:fldChar w:fldCharType="separate"/>
      </w:r>
      <w:r w:rsidRPr="00967408">
        <w:rPr>
          <w:rFonts w:ascii="Times" w:eastAsia="Times New Roman" w:hAnsi="Times" w:cs="Times New Roman"/>
          <w:b/>
          <w:bCs/>
          <w:color w:val="0000FF"/>
          <w:kern w:val="36"/>
          <w:sz w:val="48"/>
          <w:szCs w:val="48"/>
          <w:u w:val="single"/>
        </w:rPr>
        <w:t>9.2.</w:t>
      </w:r>
      <w:r w:rsidRPr="00967408">
        <w:rPr>
          <w:rFonts w:ascii="Times" w:eastAsia="Times New Roman" w:hAnsi="Times" w:cs="Times New Roman"/>
          <w:b/>
          <w:bCs/>
          <w:kern w:val="36"/>
          <w:sz w:val="48"/>
          <w:szCs w:val="48"/>
        </w:rPr>
        <w:fldChar w:fldCharType="end"/>
      </w:r>
      <w:r w:rsidRPr="00967408">
        <w:rPr>
          <w:rFonts w:ascii="Times" w:eastAsia="Times New Roman" w:hAnsi="Times" w:cs="Times New Roman"/>
          <w:b/>
          <w:bCs/>
          <w:kern w:val="36"/>
          <w:sz w:val="48"/>
          <w:szCs w:val="48"/>
        </w:rPr>
        <w:t xml:space="preserve"> </w:t>
      </w:r>
      <w:hyperlink r:id="rId654" w:anchor="SigEncKey" w:history="1">
        <w:r w:rsidRPr="00967408">
          <w:rPr>
            <w:rFonts w:ascii="Times" w:eastAsia="Times New Roman" w:hAnsi="Times" w:cs="Times New Roman"/>
            <w:b/>
            <w:bCs/>
            <w:color w:val="0000FF"/>
            <w:kern w:val="36"/>
            <w:sz w:val="48"/>
            <w:szCs w:val="48"/>
            <w:u w:val="single"/>
          </w:rPr>
          <w:t>Keys</w:t>
        </w:r>
      </w:hyperlink>
      <w:commentRangeEnd w:id="289"/>
      <w:r w:rsidR="007848FD">
        <w:rPr>
          <w:rStyle w:val="CommentReference"/>
        </w:rPr>
        <w:commentReference w:id="289"/>
      </w:r>
    </w:p>
    <w:p w14:paraId="1C5A771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OpenID Provider provides its public keys during Discovery using the following element: </w:t>
      </w:r>
    </w:p>
    <w:p w14:paraId="55984C0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jwks_uri</w:t>
      </w:r>
    </w:p>
    <w:p w14:paraId="4EA9A719"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REQUIRED. URL of the OP's JSON Web Key Set </w:t>
      </w:r>
      <w:hyperlink r:id="rId655" w:anchor="JWK" w:history="1">
        <w:r w:rsidRPr="00967408">
          <w:rPr>
            <w:rFonts w:ascii="Times" w:eastAsia="Times New Roman" w:hAnsi="Times" w:cs="Times New Roman"/>
            <w:color w:val="0000FF"/>
            <w:sz w:val="20"/>
            <w:szCs w:val="20"/>
            <w:u w:val="single"/>
          </w:rPr>
          <w:t>[JWK]</w:t>
        </w:r>
      </w:hyperlink>
      <w:r w:rsidRPr="00967408">
        <w:rPr>
          <w:rFonts w:ascii="Times" w:eastAsia="Times New Roman" w:hAnsi="Times" w:cs="Times New Roman"/>
          <w:sz w:val="20"/>
          <w:szCs w:val="20"/>
        </w:rPr>
        <w:t xml:space="preserve"> document. This contains the signing key(s) the Client uses to validate signatures from the OP. The JWK Set MAY also contain the Server's encryption key(s), which are used by Clients to encrypt requests to the Server. When both signing and encryption keys are made available, a </w:t>
      </w:r>
      <w:r w:rsidRPr="00967408">
        <w:rPr>
          <w:rFonts w:ascii="Courier" w:hAnsi="Courier" w:cs="Courier"/>
          <w:sz w:val="20"/>
          <w:szCs w:val="20"/>
        </w:rPr>
        <w:t>use</w:t>
      </w:r>
      <w:r w:rsidRPr="00967408">
        <w:rPr>
          <w:rFonts w:ascii="Times" w:eastAsia="Times New Roman" w:hAnsi="Times" w:cs="Times New Roman"/>
          <w:sz w:val="20"/>
          <w:szCs w:val="20"/>
        </w:rPr>
        <w:t xml:space="preserve"> (Key Use) parameter value is REQUIRED for all keys in the document to indicate each key's intended usage.</w:t>
      </w:r>
    </w:p>
    <w:p w14:paraId="5D7C3BE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Likewise, the Client can provide its public keys during Registration using the following element: </w:t>
      </w:r>
    </w:p>
    <w:p w14:paraId="0212F44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jwks_uri</w:t>
      </w:r>
    </w:p>
    <w:p w14:paraId="2C30DAD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OPTIONAL. URL for the Client's JSON Web Key Set </w:t>
      </w:r>
      <w:hyperlink r:id="rId656" w:anchor="JWK" w:history="1">
        <w:r w:rsidRPr="00967408">
          <w:rPr>
            <w:rFonts w:ascii="Times" w:eastAsia="Times New Roman" w:hAnsi="Times" w:cs="Times New Roman"/>
            <w:color w:val="0000FF"/>
            <w:sz w:val="20"/>
            <w:szCs w:val="20"/>
            <w:u w:val="single"/>
          </w:rPr>
          <w:t>[JWK]</w:t>
        </w:r>
      </w:hyperlink>
      <w:r w:rsidRPr="00967408">
        <w:rPr>
          <w:rFonts w:ascii="Times" w:eastAsia="Times New Roman" w:hAnsi="Times" w:cs="Times New Roman"/>
          <w:sz w:val="20"/>
          <w:szCs w:val="20"/>
        </w:rPr>
        <w:t xml:space="preserve"> document.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sidRPr="00967408">
        <w:rPr>
          <w:rFonts w:ascii="Courier" w:hAnsi="Courier" w:cs="Courier"/>
          <w:sz w:val="20"/>
          <w:szCs w:val="20"/>
        </w:rPr>
        <w:t>use</w:t>
      </w:r>
      <w:r w:rsidRPr="00967408">
        <w:rPr>
          <w:rFonts w:ascii="Times" w:eastAsia="Times New Roman" w:hAnsi="Times" w:cs="Times New Roman"/>
          <w:sz w:val="20"/>
          <w:szCs w:val="20"/>
        </w:rPr>
        <w:t xml:space="preserve"> (Key Use) parameter value is REQUIRED for all keys in the document to indicate each key's intended usage.</w:t>
      </w:r>
    </w:p>
    <w:p w14:paraId="6949698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both signing and encryption keys are made available, the </w:t>
      </w:r>
      <w:r w:rsidRPr="00967408">
        <w:rPr>
          <w:rFonts w:ascii="Courier" w:hAnsi="Courier" w:cs="Courier"/>
          <w:sz w:val="20"/>
          <w:szCs w:val="20"/>
        </w:rPr>
        <w:t>use</w:t>
      </w:r>
      <w:r w:rsidRPr="00967408">
        <w:rPr>
          <w:rFonts w:ascii="Times" w:hAnsi="Times" w:cs="Times New Roman"/>
          <w:sz w:val="20"/>
          <w:szCs w:val="20"/>
        </w:rPr>
        <w:t xml:space="preserve"> (Key Use) parameter value is REQUIRED for all keys in the JWK Set at the </w:t>
      </w:r>
      <w:r w:rsidRPr="00967408">
        <w:rPr>
          <w:rFonts w:ascii="Courier" w:hAnsi="Courier" w:cs="Courier"/>
          <w:sz w:val="20"/>
          <w:szCs w:val="20"/>
        </w:rPr>
        <w:t>jwks_uri</w:t>
      </w:r>
      <w:r w:rsidRPr="00967408">
        <w:rPr>
          <w:rFonts w:ascii="Times" w:hAnsi="Times" w:cs="Times New Roman"/>
          <w:sz w:val="20"/>
          <w:szCs w:val="20"/>
        </w:rPr>
        <w:t xml:space="preserve"> to indicate each key's intended usage. Although some algorithms allow the same key to be used for both signatures and encryption, doing so is NOT RECOMMENDED, as it is less secure.</w:t>
      </w:r>
    </w:p>
    <w:p w14:paraId="4061C8E4" w14:textId="574079CC"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both cases, the JWK </w:t>
      </w:r>
      <w:r w:rsidRPr="00967408">
        <w:rPr>
          <w:rFonts w:ascii="Courier" w:hAnsi="Courier" w:cs="Courier"/>
          <w:sz w:val="20"/>
          <w:szCs w:val="20"/>
        </w:rPr>
        <w:t>x5c</w:t>
      </w:r>
      <w:r w:rsidRPr="00967408">
        <w:rPr>
          <w:rFonts w:ascii="Times" w:hAnsi="Times" w:cs="Times New Roman"/>
          <w:sz w:val="20"/>
          <w:szCs w:val="20"/>
        </w:rPr>
        <w:t xml:space="preserve"> parameter MAY be used to provide X.509 representations of keys provided. When used, the bare key values MUST still be present </w:t>
      </w:r>
      <w:ins w:id="290" w:author="Justin Richer" w:date="2013-11-14T20:40:00Z">
        <w:r w:rsidR="007848FD">
          <w:rPr>
            <w:rFonts w:ascii="Times" w:hAnsi="Times" w:cs="Times New Roman"/>
            <w:sz w:val="20"/>
            <w:szCs w:val="20"/>
          </w:rPr>
          <w:t xml:space="preserve">in the same key elements </w:t>
        </w:r>
      </w:ins>
      <w:r w:rsidRPr="00967408">
        <w:rPr>
          <w:rFonts w:ascii="Times" w:hAnsi="Times" w:cs="Times New Roman"/>
          <w:sz w:val="20"/>
          <w:szCs w:val="20"/>
        </w:rPr>
        <w:t>and MUST match those in the certificate.</w:t>
      </w:r>
    </w:p>
    <w:p w14:paraId="0264A7C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57" w:anchor="rfc.section.9.3" w:history="1">
        <w:r w:rsidR="00967408" w:rsidRPr="00967408">
          <w:rPr>
            <w:rFonts w:ascii="Times" w:eastAsia="Times New Roman" w:hAnsi="Times" w:cs="Times New Roman"/>
            <w:b/>
            <w:bCs/>
            <w:color w:val="0000FF"/>
            <w:kern w:val="36"/>
            <w:sz w:val="48"/>
            <w:szCs w:val="48"/>
            <w:u w:val="single"/>
          </w:rPr>
          <w:t>9.3.</w:t>
        </w:r>
      </w:hyperlink>
      <w:r w:rsidR="00967408" w:rsidRPr="00967408">
        <w:rPr>
          <w:rFonts w:ascii="Times" w:eastAsia="Times New Roman" w:hAnsi="Times" w:cs="Times New Roman"/>
          <w:b/>
          <w:bCs/>
          <w:kern w:val="36"/>
          <w:sz w:val="48"/>
          <w:szCs w:val="48"/>
        </w:rPr>
        <w:t xml:space="preserve"> </w:t>
      </w:r>
      <w:hyperlink r:id="rId658" w:anchor="Signing" w:history="1">
        <w:r w:rsidR="00967408" w:rsidRPr="00967408">
          <w:rPr>
            <w:rFonts w:ascii="Times" w:eastAsia="Times New Roman" w:hAnsi="Times" w:cs="Times New Roman"/>
            <w:b/>
            <w:bCs/>
            <w:color w:val="0000FF"/>
            <w:kern w:val="36"/>
            <w:sz w:val="48"/>
            <w:szCs w:val="48"/>
            <w:u w:val="single"/>
          </w:rPr>
          <w:t>Signing</w:t>
        </w:r>
      </w:hyperlink>
    </w:p>
    <w:p w14:paraId="6A86163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signing party MUST select a signature algorithm based on the supported algorithms of the recipient in </w:t>
      </w:r>
      <w:hyperlink r:id="rId659" w:anchor="SigEncAlg" w:history="1">
        <w:r w:rsidRPr="00967408">
          <w:rPr>
            <w:rFonts w:ascii="Times" w:hAnsi="Times" w:cs="Times New Roman"/>
            <w:color w:val="0000FF"/>
            <w:sz w:val="20"/>
            <w:szCs w:val="20"/>
            <w:u w:val="single"/>
          </w:rPr>
          <w:t>Section 9.1</w:t>
        </w:r>
      </w:hyperlink>
      <w:r w:rsidRPr="00967408">
        <w:rPr>
          <w:rFonts w:ascii="Times" w:hAnsi="Times" w:cs="Times New Roman"/>
          <w:sz w:val="20"/>
          <w:szCs w:val="20"/>
        </w:rPr>
        <w:t>.</w:t>
      </w:r>
    </w:p>
    <w:p w14:paraId="350E7B3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Asymmetric Signatures</w:t>
      </w:r>
    </w:p>
    <w:p w14:paraId="079AECC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When using RSA or ECDSA Signatures, the </w:t>
      </w:r>
      <w:r w:rsidRPr="00967408">
        <w:rPr>
          <w:rFonts w:ascii="Courier" w:hAnsi="Courier" w:cs="Courier"/>
          <w:sz w:val="20"/>
          <w:szCs w:val="20"/>
        </w:rPr>
        <w:t>alg</w:t>
      </w:r>
      <w:r w:rsidRPr="00967408">
        <w:rPr>
          <w:rFonts w:ascii="Times" w:eastAsia="Times New Roman" w:hAnsi="Times" w:cs="Times New Roman"/>
          <w:sz w:val="20"/>
          <w:szCs w:val="20"/>
        </w:rPr>
        <w:t xml:space="preserve"> Claim of the JWS header MUST be set to the appropriate algorithm as defined in </w:t>
      </w:r>
      <w:hyperlink r:id="rId660" w:anchor="JWA" w:history="1">
        <w:r w:rsidRPr="00967408">
          <w:rPr>
            <w:rFonts w:ascii="Times" w:eastAsia="Times New Roman" w:hAnsi="Times" w:cs="Times New Roman"/>
            <w:color w:val="0000FF"/>
            <w:sz w:val="20"/>
            <w:szCs w:val="20"/>
            <w:u w:val="single"/>
          </w:rPr>
          <w:t>JSON Web Algorithms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[JWA]</w:t>
      </w:r>
      <w:r w:rsidRPr="00967408">
        <w:rPr>
          <w:rFonts w:ascii="Times" w:eastAsia="Times New Roman" w:hAnsi="Times" w:cs="Times New Roman"/>
          <w:sz w:val="20"/>
          <w:szCs w:val="20"/>
        </w:rPr>
        <w:t xml:space="preserve">. The private key MUST be associated with a Public Signing Key provided in </w:t>
      </w:r>
      <w:hyperlink r:id="rId661" w:anchor="SigEncKey" w:history="1">
        <w:r w:rsidRPr="00967408">
          <w:rPr>
            <w:rFonts w:ascii="Times" w:eastAsia="Times New Roman" w:hAnsi="Times" w:cs="Times New Roman"/>
            <w:color w:val="0000FF"/>
            <w:sz w:val="20"/>
            <w:szCs w:val="20"/>
            <w:u w:val="single"/>
          </w:rPr>
          <w:t>Section 9.2</w:t>
        </w:r>
      </w:hyperlink>
      <w:r w:rsidRPr="00967408">
        <w:rPr>
          <w:rFonts w:ascii="Times" w:eastAsia="Times New Roman" w:hAnsi="Times" w:cs="Times New Roman"/>
          <w:sz w:val="20"/>
          <w:szCs w:val="20"/>
        </w:rPr>
        <w:t xml:space="preserve">. If there are multiple keys in the referenced JWK Set document, a </w:t>
      </w:r>
      <w:r w:rsidRPr="00967408">
        <w:rPr>
          <w:rFonts w:ascii="Courier" w:hAnsi="Courier" w:cs="Courier"/>
          <w:sz w:val="20"/>
          <w:szCs w:val="20"/>
        </w:rPr>
        <w:t>kid</w:t>
      </w:r>
      <w:r w:rsidRPr="00967408">
        <w:rPr>
          <w:rFonts w:ascii="Times" w:eastAsia="Times New Roman" w:hAnsi="Times" w:cs="Times New Roman"/>
          <w:sz w:val="20"/>
          <w:szCs w:val="20"/>
        </w:rPr>
        <w:t xml:space="preserve"> value MUST be provided in the JWS header. The key usage of the respective keys MUST support signature.</w:t>
      </w:r>
    </w:p>
    <w:p w14:paraId="5D79DC9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Symmetric Signatures</w:t>
      </w:r>
    </w:p>
    <w:p w14:paraId="271162D4"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When using MAC-based signatures, the </w:t>
      </w:r>
      <w:r w:rsidRPr="00967408">
        <w:rPr>
          <w:rFonts w:ascii="Courier" w:hAnsi="Courier" w:cs="Courier"/>
          <w:sz w:val="20"/>
          <w:szCs w:val="20"/>
        </w:rPr>
        <w:t>alg</w:t>
      </w:r>
      <w:r w:rsidRPr="00967408">
        <w:rPr>
          <w:rFonts w:ascii="Times" w:eastAsia="Times New Roman" w:hAnsi="Times" w:cs="Times New Roman"/>
          <w:sz w:val="20"/>
          <w:szCs w:val="20"/>
        </w:rPr>
        <w:t xml:space="preserve"> Claim of the JWS header MUST be set to a MAC algorithm, as defined in </w:t>
      </w:r>
      <w:hyperlink r:id="rId662" w:anchor="JWA" w:history="1">
        <w:r w:rsidRPr="00967408">
          <w:rPr>
            <w:rFonts w:ascii="Times" w:eastAsia="Times New Roman" w:hAnsi="Times" w:cs="Times New Roman"/>
            <w:color w:val="0000FF"/>
            <w:sz w:val="20"/>
            <w:szCs w:val="20"/>
            <w:u w:val="single"/>
          </w:rPr>
          <w:t>JSON Web Algorithms</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[JWA]</w:t>
      </w:r>
      <w:r w:rsidRPr="00967408">
        <w:rPr>
          <w:rFonts w:ascii="Times" w:eastAsia="Times New Roman" w:hAnsi="Times" w:cs="Times New Roman"/>
          <w:sz w:val="20"/>
          <w:szCs w:val="20"/>
        </w:rPr>
        <w:t xml:space="preserve">. The MAC key used is the octets of the UTF-8 representation of the </w:t>
      </w:r>
      <w:r w:rsidRPr="00967408">
        <w:rPr>
          <w:rFonts w:ascii="Courier" w:hAnsi="Courier" w:cs="Courier"/>
          <w:sz w:val="20"/>
          <w:szCs w:val="20"/>
        </w:rPr>
        <w:t>client_secret</w:t>
      </w:r>
      <w:r w:rsidRPr="00967408">
        <w:rPr>
          <w:rFonts w:ascii="Times" w:eastAsia="Times New Roman" w:hAnsi="Times" w:cs="Times New Roman"/>
          <w:sz w:val="20"/>
          <w:szCs w:val="20"/>
        </w:rPr>
        <w:t xml:space="preserve"> value. See </w:t>
      </w:r>
      <w:hyperlink r:id="rId663" w:anchor="SymmetricKeyEntropy" w:history="1">
        <w:r w:rsidRPr="00967408">
          <w:rPr>
            <w:rFonts w:ascii="Times" w:eastAsia="Times New Roman" w:hAnsi="Times" w:cs="Times New Roman"/>
            <w:color w:val="0000FF"/>
            <w:sz w:val="20"/>
            <w:szCs w:val="20"/>
            <w:u w:val="single"/>
          </w:rPr>
          <w:t>Section 15.19</w:t>
        </w:r>
      </w:hyperlink>
      <w:r w:rsidRPr="00967408">
        <w:rPr>
          <w:rFonts w:ascii="Times" w:eastAsia="Times New Roman" w:hAnsi="Times" w:cs="Times New Roman"/>
          <w:sz w:val="20"/>
          <w:szCs w:val="20"/>
        </w:rPr>
        <w:t xml:space="preserve"> for a discussion of entropy requirements for </w:t>
      </w:r>
      <w:r w:rsidRPr="00967408">
        <w:rPr>
          <w:rFonts w:ascii="Courier" w:hAnsi="Courier" w:cs="Courier"/>
          <w:sz w:val="20"/>
          <w:szCs w:val="20"/>
        </w:rPr>
        <w:t>client_secret</w:t>
      </w:r>
      <w:r w:rsidRPr="00967408">
        <w:rPr>
          <w:rFonts w:ascii="Times" w:eastAsia="Times New Roman" w:hAnsi="Times" w:cs="Times New Roman"/>
          <w:sz w:val="20"/>
          <w:szCs w:val="20"/>
        </w:rPr>
        <w:t xml:space="preserve"> values. Symmetric signatures MUST never be used by public (non-confidential) Clients because of their inability to keep secrets.</w:t>
      </w:r>
    </w:p>
    <w:p w14:paraId="6109392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See </w:t>
      </w:r>
      <w:hyperlink r:id="rId664" w:anchor="NeedForSignedRequests" w:history="1">
        <w:r w:rsidRPr="00967408">
          <w:rPr>
            <w:rFonts w:ascii="Times" w:hAnsi="Times" w:cs="Times New Roman"/>
            <w:color w:val="0000FF"/>
            <w:sz w:val="20"/>
            <w:szCs w:val="20"/>
            <w:u w:val="single"/>
          </w:rPr>
          <w:t>Section 15.20</w:t>
        </w:r>
      </w:hyperlink>
      <w:r w:rsidRPr="00967408">
        <w:rPr>
          <w:rFonts w:ascii="Times" w:hAnsi="Times" w:cs="Times New Roman"/>
          <w:sz w:val="20"/>
          <w:szCs w:val="20"/>
        </w:rPr>
        <w:t xml:space="preserve"> for Security Considerations about the need for signed requests.</w:t>
      </w:r>
    </w:p>
    <w:p w14:paraId="39E27AB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65" w:anchor="rfc.section.9.3.1" w:history="1">
        <w:r w:rsidR="00967408" w:rsidRPr="00967408">
          <w:rPr>
            <w:rFonts w:ascii="Times" w:eastAsia="Times New Roman" w:hAnsi="Times" w:cs="Times New Roman"/>
            <w:b/>
            <w:bCs/>
            <w:color w:val="0000FF"/>
            <w:kern w:val="36"/>
            <w:sz w:val="48"/>
            <w:szCs w:val="48"/>
            <w:u w:val="single"/>
          </w:rPr>
          <w:t>9.3.1.</w:t>
        </w:r>
      </w:hyperlink>
      <w:r w:rsidR="00967408" w:rsidRPr="00967408">
        <w:rPr>
          <w:rFonts w:ascii="Times" w:eastAsia="Times New Roman" w:hAnsi="Times" w:cs="Times New Roman"/>
          <w:b/>
          <w:bCs/>
          <w:kern w:val="36"/>
          <w:sz w:val="48"/>
          <w:szCs w:val="48"/>
        </w:rPr>
        <w:t xml:space="preserve"> </w:t>
      </w:r>
      <w:hyperlink r:id="rId666" w:anchor="RotateSigKeys" w:history="1">
        <w:r w:rsidR="00967408" w:rsidRPr="00967408">
          <w:rPr>
            <w:rFonts w:ascii="Times" w:eastAsia="Times New Roman" w:hAnsi="Times" w:cs="Times New Roman"/>
            <w:b/>
            <w:bCs/>
            <w:color w:val="0000FF"/>
            <w:kern w:val="36"/>
            <w:sz w:val="48"/>
            <w:szCs w:val="48"/>
            <w:u w:val="single"/>
          </w:rPr>
          <w:t>Rotation of Asymmetric Signing Keys</w:t>
        </w:r>
      </w:hyperlink>
    </w:p>
    <w:p w14:paraId="408A876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Rotation of signing keys can be accomplished with the following approach. The signer publishes its keys in a JWK Set at the </w:t>
      </w:r>
      <w:r w:rsidRPr="00967408">
        <w:rPr>
          <w:rFonts w:ascii="Courier" w:hAnsi="Courier" w:cs="Courier"/>
          <w:sz w:val="20"/>
          <w:szCs w:val="20"/>
        </w:rPr>
        <w:t>jwks_uri</w:t>
      </w:r>
      <w:r w:rsidRPr="00967408">
        <w:rPr>
          <w:rFonts w:ascii="Times" w:hAnsi="Times" w:cs="Times New Roman"/>
          <w:sz w:val="20"/>
          <w:szCs w:val="20"/>
        </w:rPr>
        <w:t xml:space="preserve"> location and includes the </w:t>
      </w:r>
      <w:r w:rsidRPr="00967408">
        <w:rPr>
          <w:rFonts w:ascii="Courier" w:hAnsi="Courier" w:cs="Courier"/>
          <w:sz w:val="20"/>
          <w:szCs w:val="20"/>
        </w:rPr>
        <w:t>kid</w:t>
      </w:r>
      <w:r w:rsidRPr="00967408">
        <w:rPr>
          <w:rFonts w:ascii="Times" w:hAnsi="Times" w:cs="Times New Roman"/>
          <w:sz w:val="20"/>
          <w:szCs w:val="20"/>
        </w:rPr>
        <w:t xml:space="preserve"> of the signing key in the JWS header of each message to indicate to the verifier which key is to be used to validate the signature. Keys can be rolled over by periodically adding new keys to the JWK Set at </w:t>
      </w:r>
      <w:r w:rsidRPr="00967408">
        <w:rPr>
          <w:rFonts w:ascii="Courier" w:hAnsi="Courier" w:cs="Courier"/>
          <w:sz w:val="20"/>
          <w:szCs w:val="20"/>
        </w:rPr>
        <w:t>jwks_uri</w:t>
      </w:r>
      <w:r w:rsidRPr="00967408">
        <w:rPr>
          <w:rFonts w:ascii="Times" w:hAnsi="Times" w:cs="Times New Roman"/>
          <w:sz w:val="20"/>
          <w:szCs w:val="20"/>
        </w:rPr>
        <w:t xml:space="preserve">. The signer can begin using a new key at its discretion and signals the change to the verifier using the </w:t>
      </w:r>
      <w:r w:rsidRPr="00967408">
        <w:rPr>
          <w:rFonts w:ascii="Courier" w:hAnsi="Courier" w:cs="Courier"/>
          <w:sz w:val="20"/>
          <w:szCs w:val="20"/>
        </w:rPr>
        <w:t>kid</w:t>
      </w:r>
      <w:r w:rsidRPr="00967408">
        <w:rPr>
          <w:rFonts w:ascii="Times" w:hAnsi="Times" w:cs="Times New Roman"/>
          <w:sz w:val="20"/>
          <w:szCs w:val="20"/>
        </w:rPr>
        <w:t xml:space="preserve"> value. The verifier knows to go back to the </w:t>
      </w:r>
      <w:r w:rsidRPr="00967408">
        <w:rPr>
          <w:rFonts w:ascii="Courier" w:hAnsi="Courier" w:cs="Courier"/>
          <w:sz w:val="20"/>
          <w:szCs w:val="20"/>
        </w:rPr>
        <w:t>jwks_uri</w:t>
      </w:r>
      <w:r w:rsidRPr="00967408">
        <w:rPr>
          <w:rFonts w:ascii="Times" w:hAnsi="Times" w:cs="Times New Roman"/>
          <w:sz w:val="20"/>
          <w:szCs w:val="20"/>
        </w:rPr>
        <w:t xml:space="preserve"> to re-retrieve the keys when it sees an unfamiliar </w:t>
      </w:r>
      <w:r w:rsidRPr="00967408">
        <w:rPr>
          <w:rFonts w:ascii="Courier" w:hAnsi="Courier" w:cs="Courier"/>
          <w:sz w:val="20"/>
          <w:szCs w:val="20"/>
        </w:rPr>
        <w:t>kid</w:t>
      </w:r>
      <w:r w:rsidRPr="00967408">
        <w:rPr>
          <w:rFonts w:ascii="Times" w:hAnsi="Times" w:cs="Times New Roman"/>
          <w:sz w:val="20"/>
          <w:szCs w:val="20"/>
        </w:rPr>
        <w:t xml:space="preserve"> value. The JWK Set document at the </w:t>
      </w:r>
      <w:r w:rsidRPr="00967408">
        <w:rPr>
          <w:rFonts w:ascii="Courier" w:hAnsi="Courier" w:cs="Courier"/>
          <w:sz w:val="20"/>
          <w:szCs w:val="20"/>
        </w:rPr>
        <w:t>jwks_uri</w:t>
      </w:r>
      <w:r w:rsidRPr="00967408">
        <w:rPr>
          <w:rFonts w:ascii="Times" w:hAnsi="Times" w:cs="Times New Roman"/>
          <w:sz w:val="20"/>
          <w:szCs w:val="20"/>
        </w:rPr>
        <w:t xml:space="preserve"> SHOULD retain recently decommissioned signing keys for a reasonable period of time to facilitate a smooth transition.</w:t>
      </w:r>
    </w:p>
    <w:p w14:paraId="1D78B0B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67" w:anchor="rfc.section.9.4" w:history="1">
        <w:r w:rsidR="00967408" w:rsidRPr="00967408">
          <w:rPr>
            <w:rFonts w:ascii="Times" w:eastAsia="Times New Roman" w:hAnsi="Times" w:cs="Times New Roman"/>
            <w:b/>
            <w:bCs/>
            <w:color w:val="0000FF"/>
            <w:kern w:val="36"/>
            <w:sz w:val="48"/>
            <w:szCs w:val="48"/>
            <w:u w:val="single"/>
          </w:rPr>
          <w:t>9.4.</w:t>
        </w:r>
      </w:hyperlink>
      <w:r w:rsidR="00967408" w:rsidRPr="00967408">
        <w:rPr>
          <w:rFonts w:ascii="Times" w:eastAsia="Times New Roman" w:hAnsi="Times" w:cs="Times New Roman"/>
          <w:b/>
          <w:bCs/>
          <w:kern w:val="36"/>
          <w:sz w:val="48"/>
          <w:szCs w:val="48"/>
        </w:rPr>
        <w:t xml:space="preserve"> </w:t>
      </w:r>
      <w:hyperlink r:id="rId668" w:anchor="Encryption" w:history="1">
        <w:r w:rsidR="00967408" w:rsidRPr="00967408">
          <w:rPr>
            <w:rFonts w:ascii="Times" w:eastAsia="Times New Roman" w:hAnsi="Times" w:cs="Times New Roman"/>
            <w:b/>
            <w:bCs/>
            <w:color w:val="0000FF"/>
            <w:kern w:val="36"/>
            <w:sz w:val="48"/>
            <w:szCs w:val="48"/>
            <w:u w:val="single"/>
          </w:rPr>
          <w:t>Encryption</w:t>
        </w:r>
      </w:hyperlink>
    </w:p>
    <w:p w14:paraId="3A1F33F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encrypting party MUST select an encryption algorithm based on the supported algorithms of the recipient in </w:t>
      </w:r>
      <w:hyperlink r:id="rId669" w:anchor="SigEncAlg" w:history="1">
        <w:r w:rsidRPr="00967408">
          <w:rPr>
            <w:rFonts w:ascii="Times" w:hAnsi="Times" w:cs="Times New Roman"/>
            <w:color w:val="0000FF"/>
            <w:sz w:val="20"/>
            <w:szCs w:val="20"/>
            <w:u w:val="single"/>
          </w:rPr>
          <w:t>Section 9.1</w:t>
        </w:r>
      </w:hyperlink>
      <w:r w:rsidRPr="00967408">
        <w:rPr>
          <w:rFonts w:ascii="Times" w:hAnsi="Times" w:cs="Times New Roman"/>
          <w:sz w:val="20"/>
          <w:szCs w:val="20"/>
        </w:rPr>
        <w:t xml:space="preserve">. </w:t>
      </w:r>
      <w:commentRangeStart w:id="291"/>
      <w:commentRangeStart w:id="292"/>
      <w:r w:rsidRPr="00967408">
        <w:rPr>
          <w:rFonts w:ascii="Times" w:hAnsi="Times" w:cs="Times New Roman"/>
          <w:sz w:val="20"/>
          <w:szCs w:val="20"/>
        </w:rPr>
        <w:t xml:space="preserve">All JWTs MUST be signed </w:t>
      </w:r>
      <w:commentRangeEnd w:id="291"/>
      <w:r w:rsidR="00322930">
        <w:rPr>
          <w:rStyle w:val="CommentReference"/>
        </w:rPr>
        <w:commentReference w:id="291"/>
      </w:r>
      <w:commentRangeEnd w:id="292"/>
      <w:r w:rsidR="00666616">
        <w:rPr>
          <w:rStyle w:val="CommentReference"/>
        </w:rPr>
        <w:commentReference w:id="292"/>
      </w:r>
      <w:r w:rsidRPr="00967408">
        <w:rPr>
          <w:rFonts w:ascii="Times" w:hAnsi="Times" w:cs="Times New Roman"/>
          <w:sz w:val="20"/>
          <w:szCs w:val="20"/>
        </w:rPr>
        <w:t>before encryption to enable verification of the Issuer.</w:t>
      </w:r>
    </w:p>
    <w:p w14:paraId="5A19776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Asymmetric Encryption: RSA</w:t>
      </w:r>
    </w:p>
    <w:p w14:paraId="1E05864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Use the link registered/discovered in </w:t>
      </w:r>
      <w:hyperlink r:id="rId670" w:anchor="SigEncKey" w:history="1">
        <w:r w:rsidRPr="00967408">
          <w:rPr>
            <w:rFonts w:ascii="Times" w:eastAsia="Times New Roman" w:hAnsi="Times" w:cs="Times New Roman"/>
            <w:color w:val="0000FF"/>
            <w:sz w:val="20"/>
            <w:szCs w:val="20"/>
            <w:u w:val="single"/>
          </w:rPr>
          <w:t>Section 9.2</w:t>
        </w:r>
      </w:hyperlink>
      <w:r w:rsidRPr="00967408">
        <w:rPr>
          <w:rFonts w:ascii="Times" w:eastAsia="Times New Roman" w:hAnsi="Times" w:cs="Times New Roman"/>
          <w:sz w:val="20"/>
          <w:szCs w:val="20"/>
        </w:rPr>
        <w:t xml:space="preserve"> to retrieve the relevant keys. If there are multiple keys in the referenced JWK Set document, a </w:t>
      </w:r>
      <w:r w:rsidRPr="00967408">
        <w:rPr>
          <w:rFonts w:ascii="Courier" w:hAnsi="Courier" w:cs="Courier"/>
          <w:sz w:val="20"/>
          <w:szCs w:val="20"/>
        </w:rPr>
        <w:t>kid</w:t>
      </w:r>
      <w:r w:rsidRPr="00967408">
        <w:rPr>
          <w:rFonts w:ascii="Times" w:eastAsia="Times New Roman" w:hAnsi="Times" w:cs="Times New Roman"/>
          <w:sz w:val="20"/>
          <w:szCs w:val="20"/>
        </w:rPr>
        <w:t xml:space="preserve"> value MUST be provided in the JWE header. Use the supported RSA encryption algorithm to encrypt a random Content Encryption Key to be used for encrypting the signed JWT. The key usage of the respective keys MUST include encryption.</w:t>
      </w:r>
    </w:p>
    <w:p w14:paraId="54FC201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Asymmetric Encryption: Elliptic Curve</w:t>
      </w:r>
    </w:p>
    <w:p w14:paraId="6766E55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Create an ephemeral Elliptic Curve public key for the </w:t>
      </w:r>
      <w:r w:rsidRPr="00967408">
        <w:rPr>
          <w:rFonts w:ascii="Courier" w:hAnsi="Courier" w:cs="Courier"/>
          <w:sz w:val="20"/>
          <w:szCs w:val="20"/>
        </w:rPr>
        <w:t>epk</w:t>
      </w:r>
      <w:r w:rsidRPr="00967408">
        <w:rPr>
          <w:rFonts w:ascii="Times" w:eastAsia="Times New Roman" w:hAnsi="Times" w:cs="Times New Roman"/>
          <w:sz w:val="20"/>
          <w:szCs w:val="20"/>
        </w:rPr>
        <w:t xml:space="preserve"> element of the JWE header. Use the link registered/discovered in </w:t>
      </w:r>
      <w:hyperlink r:id="rId671" w:anchor="SigEncKey" w:history="1">
        <w:r w:rsidRPr="00967408">
          <w:rPr>
            <w:rFonts w:ascii="Times" w:eastAsia="Times New Roman" w:hAnsi="Times" w:cs="Times New Roman"/>
            <w:color w:val="0000FF"/>
            <w:sz w:val="20"/>
            <w:szCs w:val="20"/>
            <w:u w:val="single"/>
          </w:rPr>
          <w:t>Section 9.2</w:t>
        </w:r>
      </w:hyperlink>
      <w:r w:rsidRPr="00967408">
        <w:rPr>
          <w:rFonts w:ascii="Times" w:eastAsia="Times New Roman" w:hAnsi="Times" w:cs="Times New Roman"/>
          <w:sz w:val="20"/>
          <w:szCs w:val="20"/>
        </w:rPr>
        <w:t xml:space="preserve"> to retrieve the relevant keys. If there are multiple keys in the referenced JWK Set document, a </w:t>
      </w:r>
      <w:r w:rsidRPr="00967408">
        <w:rPr>
          <w:rFonts w:ascii="Courier" w:hAnsi="Courier" w:cs="Courier"/>
          <w:sz w:val="20"/>
          <w:szCs w:val="20"/>
        </w:rPr>
        <w:t>kid</w:t>
      </w:r>
      <w:r w:rsidRPr="00967408">
        <w:rPr>
          <w:rFonts w:ascii="Times" w:eastAsia="Times New Roman" w:hAnsi="Times" w:cs="Times New Roman"/>
          <w:sz w:val="20"/>
          <w:szCs w:val="20"/>
        </w:rPr>
        <w:t xml:space="preserve"> value MUST be provided in the JWE header. Use the ECDH-ES algorithm to agree upon a Content Encryption Key to be used for encrypting the signed JWT. The key usage of the respective keys MUST support encryption.</w:t>
      </w:r>
    </w:p>
    <w:p w14:paraId="7179518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lastRenderedPageBreak/>
        <w:t>Symmetric Encryption</w:t>
      </w:r>
    </w:p>
    <w:p w14:paraId="5638E1A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 symmetric encryption key is derived from the </w:t>
      </w:r>
      <w:r w:rsidRPr="00967408">
        <w:rPr>
          <w:rFonts w:ascii="Courier" w:hAnsi="Courier" w:cs="Courier"/>
          <w:sz w:val="20"/>
          <w:szCs w:val="20"/>
        </w:rPr>
        <w:t>client_secret</w:t>
      </w:r>
      <w:r w:rsidRPr="00967408">
        <w:rPr>
          <w:rFonts w:ascii="Times" w:eastAsia="Times New Roman" w:hAnsi="Times" w:cs="Times New Roman"/>
          <w:sz w:val="20"/>
          <w:szCs w:val="20"/>
        </w:rPr>
        <w:t xml:space="preserve"> value by using a left truncated SHA-256 hash of the octets of the UTF-8 representation of the </w:t>
      </w:r>
      <w:r w:rsidRPr="00967408">
        <w:rPr>
          <w:rFonts w:ascii="Courier" w:hAnsi="Courier" w:cs="Courier"/>
          <w:sz w:val="20"/>
          <w:szCs w:val="20"/>
        </w:rPr>
        <w:t>client_secret</w:t>
      </w:r>
      <w:r w:rsidRPr="00967408">
        <w:rPr>
          <w:rFonts w:ascii="Times" w:eastAsia="Times New Roman" w:hAnsi="Times" w:cs="Times New Roman"/>
          <w:sz w:val="20"/>
          <w:szCs w:val="20"/>
        </w:rPr>
        <w:t xml:space="preserve">. The SHA-256 value MUST be left truncated to the appropriate bit length for the AES key wrapping algorithm used, for instance, to 128 bits for </w:t>
      </w:r>
      <w:r w:rsidRPr="00967408">
        <w:rPr>
          <w:rFonts w:ascii="Courier" w:hAnsi="Courier" w:cs="Courier"/>
          <w:sz w:val="20"/>
          <w:szCs w:val="20"/>
        </w:rPr>
        <w:t>A128KW</w:t>
      </w:r>
      <w:r w:rsidRPr="00967408">
        <w:rPr>
          <w:rFonts w:ascii="Times" w:eastAsia="Times New Roman" w:hAnsi="Times" w:cs="Times New Roman"/>
          <w:sz w:val="20"/>
          <w:szCs w:val="20"/>
        </w:rPr>
        <w:t xml:space="preserve">. If a key wrapping key with greater than 256 bits is needed, a different method of deriving the key from the </w:t>
      </w:r>
      <w:r w:rsidRPr="00967408">
        <w:rPr>
          <w:rFonts w:ascii="Courier" w:hAnsi="Courier" w:cs="Courier"/>
          <w:sz w:val="20"/>
          <w:szCs w:val="20"/>
        </w:rPr>
        <w:t>client_secret</w:t>
      </w:r>
      <w:r w:rsidRPr="00967408">
        <w:rPr>
          <w:rFonts w:ascii="Times" w:eastAsia="Times New Roman" w:hAnsi="Times" w:cs="Times New Roman"/>
          <w:sz w:val="20"/>
          <w:szCs w:val="20"/>
        </w:rPr>
        <w:t xml:space="preserve"> would have to be defined by an extension. Symmetric encryption MUST never be used by public (non-confidential) Clients because of their inability to keep secrets.</w:t>
      </w:r>
    </w:p>
    <w:p w14:paraId="5F36E15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See </w:t>
      </w:r>
      <w:hyperlink r:id="rId672" w:anchor="NeedForEncryptedRequests" w:history="1">
        <w:r w:rsidRPr="00967408">
          <w:rPr>
            <w:rFonts w:ascii="Times" w:hAnsi="Times" w:cs="Times New Roman"/>
            <w:color w:val="0000FF"/>
            <w:sz w:val="20"/>
            <w:szCs w:val="20"/>
            <w:u w:val="single"/>
          </w:rPr>
          <w:t>Section 15.21</w:t>
        </w:r>
      </w:hyperlink>
      <w:r w:rsidRPr="00967408">
        <w:rPr>
          <w:rFonts w:ascii="Times" w:hAnsi="Times" w:cs="Times New Roman"/>
          <w:sz w:val="20"/>
          <w:szCs w:val="20"/>
        </w:rPr>
        <w:t xml:space="preserve"> for Security Considerations about the need for encrypted requests.</w:t>
      </w:r>
    </w:p>
    <w:p w14:paraId="576FE6F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73" w:anchor="rfc.section.9.4.1" w:history="1">
        <w:r w:rsidR="00967408" w:rsidRPr="00967408">
          <w:rPr>
            <w:rFonts w:ascii="Times" w:eastAsia="Times New Roman" w:hAnsi="Times" w:cs="Times New Roman"/>
            <w:b/>
            <w:bCs/>
            <w:color w:val="0000FF"/>
            <w:kern w:val="36"/>
            <w:sz w:val="48"/>
            <w:szCs w:val="48"/>
            <w:u w:val="single"/>
          </w:rPr>
          <w:t>9.4.1.</w:t>
        </w:r>
      </w:hyperlink>
      <w:r w:rsidR="00967408" w:rsidRPr="00967408">
        <w:rPr>
          <w:rFonts w:ascii="Times" w:eastAsia="Times New Roman" w:hAnsi="Times" w:cs="Times New Roman"/>
          <w:b/>
          <w:bCs/>
          <w:kern w:val="36"/>
          <w:sz w:val="48"/>
          <w:szCs w:val="48"/>
        </w:rPr>
        <w:t xml:space="preserve"> </w:t>
      </w:r>
      <w:hyperlink r:id="rId674" w:anchor="RotateEncKeys" w:history="1">
        <w:r w:rsidR="00967408" w:rsidRPr="00967408">
          <w:rPr>
            <w:rFonts w:ascii="Times" w:eastAsia="Times New Roman" w:hAnsi="Times" w:cs="Times New Roman"/>
            <w:b/>
            <w:bCs/>
            <w:color w:val="0000FF"/>
            <w:kern w:val="36"/>
            <w:sz w:val="48"/>
            <w:szCs w:val="48"/>
            <w:u w:val="single"/>
          </w:rPr>
          <w:t>Rotation of Asymmetric Encryption Keys</w:t>
        </w:r>
      </w:hyperlink>
    </w:p>
    <w:p w14:paraId="7AFBED63" w14:textId="57CCC8CE"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Rotating encryption keys is necessarily a different process </w:t>
      </w:r>
      <w:del w:id="293" w:author="Justin Richer" w:date="2013-11-14T20:45:00Z">
        <w:r w:rsidRPr="00967408" w:rsidDel="00322930">
          <w:rPr>
            <w:rFonts w:ascii="Times" w:hAnsi="Times" w:cs="Times New Roman"/>
            <w:sz w:val="20"/>
            <w:szCs w:val="20"/>
          </w:rPr>
          <w:delText xml:space="preserve">than </w:delText>
        </w:r>
      </w:del>
      <w:ins w:id="294" w:author="Justin Richer" w:date="2013-11-14T20:45:00Z">
        <w:r w:rsidR="00322930">
          <w:rPr>
            <w:rFonts w:ascii="Times" w:hAnsi="Times" w:cs="Times New Roman"/>
            <w:sz w:val="20"/>
            <w:szCs w:val="20"/>
          </w:rPr>
          <w:t>from the one</w:t>
        </w:r>
        <w:r w:rsidR="00322930" w:rsidRPr="00967408">
          <w:rPr>
            <w:rFonts w:ascii="Times" w:hAnsi="Times" w:cs="Times New Roman"/>
            <w:sz w:val="20"/>
            <w:szCs w:val="20"/>
          </w:rPr>
          <w:t xml:space="preserve"> </w:t>
        </w:r>
      </w:ins>
      <w:r w:rsidRPr="00967408">
        <w:rPr>
          <w:rFonts w:ascii="Times" w:hAnsi="Times" w:cs="Times New Roman"/>
          <w:sz w:val="20"/>
          <w:szCs w:val="20"/>
        </w:rPr>
        <w:t xml:space="preserve">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r w:rsidRPr="00967408">
        <w:rPr>
          <w:rFonts w:ascii="Courier" w:hAnsi="Courier" w:cs="Courier"/>
          <w:sz w:val="20"/>
          <w:szCs w:val="20"/>
        </w:rPr>
        <w:t>jwks_uri</w:t>
      </w:r>
      <w:r w:rsidRPr="00967408">
        <w:rPr>
          <w:rFonts w:ascii="Times" w:hAnsi="Times" w:cs="Times New Roman"/>
          <w:sz w:val="20"/>
          <w:szCs w:val="20"/>
        </w:rPr>
        <w:t xml:space="preserve">. To rotate keys, the decrypting party can publish new keys at </w:t>
      </w:r>
      <w:r w:rsidRPr="00967408">
        <w:rPr>
          <w:rFonts w:ascii="Courier" w:hAnsi="Courier" w:cs="Courier"/>
          <w:sz w:val="20"/>
          <w:szCs w:val="20"/>
        </w:rPr>
        <w:t>jwks_uri</w:t>
      </w:r>
      <w:r w:rsidRPr="00967408">
        <w:rPr>
          <w:rFonts w:ascii="Times" w:hAnsi="Times" w:cs="Times New Roman"/>
          <w:sz w:val="20"/>
          <w:szCs w:val="20"/>
        </w:rPr>
        <w:t xml:space="preserve"> and remove from the JWK Set those that are being decommissioned. The </w:t>
      </w:r>
      <w:r w:rsidRPr="00967408">
        <w:rPr>
          <w:rFonts w:ascii="Courier" w:hAnsi="Courier" w:cs="Courier"/>
          <w:sz w:val="20"/>
          <w:szCs w:val="20"/>
        </w:rPr>
        <w:t>jwks_uri</w:t>
      </w:r>
      <w:r w:rsidRPr="00967408">
        <w:rPr>
          <w:rFonts w:ascii="Times" w:hAnsi="Times" w:cs="Times New Roman"/>
          <w:sz w:val="20"/>
          <w:szCs w:val="20"/>
        </w:rPr>
        <w:t xml:space="preserve"> SHOULD include a </w:t>
      </w:r>
      <w:r w:rsidRPr="00967408">
        <w:rPr>
          <w:rFonts w:ascii="Courier" w:hAnsi="Courier" w:cs="Courier"/>
          <w:sz w:val="20"/>
          <w:szCs w:val="20"/>
        </w:rPr>
        <w:t>Cache-Control</w:t>
      </w:r>
      <w:r w:rsidRPr="00967408">
        <w:rPr>
          <w:rFonts w:ascii="Times" w:hAnsi="Times" w:cs="Times New Roman"/>
          <w:sz w:val="20"/>
          <w:szCs w:val="20"/>
        </w:rPr>
        <w:t xml:space="preserve"> header in the response that contains a </w:t>
      </w:r>
      <w:r w:rsidRPr="00967408">
        <w:rPr>
          <w:rFonts w:ascii="Courier" w:hAnsi="Courier" w:cs="Courier"/>
          <w:sz w:val="20"/>
          <w:szCs w:val="20"/>
        </w:rPr>
        <w:t>max-age</w:t>
      </w:r>
      <w:r w:rsidRPr="00967408">
        <w:rPr>
          <w:rFonts w:ascii="Times" w:hAnsi="Times" w:cs="Times New Roman"/>
          <w:sz w:val="20"/>
          <w:szCs w:val="20"/>
        </w:rPr>
        <w:t xml:space="preserve"> directive, as defined in </w:t>
      </w:r>
      <w:hyperlink r:id="rId675" w:anchor="RFC2616" w:history="1">
        <w:r w:rsidRPr="00967408">
          <w:rPr>
            <w:rFonts w:ascii="Times" w:hAnsi="Times" w:cs="Times New Roman"/>
            <w:color w:val="0000FF"/>
            <w:sz w:val="20"/>
            <w:szCs w:val="20"/>
            <w:u w:val="single"/>
          </w:rPr>
          <w:t>RFC 2616</w:t>
        </w:r>
      </w:hyperlink>
      <w:r w:rsidRPr="00967408">
        <w:rPr>
          <w:rFonts w:ascii="Times" w:hAnsi="Times" w:cs="Times New Roman"/>
          <w:sz w:val="20"/>
          <w:szCs w:val="20"/>
        </w:rPr>
        <w:t xml:space="preserve"> </w:t>
      </w:r>
      <w:r w:rsidRPr="00967408">
        <w:rPr>
          <w:rFonts w:ascii="Times" w:hAnsi="Times" w:cs="Times New Roman"/>
          <w:i/>
          <w:iCs/>
          <w:sz w:val="20"/>
          <w:szCs w:val="20"/>
        </w:rPr>
        <w:t>[RFC2616]</w:t>
      </w:r>
      <w:r w:rsidRPr="00967408">
        <w:rPr>
          <w:rFonts w:ascii="Times" w:hAnsi="Times" w:cs="Times New Roman"/>
          <w:sz w:val="20"/>
          <w:szCs w:val="20"/>
        </w:rPr>
        <w:t xml:space="preserve">, which enables the encrypting party to safely cache the JWK Set and not have to re-retrieve the document for every encryption event. The decrypting party SHOULD remove decommissioned keys from the JWK Set at </w:t>
      </w:r>
      <w:r w:rsidRPr="00967408">
        <w:rPr>
          <w:rFonts w:ascii="Courier" w:hAnsi="Courier" w:cs="Courier"/>
          <w:sz w:val="20"/>
          <w:szCs w:val="20"/>
        </w:rPr>
        <w:t>jwks_uri</w:t>
      </w:r>
      <w:r w:rsidRPr="00967408">
        <w:rPr>
          <w:rFonts w:ascii="Times" w:hAnsi="Times" w:cs="Times New Roman"/>
          <w:sz w:val="20"/>
          <w:szCs w:val="20"/>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r:id="rId676" w:anchor="RotateSigKeys" w:history="1">
        <w:r w:rsidRPr="00967408">
          <w:rPr>
            <w:rFonts w:ascii="Times" w:hAnsi="Times" w:cs="Times New Roman"/>
            <w:color w:val="0000FF"/>
            <w:sz w:val="20"/>
            <w:szCs w:val="20"/>
            <w:u w:val="single"/>
          </w:rPr>
          <w:t>Section 9.3.1</w:t>
        </w:r>
      </w:hyperlink>
      <w:r w:rsidRPr="00967408">
        <w:rPr>
          <w:rFonts w:ascii="Times" w:hAnsi="Times" w:cs="Times New Roman"/>
          <w:sz w:val="20"/>
          <w:szCs w:val="20"/>
        </w:rPr>
        <w:t>.</w:t>
      </w:r>
    </w:p>
    <w:p w14:paraId="2DCEEB7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77" w:anchor="rfc.section.10" w:history="1">
        <w:r w:rsidR="00967408" w:rsidRPr="00967408">
          <w:rPr>
            <w:rFonts w:ascii="Times" w:eastAsia="Times New Roman" w:hAnsi="Times" w:cs="Times New Roman"/>
            <w:b/>
            <w:bCs/>
            <w:color w:val="0000FF"/>
            <w:kern w:val="36"/>
            <w:sz w:val="48"/>
            <w:szCs w:val="48"/>
            <w:u w:val="single"/>
          </w:rPr>
          <w:t>10.</w:t>
        </w:r>
      </w:hyperlink>
      <w:r w:rsidR="00967408" w:rsidRPr="00967408">
        <w:rPr>
          <w:rFonts w:ascii="Times" w:eastAsia="Times New Roman" w:hAnsi="Times" w:cs="Times New Roman"/>
          <w:b/>
          <w:bCs/>
          <w:kern w:val="36"/>
          <w:sz w:val="48"/>
          <w:szCs w:val="48"/>
        </w:rPr>
        <w:t xml:space="preserve"> </w:t>
      </w:r>
      <w:hyperlink r:id="rId678" w:anchor="OfflineAccess" w:history="1">
        <w:r w:rsidR="00967408" w:rsidRPr="00967408">
          <w:rPr>
            <w:rFonts w:ascii="Times" w:eastAsia="Times New Roman" w:hAnsi="Times" w:cs="Times New Roman"/>
            <w:b/>
            <w:bCs/>
            <w:color w:val="0000FF"/>
            <w:kern w:val="36"/>
            <w:sz w:val="48"/>
            <w:szCs w:val="48"/>
            <w:u w:val="single"/>
          </w:rPr>
          <w:t>Offline Access</w:t>
        </w:r>
      </w:hyperlink>
    </w:p>
    <w:p w14:paraId="762D3CC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defines the following </w:t>
      </w:r>
      <w:r w:rsidRPr="00967408">
        <w:rPr>
          <w:rFonts w:ascii="Courier" w:hAnsi="Courier" w:cs="Courier"/>
          <w:sz w:val="20"/>
          <w:szCs w:val="20"/>
        </w:rPr>
        <w:t>scope</w:t>
      </w:r>
      <w:r w:rsidRPr="00967408">
        <w:rPr>
          <w:rFonts w:ascii="Times" w:hAnsi="Times" w:cs="Times New Roman"/>
          <w:sz w:val="20"/>
          <w:szCs w:val="20"/>
        </w:rPr>
        <w:t xml:space="preserve"> value to request offline access: </w:t>
      </w:r>
    </w:p>
    <w:p w14:paraId="40818FB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offline_access</w:t>
      </w:r>
    </w:p>
    <w:p w14:paraId="4573F970"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OPTIONAL. This scope value requests that an OAuth 2.0 Refresh Token be issued that can be used to obtain an Access Token that grants access to the End-User's UserInfo Endpoint even when the End-User is not present (not logged in).</w:t>
      </w:r>
    </w:p>
    <w:p w14:paraId="0D3504D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offline access is requested, a </w:t>
      </w:r>
      <w:r w:rsidRPr="00967408">
        <w:rPr>
          <w:rFonts w:ascii="Courier" w:hAnsi="Courier" w:cs="Courier"/>
          <w:sz w:val="20"/>
          <w:szCs w:val="20"/>
        </w:rPr>
        <w:t>prompt</w:t>
      </w:r>
      <w:r w:rsidRPr="00967408">
        <w:rPr>
          <w:rFonts w:ascii="Times" w:hAnsi="Times" w:cs="Times New Roman"/>
          <w:sz w:val="20"/>
          <w:szCs w:val="20"/>
        </w:rPr>
        <w:t xml:space="preserve"> parameter value of </w:t>
      </w:r>
      <w:r w:rsidRPr="00967408">
        <w:rPr>
          <w:rFonts w:ascii="Courier" w:hAnsi="Courier" w:cs="Courier"/>
          <w:sz w:val="20"/>
          <w:szCs w:val="20"/>
        </w:rPr>
        <w:t>consent</w:t>
      </w:r>
      <w:r w:rsidRPr="00967408">
        <w:rPr>
          <w:rFonts w:ascii="Times" w:hAnsi="Times" w:cs="Times New Roman"/>
          <w:sz w:val="20"/>
          <w:szCs w:val="20"/>
        </w:rPr>
        <w:t xml:space="preserve"> MUST be used unless other conditions for processing permitting offline access to the requested resources are in place. The OP MUST always obtain consent to returning a Refresh Token that enables offline access to the requested resources. A previously saved user consent is not always sufficient to grant offline access.</w:t>
      </w:r>
    </w:p>
    <w:p w14:paraId="4608A7E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Upon receipt of a scope parameter containing the </w:t>
      </w:r>
      <w:r w:rsidRPr="00967408">
        <w:rPr>
          <w:rFonts w:ascii="Courier" w:hAnsi="Courier" w:cs="Courier"/>
          <w:sz w:val="20"/>
          <w:szCs w:val="20"/>
        </w:rPr>
        <w:t>offline_access</w:t>
      </w:r>
      <w:r w:rsidRPr="00967408">
        <w:rPr>
          <w:rFonts w:ascii="Times" w:hAnsi="Times" w:cs="Times New Roman"/>
          <w:sz w:val="20"/>
          <w:szCs w:val="20"/>
        </w:rPr>
        <w:t xml:space="preserve"> value, the Authorization Server: </w:t>
      </w:r>
      <w:r w:rsidRPr="00967408">
        <w:rPr>
          <w:rFonts w:ascii="Courier" w:hAnsi="Courier" w:cs="Courier"/>
          <w:sz w:val="20"/>
          <w:szCs w:val="20"/>
        </w:rPr>
        <w:t>offline_access</w:t>
      </w:r>
      <w:r w:rsidRPr="00967408">
        <w:rPr>
          <w:rFonts w:ascii="Times" w:hAnsi="Times" w:cs="Times New Roman"/>
          <w:sz w:val="20"/>
          <w:szCs w:val="20"/>
        </w:rPr>
        <w:t xml:space="preserve"> use case. The Authorization Server MAY grant Refresh Tokens in other contexts that are beyond the scope of this specification.</w:t>
      </w:r>
    </w:p>
    <w:p w14:paraId="551EB218" w14:textId="77777777" w:rsidR="00967408" w:rsidRPr="00967408" w:rsidRDefault="00967408" w:rsidP="00967408">
      <w:pPr>
        <w:numPr>
          <w:ilvl w:val="0"/>
          <w:numId w:val="2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MUST ensure that the prompt parameter contains </w:t>
      </w:r>
      <w:r w:rsidRPr="00967408">
        <w:rPr>
          <w:rFonts w:ascii="Courier" w:hAnsi="Courier" w:cs="Courier"/>
          <w:sz w:val="20"/>
          <w:szCs w:val="20"/>
        </w:rPr>
        <w:t>consent</w:t>
      </w:r>
      <w:r w:rsidRPr="00967408">
        <w:rPr>
          <w:rFonts w:ascii="Times" w:eastAsia="Times New Roman" w:hAnsi="Times" w:cs="Times New Roman"/>
          <w:sz w:val="20"/>
          <w:szCs w:val="20"/>
        </w:rPr>
        <w:t xml:space="preserve"> unless other conditions for processing permitting offline access to the requested resources are in place; unless one or both of these conditions are fulfilled, then it MUST ignore the </w:t>
      </w:r>
      <w:r w:rsidRPr="00967408">
        <w:rPr>
          <w:rFonts w:ascii="Courier" w:hAnsi="Courier" w:cs="Courier"/>
          <w:sz w:val="20"/>
          <w:szCs w:val="20"/>
        </w:rPr>
        <w:t>offline_access</w:t>
      </w:r>
      <w:r w:rsidRPr="00967408">
        <w:rPr>
          <w:rFonts w:ascii="Times" w:eastAsia="Times New Roman" w:hAnsi="Times" w:cs="Times New Roman"/>
          <w:sz w:val="20"/>
          <w:szCs w:val="20"/>
        </w:rPr>
        <w:t xml:space="preserve"> request,</w:t>
      </w:r>
    </w:p>
    <w:p w14:paraId="15A326C0" w14:textId="77777777" w:rsidR="00967408" w:rsidRPr="00967408" w:rsidRDefault="00967408" w:rsidP="00967408">
      <w:pPr>
        <w:numPr>
          <w:ilvl w:val="0"/>
          <w:numId w:val="2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MUST ignore the </w:t>
      </w:r>
      <w:r w:rsidRPr="00967408">
        <w:rPr>
          <w:rFonts w:ascii="Courier" w:hAnsi="Courier" w:cs="Courier"/>
          <w:sz w:val="20"/>
          <w:szCs w:val="20"/>
        </w:rPr>
        <w:t>offline_access</w:t>
      </w:r>
      <w:r w:rsidRPr="00967408">
        <w:rPr>
          <w:rFonts w:ascii="Times" w:eastAsia="Times New Roman" w:hAnsi="Times" w:cs="Times New Roman"/>
          <w:sz w:val="20"/>
          <w:szCs w:val="20"/>
        </w:rPr>
        <w:t xml:space="preserve"> request unless the Client is using a </w:t>
      </w:r>
      <w:r w:rsidRPr="00967408">
        <w:rPr>
          <w:rFonts w:ascii="Courier" w:hAnsi="Courier" w:cs="Courier"/>
          <w:sz w:val="20"/>
          <w:szCs w:val="20"/>
        </w:rPr>
        <w:t>response_type</w:t>
      </w:r>
      <w:r w:rsidRPr="00967408">
        <w:rPr>
          <w:rFonts w:ascii="Times" w:eastAsia="Times New Roman" w:hAnsi="Times" w:cs="Times New Roman"/>
          <w:sz w:val="20"/>
          <w:szCs w:val="20"/>
        </w:rPr>
        <w:t xml:space="preserve"> value that would result in an Authorization Code being returned,</w:t>
      </w:r>
    </w:p>
    <w:p w14:paraId="2F125A09" w14:textId="77777777" w:rsidR="00967408" w:rsidRPr="00967408" w:rsidRDefault="00967408" w:rsidP="00967408">
      <w:pPr>
        <w:numPr>
          <w:ilvl w:val="0"/>
          <w:numId w:val="2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MUST explicitly receive or have consent for all Clients when the registered </w:t>
      </w:r>
      <w:r w:rsidRPr="00967408">
        <w:rPr>
          <w:rFonts w:ascii="Courier" w:hAnsi="Courier" w:cs="Courier"/>
          <w:sz w:val="20"/>
          <w:szCs w:val="20"/>
        </w:rPr>
        <w:t>application_type</w:t>
      </w:r>
      <w:r w:rsidRPr="00967408">
        <w:rPr>
          <w:rFonts w:ascii="Times" w:eastAsia="Times New Roman" w:hAnsi="Times" w:cs="Times New Roman"/>
          <w:sz w:val="20"/>
          <w:szCs w:val="20"/>
        </w:rPr>
        <w:t xml:space="preserve"> is </w:t>
      </w:r>
      <w:r w:rsidRPr="00967408">
        <w:rPr>
          <w:rFonts w:ascii="Courier" w:hAnsi="Courier" w:cs="Courier"/>
          <w:sz w:val="20"/>
          <w:szCs w:val="20"/>
        </w:rPr>
        <w:t>web</w:t>
      </w:r>
      <w:r w:rsidRPr="00967408">
        <w:rPr>
          <w:rFonts w:ascii="Times" w:eastAsia="Times New Roman" w:hAnsi="Times" w:cs="Times New Roman"/>
          <w:sz w:val="20"/>
          <w:szCs w:val="20"/>
        </w:rPr>
        <w:t>,</w:t>
      </w:r>
    </w:p>
    <w:p w14:paraId="6E14CD47" w14:textId="77777777" w:rsidR="00967408" w:rsidRPr="00967408" w:rsidRDefault="00967408" w:rsidP="00967408">
      <w:pPr>
        <w:numPr>
          <w:ilvl w:val="0"/>
          <w:numId w:val="2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SHOULD explicitly receive or have consent for all Clients when the registered </w:t>
      </w:r>
      <w:r w:rsidRPr="00967408">
        <w:rPr>
          <w:rFonts w:ascii="Courier" w:hAnsi="Courier" w:cs="Courier"/>
          <w:sz w:val="20"/>
          <w:szCs w:val="20"/>
        </w:rPr>
        <w:t>application_type</w:t>
      </w:r>
      <w:r w:rsidRPr="00967408">
        <w:rPr>
          <w:rFonts w:ascii="Times" w:eastAsia="Times New Roman" w:hAnsi="Times" w:cs="Times New Roman"/>
          <w:sz w:val="20"/>
          <w:szCs w:val="20"/>
        </w:rPr>
        <w:t xml:space="preserve"> is </w:t>
      </w:r>
      <w:r w:rsidRPr="00967408">
        <w:rPr>
          <w:rFonts w:ascii="Courier" w:hAnsi="Courier" w:cs="Courier"/>
          <w:sz w:val="20"/>
          <w:szCs w:val="20"/>
        </w:rPr>
        <w:t>native</w:t>
      </w:r>
      <w:r w:rsidRPr="00967408">
        <w:rPr>
          <w:rFonts w:ascii="Times" w:eastAsia="Times New Roman" w:hAnsi="Times" w:cs="Times New Roman"/>
          <w:sz w:val="20"/>
          <w:szCs w:val="20"/>
        </w:rPr>
        <w:t>.</w:t>
      </w:r>
    </w:p>
    <w:p w14:paraId="2F141DF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 of Refresh Tokens is not exclusive to </w:t>
      </w:r>
      <w:commentRangeStart w:id="295"/>
      <w:r w:rsidRPr="00967408">
        <w:rPr>
          <w:rFonts w:ascii="Times" w:hAnsi="Times" w:cs="Times New Roman"/>
          <w:sz w:val="20"/>
          <w:szCs w:val="20"/>
        </w:rPr>
        <w:t xml:space="preserve">the </w:t>
      </w:r>
      <w:commentRangeEnd w:id="295"/>
      <w:r w:rsidR="00A4747A">
        <w:rPr>
          <w:rStyle w:val="CommentReference"/>
        </w:rPr>
        <w:commentReference w:id="295"/>
      </w:r>
    </w:p>
    <w:commentRangeStart w:id="296"/>
    <w:p w14:paraId="31CE92A1" w14:textId="77777777" w:rsidR="00967408" w:rsidRPr="00967408" w:rsidRDefault="00967408" w:rsidP="00967408">
      <w:pPr>
        <w:spacing w:before="100" w:beforeAutospacing="1" w:after="100" w:afterAutospacing="1"/>
        <w:outlineLvl w:val="0"/>
        <w:rPr>
          <w:rFonts w:ascii="Times" w:eastAsia="Times New Roman" w:hAnsi="Times" w:cs="Times New Roman"/>
          <w:b/>
          <w:bCs/>
          <w:kern w:val="36"/>
          <w:sz w:val="48"/>
          <w:szCs w:val="48"/>
        </w:rPr>
      </w:pPr>
      <w:r w:rsidRPr="00967408">
        <w:rPr>
          <w:rFonts w:ascii="Times" w:eastAsia="Times New Roman" w:hAnsi="Times" w:cs="Times New Roman"/>
          <w:b/>
          <w:bCs/>
          <w:kern w:val="36"/>
          <w:sz w:val="48"/>
          <w:szCs w:val="48"/>
        </w:rPr>
        <w:fldChar w:fldCharType="begin"/>
      </w:r>
      <w:r w:rsidRPr="00967408">
        <w:rPr>
          <w:rFonts w:ascii="Times" w:eastAsia="Times New Roman" w:hAnsi="Times" w:cs="Times New Roman"/>
          <w:b/>
          <w:bCs/>
          <w:kern w:val="36"/>
          <w:sz w:val="48"/>
          <w:szCs w:val="48"/>
        </w:rPr>
        <w:instrText xml:space="preserve"> HYPERLINK "file:///var/folders/lg/dkszrwhn3kjbtf594pvm017c0000gn/T/xml2rfc-xxe-1720659876424103329.html" \l "rfc.section.11" </w:instrText>
      </w:r>
      <w:r w:rsidRPr="00967408">
        <w:rPr>
          <w:rFonts w:ascii="Times" w:eastAsia="Times New Roman" w:hAnsi="Times" w:cs="Times New Roman"/>
          <w:b/>
          <w:bCs/>
          <w:kern w:val="36"/>
          <w:sz w:val="48"/>
          <w:szCs w:val="48"/>
        </w:rPr>
        <w:fldChar w:fldCharType="separate"/>
      </w:r>
      <w:r w:rsidRPr="00967408">
        <w:rPr>
          <w:rFonts w:ascii="Times" w:eastAsia="Times New Roman" w:hAnsi="Times" w:cs="Times New Roman"/>
          <w:b/>
          <w:bCs/>
          <w:color w:val="0000FF"/>
          <w:kern w:val="36"/>
          <w:sz w:val="48"/>
          <w:szCs w:val="48"/>
          <w:u w:val="single"/>
        </w:rPr>
        <w:t>11.</w:t>
      </w:r>
      <w:r w:rsidRPr="00967408">
        <w:rPr>
          <w:rFonts w:ascii="Times" w:eastAsia="Times New Roman" w:hAnsi="Times" w:cs="Times New Roman"/>
          <w:b/>
          <w:bCs/>
          <w:kern w:val="36"/>
          <w:sz w:val="48"/>
          <w:szCs w:val="48"/>
        </w:rPr>
        <w:fldChar w:fldCharType="end"/>
      </w:r>
      <w:r w:rsidRPr="00967408">
        <w:rPr>
          <w:rFonts w:ascii="Times" w:eastAsia="Times New Roman" w:hAnsi="Times" w:cs="Times New Roman"/>
          <w:b/>
          <w:bCs/>
          <w:kern w:val="36"/>
          <w:sz w:val="48"/>
          <w:szCs w:val="48"/>
        </w:rPr>
        <w:t xml:space="preserve"> </w:t>
      </w:r>
      <w:hyperlink r:id="rId679" w:anchor="RefreshTokens" w:history="1">
        <w:r w:rsidRPr="00967408">
          <w:rPr>
            <w:rFonts w:ascii="Times" w:eastAsia="Times New Roman" w:hAnsi="Times" w:cs="Times New Roman"/>
            <w:b/>
            <w:bCs/>
            <w:color w:val="0000FF"/>
            <w:kern w:val="36"/>
            <w:sz w:val="48"/>
            <w:szCs w:val="48"/>
            <w:u w:val="single"/>
          </w:rPr>
          <w:t>Using Refresh Tokens</w:t>
        </w:r>
      </w:hyperlink>
      <w:commentRangeEnd w:id="296"/>
      <w:r w:rsidR="00A4747A">
        <w:rPr>
          <w:rStyle w:val="CommentReference"/>
        </w:rPr>
        <w:commentReference w:id="296"/>
      </w:r>
    </w:p>
    <w:p w14:paraId="5CDBF4A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 request to the Token Endpoint can also use a Refresh Token by using the </w:t>
      </w:r>
      <w:r w:rsidRPr="00967408">
        <w:rPr>
          <w:rFonts w:ascii="Courier" w:hAnsi="Courier" w:cs="Courier"/>
          <w:sz w:val="20"/>
          <w:szCs w:val="20"/>
        </w:rPr>
        <w:t>grant_type</w:t>
      </w:r>
      <w:r w:rsidRPr="00967408">
        <w:rPr>
          <w:rFonts w:ascii="Times" w:hAnsi="Times" w:cs="Times New Roman"/>
          <w:sz w:val="20"/>
          <w:szCs w:val="20"/>
        </w:rPr>
        <w:t xml:space="preserve"> value </w:t>
      </w:r>
      <w:r w:rsidRPr="00967408">
        <w:rPr>
          <w:rFonts w:ascii="Courier" w:hAnsi="Courier" w:cs="Courier"/>
          <w:sz w:val="20"/>
          <w:szCs w:val="20"/>
        </w:rPr>
        <w:t>refresh_token</w:t>
      </w:r>
      <w:r w:rsidRPr="00967408">
        <w:rPr>
          <w:rFonts w:ascii="Times" w:hAnsi="Times" w:cs="Times New Roman"/>
          <w:sz w:val="20"/>
          <w:szCs w:val="20"/>
        </w:rPr>
        <w:t xml:space="preserve">, as described in Section 6 of </w:t>
      </w:r>
      <w:hyperlink r:id="rId680"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This section defines the behaviors for OpenID Connect Authorization Servers when Refresh Tokens are used.</w:t>
      </w:r>
    </w:p>
    <w:p w14:paraId="7D46173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81" w:anchor="rfc.section.11.1" w:history="1">
        <w:r w:rsidR="00967408" w:rsidRPr="00967408">
          <w:rPr>
            <w:rFonts w:ascii="Times" w:eastAsia="Times New Roman" w:hAnsi="Times" w:cs="Times New Roman"/>
            <w:b/>
            <w:bCs/>
            <w:color w:val="0000FF"/>
            <w:kern w:val="36"/>
            <w:sz w:val="48"/>
            <w:szCs w:val="48"/>
            <w:u w:val="single"/>
          </w:rPr>
          <w:t>11.1.</w:t>
        </w:r>
      </w:hyperlink>
      <w:r w:rsidR="00967408" w:rsidRPr="00967408">
        <w:rPr>
          <w:rFonts w:ascii="Times" w:eastAsia="Times New Roman" w:hAnsi="Times" w:cs="Times New Roman"/>
          <w:b/>
          <w:bCs/>
          <w:kern w:val="36"/>
          <w:sz w:val="48"/>
          <w:szCs w:val="48"/>
        </w:rPr>
        <w:t xml:space="preserve"> </w:t>
      </w:r>
      <w:hyperlink r:id="rId682" w:anchor="RefreshingAccessToken" w:history="1">
        <w:r w:rsidR="00967408" w:rsidRPr="00967408">
          <w:rPr>
            <w:rFonts w:ascii="Times" w:eastAsia="Times New Roman" w:hAnsi="Times" w:cs="Times New Roman"/>
            <w:b/>
            <w:bCs/>
            <w:color w:val="0000FF"/>
            <w:kern w:val="36"/>
            <w:sz w:val="48"/>
            <w:szCs w:val="48"/>
            <w:u w:val="single"/>
          </w:rPr>
          <w:t>Refresh Request</w:t>
        </w:r>
      </w:hyperlink>
    </w:p>
    <w:p w14:paraId="04F583A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To refresh an Access Token, the Client MUST authenticate to the Token Endpoint using the authentication method registered for its </w:t>
      </w:r>
      <w:r w:rsidRPr="00967408">
        <w:rPr>
          <w:rFonts w:ascii="Courier" w:hAnsi="Courier" w:cs="Courier"/>
          <w:sz w:val="20"/>
          <w:szCs w:val="20"/>
        </w:rPr>
        <w:t>client_id</w:t>
      </w:r>
      <w:r w:rsidRPr="00967408">
        <w:rPr>
          <w:rFonts w:ascii="Times" w:hAnsi="Times" w:cs="Times New Roman"/>
          <w:sz w:val="20"/>
          <w:szCs w:val="20"/>
        </w:rPr>
        <w:t xml:space="preserve">, as documented in </w:t>
      </w:r>
      <w:hyperlink r:id="rId683" w:anchor="ClientAuthentication" w:history="1">
        <w:r w:rsidRPr="00967408">
          <w:rPr>
            <w:rFonts w:ascii="Times" w:hAnsi="Times" w:cs="Times New Roman"/>
            <w:color w:val="0000FF"/>
            <w:sz w:val="20"/>
            <w:szCs w:val="20"/>
            <w:u w:val="single"/>
          </w:rPr>
          <w:t>Section 8</w:t>
        </w:r>
      </w:hyperlink>
      <w:r w:rsidRPr="00967408">
        <w:rPr>
          <w:rFonts w:ascii="Times" w:hAnsi="Times" w:cs="Times New Roman"/>
          <w:sz w:val="20"/>
          <w:szCs w:val="20"/>
        </w:rPr>
        <w:t xml:space="preserve">. The Client sends the parameters via HTTPS </w:t>
      </w:r>
      <w:r w:rsidRPr="00967408">
        <w:rPr>
          <w:rFonts w:ascii="Courier" w:hAnsi="Courier" w:cs="Courier"/>
          <w:sz w:val="20"/>
          <w:szCs w:val="20"/>
        </w:rPr>
        <w:t>POST</w:t>
      </w:r>
      <w:r w:rsidRPr="00967408">
        <w:rPr>
          <w:rFonts w:ascii="Times" w:hAnsi="Times" w:cs="Times New Roman"/>
          <w:sz w:val="20"/>
          <w:szCs w:val="20"/>
        </w:rPr>
        <w:t xml:space="preserve"> to the Token Endpoint using Form Serialization, per </w:t>
      </w:r>
      <w:hyperlink r:id="rId684" w:anchor="FormSerialization" w:history="1">
        <w:r w:rsidRPr="00967408">
          <w:rPr>
            <w:rFonts w:ascii="Times" w:hAnsi="Times" w:cs="Times New Roman"/>
            <w:color w:val="0000FF"/>
            <w:sz w:val="20"/>
            <w:szCs w:val="20"/>
            <w:u w:val="single"/>
          </w:rPr>
          <w:t>Section 12.2</w:t>
        </w:r>
      </w:hyperlink>
      <w:r w:rsidRPr="00967408">
        <w:rPr>
          <w:rFonts w:ascii="Times" w:hAnsi="Times" w:cs="Times New Roman"/>
          <w:sz w:val="20"/>
          <w:szCs w:val="20"/>
        </w:rPr>
        <w:t>.</w:t>
      </w:r>
    </w:p>
    <w:p w14:paraId="59C976D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Refresh Request (with line wraps within values for display purposes only):</w:t>
      </w:r>
    </w:p>
    <w:p w14:paraId="20E1CF2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POST /token HTTP/1.1   Host: server.example.com   Content-Type: application/x-www-form-urlencoded    client_id=s6BhdRkqt3     &amp;client_secret=some_secret12345     &amp;grant_type=refresh_token     &amp;refresh_token=8xLOxBtZp8     &amp;scope=openid%20profile     </w:t>
      </w:r>
    </w:p>
    <w:p w14:paraId="11D50754" w14:textId="14505DE6"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Authorization Server MUST validate the Refresh Token</w:t>
      </w:r>
      <w:ins w:id="297" w:author="Justin Richer" w:date="2013-11-14T20:50:00Z">
        <w:r w:rsidR="00153AC1">
          <w:rPr>
            <w:rFonts w:ascii="Times" w:hAnsi="Times" w:cs="Times New Roman"/>
            <w:sz w:val="20"/>
            <w:szCs w:val="20"/>
          </w:rPr>
          <w:t xml:space="preserve"> and MUST verify that the Refresh Token in use w</w:t>
        </w:r>
        <w:r w:rsidR="009F53EF">
          <w:rPr>
            <w:rFonts w:ascii="Times" w:hAnsi="Times" w:cs="Times New Roman"/>
            <w:sz w:val="20"/>
            <w:szCs w:val="20"/>
          </w:rPr>
          <w:t>as issued to the authenticated C</w:t>
        </w:r>
        <w:r w:rsidR="00153AC1">
          <w:rPr>
            <w:rFonts w:ascii="Times" w:hAnsi="Times" w:cs="Times New Roman"/>
            <w:sz w:val="20"/>
            <w:szCs w:val="20"/>
          </w:rPr>
          <w:t>lient.</w:t>
        </w:r>
      </w:ins>
      <w:del w:id="298" w:author="Justin Richer" w:date="2013-11-14T20:50:00Z">
        <w:r w:rsidRPr="00967408" w:rsidDel="00153AC1">
          <w:rPr>
            <w:rFonts w:ascii="Times" w:hAnsi="Times" w:cs="Times New Roman"/>
            <w:sz w:val="20"/>
            <w:szCs w:val="20"/>
          </w:rPr>
          <w:delText>.</w:delText>
        </w:r>
      </w:del>
    </w:p>
    <w:p w14:paraId="3486D42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85" w:anchor="rfc.section.11.2" w:history="1">
        <w:r w:rsidR="00967408" w:rsidRPr="00967408">
          <w:rPr>
            <w:rFonts w:ascii="Times" w:eastAsia="Times New Roman" w:hAnsi="Times" w:cs="Times New Roman"/>
            <w:b/>
            <w:bCs/>
            <w:color w:val="0000FF"/>
            <w:kern w:val="36"/>
            <w:sz w:val="48"/>
            <w:szCs w:val="48"/>
            <w:u w:val="single"/>
          </w:rPr>
          <w:t>11.2.</w:t>
        </w:r>
      </w:hyperlink>
      <w:r w:rsidR="00967408" w:rsidRPr="00967408">
        <w:rPr>
          <w:rFonts w:ascii="Times" w:eastAsia="Times New Roman" w:hAnsi="Times" w:cs="Times New Roman"/>
          <w:b/>
          <w:bCs/>
          <w:kern w:val="36"/>
          <w:sz w:val="48"/>
          <w:szCs w:val="48"/>
        </w:rPr>
        <w:t xml:space="preserve"> </w:t>
      </w:r>
      <w:hyperlink r:id="rId686" w:anchor="RefreshTokenResponse" w:history="1">
        <w:r w:rsidR="00967408" w:rsidRPr="00967408">
          <w:rPr>
            <w:rFonts w:ascii="Times" w:eastAsia="Times New Roman" w:hAnsi="Times" w:cs="Times New Roman"/>
            <w:b/>
            <w:bCs/>
            <w:color w:val="0000FF"/>
            <w:kern w:val="36"/>
            <w:sz w:val="48"/>
            <w:szCs w:val="48"/>
            <w:u w:val="single"/>
          </w:rPr>
          <w:t>Successful Refresh Response</w:t>
        </w:r>
      </w:hyperlink>
    </w:p>
    <w:p w14:paraId="3386475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Upon receipt of the Refresh Request, the Authorization Server MUST return either a successful response or an error response that corresponds to the received Refresh Token.</w:t>
      </w:r>
    </w:p>
    <w:p w14:paraId="416CC18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Upon successful validation of the Refresh Token, the response body is the Token Response of </w:t>
      </w:r>
      <w:hyperlink r:id="rId687" w:anchor="TokenResponse" w:history="1">
        <w:r w:rsidRPr="00967408">
          <w:rPr>
            <w:rFonts w:ascii="Times" w:hAnsi="Times" w:cs="Times New Roman"/>
            <w:color w:val="0000FF"/>
            <w:sz w:val="20"/>
            <w:szCs w:val="20"/>
            <w:u w:val="single"/>
          </w:rPr>
          <w:t>Section 2.1.3.3</w:t>
        </w:r>
      </w:hyperlink>
      <w:r w:rsidRPr="00967408">
        <w:rPr>
          <w:rFonts w:ascii="Times" w:hAnsi="Times" w:cs="Times New Roman"/>
          <w:sz w:val="20"/>
          <w:szCs w:val="20"/>
        </w:rPr>
        <w:t xml:space="preserve"> except that it might not contain an </w:t>
      </w:r>
      <w:r w:rsidRPr="00967408">
        <w:rPr>
          <w:rFonts w:ascii="Courier" w:hAnsi="Courier" w:cs="Courier"/>
          <w:sz w:val="20"/>
          <w:szCs w:val="20"/>
        </w:rPr>
        <w:t>id_token</w:t>
      </w:r>
      <w:r w:rsidRPr="00967408">
        <w:rPr>
          <w:rFonts w:ascii="Times" w:hAnsi="Times" w:cs="Times New Roman"/>
          <w:sz w:val="20"/>
          <w:szCs w:val="20"/>
        </w:rPr>
        <w:t>.</w:t>
      </w:r>
    </w:p>
    <w:p w14:paraId="0448625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an ID Token is returned as a result of a token refresh request, the following requirements apply: </w:t>
      </w:r>
    </w:p>
    <w:p w14:paraId="67F12301"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its </w:t>
      </w:r>
      <w:r w:rsidRPr="00967408">
        <w:rPr>
          <w:rFonts w:ascii="Courier" w:hAnsi="Courier" w:cs="Courier"/>
          <w:sz w:val="20"/>
          <w:szCs w:val="20"/>
        </w:rPr>
        <w:t>iss</w:t>
      </w:r>
      <w:r w:rsidRPr="00967408">
        <w:rPr>
          <w:rFonts w:ascii="Times" w:eastAsia="Times New Roman" w:hAnsi="Times" w:cs="Times New Roman"/>
          <w:sz w:val="20"/>
          <w:szCs w:val="20"/>
        </w:rPr>
        <w:t xml:space="preserve"> Claim value MUST be the same as in the ID Token issued when the original authentication occurred,</w:t>
      </w:r>
    </w:p>
    <w:p w14:paraId="28D8CC2F"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its </w:t>
      </w:r>
      <w:r w:rsidRPr="00967408">
        <w:rPr>
          <w:rFonts w:ascii="Courier" w:hAnsi="Courier" w:cs="Courier"/>
          <w:sz w:val="20"/>
          <w:szCs w:val="20"/>
        </w:rPr>
        <w:t>sub</w:t>
      </w:r>
      <w:r w:rsidRPr="00967408">
        <w:rPr>
          <w:rFonts w:ascii="Times" w:eastAsia="Times New Roman" w:hAnsi="Times" w:cs="Times New Roman"/>
          <w:sz w:val="20"/>
          <w:szCs w:val="20"/>
        </w:rPr>
        <w:t xml:space="preserve"> Claim value MUST be the same as in the ID Token issued when the original authentication occurred,</w:t>
      </w:r>
    </w:p>
    <w:p w14:paraId="201DF35A"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its </w:t>
      </w:r>
      <w:r w:rsidRPr="00967408">
        <w:rPr>
          <w:rFonts w:ascii="Courier" w:hAnsi="Courier" w:cs="Courier"/>
          <w:sz w:val="20"/>
          <w:szCs w:val="20"/>
        </w:rPr>
        <w:t>iat</w:t>
      </w:r>
      <w:r w:rsidRPr="00967408">
        <w:rPr>
          <w:rFonts w:ascii="Times" w:eastAsia="Times New Roman" w:hAnsi="Times" w:cs="Times New Roman"/>
          <w:sz w:val="20"/>
          <w:szCs w:val="20"/>
        </w:rPr>
        <w:t xml:space="preserve"> Claim MUST represent the time that the new ID Token is issued,</w:t>
      </w:r>
    </w:p>
    <w:p w14:paraId="380D9A17"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its </w:t>
      </w:r>
      <w:r w:rsidRPr="00967408">
        <w:rPr>
          <w:rFonts w:ascii="Courier" w:hAnsi="Courier" w:cs="Courier"/>
          <w:sz w:val="20"/>
          <w:szCs w:val="20"/>
        </w:rPr>
        <w:t>aud</w:t>
      </w:r>
      <w:r w:rsidRPr="00967408">
        <w:rPr>
          <w:rFonts w:ascii="Times" w:eastAsia="Times New Roman" w:hAnsi="Times" w:cs="Times New Roman"/>
          <w:sz w:val="20"/>
          <w:szCs w:val="20"/>
        </w:rPr>
        <w:t xml:space="preserve"> Claim value MUST be the same as in the ID Token issued when the original authentication occurred,</w:t>
      </w:r>
    </w:p>
    <w:p w14:paraId="7CDD2863"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if the ID Token contains an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its value MUST represent the time of the original authentication - not the time that the new ID token is issued,</w:t>
      </w:r>
    </w:p>
    <w:p w14:paraId="4B635B78"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its </w:t>
      </w:r>
      <w:r w:rsidRPr="00967408">
        <w:rPr>
          <w:rFonts w:ascii="Courier" w:hAnsi="Courier" w:cs="Courier"/>
          <w:sz w:val="20"/>
          <w:szCs w:val="20"/>
        </w:rPr>
        <w:t>azp</w:t>
      </w:r>
      <w:r w:rsidRPr="00967408">
        <w:rPr>
          <w:rFonts w:ascii="Times" w:eastAsia="Times New Roman" w:hAnsi="Times" w:cs="Times New Roman"/>
          <w:sz w:val="20"/>
          <w:szCs w:val="20"/>
        </w:rPr>
        <w:t xml:space="preserve"> Claim value MUST be the same as in the ID Token issued when the original authentication occurred; if no </w:t>
      </w:r>
      <w:r w:rsidRPr="00967408">
        <w:rPr>
          <w:rFonts w:ascii="Courier" w:hAnsi="Courier" w:cs="Courier"/>
          <w:sz w:val="20"/>
          <w:szCs w:val="20"/>
        </w:rPr>
        <w:t>azp</w:t>
      </w:r>
      <w:r w:rsidRPr="00967408">
        <w:rPr>
          <w:rFonts w:ascii="Times" w:eastAsia="Times New Roman" w:hAnsi="Times" w:cs="Times New Roman"/>
          <w:sz w:val="20"/>
          <w:szCs w:val="20"/>
        </w:rPr>
        <w:t xml:space="preserve"> Claim was present in the original ID Token, one MUST NOT be present in the new ID Token, and</w:t>
      </w:r>
    </w:p>
    <w:p w14:paraId="3DB8EE06" w14:textId="77777777" w:rsidR="00967408" w:rsidRPr="00967408" w:rsidRDefault="00967408" w:rsidP="00967408">
      <w:pPr>
        <w:numPr>
          <w:ilvl w:val="0"/>
          <w:numId w:val="2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otherwise, the same rules apply as apply when issuing an ID Token at the time of the original authentication.</w:t>
      </w:r>
    </w:p>
    <w:p w14:paraId="7A90377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a Refresh Response:</w:t>
      </w:r>
    </w:p>
    <w:p w14:paraId="09ABCD09"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HTTP/1.1 200 OK   Content-Type: application/json   Cache-Control: no-store   Pragma: no-cache    {    "access_token": "TlBN45jURg",    "token_type": "Bearer",    "refresh_token": "9yNOxJtZa5",    "expires_in": 3600   } </w:t>
      </w:r>
    </w:p>
    <w:p w14:paraId="1EE583C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88" w:anchor="rfc.section.11.3" w:history="1">
        <w:r w:rsidR="00967408" w:rsidRPr="00967408">
          <w:rPr>
            <w:rFonts w:ascii="Times" w:eastAsia="Times New Roman" w:hAnsi="Times" w:cs="Times New Roman"/>
            <w:b/>
            <w:bCs/>
            <w:color w:val="0000FF"/>
            <w:kern w:val="36"/>
            <w:sz w:val="48"/>
            <w:szCs w:val="48"/>
            <w:u w:val="single"/>
          </w:rPr>
          <w:t>11.3.</w:t>
        </w:r>
      </w:hyperlink>
      <w:r w:rsidR="00967408" w:rsidRPr="00967408">
        <w:rPr>
          <w:rFonts w:ascii="Times" w:eastAsia="Times New Roman" w:hAnsi="Times" w:cs="Times New Roman"/>
          <w:b/>
          <w:bCs/>
          <w:kern w:val="36"/>
          <w:sz w:val="48"/>
          <w:szCs w:val="48"/>
        </w:rPr>
        <w:t xml:space="preserve"> </w:t>
      </w:r>
      <w:hyperlink r:id="rId689" w:anchor="RefreshErrorResponse" w:history="1">
        <w:r w:rsidR="00967408" w:rsidRPr="00967408">
          <w:rPr>
            <w:rFonts w:ascii="Times" w:eastAsia="Times New Roman" w:hAnsi="Times" w:cs="Times New Roman"/>
            <w:b/>
            <w:bCs/>
            <w:color w:val="0000FF"/>
            <w:kern w:val="36"/>
            <w:sz w:val="48"/>
            <w:szCs w:val="48"/>
            <w:u w:val="single"/>
          </w:rPr>
          <w:t>Refresh Error Response</w:t>
        </w:r>
      </w:hyperlink>
    </w:p>
    <w:p w14:paraId="65FE056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If the Refresh Request is invalid or unauthorized, the Authorization Server returns the Token Error Response as defined in Section 5.2 of </w:t>
      </w:r>
      <w:hyperlink r:id="rId690"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w:t>
      </w:r>
    </w:p>
    <w:p w14:paraId="5D22D1A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91" w:anchor="rfc.section.12" w:history="1">
        <w:r w:rsidR="00967408" w:rsidRPr="00967408">
          <w:rPr>
            <w:rFonts w:ascii="Times" w:eastAsia="Times New Roman" w:hAnsi="Times" w:cs="Times New Roman"/>
            <w:b/>
            <w:bCs/>
            <w:color w:val="0000FF"/>
            <w:kern w:val="36"/>
            <w:sz w:val="48"/>
            <w:szCs w:val="48"/>
            <w:u w:val="single"/>
          </w:rPr>
          <w:t>12.</w:t>
        </w:r>
      </w:hyperlink>
      <w:r w:rsidR="00967408" w:rsidRPr="00967408">
        <w:rPr>
          <w:rFonts w:ascii="Times" w:eastAsia="Times New Roman" w:hAnsi="Times" w:cs="Times New Roman"/>
          <w:b/>
          <w:bCs/>
          <w:kern w:val="36"/>
          <w:sz w:val="48"/>
          <w:szCs w:val="48"/>
        </w:rPr>
        <w:t xml:space="preserve"> </w:t>
      </w:r>
      <w:hyperlink r:id="rId692" w:anchor="Serializations" w:history="1">
        <w:r w:rsidR="00967408" w:rsidRPr="00967408">
          <w:rPr>
            <w:rFonts w:ascii="Times" w:eastAsia="Times New Roman" w:hAnsi="Times" w:cs="Times New Roman"/>
            <w:b/>
            <w:bCs/>
            <w:color w:val="0000FF"/>
            <w:kern w:val="36"/>
            <w:sz w:val="48"/>
            <w:szCs w:val="48"/>
            <w:u w:val="single"/>
          </w:rPr>
          <w:t>Serializations</w:t>
        </w:r>
      </w:hyperlink>
    </w:p>
    <w:p w14:paraId="1BD2EB1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Messages are serialized using one of the following methods: </w:t>
      </w:r>
    </w:p>
    <w:p w14:paraId="0590790B" w14:textId="77777777" w:rsidR="00967408" w:rsidRPr="00967408" w:rsidRDefault="00967408" w:rsidP="00967408">
      <w:pPr>
        <w:numPr>
          <w:ilvl w:val="0"/>
          <w:numId w:val="2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Query String Serialization</w:t>
      </w:r>
    </w:p>
    <w:p w14:paraId="12803F44" w14:textId="77777777" w:rsidR="00967408" w:rsidRPr="00967408" w:rsidRDefault="00967408" w:rsidP="00967408">
      <w:pPr>
        <w:numPr>
          <w:ilvl w:val="0"/>
          <w:numId w:val="2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Form Serialization</w:t>
      </w:r>
    </w:p>
    <w:p w14:paraId="5D07C3E1" w14:textId="77777777" w:rsidR="00967408" w:rsidRPr="00967408" w:rsidRDefault="00967408" w:rsidP="00967408">
      <w:pPr>
        <w:numPr>
          <w:ilvl w:val="0"/>
          <w:numId w:val="2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JSON Serialization</w:t>
      </w:r>
    </w:p>
    <w:p w14:paraId="0DF2871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Not all methods can be used for all messages.</w:t>
      </w:r>
    </w:p>
    <w:p w14:paraId="2C34B2C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93" w:anchor="rfc.section.12.1" w:history="1">
        <w:r w:rsidR="00967408" w:rsidRPr="00967408">
          <w:rPr>
            <w:rFonts w:ascii="Times" w:eastAsia="Times New Roman" w:hAnsi="Times" w:cs="Times New Roman"/>
            <w:b/>
            <w:bCs/>
            <w:color w:val="0000FF"/>
            <w:kern w:val="36"/>
            <w:sz w:val="48"/>
            <w:szCs w:val="48"/>
            <w:u w:val="single"/>
          </w:rPr>
          <w:t>12.1.</w:t>
        </w:r>
      </w:hyperlink>
      <w:r w:rsidR="00967408" w:rsidRPr="00967408">
        <w:rPr>
          <w:rFonts w:ascii="Times" w:eastAsia="Times New Roman" w:hAnsi="Times" w:cs="Times New Roman"/>
          <w:b/>
          <w:bCs/>
          <w:kern w:val="36"/>
          <w:sz w:val="48"/>
          <w:szCs w:val="48"/>
        </w:rPr>
        <w:t xml:space="preserve"> </w:t>
      </w:r>
      <w:hyperlink r:id="rId694" w:anchor="QuerySerialization" w:history="1">
        <w:r w:rsidR="00967408" w:rsidRPr="00967408">
          <w:rPr>
            <w:rFonts w:ascii="Times" w:eastAsia="Times New Roman" w:hAnsi="Times" w:cs="Times New Roman"/>
            <w:b/>
            <w:bCs/>
            <w:color w:val="0000FF"/>
            <w:kern w:val="36"/>
            <w:sz w:val="48"/>
            <w:szCs w:val="48"/>
            <w:u w:val="single"/>
          </w:rPr>
          <w:t>Query String Serialization</w:t>
        </w:r>
      </w:hyperlink>
    </w:p>
    <w:p w14:paraId="7CBC469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order to serialize the parameters using the Query String Serialization, the Client constructs the string by adding the parameters and values to the query component of a URL using the </w:t>
      </w:r>
      <w:r w:rsidRPr="00967408">
        <w:rPr>
          <w:rFonts w:ascii="Courier" w:hAnsi="Courier" w:cs="Courier"/>
          <w:sz w:val="20"/>
          <w:szCs w:val="20"/>
        </w:rPr>
        <w:t>application/x-www-form-urlencoded</w:t>
      </w:r>
      <w:r w:rsidRPr="00967408">
        <w:rPr>
          <w:rFonts w:ascii="Times" w:hAnsi="Times" w:cs="Times New Roman"/>
          <w:sz w:val="20"/>
          <w:szCs w:val="20"/>
        </w:rPr>
        <w:t xml:space="preserve"> format as defined by </w:t>
      </w:r>
      <w:hyperlink r:id="rId695" w:anchor="W3C.REC-html401-19991224" w:history="1">
        <w:r w:rsidRPr="00967408">
          <w:rPr>
            <w:rFonts w:ascii="Times" w:hAnsi="Times" w:cs="Times New Roman"/>
            <w:color w:val="0000FF"/>
            <w:sz w:val="20"/>
            <w:szCs w:val="20"/>
            <w:u w:val="single"/>
          </w:rPr>
          <w:t>[W3C.REC-html401-19991224]</w:t>
        </w:r>
      </w:hyperlink>
      <w:r w:rsidRPr="00967408">
        <w:rPr>
          <w:rFonts w:ascii="Times" w:hAnsi="Times" w:cs="Times New Roman"/>
          <w:sz w:val="20"/>
          <w:szCs w:val="20"/>
        </w:rPr>
        <w:t xml:space="preserve">. Query String Serialization is typically used in HTTP </w:t>
      </w:r>
      <w:r w:rsidRPr="00967408">
        <w:rPr>
          <w:rFonts w:ascii="Courier" w:hAnsi="Courier" w:cs="Courier"/>
          <w:sz w:val="20"/>
          <w:szCs w:val="20"/>
        </w:rPr>
        <w:t>GET</w:t>
      </w:r>
      <w:r w:rsidRPr="00967408">
        <w:rPr>
          <w:rFonts w:ascii="Times" w:hAnsi="Times" w:cs="Times New Roman"/>
          <w:sz w:val="20"/>
          <w:szCs w:val="20"/>
        </w:rPr>
        <w:t xml:space="preserve"> requests. The same serialization method is also used when adding parameters to the fragment component of a URL.</w:t>
      </w:r>
    </w:p>
    <w:p w14:paraId="5DEC690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this serialization (with line wraps within values for display purposes only):</w:t>
      </w:r>
    </w:p>
    <w:p w14:paraId="5185A2C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     &amp;scope=openid     &amp;client_id=s6BhdRkqt3     &amp;redirect_uri=https%3A%2F%2Fclient.example.org%2Fcb HTTP/1.1   Host: server.example.com </w:t>
      </w:r>
    </w:p>
    <w:p w14:paraId="0EC2B4D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96" w:anchor="rfc.section.12.2" w:history="1">
        <w:r w:rsidR="00967408" w:rsidRPr="00967408">
          <w:rPr>
            <w:rFonts w:ascii="Times" w:eastAsia="Times New Roman" w:hAnsi="Times" w:cs="Times New Roman"/>
            <w:b/>
            <w:bCs/>
            <w:color w:val="0000FF"/>
            <w:kern w:val="36"/>
            <w:sz w:val="48"/>
            <w:szCs w:val="48"/>
            <w:u w:val="single"/>
          </w:rPr>
          <w:t>12.2.</w:t>
        </w:r>
      </w:hyperlink>
      <w:r w:rsidR="00967408" w:rsidRPr="00967408">
        <w:rPr>
          <w:rFonts w:ascii="Times" w:eastAsia="Times New Roman" w:hAnsi="Times" w:cs="Times New Roman"/>
          <w:b/>
          <w:bCs/>
          <w:kern w:val="36"/>
          <w:sz w:val="48"/>
          <w:szCs w:val="48"/>
        </w:rPr>
        <w:t xml:space="preserve"> </w:t>
      </w:r>
      <w:hyperlink r:id="rId697" w:anchor="FormSerialization" w:history="1">
        <w:r w:rsidR="00967408" w:rsidRPr="00967408">
          <w:rPr>
            <w:rFonts w:ascii="Times" w:eastAsia="Times New Roman" w:hAnsi="Times" w:cs="Times New Roman"/>
            <w:b/>
            <w:bCs/>
            <w:color w:val="0000FF"/>
            <w:kern w:val="36"/>
            <w:sz w:val="48"/>
            <w:szCs w:val="48"/>
            <w:u w:val="single"/>
          </w:rPr>
          <w:t>Form Serialization</w:t>
        </w:r>
      </w:hyperlink>
    </w:p>
    <w:p w14:paraId="5E9F677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Parameters and their values are Form Serialized by adding the parameter names and values to the entity body of the HTTP request using the </w:t>
      </w:r>
      <w:r w:rsidRPr="00967408">
        <w:rPr>
          <w:rFonts w:ascii="Courier" w:hAnsi="Courier" w:cs="Courier"/>
          <w:sz w:val="20"/>
          <w:szCs w:val="20"/>
        </w:rPr>
        <w:t>application/x-www-form-urlencoded</w:t>
      </w:r>
      <w:r w:rsidRPr="00967408">
        <w:rPr>
          <w:rFonts w:ascii="Times" w:hAnsi="Times" w:cs="Times New Roman"/>
          <w:sz w:val="20"/>
          <w:szCs w:val="20"/>
        </w:rPr>
        <w:t xml:space="preserve"> format as defined by </w:t>
      </w:r>
      <w:hyperlink r:id="rId698" w:anchor="W3C.REC-html401-19991224" w:history="1">
        <w:r w:rsidRPr="00967408">
          <w:rPr>
            <w:rFonts w:ascii="Times" w:hAnsi="Times" w:cs="Times New Roman"/>
            <w:color w:val="0000FF"/>
            <w:sz w:val="20"/>
            <w:szCs w:val="20"/>
            <w:u w:val="single"/>
          </w:rPr>
          <w:t>[W3C.REC-html401-19991224]</w:t>
        </w:r>
      </w:hyperlink>
      <w:r w:rsidRPr="00967408">
        <w:rPr>
          <w:rFonts w:ascii="Times" w:hAnsi="Times" w:cs="Times New Roman"/>
          <w:sz w:val="20"/>
          <w:szCs w:val="20"/>
        </w:rPr>
        <w:t xml:space="preserve">. Form Serialization is typically used in HTTP </w:t>
      </w:r>
      <w:r w:rsidRPr="00967408">
        <w:rPr>
          <w:rFonts w:ascii="Courier" w:hAnsi="Courier" w:cs="Courier"/>
          <w:sz w:val="20"/>
          <w:szCs w:val="20"/>
        </w:rPr>
        <w:t>POST</w:t>
      </w:r>
      <w:r w:rsidRPr="00967408">
        <w:rPr>
          <w:rFonts w:ascii="Times" w:hAnsi="Times" w:cs="Times New Roman"/>
          <w:sz w:val="20"/>
          <w:szCs w:val="20"/>
        </w:rPr>
        <w:t xml:space="preserve"> requests.</w:t>
      </w:r>
    </w:p>
    <w:p w14:paraId="2450A97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this serialization (with line wraps within values for display purposes only):</w:t>
      </w:r>
    </w:p>
    <w:p w14:paraId="45819896"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POST /authorize HTTP/1.1   Host: server.example.com   Content-Type: application/x-www-form-urlencoded    response_type=code     &amp;scope=openid     &amp;client_id=s6BhdRkqt3     &amp;redirect_uri=https%3A%2F%2Fclient.example.org%2Fcb </w:t>
      </w:r>
    </w:p>
    <w:p w14:paraId="17C79D5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699" w:anchor="rfc.section.12.3" w:history="1">
        <w:r w:rsidR="00967408" w:rsidRPr="00967408">
          <w:rPr>
            <w:rFonts w:ascii="Times" w:eastAsia="Times New Roman" w:hAnsi="Times" w:cs="Times New Roman"/>
            <w:b/>
            <w:bCs/>
            <w:color w:val="0000FF"/>
            <w:kern w:val="36"/>
            <w:sz w:val="48"/>
            <w:szCs w:val="48"/>
            <w:u w:val="single"/>
          </w:rPr>
          <w:t>12.3.</w:t>
        </w:r>
      </w:hyperlink>
      <w:r w:rsidR="00967408" w:rsidRPr="00967408">
        <w:rPr>
          <w:rFonts w:ascii="Times" w:eastAsia="Times New Roman" w:hAnsi="Times" w:cs="Times New Roman"/>
          <w:b/>
          <w:bCs/>
          <w:kern w:val="36"/>
          <w:sz w:val="48"/>
          <w:szCs w:val="48"/>
        </w:rPr>
        <w:t xml:space="preserve"> </w:t>
      </w:r>
      <w:hyperlink r:id="rId700" w:anchor="JSONSerialization" w:history="1">
        <w:r w:rsidR="00967408" w:rsidRPr="00967408">
          <w:rPr>
            <w:rFonts w:ascii="Times" w:eastAsia="Times New Roman" w:hAnsi="Times" w:cs="Times New Roman"/>
            <w:b/>
            <w:bCs/>
            <w:color w:val="0000FF"/>
            <w:kern w:val="36"/>
            <w:sz w:val="48"/>
            <w:szCs w:val="48"/>
            <w:u w:val="single"/>
          </w:rPr>
          <w:t>JSON Serialization</w:t>
        </w:r>
      </w:hyperlink>
    </w:p>
    <w:p w14:paraId="5FEBED31" w14:textId="4EB0924F"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parameters are serialized into a JSON structure by adding each parameter at the highest structure level. Parameter names and string values are included as JSON strings. Numerical values are included as JSON numbers. </w:t>
      </w:r>
      <w:ins w:id="299" w:author="Justin Richer" w:date="2013-11-14T20:52:00Z">
        <w:r w:rsidR="00902E94">
          <w:rPr>
            <w:rFonts w:ascii="Times" w:hAnsi="Times" w:cs="Times New Roman"/>
            <w:sz w:val="20"/>
            <w:szCs w:val="20"/>
          </w:rPr>
          <w:t xml:space="preserve">Boolean values are included as JSON Booleans. Elements with no value SHOULD be omitted from the object and not given a JSON null value unless otherwise specified. </w:t>
        </w:r>
      </w:ins>
      <w:del w:id="300" w:author="Justin Richer" w:date="2013-11-14T20:53:00Z">
        <w:r w:rsidRPr="00967408" w:rsidDel="003E5217">
          <w:rPr>
            <w:rFonts w:ascii="Times" w:hAnsi="Times" w:cs="Times New Roman"/>
            <w:sz w:val="20"/>
            <w:szCs w:val="20"/>
          </w:rPr>
          <w:delText xml:space="preserve">Each </w:delText>
        </w:r>
      </w:del>
      <w:ins w:id="301" w:author="Justin Richer" w:date="2013-11-14T20:53:00Z">
        <w:r w:rsidR="003E5217">
          <w:rPr>
            <w:rFonts w:ascii="Times" w:hAnsi="Times" w:cs="Times New Roman"/>
            <w:sz w:val="20"/>
            <w:szCs w:val="20"/>
          </w:rPr>
          <w:t>A</w:t>
        </w:r>
        <w:r w:rsidR="003E5217" w:rsidRPr="00967408">
          <w:rPr>
            <w:rFonts w:ascii="Times" w:hAnsi="Times" w:cs="Times New Roman"/>
            <w:sz w:val="20"/>
            <w:szCs w:val="20"/>
          </w:rPr>
          <w:t xml:space="preserve"> </w:t>
        </w:r>
      </w:ins>
      <w:r w:rsidRPr="00967408">
        <w:rPr>
          <w:rFonts w:ascii="Times" w:hAnsi="Times" w:cs="Times New Roman"/>
          <w:sz w:val="20"/>
          <w:szCs w:val="20"/>
        </w:rPr>
        <w:t>parameter MAY have a JSON structure as its value.</w:t>
      </w:r>
    </w:p>
    <w:p w14:paraId="78F761C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a non-normative example of this serialization:</w:t>
      </w:r>
    </w:p>
    <w:p w14:paraId="456F7F4A"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"access_token": "SlAV32hkKG",    "token_type": "Bearer",    "expires_in": 3600,    "refresh_token": "8xLOxBtZp8"   } </w:t>
      </w:r>
    </w:p>
    <w:p w14:paraId="61730BE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01" w:anchor="rfc.section.13" w:history="1">
        <w:r w:rsidR="00967408" w:rsidRPr="00967408">
          <w:rPr>
            <w:rFonts w:ascii="Times" w:eastAsia="Times New Roman" w:hAnsi="Times" w:cs="Times New Roman"/>
            <w:b/>
            <w:bCs/>
            <w:color w:val="0000FF"/>
            <w:kern w:val="36"/>
            <w:sz w:val="48"/>
            <w:szCs w:val="48"/>
            <w:u w:val="single"/>
          </w:rPr>
          <w:t>13.</w:t>
        </w:r>
      </w:hyperlink>
      <w:r w:rsidR="00967408" w:rsidRPr="00967408">
        <w:rPr>
          <w:rFonts w:ascii="Times" w:eastAsia="Times New Roman" w:hAnsi="Times" w:cs="Times New Roman"/>
          <w:b/>
          <w:bCs/>
          <w:kern w:val="36"/>
          <w:sz w:val="48"/>
          <w:szCs w:val="48"/>
        </w:rPr>
        <w:t xml:space="preserve"> </w:t>
      </w:r>
      <w:hyperlink r:id="rId702" w:anchor="StringOps" w:history="1">
        <w:r w:rsidR="00967408" w:rsidRPr="00967408">
          <w:rPr>
            <w:rFonts w:ascii="Times" w:eastAsia="Times New Roman" w:hAnsi="Times" w:cs="Times New Roman"/>
            <w:b/>
            <w:bCs/>
            <w:color w:val="0000FF"/>
            <w:kern w:val="36"/>
            <w:sz w:val="48"/>
            <w:szCs w:val="48"/>
            <w:u w:val="single"/>
          </w:rPr>
          <w:t>String Operations</w:t>
        </w:r>
      </w:hyperlink>
    </w:p>
    <w:p w14:paraId="159D7F5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Processing some OpenID Connect messages requires comparing values in the messages to known values. For example, the Claim Names returned by the UserInfo Endpoint might be compared to specific Claim Names such as </w:t>
      </w:r>
      <w:r w:rsidRPr="00967408">
        <w:rPr>
          <w:rFonts w:ascii="Courier" w:hAnsi="Courier" w:cs="Courier"/>
          <w:sz w:val="20"/>
          <w:szCs w:val="20"/>
        </w:rPr>
        <w:t>sub</w:t>
      </w:r>
      <w:r w:rsidRPr="00967408">
        <w:rPr>
          <w:rFonts w:ascii="Times" w:hAnsi="Times" w:cs="Times New Roman"/>
          <w:sz w:val="20"/>
          <w:szCs w:val="20"/>
        </w:rPr>
        <w:t>. Comparing Unicode strings, however, has significant security implications.</w:t>
      </w:r>
    </w:p>
    <w:p w14:paraId="562A997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Therefore, comparisons between JSON strings and other Unicode strings MUST be performed as specified below: </w:t>
      </w:r>
    </w:p>
    <w:p w14:paraId="3B4F9120" w14:textId="77777777" w:rsidR="00967408" w:rsidRPr="00967408" w:rsidRDefault="00967408" w:rsidP="00967408">
      <w:pPr>
        <w:numPr>
          <w:ilvl w:val="0"/>
          <w:numId w:val="2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Remove any JSON applied escaping to produce an array of Unicode code points.</w:t>
      </w:r>
    </w:p>
    <w:p w14:paraId="767F595B" w14:textId="77777777" w:rsidR="00967408" w:rsidRPr="00967408" w:rsidRDefault="00967408" w:rsidP="00967408">
      <w:pPr>
        <w:numPr>
          <w:ilvl w:val="0"/>
          <w:numId w:val="2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Unicode Normalization </w:t>
      </w:r>
      <w:hyperlink r:id="rId703" w:anchor="USA15" w:history="1">
        <w:r w:rsidRPr="00967408">
          <w:rPr>
            <w:rFonts w:ascii="Times" w:eastAsia="Times New Roman" w:hAnsi="Times" w:cs="Times New Roman"/>
            <w:color w:val="0000FF"/>
            <w:sz w:val="20"/>
            <w:szCs w:val="20"/>
            <w:u w:val="single"/>
          </w:rPr>
          <w:t>[USA15]</w:t>
        </w:r>
      </w:hyperlink>
      <w:r w:rsidRPr="00967408">
        <w:rPr>
          <w:rFonts w:ascii="Times" w:eastAsia="Times New Roman" w:hAnsi="Times" w:cs="Times New Roman"/>
          <w:sz w:val="20"/>
          <w:szCs w:val="20"/>
        </w:rPr>
        <w:t xml:space="preserve"> MUST NOT be applied at any point to either the JSON string or to the string it is to be compared against.</w:t>
      </w:r>
    </w:p>
    <w:p w14:paraId="0E93E502" w14:textId="77777777" w:rsidR="00967408" w:rsidRPr="00967408" w:rsidRDefault="00967408" w:rsidP="00967408">
      <w:pPr>
        <w:numPr>
          <w:ilvl w:val="0"/>
          <w:numId w:val="2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Comparisons between the two strings MUST be performed as a Unicode code point to code point equality comparison.</w:t>
      </w:r>
    </w:p>
    <w:p w14:paraId="5AC53566" w14:textId="19050802"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several places, this specification uses space delimited lists of strings. In all such cases, </w:t>
      </w:r>
      <w:del w:id="302" w:author="Justin Richer" w:date="2013-11-14T20:56:00Z">
        <w:r w:rsidRPr="00967408" w:rsidDel="00B66F6E">
          <w:rPr>
            <w:rFonts w:ascii="Times" w:hAnsi="Times" w:cs="Times New Roman"/>
            <w:sz w:val="20"/>
            <w:szCs w:val="20"/>
          </w:rPr>
          <w:delText xml:space="preserve">only </w:delText>
        </w:r>
        <w:r w:rsidRPr="00967408" w:rsidDel="0033243E">
          <w:rPr>
            <w:rFonts w:ascii="Times" w:hAnsi="Times" w:cs="Times New Roman"/>
            <w:sz w:val="20"/>
            <w:szCs w:val="20"/>
          </w:rPr>
          <w:delText xml:space="preserve">the </w:delText>
        </w:r>
      </w:del>
      <w:ins w:id="303" w:author="Justin Richer" w:date="2013-11-14T20:56:00Z">
        <w:r w:rsidR="0033243E">
          <w:rPr>
            <w:rFonts w:ascii="Times" w:hAnsi="Times" w:cs="Times New Roman"/>
            <w:sz w:val="20"/>
            <w:szCs w:val="20"/>
          </w:rPr>
          <w:t>a single</w:t>
        </w:r>
        <w:r w:rsidR="0033243E" w:rsidRPr="00967408">
          <w:rPr>
            <w:rFonts w:ascii="Times" w:hAnsi="Times" w:cs="Times New Roman"/>
            <w:sz w:val="20"/>
            <w:szCs w:val="20"/>
          </w:rPr>
          <w:t xml:space="preserve"> </w:t>
        </w:r>
      </w:ins>
      <w:r w:rsidRPr="00967408">
        <w:rPr>
          <w:rFonts w:ascii="Times" w:hAnsi="Times" w:cs="Times New Roman"/>
          <w:sz w:val="20"/>
          <w:szCs w:val="20"/>
        </w:rPr>
        <w:t xml:space="preserve">ASCII space character (0x20) </w:t>
      </w:r>
      <w:del w:id="304" w:author="Justin Richer" w:date="2013-11-14T20:56:00Z">
        <w:r w:rsidRPr="00967408" w:rsidDel="00B66F6E">
          <w:rPr>
            <w:rFonts w:ascii="Times" w:hAnsi="Times" w:cs="Times New Roman"/>
            <w:sz w:val="20"/>
            <w:szCs w:val="20"/>
          </w:rPr>
          <w:delText xml:space="preserve">MAY </w:delText>
        </w:r>
      </w:del>
      <w:ins w:id="305" w:author="Justin Richer" w:date="2013-11-14T20:56:00Z">
        <w:r w:rsidR="00B66F6E">
          <w:rPr>
            <w:rFonts w:ascii="Times" w:hAnsi="Times" w:cs="Times New Roman"/>
            <w:sz w:val="20"/>
            <w:szCs w:val="20"/>
          </w:rPr>
          <w:t>MUST</w:t>
        </w:r>
        <w:r w:rsidR="00B66F6E" w:rsidRPr="00967408">
          <w:rPr>
            <w:rFonts w:ascii="Times" w:hAnsi="Times" w:cs="Times New Roman"/>
            <w:sz w:val="20"/>
            <w:szCs w:val="20"/>
          </w:rPr>
          <w:t xml:space="preserve"> </w:t>
        </w:r>
      </w:ins>
      <w:r w:rsidRPr="00967408">
        <w:rPr>
          <w:rFonts w:ascii="Times" w:hAnsi="Times" w:cs="Times New Roman"/>
          <w:sz w:val="20"/>
          <w:szCs w:val="20"/>
        </w:rPr>
        <w:t>be used for this purpose.</w:t>
      </w:r>
    </w:p>
    <w:p w14:paraId="5A9E625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04" w:anchor="rfc.section.14" w:history="1">
        <w:r w:rsidR="00967408" w:rsidRPr="00967408">
          <w:rPr>
            <w:rFonts w:ascii="Times" w:eastAsia="Times New Roman" w:hAnsi="Times" w:cs="Times New Roman"/>
            <w:b/>
            <w:bCs/>
            <w:color w:val="0000FF"/>
            <w:kern w:val="36"/>
            <w:sz w:val="48"/>
            <w:szCs w:val="48"/>
            <w:u w:val="single"/>
          </w:rPr>
          <w:t>14.</w:t>
        </w:r>
      </w:hyperlink>
      <w:r w:rsidR="00967408" w:rsidRPr="00967408">
        <w:rPr>
          <w:rFonts w:ascii="Times" w:eastAsia="Times New Roman" w:hAnsi="Times" w:cs="Times New Roman"/>
          <w:b/>
          <w:bCs/>
          <w:kern w:val="36"/>
          <w:sz w:val="48"/>
          <w:szCs w:val="48"/>
        </w:rPr>
        <w:t xml:space="preserve"> </w:t>
      </w:r>
      <w:hyperlink r:id="rId705" w:anchor="ImplementationConsiderations" w:history="1">
        <w:r w:rsidR="00967408" w:rsidRPr="00967408">
          <w:rPr>
            <w:rFonts w:ascii="Times" w:eastAsia="Times New Roman" w:hAnsi="Times" w:cs="Times New Roman"/>
            <w:b/>
            <w:bCs/>
            <w:color w:val="0000FF"/>
            <w:kern w:val="36"/>
            <w:sz w:val="48"/>
            <w:szCs w:val="48"/>
            <w:u w:val="single"/>
          </w:rPr>
          <w:t>Implementation Considerations</w:t>
        </w:r>
      </w:hyperlink>
    </w:p>
    <w:p w14:paraId="092EBC9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This specification defines features used by both Relying Parties and OpenID Providers. 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w:t>
      </w:r>
    </w:p>
    <w:p w14:paraId="61055CF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06" w:anchor="rfc.section.14.1" w:history="1">
        <w:r w:rsidR="00967408" w:rsidRPr="00967408">
          <w:rPr>
            <w:rFonts w:ascii="Times" w:eastAsia="Times New Roman" w:hAnsi="Times" w:cs="Times New Roman"/>
            <w:b/>
            <w:bCs/>
            <w:color w:val="0000FF"/>
            <w:kern w:val="36"/>
            <w:sz w:val="48"/>
            <w:szCs w:val="48"/>
            <w:u w:val="single"/>
          </w:rPr>
          <w:t>14.1.</w:t>
        </w:r>
      </w:hyperlink>
      <w:r w:rsidR="00967408" w:rsidRPr="00967408">
        <w:rPr>
          <w:rFonts w:ascii="Times" w:eastAsia="Times New Roman" w:hAnsi="Times" w:cs="Times New Roman"/>
          <w:b/>
          <w:bCs/>
          <w:kern w:val="36"/>
          <w:sz w:val="48"/>
          <w:szCs w:val="48"/>
        </w:rPr>
        <w:t xml:space="preserve"> </w:t>
      </w:r>
      <w:hyperlink r:id="rId707" w:anchor="ServerMTI" w:history="1">
        <w:r w:rsidR="00967408" w:rsidRPr="00967408">
          <w:rPr>
            <w:rFonts w:ascii="Times" w:eastAsia="Times New Roman" w:hAnsi="Times" w:cs="Times New Roman"/>
            <w:b/>
            <w:bCs/>
            <w:color w:val="0000FF"/>
            <w:kern w:val="36"/>
            <w:sz w:val="48"/>
            <w:szCs w:val="48"/>
            <w:u w:val="single"/>
          </w:rPr>
          <w:t>Mandatory to Implement Features for All OpenID Providers</w:t>
        </w:r>
      </w:hyperlink>
    </w:p>
    <w:p w14:paraId="25CC82D1" w14:textId="77777777" w:rsidR="00967408" w:rsidRPr="00967408" w:rsidRDefault="00967408" w:rsidP="00967408">
      <w:pPr>
        <w:spacing w:before="100" w:beforeAutospacing="1" w:after="100" w:afterAutospacing="1"/>
        <w:rPr>
          <w:rFonts w:ascii="Times" w:hAnsi="Times" w:cs="Times New Roman"/>
          <w:sz w:val="20"/>
          <w:szCs w:val="20"/>
        </w:rPr>
      </w:pPr>
      <w:commentRangeStart w:id="306"/>
      <w:commentRangeStart w:id="307"/>
      <w:r w:rsidRPr="00967408">
        <w:rPr>
          <w:rFonts w:ascii="Times" w:hAnsi="Times" w:cs="Times New Roman"/>
          <w:sz w:val="20"/>
          <w:szCs w:val="20"/>
        </w:rPr>
        <w:t>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w:t>
      </w:r>
      <w:commentRangeEnd w:id="306"/>
      <w:r w:rsidR="007A0C69">
        <w:rPr>
          <w:rStyle w:val="CommentReference"/>
        </w:rPr>
        <w:commentReference w:id="306"/>
      </w:r>
      <w:commentRangeEnd w:id="307"/>
      <w:r w:rsidR="0049020E">
        <w:rPr>
          <w:rStyle w:val="CommentReference"/>
        </w:rPr>
        <w:commentReference w:id="307"/>
      </w:r>
    </w:p>
    <w:p w14:paraId="31C354E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Signing ID Tokens with RSA SHA-256</w:t>
      </w:r>
    </w:p>
    <w:p w14:paraId="2D9D1EFA"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signing ID Tokens with the RSA SHA-256 algorithm (an </w:t>
      </w:r>
      <w:r w:rsidRPr="00967408">
        <w:rPr>
          <w:rFonts w:ascii="Courier" w:hAnsi="Courier" w:cs="Courier"/>
          <w:sz w:val="20"/>
          <w:szCs w:val="20"/>
        </w:rPr>
        <w:t>alg</w:t>
      </w:r>
      <w:r w:rsidRPr="00967408">
        <w:rPr>
          <w:rFonts w:ascii="Times" w:eastAsia="Times New Roman" w:hAnsi="Times" w:cs="Times New Roman"/>
          <w:sz w:val="20"/>
          <w:szCs w:val="20"/>
        </w:rPr>
        <w:t xml:space="preserve"> value of </w:t>
      </w:r>
      <w:r w:rsidRPr="00967408">
        <w:rPr>
          <w:rFonts w:ascii="Courier" w:hAnsi="Courier" w:cs="Courier"/>
          <w:sz w:val="20"/>
          <w:szCs w:val="20"/>
        </w:rPr>
        <w:t>RS256</w:t>
      </w:r>
      <w:r w:rsidRPr="00967408">
        <w:rPr>
          <w:rFonts w:ascii="Times" w:eastAsia="Times New Roman" w:hAnsi="Times" w:cs="Times New Roman"/>
          <w:sz w:val="20"/>
          <w:szCs w:val="20"/>
        </w:rPr>
        <w:t xml:space="preserve">), unless the OP only supports returning ID Tokens from the Token Endpoint (as is the case for the Authorization Code Flow) and only allows Clients to register specifying </w:t>
      </w:r>
      <w:r w:rsidRPr="00967408">
        <w:rPr>
          <w:rFonts w:ascii="Courier" w:hAnsi="Courier" w:cs="Courier"/>
          <w:sz w:val="20"/>
          <w:szCs w:val="20"/>
        </w:rPr>
        <w:t>none</w:t>
      </w:r>
      <w:r w:rsidRPr="00967408">
        <w:rPr>
          <w:rFonts w:ascii="Times" w:eastAsia="Times New Roman" w:hAnsi="Times" w:cs="Times New Roman"/>
          <w:sz w:val="20"/>
          <w:szCs w:val="20"/>
        </w:rPr>
        <w:t xml:space="preserve"> as the requested ID Token signing algorithm.</w:t>
      </w:r>
    </w:p>
    <w:p w14:paraId="7FBA165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Prompt Parameter</w:t>
      </w:r>
    </w:p>
    <w:p w14:paraId="20F8DACF"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the </w:t>
      </w:r>
      <w:r w:rsidRPr="00967408">
        <w:rPr>
          <w:rFonts w:ascii="Courier" w:hAnsi="Courier" w:cs="Courier"/>
          <w:sz w:val="20"/>
          <w:szCs w:val="20"/>
        </w:rPr>
        <w:t>prompt</w:t>
      </w:r>
      <w:r w:rsidRPr="00967408">
        <w:rPr>
          <w:rFonts w:ascii="Times" w:eastAsia="Times New Roman" w:hAnsi="Times" w:cs="Times New Roman"/>
          <w:sz w:val="20"/>
          <w:szCs w:val="20"/>
        </w:rPr>
        <w:t xml:space="preserve"> parameter, as defined in </w:t>
      </w:r>
      <w:hyperlink r:id="rId708"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w:t>
      </w:r>
      <w:commentRangeStart w:id="308"/>
      <w:commentRangeStart w:id="309"/>
      <w:r w:rsidRPr="00967408">
        <w:rPr>
          <w:rFonts w:ascii="Times" w:eastAsia="Times New Roman" w:hAnsi="Times" w:cs="Times New Roman"/>
          <w:sz w:val="20"/>
          <w:szCs w:val="20"/>
        </w:rPr>
        <w:t xml:space="preserve">including the specified user interface behaviors such as </w:t>
      </w:r>
      <w:r w:rsidRPr="00967408">
        <w:rPr>
          <w:rFonts w:ascii="Courier" w:hAnsi="Courier" w:cs="Courier"/>
          <w:sz w:val="20"/>
          <w:szCs w:val="20"/>
        </w:rPr>
        <w:t>none</w:t>
      </w:r>
      <w:r w:rsidRPr="00967408">
        <w:rPr>
          <w:rFonts w:ascii="Times" w:eastAsia="Times New Roman" w:hAnsi="Times" w:cs="Times New Roman"/>
          <w:sz w:val="20"/>
          <w:szCs w:val="20"/>
        </w:rPr>
        <w:t xml:space="preserve"> and </w:t>
      </w:r>
      <w:r w:rsidRPr="00967408">
        <w:rPr>
          <w:rFonts w:ascii="Courier" w:hAnsi="Courier" w:cs="Courier"/>
          <w:sz w:val="20"/>
          <w:szCs w:val="20"/>
        </w:rPr>
        <w:t>login</w:t>
      </w:r>
      <w:r w:rsidRPr="00967408">
        <w:rPr>
          <w:rFonts w:ascii="Times" w:eastAsia="Times New Roman" w:hAnsi="Times" w:cs="Times New Roman"/>
          <w:sz w:val="20"/>
          <w:szCs w:val="20"/>
        </w:rPr>
        <w:t>.</w:t>
      </w:r>
      <w:commentRangeEnd w:id="308"/>
      <w:r w:rsidR="0047521C">
        <w:rPr>
          <w:rStyle w:val="CommentReference"/>
        </w:rPr>
        <w:commentReference w:id="308"/>
      </w:r>
      <w:commentRangeEnd w:id="309"/>
      <w:r w:rsidR="0049020E">
        <w:rPr>
          <w:rStyle w:val="CommentReference"/>
        </w:rPr>
        <w:commentReference w:id="309"/>
      </w:r>
    </w:p>
    <w:p w14:paraId="05EEF5C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Display Parameter</w:t>
      </w:r>
    </w:p>
    <w:p w14:paraId="3B572D61"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the </w:t>
      </w:r>
      <w:r w:rsidRPr="00967408">
        <w:rPr>
          <w:rFonts w:ascii="Courier" w:hAnsi="Courier" w:cs="Courier"/>
          <w:sz w:val="20"/>
          <w:szCs w:val="20"/>
        </w:rPr>
        <w:t>display</w:t>
      </w:r>
      <w:r w:rsidRPr="00967408">
        <w:rPr>
          <w:rFonts w:ascii="Times" w:eastAsia="Times New Roman" w:hAnsi="Times" w:cs="Times New Roman"/>
          <w:sz w:val="20"/>
          <w:szCs w:val="20"/>
        </w:rPr>
        <w:t xml:space="preserve"> parameter, as defined in </w:t>
      </w:r>
      <w:hyperlink r:id="rId709"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(Note that the minimum level of support required for this parameter is simply to have its use not result in an error.)</w:t>
      </w:r>
    </w:p>
    <w:p w14:paraId="1A74BF8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Preferred Locales</w:t>
      </w:r>
    </w:p>
    <w:p w14:paraId="0BE456FE"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requests for preferred languages and scripts for the user interface and for Claims via the </w:t>
      </w:r>
      <w:r w:rsidRPr="00967408">
        <w:rPr>
          <w:rFonts w:ascii="Courier" w:hAnsi="Courier" w:cs="Courier"/>
          <w:sz w:val="20"/>
          <w:szCs w:val="20"/>
        </w:rPr>
        <w:t>ui_locales</w:t>
      </w:r>
      <w:r w:rsidRPr="00967408">
        <w:rPr>
          <w:rFonts w:ascii="Times" w:eastAsia="Times New Roman" w:hAnsi="Times" w:cs="Times New Roman"/>
          <w:sz w:val="20"/>
          <w:szCs w:val="20"/>
        </w:rPr>
        <w:t xml:space="preserve"> and </w:t>
      </w:r>
      <w:r w:rsidRPr="00967408">
        <w:rPr>
          <w:rFonts w:ascii="Courier" w:hAnsi="Courier" w:cs="Courier"/>
          <w:sz w:val="20"/>
          <w:szCs w:val="20"/>
        </w:rPr>
        <w:t>claims_locales</w:t>
      </w:r>
      <w:r w:rsidRPr="00967408">
        <w:rPr>
          <w:rFonts w:ascii="Times" w:eastAsia="Times New Roman" w:hAnsi="Times" w:cs="Times New Roman"/>
          <w:sz w:val="20"/>
          <w:szCs w:val="20"/>
        </w:rPr>
        <w:t xml:space="preserve"> request parameters, as defined in </w:t>
      </w:r>
      <w:hyperlink r:id="rId710"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(Note that the minimum level of support required for these parameters is simply to have their use not result in errors.)</w:t>
      </w:r>
    </w:p>
    <w:p w14:paraId="51EA038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Authentication Time</w:t>
      </w:r>
    </w:p>
    <w:p w14:paraId="1996F152"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returning the time at which the End-User authenticated via the </w:t>
      </w:r>
      <w:r w:rsidRPr="00967408">
        <w:rPr>
          <w:rFonts w:ascii="Courier" w:hAnsi="Courier" w:cs="Courier"/>
          <w:sz w:val="20"/>
          <w:szCs w:val="20"/>
        </w:rPr>
        <w:t>auth_time</w:t>
      </w:r>
      <w:r w:rsidRPr="00967408">
        <w:rPr>
          <w:rFonts w:ascii="Times" w:eastAsia="Times New Roman" w:hAnsi="Times" w:cs="Times New Roman"/>
          <w:sz w:val="20"/>
          <w:szCs w:val="20"/>
        </w:rPr>
        <w:t xml:space="preserve"> Claim, when requested, as defined in </w:t>
      </w:r>
      <w:hyperlink r:id="rId711"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w:t>
      </w:r>
    </w:p>
    <w:p w14:paraId="4EB49A0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Maximum Authentication Age</w:t>
      </w:r>
    </w:p>
    <w:p w14:paraId="0184C938"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enforcing a maximum authentication age via the </w:t>
      </w:r>
      <w:r w:rsidRPr="00967408">
        <w:rPr>
          <w:rFonts w:ascii="Courier" w:hAnsi="Courier" w:cs="Courier"/>
          <w:sz w:val="20"/>
          <w:szCs w:val="20"/>
        </w:rPr>
        <w:t>max_age</w:t>
      </w:r>
      <w:r w:rsidRPr="00967408">
        <w:rPr>
          <w:rFonts w:ascii="Times" w:eastAsia="Times New Roman" w:hAnsi="Times" w:cs="Times New Roman"/>
          <w:sz w:val="20"/>
          <w:szCs w:val="20"/>
        </w:rPr>
        <w:t xml:space="preserve"> parameter, as defined in </w:t>
      </w:r>
      <w:hyperlink r:id="rId712"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w:t>
      </w:r>
    </w:p>
    <w:p w14:paraId="5E282D4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Authentication Context Class Reference</w:t>
      </w:r>
    </w:p>
    <w:p w14:paraId="465ED983"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OPs MUST support requests for specific Authentication Context Class Reference values via the </w:t>
      </w:r>
      <w:r w:rsidRPr="00967408">
        <w:rPr>
          <w:rFonts w:ascii="Courier" w:hAnsi="Courier" w:cs="Courier"/>
          <w:sz w:val="20"/>
          <w:szCs w:val="20"/>
        </w:rPr>
        <w:t>acr_values</w:t>
      </w:r>
      <w:r w:rsidRPr="00967408">
        <w:rPr>
          <w:rFonts w:ascii="Times" w:eastAsia="Times New Roman" w:hAnsi="Times" w:cs="Times New Roman"/>
          <w:sz w:val="20"/>
          <w:szCs w:val="20"/>
        </w:rPr>
        <w:t xml:space="preserve"> parameter, as defined in </w:t>
      </w:r>
      <w:hyperlink r:id="rId713"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(Note that the minimum level of support required for this parameter is simply to have its use not result in an error.)</w:t>
      </w:r>
    </w:p>
    <w:p w14:paraId="3FCB432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14" w:anchor="rfc.section.14.2" w:history="1">
        <w:r w:rsidR="00967408" w:rsidRPr="00967408">
          <w:rPr>
            <w:rFonts w:ascii="Times" w:eastAsia="Times New Roman" w:hAnsi="Times" w:cs="Times New Roman"/>
            <w:b/>
            <w:bCs/>
            <w:color w:val="0000FF"/>
            <w:kern w:val="36"/>
            <w:sz w:val="48"/>
            <w:szCs w:val="48"/>
            <w:u w:val="single"/>
          </w:rPr>
          <w:t>14.2.</w:t>
        </w:r>
      </w:hyperlink>
      <w:r w:rsidR="00967408" w:rsidRPr="00967408">
        <w:rPr>
          <w:rFonts w:ascii="Times" w:eastAsia="Times New Roman" w:hAnsi="Times" w:cs="Times New Roman"/>
          <w:b/>
          <w:bCs/>
          <w:kern w:val="36"/>
          <w:sz w:val="48"/>
          <w:szCs w:val="48"/>
        </w:rPr>
        <w:t xml:space="preserve"> </w:t>
      </w:r>
      <w:hyperlink r:id="rId715" w:anchor="DynamicMTI" w:history="1">
        <w:r w:rsidR="00967408" w:rsidRPr="00967408">
          <w:rPr>
            <w:rFonts w:ascii="Times" w:eastAsia="Times New Roman" w:hAnsi="Times" w:cs="Times New Roman"/>
            <w:b/>
            <w:bCs/>
            <w:color w:val="0000FF"/>
            <w:kern w:val="36"/>
            <w:sz w:val="48"/>
            <w:szCs w:val="48"/>
            <w:u w:val="single"/>
          </w:rPr>
          <w:t>Mandatory to Implement Features for Dynamic OpenID Providers</w:t>
        </w:r>
      </w:hyperlink>
    </w:p>
    <w:p w14:paraId="73DC948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addition to the features listed above, OpenID Providers supporting dynamic establishment of relationships with RPs that they do not have a pre-configured relationship with MUST also implement the following features defined in this and related specifications.</w:t>
      </w:r>
    </w:p>
    <w:p w14:paraId="703AB29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Response Types</w:t>
      </w:r>
    </w:p>
    <w:p w14:paraId="16E249DD"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These OpenID Providers MUST support the </w:t>
      </w:r>
      <w:r w:rsidRPr="00967408">
        <w:rPr>
          <w:rFonts w:ascii="Courier" w:hAnsi="Courier" w:cs="Courier"/>
          <w:sz w:val="20"/>
          <w:szCs w:val="20"/>
        </w:rPr>
        <w:t>id_token</w:t>
      </w:r>
      <w:r w:rsidRPr="00967408">
        <w:rPr>
          <w:rFonts w:ascii="Times" w:eastAsia="Times New Roman" w:hAnsi="Times" w:cs="Times New Roman"/>
          <w:sz w:val="20"/>
          <w:szCs w:val="20"/>
        </w:rPr>
        <w:t xml:space="preserve"> response type and all that are not Self-Issued OPs MUST also support the </w:t>
      </w:r>
      <w:r w:rsidRPr="00967408">
        <w:rPr>
          <w:rFonts w:ascii="Courier" w:hAnsi="Courier" w:cs="Courier"/>
          <w:sz w:val="20"/>
          <w:szCs w:val="20"/>
        </w:rPr>
        <w:t>code</w:t>
      </w:r>
      <w:r w:rsidRPr="00967408">
        <w:rPr>
          <w:rFonts w:ascii="Times" w:eastAsia="Times New Roman" w:hAnsi="Times" w:cs="Times New Roman"/>
          <w:sz w:val="20"/>
          <w:szCs w:val="20"/>
        </w:rPr>
        <w:t xml:space="preserve"> and </w:t>
      </w:r>
      <w:r w:rsidRPr="00967408">
        <w:rPr>
          <w:rFonts w:ascii="Courier" w:hAnsi="Courier" w:cs="Courier"/>
          <w:sz w:val="20"/>
          <w:szCs w:val="20"/>
        </w:rPr>
        <w:t>id_token token</w:t>
      </w:r>
      <w:r w:rsidRPr="00967408">
        <w:rPr>
          <w:rFonts w:ascii="Times" w:eastAsia="Times New Roman" w:hAnsi="Times" w:cs="Times New Roman"/>
          <w:sz w:val="20"/>
          <w:szCs w:val="20"/>
        </w:rPr>
        <w:t xml:space="preserve"> response types.</w:t>
      </w:r>
    </w:p>
    <w:p w14:paraId="0238524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Discovery</w:t>
      </w:r>
    </w:p>
    <w:p w14:paraId="45B8D04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These OPs MUST support Discovery, as defined in </w:t>
      </w:r>
      <w:hyperlink r:id="rId716" w:anchor="OpenID.Discovery" w:history="1">
        <w:r w:rsidRPr="00967408">
          <w:rPr>
            <w:rFonts w:ascii="Times" w:eastAsia="Times New Roman" w:hAnsi="Times" w:cs="Times New Roman"/>
            <w:color w:val="0000FF"/>
            <w:sz w:val="20"/>
            <w:szCs w:val="20"/>
            <w:u w:val="single"/>
          </w:rPr>
          <w:t>OpenID Connect Discovery 1.0</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[OpenID.Discovery]</w:t>
      </w:r>
      <w:r w:rsidRPr="00967408">
        <w:rPr>
          <w:rFonts w:ascii="Times" w:eastAsia="Times New Roman" w:hAnsi="Times" w:cs="Times New Roman"/>
          <w:sz w:val="20"/>
          <w:szCs w:val="20"/>
        </w:rPr>
        <w:t>.</w:t>
      </w:r>
    </w:p>
    <w:p w14:paraId="5E1AD18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Dynamic Registration</w:t>
      </w:r>
    </w:p>
    <w:p w14:paraId="45E5903F" w14:textId="77777777" w:rsidR="00967408" w:rsidRPr="00967408" w:rsidRDefault="00967408" w:rsidP="00967408">
      <w:pPr>
        <w:ind w:left="720"/>
        <w:rPr>
          <w:rFonts w:ascii="Times" w:eastAsia="Times New Roman" w:hAnsi="Times" w:cs="Times New Roman"/>
          <w:sz w:val="20"/>
          <w:szCs w:val="20"/>
        </w:rPr>
      </w:pPr>
      <w:commentRangeStart w:id="310"/>
      <w:commentRangeStart w:id="311"/>
      <w:r w:rsidRPr="00967408">
        <w:rPr>
          <w:rFonts w:ascii="Times" w:eastAsia="Times New Roman" w:hAnsi="Times" w:cs="Times New Roman"/>
          <w:sz w:val="20"/>
          <w:szCs w:val="20"/>
        </w:rPr>
        <w:lastRenderedPageBreak/>
        <w:t xml:space="preserve">These OPs MUST support Dynamic Client Registration, as defined in </w:t>
      </w:r>
      <w:hyperlink r:id="rId717" w:anchor="OpenID.Registration" w:history="1">
        <w:r w:rsidRPr="00967408">
          <w:rPr>
            <w:rFonts w:ascii="Times" w:eastAsia="Times New Roman" w:hAnsi="Times" w:cs="Times New Roman"/>
            <w:color w:val="0000FF"/>
            <w:sz w:val="20"/>
            <w:szCs w:val="20"/>
            <w:u w:val="single"/>
          </w:rPr>
          <w:t>OpenID Connect Dynamic Client Registration 1.0</w:t>
        </w:r>
      </w:hyperlink>
      <w:r w:rsidRPr="00967408">
        <w:rPr>
          <w:rFonts w:ascii="Times" w:eastAsia="Times New Roman" w:hAnsi="Times" w:cs="Times New Roman"/>
          <w:sz w:val="20"/>
          <w:szCs w:val="20"/>
        </w:rPr>
        <w:t xml:space="preserve"> </w:t>
      </w:r>
      <w:r w:rsidRPr="00967408">
        <w:rPr>
          <w:rFonts w:ascii="Times" w:eastAsia="Times New Roman" w:hAnsi="Times" w:cs="Times New Roman"/>
          <w:i/>
          <w:iCs/>
          <w:sz w:val="20"/>
          <w:szCs w:val="20"/>
        </w:rPr>
        <w:t>[OpenID.Registration]</w:t>
      </w:r>
      <w:r w:rsidRPr="00967408">
        <w:rPr>
          <w:rFonts w:ascii="Times" w:eastAsia="Times New Roman" w:hAnsi="Times" w:cs="Times New Roman"/>
          <w:sz w:val="20"/>
          <w:szCs w:val="20"/>
        </w:rPr>
        <w:t>.</w:t>
      </w:r>
      <w:commentRangeEnd w:id="310"/>
      <w:r w:rsidR="00581756">
        <w:rPr>
          <w:rStyle w:val="CommentReference"/>
        </w:rPr>
        <w:commentReference w:id="310"/>
      </w:r>
      <w:commentRangeEnd w:id="311"/>
      <w:r w:rsidR="0049020E">
        <w:rPr>
          <w:rStyle w:val="CommentReference"/>
        </w:rPr>
        <w:commentReference w:id="311"/>
      </w:r>
    </w:p>
    <w:p w14:paraId="12DB970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UserInfo Endpoint</w:t>
      </w:r>
    </w:p>
    <w:p w14:paraId="0D3EC995"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 xml:space="preserve">All dynamic OPs that issue Access Tokens MUST support the UserInfo Endpoint, as defined in </w:t>
      </w:r>
      <w:hyperlink r:id="rId718" w:anchor="UserInfo" w:history="1">
        <w:r w:rsidRPr="00967408">
          <w:rPr>
            <w:rFonts w:ascii="Times" w:eastAsia="Times New Roman" w:hAnsi="Times" w:cs="Times New Roman"/>
            <w:color w:val="0000FF"/>
            <w:sz w:val="20"/>
            <w:szCs w:val="20"/>
            <w:u w:val="single"/>
          </w:rPr>
          <w:t>Section 4.3</w:t>
        </w:r>
      </w:hyperlink>
      <w:r w:rsidRPr="00967408">
        <w:rPr>
          <w:rFonts w:ascii="Times" w:eastAsia="Times New Roman" w:hAnsi="Times" w:cs="Times New Roman"/>
          <w:sz w:val="20"/>
          <w:szCs w:val="20"/>
        </w:rPr>
        <w:t>. (Self-Issued OPs do not issue Access Tokens.)</w:t>
      </w:r>
    </w:p>
    <w:p w14:paraId="3CC8164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Public Keys Published as Bare Keys</w:t>
      </w:r>
    </w:p>
    <w:p w14:paraId="630B374C" w14:textId="77777777" w:rsidR="00967408" w:rsidRPr="00967408" w:rsidRDefault="00967408" w:rsidP="00967408">
      <w:pPr>
        <w:ind w:left="720"/>
        <w:rPr>
          <w:rFonts w:ascii="Times" w:eastAsia="Times New Roman" w:hAnsi="Times" w:cs="Times New Roman"/>
          <w:sz w:val="20"/>
          <w:szCs w:val="20"/>
        </w:rPr>
      </w:pPr>
      <w:r w:rsidRPr="00967408">
        <w:rPr>
          <w:rFonts w:ascii="Times" w:eastAsia="Times New Roman" w:hAnsi="Times" w:cs="Times New Roman"/>
          <w:sz w:val="20"/>
          <w:szCs w:val="20"/>
        </w:rPr>
        <w:t>These OPs MUST publish their public keys as bare JWK keys (which MAY also be accompanied by X.509 representations of those keys).</w:t>
      </w:r>
    </w:p>
    <w:p w14:paraId="40553D7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Request URI</w:t>
      </w:r>
    </w:p>
    <w:p w14:paraId="2123FCC9" w14:textId="77777777" w:rsidR="00967408" w:rsidRPr="00967408" w:rsidRDefault="00967408" w:rsidP="00967408">
      <w:pPr>
        <w:ind w:left="720"/>
        <w:rPr>
          <w:rFonts w:ascii="Times" w:eastAsia="Times New Roman" w:hAnsi="Times" w:cs="Times New Roman"/>
          <w:sz w:val="20"/>
          <w:szCs w:val="20"/>
        </w:rPr>
      </w:pPr>
      <w:commentRangeStart w:id="312"/>
      <w:commentRangeStart w:id="313"/>
      <w:r w:rsidRPr="00967408">
        <w:rPr>
          <w:rFonts w:ascii="Times" w:eastAsia="Times New Roman" w:hAnsi="Times" w:cs="Times New Roman"/>
          <w:sz w:val="20"/>
          <w:szCs w:val="20"/>
        </w:rPr>
        <w:t xml:space="preserve">These OPs MUST support requests made using a Request Object value that is retrieved from a Request URI that is provided with the </w:t>
      </w:r>
      <w:r w:rsidRPr="00967408">
        <w:rPr>
          <w:rFonts w:ascii="Courier" w:hAnsi="Courier" w:cs="Courier"/>
          <w:sz w:val="20"/>
          <w:szCs w:val="20"/>
        </w:rPr>
        <w:t>request_uri</w:t>
      </w:r>
      <w:r w:rsidRPr="00967408">
        <w:rPr>
          <w:rFonts w:ascii="Times" w:eastAsia="Times New Roman" w:hAnsi="Times" w:cs="Times New Roman"/>
          <w:sz w:val="20"/>
          <w:szCs w:val="20"/>
        </w:rPr>
        <w:t xml:space="preserve"> parameter, as defined in </w:t>
      </w:r>
      <w:hyperlink r:id="rId719"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w:t>
      </w:r>
      <w:commentRangeEnd w:id="312"/>
      <w:r w:rsidR="008B5D1E">
        <w:rPr>
          <w:rStyle w:val="CommentReference"/>
        </w:rPr>
        <w:commentReference w:id="312"/>
      </w:r>
      <w:commentRangeEnd w:id="313"/>
      <w:r w:rsidR="0049020E">
        <w:rPr>
          <w:rStyle w:val="CommentReference"/>
        </w:rPr>
        <w:commentReference w:id="313"/>
      </w:r>
    </w:p>
    <w:p w14:paraId="7CA57CD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20" w:anchor="rfc.section.14.3" w:history="1">
        <w:r w:rsidR="00967408" w:rsidRPr="00967408">
          <w:rPr>
            <w:rFonts w:ascii="Times" w:eastAsia="Times New Roman" w:hAnsi="Times" w:cs="Times New Roman"/>
            <w:b/>
            <w:bCs/>
            <w:color w:val="0000FF"/>
            <w:kern w:val="36"/>
            <w:sz w:val="48"/>
            <w:szCs w:val="48"/>
            <w:u w:val="single"/>
          </w:rPr>
          <w:t>14.3.</w:t>
        </w:r>
      </w:hyperlink>
      <w:r w:rsidR="00967408" w:rsidRPr="00967408">
        <w:rPr>
          <w:rFonts w:ascii="Times" w:eastAsia="Times New Roman" w:hAnsi="Times" w:cs="Times New Roman"/>
          <w:b/>
          <w:bCs/>
          <w:kern w:val="36"/>
          <w:sz w:val="48"/>
          <w:szCs w:val="48"/>
        </w:rPr>
        <w:t xml:space="preserve"> </w:t>
      </w:r>
      <w:hyperlink r:id="rId721" w:anchor="DiscoReg" w:history="1">
        <w:r w:rsidR="00967408" w:rsidRPr="00967408">
          <w:rPr>
            <w:rFonts w:ascii="Times" w:eastAsia="Times New Roman" w:hAnsi="Times" w:cs="Times New Roman"/>
            <w:b/>
            <w:bCs/>
            <w:color w:val="0000FF"/>
            <w:kern w:val="36"/>
            <w:sz w:val="48"/>
            <w:szCs w:val="48"/>
            <w:u w:val="single"/>
          </w:rPr>
          <w:t>Discovery and Registration</w:t>
        </w:r>
      </w:hyperlink>
    </w:p>
    <w:p w14:paraId="73B32B6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Some OpenID Connect installations can use a pre-configured set of OpenID Providers and/or Relying Parties. In those cases, it might not be necessary to support dynamic discovery of information about identities or services or dynamic registration of Clients.</w:t>
      </w:r>
    </w:p>
    <w:p w14:paraId="3B96076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However, if installations choose to support unanticipated interactions between Relying Parties and OpenID Providers that do not have pre-configured relationships, they SHOULD accomplish this by implementing the facilities defined in the </w:t>
      </w:r>
      <w:hyperlink r:id="rId722" w:anchor="OpenID.Discovery" w:history="1">
        <w:r w:rsidRPr="00967408">
          <w:rPr>
            <w:rFonts w:ascii="Times" w:hAnsi="Times" w:cs="Times New Roman"/>
            <w:color w:val="0000FF"/>
            <w:sz w:val="20"/>
            <w:szCs w:val="20"/>
            <w:u w:val="single"/>
          </w:rPr>
          <w:t>OpenID Connect Discovery 1.0</w:t>
        </w:r>
      </w:hyperlink>
      <w:r w:rsidRPr="00967408">
        <w:rPr>
          <w:rFonts w:ascii="Times" w:hAnsi="Times" w:cs="Times New Roman"/>
          <w:sz w:val="20"/>
          <w:szCs w:val="20"/>
        </w:rPr>
        <w:t xml:space="preserve"> </w:t>
      </w:r>
      <w:r w:rsidRPr="00967408">
        <w:rPr>
          <w:rFonts w:ascii="Times" w:hAnsi="Times" w:cs="Times New Roman"/>
          <w:i/>
          <w:iCs/>
          <w:sz w:val="20"/>
          <w:szCs w:val="20"/>
        </w:rPr>
        <w:t>[OpenID.Discovery]</w:t>
      </w:r>
      <w:r w:rsidRPr="00967408">
        <w:rPr>
          <w:rFonts w:ascii="Times" w:hAnsi="Times" w:cs="Times New Roman"/>
          <w:sz w:val="20"/>
          <w:szCs w:val="20"/>
        </w:rPr>
        <w:t xml:space="preserve"> and </w:t>
      </w:r>
      <w:hyperlink r:id="rId723" w:anchor="OpenID.Registration" w:history="1">
        <w:r w:rsidRPr="00967408">
          <w:rPr>
            <w:rFonts w:ascii="Times" w:hAnsi="Times" w:cs="Times New Roman"/>
            <w:color w:val="0000FF"/>
            <w:sz w:val="20"/>
            <w:szCs w:val="20"/>
            <w:u w:val="single"/>
          </w:rPr>
          <w:t>OpenID Connect Dynamic Client Registration 1.0</w:t>
        </w:r>
      </w:hyperlink>
      <w:r w:rsidRPr="00967408">
        <w:rPr>
          <w:rFonts w:ascii="Times" w:hAnsi="Times" w:cs="Times New Roman"/>
          <w:sz w:val="20"/>
          <w:szCs w:val="20"/>
        </w:rPr>
        <w:t xml:space="preserve"> </w:t>
      </w:r>
      <w:r w:rsidRPr="00967408">
        <w:rPr>
          <w:rFonts w:ascii="Times" w:hAnsi="Times" w:cs="Times New Roman"/>
          <w:i/>
          <w:iCs/>
          <w:sz w:val="20"/>
          <w:szCs w:val="20"/>
        </w:rPr>
        <w:t>[OpenID.Registration]</w:t>
      </w:r>
      <w:r w:rsidRPr="00967408">
        <w:rPr>
          <w:rFonts w:ascii="Times" w:hAnsi="Times" w:cs="Times New Roman"/>
          <w:sz w:val="20"/>
          <w:szCs w:val="20"/>
        </w:rPr>
        <w:t xml:space="preserve"> specifications.</w:t>
      </w:r>
    </w:p>
    <w:p w14:paraId="05A60E2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24" w:anchor="rfc.section.14.4" w:history="1">
        <w:r w:rsidR="00967408" w:rsidRPr="00967408">
          <w:rPr>
            <w:rFonts w:ascii="Times" w:eastAsia="Times New Roman" w:hAnsi="Times" w:cs="Times New Roman"/>
            <w:b/>
            <w:bCs/>
            <w:color w:val="0000FF"/>
            <w:kern w:val="36"/>
            <w:sz w:val="48"/>
            <w:szCs w:val="48"/>
            <w:u w:val="single"/>
          </w:rPr>
          <w:t>14.4.</w:t>
        </w:r>
      </w:hyperlink>
      <w:r w:rsidR="00967408" w:rsidRPr="00967408">
        <w:rPr>
          <w:rFonts w:ascii="Times" w:eastAsia="Times New Roman" w:hAnsi="Times" w:cs="Times New Roman"/>
          <w:b/>
          <w:bCs/>
          <w:kern w:val="36"/>
          <w:sz w:val="48"/>
          <w:szCs w:val="48"/>
        </w:rPr>
        <w:t xml:space="preserve"> </w:t>
      </w:r>
      <w:hyperlink r:id="rId725" w:anchor="RPMTI" w:history="1">
        <w:r w:rsidR="00967408" w:rsidRPr="00967408">
          <w:rPr>
            <w:rFonts w:ascii="Times" w:eastAsia="Times New Roman" w:hAnsi="Times" w:cs="Times New Roman"/>
            <w:b/>
            <w:bCs/>
            <w:color w:val="0000FF"/>
            <w:kern w:val="36"/>
            <w:sz w:val="48"/>
            <w:szCs w:val="48"/>
            <w:u w:val="single"/>
          </w:rPr>
          <w:t>Mandatory to Implement Features for Relying Parties</w:t>
        </w:r>
      </w:hyperlink>
    </w:p>
    <w:p w14:paraId="4E798F96" w14:textId="6D913D79"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general, it is up to Relying Parties which features they use when interacting with OpenID Providers. However, some choices are dictated by the nature of their OAuth Client, such as whether it is a Confidential Client, capable of keeping secrets, in which case the Authorization Code Flow may be appropriate, or whether it is a Public Client, for instance, a User-Agent Based Application or a </w:t>
      </w:r>
      <w:ins w:id="314" w:author="Justin Richer" w:date="2013-11-14T21:08:00Z">
        <w:r w:rsidR="00436449">
          <w:rPr>
            <w:rFonts w:ascii="Times" w:hAnsi="Times" w:cs="Times New Roman"/>
            <w:sz w:val="20"/>
            <w:szCs w:val="20"/>
          </w:rPr>
          <w:t xml:space="preserve">statically provisioned </w:t>
        </w:r>
      </w:ins>
      <w:commentRangeStart w:id="315"/>
      <w:r w:rsidRPr="00967408">
        <w:rPr>
          <w:rFonts w:ascii="Times" w:hAnsi="Times" w:cs="Times New Roman"/>
          <w:sz w:val="20"/>
          <w:szCs w:val="20"/>
        </w:rPr>
        <w:t>Native Application</w:t>
      </w:r>
      <w:commentRangeEnd w:id="315"/>
      <w:r w:rsidR="005535FB">
        <w:rPr>
          <w:rStyle w:val="CommentReference"/>
        </w:rPr>
        <w:commentReference w:id="315"/>
      </w:r>
      <w:r w:rsidRPr="00967408">
        <w:rPr>
          <w:rFonts w:ascii="Times" w:hAnsi="Times" w:cs="Times New Roman"/>
          <w:sz w:val="20"/>
          <w:szCs w:val="20"/>
        </w:rPr>
        <w:t>, in which case the Implicit Flow may be appropriate.</w:t>
      </w:r>
      <w:ins w:id="316" w:author="Justin Richer" w:date="2013-11-14T21:08:00Z">
        <w:r w:rsidR="00436449">
          <w:rPr>
            <w:rFonts w:ascii="Times" w:hAnsi="Times" w:cs="Times New Roman"/>
            <w:sz w:val="20"/>
            <w:szCs w:val="20"/>
          </w:rPr>
          <w:t xml:space="preserve"> </w:t>
        </w:r>
        <w:commentRangeStart w:id="317"/>
        <w:r w:rsidR="00436449">
          <w:rPr>
            <w:rFonts w:ascii="Times" w:hAnsi="Times" w:cs="Times New Roman"/>
            <w:sz w:val="20"/>
            <w:szCs w:val="20"/>
          </w:rPr>
          <w:t xml:space="preserve">Note that clients that cannot keep a configuration-time secret </w:t>
        </w:r>
      </w:ins>
      <w:ins w:id="318" w:author="Justin Richer" w:date="2013-11-14T21:09:00Z">
        <w:r w:rsidR="00436449">
          <w:rPr>
            <w:rFonts w:ascii="Times" w:hAnsi="Times" w:cs="Times New Roman"/>
            <w:sz w:val="20"/>
            <w:szCs w:val="20"/>
          </w:rPr>
          <w:t xml:space="preserve">could be capable of keeping a run-time secret, and therefore </w:t>
        </w:r>
      </w:ins>
      <w:ins w:id="319" w:author="Justin Richer" w:date="2013-11-14T21:08:00Z">
        <w:r w:rsidR="00436449">
          <w:rPr>
            <w:rFonts w:ascii="Times" w:hAnsi="Times" w:cs="Times New Roman"/>
            <w:sz w:val="20"/>
            <w:szCs w:val="20"/>
          </w:rPr>
          <w:t xml:space="preserve">MAY use </w:t>
        </w:r>
      </w:ins>
      <w:ins w:id="320" w:author="Justin Richer" w:date="2013-11-14T21:09:00Z">
        <w:r w:rsidR="00436449">
          <w:rPr>
            <w:rFonts w:ascii="Times" w:hAnsi="Times" w:cs="Times New Roman"/>
            <w:sz w:val="20"/>
            <w:szCs w:val="20"/>
          </w:rPr>
          <w:t>Dynamic Client Registration to be provisioned as confidential clients.</w:t>
        </w:r>
      </w:ins>
      <w:commentRangeEnd w:id="317"/>
      <w:r w:rsidR="00C0743F">
        <w:rPr>
          <w:rStyle w:val="CommentReference"/>
        </w:rPr>
        <w:commentReference w:id="317"/>
      </w:r>
    </w:p>
    <w:p w14:paraId="288647C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When using OpenID Connect features, those listed as being "REQUIRED" or are described with a "MUST" are mandatory to implement, when used by a Relying Party. Likewise, those features that are described as "OPTIONAL" need not be used or supported unless they provide value in the particular application context. Finally, when interacting with OpenID Providers that support Discovery, the OP's Discovery document can be used to dynamically determine which OP features are available for use by the RP.</w:t>
      </w:r>
    </w:p>
    <w:p w14:paraId="427C98C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26" w:anchor="rfc.section.14.5" w:history="1">
        <w:r w:rsidR="00967408" w:rsidRPr="00967408">
          <w:rPr>
            <w:rFonts w:ascii="Times" w:eastAsia="Times New Roman" w:hAnsi="Times" w:cs="Times New Roman"/>
            <w:b/>
            <w:bCs/>
            <w:color w:val="0000FF"/>
            <w:kern w:val="36"/>
            <w:sz w:val="48"/>
            <w:szCs w:val="48"/>
            <w:u w:val="single"/>
          </w:rPr>
          <w:t>14.5.</w:t>
        </w:r>
      </w:hyperlink>
      <w:r w:rsidR="00967408" w:rsidRPr="00967408">
        <w:rPr>
          <w:rFonts w:ascii="Times" w:eastAsia="Times New Roman" w:hAnsi="Times" w:cs="Times New Roman"/>
          <w:b/>
          <w:bCs/>
          <w:kern w:val="36"/>
          <w:sz w:val="48"/>
          <w:szCs w:val="48"/>
        </w:rPr>
        <w:t xml:space="preserve"> </w:t>
      </w:r>
      <w:hyperlink r:id="rId727" w:anchor="CompatibilityNotes" w:history="1">
        <w:r w:rsidR="00967408" w:rsidRPr="00967408">
          <w:rPr>
            <w:rFonts w:ascii="Times" w:eastAsia="Times New Roman" w:hAnsi="Times" w:cs="Times New Roman"/>
            <w:b/>
            <w:bCs/>
            <w:color w:val="0000FF"/>
            <w:kern w:val="36"/>
            <w:sz w:val="48"/>
            <w:szCs w:val="48"/>
            <w:u w:val="single"/>
          </w:rPr>
          <w:t>Compatibility Notes</w:t>
        </w:r>
      </w:hyperlink>
    </w:p>
    <w:p w14:paraId="40FDCAF5"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28" w:anchor="rfc.section.14.5.1" w:history="1">
        <w:r w:rsidR="00967408" w:rsidRPr="00967408">
          <w:rPr>
            <w:rFonts w:ascii="Times" w:eastAsia="Times New Roman" w:hAnsi="Times" w:cs="Times New Roman"/>
            <w:b/>
            <w:bCs/>
            <w:color w:val="0000FF"/>
            <w:kern w:val="36"/>
            <w:sz w:val="48"/>
            <w:szCs w:val="48"/>
            <w:u w:val="single"/>
          </w:rPr>
          <w:t>14.5.1.</w:t>
        </w:r>
      </w:hyperlink>
      <w:r w:rsidR="00967408" w:rsidRPr="00967408">
        <w:rPr>
          <w:rFonts w:ascii="Times" w:eastAsia="Times New Roman" w:hAnsi="Times" w:cs="Times New Roman"/>
          <w:b/>
          <w:bCs/>
          <w:kern w:val="36"/>
          <w:sz w:val="48"/>
          <w:szCs w:val="48"/>
        </w:rPr>
        <w:t xml:space="preserve"> </w:t>
      </w:r>
      <w:hyperlink r:id="rId729" w:anchor="PreFinalIETFSpecs" w:history="1">
        <w:r w:rsidR="00967408" w:rsidRPr="00967408">
          <w:rPr>
            <w:rFonts w:ascii="Times" w:eastAsia="Times New Roman" w:hAnsi="Times" w:cs="Times New Roman"/>
            <w:b/>
            <w:bCs/>
            <w:color w:val="0000FF"/>
            <w:kern w:val="36"/>
            <w:sz w:val="48"/>
            <w:szCs w:val="48"/>
            <w:u w:val="single"/>
          </w:rPr>
          <w:t>Pre-Final IETF Specifications</w:t>
        </w:r>
      </w:hyperlink>
    </w:p>
    <w:p w14:paraId="635FE97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Implementers should be aware that the OpenID Connect specifications use several IETF specifications that are not yet final specifications. Those specifications are: </w:t>
      </w:r>
    </w:p>
    <w:p w14:paraId="718CCA4E"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0" w:anchor="JWT" w:history="1">
        <w:r w:rsidR="00967408" w:rsidRPr="00967408">
          <w:rPr>
            <w:rFonts w:ascii="Times" w:eastAsia="Times New Roman" w:hAnsi="Times" w:cs="Times New Roman"/>
            <w:color w:val="0000FF"/>
            <w:sz w:val="20"/>
            <w:szCs w:val="20"/>
            <w:u w:val="single"/>
          </w:rPr>
          <w:t>JSON Web Token (JWT) draft -12</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[JWT]</w:t>
      </w:r>
    </w:p>
    <w:p w14:paraId="4139FC23"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1" w:anchor="JWS" w:history="1">
        <w:r w:rsidR="00967408" w:rsidRPr="00967408">
          <w:rPr>
            <w:rFonts w:ascii="Times" w:eastAsia="Times New Roman" w:hAnsi="Times" w:cs="Times New Roman"/>
            <w:color w:val="0000FF"/>
            <w:sz w:val="20"/>
            <w:szCs w:val="20"/>
            <w:u w:val="single"/>
          </w:rPr>
          <w:t>JSON Web Signature (JWS) draft -17</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[JWS]</w:t>
      </w:r>
    </w:p>
    <w:p w14:paraId="688A9079"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2" w:anchor="JWE" w:history="1">
        <w:r w:rsidR="00967408" w:rsidRPr="00967408">
          <w:rPr>
            <w:rFonts w:ascii="Times" w:eastAsia="Times New Roman" w:hAnsi="Times" w:cs="Times New Roman"/>
            <w:color w:val="0000FF"/>
            <w:sz w:val="20"/>
            <w:szCs w:val="20"/>
            <w:u w:val="single"/>
          </w:rPr>
          <w:t>JSON Web Encryption (JWE) draft -17</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[JWE]</w:t>
      </w:r>
    </w:p>
    <w:p w14:paraId="26D54FEB"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3" w:anchor="JWK" w:history="1">
        <w:r w:rsidR="00967408" w:rsidRPr="00967408">
          <w:rPr>
            <w:rFonts w:ascii="Times" w:eastAsia="Times New Roman" w:hAnsi="Times" w:cs="Times New Roman"/>
            <w:color w:val="0000FF"/>
            <w:sz w:val="20"/>
            <w:szCs w:val="20"/>
            <w:u w:val="single"/>
          </w:rPr>
          <w:t>JSON Web Key (JWK) draft -17</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[JWK]</w:t>
      </w:r>
    </w:p>
    <w:p w14:paraId="6067BBAB"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4" w:anchor="JWA" w:history="1">
        <w:r w:rsidR="00967408" w:rsidRPr="00967408">
          <w:rPr>
            <w:rFonts w:ascii="Times" w:eastAsia="Times New Roman" w:hAnsi="Times" w:cs="Times New Roman"/>
            <w:color w:val="0000FF"/>
            <w:sz w:val="20"/>
            <w:szCs w:val="20"/>
            <w:u w:val="single"/>
          </w:rPr>
          <w:t>JSON Web Algorithms draft -17</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[JWA]</w:t>
      </w:r>
    </w:p>
    <w:p w14:paraId="06976C09"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5" w:anchor="OAuth.Assertions" w:history="1">
        <w:r w:rsidR="00967408" w:rsidRPr="00967408">
          <w:rPr>
            <w:rFonts w:ascii="Times" w:eastAsia="Times New Roman" w:hAnsi="Times" w:cs="Times New Roman"/>
            <w:color w:val="0000FF"/>
            <w:sz w:val="20"/>
            <w:szCs w:val="20"/>
            <w:u w:val="single"/>
          </w:rPr>
          <w:t>Assertion Framework for OAuth 2.0 Client Authentication and Authorization Grants draft -12</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[OAuth.Assertions]</w:t>
      </w:r>
    </w:p>
    <w:p w14:paraId="7A1851BC"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6" w:anchor="OAuth.JWT" w:history="1">
        <w:r w:rsidR="00967408" w:rsidRPr="00967408">
          <w:rPr>
            <w:rFonts w:ascii="Times" w:eastAsia="Times New Roman" w:hAnsi="Times" w:cs="Times New Roman"/>
            <w:color w:val="0000FF"/>
            <w:sz w:val="20"/>
            <w:szCs w:val="20"/>
            <w:u w:val="single"/>
          </w:rPr>
          <w:t>JSON Web Token (JWT) Profile for OAuth 2.0 Client Authentication and Authorization Grants draft -06</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[OAuth.JWT]</w:t>
      </w:r>
    </w:p>
    <w:p w14:paraId="1204898B" w14:textId="77777777" w:rsidR="00967408" w:rsidRPr="00967408" w:rsidRDefault="00E52530" w:rsidP="00967408">
      <w:pPr>
        <w:numPr>
          <w:ilvl w:val="0"/>
          <w:numId w:val="26"/>
        </w:numPr>
        <w:spacing w:before="100" w:beforeAutospacing="1" w:after="100" w:afterAutospacing="1"/>
        <w:rPr>
          <w:rFonts w:ascii="Times" w:eastAsia="Times New Roman" w:hAnsi="Times" w:cs="Times New Roman"/>
          <w:sz w:val="20"/>
          <w:szCs w:val="20"/>
        </w:rPr>
      </w:pPr>
      <w:hyperlink r:id="rId737" w:anchor="I-D.ietf-appsawg-acct-uri" w:history="1">
        <w:r w:rsidR="00967408" w:rsidRPr="00967408">
          <w:rPr>
            <w:rFonts w:ascii="Times" w:eastAsia="Times New Roman" w:hAnsi="Times" w:cs="Times New Roman"/>
            <w:color w:val="0000FF"/>
            <w:sz w:val="20"/>
            <w:szCs w:val="20"/>
            <w:u w:val="single"/>
          </w:rPr>
          <w:t>The 'acct' URI Scheme draft -06</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[I-D.ietf-appsawg-acct-uri]</w:t>
      </w:r>
    </w:p>
    <w:p w14:paraId="531D50D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While every effort will be made to prevent breaking changes to these specifications, should they occur, OpenID Connect implementations should continue to use the specifically referenced draft versions above in preference to the final versions, unless using a possible future OpenID Connect profile or specification that updates some or all of these references.</w:t>
      </w:r>
    </w:p>
    <w:p w14:paraId="26B43768"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38" w:anchor="rfc.section.14.5.2" w:history="1">
        <w:r w:rsidR="00967408" w:rsidRPr="00967408">
          <w:rPr>
            <w:rFonts w:ascii="Times" w:eastAsia="Times New Roman" w:hAnsi="Times" w:cs="Times New Roman"/>
            <w:b/>
            <w:bCs/>
            <w:color w:val="0000FF"/>
            <w:kern w:val="36"/>
            <w:sz w:val="48"/>
            <w:szCs w:val="48"/>
            <w:u w:val="single"/>
          </w:rPr>
          <w:t>14.5.2.</w:t>
        </w:r>
      </w:hyperlink>
      <w:r w:rsidR="00967408" w:rsidRPr="00967408">
        <w:rPr>
          <w:rFonts w:ascii="Times" w:eastAsia="Times New Roman" w:hAnsi="Times" w:cs="Times New Roman"/>
          <w:b/>
          <w:bCs/>
          <w:kern w:val="36"/>
          <w:sz w:val="48"/>
          <w:szCs w:val="48"/>
        </w:rPr>
        <w:t xml:space="preserve"> </w:t>
      </w:r>
      <w:hyperlink r:id="rId739" w:anchor="GoogleIss" w:history="1">
        <w:r w:rsidR="00967408" w:rsidRPr="00967408">
          <w:rPr>
            <w:rFonts w:ascii="Times" w:eastAsia="Times New Roman" w:hAnsi="Times" w:cs="Times New Roman"/>
            <w:b/>
            <w:bCs/>
            <w:color w:val="0000FF"/>
            <w:kern w:val="36"/>
            <w:sz w:val="48"/>
            <w:szCs w:val="48"/>
            <w:u w:val="single"/>
          </w:rPr>
          <w:t>Google "iss" Value</w:t>
        </w:r>
      </w:hyperlink>
    </w:p>
    <w:p w14:paraId="6ABE53B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Implementers may want to be aware that, as of the time of this writing, Google's deployed OpenID Connect implementation issues ID Tokens that omit the required </w:t>
      </w:r>
      <w:r w:rsidRPr="00967408">
        <w:rPr>
          <w:rFonts w:ascii="Courier" w:hAnsi="Courier" w:cs="Courier"/>
          <w:sz w:val="20"/>
          <w:szCs w:val="20"/>
        </w:rPr>
        <w:t>https://</w:t>
      </w:r>
      <w:r w:rsidRPr="00967408">
        <w:rPr>
          <w:rFonts w:ascii="Times" w:hAnsi="Times" w:cs="Times New Roman"/>
          <w:sz w:val="20"/>
          <w:szCs w:val="20"/>
        </w:rPr>
        <w:t xml:space="preserve"> scheme prefix from the </w:t>
      </w:r>
      <w:r w:rsidRPr="00967408">
        <w:rPr>
          <w:rFonts w:ascii="Courier" w:hAnsi="Courier" w:cs="Courier"/>
          <w:sz w:val="20"/>
          <w:szCs w:val="20"/>
        </w:rPr>
        <w:t>iss</w:t>
      </w:r>
      <w:r w:rsidRPr="00967408">
        <w:rPr>
          <w:rFonts w:ascii="Times" w:hAnsi="Times" w:cs="Times New Roman"/>
          <w:sz w:val="20"/>
          <w:szCs w:val="20"/>
        </w:rPr>
        <w:t xml:space="preserve"> (issuer) Claim value. Relying Party implementations wishing to work with Google will therefore need to have code to work around this, until such time as their implementation is updated. Any such workaround code should be written in a manner that will not break at such point Google adds the missing prefix to their issuer values.</w:t>
      </w:r>
    </w:p>
    <w:p w14:paraId="229D8F0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40" w:anchor="rfc.section.14.6" w:history="1">
        <w:r w:rsidR="00967408" w:rsidRPr="00967408">
          <w:rPr>
            <w:rFonts w:ascii="Times" w:eastAsia="Times New Roman" w:hAnsi="Times" w:cs="Times New Roman"/>
            <w:b/>
            <w:bCs/>
            <w:color w:val="0000FF"/>
            <w:kern w:val="36"/>
            <w:sz w:val="48"/>
            <w:szCs w:val="48"/>
            <w:u w:val="single"/>
          </w:rPr>
          <w:t>14.6.</w:t>
        </w:r>
      </w:hyperlink>
      <w:r w:rsidR="00967408" w:rsidRPr="00967408">
        <w:rPr>
          <w:rFonts w:ascii="Times" w:eastAsia="Times New Roman" w:hAnsi="Times" w:cs="Times New Roman"/>
          <w:b/>
          <w:bCs/>
          <w:kern w:val="36"/>
          <w:sz w:val="48"/>
          <w:szCs w:val="48"/>
        </w:rPr>
        <w:t xml:space="preserve"> </w:t>
      </w:r>
      <w:hyperlink r:id="rId741" w:anchor="RelatedSpecs" w:history="1">
        <w:r w:rsidR="00967408" w:rsidRPr="00967408">
          <w:rPr>
            <w:rFonts w:ascii="Times" w:eastAsia="Times New Roman" w:hAnsi="Times" w:cs="Times New Roman"/>
            <w:b/>
            <w:bCs/>
            <w:color w:val="0000FF"/>
            <w:kern w:val="36"/>
            <w:sz w:val="48"/>
            <w:szCs w:val="48"/>
            <w:u w:val="single"/>
          </w:rPr>
          <w:t>Related Specifications and Implementer's Guides</w:t>
        </w:r>
      </w:hyperlink>
    </w:p>
    <w:p w14:paraId="1184142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These related OpenID Connect specifications MAY be used in combination with this specification to provide additional functionality: </w:t>
      </w:r>
    </w:p>
    <w:p w14:paraId="1306AAAA" w14:textId="77777777" w:rsidR="00967408" w:rsidRPr="00967408" w:rsidRDefault="00E52530" w:rsidP="00967408">
      <w:pPr>
        <w:numPr>
          <w:ilvl w:val="0"/>
          <w:numId w:val="27"/>
        </w:numPr>
        <w:spacing w:before="100" w:beforeAutospacing="1" w:after="100" w:afterAutospacing="1"/>
        <w:rPr>
          <w:rFonts w:ascii="Times" w:eastAsia="Times New Roman" w:hAnsi="Times" w:cs="Times New Roman"/>
          <w:sz w:val="20"/>
          <w:szCs w:val="20"/>
        </w:rPr>
      </w:pPr>
      <w:hyperlink r:id="rId742" w:anchor="OpenID.Discovery" w:history="1">
        <w:r w:rsidR="00967408" w:rsidRPr="00967408">
          <w:rPr>
            <w:rFonts w:ascii="Times" w:eastAsia="Times New Roman" w:hAnsi="Times" w:cs="Times New Roman"/>
            <w:color w:val="0000FF"/>
            <w:sz w:val="20"/>
            <w:szCs w:val="20"/>
            <w:u w:val="single"/>
          </w:rPr>
          <w:t>OpenID Connect Discovery 1.0</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[OpenID.Discovery]</w:t>
      </w:r>
      <w:r w:rsidR="00967408" w:rsidRPr="00967408">
        <w:rPr>
          <w:rFonts w:ascii="Times" w:eastAsia="Times New Roman" w:hAnsi="Times" w:cs="Times New Roman"/>
          <w:sz w:val="20"/>
          <w:szCs w:val="20"/>
        </w:rPr>
        <w:t xml:space="preserve"> - Dynamic discovery for user and Authorization Server endpoints and information</w:t>
      </w:r>
    </w:p>
    <w:p w14:paraId="01CDE499" w14:textId="77777777" w:rsidR="00967408" w:rsidRPr="00967408" w:rsidRDefault="00E52530" w:rsidP="00967408">
      <w:pPr>
        <w:numPr>
          <w:ilvl w:val="0"/>
          <w:numId w:val="27"/>
        </w:numPr>
        <w:spacing w:before="100" w:beforeAutospacing="1" w:after="100" w:afterAutospacing="1"/>
        <w:rPr>
          <w:rFonts w:ascii="Times" w:eastAsia="Times New Roman" w:hAnsi="Times" w:cs="Times New Roman"/>
          <w:sz w:val="20"/>
          <w:szCs w:val="20"/>
        </w:rPr>
      </w:pPr>
      <w:hyperlink r:id="rId743" w:anchor="OpenID.Registration" w:history="1">
        <w:r w:rsidR="00967408" w:rsidRPr="00967408">
          <w:rPr>
            <w:rFonts w:ascii="Times" w:eastAsia="Times New Roman" w:hAnsi="Times" w:cs="Times New Roman"/>
            <w:color w:val="0000FF"/>
            <w:sz w:val="20"/>
            <w:szCs w:val="20"/>
            <w:u w:val="single"/>
          </w:rPr>
          <w:t>OpenID Connect Dynamic Client Registration 1.0</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[OpenID.Registration]</w:t>
      </w:r>
      <w:r w:rsidR="00967408" w:rsidRPr="00967408">
        <w:rPr>
          <w:rFonts w:ascii="Times" w:eastAsia="Times New Roman" w:hAnsi="Times" w:cs="Times New Roman"/>
          <w:sz w:val="20"/>
          <w:szCs w:val="20"/>
        </w:rPr>
        <w:t xml:space="preserve"> - Dynamic registration of OpenID Connect Clients with OpenID Providers</w:t>
      </w:r>
    </w:p>
    <w:p w14:paraId="52C774D5" w14:textId="77777777" w:rsidR="00967408" w:rsidRPr="00967408" w:rsidRDefault="00E52530" w:rsidP="00967408">
      <w:pPr>
        <w:numPr>
          <w:ilvl w:val="0"/>
          <w:numId w:val="27"/>
        </w:numPr>
        <w:spacing w:before="100" w:beforeAutospacing="1" w:after="100" w:afterAutospacing="1"/>
        <w:rPr>
          <w:rFonts w:ascii="Times" w:eastAsia="Times New Roman" w:hAnsi="Times" w:cs="Times New Roman"/>
          <w:sz w:val="20"/>
          <w:szCs w:val="20"/>
        </w:rPr>
      </w:pPr>
      <w:hyperlink r:id="rId744" w:anchor="OpenID.Session" w:history="1">
        <w:r w:rsidR="00967408" w:rsidRPr="00967408">
          <w:rPr>
            <w:rFonts w:ascii="Times" w:eastAsia="Times New Roman" w:hAnsi="Times" w:cs="Times New Roman"/>
            <w:color w:val="0000FF"/>
            <w:sz w:val="20"/>
            <w:szCs w:val="20"/>
            <w:u w:val="single"/>
          </w:rPr>
          <w:t>OpenID Connect Session Management 1.0</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[OpenID.Session]</w:t>
      </w:r>
      <w:r w:rsidR="00967408" w:rsidRPr="00967408">
        <w:rPr>
          <w:rFonts w:ascii="Times" w:eastAsia="Times New Roman" w:hAnsi="Times" w:cs="Times New Roman"/>
          <w:sz w:val="20"/>
          <w:szCs w:val="20"/>
        </w:rPr>
        <w:t xml:space="preserve"> - Session management for OpenID Connect, including logout functionality</w:t>
      </w:r>
    </w:p>
    <w:p w14:paraId="48D9F28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These implementer's guides are intended to serve as self-contained references for implementers of basic Web-based Relying Parties: </w:t>
      </w:r>
    </w:p>
    <w:p w14:paraId="6C3961FB" w14:textId="77777777" w:rsidR="00967408" w:rsidRPr="00967408" w:rsidRDefault="00E52530" w:rsidP="00967408">
      <w:pPr>
        <w:numPr>
          <w:ilvl w:val="0"/>
          <w:numId w:val="28"/>
        </w:numPr>
        <w:spacing w:before="100" w:beforeAutospacing="1" w:after="100" w:afterAutospacing="1"/>
        <w:rPr>
          <w:rFonts w:ascii="Times" w:eastAsia="Times New Roman" w:hAnsi="Times" w:cs="Times New Roman"/>
          <w:sz w:val="20"/>
          <w:szCs w:val="20"/>
        </w:rPr>
      </w:pPr>
      <w:hyperlink r:id="rId745" w:anchor="OpenID.Basic" w:history="1">
        <w:r w:rsidR="00967408" w:rsidRPr="00967408">
          <w:rPr>
            <w:rFonts w:ascii="Times" w:eastAsia="Times New Roman" w:hAnsi="Times" w:cs="Times New Roman"/>
            <w:color w:val="0000FF"/>
            <w:sz w:val="20"/>
            <w:szCs w:val="20"/>
            <w:u w:val="single"/>
          </w:rPr>
          <w:t>OpenID Connect Basic Client Implementer's Guide 1.0</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[OpenID.Basic]</w:t>
      </w:r>
      <w:r w:rsidR="00967408" w:rsidRPr="00967408">
        <w:rPr>
          <w:rFonts w:ascii="Times" w:eastAsia="Times New Roman" w:hAnsi="Times" w:cs="Times New Roman"/>
          <w:sz w:val="20"/>
          <w:szCs w:val="20"/>
        </w:rPr>
        <w:t xml:space="preserve"> - Implementer's guide containing a subset of this specification that is intended for use by basic Web-based Relying Parties using the OAuth Authorization Code Flow</w:t>
      </w:r>
    </w:p>
    <w:p w14:paraId="7070C494" w14:textId="77777777" w:rsidR="00967408" w:rsidRPr="00967408" w:rsidRDefault="00E52530" w:rsidP="00967408">
      <w:pPr>
        <w:numPr>
          <w:ilvl w:val="0"/>
          <w:numId w:val="28"/>
        </w:numPr>
        <w:spacing w:before="100" w:beforeAutospacing="1" w:after="100" w:afterAutospacing="1"/>
        <w:rPr>
          <w:rFonts w:ascii="Times" w:eastAsia="Times New Roman" w:hAnsi="Times" w:cs="Times New Roman"/>
          <w:sz w:val="20"/>
          <w:szCs w:val="20"/>
        </w:rPr>
      </w:pPr>
      <w:hyperlink r:id="rId746" w:anchor="OpenID.Implicit" w:history="1">
        <w:r w:rsidR="00967408" w:rsidRPr="00967408">
          <w:rPr>
            <w:rFonts w:ascii="Times" w:eastAsia="Times New Roman" w:hAnsi="Times" w:cs="Times New Roman"/>
            <w:color w:val="0000FF"/>
            <w:sz w:val="20"/>
            <w:szCs w:val="20"/>
            <w:u w:val="single"/>
          </w:rPr>
          <w:t>OpenID Connect Implicit Client Implementer's Guide 1.0</w:t>
        </w:r>
      </w:hyperlink>
      <w:r w:rsidR="00967408" w:rsidRPr="00967408">
        <w:rPr>
          <w:rFonts w:ascii="Times" w:eastAsia="Times New Roman" w:hAnsi="Times" w:cs="Times New Roman"/>
          <w:sz w:val="20"/>
          <w:szCs w:val="20"/>
        </w:rPr>
        <w:t xml:space="preserve"> </w:t>
      </w:r>
      <w:r w:rsidR="00967408" w:rsidRPr="00967408">
        <w:rPr>
          <w:rFonts w:ascii="Times" w:eastAsia="Times New Roman" w:hAnsi="Times" w:cs="Times New Roman"/>
          <w:i/>
          <w:iCs/>
          <w:sz w:val="20"/>
          <w:szCs w:val="20"/>
        </w:rPr>
        <w:t>[OpenID.Implicit]</w:t>
      </w:r>
      <w:r w:rsidR="00967408" w:rsidRPr="00967408">
        <w:rPr>
          <w:rFonts w:ascii="Times" w:eastAsia="Times New Roman" w:hAnsi="Times" w:cs="Times New Roman"/>
          <w:sz w:val="20"/>
          <w:szCs w:val="20"/>
        </w:rPr>
        <w:t xml:space="preserve"> - Implementer's guide containing a subset of this specification that is intended for use by basic Web-based Relying Parties using the OAuth Implicit Flow</w:t>
      </w:r>
    </w:p>
    <w:p w14:paraId="31325F4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47" w:anchor="rfc.section.15" w:history="1">
        <w:r w:rsidR="00967408" w:rsidRPr="00967408">
          <w:rPr>
            <w:rFonts w:ascii="Times" w:eastAsia="Times New Roman" w:hAnsi="Times" w:cs="Times New Roman"/>
            <w:b/>
            <w:bCs/>
            <w:color w:val="0000FF"/>
            <w:kern w:val="36"/>
            <w:sz w:val="48"/>
            <w:szCs w:val="48"/>
            <w:u w:val="single"/>
          </w:rPr>
          <w:t>15.</w:t>
        </w:r>
      </w:hyperlink>
      <w:r w:rsidR="00967408" w:rsidRPr="00967408">
        <w:rPr>
          <w:rFonts w:ascii="Times" w:eastAsia="Times New Roman" w:hAnsi="Times" w:cs="Times New Roman"/>
          <w:b/>
          <w:bCs/>
          <w:kern w:val="36"/>
          <w:sz w:val="48"/>
          <w:szCs w:val="48"/>
        </w:rPr>
        <w:t xml:space="preserve"> </w:t>
      </w:r>
      <w:hyperlink r:id="rId748" w:anchor="Security" w:history="1">
        <w:r w:rsidR="00967408" w:rsidRPr="00967408">
          <w:rPr>
            <w:rFonts w:ascii="Times" w:eastAsia="Times New Roman" w:hAnsi="Times" w:cs="Times New Roman"/>
            <w:b/>
            <w:bCs/>
            <w:color w:val="0000FF"/>
            <w:kern w:val="36"/>
            <w:sz w:val="48"/>
            <w:szCs w:val="48"/>
            <w:u w:val="single"/>
          </w:rPr>
          <w:t>Security Considerations</w:t>
        </w:r>
      </w:hyperlink>
    </w:p>
    <w:p w14:paraId="747DBD7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references the security considerations defined in Section 10 of </w:t>
      </w:r>
      <w:hyperlink r:id="rId749"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and Section 5 of </w:t>
      </w:r>
      <w:hyperlink r:id="rId750" w:anchor="RFC6750" w:history="1">
        <w:r w:rsidRPr="00967408">
          <w:rPr>
            <w:rFonts w:ascii="Times" w:hAnsi="Times" w:cs="Times New Roman"/>
            <w:color w:val="0000FF"/>
            <w:sz w:val="20"/>
            <w:szCs w:val="20"/>
            <w:u w:val="single"/>
          </w:rPr>
          <w:t>OAuth 2.0 Bearer Token Usage</w:t>
        </w:r>
      </w:hyperlink>
      <w:r w:rsidRPr="00967408">
        <w:rPr>
          <w:rFonts w:ascii="Times" w:hAnsi="Times" w:cs="Times New Roman"/>
          <w:sz w:val="20"/>
          <w:szCs w:val="20"/>
        </w:rPr>
        <w:t xml:space="preserve"> </w:t>
      </w:r>
      <w:r w:rsidRPr="00967408">
        <w:rPr>
          <w:rFonts w:ascii="Times" w:hAnsi="Times" w:cs="Times New Roman"/>
          <w:i/>
          <w:iCs/>
          <w:sz w:val="20"/>
          <w:szCs w:val="20"/>
        </w:rPr>
        <w:t>[RFC6750]</w:t>
      </w:r>
      <w:r w:rsidRPr="00967408">
        <w:rPr>
          <w:rFonts w:ascii="Times" w:hAnsi="Times" w:cs="Times New Roman"/>
          <w:sz w:val="20"/>
          <w:szCs w:val="20"/>
        </w:rPr>
        <w:t xml:space="preserve">. Furthermore, the </w:t>
      </w:r>
      <w:hyperlink r:id="rId751" w:anchor="RFC6819" w:history="1">
        <w:r w:rsidRPr="00967408">
          <w:rPr>
            <w:rFonts w:ascii="Times" w:hAnsi="Times" w:cs="Times New Roman"/>
            <w:color w:val="0000FF"/>
            <w:sz w:val="20"/>
            <w:szCs w:val="20"/>
            <w:u w:val="single"/>
          </w:rPr>
          <w:t>OAuth 2.0 Threat Model and Security Considerations</w:t>
        </w:r>
      </w:hyperlink>
      <w:r w:rsidRPr="00967408">
        <w:rPr>
          <w:rFonts w:ascii="Times" w:hAnsi="Times" w:cs="Times New Roman"/>
          <w:sz w:val="20"/>
          <w:szCs w:val="20"/>
        </w:rPr>
        <w:t xml:space="preserve"> </w:t>
      </w:r>
      <w:r w:rsidRPr="00967408">
        <w:rPr>
          <w:rFonts w:ascii="Times" w:hAnsi="Times" w:cs="Times New Roman"/>
          <w:i/>
          <w:iCs/>
          <w:sz w:val="20"/>
          <w:szCs w:val="20"/>
        </w:rPr>
        <w:t>[RFC6819]</w:t>
      </w:r>
      <w:r w:rsidRPr="00967408">
        <w:rPr>
          <w:rFonts w:ascii="Times" w:hAnsi="Times" w:cs="Times New Roman"/>
          <w:sz w:val="20"/>
          <w:szCs w:val="20"/>
        </w:rPr>
        <w:t xml:space="preserve"> specification provides an extensive list of threats and controls that apply to this specification as well, given that it is based upon OAuth 2.0. </w:t>
      </w:r>
      <w:hyperlink r:id="rId752" w:anchor="ISO29115" w:history="1">
        <w:r w:rsidRPr="00967408">
          <w:rPr>
            <w:rFonts w:ascii="Times" w:hAnsi="Times" w:cs="Times New Roman"/>
            <w:color w:val="0000FF"/>
            <w:sz w:val="20"/>
            <w:szCs w:val="20"/>
            <w:u w:val="single"/>
          </w:rPr>
          <w:t>ISO/IEC 29115</w:t>
        </w:r>
      </w:hyperlink>
      <w:r w:rsidRPr="00967408">
        <w:rPr>
          <w:rFonts w:ascii="Times" w:hAnsi="Times" w:cs="Times New Roman"/>
          <w:sz w:val="20"/>
          <w:szCs w:val="20"/>
        </w:rPr>
        <w:t xml:space="preserve"> </w:t>
      </w:r>
      <w:r w:rsidRPr="00967408">
        <w:rPr>
          <w:rFonts w:ascii="Times" w:hAnsi="Times" w:cs="Times New Roman"/>
          <w:i/>
          <w:iCs/>
          <w:sz w:val="20"/>
          <w:szCs w:val="20"/>
        </w:rPr>
        <w:t>[ISO29115]</w:t>
      </w:r>
      <w:r w:rsidRPr="00967408">
        <w:rPr>
          <w:rFonts w:ascii="Times" w:hAnsi="Times" w:cs="Times New Roman"/>
          <w:sz w:val="20"/>
          <w:szCs w:val="20"/>
        </w:rPr>
        <w:t xml:space="preserve"> also provides threats and controls that implementers need to take into account. Implementers are highly advised to read these references in detail and apply the countermeasures described therein.</w:t>
      </w:r>
    </w:p>
    <w:p w14:paraId="16DB8C6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addition, the following list of attack vectors and remedies are also considered.</w:t>
      </w:r>
    </w:p>
    <w:p w14:paraId="7FA6082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53" w:anchor="rfc.section.15.1" w:history="1">
        <w:r w:rsidR="00967408" w:rsidRPr="00967408">
          <w:rPr>
            <w:rFonts w:ascii="Times" w:eastAsia="Times New Roman" w:hAnsi="Times" w:cs="Times New Roman"/>
            <w:b/>
            <w:bCs/>
            <w:color w:val="0000FF"/>
            <w:kern w:val="36"/>
            <w:sz w:val="48"/>
            <w:szCs w:val="48"/>
            <w:u w:val="single"/>
          </w:rPr>
          <w:t>15.1.</w:t>
        </w:r>
      </w:hyperlink>
      <w:r w:rsidR="00967408" w:rsidRPr="00967408">
        <w:rPr>
          <w:rFonts w:ascii="Times" w:eastAsia="Times New Roman" w:hAnsi="Times" w:cs="Times New Roman"/>
          <w:b/>
          <w:bCs/>
          <w:kern w:val="36"/>
          <w:sz w:val="48"/>
          <w:szCs w:val="48"/>
        </w:rPr>
        <w:t xml:space="preserve"> </w:t>
      </w:r>
      <w:hyperlink r:id="rId754" w:anchor="RequestDisclosure" w:history="1">
        <w:r w:rsidR="00967408" w:rsidRPr="00967408">
          <w:rPr>
            <w:rFonts w:ascii="Times" w:eastAsia="Times New Roman" w:hAnsi="Times" w:cs="Times New Roman"/>
            <w:b/>
            <w:bCs/>
            <w:color w:val="0000FF"/>
            <w:kern w:val="36"/>
            <w:sz w:val="48"/>
            <w:szCs w:val="48"/>
            <w:u w:val="single"/>
          </w:rPr>
          <w:t>Request Disclosure</w:t>
        </w:r>
      </w:hyperlink>
    </w:p>
    <w:p w14:paraId="1F94D8D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If appropriate measures are not taken, a request might be disclosed to an attacker, posing security and privacy threats.</w:t>
      </w:r>
    </w:p>
    <w:p w14:paraId="2C4F0A4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addition to what is stated in Section 5.1.1 of </w:t>
      </w:r>
      <w:hyperlink r:id="rId755" w:anchor="RFC6819" w:history="1">
        <w:r w:rsidRPr="00967408">
          <w:rPr>
            <w:rFonts w:ascii="Times" w:hAnsi="Times" w:cs="Times New Roman"/>
            <w:color w:val="0000FF"/>
            <w:sz w:val="20"/>
            <w:szCs w:val="20"/>
            <w:u w:val="single"/>
          </w:rPr>
          <w:t>[RFC6819]</w:t>
        </w:r>
      </w:hyperlink>
      <w:r w:rsidRPr="00967408">
        <w:rPr>
          <w:rFonts w:ascii="Times" w:hAnsi="Times" w:cs="Times New Roman"/>
          <w:sz w:val="20"/>
          <w:szCs w:val="20"/>
        </w:rPr>
        <w:t xml:space="preserve">, this standard provides a way to provide the confidentiality of the request end to end through the use of </w:t>
      </w:r>
      <w:r w:rsidRPr="00967408">
        <w:rPr>
          <w:rFonts w:ascii="Courier" w:hAnsi="Courier" w:cs="Courier"/>
          <w:sz w:val="20"/>
          <w:szCs w:val="20"/>
        </w:rPr>
        <w:t>request</w:t>
      </w:r>
      <w:r w:rsidRPr="00967408">
        <w:rPr>
          <w:rFonts w:ascii="Times" w:hAnsi="Times" w:cs="Times New Roman"/>
          <w:sz w:val="20"/>
          <w:szCs w:val="20"/>
        </w:rPr>
        <w:t xml:space="preserve"> or </w:t>
      </w:r>
      <w:r w:rsidRPr="00967408">
        <w:rPr>
          <w:rFonts w:ascii="Courier" w:hAnsi="Courier" w:cs="Courier"/>
          <w:sz w:val="20"/>
          <w:szCs w:val="20"/>
        </w:rPr>
        <w:t>request_uri</w:t>
      </w:r>
      <w:r w:rsidRPr="00967408">
        <w:rPr>
          <w:rFonts w:ascii="Times" w:hAnsi="Times" w:cs="Times New Roman"/>
          <w:sz w:val="20"/>
          <w:szCs w:val="20"/>
        </w:rPr>
        <w:t xml:space="preserve"> parameters, where the content of the </w:t>
      </w:r>
      <w:r w:rsidRPr="00967408">
        <w:rPr>
          <w:rFonts w:ascii="Courier" w:hAnsi="Courier" w:cs="Courier"/>
          <w:sz w:val="20"/>
          <w:szCs w:val="20"/>
        </w:rPr>
        <w:t>request</w:t>
      </w:r>
      <w:r w:rsidRPr="00967408">
        <w:rPr>
          <w:rFonts w:ascii="Times" w:hAnsi="Times" w:cs="Times New Roman"/>
          <w:sz w:val="20"/>
          <w:szCs w:val="20"/>
        </w:rPr>
        <w:t xml:space="preserve"> is an encrypted JWT with the appropriate key and cipher. This protects even against a compromised User-Agent in the case of indirect request.</w:t>
      </w:r>
    </w:p>
    <w:p w14:paraId="6F49B6F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56" w:anchor="rfc.section.15.2" w:history="1">
        <w:r w:rsidR="00967408" w:rsidRPr="00967408">
          <w:rPr>
            <w:rFonts w:ascii="Times" w:eastAsia="Times New Roman" w:hAnsi="Times" w:cs="Times New Roman"/>
            <w:b/>
            <w:bCs/>
            <w:color w:val="0000FF"/>
            <w:kern w:val="36"/>
            <w:sz w:val="48"/>
            <w:szCs w:val="48"/>
            <w:u w:val="single"/>
          </w:rPr>
          <w:t>15.2.</w:t>
        </w:r>
      </w:hyperlink>
      <w:r w:rsidR="00967408" w:rsidRPr="00967408">
        <w:rPr>
          <w:rFonts w:ascii="Times" w:eastAsia="Times New Roman" w:hAnsi="Times" w:cs="Times New Roman"/>
          <w:b/>
          <w:bCs/>
          <w:kern w:val="36"/>
          <w:sz w:val="48"/>
          <w:szCs w:val="48"/>
        </w:rPr>
        <w:t xml:space="preserve"> </w:t>
      </w:r>
      <w:hyperlink r:id="rId757" w:anchor="ServerMasquerading" w:history="1">
        <w:r w:rsidR="00967408" w:rsidRPr="00967408">
          <w:rPr>
            <w:rFonts w:ascii="Times" w:eastAsia="Times New Roman" w:hAnsi="Times" w:cs="Times New Roman"/>
            <w:b/>
            <w:bCs/>
            <w:color w:val="0000FF"/>
            <w:kern w:val="36"/>
            <w:sz w:val="48"/>
            <w:szCs w:val="48"/>
            <w:u w:val="single"/>
          </w:rPr>
          <w:t>Server Masquerading</w:t>
        </w:r>
      </w:hyperlink>
    </w:p>
    <w:p w14:paraId="79FCB03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 malicious Server might masquerade as the legitimate server using various means. To detect such an attack, the Client needs to authenticate the server.</w:t>
      </w:r>
    </w:p>
    <w:p w14:paraId="6E0023E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addition to what is stated in Section 5.1.2 of </w:t>
      </w:r>
      <w:hyperlink r:id="rId758" w:anchor="RFC6819" w:history="1">
        <w:r w:rsidRPr="00967408">
          <w:rPr>
            <w:rFonts w:ascii="Times" w:hAnsi="Times" w:cs="Times New Roman"/>
            <w:color w:val="0000FF"/>
            <w:sz w:val="20"/>
            <w:szCs w:val="20"/>
            <w:u w:val="single"/>
          </w:rPr>
          <w:t>[RFC6819]</w:t>
        </w:r>
      </w:hyperlink>
      <w:r w:rsidRPr="00967408">
        <w:rPr>
          <w:rFonts w:ascii="Times" w:hAnsi="Times" w:cs="Times New Roman"/>
          <w:sz w:val="20"/>
          <w:szCs w:val="20"/>
        </w:rPr>
        <w:t>, this standard provides a way to authenticate the Server through either the use of Signed or Encrypted JWTs with an appropriate key and cipher.</w:t>
      </w:r>
    </w:p>
    <w:p w14:paraId="166D9E7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59" w:anchor="rfc.section.15.3" w:history="1">
        <w:r w:rsidR="00967408" w:rsidRPr="00967408">
          <w:rPr>
            <w:rFonts w:ascii="Times" w:eastAsia="Times New Roman" w:hAnsi="Times" w:cs="Times New Roman"/>
            <w:b/>
            <w:bCs/>
            <w:color w:val="0000FF"/>
            <w:kern w:val="36"/>
            <w:sz w:val="48"/>
            <w:szCs w:val="48"/>
            <w:u w:val="single"/>
          </w:rPr>
          <w:t>15.3.</w:t>
        </w:r>
      </w:hyperlink>
      <w:r w:rsidR="00967408" w:rsidRPr="00967408">
        <w:rPr>
          <w:rFonts w:ascii="Times" w:eastAsia="Times New Roman" w:hAnsi="Times" w:cs="Times New Roman"/>
          <w:b/>
          <w:bCs/>
          <w:kern w:val="36"/>
          <w:sz w:val="48"/>
          <w:szCs w:val="48"/>
        </w:rPr>
        <w:t xml:space="preserve"> </w:t>
      </w:r>
      <w:hyperlink r:id="rId760" w:anchor="TokenManufacture" w:history="1">
        <w:r w:rsidR="00967408" w:rsidRPr="00967408">
          <w:rPr>
            <w:rFonts w:ascii="Times" w:eastAsia="Times New Roman" w:hAnsi="Times" w:cs="Times New Roman"/>
            <w:b/>
            <w:bCs/>
            <w:color w:val="0000FF"/>
            <w:kern w:val="36"/>
            <w:sz w:val="48"/>
            <w:szCs w:val="48"/>
            <w:u w:val="single"/>
          </w:rPr>
          <w:t>Token Manufacture/Modification</w:t>
        </w:r>
      </w:hyperlink>
    </w:p>
    <w:p w14:paraId="066453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An Attacker might generate a bogus token or modify the token contents (such as Claims values or the signature)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w:t>
      </w:r>
    </w:p>
    <w:p w14:paraId="51DCB3A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There are two ways to mitigate this attack:</w:t>
      </w:r>
    </w:p>
    <w:p w14:paraId="1AE4B8C1" w14:textId="77777777" w:rsidR="00967408" w:rsidRPr="00967408" w:rsidRDefault="00967408" w:rsidP="00967408">
      <w:pPr>
        <w:numPr>
          <w:ilvl w:val="0"/>
          <w:numId w:val="2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The token can be digitally signed by the OP. The Relying Party SHOULD validate the digital signature to verify that it was issued by a legitimate OP.</w:t>
      </w:r>
    </w:p>
    <w:p w14:paraId="53908899" w14:textId="77777777" w:rsidR="00967408" w:rsidRPr="00967408" w:rsidRDefault="00967408" w:rsidP="00967408">
      <w:pPr>
        <w:numPr>
          <w:ilvl w:val="0"/>
          <w:numId w:val="2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The token can be sent over a protected channel such as TLS. See </w:t>
      </w:r>
      <w:hyperlink r:id="rId761" w:anchor="TLSRequirements" w:history="1">
        <w:r w:rsidRPr="00967408">
          <w:rPr>
            <w:rFonts w:ascii="Times" w:eastAsia="Times New Roman" w:hAnsi="Times" w:cs="Times New Roman"/>
            <w:color w:val="0000FF"/>
            <w:sz w:val="20"/>
            <w:szCs w:val="20"/>
            <w:u w:val="single"/>
          </w:rPr>
          <w:t>Section 15.17</w:t>
        </w:r>
      </w:hyperlink>
      <w:r w:rsidRPr="00967408">
        <w:rPr>
          <w:rFonts w:ascii="Times" w:eastAsia="Times New Roman" w:hAnsi="Times" w:cs="Times New Roman"/>
          <w:sz w:val="20"/>
          <w:szCs w:val="20"/>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w:t>
      </w:r>
    </w:p>
    <w:p w14:paraId="6AD5302B"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62" w:anchor="rfc.section.15.4" w:history="1">
        <w:r w:rsidR="00967408" w:rsidRPr="00967408">
          <w:rPr>
            <w:rFonts w:ascii="Times" w:eastAsia="Times New Roman" w:hAnsi="Times" w:cs="Times New Roman"/>
            <w:b/>
            <w:bCs/>
            <w:color w:val="0000FF"/>
            <w:kern w:val="36"/>
            <w:sz w:val="48"/>
            <w:szCs w:val="48"/>
            <w:u w:val="single"/>
          </w:rPr>
          <w:t>15.4.</w:t>
        </w:r>
      </w:hyperlink>
      <w:r w:rsidR="00967408" w:rsidRPr="00967408">
        <w:rPr>
          <w:rFonts w:ascii="Times" w:eastAsia="Times New Roman" w:hAnsi="Times" w:cs="Times New Roman"/>
          <w:b/>
          <w:bCs/>
          <w:kern w:val="36"/>
          <w:sz w:val="48"/>
          <w:szCs w:val="48"/>
        </w:rPr>
        <w:t xml:space="preserve"> </w:t>
      </w:r>
      <w:hyperlink r:id="rId763" w:anchor="AccessTokenDisclosure" w:history="1">
        <w:r w:rsidR="00967408" w:rsidRPr="00967408">
          <w:rPr>
            <w:rFonts w:ascii="Times" w:eastAsia="Times New Roman" w:hAnsi="Times" w:cs="Times New Roman"/>
            <w:b/>
            <w:bCs/>
            <w:color w:val="0000FF"/>
            <w:kern w:val="36"/>
            <w:sz w:val="48"/>
            <w:szCs w:val="48"/>
            <w:u w:val="single"/>
          </w:rPr>
          <w:t>Access Token Disclosure</w:t>
        </w:r>
      </w:hyperlink>
    </w:p>
    <w:p w14:paraId="0FA5D29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Access Tokens are credentials used to access Protected Resources, as defined in Section 1.4 of </w:t>
      </w:r>
      <w:hyperlink r:id="rId764"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Access Tokens represent a Resource Owner's authorization and MUST NOT be exposed to unauthorized parties.</w:t>
      </w:r>
    </w:p>
    <w:p w14:paraId="678DA79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65" w:anchor="rfc.section.15.5" w:history="1">
        <w:r w:rsidR="00967408" w:rsidRPr="00967408">
          <w:rPr>
            <w:rFonts w:ascii="Times" w:eastAsia="Times New Roman" w:hAnsi="Times" w:cs="Times New Roman"/>
            <w:b/>
            <w:bCs/>
            <w:color w:val="0000FF"/>
            <w:kern w:val="36"/>
            <w:sz w:val="48"/>
            <w:szCs w:val="48"/>
            <w:u w:val="single"/>
          </w:rPr>
          <w:t>15.5.</w:t>
        </w:r>
      </w:hyperlink>
      <w:r w:rsidR="00967408" w:rsidRPr="00967408">
        <w:rPr>
          <w:rFonts w:ascii="Times" w:eastAsia="Times New Roman" w:hAnsi="Times" w:cs="Times New Roman"/>
          <w:b/>
          <w:bCs/>
          <w:kern w:val="36"/>
          <w:sz w:val="48"/>
          <w:szCs w:val="48"/>
        </w:rPr>
        <w:t xml:space="preserve"> </w:t>
      </w:r>
      <w:hyperlink r:id="rId766" w:anchor="ResponseDisclosure" w:history="1">
        <w:r w:rsidR="00967408" w:rsidRPr="00967408">
          <w:rPr>
            <w:rFonts w:ascii="Times" w:eastAsia="Times New Roman" w:hAnsi="Times" w:cs="Times New Roman"/>
            <w:b/>
            <w:bCs/>
            <w:color w:val="0000FF"/>
            <w:kern w:val="36"/>
            <w:sz w:val="48"/>
            <w:szCs w:val="48"/>
            <w:u w:val="single"/>
          </w:rPr>
          <w:t>Server Response Disclosure</w:t>
        </w:r>
      </w:hyperlink>
    </w:p>
    <w:p w14:paraId="4062AAB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server response might contain authentication data and Claims that include sensitive Client information. Disclosure of the response contents can make the Client vulnerable to other types of attacks.</w:t>
      </w:r>
    </w:p>
    <w:p w14:paraId="243CE39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server response disclosure can be mitigated in the following two ways: </w:t>
      </w:r>
    </w:p>
    <w:p w14:paraId="4EF2C90E" w14:textId="77777777" w:rsidR="00967408" w:rsidRPr="00967408" w:rsidRDefault="00967408" w:rsidP="00967408">
      <w:pPr>
        <w:numPr>
          <w:ilvl w:val="0"/>
          <w:numId w:val="3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Using the </w:t>
      </w:r>
      <w:r w:rsidRPr="00967408">
        <w:rPr>
          <w:rFonts w:ascii="Courier" w:hAnsi="Courier" w:cs="Courier"/>
          <w:sz w:val="20"/>
          <w:szCs w:val="20"/>
        </w:rPr>
        <w:t>code</w:t>
      </w:r>
      <w:r w:rsidRPr="00967408">
        <w:rPr>
          <w:rFonts w:ascii="Times" w:eastAsia="Times New Roman" w:hAnsi="Times" w:cs="Times New Roman"/>
          <w:sz w:val="20"/>
          <w:szCs w:val="20"/>
        </w:rPr>
        <w:t xml:space="preserve"> response type. The response is sent over a TLS protected channel, where the Client is authenticated by the </w:t>
      </w:r>
      <w:r w:rsidRPr="00967408">
        <w:rPr>
          <w:rFonts w:ascii="Courier" w:hAnsi="Courier" w:cs="Courier"/>
          <w:sz w:val="20"/>
          <w:szCs w:val="20"/>
        </w:rPr>
        <w:t>client_id</w:t>
      </w:r>
      <w:r w:rsidRPr="00967408">
        <w:rPr>
          <w:rFonts w:ascii="Times" w:eastAsia="Times New Roman" w:hAnsi="Times" w:cs="Times New Roman"/>
          <w:sz w:val="20"/>
          <w:szCs w:val="20"/>
        </w:rPr>
        <w:t xml:space="preserve"> and </w:t>
      </w:r>
      <w:r w:rsidRPr="00967408">
        <w:rPr>
          <w:rFonts w:ascii="Courier" w:hAnsi="Courier" w:cs="Courier"/>
          <w:sz w:val="20"/>
          <w:szCs w:val="20"/>
        </w:rPr>
        <w:t>client_secret</w:t>
      </w:r>
      <w:r w:rsidRPr="00967408">
        <w:rPr>
          <w:rFonts w:ascii="Times" w:eastAsia="Times New Roman" w:hAnsi="Times" w:cs="Times New Roman"/>
          <w:sz w:val="20"/>
          <w:szCs w:val="20"/>
        </w:rPr>
        <w:t>.</w:t>
      </w:r>
    </w:p>
    <w:p w14:paraId="5317EB56" w14:textId="77777777" w:rsidR="00967408" w:rsidRPr="00967408" w:rsidRDefault="00967408" w:rsidP="00967408">
      <w:pPr>
        <w:numPr>
          <w:ilvl w:val="0"/>
          <w:numId w:val="3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For other response types, the signed response can be encrypted with the Client's public key or a shared secret as an encrypted JWT with an appropriate key and cipher.</w:t>
      </w:r>
    </w:p>
    <w:p w14:paraId="57AC267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67" w:anchor="rfc.section.15.6" w:history="1">
        <w:r w:rsidR="00967408" w:rsidRPr="00967408">
          <w:rPr>
            <w:rFonts w:ascii="Times" w:eastAsia="Times New Roman" w:hAnsi="Times" w:cs="Times New Roman"/>
            <w:b/>
            <w:bCs/>
            <w:color w:val="0000FF"/>
            <w:kern w:val="36"/>
            <w:sz w:val="48"/>
            <w:szCs w:val="48"/>
            <w:u w:val="single"/>
          </w:rPr>
          <w:t>15.6.</w:t>
        </w:r>
      </w:hyperlink>
      <w:r w:rsidR="00967408" w:rsidRPr="00967408">
        <w:rPr>
          <w:rFonts w:ascii="Times" w:eastAsia="Times New Roman" w:hAnsi="Times" w:cs="Times New Roman"/>
          <w:b/>
          <w:bCs/>
          <w:kern w:val="36"/>
          <w:sz w:val="48"/>
          <w:szCs w:val="48"/>
        </w:rPr>
        <w:t xml:space="preserve"> </w:t>
      </w:r>
      <w:hyperlink r:id="rId768" w:anchor="ServerResponseRepudiation" w:history="1">
        <w:r w:rsidR="00967408" w:rsidRPr="00967408">
          <w:rPr>
            <w:rFonts w:ascii="Times" w:eastAsia="Times New Roman" w:hAnsi="Times" w:cs="Times New Roman"/>
            <w:b/>
            <w:bCs/>
            <w:color w:val="0000FF"/>
            <w:kern w:val="36"/>
            <w:sz w:val="48"/>
            <w:szCs w:val="48"/>
            <w:u w:val="single"/>
          </w:rPr>
          <w:t>Server Response Repudiation</w:t>
        </w:r>
      </w:hyperlink>
    </w:p>
    <w:p w14:paraId="024DB15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 response might be repudiated by the server if the proper mechanisms are not in place. For example, if a Server does not digitally sign a response, the Server can claim that it was not generated through the services of the Server.</w:t>
      </w:r>
    </w:p>
    <w:p w14:paraId="7998992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To mitigate this threat, the response MAY be digitally signed by the Server using a key that supports non-repudiation. The Client SHOULD validate the digital signature to verify that it was issued by a legitimate Server and its integrity is intact.</w:t>
      </w:r>
    </w:p>
    <w:p w14:paraId="6E38BC3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69" w:anchor="rfc.section.15.7" w:history="1">
        <w:r w:rsidR="00967408" w:rsidRPr="00967408">
          <w:rPr>
            <w:rFonts w:ascii="Times" w:eastAsia="Times New Roman" w:hAnsi="Times" w:cs="Times New Roman"/>
            <w:b/>
            <w:bCs/>
            <w:color w:val="0000FF"/>
            <w:kern w:val="36"/>
            <w:sz w:val="48"/>
            <w:szCs w:val="48"/>
            <w:u w:val="single"/>
          </w:rPr>
          <w:t>15.7.</w:t>
        </w:r>
      </w:hyperlink>
      <w:r w:rsidR="00967408" w:rsidRPr="00967408">
        <w:rPr>
          <w:rFonts w:ascii="Times" w:eastAsia="Times New Roman" w:hAnsi="Times" w:cs="Times New Roman"/>
          <w:b/>
          <w:bCs/>
          <w:kern w:val="36"/>
          <w:sz w:val="48"/>
          <w:szCs w:val="48"/>
        </w:rPr>
        <w:t xml:space="preserve"> </w:t>
      </w:r>
      <w:hyperlink r:id="rId770" w:anchor="RequestRepudation" w:history="1">
        <w:r w:rsidR="00967408" w:rsidRPr="00967408">
          <w:rPr>
            <w:rFonts w:ascii="Times" w:eastAsia="Times New Roman" w:hAnsi="Times" w:cs="Times New Roman"/>
            <w:b/>
            <w:bCs/>
            <w:color w:val="0000FF"/>
            <w:kern w:val="36"/>
            <w:sz w:val="48"/>
            <w:szCs w:val="48"/>
            <w:u w:val="single"/>
          </w:rPr>
          <w:t>Request Repudiation</w:t>
        </w:r>
      </w:hyperlink>
    </w:p>
    <w:p w14:paraId="1198B62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Since it is possible for a compromised or malicious Client to send a request to the wrong party, a Client that was authenticated using only a bearer token can repudiate any transaction.</w:t>
      </w:r>
    </w:p>
    <w:p w14:paraId="2A902CD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To mitigate this threat, the Server MAY require that the request be digitally signed by the Client using a key that supports non-repudiation. The Server SHOULD validate the digital signature to verify that it was issued by a legitimate Client and the integrity is intact.</w:t>
      </w:r>
    </w:p>
    <w:p w14:paraId="7814081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71" w:anchor="rfc.section.15.8" w:history="1">
        <w:r w:rsidR="00967408" w:rsidRPr="00967408">
          <w:rPr>
            <w:rFonts w:ascii="Times" w:eastAsia="Times New Roman" w:hAnsi="Times" w:cs="Times New Roman"/>
            <w:b/>
            <w:bCs/>
            <w:color w:val="0000FF"/>
            <w:kern w:val="36"/>
            <w:sz w:val="48"/>
            <w:szCs w:val="48"/>
            <w:u w:val="single"/>
          </w:rPr>
          <w:t>15.8.</w:t>
        </w:r>
      </w:hyperlink>
      <w:r w:rsidR="00967408" w:rsidRPr="00967408">
        <w:rPr>
          <w:rFonts w:ascii="Times" w:eastAsia="Times New Roman" w:hAnsi="Times" w:cs="Times New Roman"/>
          <w:b/>
          <w:bCs/>
          <w:kern w:val="36"/>
          <w:sz w:val="48"/>
          <w:szCs w:val="48"/>
        </w:rPr>
        <w:t xml:space="preserve"> </w:t>
      </w:r>
      <w:hyperlink r:id="rId772" w:anchor="AccessTokenRedirect" w:history="1">
        <w:r w:rsidR="00967408" w:rsidRPr="00967408">
          <w:rPr>
            <w:rFonts w:ascii="Times" w:eastAsia="Times New Roman" w:hAnsi="Times" w:cs="Times New Roman"/>
            <w:b/>
            <w:bCs/>
            <w:color w:val="0000FF"/>
            <w:kern w:val="36"/>
            <w:sz w:val="48"/>
            <w:szCs w:val="48"/>
            <w:u w:val="single"/>
          </w:rPr>
          <w:t>Access Token Redirect</w:t>
        </w:r>
      </w:hyperlink>
    </w:p>
    <w:p w14:paraId="3386729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An Attacker uses the Access Token generated for one resource to obtain access to a second resource.</w:t>
      </w:r>
    </w:p>
    <w:p w14:paraId="47E6821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w:t>
      </w:r>
    </w:p>
    <w:p w14:paraId="71197C8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73" w:anchor="rfc.section.15.9" w:history="1">
        <w:r w:rsidR="00967408" w:rsidRPr="00967408">
          <w:rPr>
            <w:rFonts w:ascii="Times" w:eastAsia="Times New Roman" w:hAnsi="Times" w:cs="Times New Roman"/>
            <w:b/>
            <w:bCs/>
            <w:color w:val="0000FF"/>
            <w:kern w:val="36"/>
            <w:sz w:val="48"/>
            <w:szCs w:val="48"/>
            <w:u w:val="single"/>
          </w:rPr>
          <w:t>15.9.</w:t>
        </w:r>
      </w:hyperlink>
      <w:r w:rsidR="00967408" w:rsidRPr="00967408">
        <w:rPr>
          <w:rFonts w:ascii="Times" w:eastAsia="Times New Roman" w:hAnsi="Times" w:cs="Times New Roman"/>
          <w:b/>
          <w:bCs/>
          <w:kern w:val="36"/>
          <w:sz w:val="48"/>
          <w:szCs w:val="48"/>
        </w:rPr>
        <w:t xml:space="preserve"> </w:t>
      </w:r>
      <w:hyperlink r:id="rId774" w:anchor="TokenReuse" w:history="1">
        <w:r w:rsidR="00967408" w:rsidRPr="00967408">
          <w:rPr>
            <w:rFonts w:ascii="Times" w:eastAsia="Times New Roman" w:hAnsi="Times" w:cs="Times New Roman"/>
            <w:b/>
            <w:bCs/>
            <w:color w:val="0000FF"/>
            <w:kern w:val="36"/>
            <w:sz w:val="48"/>
            <w:szCs w:val="48"/>
            <w:u w:val="single"/>
          </w:rPr>
          <w:t>Token Reuse</w:t>
        </w:r>
      </w:hyperlink>
    </w:p>
    <w:p w14:paraId="79CB2E8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An Attacker attempts to use a one-time use </w:t>
      </w:r>
      <w:commentRangeStart w:id="321"/>
      <w:commentRangeStart w:id="322"/>
      <w:r w:rsidRPr="00967408">
        <w:rPr>
          <w:rFonts w:ascii="Times" w:hAnsi="Times" w:cs="Times New Roman"/>
          <w:sz w:val="20"/>
          <w:szCs w:val="20"/>
        </w:rPr>
        <w:t xml:space="preserve">token </w:t>
      </w:r>
      <w:commentRangeEnd w:id="321"/>
      <w:r w:rsidR="00EA6019">
        <w:rPr>
          <w:rStyle w:val="CommentReference"/>
        </w:rPr>
        <w:commentReference w:id="321"/>
      </w:r>
      <w:commentRangeEnd w:id="322"/>
      <w:r w:rsidR="00C0743F">
        <w:rPr>
          <w:rStyle w:val="CommentReference"/>
        </w:rPr>
        <w:commentReference w:id="322"/>
      </w:r>
      <w:r w:rsidRPr="00967408">
        <w:rPr>
          <w:rFonts w:ascii="Times" w:hAnsi="Times" w:cs="Times New Roman"/>
          <w:sz w:val="20"/>
          <w:szCs w:val="20"/>
        </w:rPr>
        <w:t xml:space="preserve">such as an Authorization Code that has already been used once with the intended Resource. To mitigate this threat, the </w:t>
      </w:r>
      <w:commentRangeStart w:id="323"/>
      <w:r w:rsidRPr="00967408">
        <w:rPr>
          <w:rFonts w:ascii="Times" w:hAnsi="Times" w:cs="Times New Roman"/>
          <w:sz w:val="20"/>
          <w:szCs w:val="20"/>
        </w:rPr>
        <w:t xml:space="preserve">token </w:t>
      </w:r>
      <w:commentRangeEnd w:id="323"/>
      <w:r w:rsidR="00EA6019">
        <w:rPr>
          <w:rStyle w:val="CommentReference"/>
        </w:rPr>
        <w:commentReference w:id="323"/>
      </w:r>
      <w:r w:rsidRPr="00967408">
        <w:rPr>
          <w:rFonts w:ascii="Times" w:hAnsi="Times" w:cs="Times New Roman"/>
          <w:sz w:val="20"/>
          <w:szCs w:val="20"/>
        </w:rPr>
        <w:t xml:space="preserve">SHOULD include a timestamp and a short validity lifetime. The Relying Party then checks the timestamp and lifetime values to ensure that the </w:t>
      </w:r>
      <w:commentRangeStart w:id="324"/>
      <w:r w:rsidRPr="00967408">
        <w:rPr>
          <w:rFonts w:ascii="Times" w:hAnsi="Times" w:cs="Times New Roman"/>
          <w:sz w:val="20"/>
          <w:szCs w:val="20"/>
        </w:rPr>
        <w:t xml:space="preserve">token </w:t>
      </w:r>
      <w:commentRangeEnd w:id="324"/>
      <w:r w:rsidR="00EA6019">
        <w:rPr>
          <w:rStyle w:val="CommentReference"/>
        </w:rPr>
        <w:commentReference w:id="324"/>
      </w:r>
      <w:r w:rsidRPr="00967408">
        <w:rPr>
          <w:rFonts w:ascii="Times" w:hAnsi="Times" w:cs="Times New Roman"/>
          <w:sz w:val="20"/>
          <w:szCs w:val="20"/>
        </w:rPr>
        <w:t>is currently valid.</w:t>
      </w:r>
    </w:p>
    <w:p w14:paraId="02C4785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Alternatively, the server MAY record the state of the use of the </w:t>
      </w:r>
      <w:commentRangeStart w:id="325"/>
      <w:r w:rsidRPr="00967408">
        <w:rPr>
          <w:rFonts w:ascii="Times" w:hAnsi="Times" w:cs="Times New Roman"/>
          <w:sz w:val="20"/>
          <w:szCs w:val="20"/>
        </w:rPr>
        <w:t xml:space="preserve">token </w:t>
      </w:r>
      <w:commentRangeEnd w:id="325"/>
      <w:r w:rsidR="00EA6019">
        <w:rPr>
          <w:rStyle w:val="CommentReference"/>
        </w:rPr>
        <w:commentReference w:id="325"/>
      </w:r>
      <w:r w:rsidRPr="00967408">
        <w:rPr>
          <w:rFonts w:ascii="Times" w:hAnsi="Times" w:cs="Times New Roman"/>
          <w:sz w:val="20"/>
          <w:szCs w:val="20"/>
        </w:rPr>
        <w:t>and check the status for each request.</w:t>
      </w:r>
    </w:p>
    <w:p w14:paraId="4648605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75" w:anchor="rfc.section.15.10" w:history="1">
        <w:r w:rsidR="00967408" w:rsidRPr="00967408">
          <w:rPr>
            <w:rFonts w:ascii="Times" w:eastAsia="Times New Roman" w:hAnsi="Times" w:cs="Times New Roman"/>
            <w:b/>
            <w:bCs/>
            <w:color w:val="0000FF"/>
            <w:kern w:val="36"/>
            <w:sz w:val="48"/>
            <w:szCs w:val="48"/>
            <w:u w:val="single"/>
          </w:rPr>
          <w:t>15.10.</w:t>
        </w:r>
      </w:hyperlink>
      <w:r w:rsidR="00967408" w:rsidRPr="00967408">
        <w:rPr>
          <w:rFonts w:ascii="Times" w:eastAsia="Times New Roman" w:hAnsi="Times" w:cs="Times New Roman"/>
          <w:b/>
          <w:bCs/>
          <w:kern w:val="36"/>
          <w:sz w:val="48"/>
          <w:szCs w:val="48"/>
        </w:rPr>
        <w:t xml:space="preserve"> </w:t>
      </w:r>
      <w:hyperlink r:id="rId776" w:anchor="AuthCodeCapture" w:history="1">
        <w:r w:rsidR="00967408" w:rsidRPr="00967408">
          <w:rPr>
            <w:rFonts w:ascii="Times" w:eastAsia="Times New Roman" w:hAnsi="Times" w:cs="Times New Roman"/>
            <w:b/>
            <w:bCs/>
            <w:color w:val="0000FF"/>
            <w:kern w:val="36"/>
            <w:sz w:val="48"/>
            <w:szCs w:val="48"/>
            <w:u w:val="single"/>
          </w:rPr>
          <w:t>Eavesdropping or Leaking Authorization Codes (Secondary Authenticator Capture)</w:t>
        </w:r>
      </w:hyperlink>
    </w:p>
    <w:p w14:paraId="61A5BEA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addition to the attack patterns described in Section 4.4.1.1 of </w:t>
      </w:r>
      <w:hyperlink r:id="rId777" w:anchor="RFC6819" w:history="1">
        <w:r w:rsidRPr="00967408">
          <w:rPr>
            <w:rFonts w:ascii="Times" w:hAnsi="Times" w:cs="Times New Roman"/>
            <w:color w:val="0000FF"/>
            <w:sz w:val="20"/>
            <w:szCs w:val="20"/>
            <w:u w:val="single"/>
          </w:rPr>
          <w:t>[RFC6819]</w:t>
        </w:r>
      </w:hyperlink>
      <w:r w:rsidRPr="00967408">
        <w:rPr>
          <w:rFonts w:ascii="Times" w:hAnsi="Times" w:cs="Times New Roman"/>
          <w:sz w:val="20"/>
          <w:szCs w:val="20"/>
        </w:rPr>
        <w:t>, an Authorization Code can be captured in the User-Agent where the TLS session is terminated if the User-Agent is infected by malware. However, capturing it is not useful as long as the profile uses either Client authentication or an encrypted response.</w:t>
      </w:r>
    </w:p>
    <w:p w14:paraId="2E91037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78" w:anchor="rfc.section.15.11" w:history="1">
        <w:r w:rsidR="00967408" w:rsidRPr="00967408">
          <w:rPr>
            <w:rFonts w:ascii="Times" w:eastAsia="Times New Roman" w:hAnsi="Times" w:cs="Times New Roman"/>
            <w:b/>
            <w:bCs/>
            <w:color w:val="0000FF"/>
            <w:kern w:val="36"/>
            <w:sz w:val="48"/>
            <w:szCs w:val="48"/>
            <w:u w:val="single"/>
          </w:rPr>
          <w:t>15.11.</w:t>
        </w:r>
      </w:hyperlink>
      <w:r w:rsidR="00967408" w:rsidRPr="00967408">
        <w:rPr>
          <w:rFonts w:ascii="Times" w:eastAsia="Times New Roman" w:hAnsi="Times" w:cs="Times New Roman"/>
          <w:b/>
          <w:bCs/>
          <w:kern w:val="36"/>
          <w:sz w:val="48"/>
          <w:szCs w:val="48"/>
        </w:rPr>
        <w:t xml:space="preserve"> </w:t>
      </w:r>
      <w:hyperlink r:id="rId779" w:anchor="TokenSubstitution" w:history="1">
        <w:r w:rsidR="00967408" w:rsidRPr="00967408">
          <w:rPr>
            <w:rFonts w:ascii="Times" w:eastAsia="Times New Roman" w:hAnsi="Times" w:cs="Times New Roman"/>
            <w:b/>
            <w:bCs/>
            <w:color w:val="0000FF"/>
            <w:kern w:val="36"/>
            <w:sz w:val="48"/>
            <w:szCs w:val="48"/>
            <w:u w:val="single"/>
          </w:rPr>
          <w:t>Token Substitution</w:t>
        </w:r>
      </w:hyperlink>
    </w:p>
    <w:p w14:paraId="0C3E8F1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Token Substitution is a class of attacks in which a malicious user swaps various </w:t>
      </w:r>
      <w:commentRangeStart w:id="326"/>
      <w:commentRangeStart w:id="327"/>
      <w:r w:rsidRPr="00967408">
        <w:rPr>
          <w:rFonts w:ascii="Times" w:hAnsi="Times" w:cs="Times New Roman"/>
          <w:sz w:val="20"/>
          <w:szCs w:val="20"/>
        </w:rPr>
        <w:t>tokens</w:t>
      </w:r>
      <w:commentRangeEnd w:id="326"/>
      <w:r w:rsidR="00D63C28">
        <w:rPr>
          <w:rStyle w:val="CommentReference"/>
        </w:rPr>
        <w:commentReference w:id="326"/>
      </w:r>
      <w:commentRangeEnd w:id="327"/>
      <w:r w:rsidR="00C0743F">
        <w:rPr>
          <w:rStyle w:val="CommentReference"/>
        </w:rPr>
        <w:commentReference w:id="327"/>
      </w:r>
      <w:r w:rsidRPr="00967408">
        <w:rPr>
          <w:rFonts w:ascii="Times" w:hAnsi="Times" w:cs="Times New Roman"/>
          <w:sz w:val="20"/>
          <w:szCs w:val="20"/>
        </w:rPr>
        <w:t>, including swapping an Authorization Code for a legitimate user with another token that the attacker has. One means of accomplishing this is for the attacker to copy a token out one session and use it in an HTTP message for a different session, which is easy to do when the token is available to the browser; this is known as the "cut and paste" attack.</w:t>
      </w:r>
    </w:p>
    <w:p w14:paraId="5703912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Implicit Flow of </w:t>
      </w:r>
      <w:hyperlink r:id="rId780" w:anchor="RFC6749" w:history="1">
        <w:r w:rsidRPr="00967408">
          <w:rPr>
            <w:rFonts w:ascii="Times" w:hAnsi="Times" w:cs="Times New Roman"/>
            <w:color w:val="0000FF"/>
            <w:sz w:val="20"/>
            <w:szCs w:val="20"/>
            <w:u w:val="single"/>
          </w:rPr>
          <w:t>OAuth 2.0</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 xml:space="preserve">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w:t>
      </w:r>
      <w:commentRangeStart w:id="328"/>
      <w:r w:rsidRPr="00967408">
        <w:rPr>
          <w:rFonts w:ascii="Times" w:hAnsi="Times" w:cs="Times New Roman"/>
          <w:sz w:val="20"/>
          <w:szCs w:val="20"/>
        </w:rPr>
        <w:t xml:space="preserve">Access Token </w:t>
      </w:r>
      <w:commentRangeEnd w:id="328"/>
      <w:r w:rsidR="0010575E">
        <w:rPr>
          <w:rStyle w:val="CommentReference"/>
        </w:rPr>
        <w:commentReference w:id="328"/>
      </w:r>
      <w:r w:rsidRPr="00967408">
        <w:rPr>
          <w:rFonts w:ascii="Times" w:hAnsi="Times" w:cs="Times New Roman"/>
          <w:sz w:val="20"/>
          <w:szCs w:val="20"/>
        </w:rPr>
        <w:t>was issued for its use.</w:t>
      </w:r>
    </w:p>
    <w:p w14:paraId="3EE3BF4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OpenID Connect, this is mitigated through mechanisms provided through the ID Token. The ID Token is a signed security token that provides Claims such as </w:t>
      </w:r>
      <w:r w:rsidRPr="00967408">
        <w:rPr>
          <w:rFonts w:ascii="Courier" w:hAnsi="Courier" w:cs="Courier"/>
          <w:sz w:val="20"/>
          <w:szCs w:val="20"/>
        </w:rPr>
        <w:t>iss</w:t>
      </w:r>
      <w:r w:rsidRPr="00967408">
        <w:rPr>
          <w:rFonts w:ascii="Times" w:hAnsi="Times" w:cs="Times New Roman"/>
          <w:sz w:val="20"/>
          <w:szCs w:val="20"/>
        </w:rPr>
        <w:t xml:space="preserve"> (issuer), </w:t>
      </w:r>
      <w:r w:rsidRPr="00967408">
        <w:rPr>
          <w:rFonts w:ascii="Courier" w:hAnsi="Courier" w:cs="Courier"/>
          <w:sz w:val="20"/>
          <w:szCs w:val="20"/>
        </w:rPr>
        <w:t>sub</w:t>
      </w:r>
      <w:r w:rsidRPr="00967408">
        <w:rPr>
          <w:rFonts w:ascii="Times" w:hAnsi="Times" w:cs="Times New Roman"/>
          <w:sz w:val="20"/>
          <w:szCs w:val="20"/>
        </w:rPr>
        <w:t xml:space="preserve"> (subject), </w:t>
      </w:r>
      <w:r w:rsidRPr="00967408">
        <w:rPr>
          <w:rFonts w:ascii="Courier" w:hAnsi="Courier" w:cs="Courier"/>
          <w:sz w:val="20"/>
          <w:szCs w:val="20"/>
        </w:rPr>
        <w:t>aud</w:t>
      </w:r>
      <w:r w:rsidRPr="00967408">
        <w:rPr>
          <w:rFonts w:ascii="Times" w:hAnsi="Times" w:cs="Times New Roman"/>
          <w:sz w:val="20"/>
          <w:szCs w:val="20"/>
        </w:rPr>
        <w:t xml:space="preserve"> (audience), </w:t>
      </w:r>
      <w:r w:rsidRPr="00967408">
        <w:rPr>
          <w:rFonts w:ascii="Courier" w:hAnsi="Courier" w:cs="Courier"/>
          <w:sz w:val="20"/>
          <w:szCs w:val="20"/>
        </w:rPr>
        <w:t>azp</w:t>
      </w:r>
      <w:r w:rsidRPr="00967408">
        <w:rPr>
          <w:rFonts w:ascii="Times" w:hAnsi="Times" w:cs="Times New Roman"/>
          <w:sz w:val="20"/>
          <w:szCs w:val="20"/>
        </w:rPr>
        <w:t xml:space="preserve"> (authorized party), </w:t>
      </w:r>
      <w:r w:rsidRPr="00967408">
        <w:rPr>
          <w:rFonts w:ascii="Courier" w:hAnsi="Courier" w:cs="Courier"/>
          <w:sz w:val="20"/>
          <w:szCs w:val="20"/>
        </w:rPr>
        <w:t>at_hash</w:t>
      </w:r>
      <w:r w:rsidRPr="00967408">
        <w:rPr>
          <w:rFonts w:ascii="Times" w:hAnsi="Times" w:cs="Times New Roman"/>
          <w:sz w:val="20"/>
          <w:szCs w:val="20"/>
        </w:rPr>
        <w:t xml:space="preserve"> (access token hash), and </w:t>
      </w:r>
      <w:r w:rsidRPr="00967408">
        <w:rPr>
          <w:rFonts w:ascii="Courier" w:hAnsi="Courier" w:cs="Courier"/>
          <w:sz w:val="20"/>
          <w:szCs w:val="20"/>
        </w:rPr>
        <w:t>c_hash</w:t>
      </w:r>
      <w:r w:rsidRPr="00967408">
        <w:rPr>
          <w:rFonts w:ascii="Times" w:hAnsi="Times" w:cs="Times New Roman"/>
          <w:sz w:val="20"/>
          <w:szCs w:val="20"/>
        </w:rPr>
        <w:t xml:space="preserve"> (code hash). Using the ID Token, the Client is capable of detecting the Token Substitution Attack.</w:t>
      </w:r>
    </w:p>
    <w:p w14:paraId="422D351F" w14:textId="47DB4F1A"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w:t>
      </w:r>
      <w:r w:rsidRPr="00967408">
        <w:rPr>
          <w:rFonts w:ascii="Courier" w:hAnsi="Courier" w:cs="Courier"/>
          <w:sz w:val="20"/>
          <w:szCs w:val="20"/>
        </w:rPr>
        <w:t>c_hash</w:t>
      </w:r>
      <w:r w:rsidRPr="00967408">
        <w:rPr>
          <w:rFonts w:ascii="Times" w:hAnsi="Times" w:cs="Times New Roman"/>
          <w:sz w:val="20"/>
          <w:szCs w:val="20"/>
        </w:rPr>
        <w:t xml:space="preserve"> in the ID Token enables Clients to prevent </w:t>
      </w:r>
      <w:r w:rsidRPr="00967408">
        <w:rPr>
          <w:rFonts w:ascii="Courier" w:hAnsi="Courier" w:cs="Courier"/>
          <w:sz w:val="20"/>
          <w:szCs w:val="20"/>
        </w:rPr>
        <w:t>code</w:t>
      </w:r>
      <w:r w:rsidRPr="00967408">
        <w:rPr>
          <w:rFonts w:ascii="Times" w:hAnsi="Times" w:cs="Times New Roman"/>
          <w:sz w:val="20"/>
          <w:szCs w:val="20"/>
        </w:rPr>
        <w:t xml:space="preserve"> substitution</w:t>
      </w:r>
      <w:ins w:id="329" w:author="Justin Richer" w:date="2013-11-14T21:23:00Z">
        <w:r w:rsidR="0010575E">
          <w:rPr>
            <w:rFonts w:ascii="Times" w:hAnsi="Times" w:cs="Times New Roman"/>
            <w:sz w:val="20"/>
            <w:szCs w:val="20"/>
          </w:rPr>
          <w:t>, while the at_hash enables Clients to prevent access token substitution, especially when using the Implicit flow</w:t>
        </w:r>
      </w:ins>
      <w:r w:rsidRPr="00967408">
        <w:rPr>
          <w:rFonts w:ascii="Times" w:hAnsi="Times" w:cs="Times New Roman"/>
          <w:sz w:val="20"/>
          <w:szCs w:val="20"/>
        </w:rPr>
        <w:t>.</w:t>
      </w:r>
    </w:p>
    <w:p w14:paraId="5B5BC08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Also, a malicious user may attempt to impersonate a more privileged user by subverting the communication channel between the Authorization Endpoint and Client, or the Token Endpoint and Client, for example by swapping the </w:t>
      </w:r>
      <w:r w:rsidRPr="00967408">
        <w:rPr>
          <w:rFonts w:ascii="Courier" w:hAnsi="Courier" w:cs="Courier"/>
          <w:sz w:val="20"/>
          <w:szCs w:val="20"/>
        </w:rPr>
        <w:t>code</w:t>
      </w:r>
      <w:r w:rsidRPr="00967408">
        <w:rPr>
          <w:rFonts w:ascii="Times" w:hAnsi="Times" w:cs="Times New Roman"/>
          <w:sz w:val="20"/>
          <w:szCs w:val="20"/>
        </w:rPr>
        <w:t xml:space="preserve"> or reordering the messages, to convince the Token Endpoint that the attacker's authorization grant corresponds to a grant sent on behalf of a more privileged user.</w:t>
      </w:r>
    </w:p>
    <w:p w14:paraId="69F6B65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For the HTTP binding defined by this specification, the responses to Token Requests are bound to the corresponding requests by message order in HTTP, as both the response containing the token and requests are protected by TLS, which will detect and prevent packet reordering.</w:t>
      </w:r>
    </w:p>
    <w:p w14:paraId="38BE0EA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When designing another binding of this specification to a protocol incapable of strongly binding Token Endpoint requests to responses, additional mechanisms to address this issue MUST be utilized. One such mechanism could be to include an ID Token with a </w:t>
      </w:r>
      <w:r w:rsidRPr="00967408">
        <w:rPr>
          <w:rFonts w:ascii="Courier" w:hAnsi="Courier" w:cs="Courier"/>
          <w:sz w:val="20"/>
          <w:szCs w:val="20"/>
        </w:rPr>
        <w:t>c_hash</w:t>
      </w:r>
      <w:r w:rsidRPr="00967408">
        <w:rPr>
          <w:rFonts w:ascii="Times" w:hAnsi="Times" w:cs="Times New Roman"/>
          <w:sz w:val="20"/>
          <w:szCs w:val="20"/>
        </w:rPr>
        <w:t xml:space="preserve"> Claim in the token request and response.</w:t>
      </w:r>
    </w:p>
    <w:p w14:paraId="6E442D5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81" w:anchor="rfc.section.15.12" w:history="1">
        <w:r w:rsidR="00967408" w:rsidRPr="00967408">
          <w:rPr>
            <w:rFonts w:ascii="Times" w:eastAsia="Times New Roman" w:hAnsi="Times" w:cs="Times New Roman"/>
            <w:b/>
            <w:bCs/>
            <w:color w:val="0000FF"/>
            <w:kern w:val="36"/>
            <w:sz w:val="48"/>
            <w:szCs w:val="48"/>
            <w:u w:val="single"/>
          </w:rPr>
          <w:t>15.12.</w:t>
        </w:r>
      </w:hyperlink>
      <w:r w:rsidR="00967408" w:rsidRPr="00967408">
        <w:rPr>
          <w:rFonts w:ascii="Times" w:eastAsia="Times New Roman" w:hAnsi="Times" w:cs="Times New Roman"/>
          <w:b/>
          <w:bCs/>
          <w:kern w:val="36"/>
          <w:sz w:val="48"/>
          <w:szCs w:val="48"/>
        </w:rPr>
        <w:t xml:space="preserve"> </w:t>
      </w:r>
      <w:hyperlink r:id="rId782" w:anchor="TimingAttack" w:history="1">
        <w:r w:rsidR="00967408" w:rsidRPr="00967408">
          <w:rPr>
            <w:rFonts w:ascii="Times" w:eastAsia="Times New Roman" w:hAnsi="Times" w:cs="Times New Roman"/>
            <w:b/>
            <w:bCs/>
            <w:color w:val="0000FF"/>
            <w:kern w:val="36"/>
            <w:sz w:val="48"/>
            <w:szCs w:val="48"/>
            <w:u w:val="single"/>
          </w:rPr>
          <w:t>Timing Attack</w:t>
        </w:r>
      </w:hyperlink>
    </w:p>
    <w:p w14:paraId="488BA62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 timing attack enables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w:t>
      </w:r>
    </w:p>
    <w:p w14:paraId="3071769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Implementations SHOULD NOT terminate the validation process at the instant of the finding an error but SHOULD continue running until all the octets have been processed to avoid this attack.</w:t>
      </w:r>
    </w:p>
    <w:p w14:paraId="0BDF4B9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83" w:anchor="rfc.section.15.13" w:history="1">
        <w:r w:rsidR="00967408" w:rsidRPr="00967408">
          <w:rPr>
            <w:rFonts w:ascii="Times" w:eastAsia="Times New Roman" w:hAnsi="Times" w:cs="Times New Roman"/>
            <w:b/>
            <w:bCs/>
            <w:color w:val="0000FF"/>
            <w:kern w:val="36"/>
            <w:sz w:val="48"/>
            <w:szCs w:val="48"/>
            <w:u w:val="single"/>
          </w:rPr>
          <w:t>15.13.</w:t>
        </w:r>
      </w:hyperlink>
      <w:r w:rsidR="00967408" w:rsidRPr="00967408">
        <w:rPr>
          <w:rFonts w:ascii="Times" w:eastAsia="Times New Roman" w:hAnsi="Times" w:cs="Times New Roman"/>
          <w:b/>
          <w:bCs/>
          <w:kern w:val="36"/>
          <w:sz w:val="48"/>
          <w:szCs w:val="48"/>
        </w:rPr>
        <w:t xml:space="preserve"> </w:t>
      </w:r>
      <w:hyperlink r:id="rId784" w:anchor="OtherCryptoAttacks" w:history="1">
        <w:r w:rsidR="00967408" w:rsidRPr="00967408">
          <w:rPr>
            <w:rFonts w:ascii="Times" w:eastAsia="Times New Roman" w:hAnsi="Times" w:cs="Times New Roman"/>
            <w:b/>
            <w:bCs/>
            <w:color w:val="0000FF"/>
            <w:kern w:val="36"/>
            <w:sz w:val="48"/>
            <w:szCs w:val="48"/>
            <w:u w:val="single"/>
          </w:rPr>
          <w:t>Other Crypto Related Attacks</w:t>
        </w:r>
      </w:hyperlink>
    </w:p>
    <w:p w14:paraId="10636CF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There are various crypto related attacks possible depending on the method used for encryption and signature / integrity checking. Implementers need to consult the Security Considerations for the </w:t>
      </w:r>
      <w:hyperlink r:id="rId785" w:anchor="JWT" w:history="1">
        <w:r w:rsidRPr="00967408">
          <w:rPr>
            <w:rFonts w:ascii="Times" w:hAnsi="Times" w:cs="Times New Roman"/>
            <w:color w:val="0000FF"/>
            <w:sz w:val="20"/>
            <w:szCs w:val="20"/>
            <w:u w:val="single"/>
          </w:rPr>
          <w:t>JWT</w:t>
        </w:r>
      </w:hyperlink>
      <w:r w:rsidRPr="00967408">
        <w:rPr>
          <w:rFonts w:ascii="Times" w:hAnsi="Times" w:cs="Times New Roman"/>
          <w:sz w:val="20"/>
          <w:szCs w:val="20"/>
        </w:rPr>
        <w:t xml:space="preserve"> </w:t>
      </w:r>
      <w:r w:rsidRPr="00967408">
        <w:rPr>
          <w:rFonts w:ascii="Times" w:hAnsi="Times" w:cs="Times New Roman"/>
          <w:i/>
          <w:iCs/>
          <w:sz w:val="20"/>
          <w:szCs w:val="20"/>
        </w:rPr>
        <w:t>[JWT]</w:t>
      </w:r>
      <w:r w:rsidRPr="00967408">
        <w:rPr>
          <w:rFonts w:ascii="Times" w:hAnsi="Times" w:cs="Times New Roman"/>
          <w:sz w:val="20"/>
          <w:szCs w:val="20"/>
        </w:rPr>
        <w:t xml:space="preserve"> specification and specifications that it references to avoid the vulnerabilities identified in these specifications.</w:t>
      </w:r>
    </w:p>
    <w:p w14:paraId="515837C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86" w:anchor="rfc.section.15.14" w:history="1">
        <w:r w:rsidR="00967408" w:rsidRPr="00967408">
          <w:rPr>
            <w:rFonts w:ascii="Times" w:eastAsia="Times New Roman" w:hAnsi="Times" w:cs="Times New Roman"/>
            <w:b/>
            <w:bCs/>
            <w:color w:val="0000FF"/>
            <w:kern w:val="36"/>
            <w:sz w:val="48"/>
            <w:szCs w:val="48"/>
            <w:u w:val="single"/>
          </w:rPr>
          <w:t>15.14.</w:t>
        </w:r>
      </w:hyperlink>
      <w:r w:rsidR="00967408" w:rsidRPr="00967408">
        <w:rPr>
          <w:rFonts w:ascii="Times" w:eastAsia="Times New Roman" w:hAnsi="Times" w:cs="Times New Roman"/>
          <w:b/>
          <w:bCs/>
          <w:kern w:val="36"/>
          <w:sz w:val="48"/>
          <w:szCs w:val="48"/>
        </w:rPr>
        <w:t xml:space="preserve"> </w:t>
      </w:r>
      <w:hyperlink r:id="rId787" w:anchor="SigningOrder" w:history="1">
        <w:r w:rsidR="00967408" w:rsidRPr="00967408">
          <w:rPr>
            <w:rFonts w:ascii="Times" w:eastAsia="Times New Roman" w:hAnsi="Times" w:cs="Times New Roman"/>
            <w:b/>
            <w:bCs/>
            <w:color w:val="0000FF"/>
            <w:kern w:val="36"/>
            <w:sz w:val="48"/>
            <w:szCs w:val="48"/>
            <w:u w:val="single"/>
          </w:rPr>
          <w:t>Signing and Encryption Order</w:t>
        </w:r>
      </w:hyperlink>
    </w:p>
    <w:p w14:paraId="40603398"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Signatures over encrypted text are not considered </w:t>
      </w:r>
      <w:commentRangeStart w:id="330"/>
      <w:commentRangeStart w:id="331"/>
      <w:r w:rsidRPr="00967408">
        <w:rPr>
          <w:rFonts w:ascii="Times" w:hAnsi="Times" w:cs="Times New Roman"/>
          <w:sz w:val="20"/>
          <w:szCs w:val="20"/>
        </w:rPr>
        <w:t>valid in many jurisdictions</w:t>
      </w:r>
      <w:commentRangeEnd w:id="330"/>
      <w:r w:rsidR="000E7016">
        <w:rPr>
          <w:rStyle w:val="CommentReference"/>
        </w:rPr>
        <w:commentReference w:id="330"/>
      </w:r>
      <w:commentRangeEnd w:id="331"/>
      <w:r w:rsidR="00E52530">
        <w:rPr>
          <w:rStyle w:val="CommentReference"/>
        </w:rPr>
        <w:commentReference w:id="331"/>
      </w:r>
      <w:r w:rsidRPr="00967408">
        <w:rPr>
          <w:rFonts w:ascii="Times" w:hAnsi="Times" w:cs="Times New Roman"/>
          <w:sz w:val="20"/>
          <w:szCs w:val="20"/>
        </w:rPr>
        <w:t>. Therefore, for integrity and non-repudiation, this specification requires signing the plain text JSON Claims.</w:t>
      </w:r>
    </w:p>
    <w:p w14:paraId="45A81C72"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88" w:anchor="rfc.section.15.15" w:history="1">
        <w:r w:rsidR="00967408" w:rsidRPr="00967408">
          <w:rPr>
            <w:rFonts w:ascii="Times" w:eastAsia="Times New Roman" w:hAnsi="Times" w:cs="Times New Roman"/>
            <w:b/>
            <w:bCs/>
            <w:color w:val="0000FF"/>
            <w:kern w:val="36"/>
            <w:sz w:val="48"/>
            <w:szCs w:val="48"/>
            <w:u w:val="single"/>
          </w:rPr>
          <w:t>15.15.</w:t>
        </w:r>
      </w:hyperlink>
      <w:r w:rsidR="00967408" w:rsidRPr="00967408">
        <w:rPr>
          <w:rFonts w:ascii="Times" w:eastAsia="Times New Roman" w:hAnsi="Times" w:cs="Times New Roman"/>
          <w:b/>
          <w:bCs/>
          <w:kern w:val="36"/>
          <w:sz w:val="48"/>
          <w:szCs w:val="48"/>
        </w:rPr>
        <w:t xml:space="preserve"> </w:t>
      </w:r>
      <w:hyperlink r:id="rId789" w:anchor="IssuerIdentifier" w:history="1">
        <w:r w:rsidR="00967408" w:rsidRPr="00967408">
          <w:rPr>
            <w:rFonts w:ascii="Times" w:eastAsia="Times New Roman" w:hAnsi="Times" w:cs="Times New Roman"/>
            <w:b/>
            <w:bCs/>
            <w:color w:val="0000FF"/>
            <w:kern w:val="36"/>
            <w:sz w:val="48"/>
            <w:szCs w:val="48"/>
            <w:u w:val="single"/>
          </w:rPr>
          <w:t>Issuer Identifier</w:t>
        </w:r>
      </w:hyperlink>
    </w:p>
    <w:p w14:paraId="5D580D2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OpenID Connect supports multiple issuers per Host and Port combination. The issuer returned by discovery MUST exactly match the value of </w:t>
      </w:r>
      <w:r w:rsidRPr="00967408">
        <w:rPr>
          <w:rFonts w:ascii="Courier" w:hAnsi="Courier" w:cs="Courier"/>
          <w:sz w:val="20"/>
          <w:szCs w:val="20"/>
        </w:rPr>
        <w:t>iss</w:t>
      </w:r>
      <w:r w:rsidRPr="00967408">
        <w:rPr>
          <w:rFonts w:ascii="Times" w:hAnsi="Times" w:cs="Times New Roman"/>
          <w:sz w:val="20"/>
          <w:szCs w:val="20"/>
        </w:rPr>
        <w:t xml:space="preserve"> in the ID Token.</w:t>
      </w:r>
    </w:p>
    <w:p w14:paraId="15FDF69A" w14:textId="4E5733B3"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OpenID Connect treats the path component of any URI as part of the user identifier</w:t>
      </w:r>
      <w:ins w:id="333" w:author="Justin Richer" w:date="2013-11-14T21:26:00Z">
        <w:r w:rsidR="006A0B97">
          <w:rPr>
            <w:rFonts w:ascii="Times" w:hAnsi="Times" w:cs="Times New Roman"/>
            <w:sz w:val="20"/>
            <w:szCs w:val="20"/>
          </w:rPr>
          <w:t>, which is defined as the combination of the iss and sub claims</w:t>
        </w:r>
      </w:ins>
      <w:r w:rsidRPr="00967408">
        <w:rPr>
          <w:rFonts w:ascii="Times" w:hAnsi="Times" w:cs="Times New Roman"/>
          <w:sz w:val="20"/>
          <w:szCs w:val="20"/>
        </w:rPr>
        <w:t>. For instance, the subject "1234" with an issuer of "https://example.com" is not equivalent to the subject "1234" with an issuer of "https://example.com/sales".</w:t>
      </w:r>
    </w:p>
    <w:p w14:paraId="4AEA2C7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It is RECOMMENDED that only a single issuer per host be used. However, if a host supports multiple tenants, multiple issuers for that host may be needed.</w:t>
      </w:r>
    </w:p>
    <w:p w14:paraId="14B8A5C1"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90" w:anchor="rfc.section.15.16" w:history="1">
        <w:r w:rsidR="00967408" w:rsidRPr="00967408">
          <w:rPr>
            <w:rFonts w:ascii="Times" w:eastAsia="Times New Roman" w:hAnsi="Times" w:cs="Times New Roman"/>
            <w:b/>
            <w:bCs/>
            <w:color w:val="0000FF"/>
            <w:kern w:val="36"/>
            <w:sz w:val="48"/>
            <w:szCs w:val="48"/>
            <w:u w:val="single"/>
          </w:rPr>
          <w:t>15.16.</w:t>
        </w:r>
      </w:hyperlink>
      <w:r w:rsidR="00967408" w:rsidRPr="00967408">
        <w:rPr>
          <w:rFonts w:ascii="Times" w:eastAsia="Times New Roman" w:hAnsi="Times" w:cs="Times New Roman"/>
          <w:b/>
          <w:bCs/>
          <w:kern w:val="36"/>
          <w:sz w:val="48"/>
          <w:szCs w:val="48"/>
        </w:rPr>
        <w:t xml:space="preserve"> </w:t>
      </w:r>
      <w:hyperlink r:id="rId791" w:anchor="ImplicitFlowThreats" w:history="1">
        <w:r w:rsidR="00967408" w:rsidRPr="00967408">
          <w:rPr>
            <w:rFonts w:ascii="Times" w:eastAsia="Times New Roman" w:hAnsi="Times" w:cs="Times New Roman"/>
            <w:b/>
            <w:bCs/>
            <w:color w:val="0000FF"/>
            <w:kern w:val="36"/>
            <w:sz w:val="48"/>
            <w:szCs w:val="48"/>
            <w:u w:val="single"/>
          </w:rPr>
          <w:t>Implicit Flow Threats</w:t>
        </w:r>
      </w:hyperlink>
    </w:p>
    <w:p w14:paraId="0ABB8C6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the Implicit Flow, the Access Token is returned in the fragment component of the Client's </w:t>
      </w:r>
      <w:r w:rsidRPr="00967408">
        <w:rPr>
          <w:rFonts w:ascii="Courier" w:hAnsi="Courier" w:cs="Courier"/>
          <w:sz w:val="20"/>
          <w:szCs w:val="20"/>
        </w:rPr>
        <w:t>redirect_uri</w:t>
      </w:r>
      <w:r w:rsidRPr="00967408">
        <w:rPr>
          <w:rFonts w:ascii="Times" w:hAnsi="Times" w:cs="Times New Roman"/>
          <w:sz w:val="20"/>
          <w:szCs w:val="20"/>
        </w:rPr>
        <w:t xml:space="preserve"> through HTTPS, thus it is protected between the OP and the User-Agent, and between the User-Agent and the RP. The only place it can be captured is the User-Agent where the TLS session is terminated, which is possible if the User-Agent is infected by malware or under the control of a malicious party.</w:t>
      </w:r>
    </w:p>
    <w:p w14:paraId="5805C9C5"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92" w:anchor="rfc.section.15.17" w:history="1">
        <w:r w:rsidR="00967408" w:rsidRPr="00967408">
          <w:rPr>
            <w:rFonts w:ascii="Times" w:eastAsia="Times New Roman" w:hAnsi="Times" w:cs="Times New Roman"/>
            <w:b/>
            <w:bCs/>
            <w:color w:val="0000FF"/>
            <w:kern w:val="36"/>
            <w:sz w:val="48"/>
            <w:szCs w:val="48"/>
            <w:u w:val="single"/>
          </w:rPr>
          <w:t>15.17.</w:t>
        </w:r>
      </w:hyperlink>
      <w:r w:rsidR="00967408" w:rsidRPr="00967408">
        <w:rPr>
          <w:rFonts w:ascii="Times" w:eastAsia="Times New Roman" w:hAnsi="Times" w:cs="Times New Roman"/>
          <w:b/>
          <w:bCs/>
          <w:kern w:val="36"/>
          <w:sz w:val="48"/>
          <w:szCs w:val="48"/>
        </w:rPr>
        <w:t xml:space="preserve"> </w:t>
      </w:r>
      <w:hyperlink r:id="rId793" w:anchor="TLSRequirements" w:history="1">
        <w:r w:rsidR="00967408" w:rsidRPr="00967408">
          <w:rPr>
            <w:rFonts w:ascii="Times" w:eastAsia="Times New Roman" w:hAnsi="Times" w:cs="Times New Roman"/>
            <w:b/>
            <w:bCs/>
            <w:color w:val="0000FF"/>
            <w:kern w:val="36"/>
            <w:sz w:val="48"/>
            <w:szCs w:val="48"/>
            <w:u w:val="single"/>
          </w:rPr>
          <w:t>TLS Requirements</w:t>
        </w:r>
      </w:hyperlink>
    </w:p>
    <w:p w14:paraId="711A648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r:id="rId794" w:anchor="RFC5246" w:history="1">
        <w:r w:rsidRPr="00967408">
          <w:rPr>
            <w:rFonts w:ascii="Times" w:hAnsi="Times" w:cs="Times New Roman"/>
            <w:color w:val="0000FF"/>
            <w:sz w:val="20"/>
            <w:szCs w:val="20"/>
            <w:u w:val="single"/>
          </w:rPr>
          <w:t>[RFC5246]</w:t>
        </w:r>
      </w:hyperlink>
      <w:r w:rsidRPr="00967408">
        <w:rPr>
          <w:rFonts w:ascii="Times" w:hAnsi="Times" w:cs="Times New Roman"/>
          <w:sz w:val="20"/>
          <w:szCs w:val="20"/>
        </w:rPr>
        <w:t xml:space="preserve"> is the most recent version, but has very limited actual deployment, and might not be readily available in implementation toolkits. TLS version 1.0 </w:t>
      </w:r>
      <w:hyperlink r:id="rId795" w:anchor="RFC2246" w:history="1">
        <w:r w:rsidRPr="00967408">
          <w:rPr>
            <w:rFonts w:ascii="Times" w:hAnsi="Times" w:cs="Times New Roman"/>
            <w:color w:val="0000FF"/>
            <w:sz w:val="20"/>
            <w:szCs w:val="20"/>
            <w:u w:val="single"/>
          </w:rPr>
          <w:t>[RFC2246]</w:t>
        </w:r>
      </w:hyperlink>
      <w:r w:rsidRPr="00967408">
        <w:rPr>
          <w:rFonts w:ascii="Times" w:hAnsi="Times" w:cs="Times New Roman"/>
          <w:sz w:val="20"/>
          <w:szCs w:val="20"/>
        </w:rPr>
        <w:t xml:space="preserve"> is the most widely deployed version, and will give the broadest interoperability.</w:t>
      </w:r>
    </w:p>
    <w:p w14:paraId="1C907B3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To protect against information disclosure and tampering, confidentiality protection MUST be applied using TLS with a ciphersuite that provides confidentiality and integrity protection.</w:t>
      </w:r>
    </w:p>
    <w:p w14:paraId="6DD2FE4F"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Whenever TLS is used, a TLS server certificate check MUST be performed, per </w:t>
      </w:r>
      <w:hyperlink r:id="rId796" w:anchor="RFC6125" w:history="1">
        <w:r w:rsidRPr="00967408">
          <w:rPr>
            <w:rFonts w:ascii="Times" w:hAnsi="Times" w:cs="Times New Roman"/>
            <w:color w:val="0000FF"/>
            <w:sz w:val="20"/>
            <w:szCs w:val="20"/>
            <w:u w:val="single"/>
          </w:rPr>
          <w:t>RFC 6125</w:t>
        </w:r>
      </w:hyperlink>
      <w:r w:rsidRPr="00967408">
        <w:rPr>
          <w:rFonts w:ascii="Times" w:hAnsi="Times" w:cs="Times New Roman"/>
          <w:sz w:val="20"/>
          <w:szCs w:val="20"/>
        </w:rPr>
        <w:t xml:space="preserve"> </w:t>
      </w:r>
      <w:r w:rsidRPr="00967408">
        <w:rPr>
          <w:rFonts w:ascii="Times" w:hAnsi="Times" w:cs="Times New Roman"/>
          <w:i/>
          <w:iCs/>
          <w:sz w:val="20"/>
          <w:szCs w:val="20"/>
        </w:rPr>
        <w:t>[RFC6125]</w:t>
      </w:r>
      <w:r w:rsidRPr="00967408">
        <w:rPr>
          <w:rFonts w:ascii="Times" w:hAnsi="Times" w:cs="Times New Roman"/>
          <w:sz w:val="20"/>
          <w:szCs w:val="20"/>
        </w:rPr>
        <w:t>.</w:t>
      </w:r>
    </w:p>
    <w:p w14:paraId="5273120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97" w:anchor="rfc.section.15.18" w:history="1">
        <w:r w:rsidR="00967408" w:rsidRPr="00967408">
          <w:rPr>
            <w:rFonts w:ascii="Times" w:eastAsia="Times New Roman" w:hAnsi="Times" w:cs="Times New Roman"/>
            <w:b/>
            <w:bCs/>
            <w:color w:val="0000FF"/>
            <w:kern w:val="36"/>
            <w:sz w:val="48"/>
            <w:szCs w:val="48"/>
            <w:u w:val="single"/>
          </w:rPr>
          <w:t>15.18.</w:t>
        </w:r>
      </w:hyperlink>
      <w:r w:rsidR="00967408" w:rsidRPr="00967408">
        <w:rPr>
          <w:rFonts w:ascii="Times" w:eastAsia="Times New Roman" w:hAnsi="Times" w:cs="Times New Roman"/>
          <w:b/>
          <w:bCs/>
          <w:kern w:val="36"/>
          <w:sz w:val="48"/>
          <w:szCs w:val="48"/>
        </w:rPr>
        <w:t xml:space="preserve"> </w:t>
      </w:r>
      <w:hyperlink r:id="rId798" w:anchor="TokenLifetime" w:history="1">
        <w:r w:rsidR="00967408" w:rsidRPr="00967408">
          <w:rPr>
            <w:rFonts w:ascii="Times" w:eastAsia="Times New Roman" w:hAnsi="Times" w:cs="Times New Roman"/>
            <w:b/>
            <w:bCs/>
            <w:color w:val="0000FF"/>
            <w:kern w:val="36"/>
            <w:sz w:val="48"/>
            <w:szCs w:val="48"/>
            <w:u w:val="single"/>
          </w:rPr>
          <w:t>Lifetimes of Access Tokens and Refresh Tokens</w:t>
        </w:r>
      </w:hyperlink>
    </w:p>
    <w:p w14:paraId="2387CE7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Access Tokens might not be revocable by the Authorization Server. Access Token lifetimes SHOULD therefore be kept to single use or very short lifetimes.</w:t>
      </w:r>
    </w:p>
    <w:p w14:paraId="2C098ED7" w14:textId="77777777" w:rsidR="00967408" w:rsidRPr="00967408" w:rsidRDefault="00967408" w:rsidP="00967408">
      <w:pPr>
        <w:spacing w:before="100" w:beforeAutospacing="1" w:after="100" w:afterAutospacing="1"/>
        <w:rPr>
          <w:rFonts w:ascii="Times" w:hAnsi="Times" w:cs="Times New Roman"/>
          <w:sz w:val="20"/>
          <w:szCs w:val="20"/>
        </w:rPr>
      </w:pPr>
      <w:commentRangeStart w:id="334"/>
      <w:r w:rsidRPr="00967408">
        <w:rPr>
          <w:rFonts w:ascii="Times" w:hAnsi="Times" w:cs="Times New Roman"/>
          <w:sz w:val="20"/>
          <w:szCs w:val="20"/>
        </w:rPr>
        <w:t xml:space="preserve">If access to the UserInfo Endpoint or other protected resources is required, a Refresh Token SHOULD be used. </w:t>
      </w:r>
      <w:commentRangeEnd w:id="334"/>
      <w:r w:rsidR="00C1027C">
        <w:rPr>
          <w:rStyle w:val="CommentReference"/>
        </w:rPr>
        <w:commentReference w:id="334"/>
      </w:r>
      <w:r w:rsidRPr="00967408">
        <w:rPr>
          <w:rFonts w:ascii="Times" w:hAnsi="Times" w:cs="Times New Roman"/>
          <w:sz w:val="20"/>
          <w:szCs w:val="20"/>
        </w:rPr>
        <w:t>The Client MAY then exchange the Refresh Token at the Token Endpoint for a fresh short-lived Access Token that can be used to access the resource.</w:t>
      </w:r>
    </w:p>
    <w:p w14:paraId="05B9AA7F" w14:textId="4F19BCA9"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Authorization Server SHOULD clearly identify long-term grants to the User during Authorization. The Authorization Server SHOULD provide a mechanism for the End-User to revoke </w:t>
      </w:r>
      <w:ins w:id="335" w:author="Justin Richer" w:date="2013-11-14T21:31:00Z">
        <w:r w:rsidR="0070130F">
          <w:rPr>
            <w:rFonts w:ascii="Times" w:hAnsi="Times" w:cs="Times New Roman"/>
            <w:sz w:val="20"/>
            <w:szCs w:val="20"/>
          </w:rPr>
          <w:t xml:space="preserve">Access Tokens and </w:t>
        </w:r>
      </w:ins>
      <w:r w:rsidRPr="00967408">
        <w:rPr>
          <w:rFonts w:ascii="Times" w:hAnsi="Times" w:cs="Times New Roman"/>
          <w:sz w:val="20"/>
          <w:szCs w:val="20"/>
        </w:rPr>
        <w:t>Refresh Tokens granted to a Client.</w:t>
      </w:r>
    </w:p>
    <w:p w14:paraId="3ECE7C3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799" w:anchor="rfc.section.15.19" w:history="1">
        <w:r w:rsidR="00967408" w:rsidRPr="00967408">
          <w:rPr>
            <w:rFonts w:ascii="Times" w:eastAsia="Times New Roman" w:hAnsi="Times" w:cs="Times New Roman"/>
            <w:b/>
            <w:bCs/>
            <w:color w:val="0000FF"/>
            <w:kern w:val="36"/>
            <w:sz w:val="48"/>
            <w:szCs w:val="48"/>
            <w:u w:val="single"/>
          </w:rPr>
          <w:t>15.19.</w:t>
        </w:r>
      </w:hyperlink>
      <w:r w:rsidR="00967408" w:rsidRPr="00967408">
        <w:rPr>
          <w:rFonts w:ascii="Times" w:eastAsia="Times New Roman" w:hAnsi="Times" w:cs="Times New Roman"/>
          <w:b/>
          <w:bCs/>
          <w:kern w:val="36"/>
          <w:sz w:val="48"/>
          <w:szCs w:val="48"/>
        </w:rPr>
        <w:t xml:space="preserve"> </w:t>
      </w:r>
      <w:hyperlink r:id="rId800" w:anchor="SymmetricKeyEntropy" w:history="1">
        <w:r w:rsidR="00967408" w:rsidRPr="00967408">
          <w:rPr>
            <w:rFonts w:ascii="Times" w:eastAsia="Times New Roman" w:hAnsi="Times" w:cs="Times New Roman"/>
            <w:b/>
            <w:bCs/>
            <w:color w:val="0000FF"/>
            <w:kern w:val="36"/>
            <w:sz w:val="48"/>
            <w:szCs w:val="48"/>
            <w:u w:val="single"/>
          </w:rPr>
          <w:t>Symmetric Key Entropy</w:t>
        </w:r>
      </w:hyperlink>
    </w:p>
    <w:p w14:paraId="127F242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w:t>
      </w:r>
      <w:hyperlink r:id="rId801" w:anchor="Signing" w:history="1">
        <w:r w:rsidRPr="00967408">
          <w:rPr>
            <w:rFonts w:ascii="Times" w:hAnsi="Times" w:cs="Times New Roman"/>
            <w:color w:val="0000FF"/>
            <w:sz w:val="20"/>
            <w:szCs w:val="20"/>
            <w:u w:val="single"/>
          </w:rPr>
          <w:t>Section 9.3</w:t>
        </w:r>
      </w:hyperlink>
      <w:r w:rsidRPr="00967408">
        <w:rPr>
          <w:rFonts w:ascii="Times" w:hAnsi="Times" w:cs="Times New Roman"/>
          <w:sz w:val="20"/>
          <w:szCs w:val="20"/>
        </w:rPr>
        <w:t xml:space="preserve"> and </w:t>
      </w:r>
      <w:hyperlink r:id="rId802" w:anchor="Encryption" w:history="1">
        <w:r w:rsidRPr="00967408">
          <w:rPr>
            <w:rFonts w:ascii="Times" w:hAnsi="Times" w:cs="Times New Roman"/>
            <w:color w:val="0000FF"/>
            <w:sz w:val="20"/>
            <w:szCs w:val="20"/>
            <w:u w:val="single"/>
          </w:rPr>
          <w:t>Section 9.4</w:t>
        </w:r>
      </w:hyperlink>
      <w:r w:rsidRPr="00967408">
        <w:rPr>
          <w:rFonts w:ascii="Times" w:hAnsi="Times" w:cs="Times New Roman"/>
          <w:sz w:val="20"/>
          <w:szCs w:val="20"/>
        </w:rPr>
        <w:t xml:space="preserve">, keys are derived from the </w:t>
      </w:r>
      <w:r w:rsidRPr="00967408">
        <w:rPr>
          <w:rFonts w:ascii="Courier" w:hAnsi="Courier" w:cs="Courier"/>
          <w:sz w:val="20"/>
          <w:szCs w:val="20"/>
        </w:rPr>
        <w:t>client_secret</w:t>
      </w:r>
      <w:r w:rsidRPr="00967408">
        <w:rPr>
          <w:rFonts w:ascii="Times" w:hAnsi="Times" w:cs="Times New Roman"/>
          <w:sz w:val="20"/>
          <w:szCs w:val="20"/>
        </w:rPr>
        <w:t xml:space="preserve"> value. Thus, when used with symmetric signing or encryption operations, </w:t>
      </w:r>
      <w:r w:rsidRPr="00967408">
        <w:rPr>
          <w:rFonts w:ascii="Courier" w:hAnsi="Courier" w:cs="Courier"/>
          <w:sz w:val="20"/>
          <w:szCs w:val="20"/>
        </w:rPr>
        <w:t>client_secret</w:t>
      </w:r>
      <w:r w:rsidRPr="00967408">
        <w:rPr>
          <w:rFonts w:ascii="Times" w:hAnsi="Times" w:cs="Times New Roman"/>
          <w:sz w:val="20"/>
          <w:szCs w:val="20"/>
        </w:rPr>
        <w:t xml:space="preserve"> values MUST contain sufficient entropy to generate cryptographically strong keys. Also, </w:t>
      </w:r>
      <w:r w:rsidRPr="00967408">
        <w:rPr>
          <w:rFonts w:ascii="Courier" w:hAnsi="Courier" w:cs="Courier"/>
          <w:sz w:val="20"/>
          <w:szCs w:val="20"/>
        </w:rPr>
        <w:t>client_secret</w:t>
      </w:r>
      <w:r w:rsidRPr="00967408">
        <w:rPr>
          <w:rFonts w:ascii="Times" w:hAnsi="Times" w:cs="Times New Roman"/>
          <w:sz w:val="20"/>
          <w:szCs w:val="20"/>
        </w:rPr>
        <w:t xml:space="preserve"> values MUST also contain at least the minimum of number of octets required for MAC keys for the particular algorithm used. So for instance, for </w:t>
      </w:r>
      <w:r w:rsidRPr="00967408">
        <w:rPr>
          <w:rFonts w:ascii="Courier" w:hAnsi="Courier" w:cs="Courier"/>
          <w:sz w:val="20"/>
          <w:szCs w:val="20"/>
        </w:rPr>
        <w:t>HS256</w:t>
      </w:r>
      <w:r w:rsidRPr="00967408">
        <w:rPr>
          <w:rFonts w:ascii="Times" w:hAnsi="Times" w:cs="Times New Roman"/>
          <w:sz w:val="20"/>
          <w:szCs w:val="20"/>
        </w:rPr>
        <w:t xml:space="preserve">, the </w:t>
      </w:r>
      <w:r w:rsidRPr="00967408">
        <w:rPr>
          <w:rFonts w:ascii="Courier" w:hAnsi="Courier" w:cs="Courier"/>
          <w:sz w:val="20"/>
          <w:szCs w:val="20"/>
        </w:rPr>
        <w:t>client_secret</w:t>
      </w:r>
      <w:r w:rsidRPr="00967408">
        <w:rPr>
          <w:rFonts w:ascii="Times" w:hAnsi="Times" w:cs="Times New Roman"/>
          <w:sz w:val="20"/>
          <w:szCs w:val="20"/>
        </w:rPr>
        <w:t xml:space="preserve"> value MUST contain at least 32 octets (and almost certainly SHOULD contain more, since </w:t>
      </w:r>
      <w:r w:rsidRPr="00967408">
        <w:rPr>
          <w:rFonts w:ascii="Courier" w:hAnsi="Courier" w:cs="Courier"/>
          <w:sz w:val="20"/>
          <w:szCs w:val="20"/>
        </w:rPr>
        <w:t>client_secret</w:t>
      </w:r>
      <w:r w:rsidRPr="00967408">
        <w:rPr>
          <w:rFonts w:ascii="Times" w:hAnsi="Times" w:cs="Times New Roman"/>
          <w:sz w:val="20"/>
          <w:szCs w:val="20"/>
        </w:rPr>
        <w:t xml:space="preserve"> values are likely to use a restricted alphabet).</w:t>
      </w:r>
    </w:p>
    <w:p w14:paraId="329B3A3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03" w:anchor="rfc.section.15.20" w:history="1">
        <w:r w:rsidR="00967408" w:rsidRPr="00967408">
          <w:rPr>
            <w:rFonts w:ascii="Times" w:eastAsia="Times New Roman" w:hAnsi="Times" w:cs="Times New Roman"/>
            <w:b/>
            <w:bCs/>
            <w:color w:val="0000FF"/>
            <w:kern w:val="36"/>
            <w:sz w:val="48"/>
            <w:szCs w:val="48"/>
            <w:u w:val="single"/>
          </w:rPr>
          <w:t>15.20.</w:t>
        </w:r>
      </w:hyperlink>
      <w:r w:rsidR="00967408" w:rsidRPr="00967408">
        <w:rPr>
          <w:rFonts w:ascii="Times" w:eastAsia="Times New Roman" w:hAnsi="Times" w:cs="Times New Roman"/>
          <w:b/>
          <w:bCs/>
          <w:kern w:val="36"/>
          <w:sz w:val="48"/>
          <w:szCs w:val="48"/>
        </w:rPr>
        <w:t xml:space="preserve"> </w:t>
      </w:r>
      <w:hyperlink r:id="rId804" w:anchor="NeedForSignedRequests" w:history="1">
        <w:r w:rsidR="00967408" w:rsidRPr="00967408">
          <w:rPr>
            <w:rFonts w:ascii="Times" w:eastAsia="Times New Roman" w:hAnsi="Times" w:cs="Times New Roman"/>
            <w:b/>
            <w:bCs/>
            <w:color w:val="0000FF"/>
            <w:kern w:val="36"/>
            <w:sz w:val="48"/>
            <w:szCs w:val="48"/>
            <w:u w:val="single"/>
          </w:rPr>
          <w:t>Need for Signed Requests</w:t>
        </w:r>
      </w:hyperlink>
    </w:p>
    <w:p w14:paraId="081563D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In some situations, Clients might need to use signed requests to ensure that the desired request parameters are delivered to the OP without having been tampered with. For instance, the </w:t>
      </w:r>
      <w:r w:rsidRPr="00967408">
        <w:rPr>
          <w:rFonts w:ascii="Courier" w:hAnsi="Courier" w:cs="Courier"/>
          <w:sz w:val="20"/>
          <w:szCs w:val="20"/>
        </w:rPr>
        <w:t>max_age</w:t>
      </w:r>
      <w:r w:rsidRPr="00967408">
        <w:rPr>
          <w:rFonts w:ascii="Times" w:hAnsi="Times" w:cs="Times New Roman"/>
          <w:sz w:val="20"/>
          <w:szCs w:val="20"/>
        </w:rPr>
        <w:t xml:space="preserve"> and </w:t>
      </w:r>
      <w:r w:rsidRPr="00967408">
        <w:rPr>
          <w:rFonts w:ascii="Courier" w:hAnsi="Courier" w:cs="Courier"/>
          <w:sz w:val="20"/>
          <w:szCs w:val="20"/>
        </w:rPr>
        <w:t>acr_values</w:t>
      </w:r>
      <w:r w:rsidRPr="00967408">
        <w:rPr>
          <w:rFonts w:ascii="Times" w:hAnsi="Times" w:cs="Times New Roman"/>
          <w:sz w:val="20"/>
          <w:szCs w:val="20"/>
        </w:rPr>
        <w:t xml:space="preserve"> provide more assurance about the nature of the authentication performed when delivered in signed requests.</w:t>
      </w:r>
    </w:p>
    <w:p w14:paraId="37A30AD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05" w:anchor="rfc.section.15.21" w:history="1">
        <w:r w:rsidR="00967408" w:rsidRPr="00967408">
          <w:rPr>
            <w:rFonts w:ascii="Times" w:eastAsia="Times New Roman" w:hAnsi="Times" w:cs="Times New Roman"/>
            <w:b/>
            <w:bCs/>
            <w:color w:val="0000FF"/>
            <w:kern w:val="36"/>
            <w:sz w:val="48"/>
            <w:szCs w:val="48"/>
            <w:u w:val="single"/>
          </w:rPr>
          <w:t>15.21.</w:t>
        </w:r>
      </w:hyperlink>
      <w:r w:rsidR="00967408" w:rsidRPr="00967408">
        <w:rPr>
          <w:rFonts w:ascii="Times" w:eastAsia="Times New Roman" w:hAnsi="Times" w:cs="Times New Roman"/>
          <w:b/>
          <w:bCs/>
          <w:kern w:val="36"/>
          <w:sz w:val="48"/>
          <w:szCs w:val="48"/>
        </w:rPr>
        <w:t xml:space="preserve"> </w:t>
      </w:r>
      <w:hyperlink r:id="rId806" w:anchor="NeedForEncryptedRequests" w:history="1">
        <w:r w:rsidR="00967408" w:rsidRPr="00967408">
          <w:rPr>
            <w:rFonts w:ascii="Times" w:eastAsia="Times New Roman" w:hAnsi="Times" w:cs="Times New Roman"/>
            <w:b/>
            <w:bCs/>
            <w:color w:val="0000FF"/>
            <w:kern w:val="36"/>
            <w:sz w:val="48"/>
            <w:szCs w:val="48"/>
            <w:u w:val="single"/>
          </w:rPr>
          <w:t>Need for Encrypted Requests</w:t>
        </w:r>
      </w:hyperlink>
    </w:p>
    <w:p w14:paraId="04E4942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w:t>
      </w:r>
    </w:p>
    <w:p w14:paraId="501399A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07" w:anchor="rfc.section.16" w:history="1">
        <w:r w:rsidR="00967408" w:rsidRPr="00967408">
          <w:rPr>
            <w:rFonts w:ascii="Times" w:eastAsia="Times New Roman" w:hAnsi="Times" w:cs="Times New Roman"/>
            <w:b/>
            <w:bCs/>
            <w:color w:val="0000FF"/>
            <w:kern w:val="36"/>
            <w:sz w:val="48"/>
            <w:szCs w:val="48"/>
            <w:u w:val="single"/>
          </w:rPr>
          <w:t>16.</w:t>
        </w:r>
      </w:hyperlink>
      <w:r w:rsidR="00967408" w:rsidRPr="00967408">
        <w:rPr>
          <w:rFonts w:ascii="Times" w:eastAsia="Times New Roman" w:hAnsi="Times" w:cs="Times New Roman"/>
          <w:b/>
          <w:bCs/>
          <w:kern w:val="36"/>
          <w:sz w:val="48"/>
          <w:szCs w:val="48"/>
        </w:rPr>
        <w:t xml:space="preserve"> </w:t>
      </w:r>
      <w:hyperlink r:id="rId808" w:anchor="Privacy" w:history="1">
        <w:r w:rsidR="00967408" w:rsidRPr="00967408">
          <w:rPr>
            <w:rFonts w:ascii="Times" w:eastAsia="Times New Roman" w:hAnsi="Times" w:cs="Times New Roman"/>
            <w:b/>
            <w:bCs/>
            <w:color w:val="0000FF"/>
            <w:kern w:val="36"/>
            <w:sz w:val="48"/>
            <w:szCs w:val="48"/>
            <w:u w:val="single"/>
          </w:rPr>
          <w:t>Privacy Considerations</w:t>
        </w:r>
      </w:hyperlink>
    </w:p>
    <w:p w14:paraId="1AFA18C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09" w:anchor="rfc.section.16.1" w:history="1">
        <w:r w:rsidR="00967408" w:rsidRPr="00967408">
          <w:rPr>
            <w:rFonts w:ascii="Times" w:eastAsia="Times New Roman" w:hAnsi="Times" w:cs="Times New Roman"/>
            <w:b/>
            <w:bCs/>
            <w:color w:val="0000FF"/>
            <w:kern w:val="36"/>
            <w:sz w:val="48"/>
            <w:szCs w:val="48"/>
            <w:u w:val="single"/>
          </w:rPr>
          <w:t>16.1.</w:t>
        </w:r>
      </w:hyperlink>
      <w:r w:rsidR="00967408" w:rsidRPr="00967408">
        <w:rPr>
          <w:rFonts w:ascii="Times" w:eastAsia="Times New Roman" w:hAnsi="Times" w:cs="Times New Roman"/>
          <w:b/>
          <w:bCs/>
          <w:kern w:val="36"/>
          <w:sz w:val="48"/>
          <w:szCs w:val="48"/>
        </w:rPr>
        <w:t xml:space="preserve"> </w:t>
      </w:r>
      <w:hyperlink r:id="rId810" w:anchor="PII" w:history="1">
        <w:r w:rsidR="00967408" w:rsidRPr="00967408">
          <w:rPr>
            <w:rFonts w:ascii="Times" w:eastAsia="Times New Roman" w:hAnsi="Times" w:cs="Times New Roman"/>
            <w:b/>
            <w:bCs/>
            <w:color w:val="0000FF"/>
            <w:kern w:val="36"/>
            <w:sz w:val="48"/>
            <w:szCs w:val="48"/>
            <w:u w:val="single"/>
          </w:rPr>
          <w:t>Personally Identifiable Information</w:t>
        </w:r>
      </w:hyperlink>
    </w:p>
    <w:p w14:paraId="07942E02"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sidRPr="00967408">
        <w:rPr>
          <w:rFonts w:ascii="Courier" w:hAnsi="Courier" w:cs="Courier"/>
          <w:sz w:val="20"/>
          <w:szCs w:val="20"/>
        </w:rPr>
        <w:t>redirect_uris</w:t>
      </w:r>
      <w:r w:rsidRPr="00967408">
        <w:rPr>
          <w:rFonts w:ascii="Times" w:hAnsi="Times" w:cs="Times New Roman"/>
          <w:sz w:val="20"/>
          <w:szCs w:val="20"/>
        </w:rPr>
        <w:t>.</w:t>
      </w:r>
    </w:p>
    <w:p w14:paraId="5AB5B54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Only necessary UserInfo data should be stored at the Client and the Client SHOULD associate the received data with the purpose of use statement.</w:t>
      </w:r>
    </w:p>
    <w:p w14:paraId="07F93C1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11" w:anchor="rfc.section.16.2" w:history="1">
        <w:r w:rsidR="00967408" w:rsidRPr="00967408">
          <w:rPr>
            <w:rFonts w:ascii="Times" w:eastAsia="Times New Roman" w:hAnsi="Times" w:cs="Times New Roman"/>
            <w:b/>
            <w:bCs/>
            <w:color w:val="0000FF"/>
            <w:kern w:val="36"/>
            <w:sz w:val="48"/>
            <w:szCs w:val="48"/>
            <w:u w:val="single"/>
          </w:rPr>
          <w:t>16.2.</w:t>
        </w:r>
      </w:hyperlink>
      <w:r w:rsidR="00967408" w:rsidRPr="00967408">
        <w:rPr>
          <w:rFonts w:ascii="Times" w:eastAsia="Times New Roman" w:hAnsi="Times" w:cs="Times New Roman"/>
          <w:b/>
          <w:bCs/>
          <w:kern w:val="36"/>
          <w:sz w:val="48"/>
          <w:szCs w:val="48"/>
        </w:rPr>
        <w:t xml:space="preserve"> </w:t>
      </w:r>
      <w:hyperlink r:id="rId812" w:anchor="AccessMonitoring" w:history="1">
        <w:r w:rsidR="00967408" w:rsidRPr="00967408">
          <w:rPr>
            <w:rFonts w:ascii="Times" w:eastAsia="Times New Roman" w:hAnsi="Times" w:cs="Times New Roman"/>
            <w:b/>
            <w:bCs/>
            <w:color w:val="0000FF"/>
            <w:kern w:val="36"/>
            <w:sz w:val="48"/>
            <w:szCs w:val="48"/>
            <w:u w:val="single"/>
          </w:rPr>
          <w:t>Data Access Monitoring</w:t>
        </w:r>
      </w:hyperlink>
    </w:p>
    <w:p w14:paraId="7F84090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Resource Server SHOULD make the UserInfo access log available to the End-User so that the End-User can monitor who accessed his data.</w:t>
      </w:r>
    </w:p>
    <w:p w14:paraId="075AA83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13" w:anchor="rfc.section.16.3" w:history="1">
        <w:r w:rsidR="00967408" w:rsidRPr="00967408">
          <w:rPr>
            <w:rFonts w:ascii="Times" w:eastAsia="Times New Roman" w:hAnsi="Times" w:cs="Times New Roman"/>
            <w:b/>
            <w:bCs/>
            <w:color w:val="0000FF"/>
            <w:kern w:val="36"/>
            <w:sz w:val="48"/>
            <w:szCs w:val="48"/>
            <w:u w:val="single"/>
          </w:rPr>
          <w:t>16.3.</w:t>
        </w:r>
      </w:hyperlink>
      <w:r w:rsidR="00967408" w:rsidRPr="00967408">
        <w:rPr>
          <w:rFonts w:ascii="Times" w:eastAsia="Times New Roman" w:hAnsi="Times" w:cs="Times New Roman"/>
          <w:b/>
          <w:bCs/>
          <w:kern w:val="36"/>
          <w:sz w:val="48"/>
          <w:szCs w:val="48"/>
        </w:rPr>
        <w:t xml:space="preserve"> </w:t>
      </w:r>
      <w:hyperlink r:id="rId814" w:anchor="Correlation" w:history="1">
        <w:r w:rsidR="00967408" w:rsidRPr="00967408">
          <w:rPr>
            <w:rFonts w:ascii="Times" w:eastAsia="Times New Roman" w:hAnsi="Times" w:cs="Times New Roman"/>
            <w:b/>
            <w:bCs/>
            <w:color w:val="0000FF"/>
            <w:kern w:val="36"/>
            <w:sz w:val="48"/>
            <w:szCs w:val="48"/>
            <w:u w:val="single"/>
          </w:rPr>
          <w:t>Correlation</w:t>
        </w:r>
      </w:hyperlink>
    </w:p>
    <w:p w14:paraId="3BF2E2B9"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To protect the End-User from a possible correlation among Clients, the use of a Pairwise Pseudonymous Identifier (PPID) as the </w:t>
      </w:r>
      <w:r w:rsidRPr="00967408">
        <w:rPr>
          <w:rFonts w:ascii="Courier" w:hAnsi="Courier" w:cs="Courier"/>
          <w:sz w:val="20"/>
          <w:szCs w:val="20"/>
        </w:rPr>
        <w:t>sub</w:t>
      </w:r>
      <w:r w:rsidRPr="00967408">
        <w:rPr>
          <w:rFonts w:ascii="Times" w:hAnsi="Times" w:cs="Times New Roman"/>
          <w:sz w:val="20"/>
          <w:szCs w:val="20"/>
        </w:rPr>
        <w:t xml:space="preserve"> (subject) SHOULD be considered.</w:t>
      </w:r>
    </w:p>
    <w:p w14:paraId="6FF0B04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15" w:anchor="rfc.section.16.4" w:history="1">
        <w:r w:rsidR="00967408" w:rsidRPr="00967408">
          <w:rPr>
            <w:rFonts w:ascii="Times" w:eastAsia="Times New Roman" w:hAnsi="Times" w:cs="Times New Roman"/>
            <w:b/>
            <w:bCs/>
            <w:color w:val="0000FF"/>
            <w:kern w:val="36"/>
            <w:sz w:val="48"/>
            <w:szCs w:val="48"/>
            <w:u w:val="single"/>
          </w:rPr>
          <w:t>16.4.</w:t>
        </w:r>
      </w:hyperlink>
      <w:r w:rsidR="00967408" w:rsidRPr="00967408">
        <w:rPr>
          <w:rFonts w:ascii="Times" w:eastAsia="Times New Roman" w:hAnsi="Times" w:cs="Times New Roman"/>
          <w:b/>
          <w:bCs/>
          <w:kern w:val="36"/>
          <w:sz w:val="48"/>
          <w:szCs w:val="48"/>
        </w:rPr>
        <w:t xml:space="preserve"> </w:t>
      </w:r>
      <w:hyperlink r:id="rId816" w:anchor="OfflineAccessPrivacy" w:history="1">
        <w:r w:rsidR="00967408" w:rsidRPr="00967408">
          <w:rPr>
            <w:rFonts w:ascii="Times" w:eastAsia="Times New Roman" w:hAnsi="Times" w:cs="Times New Roman"/>
            <w:b/>
            <w:bCs/>
            <w:color w:val="0000FF"/>
            <w:kern w:val="36"/>
            <w:sz w:val="48"/>
            <w:szCs w:val="48"/>
            <w:u w:val="single"/>
          </w:rPr>
          <w:t>Offline Access</w:t>
        </w:r>
      </w:hyperlink>
    </w:p>
    <w:p w14:paraId="7FA71177"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Offline access enables access to Claims when the user is not present, posing greater privacy risk than the Claims transfer when the user is present. Therefore, it is prudent to obtain explicit consent for offline access to resources. This specification mandates the use of the </w:t>
      </w:r>
      <w:r w:rsidRPr="00967408">
        <w:rPr>
          <w:rFonts w:ascii="Courier" w:hAnsi="Courier" w:cs="Courier"/>
          <w:sz w:val="20"/>
          <w:szCs w:val="20"/>
        </w:rPr>
        <w:t>prompt</w:t>
      </w:r>
      <w:r w:rsidRPr="00967408">
        <w:rPr>
          <w:rFonts w:ascii="Times" w:hAnsi="Times" w:cs="Times New Roman"/>
          <w:sz w:val="20"/>
          <w:szCs w:val="20"/>
        </w:rPr>
        <w:t xml:space="preserve"> parameter to obtain consent unless it is a priori known that the request complies with the conditions for processing in each jurisdiction.</w:t>
      </w:r>
    </w:p>
    <w:p w14:paraId="475610AB"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When an Access Token is returned in the </w:t>
      </w:r>
      <w:commentRangeStart w:id="336"/>
      <w:r w:rsidRPr="00967408">
        <w:rPr>
          <w:rFonts w:ascii="Times" w:hAnsi="Times" w:cs="Times New Roman"/>
          <w:sz w:val="20"/>
          <w:szCs w:val="20"/>
        </w:rPr>
        <w:t>front channel</w:t>
      </w:r>
      <w:commentRangeEnd w:id="336"/>
      <w:r w:rsidR="00D90A05">
        <w:rPr>
          <w:rStyle w:val="CommentReference"/>
        </w:rPr>
        <w:commentReference w:id="336"/>
      </w:r>
      <w:r w:rsidRPr="00967408">
        <w:rPr>
          <w:rFonts w:ascii="Times" w:hAnsi="Times" w:cs="Times New Roman"/>
          <w:sz w:val="20"/>
          <w:szCs w:val="20"/>
        </w:rPr>
        <w:t xml:space="preserve">, there is a greater risk of it being exposed to an attacker, who could later use it to access the UserInfo endpoint. If the Access Token does not enable offline access and the server can differentiate whether the Client request has been made offline or online, the risk will be substantially reduced. Therefore, this specification mandates ignoring the offline access request when the Access Token is transmitted in the front channel. Note that differentiating between online and offline access from the server can be difficult especially for native clients. The server may well have to rely on heuristics. Also, the risk of exposure for the Access Token delivered in the front channel for the response types of </w:t>
      </w:r>
      <w:r w:rsidRPr="00967408">
        <w:rPr>
          <w:rFonts w:ascii="Courier" w:hAnsi="Courier" w:cs="Courier"/>
          <w:sz w:val="20"/>
          <w:szCs w:val="20"/>
        </w:rPr>
        <w:t>code token</w:t>
      </w:r>
      <w:r w:rsidRPr="00967408">
        <w:rPr>
          <w:rFonts w:ascii="Times" w:hAnsi="Times" w:cs="Times New Roman"/>
          <w:sz w:val="20"/>
          <w:szCs w:val="20"/>
        </w:rPr>
        <w:t xml:space="preserve"> and </w:t>
      </w:r>
      <w:r w:rsidRPr="00967408">
        <w:rPr>
          <w:rFonts w:ascii="Courier" w:hAnsi="Courier" w:cs="Courier"/>
          <w:sz w:val="20"/>
          <w:szCs w:val="20"/>
        </w:rPr>
        <w:t>token</w:t>
      </w:r>
      <w:r w:rsidRPr="00967408">
        <w:rPr>
          <w:rFonts w:ascii="Times" w:hAnsi="Times" w:cs="Times New Roman"/>
          <w:sz w:val="20"/>
          <w:szCs w:val="20"/>
        </w:rPr>
        <w:t xml:space="preserve"> is the same. Thus, the implementations should be prepared to detect the channel from which the Access Token was issued and deny offline access if the token was issued in the front channel.</w:t>
      </w:r>
    </w:p>
    <w:p w14:paraId="4BCA5580"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 xml:space="preserve">Note that although these provisions require an explicit consent dialogue through the </w:t>
      </w:r>
      <w:r w:rsidRPr="00967408">
        <w:rPr>
          <w:rFonts w:ascii="Courier" w:hAnsi="Courier" w:cs="Courier"/>
          <w:sz w:val="20"/>
          <w:szCs w:val="20"/>
        </w:rPr>
        <w:t>prompt</w:t>
      </w:r>
      <w:r w:rsidRPr="00967408">
        <w:rPr>
          <w:rFonts w:ascii="Times" w:hAnsi="Times" w:cs="Times New Roman"/>
          <w:sz w:val="20"/>
          <w:szCs w:val="20"/>
        </w:rPr>
        <w:t xml:space="preserve"> parameter, the mere fact that the user pressed an "accept" button etc., might not constitute a valid consent. Developers should be aware that for the act of consent to be valid, typically, the impact of the terms have to be understood by the End-User, the consent must be freely given and not forced (i.e., other options have to be available), and the terms must fair and equitable. In general, it is advisable for the service to follow the required privacy principles in each jurisdiction and rely on other conditions of processing than simply explicit consent, as online self-service "explicit consent" often does not form a valid consent in some jurisdictions.</w:t>
      </w:r>
    </w:p>
    <w:p w14:paraId="2C3EE02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17" w:anchor="rfc.section.17" w:history="1">
        <w:r w:rsidR="00967408" w:rsidRPr="00967408">
          <w:rPr>
            <w:rFonts w:ascii="Times" w:eastAsia="Times New Roman" w:hAnsi="Times" w:cs="Times New Roman"/>
            <w:b/>
            <w:bCs/>
            <w:color w:val="0000FF"/>
            <w:kern w:val="36"/>
            <w:sz w:val="48"/>
            <w:szCs w:val="48"/>
            <w:u w:val="single"/>
          </w:rPr>
          <w:t>17.</w:t>
        </w:r>
      </w:hyperlink>
      <w:r w:rsidR="00967408" w:rsidRPr="00967408">
        <w:rPr>
          <w:rFonts w:ascii="Times" w:eastAsia="Times New Roman" w:hAnsi="Times" w:cs="Times New Roman"/>
          <w:b/>
          <w:bCs/>
          <w:kern w:val="36"/>
          <w:sz w:val="48"/>
          <w:szCs w:val="48"/>
        </w:rPr>
        <w:t xml:space="preserve"> </w:t>
      </w:r>
      <w:hyperlink r:id="rId818" w:anchor="IANA" w:history="1">
        <w:r w:rsidR="00967408" w:rsidRPr="00967408">
          <w:rPr>
            <w:rFonts w:ascii="Times" w:eastAsia="Times New Roman" w:hAnsi="Times" w:cs="Times New Roman"/>
            <w:b/>
            <w:bCs/>
            <w:color w:val="0000FF"/>
            <w:kern w:val="36"/>
            <w:sz w:val="48"/>
            <w:szCs w:val="48"/>
            <w:u w:val="single"/>
          </w:rPr>
          <w:t>IANA Considerations</w:t>
        </w:r>
      </w:hyperlink>
    </w:p>
    <w:p w14:paraId="0328F03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19" w:anchor="rfc.section.17.1" w:history="1">
        <w:r w:rsidR="00967408" w:rsidRPr="00967408">
          <w:rPr>
            <w:rFonts w:ascii="Times" w:eastAsia="Times New Roman" w:hAnsi="Times" w:cs="Times New Roman"/>
            <w:b/>
            <w:bCs/>
            <w:color w:val="0000FF"/>
            <w:kern w:val="36"/>
            <w:sz w:val="48"/>
            <w:szCs w:val="48"/>
            <w:u w:val="single"/>
          </w:rPr>
          <w:t>17.1.</w:t>
        </w:r>
      </w:hyperlink>
      <w:r w:rsidR="00967408" w:rsidRPr="00967408">
        <w:rPr>
          <w:rFonts w:ascii="Times" w:eastAsia="Times New Roman" w:hAnsi="Times" w:cs="Times New Roman"/>
          <w:b/>
          <w:bCs/>
          <w:kern w:val="36"/>
          <w:sz w:val="48"/>
          <w:szCs w:val="48"/>
        </w:rPr>
        <w:t xml:space="preserve"> </w:t>
      </w:r>
      <w:hyperlink r:id="rId820" w:anchor="ClaimsRegistry" w:history="1">
        <w:r w:rsidR="00967408" w:rsidRPr="00967408">
          <w:rPr>
            <w:rFonts w:ascii="Times" w:eastAsia="Times New Roman" w:hAnsi="Times" w:cs="Times New Roman"/>
            <w:b/>
            <w:bCs/>
            <w:color w:val="0000FF"/>
            <w:kern w:val="36"/>
            <w:sz w:val="48"/>
            <w:szCs w:val="48"/>
            <w:u w:val="single"/>
          </w:rPr>
          <w:t>JSON Web Token Claims Registration</w:t>
        </w:r>
      </w:hyperlink>
    </w:p>
    <w:p w14:paraId="54931CA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registers the Claims defined in </w:t>
      </w:r>
      <w:hyperlink r:id="rId821" w:anchor="StandardClaims" w:history="1">
        <w:r w:rsidRPr="00967408">
          <w:rPr>
            <w:rFonts w:ascii="Times" w:hAnsi="Times" w:cs="Times New Roman"/>
            <w:color w:val="0000FF"/>
            <w:sz w:val="20"/>
            <w:szCs w:val="20"/>
            <w:u w:val="single"/>
          </w:rPr>
          <w:t>Section 4.2</w:t>
        </w:r>
      </w:hyperlink>
      <w:r w:rsidRPr="00967408">
        <w:rPr>
          <w:rFonts w:ascii="Times" w:hAnsi="Times" w:cs="Times New Roman"/>
          <w:sz w:val="20"/>
          <w:szCs w:val="20"/>
        </w:rPr>
        <w:t xml:space="preserve"> and </w:t>
      </w:r>
      <w:hyperlink r:id="rId822" w:anchor="IDToken" w:history="1">
        <w:r w:rsidRPr="00967408">
          <w:rPr>
            <w:rFonts w:ascii="Times" w:hAnsi="Times" w:cs="Times New Roman"/>
            <w:color w:val="0000FF"/>
            <w:sz w:val="20"/>
            <w:szCs w:val="20"/>
            <w:u w:val="single"/>
          </w:rPr>
          <w:t>Section 2.1.3.6</w:t>
        </w:r>
      </w:hyperlink>
      <w:r w:rsidRPr="00967408">
        <w:rPr>
          <w:rFonts w:ascii="Times" w:hAnsi="Times" w:cs="Times New Roman"/>
          <w:sz w:val="20"/>
          <w:szCs w:val="20"/>
        </w:rPr>
        <w:t xml:space="preserve"> in the IANA JSON Web Token Claims registry defined in </w:t>
      </w:r>
      <w:hyperlink r:id="rId823" w:anchor="JWT" w:history="1">
        <w:r w:rsidRPr="00967408">
          <w:rPr>
            <w:rFonts w:ascii="Times" w:hAnsi="Times" w:cs="Times New Roman"/>
            <w:color w:val="0000FF"/>
            <w:sz w:val="20"/>
            <w:szCs w:val="20"/>
            <w:u w:val="single"/>
          </w:rPr>
          <w:t>[JWT]</w:t>
        </w:r>
      </w:hyperlink>
      <w:r w:rsidRPr="00967408">
        <w:rPr>
          <w:rFonts w:ascii="Times" w:hAnsi="Times" w:cs="Times New Roman"/>
          <w:sz w:val="20"/>
          <w:szCs w:val="20"/>
        </w:rPr>
        <w:t>.</w:t>
      </w:r>
    </w:p>
    <w:p w14:paraId="2ABE395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24" w:anchor="rfc.section.17.1.1" w:history="1">
        <w:r w:rsidR="00967408" w:rsidRPr="00967408">
          <w:rPr>
            <w:rFonts w:ascii="Times" w:eastAsia="Times New Roman" w:hAnsi="Times" w:cs="Times New Roman"/>
            <w:b/>
            <w:bCs/>
            <w:color w:val="0000FF"/>
            <w:kern w:val="36"/>
            <w:sz w:val="48"/>
            <w:szCs w:val="48"/>
            <w:u w:val="single"/>
          </w:rPr>
          <w:t>17.1.1.</w:t>
        </w:r>
      </w:hyperlink>
      <w:r w:rsidR="00967408" w:rsidRPr="00967408">
        <w:rPr>
          <w:rFonts w:ascii="Times" w:eastAsia="Times New Roman" w:hAnsi="Times" w:cs="Times New Roman"/>
          <w:b/>
          <w:bCs/>
          <w:kern w:val="36"/>
          <w:sz w:val="48"/>
          <w:szCs w:val="48"/>
        </w:rPr>
        <w:t xml:space="preserve"> </w:t>
      </w:r>
      <w:hyperlink r:id="rId825" w:anchor="ClaimsContents" w:history="1">
        <w:r w:rsidR="00967408" w:rsidRPr="00967408">
          <w:rPr>
            <w:rFonts w:ascii="Times" w:eastAsia="Times New Roman" w:hAnsi="Times" w:cs="Times New Roman"/>
            <w:b/>
            <w:bCs/>
            <w:color w:val="0000FF"/>
            <w:kern w:val="36"/>
            <w:sz w:val="48"/>
            <w:szCs w:val="48"/>
            <w:u w:val="single"/>
          </w:rPr>
          <w:t>Registry Contents</w:t>
        </w:r>
      </w:hyperlink>
    </w:p>
    <w:p w14:paraId="5EAB6C57" w14:textId="77777777" w:rsidR="00967408" w:rsidRPr="00967408" w:rsidRDefault="00967408" w:rsidP="00967408">
      <w:pPr>
        <w:numPr>
          <w:ilvl w:val="0"/>
          <w:numId w:val="3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name</w:t>
      </w:r>
    </w:p>
    <w:p w14:paraId="7168315A" w14:textId="77777777" w:rsidR="00967408" w:rsidRPr="00967408" w:rsidRDefault="00967408" w:rsidP="00967408">
      <w:pPr>
        <w:numPr>
          <w:ilvl w:val="0"/>
          <w:numId w:val="3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Full name</w:t>
      </w:r>
    </w:p>
    <w:p w14:paraId="453A2B2D" w14:textId="77777777" w:rsidR="00967408" w:rsidRPr="00967408" w:rsidRDefault="00967408" w:rsidP="00967408">
      <w:pPr>
        <w:numPr>
          <w:ilvl w:val="0"/>
          <w:numId w:val="3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3974353" w14:textId="77777777" w:rsidR="00967408" w:rsidRPr="00967408" w:rsidRDefault="00967408" w:rsidP="00967408">
      <w:pPr>
        <w:numPr>
          <w:ilvl w:val="0"/>
          <w:numId w:val="3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26"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3CFEA929" w14:textId="77777777" w:rsidR="00967408" w:rsidRPr="00967408" w:rsidRDefault="00967408" w:rsidP="00967408">
      <w:pPr>
        <w:numPr>
          <w:ilvl w:val="0"/>
          <w:numId w:val="3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given_name</w:t>
      </w:r>
    </w:p>
    <w:p w14:paraId="10AC53DA" w14:textId="77777777" w:rsidR="00967408" w:rsidRPr="00967408" w:rsidRDefault="00967408" w:rsidP="00967408">
      <w:pPr>
        <w:numPr>
          <w:ilvl w:val="0"/>
          <w:numId w:val="3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Given name(s) or first name(s)</w:t>
      </w:r>
    </w:p>
    <w:p w14:paraId="3E199063" w14:textId="77777777" w:rsidR="00967408" w:rsidRPr="00967408" w:rsidRDefault="00967408" w:rsidP="00967408">
      <w:pPr>
        <w:numPr>
          <w:ilvl w:val="0"/>
          <w:numId w:val="3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75C4F6A9" w14:textId="77777777" w:rsidR="00967408" w:rsidRPr="00967408" w:rsidRDefault="00967408" w:rsidP="00967408">
      <w:pPr>
        <w:numPr>
          <w:ilvl w:val="0"/>
          <w:numId w:val="3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27"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2037A34A" w14:textId="77777777" w:rsidR="00967408" w:rsidRPr="00967408" w:rsidRDefault="00967408" w:rsidP="00967408">
      <w:pPr>
        <w:numPr>
          <w:ilvl w:val="0"/>
          <w:numId w:val="3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family_name</w:t>
      </w:r>
    </w:p>
    <w:p w14:paraId="118004F5" w14:textId="77777777" w:rsidR="00967408" w:rsidRPr="00967408" w:rsidRDefault="00967408" w:rsidP="00967408">
      <w:pPr>
        <w:numPr>
          <w:ilvl w:val="0"/>
          <w:numId w:val="3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Surname(s) or last name(s)</w:t>
      </w:r>
    </w:p>
    <w:p w14:paraId="774AF1E2" w14:textId="77777777" w:rsidR="00967408" w:rsidRPr="00967408" w:rsidRDefault="00967408" w:rsidP="00967408">
      <w:pPr>
        <w:numPr>
          <w:ilvl w:val="0"/>
          <w:numId w:val="3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12E64DD" w14:textId="77777777" w:rsidR="00967408" w:rsidRPr="00967408" w:rsidRDefault="00967408" w:rsidP="00967408">
      <w:pPr>
        <w:numPr>
          <w:ilvl w:val="0"/>
          <w:numId w:val="3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28"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3BE02C35" w14:textId="77777777" w:rsidR="00967408" w:rsidRPr="00967408" w:rsidRDefault="00967408" w:rsidP="00967408">
      <w:pPr>
        <w:numPr>
          <w:ilvl w:val="0"/>
          <w:numId w:val="3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middle_name</w:t>
      </w:r>
    </w:p>
    <w:p w14:paraId="220CB064" w14:textId="77777777" w:rsidR="00967408" w:rsidRPr="00967408" w:rsidRDefault="00967408" w:rsidP="00967408">
      <w:pPr>
        <w:numPr>
          <w:ilvl w:val="0"/>
          <w:numId w:val="3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Middle name(s)</w:t>
      </w:r>
    </w:p>
    <w:p w14:paraId="5BD7BC93" w14:textId="77777777" w:rsidR="00967408" w:rsidRPr="00967408" w:rsidRDefault="00967408" w:rsidP="00967408">
      <w:pPr>
        <w:numPr>
          <w:ilvl w:val="0"/>
          <w:numId w:val="3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7E6A41D8" w14:textId="77777777" w:rsidR="00967408" w:rsidRPr="00967408" w:rsidRDefault="00967408" w:rsidP="00967408">
      <w:pPr>
        <w:numPr>
          <w:ilvl w:val="0"/>
          <w:numId w:val="3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29"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4D6CF1A1" w14:textId="77777777" w:rsidR="00967408" w:rsidRPr="00967408" w:rsidRDefault="00967408" w:rsidP="00967408">
      <w:pPr>
        <w:numPr>
          <w:ilvl w:val="0"/>
          <w:numId w:val="3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nickname</w:t>
      </w:r>
    </w:p>
    <w:p w14:paraId="677E988F" w14:textId="77777777" w:rsidR="00967408" w:rsidRPr="00967408" w:rsidRDefault="00967408" w:rsidP="00967408">
      <w:pPr>
        <w:numPr>
          <w:ilvl w:val="0"/>
          <w:numId w:val="3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Casual name</w:t>
      </w:r>
    </w:p>
    <w:p w14:paraId="7EAF9570" w14:textId="77777777" w:rsidR="00967408" w:rsidRPr="00967408" w:rsidRDefault="00967408" w:rsidP="00967408">
      <w:pPr>
        <w:numPr>
          <w:ilvl w:val="0"/>
          <w:numId w:val="3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3104F4AE" w14:textId="77777777" w:rsidR="00967408" w:rsidRPr="00967408" w:rsidRDefault="00967408" w:rsidP="00967408">
      <w:pPr>
        <w:numPr>
          <w:ilvl w:val="0"/>
          <w:numId w:val="3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Specification Document(s): </w:t>
      </w:r>
      <w:hyperlink r:id="rId830"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262B8EF4" w14:textId="77777777" w:rsidR="00967408" w:rsidRPr="00967408" w:rsidRDefault="00967408" w:rsidP="00967408">
      <w:pPr>
        <w:numPr>
          <w:ilvl w:val="0"/>
          <w:numId w:val="3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preferred_username</w:t>
      </w:r>
    </w:p>
    <w:p w14:paraId="7017F503" w14:textId="77777777" w:rsidR="00967408" w:rsidRPr="00967408" w:rsidRDefault="00967408" w:rsidP="00967408">
      <w:pPr>
        <w:numPr>
          <w:ilvl w:val="0"/>
          <w:numId w:val="3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Shorthand name by which the End-User wishes to be referred to</w:t>
      </w:r>
    </w:p>
    <w:p w14:paraId="621F7424" w14:textId="77777777" w:rsidR="00967408" w:rsidRPr="00967408" w:rsidRDefault="00967408" w:rsidP="00967408">
      <w:pPr>
        <w:numPr>
          <w:ilvl w:val="0"/>
          <w:numId w:val="3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BB77340" w14:textId="77777777" w:rsidR="00967408" w:rsidRPr="00967408" w:rsidRDefault="00967408" w:rsidP="00967408">
      <w:pPr>
        <w:numPr>
          <w:ilvl w:val="0"/>
          <w:numId w:val="3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1"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77CD46D9" w14:textId="77777777" w:rsidR="00967408" w:rsidRPr="00967408" w:rsidRDefault="00967408" w:rsidP="00967408">
      <w:pPr>
        <w:numPr>
          <w:ilvl w:val="0"/>
          <w:numId w:val="3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profile</w:t>
      </w:r>
    </w:p>
    <w:p w14:paraId="1923E28E" w14:textId="77777777" w:rsidR="00967408" w:rsidRPr="00967408" w:rsidRDefault="00967408" w:rsidP="00967408">
      <w:pPr>
        <w:numPr>
          <w:ilvl w:val="0"/>
          <w:numId w:val="3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Profile page URL</w:t>
      </w:r>
    </w:p>
    <w:p w14:paraId="10B70E79" w14:textId="77777777" w:rsidR="00967408" w:rsidRPr="00967408" w:rsidRDefault="00967408" w:rsidP="00967408">
      <w:pPr>
        <w:numPr>
          <w:ilvl w:val="0"/>
          <w:numId w:val="3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9B2E3DD" w14:textId="77777777" w:rsidR="00967408" w:rsidRPr="00967408" w:rsidRDefault="00967408" w:rsidP="00967408">
      <w:pPr>
        <w:numPr>
          <w:ilvl w:val="0"/>
          <w:numId w:val="3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2"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3EDC800F" w14:textId="77777777" w:rsidR="00967408" w:rsidRPr="00967408" w:rsidRDefault="00967408" w:rsidP="00967408">
      <w:pPr>
        <w:numPr>
          <w:ilvl w:val="0"/>
          <w:numId w:val="3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picture</w:t>
      </w:r>
    </w:p>
    <w:p w14:paraId="2C299312" w14:textId="77777777" w:rsidR="00967408" w:rsidRPr="00967408" w:rsidRDefault="00967408" w:rsidP="00967408">
      <w:pPr>
        <w:numPr>
          <w:ilvl w:val="0"/>
          <w:numId w:val="3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Profile picture URL</w:t>
      </w:r>
    </w:p>
    <w:p w14:paraId="51FBE84A" w14:textId="77777777" w:rsidR="00967408" w:rsidRPr="00967408" w:rsidRDefault="00967408" w:rsidP="00967408">
      <w:pPr>
        <w:numPr>
          <w:ilvl w:val="0"/>
          <w:numId w:val="3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480B350D" w14:textId="77777777" w:rsidR="00967408" w:rsidRPr="00967408" w:rsidRDefault="00967408" w:rsidP="00967408">
      <w:pPr>
        <w:numPr>
          <w:ilvl w:val="0"/>
          <w:numId w:val="3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3"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70FF0937" w14:textId="77777777" w:rsidR="00967408" w:rsidRPr="00967408" w:rsidRDefault="00967408" w:rsidP="00967408">
      <w:pPr>
        <w:numPr>
          <w:ilvl w:val="0"/>
          <w:numId w:val="3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website</w:t>
      </w:r>
    </w:p>
    <w:p w14:paraId="0311667D" w14:textId="77777777" w:rsidR="00967408" w:rsidRPr="00967408" w:rsidRDefault="00967408" w:rsidP="00967408">
      <w:pPr>
        <w:numPr>
          <w:ilvl w:val="0"/>
          <w:numId w:val="3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Web page or blog URL</w:t>
      </w:r>
    </w:p>
    <w:p w14:paraId="4D958547" w14:textId="77777777" w:rsidR="00967408" w:rsidRPr="00967408" w:rsidRDefault="00967408" w:rsidP="00967408">
      <w:pPr>
        <w:numPr>
          <w:ilvl w:val="0"/>
          <w:numId w:val="3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7C26D3A7" w14:textId="77777777" w:rsidR="00967408" w:rsidRPr="00967408" w:rsidRDefault="00967408" w:rsidP="00967408">
      <w:pPr>
        <w:numPr>
          <w:ilvl w:val="0"/>
          <w:numId w:val="3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4"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78929CDC" w14:textId="77777777" w:rsidR="00967408" w:rsidRPr="00967408" w:rsidRDefault="00967408" w:rsidP="00967408">
      <w:pPr>
        <w:numPr>
          <w:ilvl w:val="0"/>
          <w:numId w:val="4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email</w:t>
      </w:r>
    </w:p>
    <w:p w14:paraId="2B98930B" w14:textId="77777777" w:rsidR="00967408" w:rsidRPr="00967408" w:rsidRDefault="00967408" w:rsidP="00967408">
      <w:pPr>
        <w:numPr>
          <w:ilvl w:val="0"/>
          <w:numId w:val="4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Preferred e-mail address</w:t>
      </w:r>
    </w:p>
    <w:p w14:paraId="174DCEDC" w14:textId="77777777" w:rsidR="00967408" w:rsidRPr="00967408" w:rsidRDefault="00967408" w:rsidP="00967408">
      <w:pPr>
        <w:numPr>
          <w:ilvl w:val="0"/>
          <w:numId w:val="4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F059ACD" w14:textId="77777777" w:rsidR="00967408" w:rsidRPr="00967408" w:rsidRDefault="00967408" w:rsidP="00967408">
      <w:pPr>
        <w:numPr>
          <w:ilvl w:val="0"/>
          <w:numId w:val="4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5"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35106BE3" w14:textId="77777777" w:rsidR="00967408" w:rsidRPr="00967408" w:rsidRDefault="00967408" w:rsidP="00967408">
      <w:pPr>
        <w:numPr>
          <w:ilvl w:val="0"/>
          <w:numId w:val="4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email_verified</w:t>
      </w:r>
    </w:p>
    <w:p w14:paraId="5207ACE5" w14:textId="77777777" w:rsidR="00967408" w:rsidRPr="00967408" w:rsidRDefault="00967408" w:rsidP="00967408">
      <w:pPr>
        <w:numPr>
          <w:ilvl w:val="0"/>
          <w:numId w:val="4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True if the e-mail address has been verified; otherwise false</w:t>
      </w:r>
    </w:p>
    <w:p w14:paraId="0B80A755" w14:textId="77777777" w:rsidR="00967408" w:rsidRPr="00967408" w:rsidRDefault="00967408" w:rsidP="00967408">
      <w:pPr>
        <w:numPr>
          <w:ilvl w:val="0"/>
          <w:numId w:val="4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1A02F0F" w14:textId="77777777" w:rsidR="00967408" w:rsidRPr="00967408" w:rsidRDefault="00967408" w:rsidP="00967408">
      <w:pPr>
        <w:numPr>
          <w:ilvl w:val="0"/>
          <w:numId w:val="4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6"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593A41B7" w14:textId="77777777" w:rsidR="00967408" w:rsidRPr="00967408" w:rsidRDefault="00967408" w:rsidP="00967408">
      <w:pPr>
        <w:numPr>
          <w:ilvl w:val="0"/>
          <w:numId w:val="4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gender</w:t>
      </w:r>
    </w:p>
    <w:p w14:paraId="2AF7FF92" w14:textId="77777777" w:rsidR="00967408" w:rsidRPr="00967408" w:rsidRDefault="00967408" w:rsidP="00967408">
      <w:pPr>
        <w:numPr>
          <w:ilvl w:val="0"/>
          <w:numId w:val="4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Gender</w:t>
      </w:r>
    </w:p>
    <w:p w14:paraId="071441B5" w14:textId="77777777" w:rsidR="00967408" w:rsidRPr="00967408" w:rsidRDefault="00967408" w:rsidP="00967408">
      <w:pPr>
        <w:numPr>
          <w:ilvl w:val="0"/>
          <w:numId w:val="4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2F29830A" w14:textId="77777777" w:rsidR="00967408" w:rsidRPr="00967408" w:rsidRDefault="00967408" w:rsidP="00967408">
      <w:pPr>
        <w:numPr>
          <w:ilvl w:val="0"/>
          <w:numId w:val="4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7"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6694D8A5" w14:textId="77777777" w:rsidR="00967408" w:rsidRPr="00967408" w:rsidRDefault="00967408" w:rsidP="00967408">
      <w:pPr>
        <w:numPr>
          <w:ilvl w:val="0"/>
          <w:numId w:val="4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birthdate</w:t>
      </w:r>
    </w:p>
    <w:p w14:paraId="77480CC0" w14:textId="77777777" w:rsidR="00967408" w:rsidRPr="00967408" w:rsidRDefault="00967408" w:rsidP="00967408">
      <w:pPr>
        <w:numPr>
          <w:ilvl w:val="0"/>
          <w:numId w:val="4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Birthday</w:t>
      </w:r>
    </w:p>
    <w:p w14:paraId="221E27A6" w14:textId="77777777" w:rsidR="00967408" w:rsidRPr="00967408" w:rsidRDefault="00967408" w:rsidP="00967408">
      <w:pPr>
        <w:numPr>
          <w:ilvl w:val="0"/>
          <w:numId w:val="4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79E3D58E" w14:textId="77777777" w:rsidR="00967408" w:rsidRPr="00967408" w:rsidRDefault="00967408" w:rsidP="00967408">
      <w:pPr>
        <w:numPr>
          <w:ilvl w:val="0"/>
          <w:numId w:val="4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8"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3484A904" w14:textId="77777777" w:rsidR="00967408" w:rsidRPr="00967408" w:rsidRDefault="00967408" w:rsidP="00967408">
      <w:pPr>
        <w:numPr>
          <w:ilvl w:val="0"/>
          <w:numId w:val="4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zoneinfo</w:t>
      </w:r>
    </w:p>
    <w:p w14:paraId="6054BED1" w14:textId="77777777" w:rsidR="00967408" w:rsidRPr="00967408" w:rsidRDefault="00967408" w:rsidP="00967408">
      <w:pPr>
        <w:numPr>
          <w:ilvl w:val="0"/>
          <w:numId w:val="4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Time zone</w:t>
      </w:r>
    </w:p>
    <w:p w14:paraId="2E2932E4" w14:textId="77777777" w:rsidR="00967408" w:rsidRPr="00967408" w:rsidRDefault="00967408" w:rsidP="00967408">
      <w:pPr>
        <w:numPr>
          <w:ilvl w:val="0"/>
          <w:numId w:val="4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Change Controller: OpenID Foundation Artifact Binding Working Group - openid-specs-ab@lists.openid.net</w:t>
      </w:r>
    </w:p>
    <w:p w14:paraId="7D921BEF" w14:textId="77777777" w:rsidR="00967408" w:rsidRPr="00967408" w:rsidRDefault="00967408" w:rsidP="00967408">
      <w:pPr>
        <w:numPr>
          <w:ilvl w:val="0"/>
          <w:numId w:val="4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39"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6946881F" w14:textId="77777777" w:rsidR="00967408" w:rsidRPr="00967408" w:rsidRDefault="00967408" w:rsidP="00967408">
      <w:pPr>
        <w:numPr>
          <w:ilvl w:val="0"/>
          <w:numId w:val="4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locale</w:t>
      </w:r>
    </w:p>
    <w:p w14:paraId="51E10778" w14:textId="77777777" w:rsidR="00967408" w:rsidRPr="00967408" w:rsidRDefault="00967408" w:rsidP="00967408">
      <w:pPr>
        <w:numPr>
          <w:ilvl w:val="0"/>
          <w:numId w:val="4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Locale</w:t>
      </w:r>
    </w:p>
    <w:p w14:paraId="40E86A40" w14:textId="77777777" w:rsidR="00967408" w:rsidRPr="00967408" w:rsidRDefault="00967408" w:rsidP="00967408">
      <w:pPr>
        <w:numPr>
          <w:ilvl w:val="0"/>
          <w:numId w:val="4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2F40E30E" w14:textId="77777777" w:rsidR="00967408" w:rsidRPr="00967408" w:rsidRDefault="00967408" w:rsidP="00967408">
      <w:pPr>
        <w:numPr>
          <w:ilvl w:val="0"/>
          <w:numId w:val="4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0"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675366B3" w14:textId="77777777" w:rsidR="00967408" w:rsidRPr="00967408" w:rsidRDefault="00967408" w:rsidP="00967408">
      <w:pPr>
        <w:numPr>
          <w:ilvl w:val="0"/>
          <w:numId w:val="4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phone_number</w:t>
      </w:r>
    </w:p>
    <w:p w14:paraId="0597E056" w14:textId="77777777" w:rsidR="00967408" w:rsidRPr="00967408" w:rsidRDefault="00967408" w:rsidP="00967408">
      <w:pPr>
        <w:numPr>
          <w:ilvl w:val="0"/>
          <w:numId w:val="4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Preferred telephone number</w:t>
      </w:r>
    </w:p>
    <w:p w14:paraId="2E85E7A9" w14:textId="77777777" w:rsidR="00967408" w:rsidRPr="00967408" w:rsidRDefault="00967408" w:rsidP="00967408">
      <w:pPr>
        <w:numPr>
          <w:ilvl w:val="0"/>
          <w:numId w:val="4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214FC82" w14:textId="77777777" w:rsidR="00967408" w:rsidRPr="00967408" w:rsidRDefault="00967408" w:rsidP="00967408">
      <w:pPr>
        <w:numPr>
          <w:ilvl w:val="0"/>
          <w:numId w:val="4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1"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5A27F751" w14:textId="77777777" w:rsidR="00967408" w:rsidRPr="00967408" w:rsidRDefault="00967408" w:rsidP="00967408">
      <w:pPr>
        <w:numPr>
          <w:ilvl w:val="0"/>
          <w:numId w:val="4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phone_number_verified</w:t>
      </w:r>
    </w:p>
    <w:p w14:paraId="4A47D470" w14:textId="77777777" w:rsidR="00967408" w:rsidRPr="00967408" w:rsidRDefault="00967408" w:rsidP="00967408">
      <w:pPr>
        <w:numPr>
          <w:ilvl w:val="0"/>
          <w:numId w:val="4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True if the phone number has been verified; otherwise false</w:t>
      </w:r>
    </w:p>
    <w:p w14:paraId="40ADA9C0" w14:textId="77777777" w:rsidR="00967408" w:rsidRPr="00967408" w:rsidRDefault="00967408" w:rsidP="00967408">
      <w:pPr>
        <w:numPr>
          <w:ilvl w:val="0"/>
          <w:numId w:val="4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155F527" w14:textId="77777777" w:rsidR="00967408" w:rsidRPr="00967408" w:rsidRDefault="00967408" w:rsidP="00967408">
      <w:pPr>
        <w:numPr>
          <w:ilvl w:val="0"/>
          <w:numId w:val="4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2"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39AAC12B" w14:textId="77777777" w:rsidR="00967408" w:rsidRPr="00967408" w:rsidRDefault="00967408" w:rsidP="00967408">
      <w:pPr>
        <w:numPr>
          <w:ilvl w:val="0"/>
          <w:numId w:val="4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address</w:t>
      </w:r>
    </w:p>
    <w:p w14:paraId="66C16CF4" w14:textId="77777777" w:rsidR="00967408" w:rsidRPr="00967408" w:rsidRDefault="00967408" w:rsidP="00967408">
      <w:pPr>
        <w:numPr>
          <w:ilvl w:val="0"/>
          <w:numId w:val="4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Preferred postal address</w:t>
      </w:r>
    </w:p>
    <w:p w14:paraId="257DC0C8" w14:textId="77777777" w:rsidR="00967408" w:rsidRPr="00967408" w:rsidRDefault="00967408" w:rsidP="00967408">
      <w:pPr>
        <w:numPr>
          <w:ilvl w:val="0"/>
          <w:numId w:val="4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45980F6" w14:textId="77777777" w:rsidR="00967408" w:rsidRPr="00967408" w:rsidRDefault="00967408" w:rsidP="00967408">
      <w:pPr>
        <w:numPr>
          <w:ilvl w:val="0"/>
          <w:numId w:val="4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3"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58B54212" w14:textId="77777777" w:rsidR="00967408" w:rsidRPr="00967408" w:rsidRDefault="00967408" w:rsidP="00967408">
      <w:pPr>
        <w:numPr>
          <w:ilvl w:val="0"/>
          <w:numId w:val="4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updated_at</w:t>
      </w:r>
    </w:p>
    <w:p w14:paraId="3CB48B2D" w14:textId="77777777" w:rsidR="00967408" w:rsidRPr="00967408" w:rsidRDefault="00967408" w:rsidP="00967408">
      <w:pPr>
        <w:numPr>
          <w:ilvl w:val="0"/>
          <w:numId w:val="4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Time the information was last updated</w:t>
      </w:r>
    </w:p>
    <w:p w14:paraId="754C00A1" w14:textId="77777777" w:rsidR="00967408" w:rsidRPr="00967408" w:rsidRDefault="00967408" w:rsidP="00967408">
      <w:pPr>
        <w:numPr>
          <w:ilvl w:val="0"/>
          <w:numId w:val="4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7FC12508" w14:textId="77777777" w:rsidR="00967408" w:rsidRPr="00967408" w:rsidRDefault="00967408" w:rsidP="00967408">
      <w:pPr>
        <w:numPr>
          <w:ilvl w:val="0"/>
          <w:numId w:val="4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4" w:anchor="StandardClaims" w:history="1">
        <w:r w:rsidRPr="00967408">
          <w:rPr>
            <w:rFonts w:ascii="Times" w:eastAsia="Times New Roman" w:hAnsi="Times" w:cs="Times New Roman"/>
            <w:color w:val="0000FF"/>
            <w:sz w:val="20"/>
            <w:szCs w:val="20"/>
            <w:u w:val="single"/>
          </w:rPr>
          <w:t>Section 4.2</w:t>
        </w:r>
      </w:hyperlink>
      <w:r w:rsidRPr="00967408">
        <w:rPr>
          <w:rFonts w:ascii="Times" w:eastAsia="Times New Roman" w:hAnsi="Times" w:cs="Times New Roman"/>
          <w:sz w:val="20"/>
          <w:szCs w:val="20"/>
        </w:rPr>
        <w:t xml:space="preserve"> of this document</w:t>
      </w:r>
    </w:p>
    <w:p w14:paraId="2FB6B08C" w14:textId="77777777" w:rsidR="00967408" w:rsidRPr="00967408" w:rsidRDefault="00967408" w:rsidP="00967408">
      <w:pPr>
        <w:numPr>
          <w:ilvl w:val="0"/>
          <w:numId w:val="5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azp</w:t>
      </w:r>
    </w:p>
    <w:p w14:paraId="0E9FC274" w14:textId="77777777" w:rsidR="00967408" w:rsidRPr="00967408" w:rsidRDefault="00967408" w:rsidP="00967408">
      <w:pPr>
        <w:numPr>
          <w:ilvl w:val="0"/>
          <w:numId w:val="5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Authorized party - the party to which the ID Token was issued</w:t>
      </w:r>
    </w:p>
    <w:p w14:paraId="21F39C95" w14:textId="77777777" w:rsidR="00967408" w:rsidRPr="00967408" w:rsidRDefault="00967408" w:rsidP="00967408">
      <w:pPr>
        <w:numPr>
          <w:ilvl w:val="0"/>
          <w:numId w:val="5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9CABBB3" w14:textId="77777777" w:rsidR="00967408" w:rsidRPr="00967408" w:rsidRDefault="00967408" w:rsidP="00967408">
      <w:pPr>
        <w:numPr>
          <w:ilvl w:val="0"/>
          <w:numId w:val="5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5"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of this document</w:t>
      </w:r>
    </w:p>
    <w:p w14:paraId="118F8504" w14:textId="77777777" w:rsidR="00967408" w:rsidRPr="00967408" w:rsidRDefault="00967408" w:rsidP="00967408">
      <w:pPr>
        <w:numPr>
          <w:ilvl w:val="0"/>
          <w:numId w:val="5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nonce</w:t>
      </w:r>
    </w:p>
    <w:p w14:paraId="49EEACC4" w14:textId="77777777" w:rsidR="00967408" w:rsidRPr="00967408" w:rsidRDefault="00967408" w:rsidP="00967408">
      <w:pPr>
        <w:numPr>
          <w:ilvl w:val="0"/>
          <w:numId w:val="5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Value used to associate a Client session with an ID Token</w:t>
      </w:r>
    </w:p>
    <w:p w14:paraId="6466AB86" w14:textId="77777777" w:rsidR="00967408" w:rsidRPr="00967408" w:rsidRDefault="00967408" w:rsidP="00967408">
      <w:pPr>
        <w:numPr>
          <w:ilvl w:val="0"/>
          <w:numId w:val="5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1CF2917" w14:textId="77777777" w:rsidR="00967408" w:rsidRPr="00967408" w:rsidRDefault="00967408" w:rsidP="00967408">
      <w:pPr>
        <w:numPr>
          <w:ilvl w:val="0"/>
          <w:numId w:val="5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6"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of this document</w:t>
      </w:r>
    </w:p>
    <w:p w14:paraId="13684966" w14:textId="77777777" w:rsidR="00967408" w:rsidRPr="00967408" w:rsidRDefault="00967408" w:rsidP="00967408">
      <w:pPr>
        <w:numPr>
          <w:ilvl w:val="0"/>
          <w:numId w:val="5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auth_time</w:t>
      </w:r>
    </w:p>
    <w:p w14:paraId="22D49311" w14:textId="77777777" w:rsidR="00967408" w:rsidRPr="00967408" w:rsidRDefault="00967408" w:rsidP="00967408">
      <w:pPr>
        <w:numPr>
          <w:ilvl w:val="0"/>
          <w:numId w:val="5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Time when the authentication occurred</w:t>
      </w:r>
    </w:p>
    <w:p w14:paraId="501AB1D1" w14:textId="77777777" w:rsidR="00967408" w:rsidRPr="00967408" w:rsidRDefault="00967408" w:rsidP="00967408">
      <w:pPr>
        <w:numPr>
          <w:ilvl w:val="0"/>
          <w:numId w:val="5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2B247312" w14:textId="77777777" w:rsidR="00967408" w:rsidRPr="00967408" w:rsidRDefault="00967408" w:rsidP="00967408">
      <w:pPr>
        <w:numPr>
          <w:ilvl w:val="0"/>
          <w:numId w:val="5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7"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of this document</w:t>
      </w:r>
    </w:p>
    <w:p w14:paraId="305F52B4" w14:textId="77777777" w:rsidR="00967408" w:rsidRPr="00967408" w:rsidRDefault="00967408" w:rsidP="00967408">
      <w:pPr>
        <w:numPr>
          <w:ilvl w:val="0"/>
          <w:numId w:val="5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Claim Name: </w:t>
      </w:r>
      <w:r w:rsidRPr="00967408">
        <w:rPr>
          <w:rFonts w:ascii="Courier" w:hAnsi="Courier" w:cs="Courier"/>
          <w:sz w:val="20"/>
          <w:szCs w:val="20"/>
        </w:rPr>
        <w:t>at_hash</w:t>
      </w:r>
    </w:p>
    <w:p w14:paraId="53F4A313" w14:textId="77777777" w:rsidR="00967408" w:rsidRPr="00967408" w:rsidRDefault="00967408" w:rsidP="00967408">
      <w:pPr>
        <w:numPr>
          <w:ilvl w:val="0"/>
          <w:numId w:val="5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Access Token hash value</w:t>
      </w:r>
    </w:p>
    <w:p w14:paraId="6B20E804" w14:textId="77777777" w:rsidR="00967408" w:rsidRPr="00967408" w:rsidRDefault="00967408" w:rsidP="00967408">
      <w:pPr>
        <w:numPr>
          <w:ilvl w:val="0"/>
          <w:numId w:val="5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871D2AB" w14:textId="77777777" w:rsidR="00967408" w:rsidRPr="00967408" w:rsidRDefault="00967408" w:rsidP="00967408">
      <w:pPr>
        <w:numPr>
          <w:ilvl w:val="0"/>
          <w:numId w:val="5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8"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of this document</w:t>
      </w:r>
    </w:p>
    <w:p w14:paraId="71ABD5A4" w14:textId="77777777" w:rsidR="00967408" w:rsidRPr="00967408" w:rsidRDefault="00967408" w:rsidP="00967408">
      <w:pPr>
        <w:numPr>
          <w:ilvl w:val="0"/>
          <w:numId w:val="5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c_hash</w:t>
      </w:r>
    </w:p>
    <w:p w14:paraId="682FE784" w14:textId="77777777" w:rsidR="00967408" w:rsidRPr="00967408" w:rsidRDefault="00967408" w:rsidP="00967408">
      <w:pPr>
        <w:numPr>
          <w:ilvl w:val="0"/>
          <w:numId w:val="5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Code hash value</w:t>
      </w:r>
    </w:p>
    <w:p w14:paraId="10D1A55F" w14:textId="77777777" w:rsidR="00967408" w:rsidRPr="00967408" w:rsidRDefault="00967408" w:rsidP="00967408">
      <w:pPr>
        <w:numPr>
          <w:ilvl w:val="0"/>
          <w:numId w:val="5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5C1EEFF" w14:textId="77777777" w:rsidR="00967408" w:rsidRPr="00967408" w:rsidRDefault="00967408" w:rsidP="00967408">
      <w:pPr>
        <w:numPr>
          <w:ilvl w:val="0"/>
          <w:numId w:val="5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49" w:anchor="HybridIDToken" w:history="1">
        <w:r w:rsidRPr="00967408">
          <w:rPr>
            <w:rFonts w:ascii="Times" w:eastAsia="Times New Roman" w:hAnsi="Times" w:cs="Times New Roman"/>
            <w:color w:val="0000FF"/>
            <w:sz w:val="20"/>
            <w:szCs w:val="20"/>
            <w:u w:val="single"/>
          </w:rPr>
          <w:t>Section 2.3.2.11</w:t>
        </w:r>
      </w:hyperlink>
      <w:r w:rsidRPr="00967408">
        <w:rPr>
          <w:rFonts w:ascii="Times" w:eastAsia="Times New Roman" w:hAnsi="Times" w:cs="Times New Roman"/>
          <w:sz w:val="20"/>
          <w:szCs w:val="20"/>
        </w:rPr>
        <w:t xml:space="preserve"> of this document</w:t>
      </w:r>
    </w:p>
    <w:p w14:paraId="0BFAA367" w14:textId="77777777" w:rsidR="00967408" w:rsidRPr="00967408" w:rsidRDefault="00967408" w:rsidP="00967408">
      <w:pPr>
        <w:numPr>
          <w:ilvl w:val="0"/>
          <w:numId w:val="5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acr</w:t>
      </w:r>
    </w:p>
    <w:p w14:paraId="295B5613" w14:textId="77777777" w:rsidR="00967408" w:rsidRPr="00967408" w:rsidRDefault="00967408" w:rsidP="00967408">
      <w:pPr>
        <w:numPr>
          <w:ilvl w:val="0"/>
          <w:numId w:val="5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Authentication Context Class Reference</w:t>
      </w:r>
    </w:p>
    <w:p w14:paraId="3001DE76" w14:textId="77777777" w:rsidR="00967408" w:rsidRPr="00967408" w:rsidRDefault="00967408" w:rsidP="00967408">
      <w:pPr>
        <w:numPr>
          <w:ilvl w:val="0"/>
          <w:numId w:val="5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2C01A40" w14:textId="77777777" w:rsidR="00967408" w:rsidRPr="00967408" w:rsidRDefault="00967408" w:rsidP="00967408">
      <w:pPr>
        <w:numPr>
          <w:ilvl w:val="0"/>
          <w:numId w:val="5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50"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of this document</w:t>
      </w:r>
    </w:p>
    <w:p w14:paraId="2EBBEABC" w14:textId="77777777" w:rsidR="00967408" w:rsidRPr="00967408" w:rsidRDefault="00967408" w:rsidP="00967408">
      <w:pPr>
        <w:numPr>
          <w:ilvl w:val="0"/>
          <w:numId w:val="5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amr</w:t>
      </w:r>
    </w:p>
    <w:p w14:paraId="7A28EDD5" w14:textId="77777777" w:rsidR="00967408" w:rsidRPr="00967408" w:rsidRDefault="00967408" w:rsidP="00967408">
      <w:pPr>
        <w:numPr>
          <w:ilvl w:val="0"/>
          <w:numId w:val="5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Authentication Methods References</w:t>
      </w:r>
    </w:p>
    <w:p w14:paraId="0F3905C9" w14:textId="77777777" w:rsidR="00967408" w:rsidRPr="00967408" w:rsidRDefault="00967408" w:rsidP="00967408">
      <w:pPr>
        <w:numPr>
          <w:ilvl w:val="0"/>
          <w:numId w:val="5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99F97CF" w14:textId="77777777" w:rsidR="00967408" w:rsidRPr="00967408" w:rsidRDefault="00967408" w:rsidP="00967408">
      <w:pPr>
        <w:numPr>
          <w:ilvl w:val="0"/>
          <w:numId w:val="5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51" w:anchor="IDToken" w:history="1">
        <w:r w:rsidRPr="00967408">
          <w:rPr>
            <w:rFonts w:ascii="Times" w:eastAsia="Times New Roman" w:hAnsi="Times" w:cs="Times New Roman"/>
            <w:color w:val="0000FF"/>
            <w:sz w:val="20"/>
            <w:szCs w:val="20"/>
            <w:u w:val="single"/>
          </w:rPr>
          <w:t>Section 2.1.3.6</w:t>
        </w:r>
      </w:hyperlink>
      <w:r w:rsidRPr="00967408">
        <w:rPr>
          <w:rFonts w:ascii="Times" w:eastAsia="Times New Roman" w:hAnsi="Times" w:cs="Times New Roman"/>
          <w:sz w:val="20"/>
          <w:szCs w:val="20"/>
        </w:rPr>
        <w:t xml:space="preserve"> of this document</w:t>
      </w:r>
    </w:p>
    <w:p w14:paraId="1A8FA4FC" w14:textId="77777777" w:rsidR="00967408" w:rsidRPr="00967408" w:rsidRDefault="00967408" w:rsidP="00967408">
      <w:pPr>
        <w:numPr>
          <w:ilvl w:val="0"/>
          <w:numId w:val="5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Claim Name: </w:t>
      </w:r>
      <w:r w:rsidRPr="00967408">
        <w:rPr>
          <w:rFonts w:ascii="Courier" w:hAnsi="Courier" w:cs="Courier"/>
          <w:sz w:val="20"/>
          <w:szCs w:val="20"/>
        </w:rPr>
        <w:t>sub_jwk</w:t>
      </w:r>
    </w:p>
    <w:p w14:paraId="13B927A6" w14:textId="77777777" w:rsidR="00967408" w:rsidRPr="00967408" w:rsidRDefault="00967408" w:rsidP="00967408">
      <w:pPr>
        <w:numPr>
          <w:ilvl w:val="0"/>
          <w:numId w:val="5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Claim Description: Public key used to check the signature of an ID Token</w:t>
      </w:r>
    </w:p>
    <w:p w14:paraId="4132C573" w14:textId="77777777" w:rsidR="00967408" w:rsidRPr="00967408" w:rsidRDefault="00967408" w:rsidP="00967408">
      <w:pPr>
        <w:numPr>
          <w:ilvl w:val="0"/>
          <w:numId w:val="5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3CDA4D1" w14:textId="77777777" w:rsidR="00967408" w:rsidRPr="00967408" w:rsidRDefault="00967408" w:rsidP="00967408">
      <w:pPr>
        <w:numPr>
          <w:ilvl w:val="0"/>
          <w:numId w:val="5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52" w:anchor="SelfIssuedResponse" w:history="1">
        <w:r w:rsidRPr="00967408">
          <w:rPr>
            <w:rFonts w:ascii="Times" w:eastAsia="Times New Roman" w:hAnsi="Times" w:cs="Times New Roman"/>
            <w:color w:val="0000FF"/>
            <w:sz w:val="20"/>
            <w:szCs w:val="20"/>
            <w:u w:val="single"/>
          </w:rPr>
          <w:t>Section 6.4</w:t>
        </w:r>
      </w:hyperlink>
      <w:r w:rsidRPr="00967408">
        <w:rPr>
          <w:rFonts w:ascii="Times" w:eastAsia="Times New Roman" w:hAnsi="Times" w:cs="Times New Roman"/>
          <w:sz w:val="20"/>
          <w:szCs w:val="20"/>
        </w:rPr>
        <w:t xml:space="preserve"> of this document</w:t>
      </w:r>
    </w:p>
    <w:p w14:paraId="1338D02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53" w:anchor="rfc.section.17.2" w:history="1">
        <w:r w:rsidR="00967408" w:rsidRPr="00967408">
          <w:rPr>
            <w:rFonts w:ascii="Times" w:eastAsia="Times New Roman" w:hAnsi="Times" w:cs="Times New Roman"/>
            <w:b/>
            <w:bCs/>
            <w:color w:val="0000FF"/>
            <w:kern w:val="36"/>
            <w:sz w:val="48"/>
            <w:szCs w:val="48"/>
            <w:u w:val="single"/>
          </w:rPr>
          <w:t>17.2.</w:t>
        </w:r>
      </w:hyperlink>
      <w:r w:rsidR="00967408" w:rsidRPr="00967408">
        <w:rPr>
          <w:rFonts w:ascii="Times" w:eastAsia="Times New Roman" w:hAnsi="Times" w:cs="Times New Roman"/>
          <w:b/>
          <w:bCs/>
          <w:kern w:val="36"/>
          <w:sz w:val="48"/>
          <w:szCs w:val="48"/>
        </w:rPr>
        <w:t xml:space="preserve"> </w:t>
      </w:r>
      <w:hyperlink r:id="rId854" w:anchor="OAuthParametersRegistry" w:history="1">
        <w:r w:rsidR="00967408" w:rsidRPr="00967408">
          <w:rPr>
            <w:rFonts w:ascii="Times" w:eastAsia="Times New Roman" w:hAnsi="Times" w:cs="Times New Roman"/>
            <w:b/>
            <w:bCs/>
            <w:color w:val="0000FF"/>
            <w:kern w:val="36"/>
            <w:sz w:val="48"/>
            <w:szCs w:val="48"/>
            <w:u w:val="single"/>
          </w:rPr>
          <w:t>OAuth Parameters Registration</w:t>
        </w:r>
      </w:hyperlink>
    </w:p>
    <w:p w14:paraId="0597178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registers the following parameters in the IANA OAuth Parameters registry defined in </w:t>
      </w:r>
      <w:hyperlink r:id="rId855" w:anchor="RFC6749" w:history="1">
        <w:r w:rsidRPr="00967408">
          <w:rPr>
            <w:rFonts w:ascii="Times" w:hAnsi="Times" w:cs="Times New Roman"/>
            <w:color w:val="0000FF"/>
            <w:sz w:val="20"/>
            <w:szCs w:val="20"/>
            <w:u w:val="single"/>
          </w:rPr>
          <w:t>RFC 6749</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w:t>
      </w:r>
    </w:p>
    <w:p w14:paraId="106F67D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56" w:anchor="rfc.section.17.2.1" w:history="1">
        <w:r w:rsidR="00967408" w:rsidRPr="00967408">
          <w:rPr>
            <w:rFonts w:ascii="Times" w:eastAsia="Times New Roman" w:hAnsi="Times" w:cs="Times New Roman"/>
            <w:b/>
            <w:bCs/>
            <w:color w:val="0000FF"/>
            <w:kern w:val="36"/>
            <w:sz w:val="48"/>
            <w:szCs w:val="48"/>
            <w:u w:val="single"/>
          </w:rPr>
          <w:t>17.2.1.</w:t>
        </w:r>
      </w:hyperlink>
      <w:r w:rsidR="00967408" w:rsidRPr="00967408">
        <w:rPr>
          <w:rFonts w:ascii="Times" w:eastAsia="Times New Roman" w:hAnsi="Times" w:cs="Times New Roman"/>
          <w:b/>
          <w:bCs/>
          <w:kern w:val="36"/>
          <w:sz w:val="48"/>
          <w:szCs w:val="48"/>
        </w:rPr>
        <w:t xml:space="preserve"> </w:t>
      </w:r>
      <w:hyperlink r:id="rId857" w:anchor="ParametersContents" w:history="1">
        <w:r w:rsidR="00967408" w:rsidRPr="00967408">
          <w:rPr>
            <w:rFonts w:ascii="Times" w:eastAsia="Times New Roman" w:hAnsi="Times" w:cs="Times New Roman"/>
            <w:b/>
            <w:bCs/>
            <w:color w:val="0000FF"/>
            <w:kern w:val="36"/>
            <w:sz w:val="48"/>
            <w:szCs w:val="48"/>
            <w:u w:val="single"/>
          </w:rPr>
          <w:t>Registry Contents</w:t>
        </w:r>
      </w:hyperlink>
    </w:p>
    <w:p w14:paraId="1CEEB6D6" w14:textId="77777777" w:rsidR="00967408" w:rsidRPr="00967408" w:rsidRDefault="00967408" w:rsidP="00967408">
      <w:pPr>
        <w:numPr>
          <w:ilvl w:val="0"/>
          <w:numId w:val="5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nonce</w:t>
      </w:r>
    </w:p>
    <w:p w14:paraId="0CE8F787" w14:textId="77777777" w:rsidR="00967408" w:rsidRPr="00967408" w:rsidRDefault="00967408" w:rsidP="00967408">
      <w:pPr>
        <w:numPr>
          <w:ilvl w:val="0"/>
          <w:numId w:val="5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606CA9F7" w14:textId="77777777" w:rsidR="00967408" w:rsidRPr="00967408" w:rsidRDefault="00967408" w:rsidP="00967408">
      <w:pPr>
        <w:numPr>
          <w:ilvl w:val="0"/>
          <w:numId w:val="5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43C16436" w14:textId="77777777" w:rsidR="00967408" w:rsidRPr="00967408" w:rsidRDefault="00967408" w:rsidP="00967408">
      <w:pPr>
        <w:numPr>
          <w:ilvl w:val="0"/>
          <w:numId w:val="5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58"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6D2E52A4" w14:textId="77777777" w:rsidR="00967408" w:rsidRPr="00967408" w:rsidRDefault="00967408" w:rsidP="00967408">
      <w:pPr>
        <w:numPr>
          <w:ilvl w:val="0"/>
          <w:numId w:val="5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2525546B" w14:textId="77777777" w:rsidR="00967408" w:rsidRPr="00967408" w:rsidRDefault="00967408" w:rsidP="00967408">
      <w:pPr>
        <w:numPr>
          <w:ilvl w:val="0"/>
          <w:numId w:val="5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display</w:t>
      </w:r>
    </w:p>
    <w:p w14:paraId="242443A5" w14:textId="77777777" w:rsidR="00967408" w:rsidRPr="00967408" w:rsidRDefault="00967408" w:rsidP="00967408">
      <w:pPr>
        <w:numPr>
          <w:ilvl w:val="0"/>
          <w:numId w:val="5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1E43E251" w14:textId="77777777" w:rsidR="00967408" w:rsidRPr="00967408" w:rsidRDefault="00967408" w:rsidP="00967408">
      <w:pPr>
        <w:numPr>
          <w:ilvl w:val="0"/>
          <w:numId w:val="5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2D4DFAF2" w14:textId="77777777" w:rsidR="00967408" w:rsidRPr="00967408" w:rsidRDefault="00967408" w:rsidP="00967408">
      <w:pPr>
        <w:numPr>
          <w:ilvl w:val="0"/>
          <w:numId w:val="5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59"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23A0CE43" w14:textId="77777777" w:rsidR="00967408" w:rsidRPr="00967408" w:rsidRDefault="00967408" w:rsidP="00967408">
      <w:pPr>
        <w:numPr>
          <w:ilvl w:val="0"/>
          <w:numId w:val="5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Related information: None</w:t>
      </w:r>
    </w:p>
    <w:p w14:paraId="6B15AA97" w14:textId="77777777" w:rsidR="00967408" w:rsidRPr="00967408" w:rsidRDefault="00967408" w:rsidP="00967408">
      <w:pPr>
        <w:numPr>
          <w:ilvl w:val="0"/>
          <w:numId w:val="6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prompt</w:t>
      </w:r>
    </w:p>
    <w:p w14:paraId="393E6349" w14:textId="77777777" w:rsidR="00967408" w:rsidRPr="00967408" w:rsidRDefault="00967408" w:rsidP="00967408">
      <w:pPr>
        <w:numPr>
          <w:ilvl w:val="0"/>
          <w:numId w:val="6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2973A7E2" w14:textId="77777777" w:rsidR="00967408" w:rsidRPr="00967408" w:rsidRDefault="00967408" w:rsidP="00967408">
      <w:pPr>
        <w:numPr>
          <w:ilvl w:val="0"/>
          <w:numId w:val="6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4FC6410" w14:textId="77777777" w:rsidR="00967408" w:rsidRPr="00967408" w:rsidRDefault="00967408" w:rsidP="00967408">
      <w:pPr>
        <w:numPr>
          <w:ilvl w:val="0"/>
          <w:numId w:val="6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0"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7197A748" w14:textId="77777777" w:rsidR="00967408" w:rsidRPr="00967408" w:rsidRDefault="00967408" w:rsidP="00967408">
      <w:pPr>
        <w:numPr>
          <w:ilvl w:val="0"/>
          <w:numId w:val="6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61F95D74" w14:textId="77777777" w:rsidR="00967408" w:rsidRPr="00967408" w:rsidRDefault="00967408" w:rsidP="00967408">
      <w:pPr>
        <w:numPr>
          <w:ilvl w:val="0"/>
          <w:numId w:val="6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max_age</w:t>
      </w:r>
    </w:p>
    <w:p w14:paraId="36832559" w14:textId="77777777" w:rsidR="00967408" w:rsidRPr="00967408" w:rsidRDefault="00967408" w:rsidP="00967408">
      <w:pPr>
        <w:numPr>
          <w:ilvl w:val="0"/>
          <w:numId w:val="6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603CAAFC" w14:textId="77777777" w:rsidR="00967408" w:rsidRPr="00967408" w:rsidRDefault="00967408" w:rsidP="00967408">
      <w:pPr>
        <w:numPr>
          <w:ilvl w:val="0"/>
          <w:numId w:val="6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27875B8" w14:textId="77777777" w:rsidR="00967408" w:rsidRPr="00967408" w:rsidRDefault="00967408" w:rsidP="00967408">
      <w:pPr>
        <w:numPr>
          <w:ilvl w:val="0"/>
          <w:numId w:val="6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1"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3248C419" w14:textId="77777777" w:rsidR="00967408" w:rsidRPr="00967408" w:rsidRDefault="00967408" w:rsidP="00967408">
      <w:pPr>
        <w:numPr>
          <w:ilvl w:val="0"/>
          <w:numId w:val="6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2C97CC06" w14:textId="77777777" w:rsidR="00967408" w:rsidRPr="00967408" w:rsidRDefault="00967408" w:rsidP="00967408">
      <w:pPr>
        <w:numPr>
          <w:ilvl w:val="0"/>
          <w:numId w:val="6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ui_locales</w:t>
      </w:r>
    </w:p>
    <w:p w14:paraId="567ACCF5" w14:textId="77777777" w:rsidR="00967408" w:rsidRPr="00967408" w:rsidRDefault="00967408" w:rsidP="00967408">
      <w:pPr>
        <w:numPr>
          <w:ilvl w:val="0"/>
          <w:numId w:val="6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4015B77C" w14:textId="77777777" w:rsidR="00967408" w:rsidRPr="00967408" w:rsidRDefault="00967408" w:rsidP="00967408">
      <w:pPr>
        <w:numPr>
          <w:ilvl w:val="0"/>
          <w:numId w:val="6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C2CD9C7" w14:textId="77777777" w:rsidR="00967408" w:rsidRPr="00967408" w:rsidRDefault="00967408" w:rsidP="00967408">
      <w:pPr>
        <w:numPr>
          <w:ilvl w:val="0"/>
          <w:numId w:val="6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2"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7FAB76F0" w14:textId="77777777" w:rsidR="00967408" w:rsidRPr="00967408" w:rsidRDefault="00967408" w:rsidP="00967408">
      <w:pPr>
        <w:numPr>
          <w:ilvl w:val="0"/>
          <w:numId w:val="6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6FFED89C" w14:textId="77777777" w:rsidR="00967408" w:rsidRPr="00967408" w:rsidRDefault="00967408" w:rsidP="00967408">
      <w:pPr>
        <w:numPr>
          <w:ilvl w:val="0"/>
          <w:numId w:val="6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claims_locales</w:t>
      </w:r>
    </w:p>
    <w:p w14:paraId="1EC8C997" w14:textId="77777777" w:rsidR="00967408" w:rsidRPr="00967408" w:rsidRDefault="00967408" w:rsidP="00967408">
      <w:pPr>
        <w:numPr>
          <w:ilvl w:val="0"/>
          <w:numId w:val="6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17EA7582" w14:textId="77777777" w:rsidR="00967408" w:rsidRPr="00967408" w:rsidRDefault="00967408" w:rsidP="00967408">
      <w:pPr>
        <w:numPr>
          <w:ilvl w:val="0"/>
          <w:numId w:val="6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8AAB2ED" w14:textId="77777777" w:rsidR="00967408" w:rsidRPr="00967408" w:rsidRDefault="00967408" w:rsidP="00967408">
      <w:pPr>
        <w:numPr>
          <w:ilvl w:val="0"/>
          <w:numId w:val="6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3" w:anchor="ClaimsLocales" w:history="1">
        <w:r w:rsidRPr="00967408">
          <w:rPr>
            <w:rFonts w:ascii="Times" w:eastAsia="Times New Roman" w:hAnsi="Times" w:cs="Times New Roman"/>
            <w:color w:val="0000FF"/>
            <w:sz w:val="20"/>
            <w:szCs w:val="20"/>
            <w:u w:val="single"/>
          </w:rPr>
          <w:t>Section 4.4</w:t>
        </w:r>
      </w:hyperlink>
      <w:r w:rsidRPr="00967408">
        <w:rPr>
          <w:rFonts w:ascii="Times" w:eastAsia="Times New Roman" w:hAnsi="Times" w:cs="Times New Roman"/>
          <w:sz w:val="20"/>
          <w:szCs w:val="20"/>
        </w:rPr>
        <w:t xml:space="preserve"> of this document</w:t>
      </w:r>
    </w:p>
    <w:p w14:paraId="679EF880" w14:textId="77777777" w:rsidR="00967408" w:rsidRPr="00967408" w:rsidRDefault="00967408" w:rsidP="00967408">
      <w:pPr>
        <w:numPr>
          <w:ilvl w:val="0"/>
          <w:numId w:val="6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58B02E80" w14:textId="77777777" w:rsidR="00967408" w:rsidRPr="00967408" w:rsidRDefault="00967408" w:rsidP="00967408">
      <w:pPr>
        <w:numPr>
          <w:ilvl w:val="0"/>
          <w:numId w:val="6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id_token_hint</w:t>
      </w:r>
    </w:p>
    <w:p w14:paraId="79F4C2D5" w14:textId="77777777" w:rsidR="00967408" w:rsidRPr="00967408" w:rsidRDefault="00967408" w:rsidP="00967408">
      <w:pPr>
        <w:numPr>
          <w:ilvl w:val="0"/>
          <w:numId w:val="6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3DE35985" w14:textId="77777777" w:rsidR="00967408" w:rsidRPr="00967408" w:rsidRDefault="00967408" w:rsidP="00967408">
      <w:pPr>
        <w:numPr>
          <w:ilvl w:val="0"/>
          <w:numId w:val="6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5EE0BC5" w14:textId="77777777" w:rsidR="00967408" w:rsidRPr="00967408" w:rsidRDefault="00967408" w:rsidP="00967408">
      <w:pPr>
        <w:numPr>
          <w:ilvl w:val="0"/>
          <w:numId w:val="6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4"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28467735" w14:textId="77777777" w:rsidR="00967408" w:rsidRPr="00967408" w:rsidRDefault="00967408" w:rsidP="00967408">
      <w:pPr>
        <w:numPr>
          <w:ilvl w:val="0"/>
          <w:numId w:val="6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325802A6" w14:textId="77777777" w:rsidR="00967408" w:rsidRPr="00967408" w:rsidRDefault="00967408" w:rsidP="00967408">
      <w:pPr>
        <w:numPr>
          <w:ilvl w:val="0"/>
          <w:numId w:val="6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login_hint</w:t>
      </w:r>
    </w:p>
    <w:p w14:paraId="756A5E56" w14:textId="77777777" w:rsidR="00967408" w:rsidRPr="00967408" w:rsidRDefault="00967408" w:rsidP="00967408">
      <w:pPr>
        <w:numPr>
          <w:ilvl w:val="0"/>
          <w:numId w:val="6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0CB206C0" w14:textId="77777777" w:rsidR="00967408" w:rsidRPr="00967408" w:rsidRDefault="00967408" w:rsidP="00967408">
      <w:pPr>
        <w:numPr>
          <w:ilvl w:val="0"/>
          <w:numId w:val="6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24B9B0D2" w14:textId="77777777" w:rsidR="00967408" w:rsidRPr="00967408" w:rsidRDefault="00967408" w:rsidP="00967408">
      <w:pPr>
        <w:numPr>
          <w:ilvl w:val="0"/>
          <w:numId w:val="6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5"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02C11D31" w14:textId="77777777" w:rsidR="00967408" w:rsidRPr="00967408" w:rsidRDefault="00967408" w:rsidP="00967408">
      <w:pPr>
        <w:numPr>
          <w:ilvl w:val="0"/>
          <w:numId w:val="6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45899D6B" w14:textId="77777777" w:rsidR="00967408" w:rsidRPr="00967408" w:rsidRDefault="00967408" w:rsidP="00967408">
      <w:pPr>
        <w:numPr>
          <w:ilvl w:val="0"/>
          <w:numId w:val="6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acr_values</w:t>
      </w:r>
    </w:p>
    <w:p w14:paraId="4B68E9B0" w14:textId="77777777" w:rsidR="00967408" w:rsidRPr="00967408" w:rsidRDefault="00967408" w:rsidP="00967408">
      <w:pPr>
        <w:numPr>
          <w:ilvl w:val="0"/>
          <w:numId w:val="6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12D9F149" w14:textId="77777777" w:rsidR="00967408" w:rsidRPr="00967408" w:rsidRDefault="00967408" w:rsidP="00967408">
      <w:pPr>
        <w:numPr>
          <w:ilvl w:val="0"/>
          <w:numId w:val="6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4E0A4A05" w14:textId="77777777" w:rsidR="00967408" w:rsidRPr="00967408" w:rsidRDefault="00967408" w:rsidP="00967408">
      <w:pPr>
        <w:numPr>
          <w:ilvl w:val="0"/>
          <w:numId w:val="6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6" w:anchor="AuthorizationEndpoint" w:history="1">
        <w:r w:rsidRPr="00967408">
          <w:rPr>
            <w:rFonts w:ascii="Times" w:eastAsia="Times New Roman" w:hAnsi="Times" w:cs="Times New Roman"/>
            <w:color w:val="0000FF"/>
            <w:sz w:val="20"/>
            <w:szCs w:val="20"/>
            <w:u w:val="single"/>
          </w:rPr>
          <w:t>Section 2.1.2</w:t>
        </w:r>
      </w:hyperlink>
      <w:r w:rsidRPr="00967408">
        <w:rPr>
          <w:rFonts w:ascii="Times" w:eastAsia="Times New Roman" w:hAnsi="Times" w:cs="Times New Roman"/>
          <w:sz w:val="20"/>
          <w:szCs w:val="20"/>
        </w:rPr>
        <w:t xml:space="preserve"> of this document</w:t>
      </w:r>
    </w:p>
    <w:p w14:paraId="7BC68D1C" w14:textId="77777777" w:rsidR="00967408" w:rsidRPr="00967408" w:rsidRDefault="00967408" w:rsidP="00967408">
      <w:pPr>
        <w:numPr>
          <w:ilvl w:val="0"/>
          <w:numId w:val="6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0B206F93" w14:textId="77777777" w:rsidR="00967408" w:rsidRPr="00967408" w:rsidRDefault="00967408" w:rsidP="00967408">
      <w:pPr>
        <w:numPr>
          <w:ilvl w:val="0"/>
          <w:numId w:val="6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claims</w:t>
      </w:r>
    </w:p>
    <w:p w14:paraId="76650C60" w14:textId="77777777" w:rsidR="00967408" w:rsidRPr="00967408" w:rsidRDefault="00967408" w:rsidP="00967408">
      <w:pPr>
        <w:numPr>
          <w:ilvl w:val="0"/>
          <w:numId w:val="6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Parameter usage location: Authorization Request</w:t>
      </w:r>
    </w:p>
    <w:p w14:paraId="1D98C500" w14:textId="77777777" w:rsidR="00967408" w:rsidRPr="00967408" w:rsidRDefault="00967408" w:rsidP="00967408">
      <w:pPr>
        <w:numPr>
          <w:ilvl w:val="0"/>
          <w:numId w:val="6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08CA49E0" w14:textId="77777777" w:rsidR="00967408" w:rsidRPr="00967408" w:rsidRDefault="00967408" w:rsidP="00967408">
      <w:pPr>
        <w:numPr>
          <w:ilvl w:val="0"/>
          <w:numId w:val="6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7" w:anchor="ClaimsParameter" w:history="1">
        <w:r w:rsidRPr="00967408">
          <w:rPr>
            <w:rFonts w:ascii="Times" w:eastAsia="Times New Roman" w:hAnsi="Times" w:cs="Times New Roman"/>
            <w:color w:val="0000FF"/>
            <w:sz w:val="20"/>
            <w:szCs w:val="20"/>
            <w:u w:val="single"/>
          </w:rPr>
          <w:t>Section 4.5</w:t>
        </w:r>
      </w:hyperlink>
      <w:r w:rsidRPr="00967408">
        <w:rPr>
          <w:rFonts w:ascii="Times" w:eastAsia="Times New Roman" w:hAnsi="Times" w:cs="Times New Roman"/>
          <w:sz w:val="20"/>
          <w:szCs w:val="20"/>
        </w:rPr>
        <w:t xml:space="preserve"> of this document</w:t>
      </w:r>
    </w:p>
    <w:p w14:paraId="5380C4AE" w14:textId="77777777" w:rsidR="00967408" w:rsidRPr="00967408" w:rsidRDefault="00967408" w:rsidP="00967408">
      <w:pPr>
        <w:numPr>
          <w:ilvl w:val="0"/>
          <w:numId w:val="6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0E062ACB" w14:textId="77777777" w:rsidR="00967408" w:rsidRPr="00967408" w:rsidRDefault="00967408" w:rsidP="00967408">
      <w:pPr>
        <w:numPr>
          <w:ilvl w:val="0"/>
          <w:numId w:val="6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registration</w:t>
      </w:r>
    </w:p>
    <w:p w14:paraId="1DA47096" w14:textId="77777777" w:rsidR="00967408" w:rsidRPr="00967408" w:rsidRDefault="00967408" w:rsidP="00967408">
      <w:pPr>
        <w:numPr>
          <w:ilvl w:val="0"/>
          <w:numId w:val="6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487FDEDE" w14:textId="77777777" w:rsidR="00967408" w:rsidRPr="00967408" w:rsidRDefault="00967408" w:rsidP="00967408">
      <w:pPr>
        <w:numPr>
          <w:ilvl w:val="0"/>
          <w:numId w:val="6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6C95C336" w14:textId="77777777" w:rsidR="00967408" w:rsidRPr="00967408" w:rsidRDefault="00967408" w:rsidP="00967408">
      <w:pPr>
        <w:numPr>
          <w:ilvl w:val="0"/>
          <w:numId w:val="6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8" w:anchor="RegistrationParameter" w:history="1">
        <w:r w:rsidRPr="00967408">
          <w:rPr>
            <w:rFonts w:ascii="Times" w:eastAsia="Times New Roman" w:hAnsi="Times" w:cs="Times New Roman"/>
            <w:color w:val="0000FF"/>
            <w:sz w:val="20"/>
            <w:szCs w:val="20"/>
            <w:u w:val="single"/>
          </w:rPr>
          <w:t>Section 6.2.1</w:t>
        </w:r>
      </w:hyperlink>
      <w:r w:rsidRPr="00967408">
        <w:rPr>
          <w:rFonts w:ascii="Times" w:eastAsia="Times New Roman" w:hAnsi="Times" w:cs="Times New Roman"/>
          <w:sz w:val="20"/>
          <w:szCs w:val="20"/>
        </w:rPr>
        <w:t xml:space="preserve"> of this document</w:t>
      </w:r>
    </w:p>
    <w:p w14:paraId="486EE348" w14:textId="77777777" w:rsidR="00967408" w:rsidRPr="00967408" w:rsidRDefault="00967408" w:rsidP="00967408">
      <w:pPr>
        <w:numPr>
          <w:ilvl w:val="0"/>
          <w:numId w:val="6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611213F3" w14:textId="77777777" w:rsidR="00967408" w:rsidRPr="00967408" w:rsidRDefault="00967408" w:rsidP="00967408">
      <w:pPr>
        <w:numPr>
          <w:ilvl w:val="0"/>
          <w:numId w:val="6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request</w:t>
      </w:r>
    </w:p>
    <w:p w14:paraId="0D944678" w14:textId="77777777" w:rsidR="00967408" w:rsidRPr="00967408" w:rsidRDefault="00967408" w:rsidP="00967408">
      <w:pPr>
        <w:numPr>
          <w:ilvl w:val="0"/>
          <w:numId w:val="6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0C60205F" w14:textId="77777777" w:rsidR="00967408" w:rsidRPr="00967408" w:rsidRDefault="00967408" w:rsidP="00967408">
      <w:pPr>
        <w:numPr>
          <w:ilvl w:val="0"/>
          <w:numId w:val="6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5EC68785" w14:textId="77777777" w:rsidR="00967408" w:rsidRPr="00967408" w:rsidRDefault="00967408" w:rsidP="00967408">
      <w:pPr>
        <w:numPr>
          <w:ilvl w:val="0"/>
          <w:numId w:val="6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69" w:anchor="JWTRequests" w:history="1">
        <w:r w:rsidRPr="00967408">
          <w:rPr>
            <w:rFonts w:ascii="Times" w:eastAsia="Times New Roman" w:hAnsi="Times" w:cs="Times New Roman"/>
            <w:color w:val="0000FF"/>
            <w:sz w:val="20"/>
            <w:szCs w:val="20"/>
            <w:u w:val="single"/>
          </w:rPr>
          <w:t>Section 5</w:t>
        </w:r>
      </w:hyperlink>
      <w:r w:rsidRPr="00967408">
        <w:rPr>
          <w:rFonts w:ascii="Times" w:eastAsia="Times New Roman" w:hAnsi="Times" w:cs="Times New Roman"/>
          <w:sz w:val="20"/>
          <w:szCs w:val="20"/>
        </w:rPr>
        <w:t xml:space="preserve"> of this document</w:t>
      </w:r>
    </w:p>
    <w:p w14:paraId="0149DD33" w14:textId="77777777" w:rsidR="00967408" w:rsidRPr="00967408" w:rsidRDefault="00967408" w:rsidP="00967408">
      <w:pPr>
        <w:numPr>
          <w:ilvl w:val="0"/>
          <w:numId w:val="6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09B7A5E1" w14:textId="77777777" w:rsidR="00967408" w:rsidRPr="00967408" w:rsidRDefault="00967408" w:rsidP="00967408">
      <w:pPr>
        <w:numPr>
          <w:ilvl w:val="0"/>
          <w:numId w:val="7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request_uri</w:t>
      </w:r>
    </w:p>
    <w:p w14:paraId="65634CA1" w14:textId="77777777" w:rsidR="00967408" w:rsidRPr="00967408" w:rsidRDefault="00967408" w:rsidP="00967408">
      <w:pPr>
        <w:numPr>
          <w:ilvl w:val="0"/>
          <w:numId w:val="7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Request</w:t>
      </w:r>
    </w:p>
    <w:p w14:paraId="2D7FA20E" w14:textId="77777777" w:rsidR="00967408" w:rsidRPr="00967408" w:rsidRDefault="00967408" w:rsidP="00967408">
      <w:pPr>
        <w:numPr>
          <w:ilvl w:val="0"/>
          <w:numId w:val="7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478C1EA" w14:textId="77777777" w:rsidR="00967408" w:rsidRPr="00967408" w:rsidRDefault="00967408" w:rsidP="00967408">
      <w:pPr>
        <w:numPr>
          <w:ilvl w:val="0"/>
          <w:numId w:val="7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70" w:anchor="JWTRequests" w:history="1">
        <w:r w:rsidRPr="00967408">
          <w:rPr>
            <w:rFonts w:ascii="Times" w:eastAsia="Times New Roman" w:hAnsi="Times" w:cs="Times New Roman"/>
            <w:color w:val="0000FF"/>
            <w:sz w:val="20"/>
            <w:szCs w:val="20"/>
            <w:u w:val="single"/>
          </w:rPr>
          <w:t>Section 5</w:t>
        </w:r>
      </w:hyperlink>
      <w:r w:rsidRPr="00967408">
        <w:rPr>
          <w:rFonts w:ascii="Times" w:eastAsia="Times New Roman" w:hAnsi="Times" w:cs="Times New Roman"/>
          <w:sz w:val="20"/>
          <w:szCs w:val="20"/>
        </w:rPr>
        <w:t xml:space="preserve"> of this document</w:t>
      </w:r>
    </w:p>
    <w:p w14:paraId="77B3E4C7" w14:textId="77777777" w:rsidR="00967408" w:rsidRPr="00967408" w:rsidRDefault="00967408" w:rsidP="00967408">
      <w:pPr>
        <w:numPr>
          <w:ilvl w:val="0"/>
          <w:numId w:val="7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4B5C9E07" w14:textId="77777777" w:rsidR="00967408" w:rsidRPr="00967408" w:rsidRDefault="00967408" w:rsidP="00967408">
      <w:pPr>
        <w:numPr>
          <w:ilvl w:val="0"/>
          <w:numId w:val="7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Parameter name: </w:t>
      </w:r>
      <w:r w:rsidRPr="00967408">
        <w:rPr>
          <w:rFonts w:ascii="Courier" w:hAnsi="Courier" w:cs="Courier"/>
          <w:sz w:val="20"/>
          <w:szCs w:val="20"/>
        </w:rPr>
        <w:t>id_token</w:t>
      </w:r>
    </w:p>
    <w:p w14:paraId="3B275693" w14:textId="77777777" w:rsidR="00967408" w:rsidRPr="00967408" w:rsidRDefault="00967408" w:rsidP="00967408">
      <w:pPr>
        <w:numPr>
          <w:ilvl w:val="0"/>
          <w:numId w:val="7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Parameter usage location: Authorization Response, Access Token Response</w:t>
      </w:r>
    </w:p>
    <w:p w14:paraId="6F310BAF" w14:textId="77777777" w:rsidR="00967408" w:rsidRPr="00967408" w:rsidRDefault="00967408" w:rsidP="00967408">
      <w:pPr>
        <w:numPr>
          <w:ilvl w:val="0"/>
          <w:numId w:val="7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479A20F3" w14:textId="77777777" w:rsidR="00967408" w:rsidRPr="00967408" w:rsidRDefault="00967408" w:rsidP="00967408">
      <w:pPr>
        <w:numPr>
          <w:ilvl w:val="0"/>
          <w:numId w:val="7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71" w:anchor="TokenResponse" w:history="1">
        <w:r w:rsidRPr="00967408">
          <w:rPr>
            <w:rFonts w:ascii="Times" w:eastAsia="Times New Roman" w:hAnsi="Times" w:cs="Times New Roman"/>
            <w:color w:val="0000FF"/>
            <w:sz w:val="20"/>
            <w:szCs w:val="20"/>
            <w:u w:val="single"/>
          </w:rPr>
          <w:t>Section 2.1.3.3</w:t>
        </w:r>
      </w:hyperlink>
      <w:r w:rsidRPr="00967408">
        <w:rPr>
          <w:rFonts w:ascii="Times" w:eastAsia="Times New Roman" w:hAnsi="Times" w:cs="Times New Roman"/>
          <w:sz w:val="20"/>
          <w:szCs w:val="20"/>
        </w:rPr>
        <w:t xml:space="preserve"> of this document</w:t>
      </w:r>
    </w:p>
    <w:p w14:paraId="7EEEE529" w14:textId="77777777" w:rsidR="00967408" w:rsidRPr="00967408" w:rsidRDefault="00967408" w:rsidP="00967408">
      <w:pPr>
        <w:numPr>
          <w:ilvl w:val="0"/>
          <w:numId w:val="7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information: None</w:t>
      </w:r>
    </w:p>
    <w:p w14:paraId="2DDA62C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72" w:anchor="rfc.section.17.3" w:history="1">
        <w:r w:rsidR="00967408" w:rsidRPr="00967408">
          <w:rPr>
            <w:rFonts w:ascii="Times" w:eastAsia="Times New Roman" w:hAnsi="Times" w:cs="Times New Roman"/>
            <w:b/>
            <w:bCs/>
            <w:color w:val="0000FF"/>
            <w:kern w:val="36"/>
            <w:sz w:val="48"/>
            <w:szCs w:val="48"/>
            <w:u w:val="single"/>
          </w:rPr>
          <w:t>17.3.</w:t>
        </w:r>
      </w:hyperlink>
      <w:r w:rsidR="00967408" w:rsidRPr="00967408">
        <w:rPr>
          <w:rFonts w:ascii="Times" w:eastAsia="Times New Roman" w:hAnsi="Times" w:cs="Times New Roman"/>
          <w:b/>
          <w:bCs/>
          <w:kern w:val="36"/>
          <w:sz w:val="48"/>
          <w:szCs w:val="48"/>
        </w:rPr>
        <w:t xml:space="preserve"> </w:t>
      </w:r>
      <w:hyperlink r:id="rId873" w:anchor="OAuthErrorRegistry" w:history="1">
        <w:r w:rsidR="00967408" w:rsidRPr="00967408">
          <w:rPr>
            <w:rFonts w:ascii="Times" w:eastAsia="Times New Roman" w:hAnsi="Times" w:cs="Times New Roman"/>
            <w:b/>
            <w:bCs/>
            <w:color w:val="0000FF"/>
            <w:kern w:val="36"/>
            <w:sz w:val="48"/>
            <w:szCs w:val="48"/>
            <w:u w:val="single"/>
          </w:rPr>
          <w:t>OAuth Extensions Error Registration</w:t>
        </w:r>
      </w:hyperlink>
    </w:p>
    <w:p w14:paraId="2E0B98E6"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This specification registers the following errors in the IANA OAuth Extensions Error registry defined in </w:t>
      </w:r>
      <w:hyperlink r:id="rId874" w:anchor="RFC6749" w:history="1">
        <w:r w:rsidRPr="00967408">
          <w:rPr>
            <w:rFonts w:ascii="Times" w:hAnsi="Times" w:cs="Times New Roman"/>
            <w:color w:val="0000FF"/>
            <w:sz w:val="20"/>
            <w:szCs w:val="20"/>
            <w:u w:val="single"/>
          </w:rPr>
          <w:t>RFC 6749</w:t>
        </w:r>
      </w:hyperlink>
      <w:r w:rsidRPr="00967408">
        <w:rPr>
          <w:rFonts w:ascii="Times" w:hAnsi="Times" w:cs="Times New Roman"/>
          <w:sz w:val="20"/>
          <w:szCs w:val="20"/>
        </w:rPr>
        <w:t xml:space="preserve"> </w:t>
      </w:r>
      <w:r w:rsidRPr="00967408">
        <w:rPr>
          <w:rFonts w:ascii="Times" w:hAnsi="Times" w:cs="Times New Roman"/>
          <w:i/>
          <w:iCs/>
          <w:sz w:val="20"/>
          <w:szCs w:val="20"/>
        </w:rPr>
        <w:t>[RFC6749]</w:t>
      </w:r>
      <w:r w:rsidRPr="00967408">
        <w:rPr>
          <w:rFonts w:ascii="Times" w:hAnsi="Times" w:cs="Times New Roman"/>
          <w:sz w:val="20"/>
          <w:szCs w:val="20"/>
        </w:rPr>
        <w:t>.</w:t>
      </w:r>
    </w:p>
    <w:p w14:paraId="0DF58307"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75" w:anchor="rfc.section.17.3.1" w:history="1">
        <w:r w:rsidR="00967408" w:rsidRPr="00967408">
          <w:rPr>
            <w:rFonts w:ascii="Times" w:eastAsia="Times New Roman" w:hAnsi="Times" w:cs="Times New Roman"/>
            <w:b/>
            <w:bCs/>
            <w:color w:val="0000FF"/>
            <w:kern w:val="36"/>
            <w:sz w:val="48"/>
            <w:szCs w:val="48"/>
            <w:u w:val="single"/>
          </w:rPr>
          <w:t>17.3.1.</w:t>
        </w:r>
      </w:hyperlink>
      <w:r w:rsidR="00967408" w:rsidRPr="00967408">
        <w:rPr>
          <w:rFonts w:ascii="Times" w:eastAsia="Times New Roman" w:hAnsi="Times" w:cs="Times New Roman"/>
          <w:b/>
          <w:bCs/>
          <w:kern w:val="36"/>
          <w:sz w:val="48"/>
          <w:szCs w:val="48"/>
        </w:rPr>
        <w:t xml:space="preserve"> </w:t>
      </w:r>
      <w:hyperlink r:id="rId876" w:anchor="ErrorContents" w:history="1">
        <w:r w:rsidR="00967408" w:rsidRPr="00967408">
          <w:rPr>
            <w:rFonts w:ascii="Times" w:eastAsia="Times New Roman" w:hAnsi="Times" w:cs="Times New Roman"/>
            <w:b/>
            <w:bCs/>
            <w:color w:val="0000FF"/>
            <w:kern w:val="36"/>
            <w:sz w:val="48"/>
            <w:szCs w:val="48"/>
            <w:u w:val="single"/>
          </w:rPr>
          <w:t>Registry Contents</w:t>
        </w:r>
      </w:hyperlink>
    </w:p>
    <w:p w14:paraId="1EB0645C" w14:textId="77777777" w:rsidR="00967408" w:rsidRPr="00967408" w:rsidRDefault="00967408" w:rsidP="00967408">
      <w:pPr>
        <w:numPr>
          <w:ilvl w:val="0"/>
          <w:numId w:val="7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interaction_required</w:t>
      </w:r>
    </w:p>
    <w:p w14:paraId="7006D577" w14:textId="77777777" w:rsidR="00967408" w:rsidRPr="00967408" w:rsidRDefault="00967408" w:rsidP="00967408">
      <w:pPr>
        <w:numPr>
          <w:ilvl w:val="0"/>
          <w:numId w:val="7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51383156" w14:textId="77777777" w:rsidR="00967408" w:rsidRPr="00967408" w:rsidRDefault="00967408" w:rsidP="00967408">
      <w:pPr>
        <w:numPr>
          <w:ilvl w:val="0"/>
          <w:numId w:val="7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73C99ADD" w14:textId="77777777" w:rsidR="00967408" w:rsidRPr="00967408" w:rsidRDefault="00967408" w:rsidP="00967408">
      <w:pPr>
        <w:numPr>
          <w:ilvl w:val="0"/>
          <w:numId w:val="7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846FC56" w14:textId="77777777" w:rsidR="00967408" w:rsidRPr="00967408" w:rsidRDefault="00967408" w:rsidP="00967408">
      <w:pPr>
        <w:numPr>
          <w:ilvl w:val="0"/>
          <w:numId w:val="7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77"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764B2004" w14:textId="77777777" w:rsidR="00967408" w:rsidRPr="00967408" w:rsidRDefault="00967408" w:rsidP="00967408">
      <w:pPr>
        <w:numPr>
          <w:ilvl w:val="0"/>
          <w:numId w:val="7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 xml:space="preserve">Error name: </w:t>
      </w:r>
      <w:r w:rsidRPr="00967408">
        <w:rPr>
          <w:rFonts w:ascii="Courier" w:hAnsi="Courier" w:cs="Courier"/>
          <w:sz w:val="20"/>
          <w:szCs w:val="20"/>
        </w:rPr>
        <w:t>login_required</w:t>
      </w:r>
    </w:p>
    <w:p w14:paraId="3B18432C" w14:textId="77777777" w:rsidR="00967408" w:rsidRPr="00967408" w:rsidRDefault="00967408" w:rsidP="00967408">
      <w:pPr>
        <w:numPr>
          <w:ilvl w:val="0"/>
          <w:numId w:val="7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2CD5C36E" w14:textId="77777777" w:rsidR="00967408" w:rsidRPr="00967408" w:rsidRDefault="00967408" w:rsidP="00967408">
      <w:pPr>
        <w:numPr>
          <w:ilvl w:val="0"/>
          <w:numId w:val="7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1FB721A3" w14:textId="77777777" w:rsidR="00967408" w:rsidRPr="00967408" w:rsidRDefault="00967408" w:rsidP="00967408">
      <w:pPr>
        <w:numPr>
          <w:ilvl w:val="0"/>
          <w:numId w:val="7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4F92396A" w14:textId="77777777" w:rsidR="00967408" w:rsidRPr="00967408" w:rsidRDefault="00967408" w:rsidP="00967408">
      <w:pPr>
        <w:numPr>
          <w:ilvl w:val="0"/>
          <w:numId w:val="7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78"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37B1711F" w14:textId="77777777" w:rsidR="00967408" w:rsidRPr="00967408" w:rsidRDefault="00967408" w:rsidP="00967408">
      <w:pPr>
        <w:numPr>
          <w:ilvl w:val="0"/>
          <w:numId w:val="7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session_selection_required</w:t>
      </w:r>
    </w:p>
    <w:p w14:paraId="2D4D9565" w14:textId="77777777" w:rsidR="00967408" w:rsidRPr="00967408" w:rsidRDefault="00967408" w:rsidP="00967408">
      <w:pPr>
        <w:numPr>
          <w:ilvl w:val="0"/>
          <w:numId w:val="7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14690315" w14:textId="77777777" w:rsidR="00967408" w:rsidRPr="00967408" w:rsidRDefault="00967408" w:rsidP="00967408">
      <w:pPr>
        <w:numPr>
          <w:ilvl w:val="0"/>
          <w:numId w:val="7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1BA809BC" w14:textId="77777777" w:rsidR="00967408" w:rsidRPr="00967408" w:rsidRDefault="00967408" w:rsidP="00967408">
      <w:pPr>
        <w:numPr>
          <w:ilvl w:val="0"/>
          <w:numId w:val="7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88A2141" w14:textId="77777777" w:rsidR="00967408" w:rsidRPr="00967408" w:rsidRDefault="00967408" w:rsidP="00967408">
      <w:pPr>
        <w:numPr>
          <w:ilvl w:val="0"/>
          <w:numId w:val="7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79"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062A77AF" w14:textId="77777777" w:rsidR="00967408" w:rsidRPr="00967408" w:rsidRDefault="00967408" w:rsidP="00967408">
      <w:pPr>
        <w:numPr>
          <w:ilvl w:val="0"/>
          <w:numId w:val="7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consent_required</w:t>
      </w:r>
    </w:p>
    <w:p w14:paraId="263E297A" w14:textId="77777777" w:rsidR="00967408" w:rsidRPr="00967408" w:rsidRDefault="00967408" w:rsidP="00967408">
      <w:pPr>
        <w:numPr>
          <w:ilvl w:val="0"/>
          <w:numId w:val="7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39C9E9F0" w14:textId="77777777" w:rsidR="00967408" w:rsidRPr="00967408" w:rsidRDefault="00967408" w:rsidP="00967408">
      <w:pPr>
        <w:numPr>
          <w:ilvl w:val="0"/>
          <w:numId w:val="7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12207402" w14:textId="77777777" w:rsidR="00967408" w:rsidRPr="00967408" w:rsidRDefault="00967408" w:rsidP="00967408">
      <w:pPr>
        <w:numPr>
          <w:ilvl w:val="0"/>
          <w:numId w:val="7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020F1FB6" w14:textId="77777777" w:rsidR="00967408" w:rsidRPr="00967408" w:rsidRDefault="00967408" w:rsidP="00967408">
      <w:pPr>
        <w:numPr>
          <w:ilvl w:val="0"/>
          <w:numId w:val="7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80"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19403853" w14:textId="77777777" w:rsidR="00967408" w:rsidRPr="00967408" w:rsidRDefault="00967408" w:rsidP="00967408">
      <w:pPr>
        <w:numPr>
          <w:ilvl w:val="0"/>
          <w:numId w:val="7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invalid_request_uri</w:t>
      </w:r>
    </w:p>
    <w:p w14:paraId="4FBD8C44" w14:textId="77777777" w:rsidR="00967408" w:rsidRPr="00967408" w:rsidRDefault="00967408" w:rsidP="00967408">
      <w:pPr>
        <w:numPr>
          <w:ilvl w:val="0"/>
          <w:numId w:val="7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35BADB74" w14:textId="77777777" w:rsidR="00967408" w:rsidRPr="00967408" w:rsidRDefault="00967408" w:rsidP="00967408">
      <w:pPr>
        <w:numPr>
          <w:ilvl w:val="0"/>
          <w:numId w:val="7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5C81C74F" w14:textId="77777777" w:rsidR="00967408" w:rsidRPr="00967408" w:rsidRDefault="00967408" w:rsidP="00967408">
      <w:pPr>
        <w:numPr>
          <w:ilvl w:val="0"/>
          <w:numId w:val="7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79C7F730" w14:textId="77777777" w:rsidR="00967408" w:rsidRPr="00967408" w:rsidRDefault="00967408" w:rsidP="00967408">
      <w:pPr>
        <w:numPr>
          <w:ilvl w:val="0"/>
          <w:numId w:val="76"/>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81"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0762F64F" w14:textId="77777777" w:rsidR="00967408" w:rsidRPr="00967408" w:rsidRDefault="00967408" w:rsidP="00967408">
      <w:pPr>
        <w:numPr>
          <w:ilvl w:val="0"/>
          <w:numId w:val="7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invalid_request_object</w:t>
      </w:r>
    </w:p>
    <w:p w14:paraId="7A8FF090" w14:textId="77777777" w:rsidR="00967408" w:rsidRPr="00967408" w:rsidRDefault="00967408" w:rsidP="00967408">
      <w:pPr>
        <w:numPr>
          <w:ilvl w:val="0"/>
          <w:numId w:val="7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7F0CC988" w14:textId="77777777" w:rsidR="00967408" w:rsidRPr="00967408" w:rsidRDefault="00967408" w:rsidP="00967408">
      <w:pPr>
        <w:numPr>
          <w:ilvl w:val="0"/>
          <w:numId w:val="7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289C651D" w14:textId="77777777" w:rsidR="00967408" w:rsidRPr="00967408" w:rsidRDefault="00967408" w:rsidP="00967408">
      <w:pPr>
        <w:numPr>
          <w:ilvl w:val="0"/>
          <w:numId w:val="7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2DFC302" w14:textId="77777777" w:rsidR="00967408" w:rsidRPr="00967408" w:rsidRDefault="00967408" w:rsidP="00967408">
      <w:pPr>
        <w:numPr>
          <w:ilvl w:val="0"/>
          <w:numId w:val="77"/>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82"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2D48E36B" w14:textId="77777777" w:rsidR="00967408" w:rsidRPr="00967408" w:rsidRDefault="00967408" w:rsidP="00967408">
      <w:pPr>
        <w:numPr>
          <w:ilvl w:val="0"/>
          <w:numId w:val="7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request_not_supported</w:t>
      </w:r>
    </w:p>
    <w:p w14:paraId="6049427B" w14:textId="77777777" w:rsidR="00967408" w:rsidRPr="00967408" w:rsidRDefault="00967408" w:rsidP="00967408">
      <w:pPr>
        <w:numPr>
          <w:ilvl w:val="0"/>
          <w:numId w:val="7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758854E1" w14:textId="77777777" w:rsidR="00967408" w:rsidRPr="00967408" w:rsidRDefault="00967408" w:rsidP="00967408">
      <w:pPr>
        <w:numPr>
          <w:ilvl w:val="0"/>
          <w:numId w:val="7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0A2D20AC" w14:textId="77777777" w:rsidR="00967408" w:rsidRPr="00967408" w:rsidRDefault="00967408" w:rsidP="00967408">
      <w:pPr>
        <w:numPr>
          <w:ilvl w:val="0"/>
          <w:numId w:val="7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004B0D60" w14:textId="77777777" w:rsidR="00967408" w:rsidRPr="00967408" w:rsidRDefault="00967408" w:rsidP="00967408">
      <w:pPr>
        <w:numPr>
          <w:ilvl w:val="0"/>
          <w:numId w:val="78"/>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83"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5A4CD9C4" w14:textId="77777777" w:rsidR="00967408" w:rsidRPr="00967408" w:rsidRDefault="00967408" w:rsidP="00967408">
      <w:pPr>
        <w:numPr>
          <w:ilvl w:val="0"/>
          <w:numId w:val="7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request_uri_not_supported</w:t>
      </w:r>
    </w:p>
    <w:p w14:paraId="514B0F64" w14:textId="77777777" w:rsidR="00967408" w:rsidRPr="00967408" w:rsidRDefault="00967408" w:rsidP="00967408">
      <w:pPr>
        <w:numPr>
          <w:ilvl w:val="0"/>
          <w:numId w:val="7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479A59BA" w14:textId="77777777" w:rsidR="00967408" w:rsidRPr="00967408" w:rsidRDefault="00967408" w:rsidP="00967408">
      <w:pPr>
        <w:numPr>
          <w:ilvl w:val="0"/>
          <w:numId w:val="7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07710BB7" w14:textId="77777777" w:rsidR="00967408" w:rsidRPr="00967408" w:rsidRDefault="00967408" w:rsidP="00967408">
      <w:pPr>
        <w:numPr>
          <w:ilvl w:val="0"/>
          <w:numId w:val="7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Change controller: OpenID Foundation Artifact Binding Working Group - openid-specs-ab@lists.openid.net</w:t>
      </w:r>
    </w:p>
    <w:p w14:paraId="16DB287A" w14:textId="77777777" w:rsidR="00967408" w:rsidRPr="00967408" w:rsidRDefault="00967408" w:rsidP="00967408">
      <w:pPr>
        <w:numPr>
          <w:ilvl w:val="0"/>
          <w:numId w:val="79"/>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84"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70AC7E40" w14:textId="77777777" w:rsidR="00967408" w:rsidRPr="00967408" w:rsidRDefault="00967408" w:rsidP="00967408">
      <w:pPr>
        <w:numPr>
          <w:ilvl w:val="0"/>
          <w:numId w:val="8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Error name: </w:t>
      </w:r>
      <w:r w:rsidRPr="00967408">
        <w:rPr>
          <w:rFonts w:ascii="Courier" w:hAnsi="Courier" w:cs="Courier"/>
          <w:sz w:val="20"/>
          <w:szCs w:val="20"/>
        </w:rPr>
        <w:t>registration_not_supported</w:t>
      </w:r>
    </w:p>
    <w:p w14:paraId="2474445A" w14:textId="77777777" w:rsidR="00967408" w:rsidRPr="00967408" w:rsidRDefault="00967408" w:rsidP="00967408">
      <w:pPr>
        <w:numPr>
          <w:ilvl w:val="0"/>
          <w:numId w:val="8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Error usage location: Authorization Endpoint</w:t>
      </w:r>
    </w:p>
    <w:p w14:paraId="1B6F0824" w14:textId="77777777" w:rsidR="00967408" w:rsidRPr="00967408" w:rsidRDefault="00967408" w:rsidP="00967408">
      <w:pPr>
        <w:numPr>
          <w:ilvl w:val="0"/>
          <w:numId w:val="8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Related protocol extension: OpenID Connect</w:t>
      </w:r>
    </w:p>
    <w:p w14:paraId="0D97FF95" w14:textId="77777777" w:rsidR="00967408" w:rsidRPr="00967408" w:rsidRDefault="00967408" w:rsidP="00967408">
      <w:pPr>
        <w:numPr>
          <w:ilvl w:val="0"/>
          <w:numId w:val="8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Change controller: OpenID Foundation Artifact Binding Working Group - openid-specs-ab@lists.openid.net</w:t>
      </w:r>
    </w:p>
    <w:p w14:paraId="1B34BAF1" w14:textId="77777777" w:rsidR="00967408" w:rsidRPr="00967408" w:rsidRDefault="00967408" w:rsidP="00967408">
      <w:pPr>
        <w:numPr>
          <w:ilvl w:val="0"/>
          <w:numId w:val="80"/>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Specification document(s): </w:t>
      </w:r>
      <w:hyperlink r:id="rId885" w:anchor="AuthError" w:history="1">
        <w:r w:rsidRPr="00967408">
          <w:rPr>
            <w:rFonts w:ascii="Times" w:eastAsia="Times New Roman" w:hAnsi="Times" w:cs="Times New Roman"/>
            <w:color w:val="0000FF"/>
            <w:sz w:val="20"/>
            <w:szCs w:val="20"/>
            <w:u w:val="single"/>
          </w:rPr>
          <w:t>Section 2.1.2.6</w:t>
        </w:r>
      </w:hyperlink>
      <w:r w:rsidRPr="00967408">
        <w:rPr>
          <w:rFonts w:ascii="Times" w:eastAsia="Times New Roman" w:hAnsi="Times" w:cs="Times New Roman"/>
          <w:sz w:val="20"/>
          <w:szCs w:val="20"/>
        </w:rPr>
        <w:t xml:space="preserve"> of this document</w:t>
      </w:r>
    </w:p>
    <w:p w14:paraId="50F471C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86" w:anchor="rfc.references" w:history="1">
        <w:r w:rsidR="00967408" w:rsidRPr="00967408">
          <w:rPr>
            <w:rFonts w:ascii="Times" w:eastAsia="Times New Roman" w:hAnsi="Times" w:cs="Times New Roman"/>
            <w:b/>
            <w:bCs/>
            <w:color w:val="0000FF"/>
            <w:kern w:val="36"/>
            <w:sz w:val="48"/>
            <w:szCs w:val="48"/>
            <w:u w:val="single"/>
          </w:rPr>
          <w:t>18.</w:t>
        </w:r>
      </w:hyperlink>
      <w:r w:rsidR="00967408" w:rsidRPr="00967408">
        <w:rPr>
          <w:rFonts w:ascii="Times" w:eastAsia="Times New Roman" w:hAnsi="Times" w:cs="Times New Roman"/>
          <w:b/>
          <w:bCs/>
          <w:kern w:val="36"/>
          <w:sz w:val="48"/>
          <w:szCs w:val="48"/>
        </w:rPr>
        <w:t xml:space="preserve"> References</w:t>
      </w:r>
    </w:p>
    <w:p w14:paraId="4CBE1BBD"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887" w:anchor="rfc.references.1" w:history="1">
        <w:r w:rsidR="00967408" w:rsidRPr="00967408">
          <w:rPr>
            <w:rFonts w:ascii="Times" w:eastAsia="Times New Roman" w:hAnsi="Times" w:cs="Times New Roman"/>
            <w:b/>
            <w:bCs/>
            <w:color w:val="0000FF"/>
            <w:kern w:val="36"/>
            <w:sz w:val="48"/>
            <w:szCs w:val="48"/>
            <w:u w:val="single"/>
          </w:rPr>
          <w:t>18.1.</w:t>
        </w:r>
      </w:hyperlink>
      <w:r w:rsidR="00967408" w:rsidRPr="00967408">
        <w:rPr>
          <w:rFonts w:ascii="Times" w:eastAsia="Times New Roman" w:hAnsi="Times" w:cs="Times New Roman"/>
          <w:b/>
          <w:bCs/>
          <w:kern w:val="36"/>
          <w:sz w:val="48"/>
          <w:szCs w:val="48"/>
        </w:rPr>
        <w:t xml:space="preserve"> Normative References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92"/>
        <w:gridCol w:w="6538"/>
      </w:tblGrid>
      <w:tr w:rsidR="00967408" w:rsidRPr="00967408" w14:paraId="31D6B41B" w14:textId="77777777" w:rsidTr="00967408">
        <w:trPr>
          <w:tblCellSpacing w:w="15" w:type="dxa"/>
        </w:trPr>
        <w:tc>
          <w:tcPr>
            <w:tcW w:w="0" w:type="auto"/>
            <w:vAlign w:val="center"/>
            <w:hideMark/>
          </w:tcPr>
          <w:p w14:paraId="343AF4D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[CORS]</w:t>
            </w:r>
            <w:r w:rsidRPr="00967408">
              <w:rPr>
                <w:rFonts w:ascii="Times" w:eastAsia="Times New Roman" w:hAnsi="Times" w:cs="Times New Roman"/>
                <w:sz w:val="20"/>
                <w:szCs w:val="20"/>
              </w:rPr>
              <w:t xml:space="preserve"> </w:t>
            </w:r>
          </w:p>
        </w:tc>
        <w:tc>
          <w:tcPr>
            <w:tcW w:w="0" w:type="auto"/>
            <w:vAlign w:val="center"/>
            <w:hideMark/>
          </w:tcPr>
          <w:p w14:paraId="54CF5AA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Opera Software ASA, "Cross-Origin Resource Sharing", July 2010.</w:t>
            </w:r>
          </w:p>
        </w:tc>
      </w:tr>
      <w:tr w:rsidR="00967408" w:rsidRPr="00967408" w14:paraId="4E1B87D5" w14:textId="77777777" w:rsidTr="00967408">
        <w:trPr>
          <w:tblCellSpacing w:w="15" w:type="dxa"/>
        </w:trPr>
        <w:tc>
          <w:tcPr>
            <w:tcW w:w="0" w:type="auto"/>
            <w:vAlign w:val="center"/>
            <w:hideMark/>
          </w:tcPr>
          <w:p w14:paraId="14C8430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[E.164]</w:t>
            </w:r>
            <w:r w:rsidRPr="00967408">
              <w:rPr>
                <w:rFonts w:ascii="Times" w:eastAsia="Times New Roman" w:hAnsi="Times" w:cs="Times New Roman"/>
                <w:sz w:val="20"/>
                <w:szCs w:val="20"/>
              </w:rPr>
              <w:t xml:space="preserve"> </w:t>
            </w:r>
          </w:p>
        </w:tc>
        <w:tc>
          <w:tcPr>
            <w:tcW w:w="0" w:type="auto"/>
            <w:vAlign w:val="center"/>
            <w:hideMark/>
          </w:tcPr>
          <w:p w14:paraId="61C1425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International Telecommunication Union, "E.164: The international public telecommunication numbering plan", 2010.</w:t>
            </w:r>
          </w:p>
        </w:tc>
      </w:tr>
      <w:tr w:rsidR="00967408" w:rsidRPr="00967408" w14:paraId="028B0BEC" w14:textId="77777777" w:rsidTr="00967408">
        <w:trPr>
          <w:tblCellSpacing w:w="15" w:type="dxa"/>
        </w:trPr>
        <w:tc>
          <w:tcPr>
            <w:tcW w:w="0" w:type="auto"/>
            <w:vAlign w:val="center"/>
            <w:hideMark/>
          </w:tcPr>
          <w:p w14:paraId="1136CA0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[IANA.Language]</w:t>
            </w:r>
            <w:r w:rsidRPr="00967408">
              <w:rPr>
                <w:rFonts w:ascii="Times" w:eastAsia="Times New Roman" w:hAnsi="Times" w:cs="Times New Roman"/>
                <w:sz w:val="20"/>
                <w:szCs w:val="20"/>
              </w:rPr>
              <w:t xml:space="preserve"> </w:t>
            </w:r>
          </w:p>
        </w:tc>
        <w:tc>
          <w:tcPr>
            <w:tcW w:w="0" w:type="auto"/>
            <w:vAlign w:val="center"/>
            <w:hideMark/>
          </w:tcPr>
          <w:p w14:paraId="7DF030B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Internet Assigned Numbers Authority (IANA), "Language Subtag Registry", 2005.</w:t>
            </w:r>
          </w:p>
        </w:tc>
      </w:tr>
      <w:tr w:rsidR="00967408" w:rsidRPr="00967408" w14:paraId="2F791266" w14:textId="77777777" w:rsidTr="00967408">
        <w:trPr>
          <w:tblCellSpacing w:w="15" w:type="dxa"/>
        </w:trPr>
        <w:tc>
          <w:tcPr>
            <w:tcW w:w="0" w:type="auto"/>
            <w:vAlign w:val="center"/>
            <w:hideMark/>
          </w:tcPr>
          <w:p w14:paraId="2B550C0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[ISO29115]</w:t>
            </w:r>
            <w:r w:rsidRPr="00967408">
              <w:rPr>
                <w:rFonts w:ascii="Times" w:eastAsia="Times New Roman" w:hAnsi="Times" w:cs="Times New Roman"/>
                <w:sz w:val="20"/>
                <w:szCs w:val="20"/>
              </w:rPr>
              <w:t xml:space="preserve"> </w:t>
            </w:r>
          </w:p>
        </w:tc>
        <w:tc>
          <w:tcPr>
            <w:tcW w:w="0" w:type="auto"/>
            <w:vAlign w:val="center"/>
            <w:hideMark/>
          </w:tcPr>
          <w:p w14:paraId="78BAC08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International Organization for Standardization, "ISO/IEC 29115:2013 -- Information technology - Security techniques - Entity authentication assurance framework", ISO/IEC 29115, March 2013.</w:t>
            </w:r>
          </w:p>
        </w:tc>
      </w:tr>
      <w:tr w:rsidR="00967408" w:rsidRPr="00967408" w14:paraId="4BDD2A7C" w14:textId="77777777" w:rsidTr="00967408">
        <w:trPr>
          <w:tblCellSpacing w:w="15" w:type="dxa"/>
        </w:trPr>
        <w:tc>
          <w:tcPr>
            <w:tcW w:w="0" w:type="auto"/>
            <w:vAlign w:val="center"/>
            <w:hideMark/>
          </w:tcPr>
          <w:p w14:paraId="52C3A99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[ISO3166-1]</w:t>
            </w:r>
            <w:r w:rsidRPr="00967408">
              <w:rPr>
                <w:rFonts w:ascii="Times" w:eastAsia="Times New Roman" w:hAnsi="Times" w:cs="Times New Roman"/>
                <w:sz w:val="20"/>
                <w:szCs w:val="20"/>
              </w:rPr>
              <w:t xml:space="preserve"> </w:t>
            </w:r>
          </w:p>
        </w:tc>
        <w:tc>
          <w:tcPr>
            <w:tcW w:w="0" w:type="auto"/>
            <w:vAlign w:val="center"/>
            <w:hideMark/>
          </w:tcPr>
          <w:p w14:paraId="374E248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International Organization for Standardization, "ISO 3166-1:1997. Codes for the representation of names of countries and their subdivisions -- Part 1: Country codes", 1997.</w:t>
            </w:r>
          </w:p>
        </w:tc>
      </w:tr>
      <w:tr w:rsidR="00967408" w:rsidRPr="00967408" w14:paraId="668DB133" w14:textId="77777777" w:rsidTr="00967408">
        <w:trPr>
          <w:tblCellSpacing w:w="15" w:type="dxa"/>
        </w:trPr>
        <w:tc>
          <w:tcPr>
            <w:tcW w:w="0" w:type="auto"/>
            <w:vAlign w:val="center"/>
            <w:hideMark/>
          </w:tcPr>
          <w:p w14:paraId="7EB3BB2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[ISO639-1]</w:t>
            </w:r>
            <w:r w:rsidRPr="00967408">
              <w:rPr>
                <w:rFonts w:ascii="Times" w:eastAsia="Times New Roman" w:hAnsi="Times" w:cs="Times New Roman"/>
                <w:sz w:val="20"/>
                <w:szCs w:val="20"/>
              </w:rPr>
              <w:t xml:space="preserve"> </w:t>
            </w:r>
          </w:p>
        </w:tc>
        <w:tc>
          <w:tcPr>
            <w:tcW w:w="0" w:type="auto"/>
            <w:vAlign w:val="center"/>
            <w:hideMark/>
          </w:tcPr>
          <w:p w14:paraId="501F946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International Organization for Standardization, "ISO 639-1:2002. Codes for the representation of names of languages -- Part 1: Alpha-2 code", 2002.</w:t>
            </w:r>
          </w:p>
        </w:tc>
      </w:tr>
      <w:tr w:rsidR="00967408" w:rsidRPr="00967408" w14:paraId="3EED898B" w14:textId="77777777" w:rsidTr="00967408">
        <w:trPr>
          <w:tblCellSpacing w:w="15" w:type="dxa"/>
        </w:trPr>
        <w:tc>
          <w:tcPr>
            <w:tcW w:w="0" w:type="auto"/>
            <w:vAlign w:val="center"/>
            <w:hideMark/>
          </w:tcPr>
          <w:p w14:paraId="64D3D3A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[ISO8601-2004]</w:t>
            </w:r>
            <w:r w:rsidRPr="00967408">
              <w:rPr>
                <w:rFonts w:ascii="Times" w:eastAsia="Times New Roman" w:hAnsi="Times" w:cs="Times New Roman"/>
                <w:sz w:val="20"/>
                <w:szCs w:val="20"/>
              </w:rPr>
              <w:t xml:space="preserve"> </w:t>
            </w:r>
          </w:p>
        </w:tc>
        <w:tc>
          <w:tcPr>
            <w:tcW w:w="0" w:type="auto"/>
            <w:vAlign w:val="center"/>
            <w:hideMark/>
          </w:tcPr>
          <w:p w14:paraId="2D6CB87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International Organization for Standardization, "ISO 8601:2004. Data elements and interchange formats - Information interchange - Representation of dates and times", 2004.</w:t>
            </w:r>
          </w:p>
        </w:tc>
      </w:tr>
      <w:tr w:rsidR="00967408" w:rsidRPr="00967408" w14:paraId="3B0345A5" w14:textId="77777777" w:rsidTr="00967408">
        <w:trPr>
          <w:tblCellSpacing w:w="15" w:type="dxa"/>
        </w:trPr>
        <w:tc>
          <w:tcPr>
            <w:tcW w:w="0" w:type="auto"/>
            <w:vAlign w:val="center"/>
            <w:hideMark/>
          </w:tcPr>
          <w:p w14:paraId="39C26AF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[JWA]</w:t>
            </w:r>
            <w:r w:rsidRPr="00967408">
              <w:rPr>
                <w:rFonts w:ascii="Times" w:eastAsia="Times New Roman" w:hAnsi="Times" w:cs="Times New Roman"/>
                <w:sz w:val="20"/>
                <w:szCs w:val="20"/>
              </w:rPr>
              <w:t xml:space="preserve"> </w:t>
            </w:r>
          </w:p>
        </w:tc>
        <w:tc>
          <w:tcPr>
            <w:tcW w:w="0" w:type="auto"/>
            <w:vAlign w:val="center"/>
            <w:hideMark/>
          </w:tcPr>
          <w:p w14:paraId="728D8A6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w:t>
            </w:r>
            <w:hyperlink r:id="rId888" w:history="1">
              <w:r w:rsidRPr="00967408">
                <w:rPr>
                  <w:rFonts w:ascii="Times" w:eastAsia="Times New Roman" w:hAnsi="Times" w:cs="Times New Roman"/>
                  <w:color w:val="0000FF"/>
                  <w:sz w:val="20"/>
                  <w:szCs w:val="20"/>
                  <w:u w:val="single"/>
                </w:rPr>
                <w:t>JSON Web Algorithms (JWA)</w:t>
              </w:r>
            </w:hyperlink>
            <w:r w:rsidRPr="00967408">
              <w:rPr>
                <w:rFonts w:ascii="Times" w:eastAsia="Times New Roman" w:hAnsi="Times" w:cs="Times New Roman"/>
                <w:sz w:val="20"/>
                <w:szCs w:val="20"/>
              </w:rPr>
              <w:t>", Internet-Draft draft-ietf-jose-json-web-algorithms, October 2013.</w:t>
            </w:r>
          </w:p>
        </w:tc>
      </w:tr>
      <w:tr w:rsidR="00967408" w:rsidRPr="00967408" w14:paraId="1F1107FE" w14:textId="77777777" w:rsidTr="00967408">
        <w:trPr>
          <w:tblCellSpacing w:w="15" w:type="dxa"/>
        </w:trPr>
        <w:tc>
          <w:tcPr>
            <w:tcW w:w="0" w:type="auto"/>
            <w:vAlign w:val="center"/>
            <w:hideMark/>
          </w:tcPr>
          <w:p w14:paraId="079395A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[JWE]</w:t>
            </w:r>
            <w:r w:rsidRPr="00967408">
              <w:rPr>
                <w:rFonts w:ascii="Times" w:eastAsia="Times New Roman" w:hAnsi="Times" w:cs="Times New Roman"/>
                <w:sz w:val="20"/>
                <w:szCs w:val="20"/>
              </w:rPr>
              <w:t xml:space="preserve"> </w:t>
            </w:r>
          </w:p>
        </w:tc>
        <w:tc>
          <w:tcPr>
            <w:tcW w:w="0" w:type="auto"/>
            <w:vAlign w:val="center"/>
            <w:hideMark/>
          </w:tcPr>
          <w:p w14:paraId="43E0B87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Rescorla, E. and J. Hildebrand, "</w:t>
            </w:r>
            <w:hyperlink r:id="rId889" w:history="1">
              <w:r w:rsidRPr="00967408">
                <w:rPr>
                  <w:rFonts w:ascii="Times" w:eastAsia="Times New Roman" w:hAnsi="Times" w:cs="Times New Roman"/>
                  <w:color w:val="0000FF"/>
                  <w:sz w:val="20"/>
                  <w:szCs w:val="20"/>
                  <w:u w:val="single"/>
                </w:rPr>
                <w:t>JSON Web Encryption (JWE)</w:t>
              </w:r>
            </w:hyperlink>
            <w:r w:rsidRPr="00967408">
              <w:rPr>
                <w:rFonts w:ascii="Times" w:eastAsia="Times New Roman" w:hAnsi="Times" w:cs="Times New Roman"/>
                <w:sz w:val="20"/>
                <w:szCs w:val="20"/>
              </w:rPr>
              <w:t>", Internet-Draft draft-ietf-jose-json-web-encryption, October 2013.</w:t>
            </w:r>
          </w:p>
        </w:tc>
      </w:tr>
      <w:tr w:rsidR="00967408" w:rsidRPr="00967408" w14:paraId="754D9722" w14:textId="77777777" w:rsidTr="00967408">
        <w:trPr>
          <w:tblCellSpacing w:w="15" w:type="dxa"/>
        </w:trPr>
        <w:tc>
          <w:tcPr>
            <w:tcW w:w="0" w:type="auto"/>
            <w:vAlign w:val="center"/>
            <w:hideMark/>
          </w:tcPr>
          <w:p w14:paraId="6B6C6A8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[JWK]</w:t>
            </w:r>
            <w:r w:rsidRPr="00967408">
              <w:rPr>
                <w:rFonts w:ascii="Times" w:eastAsia="Times New Roman" w:hAnsi="Times" w:cs="Times New Roman"/>
                <w:sz w:val="20"/>
                <w:szCs w:val="20"/>
              </w:rPr>
              <w:t xml:space="preserve"> </w:t>
            </w:r>
          </w:p>
        </w:tc>
        <w:tc>
          <w:tcPr>
            <w:tcW w:w="0" w:type="auto"/>
            <w:vAlign w:val="center"/>
            <w:hideMark/>
          </w:tcPr>
          <w:p w14:paraId="39405D7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w:t>
            </w:r>
            <w:hyperlink r:id="rId890" w:history="1">
              <w:r w:rsidRPr="00967408">
                <w:rPr>
                  <w:rFonts w:ascii="Times" w:eastAsia="Times New Roman" w:hAnsi="Times" w:cs="Times New Roman"/>
                  <w:color w:val="0000FF"/>
                  <w:sz w:val="20"/>
                  <w:szCs w:val="20"/>
                  <w:u w:val="single"/>
                </w:rPr>
                <w:t>JSON Web Key (JWK)</w:t>
              </w:r>
            </w:hyperlink>
            <w:r w:rsidRPr="00967408">
              <w:rPr>
                <w:rFonts w:ascii="Times" w:eastAsia="Times New Roman" w:hAnsi="Times" w:cs="Times New Roman"/>
                <w:sz w:val="20"/>
                <w:szCs w:val="20"/>
              </w:rPr>
              <w:t>", Internet-Draft draft-ietf-jose-json-web-key, October 2013.</w:t>
            </w:r>
          </w:p>
        </w:tc>
      </w:tr>
      <w:tr w:rsidR="00967408" w:rsidRPr="00967408" w14:paraId="10752340" w14:textId="77777777" w:rsidTr="00967408">
        <w:trPr>
          <w:tblCellSpacing w:w="15" w:type="dxa"/>
        </w:trPr>
        <w:tc>
          <w:tcPr>
            <w:tcW w:w="0" w:type="auto"/>
            <w:vAlign w:val="center"/>
            <w:hideMark/>
          </w:tcPr>
          <w:p w14:paraId="3CABE07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[JWS]</w:t>
            </w:r>
            <w:r w:rsidRPr="00967408">
              <w:rPr>
                <w:rFonts w:ascii="Times" w:eastAsia="Times New Roman" w:hAnsi="Times" w:cs="Times New Roman"/>
                <w:sz w:val="20"/>
                <w:szCs w:val="20"/>
              </w:rPr>
              <w:t xml:space="preserve"> </w:t>
            </w:r>
          </w:p>
        </w:tc>
        <w:tc>
          <w:tcPr>
            <w:tcW w:w="0" w:type="auto"/>
            <w:vAlign w:val="center"/>
            <w:hideMark/>
          </w:tcPr>
          <w:p w14:paraId="28CE613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Bradley, J. and N. Sakimura, "</w:t>
            </w:r>
            <w:hyperlink r:id="rId891" w:history="1">
              <w:r w:rsidRPr="00967408">
                <w:rPr>
                  <w:rFonts w:ascii="Times" w:eastAsia="Times New Roman" w:hAnsi="Times" w:cs="Times New Roman"/>
                  <w:color w:val="0000FF"/>
                  <w:sz w:val="20"/>
                  <w:szCs w:val="20"/>
                  <w:u w:val="single"/>
                </w:rPr>
                <w:t>JSON Web Signature (JWS)</w:t>
              </w:r>
            </w:hyperlink>
            <w:r w:rsidRPr="00967408">
              <w:rPr>
                <w:rFonts w:ascii="Times" w:eastAsia="Times New Roman" w:hAnsi="Times" w:cs="Times New Roman"/>
                <w:sz w:val="20"/>
                <w:szCs w:val="20"/>
              </w:rPr>
              <w:t>", Internet-Draft draft-ietf-jose-json-web-signature, October 2013.</w:t>
            </w:r>
          </w:p>
        </w:tc>
      </w:tr>
      <w:tr w:rsidR="00967408" w:rsidRPr="00967408" w14:paraId="4A101253" w14:textId="77777777" w:rsidTr="00967408">
        <w:trPr>
          <w:tblCellSpacing w:w="15" w:type="dxa"/>
        </w:trPr>
        <w:tc>
          <w:tcPr>
            <w:tcW w:w="0" w:type="auto"/>
            <w:vAlign w:val="center"/>
            <w:hideMark/>
          </w:tcPr>
          <w:p w14:paraId="78D609A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[JWT]</w:t>
            </w:r>
            <w:r w:rsidRPr="00967408">
              <w:rPr>
                <w:rFonts w:ascii="Times" w:eastAsia="Times New Roman" w:hAnsi="Times" w:cs="Times New Roman"/>
                <w:sz w:val="20"/>
                <w:szCs w:val="20"/>
              </w:rPr>
              <w:t xml:space="preserve"> </w:t>
            </w:r>
          </w:p>
        </w:tc>
        <w:tc>
          <w:tcPr>
            <w:tcW w:w="0" w:type="auto"/>
            <w:vAlign w:val="center"/>
            <w:hideMark/>
          </w:tcPr>
          <w:p w14:paraId="463DC08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Bradley, J. and N. Sakimura, "</w:t>
            </w:r>
            <w:hyperlink r:id="rId892" w:history="1">
              <w:r w:rsidRPr="00967408">
                <w:rPr>
                  <w:rFonts w:ascii="Times" w:eastAsia="Times New Roman" w:hAnsi="Times" w:cs="Times New Roman"/>
                  <w:color w:val="0000FF"/>
                  <w:sz w:val="20"/>
                  <w:szCs w:val="20"/>
                  <w:u w:val="single"/>
                </w:rPr>
                <w:t>JSON Web Token (JWT)</w:t>
              </w:r>
            </w:hyperlink>
            <w:r w:rsidRPr="00967408">
              <w:rPr>
                <w:rFonts w:ascii="Times" w:eastAsia="Times New Roman" w:hAnsi="Times" w:cs="Times New Roman"/>
                <w:sz w:val="20"/>
                <w:szCs w:val="20"/>
              </w:rPr>
              <w:t>", Internet-Draft draft-ietf-oauth-json-web-token, October 2013.</w:t>
            </w:r>
          </w:p>
        </w:tc>
      </w:tr>
      <w:tr w:rsidR="00967408" w:rsidRPr="00967408" w14:paraId="4583DA48" w14:textId="77777777" w:rsidTr="00967408">
        <w:trPr>
          <w:tblCellSpacing w:w="15" w:type="dxa"/>
        </w:trPr>
        <w:tc>
          <w:tcPr>
            <w:tcW w:w="0" w:type="auto"/>
            <w:vAlign w:val="center"/>
            <w:hideMark/>
          </w:tcPr>
          <w:p w14:paraId="659BC9B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[OAuth.Assertions]</w:t>
            </w:r>
            <w:r w:rsidRPr="00967408">
              <w:rPr>
                <w:rFonts w:ascii="Times" w:eastAsia="Times New Roman" w:hAnsi="Times" w:cs="Times New Roman"/>
                <w:sz w:val="20"/>
                <w:szCs w:val="20"/>
              </w:rPr>
              <w:t xml:space="preserve"> </w:t>
            </w:r>
          </w:p>
        </w:tc>
        <w:tc>
          <w:tcPr>
            <w:tcW w:w="0" w:type="auto"/>
            <w:vAlign w:val="center"/>
            <w:hideMark/>
          </w:tcPr>
          <w:p w14:paraId="2496BAA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Campbell, B., Mortimore, C., Jones, M. and Y. Goland, "</w:t>
            </w:r>
            <w:hyperlink r:id="rId893" w:history="1">
              <w:r w:rsidRPr="00967408">
                <w:rPr>
                  <w:rFonts w:ascii="Times" w:eastAsia="Times New Roman" w:hAnsi="Times" w:cs="Times New Roman"/>
                  <w:color w:val="0000FF"/>
                  <w:sz w:val="20"/>
                  <w:szCs w:val="20"/>
                  <w:u w:val="single"/>
                </w:rPr>
                <w:t>Assertion Framework for OAuth 2.0 Client Authentication and Authorization Grants</w:t>
              </w:r>
            </w:hyperlink>
            <w:r w:rsidRPr="00967408">
              <w:rPr>
                <w:rFonts w:ascii="Times" w:eastAsia="Times New Roman" w:hAnsi="Times" w:cs="Times New Roman"/>
                <w:sz w:val="20"/>
                <w:szCs w:val="20"/>
              </w:rPr>
              <w:t>", Internet-Draft draft-ietf-oauth-assertions, July 2013.</w:t>
            </w:r>
          </w:p>
        </w:tc>
      </w:tr>
      <w:tr w:rsidR="00967408" w:rsidRPr="00967408" w14:paraId="3437F11F" w14:textId="77777777" w:rsidTr="00967408">
        <w:trPr>
          <w:tblCellSpacing w:w="15" w:type="dxa"/>
        </w:trPr>
        <w:tc>
          <w:tcPr>
            <w:tcW w:w="0" w:type="auto"/>
            <w:vAlign w:val="center"/>
            <w:hideMark/>
          </w:tcPr>
          <w:p w14:paraId="6E59E3C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[OAuth.JWT]</w:t>
            </w:r>
            <w:r w:rsidRPr="00967408">
              <w:rPr>
                <w:rFonts w:ascii="Times" w:eastAsia="Times New Roman" w:hAnsi="Times" w:cs="Times New Roman"/>
                <w:sz w:val="20"/>
                <w:szCs w:val="20"/>
              </w:rPr>
              <w:t xml:space="preserve"> </w:t>
            </w:r>
          </w:p>
        </w:tc>
        <w:tc>
          <w:tcPr>
            <w:tcW w:w="0" w:type="auto"/>
            <w:vAlign w:val="center"/>
            <w:hideMark/>
          </w:tcPr>
          <w:p w14:paraId="0984518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Campbell, B. and C. Mortimore, "</w:t>
            </w:r>
            <w:hyperlink r:id="rId894" w:history="1">
              <w:r w:rsidRPr="00967408">
                <w:rPr>
                  <w:rFonts w:ascii="Times" w:eastAsia="Times New Roman" w:hAnsi="Times" w:cs="Times New Roman"/>
                  <w:color w:val="0000FF"/>
                  <w:sz w:val="20"/>
                  <w:szCs w:val="20"/>
                  <w:u w:val="single"/>
                </w:rPr>
                <w:t>JSON Web Token (JWT) Profile for OAuth 2.0 Client Authentication and Authorization Grants</w:t>
              </w:r>
            </w:hyperlink>
            <w:r w:rsidRPr="00967408">
              <w:rPr>
                <w:rFonts w:ascii="Times" w:eastAsia="Times New Roman" w:hAnsi="Times" w:cs="Times New Roman"/>
                <w:sz w:val="20"/>
                <w:szCs w:val="20"/>
              </w:rPr>
              <w:t>", Internet-Draft draft-ietf-oauth-jwt-bearer, July 2013.</w:t>
            </w:r>
          </w:p>
        </w:tc>
      </w:tr>
      <w:tr w:rsidR="00967408" w:rsidRPr="00967408" w14:paraId="42190D45" w14:textId="77777777" w:rsidTr="00967408">
        <w:trPr>
          <w:tblCellSpacing w:w="15" w:type="dxa"/>
        </w:trPr>
        <w:tc>
          <w:tcPr>
            <w:tcW w:w="0" w:type="auto"/>
            <w:vAlign w:val="center"/>
            <w:hideMark/>
          </w:tcPr>
          <w:p w14:paraId="612A06A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[OAuth.Responses]</w:t>
            </w:r>
            <w:r w:rsidRPr="00967408">
              <w:rPr>
                <w:rFonts w:ascii="Times" w:eastAsia="Times New Roman" w:hAnsi="Times" w:cs="Times New Roman"/>
                <w:sz w:val="20"/>
                <w:szCs w:val="20"/>
              </w:rPr>
              <w:t xml:space="preserve"> </w:t>
            </w:r>
          </w:p>
        </w:tc>
        <w:tc>
          <w:tcPr>
            <w:tcW w:w="0" w:type="auto"/>
            <w:vAlign w:val="center"/>
            <w:hideMark/>
          </w:tcPr>
          <w:p w14:paraId="244D3C8F"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de Medeiros, B., Scurtescu, M., Tarjan, P. and M. Jones, "OAuth 2.0 Multiple Response Type Encoding Practices", October 2013.</w:t>
            </w:r>
          </w:p>
        </w:tc>
      </w:tr>
      <w:tr w:rsidR="00967408" w:rsidRPr="00967408" w14:paraId="60AF2CE7" w14:textId="77777777" w:rsidTr="00967408">
        <w:trPr>
          <w:tblCellSpacing w:w="15" w:type="dxa"/>
        </w:trPr>
        <w:tc>
          <w:tcPr>
            <w:tcW w:w="0" w:type="auto"/>
            <w:vAlign w:val="center"/>
            <w:hideMark/>
          </w:tcPr>
          <w:p w14:paraId="561EE94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[OpenID.Discovery]</w:t>
            </w:r>
            <w:r w:rsidRPr="00967408">
              <w:rPr>
                <w:rFonts w:ascii="Times" w:eastAsia="Times New Roman" w:hAnsi="Times" w:cs="Times New Roman"/>
                <w:sz w:val="20"/>
                <w:szCs w:val="20"/>
              </w:rPr>
              <w:t xml:space="preserve"> </w:t>
            </w:r>
          </w:p>
        </w:tc>
        <w:tc>
          <w:tcPr>
            <w:tcW w:w="0" w:type="auto"/>
            <w:vAlign w:val="center"/>
            <w:hideMark/>
          </w:tcPr>
          <w:p w14:paraId="7AE93BF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Sakimura, N., Bradley, J., Jones, M. and E. Jay, "OpenID Connect Discovery 1.0", October 2013.</w:t>
            </w:r>
          </w:p>
        </w:tc>
      </w:tr>
      <w:tr w:rsidR="00967408" w:rsidRPr="00967408" w14:paraId="5A85336C" w14:textId="77777777" w:rsidTr="00967408">
        <w:trPr>
          <w:tblCellSpacing w:w="15" w:type="dxa"/>
        </w:trPr>
        <w:tc>
          <w:tcPr>
            <w:tcW w:w="0" w:type="auto"/>
            <w:vAlign w:val="center"/>
            <w:hideMark/>
          </w:tcPr>
          <w:p w14:paraId="3B5A8B9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[OpenID.Registration]</w:t>
            </w:r>
            <w:r w:rsidRPr="00967408">
              <w:rPr>
                <w:rFonts w:ascii="Times" w:eastAsia="Times New Roman" w:hAnsi="Times" w:cs="Times New Roman"/>
                <w:sz w:val="20"/>
                <w:szCs w:val="20"/>
              </w:rPr>
              <w:t xml:space="preserve"> </w:t>
            </w:r>
          </w:p>
        </w:tc>
        <w:tc>
          <w:tcPr>
            <w:tcW w:w="0" w:type="auto"/>
            <w:vAlign w:val="center"/>
            <w:hideMark/>
          </w:tcPr>
          <w:p w14:paraId="1BA9C20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Sakimura, N., Bradley, J. and M. Jones, "OpenID Connect Dynamic Client Registration 1.0", October 2013.</w:t>
            </w:r>
          </w:p>
        </w:tc>
      </w:tr>
      <w:tr w:rsidR="00967408" w:rsidRPr="00967408" w14:paraId="1BFEB3DB" w14:textId="77777777" w:rsidTr="00967408">
        <w:trPr>
          <w:tblCellSpacing w:w="15" w:type="dxa"/>
        </w:trPr>
        <w:tc>
          <w:tcPr>
            <w:tcW w:w="0" w:type="auto"/>
            <w:vAlign w:val="center"/>
            <w:hideMark/>
          </w:tcPr>
          <w:p w14:paraId="4312AED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[RFC2119]</w:t>
            </w:r>
            <w:r w:rsidRPr="00967408">
              <w:rPr>
                <w:rFonts w:ascii="Times" w:eastAsia="Times New Roman" w:hAnsi="Times" w:cs="Times New Roman"/>
                <w:sz w:val="20"/>
                <w:szCs w:val="20"/>
              </w:rPr>
              <w:t xml:space="preserve"> </w:t>
            </w:r>
          </w:p>
        </w:tc>
        <w:tc>
          <w:tcPr>
            <w:tcW w:w="0" w:type="auto"/>
            <w:vAlign w:val="center"/>
            <w:hideMark/>
          </w:tcPr>
          <w:p w14:paraId="3ECB656C" w14:textId="77777777" w:rsidR="00967408" w:rsidRPr="00967408" w:rsidRDefault="00E52530" w:rsidP="00967408">
            <w:pPr>
              <w:rPr>
                <w:rFonts w:ascii="Times" w:eastAsia="Times New Roman" w:hAnsi="Times" w:cs="Times New Roman"/>
                <w:sz w:val="20"/>
                <w:szCs w:val="20"/>
              </w:rPr>
            </w:pPr>
            <w:hyperlink r:id="rId895" w:tooltip="Harvard University" w:history="1">
              <w:r w:rsidR="00967408" w:rsidRPr="00967408">
                <w:rPr>
                  <w:rFonts w:ascii="Times" w:eastAsia="Times New Roman" w:hAnsi="Times" w:cs="Times New Roman"/>
                  <w:color w:val="0000FF"/>
                  <w:sz w:val="20"/>
                  <w:szCs w:val="20"/>
                  <w:u w:val="single"/>
                </w:rPr>
                <w:t>Bradner, S.</w:t>
              </w:r>
            </w:hyperlink>
            <w:r w:rsidR="00967408" w:rsidRPr="00967408">
              <w:rPr>
                <w:rFonts w:ascii="Times" w:eastAsia="Times New Roman" w:hAnsi="Times" w:cs="Times New Roman"/>
                <w:sz w:val="20"/>
                <w:szCs w:val="20"/>
              </w:rPr>
              <w:t>, "</w:t>
            </w:r>
            <w:hyperlink r:id="rId896" w:history="1">
              <w:r w:rsidR="00967408" w:rsidRPr="00967408">
                <w:rPr>
                  <w:rFonts w:ascii="Times" w:eastAsia="Times New Roman" w:hAnsi="Times" w:cs="Times New Roman"/>
                  <w:color w:val="0000FF"/>
                  <w:sz w:val="20"/>
                  <w:szCs w:val="20"/>
                  <w:u w:val="single"/>
                </w:rPr>
                <w:t>Key words for use in RFCs to Indicate Requirement Levels</w:t>
              </w:r>
            </w:hyperlink>
            <w:r w:rsidR="00967408" w:rsidRPr="00967408">
              <w:rPr>
                <w:rFonts w:ascii="Times" w:eastAsia="Times New Roman" w:hAnsi="Times" w:cs="Times New Roman"/>
                <w:sz w:val="20"/>
                <w:szCs w:val="20"/>
              </w:rPr>
              <w:t>", BCP 14, RFC 2119, March 1997.</w:t>
            </w:r>
          </w:p>
        </w:tc>
      </w:tr>
      <w:tr w:rsidR="00967408" w:rsidRPr="00967408" w14:paraId="1370B525" w14:textId="77777777" w:rsidTr="00967408">
        <w:trPr>
          <w:tblCellSpacing w:w="15" w:type="dxa"/>
        </w:trPr>
        <w:tc>
          <w:tcPr>
            <w:tcW w:w="0" w:type="auto"/>
            <w:vAlign w:val="center"/>
            <w:hideMark/>
          </w:tcPr>
          <w:p w14:paraId="1546A75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lastRenderedPageBreak/>
              <w:t>[RFC2246]</w:t>
            </w:r>
            <w:r w:rsidRPr="00967408">
              <w:rPr>
                <w:rFonts w:ascii="Times" w:eastAsia="Times New Roman" w:hAnsi="Times" w:cs="Times New Roman"/>
                <w:sz w:val="20"/>
                <w:szCs w:val="20"/>
              </w:rPr>
              <w:t xml:space="preserve"> </w:t>
            </w:r>
          </w:p>
        </w:tc>
        <w:tc>
          <w:tcPr>
            <w:tcW w:w="0" w:type="auto"/>
            <w:vAlign w:val="center"/>
            <w:hideMark/>
          </w:tcPr>
          <w:p w14:paraId="528D57DE" w14:textId="77777777" w:rsidR="00967408" w:rsidRPr="00967408" w:rsidRDefault="00E52530" w:rsidP="00967408">
            <w:pPr>
              <w:rPr>
                <w:rFonts w:ascii="Times" w:eastAsia="Times New Roman" w:hAnsi="Times" w:cs="Times New Roman"/>
                <w:sz w:val="20"/>
                <w:szCs w:val="20"/>
              </w:rPr>
            </w:pPr>
            <w:hyperlink r:id="rId897" w:tooltip="Certicom" w:history="1">
              <w:r w:rsidR="00967408" w:rsidRPr="00967408">
                <w:rPr>
                  <w:rFonts w:ascii="Times" w:eastAsia="Times New Roman" w:hAnsi="Times" w:cs="Times New Roman"/>
                  <w:color w:val="0000FF"/>
                  <w:sz w:val="20"/>
                  <w:szCs w:val="20"/>
                  <w:u w:val="single"/>
                </w:rPr>
                <w:t>Dierks, T.</w:t>
              </w:r>
            </w:hyperlink>
            <w:r w:rsidR="00967408" w:rsidRPr="00967408">
              <w:rPr>
                <w:rFonts w:ascii="Times" w:eastAsia="Times New Roman" w:hAnsi="Times" w:cs="Times New Roman"/>
                <w:sz w:val="20"/>
                <w:szCs w:val="20"/>
              </w:rPr>
              <w:t xml:space="preserve"> and </w:t>
            </w:r>
            <w:hyperlink r:id="rId898" w:tooltip="Certicom" w:history="1">
              <w:r w:rsidR="00967408" w:rsidRPr="00967408">
                <w:rPr>
                  <w:rFonts w:ascii="Times" w:eastAsia="Times New Roman" w:hAnsi="Times" w:cs="Times New Roman"/>
                  <w:color w:val="0000FF"/>
                  <w:sz w:val="20"/>
                  <w:szCs w:val="20"/>
                  <w:u w:val="single"/>
                </w:rPr>
                <w:t>C. Allen</w:t>
              </w:r>
            </w:hyperlink>
            <w:r w:rsidR="00967408" w:rsidRPr="00967408">
              <w:rPr>
                <w:rFonts w:ascii="Times" w:eastAsia="Times New Roman" w:hAnsi="Times" w:cs="Times New Roman"/>
                <w:sz w:val="20"/>
                <w:szCs w:val="20"/>
              </w:rPr>
              <w:t>, "</w:t>
            </w:r>
            <w:hyperlink r:id="rId899" w:history="1">
              <w:r w:rsidR="00967408" w:rsidRPr="00967408">
                <w:rPr>
                  <w:rFonts w:ascii="Times" w:eastAsia="Times New Roman" w:hAnsi="Times" w:cs="Times New Roman"/>
                  <w:color w:val="0000FF"/>
                  <w:sz w:val="20"/>
                  <w:szCs w:val="20"/>
                  <w:u w:val="single"/>
                </w:rPr>
                <w:t>The TLS Protocol Version 1.0</w:t>
              </w:r>
            </w:hyperlink>
            <w:r w:rsidR="00967408" w:rsidRPr="00967408">
              <w:rPr>
                <w:rFonts w:ascii="Times" w:eastAsia="Times New Roman" w:hAnsi="Times" w:cs="Times New Roman"/>
                <w:sz w:val="20"/>
                <w:szCs w:val="20"/>
              </w:rPr>
              <w:t>", RFC 2246, January 1999.</w:t>
            </w:r>
          </w:p>
        </w:tc>
      </w:tr>
      <w:tr w:rsidR="00967408" w:rsidRPr="00967408" w14:paraId="47075748" w14:textId="77777777" w:rsidTr="00967408">
        <w:trPr>
          <w:tblCellSpacing w:w="15" w:type="dxa"/>
        </w:trPr>
        <w:tc>
          <w:tcPr>
            <w:tcW w:w="0" w:type="auto"/>
            <w:vAlign w:val="center"/>
            <w:hideMark/>
          </w:tcPr>
          <w:p w14:paraId="65E2099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[RFC2616]</w:t>
            </w:r>
            <w:r w:rsidRPr="00967408">
              <w:rPr>
                <w:rFonts w:ascii="Times" w:eastAsia="Times New Roman" w:hAnsi="Times" w:cs="Times New Roman"/>
                <w:sz w:val="20"/>
                <w:szCs w:val="20"/>
              </w:rPr>
              <w:t xml:space="preserve"> </w:t>
            </w:r>
          </w:p>
        </w:tc>
        <w:tc>
          <w:tcPr>
            <w:tcW w:w="0" w:type="auto"/>
            <w:vAlign w:val="center"/>
            <w:hideMark/>
          </w:tcPr>
          <w:p w14:paraId="2B967B5D" w14:textId="77777777" w:rsidR="00967408" w:rsidRPr="00967408" w:rsidRDefault="00E52530" w:rsidP="00967408">
            <w:pPr>
              <w:rPr>
                <w:rFonts w:ascii="Times" w:eastAsia="Times New Roman" w:hAnsi="Times" w:cs="Times New Roman"/>
                <w:sz w:val="20"/>
                <w:szCs w:val="20"/>
              </w:rPr>
            </w:pPr>
            <w:hyperlink r:id="rId900" w:tooltip="Department of Information and Computer Science" w:history="1">
              <w:r w:rsidR="00967408" w:rsidRPr="00967408">
                <w:rPr>
                  <w:rFonts w:ascii="Times" w:eastAsia="Times New Roman" w:hAnsi="Times" w:cs="Times New Roman"/>
                  <w:color w:val="0000FF"/>
                  <w:sz w:val="20"/>
                  <w:szCs w:val="20"/>
                  <w:u w:val="single"/>
                </w:rPr>
                <w:t>Fielding, R.</w:t>
              </w:r>
            </w:hyperlink>
            <w:r w:rsidR="00967408" w:rsidRPr="00967408">
              <w:rPr>
                <w:rFonts w:ascii="Times" w:eastAsia="Times New Roman" w:hAnsi="Times" w:cs="Times New Roman"/>
                <w:sz w:val="20"/>
                <w:szCs w:val="20"/>
              </w:rPr>
              <w:t xml:space="preserve">, </w:t>
            </w:r>
            <w:hyperlink r:id="rId901" w:tooltip="World Wide Web Consortium" w:history="1">
              <w:r w:rsidR="00967408" w:rsidRPr="00967408">
                <w:rPr>
                  <w:rFonts w:ascii="Times" w:eastAsia="Times New Roman" w:hAnsi="Times" w:cs="Times New Roman"/>
                  <w:color w:val="0000FF"/>
                  <w:sz w:val="20"/>
                  <w:szCs w:val="20"/>
                  <w:u w:val="single"/>
                </w:rPr>
                <w:t>Gettys, J.</w:t>
              </w:r>
            </w:hyperlink>
            <w:r w:rsidR="00967408" w:rsidRPr="00967408">
              <w:rPr>
                <w:rFonts w:ascii="Times" w:eastAsia="Times New Roman" w:hAnsi="Times" w:cs="Times New Roman"/>
                <w:sz w:val="20"/>
                <w:szCs w:val="20"/>
              </w:rPr>
              <w:t xml:space="preserve">, </w:t>
            </w:r>
            <w:hyperlink r:id="rId902" w:tooltip="Compaq Computer Corporation" w:history="1">
              <w:r w:rsidR="00967408" w:rsidRPr="00967408">
                <w:rPr>
                  <w:rFonts w:ascii="Times" w:eastAsia="Times New Roman" w:hAnsi="Times" w:cs="Times New Roman"/>
                  <w:color w:val="0000FF"/>
                  <w:sz w:val="20"/>
                  <w:szCs w:val="20"/>
                  <w:u w:val="single"/>
                </w:rPr>
                <w:t>Mogul, J.</w:t>
              </w:r>
            </w:hyperlink>
            <w:r w:rsidR="00967408" w:rsidRPr="00967408">
              <w:rPr>
                <w:rFonts w:ascii="Times" w:eastAsia="Times New Roman" w:hAnsi="Times" w:cs="Times New Roman"/>
                <w:sz w:val="20"/>
                <w:szCs w:val="20"/>
              </w:rPr>
              <w:t xml:space="preserve">, </w:t>
            </w:r>
            <w:hyperlink r:id="rId903" w:tooltip="World Wide Web Consortium" w:history="1">
              <w:r w:rsidR="00967408" w:rsidRPr="00967408">
                <w:rPr>
                  <w:rFonts w:ascii="Times" w:eastAsia="Times New Roman" w:hAnsi="Times" w:cs="Times New Roman"/>
                  <w:color w:val="0000FF"/>
                  <w:sz w:val="20"/>
                  <w:szCs w:val="20"/>
                  <w:u w:val="single"/>
                </w:rPr>
                <w:t>Frystyk, H.</w:t>
              </w:r>
            </w:hyperlink>
            <w:r w:rsidR="00967408" w:rsidRPr="00967408">
              <w:rPr>
                <w:rFonts w:ascii="Times" w:eastAsia="Times New Roman" w:hAnsi="Times" w:cs="Times New Roman"/>
                <w:sz w:val="20"/>
                <w:szCs w:val="20"/>
              </w:rPr>
              <w:t xml:space="preserve">, </w:t>
            </w:r>
            <w:hyperlink r:id="rId904" w:tooltip="Xerox Corporation" w:history="1">
              <w:r w:rsidR="00967408" w:rsidRPr="00967408">
                <w:rPr>
                  <w:rFonts w:ascii="Times" w:eastAsia="Times New Roman" w:hAnsi="Times" w:cs="Times New Roman"/>
                  <w:color w:val="0000FF"/>
                  <w:sz w:val="20"/>
                  <w:szCs w:val="20"/>
                  <w:u w:val="single"/>
                </w:rPr>
                <w:t>Masinter, L.</w:t>
              </w:r>
            </w:hyperlink>
            <w:r w:rsidR="00967408" w:rsidRPr="00967408">
              <w:rPr>
                <w:rFonts w:ascii="Times" w:eastAsia="Times New Roman" w:hAnsi="Times" w:cs="Times New Roman"/>
                <w:sz w:val="20"/>
                <w:szCs w:val="20"/>
              </w:rPr>
              <w:t xml:space="preserve">, </w:t>
            </w:r>
            <w:hyperlink r:id="rId905" w:tooltip="Microsoft Corporation" w:history="1">
              <w:r w:rsidR="00967408" w:rsidRPr="00967408">
                <w:rPr>
                  <w:rFonts w:ascii="Times" w:eastAsia="Times New Roman" w:hAnsi="Times" w:cs="Times New Roman"/>
                  <w:color w:val="0000FF"/>
                  <w:sz w:val="20"/>
                  <w:szCs w:val="20"/>
                  <w:u w:val="single"/>
                </w:rPr>
                <w:t>Leach, P.</w:t>
              </w:r>
            </w:hyperlink>
            <w:r w:rsidR="00967408" w:rsidRPr="00967408">
              <w:rPr>
                <w:rFonts w:ascii="Times" w:eastAsia="Times New Roman" w:hAnsi="Times" w:cs="Times New Roman"/>
                <w:sz w:val="20"/>
                <w:szCs w:val="20"/>
              </w:rPr>
              <w:t xml:space="preserve"> and </w:t>
            </w:r>
            <w:hyperlink r:id="rId906" w:tooltip="World Wide Web Consortium" w:history="1">
              <w:r w:rsidR="00967408" w:rsidRPr="00967408">
                <w:rPr>
                  <w:rFonts w:ascii="Times" w:eastAsia="Times New Roman" w:hAnsi="Times" w:cs="Times New Roman"/>
                  <w:color w:val="0000FF"/>
                  <w:sz w:val="20"/>
                  <w:szCs w:val="20"/>
                  <w:u w:val="single"/>
                </w:rPr>
                <w:t>T. Berners-Lee</w:t>
              </w:r>
            </w:hyperlink>
            <w:r w:rsidR="00967408" w:rsidRPr="00967408">
              <w:rPr>
                <w:rFonts w:ascii="Times" w:eastAsia="Times New Roman" w:hAnsi="Times" w:cs="Times New Roman"/>
                <w:sz w:val="20"/>
                <w:szCs w:val="20"/>
              </w:rPr>
              <w:t>, "</w:t>
            </w:r>
            <w:hyperlink r:id="rId907" w:history="1">
              <w:r w:rsidR="00967408" w:rsidRPr="00967408">
                <w:rPr>
                  <w:rFonts w:ascii="Times" w:eastAsia="Times New Roman" w:hAnsi="Times" w:cs="Times New Roman"/>
                  <w:color w:val="0000FF"/>
                  <w:sz w:val="20"/>
                  <w:szCs w:val="20"/>
                  <w:u w:val="single"/>
                </w:rPr>
                <w:t>Hypertext Transfer Protocol -- HTTP/1.1</w:t>
              </w:r>
            </w:hyperlink>
            <w:r w:rsidR="00967408" w:rsidRPr="00967408">
              <w:rPr>
                <w:rFonts w:ascii="Times" w:eastAsia="Times New Roman" w:hAnsi="Times" w:cs="Times New Roman"/>
                <w:sz w:val="20"/>
                <w:szCs w:val="20"/>
              </w:rPr>
              <w:t>", RFC 2616, June 1999.</w:t>
            </w:r>
          </w:p>
        </w:tc>
      </w:tr>
      <w:tr w:rsidR="00967408" w:rsidRPr="00967408" w14:paraId="3FC82C7F" w14:textId="77777777" w:rsidTr="00967408">
        <w:trPr>
          <w:tblCellSpacing w:w="15" w:type="dxa"/>
        </w:trPr>
        <w:tc>
          <w:tcPr>
            <w:tcW w:w="0" w:type="auto"/>
            <w:vAlign w:val="center"/>
            <w:hideMark/>
          </w:tcPr>
          <w:p w14:paraId="7FAC3D5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[RFC3339]</w:t>
            </w:r>
            <w:r w:rsidRPr="00967408">
              <w:rPr>
                <w:rFonts w:ascii="Times" w:eastAsia="Times New Roman" w:hAnsi="Times" w:cs="Times New Roman"/>
                <w:sz w:val="20"/>
                <w:szCs w:val="20"/>
              </w:rPr>
              <w:t xml:space="preserve"> </w:t>
            </w:r>
          </w:p>
        </w:tc>
        <w:tc>
          <w:tcPr>
            <w:tcW w:w="0" w:type="auto"/>
            <w:vAlign w:val="center"/>
            <w:hideMark/>
          </w:tcPr>
          <w:p w14:paraId="0DBA5128" w14:textId="77777777" w:rsidR="00967408" w:rsidRPr="00967408" w:rsidRDefault="00E52530" w:rsidP="00967408">
            <w:pPr>
              <w:rPr>
                <w:rFonts w:ascii="Times" w:eastAsia="Times New Roman" w:hAnsi="Times" w:cs="Times New Roman"/>
                <w:sz w:val="20"/>
                <w:szCs w:val="20"/>
              </w:rPr>
            </w:pPr>
            <w:hyperlink r:id="rId908" w:tooltip="Clearswift Corporation" w:history="1">
              <w:r w:rsidR="00967408" w:rsidRPr="00967408">
                <w:rPr>
                  <w:rFonts w:ascii="Times" w:eastAsia="Times New Roman" w:hAnsi="Times" w:cs="Times New Roman"/>
                  <w:color w:val="0000FF"/>
                  <w:sz w:val="20"/>
                  <w:szCs w:val="20"/>
                  <w:u w:val="single"/>
                </w:rPr>
                <w:t>Klyne, G.</w:t>
              </w:r>
            </w:hyperlink>
            <w:r w:rsidR="00967408" w:rsidRPr="00967408">
              <w:rPr>
                <w:rFonts w:ascii="Times" w:eastAsia="Times New Roman" w:hAnsi="Times" w:cs="Times New Roman"/>
                <w:sz w:val="20"/>
                <w:szCs w:val="20"/>
              </w:rPr>
              <w:t xml:space="preserve"> and </w:t>
            </w:r>
            <w:hyperlink r:id="rId909" w:tooltip="Sun Microsystems" w:history="1">
              <w:r w:rsidR="00967408" w:rsidRPr="00967408">
                <w:rPr>
                  <w:rFonts w:ascii="Times" w:eastAsia="Times New Roman" w:hAnsi="Times" w:cs="Times New Roman"/>
                  <w:color w:val="0000FF"/>
                  <w:sz w:val="20"/>
                  <w:szCs w:val="20"/>
                  <w:u w:val="single"/>
                </w:rPr>
                <w:t>C. Newman</w:t>
              </w:r>
            </w:hyperlink>
            <w:r w:rsidR="00967408" w:rsidRPr="00967408">
              <w:rPr>
                <w:rFonts w:ascii="Times" w:eastAsia="Times New Roman" w:hAnsi="Times" w:cs="Times New Roman"/>
                <w:sz w:val="20"/>
                <w:szCs w:val="20"/>
              </w:rPr>
              <w:t>, "</w:t>
            </w:r>
            <w:hyperlink r:id="rId910" w:history="1">
              <w:r w:rsidR="00967408" w:rsidRPr="00967408">
                <w:rPr>
                  <w:rFonts w:ascii="Times" w:eastAsia="Times New Roman" w:hAnsi="Times" w:cs="Times New Roman"/>
                  <w:color w:val="0000FF"/>
                  <w:sz w:val="20"/>
                  <w:szCs w:val="20"/>
                  <w:u w:val="single"/>
                </w:rPr>
                <w:t>Date and Time on the Internet: Timestamps</w:t>
              </w:r>
            </w:hyperlink>
            <w:r w:rsidR="00967408" w:rsidRPr="00967408">
              <w:rPr>
                <w:rFonts w:ascii="Times" w:eastAsia="Times New Roman" w:hAnsi="Times" w:cs="Times New Roman"/>
                <w:sz w:val="20"/>
                <w:szCs w:val="20"/>
              </w:rPr>
              <w:t>", RFC 3339, July 2002.</w:t>
            </w:r>
          </w:p>
        </w:tc>
      </w:tr>
      <w:tr w:rsidR="00967408" w:rsidRPr="00967408" w14:paraId="659DCB36" w14:textId="77777777" w:rsidTr="00967408">
        <w:trPr>
          <w:tblCellSpacing w:w="15" w:type="dxa"/>
        </w:trPr>
        <w:tc>
          <w:tcPr>
            <w:tcW w:w="0" w:type="auto"/>
            <w:vAlign w:val="center"/>
            <w:hideMark/>
          </w:tcPr>
          <w:p w14:paraId="7D5FCA1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[RFC3966]</w:t>
            </w:r>
            <w:r w:rsidRPr="00967408">
              <w:rPr>
                <w:rFonts w:ascii="Times" w:eastAsia="Times New Roman" w:hAnsi="Times" w:cs="Times New Roman"/>
                <w:sz w:val="20"/>
                <w:szCs w:val="20"/>
              </w:rPr>
              <w:t xml:space="preserve"> </w:t>
            </w:r>
          </w:p>
        </w:tc>
        <w:tc>
          <w:tcPr>
            <w:tcW w:w="0" w:type="auto"/>
            <w:vAlign w:val="center"/>
            <w:hideMark/>
          </w:tcPr>
          <w:p w14:paraId="5ED9D3C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Schulzrinne, H., "</w:t>
            </w:r>
            <w:hyperlink r:id="rId911" w:history="1">
              <w:r w:rsidRPr="00967408">
                <w:rPr>
                  <w:rFonts w:ascii="Times" w:eastAsia="Times New Roman" w:hAnsi="Times" w:cs="Times New Roman"/>
                  <w:color w:val="0000FF"/>
                  <w:sz w:val="20"/>
                  <w:szCs w:val="20"/>
                  <w:u w:val="single"/>
                </w:rPr>
                <w:t>The tel URI for Telephone Numbers</w:t>
              </w:r>
            </w:hyperlink>
            <w:r w:rsidRPr="00967408">
              <w:rPr>
                <w:rFonts w:ascii="Times" w:eastAsia="Times New Roman" w:hAnsi="Times" w:cs="Times New Roman"/>
                <w:sz w:val="20"/>
                <w:szCs w:val="20"/>
              </w:rPr>
              <w:t>", RFC 3966, December 2004.</w:t>
            </w:r>
          </w:p>
        </w:tc>
      </w:tr>
      <w:tr w:rsidR="00967408" w:rsidRPr="00967408" w14:paraId="417D1B85" w14:textId="77777777" w:rsidTr="00967408">
        <w:trPr>
          <w:tblCellSpacing w:w="15" w:type="dxa"/>
        </w:trPr>
        <w:tc>
          <w:tcPr>
            <w:tcW w:w="0" w:type="auto"/>
            <w:vAlign w:val="center"/>
            <w:hideMark/>
          </w:tcPr>
          <w:p w14:paraId="7189BB9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[RFC3986]</w:t>
            </w:r>
            <w:r w:rsidRPr="00967408">
              <w:rPr>
                <w:rFonts w:ascii="Times" w:eastAsia="Times New Roman" w:hAnsi="Times" w:cs="Times New Roman"/>
                <w:sz w:val="20"/>
                <w:szCs w:val="20"/>
              </w:rPr>
              <w:t xml:space="preserve"> </w:t>
            </w:r>
          </w:p>
        </w:tc>
        <w:tc>
          <w:tcPr>
            <w:tcW w:w="0" w:type="auto"/>
            <w:vAlign w:val="center"/>
            <w:hideMark/>
          </w:tcPr>
          <w:p w14:paraId="4BEF96E8" w14:textId="77777777" w:rsidR="00967408" w:rsidRPr="00967408" w:rsidRDefault="00E52530" w:rsidP="00967408">
            <w:pPr>
              <w:rPr>
                <w:rFonts w:ascii="Times" w:eastAsia="Times New Roman" w:hAnsi="Times" w:cs="Times New Roman"/>
                <w:sz w:val="20"/>
                <w:szCs w:val="20"/>
              </w:rPr>
            </w:pPr>
            <w:hyperlink r:id="rId912" w:tooltip="World Wide Web Consortium" w:history="1">
              <w:r w:rsidR="00967408" w:rsidRPr="00967408">
                <w:rPr>
                  <w:rFonts w:ascii="Times" w:eastAsia="Times New Roman" w:hAnsi="Times" w:cs="Times New Roman"/>
                  <w:color w:val="0000FF"/>
                  <w:sz w:val="20"/>
                  <w:szCs w:val="20"/>
                  <w:u w:val="single"/>
                </w:rPr>
                <w:t>Berners-Lee, T.</w:t>
              </w:r>
            </w:hyperlink>
            <w:r w:rsidR="00967408" w:rsidRPr="00967408">
              <w:rPr>
                <w:rFonts w:ascii="Times" w:eastAsia="Times New Roman" w:hAnsi="Times" w:cs="Times New Roman"/>
                <w:sz w:val="20"/>
                <w:szCs w:val="20"/>
              </w:rPr>
              <w:t xml:space="preserve">, </w:t>
            </w:r>
            <w:hyperlink r:id="rId913" w:tooltip="Day Software" w:history="1">
              <w:r w:rsidR="00967408" w:rsidRPr="00967408">
                <w:rPr>
                  <w:rFonts w:ascii="Times" w:eastAsia="Times New Roman" w:hAnsi="Times" w:cs="Times New Roman"/>
                  <w:color w:val="0000FF"/>
                  <w:sz w:val="20"/>
                  <w:szCs w:val="20"/>
                  <w:u w:val="single"/>
                </w:rPr>
                <w:t>Fielding, R.</w:t>
              </w:r>
            </w:hyperlink>
            <w:r w:rsidR="00967408" w:rsidRPr="00967408">
              <w:rPr>
                <w:rFonts w:ascii="Times" w:eastAsia="Times New Roman" w:hAnsi="Times" w:cs="Times New Roman"/>
                <w:sz w:val="20"/>
                <w:szCs w:val="20"/>
              </w:rPr>
              <w:t xml:space="preserve"> and </w:t>
            </w:r>
            <w:hyperlink r:id="rId914" w:tooltip="Adobe Systems Incorporated" w:history="1">
              <w:r w:rsidR="00967408" w:rsidRPr="00967408">
                <w:rPr>
                  <w:rFonts w:ascii="Times" w:eastAsia="Times New Roman" w:hAnsi="Times" w:cs="Times New Roman"/>
                  <w:color w:val="0000FF"/>
                  <w:sz w:val="20"/>
                  <w:szCs w:val="20"/>
                  <w:u w:val="single"/>
                </w:rPr>
                <w:t>L. Masinter</w:t>
              </w:r>
            </w:hyperlink>
            <w:r w:rsidR="00967408" w:rsidRPr="00967408">
              <w:rPr>
                <w:rFonts w:ascii="Times" w:eastAsia="Times New Roman" w:hAnsi="Times" w:cs="Times New Roman"/>
                <w:sz w:val="20"/>
                <w:szCs w:val="20"/>
              </w:rPr>
              <w:t>, "</w:t>
            </w:r>
            <w:hyperlink r:id="rId915" w:history="1">
              <w:r w:rsidR="00967408" w:rsidRPr="00967408">
                <w:rPr>
                  <w:rFonts w:ascii="Times" w:eastAsia="Times New Roman" w:hAnsi="Times" w:cs="Times New Roman"/>
                  <w:color w:val="0000FF"/>
                  <w:sz w:val="20"/>
                  <w:szCs w:val="20"/>
                  <w:u w:val="single"/>
                </w:rPr>
                <w:t>Uniform Resource Identifier (URI): Generic Syntax</w:t>
              </w:r>
            </w:hyperlink>
            <w:r w:rsidR="00967408" w:rsidRPr="00967408">
              <w:rPr>
                <w:rFonts w:ascii="Times" w:eastAsia="Times New Roman" w:hAnsi="Times" w:cs="Times New Roman"/>
                <w:sz w:val="20"/>
                <w:szCs w:val="20"/>
              </w:rPr>
              <w:t>", STD 66, RFC 3986, January 2005.</w:t>
            </w:r>
          </w:p>
        </w:tc>
      </w:tr>
      <w:tr w:rsidR="00967408" w:rsidRPr="00967408" w14:paraId="62C17EA8" w14:textId="77777777" w:rsidTr="00967408">
        <w:trPr>
          <w:tblCellSpacing w:w="15" w:type="dxa"/>
        </w:trPr>
        <w:tc>
          <w:tcPr>
            <w:tcW w:w="0" w:type="auto"/>
            <w:vAlign w:val="center"/>
            <w:hideMark/>
          </w:tcPr>
          <w:p w14:paraId="7795A3F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[RFC4627]</w:t>
            </w:r>
            <w:r w:rsidRPr="00967408">
              <w:rPr>
                <w:rFonts w:ascii="Times" w:eastAsia="Times New Roman" w:hAnsi="Times" w:cs="Times New Roman"/>
                <w:sz w:val="20"/>
                <w:szCs w:val="20"/>
              </w:rPr>
              <w:t xml:space="preserve"> </w:t>
            </w:r>
          </w:p>
        </w:tc>
        <w:tc>
          <w:tcPr>
            <w:tcW w:w="0" w:type="auto"/>
            <w:vAlign w:val="center"/>
            <w:hideMark/>
          </w:tcPr>
          <w:p w14:paraId="42C0351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Crockford, D., "</w:t>
            </w:r>
            <w:hyperlink r:id="rId916" w:history="1">
              <w:r w:rsidRPr="00967408">
                <w:rPr>
                  <w:rFonts w:ascii="Times" w:eastAsia="Times New Roman" w:hAnsi="Times" w:cs="Times New Roman"/>
                  <w:color w:val="0000FF"/>
                  <w:sz w:val="20"/>
                  <w:szCs w:val="20"/>
                  <w:u w:val="single"/>
                </w:rPr>
                <w:t>The application/json Media Type for JavaScript Object Notation (JSON)</w:t>
              </w:r>
            </w:hyperlink>
            <w:r w:rsidRPr="00967408">
              <w:rPr>
                <w:rFonts w:ascii="Times" w:eastAsia="Times New Roman" w:hAnsi="Times" w:cs="Times New Roman"/>
                <w:sz w:val="20"/>
                <w:szCs w:val="20"/>
              </w:rPr>
              <w:t>", RFC 4627, July 2006.</w:t>
            </w:r>
          </w:p>
        </w:tc>
      </w:tr>
      <w:tr w:rsidR="00967408" w:rsidRPr="00967408" w14:paraId="32A5463E" w14:textId="77777777" w:rsidTr="00967408">
        <w:trPr>
          <w:tblCellSpacing w:w="15" w:type="dxa"/>
        </w:trPr>
        <w:tc>
          <w:tcPr>
            <w:tcW w:w="0" w:type="auto"/>
            <w:vAlign w:val="center"/>
            <w:hideMark/>
          </w:tcPr>
          <w:p w14:paraId="3424E1E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[RFC5246]</w:t>
            </w:r>
            <w:r w:rsidRPr="00967408">
              <w:rPr>
                <w:rFonts w:ascii="Times" w:eastAsia="Times New Roman" w:hAnsi="Times" w:cs="Times New Roman"/>
                <w:sz w:val="20"/>
                <w:szCs w:val="20"/>
              </w:rPr>
              <w:t xml:space="preserve"> </w:t>
            </w:r>
          </w:p>
        </w:tc>
        <w:tc>
          <w:tcPr>
            <w:tcW w:w="0" w:type="auto"/>
            <w:vAlign w:val="center"/>
            <w:hideMark/>
          </w:tcPr>
          <w:p w14:paraId="05FC145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Dierks, T. and E. Rescorla, "</w:t>
            </w:r>
            <w:hyperlink r:id="rId917" w:history="1">
              <w:r w:rsidRPr="00967408">
                <w:rPr>
                  <w:rFonts w:ascii="Times" w:eastAsia="Times New Roman" w:hAnsi="Times" w:cs="Times New Roman"/>
                  <w:color w:val="0000FF"/>
                  <w:sz w:val="20"/>
                  <w:szCs w:val="20"/>
                  <w:u w:val="single"/>
                </w:rPr>
                <w:t>The Transport Layer Security (TLS) Protocol Version 1.2</w:t>
              </w:r>
            </w:hyperlink>
            <w:r w:rsidRPr="00967408">
              <w:rPr>
                <w:rFonts w:ascii="Times" w:eastAsia="Times New Roman" w:hAnsi="Times" w:cs="Times New Roman"/>
                <w:sz w:val="20"/>
                <w:szCs w:val="20"/>
              </w:rPr>
              <w:t>", RFC 5246, August 2008.</w:t>
            </w:r>
          </w:p>
        </w:tc>
      </w:tr>
      <w:tr w:rsidR="00967408" w:rsidRPr="00967408" w14:paraId="00B2D42B" w14:textId="77777777" w:rsidTr="00967408">
        <w:trPr>
          <w:tblCellSpacing w:w="15" w:type="dxa"/>
        </w:trPr>
        <w:tc>
          <w:tcPr>
            <w:tcW w:w="0" w:type="auto"/>
            <w:vAlign w:val="center"/>
            <w:hideMark/>
          </w:tcPr>
          <w:p w14:paraId="09847CF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[RFC5322]</w:t>
            </w:r>
            <w:r w:rsidRPr="00967408">
              <w:rPr>
                <w:rFonts w:ascii="Times" w:eastAsia="Times New Roman" w:hAnsi="Times" w:cs="Times New Roman"/>
                <w:sz w:val="20"/>
                <w:szCs w:val="20"/>
              </w:rPr>
              <w:t xml:space="preserve"> </w:t>
            </w:r>
          </w:p>
        </w:tc>
        <w:tc>
          <w:tcPr>
            <w:tcW w:w="0" w:type="auto"/>
            <w:vAlign w:val="center"/>
            <w:hideMark/>
          </w:tcPr>
          <w:p w14:paraId="3AB9B072" w14:textId="77777777" w:rsidR="00967408" w:rsidRPr="00967408" w:rsidRDefault="00E52530" w:rsidP="00967408">
            <w:pPr>
              <w:rPr>
                <w:rFonts w:ascii="Times" w:eastAsia="Times New Roman" w:hAnsi="Times" w:cs="Times New Roman"/>
                <w:sz w:val="20"/>
                <w:szCs w:val="20"/>
              </w:rPr>
            </w:pPr>
            <w:hyperlink r:id="rId918" w:tooltip="Qualcomm Incorporated" w:history="1">
              <w:r w:rsidR="00967408" w:rsidRPr="00967408">
                <w:rPr>
                  <w:rFonts w:ascii="Times" w:eastAsia="Times New Roman" w:hAnsi="Times" w:cs="Times New Roman"/>
                  <w:color w:val="0000FF"/>
                  <w:sz w:val="20"/>
                  <w:szCs w:val="20"/>
                  <w:u w:val="single"/>
                </w:rPr>
                <w:t>Resnick, P.</w:t>
              </w:r>
            </w:hyperlink>
            <w:r w:rsidR="00967408" w:rsidRPr="00967408">
              <w:rPr>
                <w:rFonts w:ascii="Times" w:eastAsia="Times New Roman" w:hAnsi="Times" w:cs="Times New Roman"/>
                <w:sz w:val="20"/>
                <w:szCs w:val="20"/>
              </w:rPr>
              <w:t>, "</w:t>
            </w:r>
            <w:hyperlink r:id="rId919" w:history="1">
              <w:r w:rsidR="00967408" w:rsidRPr="00967408">
                <w:rPr>
                  <w:rFonts w:ascii="Times" w:eastAsia="Times New Roman" w:hAnsi="Times" w:cs="Times New Roman"/>
                  <w:color w:val="0000FF"/>
                  <w:sz w:val="20"/>
                  <w:szCs w:val="20"/>
                  <w:u w:val="single"/>
                </w:rPr>
                <w:t>Internet Message Format</w:t>
              </w:r>
            </w:hyperlink>
            <w:r w:rsidR="00967408" w:rsidRPr="00967408">
              <w:rPr>
                <w:rFonts w:ascii="Times" w:eastAsia="Times New Roman" w:hAnsi="Times" w:cs="Times New Roman"/>
                <w:sz w:val="20"/>
                <w:szCs w:val="20"/>
              </w:rPr>
              <w:t>", RFC 5322, October 2008.</w:t>
            </w:r>
          </w:p>
        </w:tc>
      </w:tr>
      <w:tr w:rsidR="00967408" w:rsidRPr="00967408" w14:paraId="3E8B0D53" w14:textId="77777777" w:rsidTr="00967408">
        <w:trPr>
          <w:tblCellSpacing w:w="15" w:type="dxa"/>
        </w:trPr>
        <w:tc>
          <w:tcPr>
            <w:tcW w:w="0" w:type="auto"/>
            <w:vAlign w:val="center"/>
            <w:hideMark/>
          </w:tcPr>
          <w:p w14:paraId="6782256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[RFC5646]</w:t>
            </w:r>
            <w:r w:rsidRPr="00967408">
              <w:rPr>
                <w:rFonts w:ascii="Times" w:eastAsia="Times New Roman" w:hAnsi="Times" w:cs="Times New Roman"/>
                <w:sz w:val="20"/>
                <w:szCs w:val="20"/>
              </w:rPr>
              <w:t xml:space="preserve"> </w:t>
            </w:r>
          </w:p>
        </w:tc>
        <w:tc>
          <w:tcPr>
            <w:tcW w:w="0" w:type="auto"/>
            <w:vAlign w:val="center"/>
            <w:hideMark/>
          </w:tcPr>
          <w:p w14:paraId="06E29C1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Phillips, A. and M. Davis, "</w:t>
            </w:r>
            <w:hyperlink r:id="rId920" w:history="1">
              <w:r w:rsidRPr="00967408">
                <w:rPr>
                  <w:rFonts w:ascii="Times" w:eastAsia="Times New Roman" w:hAnsi="Times" w:cs="Times New Roman"/>
                  <w:color w:val="0000FF"/>
                  <w:sz w:val="20"/>
                  <w:szCs w:val="20"/>
                  <w:u w:val="single"/>
                </w:rPr>
                <w:t>Tags for Identifying Languages</w:t>
              </w:r>
            </w:hyperlink>
            <w:r w:rsidRPr="00967408">
              <w:rPr>
                <w:rFonts w:ascii="Times" w:eastAsia="Times New Roman" w:hAnsi="Times" w:cs="Times New Roman"/>
                <w:sz w:val="20"/>
                <w:szCs w:val="20"/>
              </w:rPr>
              <w:t>", BCP 47, RFC 5646, September 2009.</w:t>
            </w:r>
          </w:p>
        </w:tc>
      </w:tr>
      <w:tr w:rsidR="00967408" w:rsidRPr="00967408" w14:paraId="2C117DD5" w14:textId="77777777" w:rsidTr="00967408">
        <w:trPr>
          <w:tblCellSpacing w:w="15" w:type="dxa"/>
        </w:trPr>
        <w:tc>
          <w:tcPr>
            <w:tcW w:w="0" w:type="auto"/>
            <w:vAlign w:val="center"/>
            <w:hideMark/>
          </w:tcPr>
          <w:p w14:paraId="778B035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[RFC6125]</w:t>
            </w:r>
            <w:r w:rsidRPr="00967408">
              <w:rPr>
                <w:rFonts w:ascii="Times" w:eastAsia="Times New Roman" w:hAnsi="Times" w:cs="Times New Roman"/>
                <w:sz w:val="20"/>
                <w:szCs w:val="20"/>
              </w:rPr>
              <w:t xml:space="preserve"> </w:t>
            </w:r>
          </w:p>
        </w:tc>
        <w:tc>
          <w:tcPr>
            <w:tcW w:w="0" w:type="auto"/>
            <w:vAlign w:val="center"/>
            <w:hideMark/>
          </w:tcPr>
          <w:p w14:paraId="2B0CFB4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Saint-Andre, P. and J. Hodges, "</w:t>
            </w:r>
            <w:hyperlink r:id="rId921" w:history="1">
              <w:r w:rsidRPr="00967408">
                <w:rPr>
                  <w:rFonts w:ascii="Times" w:eastAsia="Times New Roman" w:hAnsi="Times" w:cs="Times New Roman"/>
                  <w:color w:val="0000FF"/>
                  <w:sz w:val="20"/>
                  <w:szCs w:val="20"/>
                  <w:u w:val="single"/>
                </w:rPr>
                <w:t>Representation and Verification of Domain-Based Application Service Identity within Internet Public Key Infrastructure Using X.509 (PKIX) Certificates in the Context of Transport Layer Security (TLS)</w:t>
              </w:r>
            </w:hyperlink>
            <w:r w:rsidRPr="00967408">
              <w:rPr>
                <w:rFonts w:ascii="Times" w:eastAsia="Times New Roman" w:hAnsi="Times" w:cs="Times New Roman"/>
                <w:sz w:val="20"/>
                <w:szCs w:val="20"/>
              </w:rPr>
              <w:t>", RFC 6125, March 2011.</w:t>
            </w:r>
          </w:p>
        </w:tc>
      </w:tr>
      <w:tr w:rsidR="00967408" w:rsidRPr="00967408" w14:paraId="132FE0E4" w14:textId="77777777" w:rsidTr="00967408">
        <w:trPr>
          <w:tblCellSpacing w:w="15" w:type="dxa"/>
        </w:trPr>
        <w:tc>
          <w:tcPr>
            <w:tcW w:w="0" w:type="auto"/>
            <w:vAlign w:val="center"/>
            <w:hideMark/>
          </w:tcPr>
          <w:p w14:paraId="36152B72"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[RFC6711]</w:t>
            </w:r>
            <w:r w:rsidRPr="00967408">
              <w:rPr>
                <w:rFonts w:ascii="Times" w:eastAsia="Times New Roman" w:hAnsi="Times" w:cs="Times New Roman"/>
                <w:sz w:val="20"/>
                <w:szCs w:val="20"/>
              </w:rPr>
              <w:t xml:space="preserve"> </w:t>
            </w:r>
          </w:p>
        </w:tc>
        <w:tc>
          <w:tcPr>
            <w:tcW w:w="0" w:type="auto"/>
            <w:vAlign w:val="center"/>
            <w:hideMark/>
          </w:tcPr>
          <w:p w14:paraId="653090CC"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Johansson, L., "</w:t>
            </w:r>
            <w:hyperlink r:id="rId922" w:history="1">
              <w:r w:rsidRPr="00967408">
                <w:rPr>
                  <w:rFonts w:ascii="Times" w:eastAsia="Times New Roman" w:hAnsi="Times" w:cs="Times New Roman"/>
                  <w:color w:val="0000FF"/>
                  <w:sz w:val="20"/>
                  <w:szCs w:val="20"/>
                  <w:u w:val="single"/>
                </w:rPr>
                <w:t>An IANA Registry for Level of Assurance (LoA) Profiles</w:t>
              </w:r>
            </w:hyperlink>
            <w:r w:rsidRPr="00967408">
              <w:rPr>
                <w:rFonts w:ascii="Times" w:eastAsia="Times New Roman" w:hAnsi="Times" w:cs="Times New Roman"/>
                <w:sz w:val="20"/>
                <w:szCs w:val="20"/>
              </w:rPr>
              <w:t>", RFC 6711, August 2012.</w:t>
            </w:r>
          </w:p>
        </w:tc>
      </w:tr>
      <w:tr w:rsidR="00967408" w:rsidRPr="00967408" w14:paraId="28313350" w14:textId="77777777" w:rsidTr="00967408">
        <w:trPr>
          <w:tblCellSpacing w:w="15" w:type="dxa"/>
        </w:trPr>
        <w:tc>
          <w:tcPr>
            <w:tcW w:w="0" w:type="auto"/>
            <w:vAlign w:val="center"/>
            <w:hideMark/>
          </w:tcPr>
          <w:p w14:paraId="2ED34B3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[RFC6749]</w:t>
            </w:r>
            <w:r w:rsidRPr="00967408">
              <w:rPr>
                <w:rFonts w:ascii="Times" w:eastAsia="Times New Roman" w:hAnsi="Times" w:cs="Times New Roman"/>
                <w:sz w:val="20"/>
                <w:szCs w:val="20"/>
              </w:rPr>
              <w:t xml:space="preserve"> </w:t>
            </w:r>
          </w:p>
        </w:tc>
        <w:tc>
          <w:tcPr>
            <w:tcW w:w="0" w:type="auto"/>
            <w:vAlign w:val="center"/>
            <w:hideMark/>
          </w:tcPr>
          <w:p w14:paraId="7AF871C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Hardt, D., "</w:t>
            </w:r>
            <w:hyperlink r:id="rId923" w:history="1">
              <w:r w:rsidRPr="00967408">
                <w:rPr>
                  <w:rFonts w:ascii="Times" w:eastAsia="Times New Roman" w:hAnsi="Times" w:cs="Times New Roman"/>
                  <w:color w:val="0000FF"/>
                  <w:sz w:val="20"/>
                  <w:szCs w:val="20"/>
                  <w:u w:val="single"/>
                </w:rPr>
                <w:t>The OAuth 2.0 Authorization Framework</w:t>
              </w:r>
            </w:hyperlink>
            <w:r w:rsidRPr="00967408">
              <w:rPr>
                <w:rFonts w:ascii="Times" w:eastAsia="Times New Roman" w:hAnsi="Times" w:cs="Times New Roman"/>
                <w:sz w:val="20"/>
                <w:szCs w:val="20"/>
              </w:rPr>
              <w:t>", RFC 6749, October 2012.</w:t>
            </w:r>
          </w:p>
        </w:tc>
      </w:tr>
      <w:tr w:rsidR="00967408" w:rsidRPr="00967408" w14:paraId="12AD4905" w14:textId="77777777" w:rsidTr="00967408">
        <w:trPr>
          <w:tblCellSpacing w:w="15" w:type="dxa"/>
        </w:trPr>
        <w:tc>
          <w:tcPr>
            <w:tcW w:w="0" w:type="auto"/>
            <w:vAlign w:val="center"/>
            <w:hideMark/>
          </w:tcPr>
          <w:p w14:paraId="028A4614"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[RFC6750]</w:t>
            </w:r>
            <w:r w:rsidRPr="00967408">
              <w:rPr>
                <w:rFonts w:ascii="Times" w:eastAsia="Times New Roman" w:hAnsi="Times" w:cs="Times New Roman"/>
                <w:sz w:val="20"/>
                <w:szCs w:val="20"/>
              </w:rPr>
              <w:t xml:space="preserve"> </w:t>
            </w:r>
          </w:p>
        </w:tc>
        <w:tc>
          <w:tcPr>
            <w:tcW w:w="0" w:type="auto"/>
            <w:vAlign w:val="center"/>
            <w:hideMark/>
          </w:tcPr>
          <w:p w14:paraId="0DAF21B8"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Jones, M. and D. Hardt, "</w:t>
            </w:r>
            <w:hyperlink r:id="rId924" w:history="1">
              <w:r w:rsidRPr="00967408">
                <w:rPr>
                  <w:rFonts w:ascii="Times" w:eastAsia="Times New Roman" w:hAnsi="Times" w:cs="Times New Roman"/>
                  <w:color w:val="0000FF"/>
                  <w:sz w:val="20"/>
                  <w:szCs w:val="20"/>
                  <w:u w:val="single"/>
                </w:rPr>
                <w:t>The OAuth 2.0 Authorization Framework: Bearer Token Usage</w:t>
              </w:r>
            </w:hyperlink>
            <w:r w:rsidRPr="00967408">
              <w:rPr>
                <w:rFonts w:ascii="Times" w:eastAsia="Times New Roman" w:hAnsi="Times" w:cs="Times New Roman"/>
                <w:sz w:val="20"/>
                <w:szCs w:val="20"/>
              </w:rPr>
              <w:t>", RFC 6750, October 2012.</w:t>
            </w:r>
          </w:p>
        </w:tc>
      </w:tr>
      <w:tr w:rsidR="00967408" w:rsidRPr="00967408" w14:paraId="1DD6680C" w14:textId="77777777" w:rsidTr="00967408">
        <w:trPr>
          <w:tblCellSpacing w:w="15" w:type="dxa"/>
        </w:trPr>
        <w:tc>
          <w:tcPr>
            <w:tcW w:w="0" w:type="auto"/>
            <w:vAlign w:val="center"/>
            <w:hideMark/>
          </w:tcPr>
          <w:p w14:paraId="1CD6FFA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[RFC6819]</w:t>
            </w:r>
            <w:r w:rsidRPr="00967408">
              <w:rPr>
                <w:rFonts w:ascii="Times" w:eastAsia="Times New Roman" w:hAnsi="Times" w:cs="Times New Roman"/>
                <w:sz w:val="20"/>
                <w:szCs w:val="20"/>
              </w:rPr>
              <w:t xml:space="preserve"> </w:t>
            </w:r>
          </w:p>
        </w:tc>
        <w:tc>
          <w:tcPr>
            <w:tcW w:w="0" w:type="auto"/>
            <w:vAlign w:val="center"/>
            <w:hideMark/>
          </w:tcPr>
          <w:p w14:paraId="7F19DA3E"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Lodderstedt, T., McGloin, M. and P. Hunt, "</w:t>
            </w:r>
            <w:hyperlink r:id="rId925" w:history="1">
              <w:r w:rsidRPr="00967408">
                <w:rPr>
                  <w:rFonts w:ascii="Times" w:eastAsia="Times New Roman" w:hAnsi="Times" w:cs="Times New Roman"/>
                  <w:color w:val="0000FF"/>
                  <w:sz w:val="20"/>
                  <w:szCs w:val="20"/>
                  <w:u w:val="single"/>
                </w:rPr>
                <w:t>OAuth 2.0 Threat Model and Security Considerations</w:t>
              </w:r>
            </w:hyperlink>
            <w:r w:rsidRPr="00967408">
              <w:rPr>
                <w:rFonts w:ascii="Times" w:eastAsia="Times New Roman" w:hAnsi="Times" w:cs="Times New Roman"/>
                <w:sz w:val="20"/>
                <w:szCs w:val="20"/>
              </w:rPr>
              <w:t>", RFC 6819, January 2013.</w:t>
            </w:r>
          </w:p>
        </w:tc>
      </w:tr>
      <w:tr w:rsidR="00967408" w:rsidRPr="00967408" w14:paraId="621CED29" w14:textId="77777777" w:rsidTr="00967408">
        <w:trPr>
          <w:tblCellSpacing w:w="15" w:type="dxa"/>
        </w:trPr>
        <w:tc>
          <w:tcPr>
            <w:tcW w:w="0" w:type="auto"/>
            <w:vAlign w:val="center"/>
            <w:hideMark/>
          </w:tcPr>
          <w:p w14:paraId="4562610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[USA15]</w:t>
            </w:r>
            <w:r w:rsidRPr="00967408">
              <w:rPr>
                <w:rFonts w:ascii="Times" w:eastAsia="Times New Roman" w:hAnsi="Times" w:cs="Times New Roman"/>
                <w:sz w:val="20"/>
                <w:szCs w:val="20"/>
              </w:rPr>
              <w:t xml:space="preserve"> </w:t>
            </w:r>
          </w:p>
        </w:tc>
        <w:tc>
          <w:tcPr>
            <w:tcW w:w="0" w:type="auto"/>
            <w:vAlign w:val="center"/>
            <w:hideMark/>
          </w:tcPr>
          <w:p w14:paraId="6A3082F5" w14:textId="77777777" w:rsidR="00967408" w:rsidRPr="00967408" w:rsidRDefault="00E52530" w:rsidP="00967408">
            <w:pPr>
              <w:rPr>
                <w:rFonts w:ascii="Times" w:eastAsia="Times New Roman" w:hAnsi="Times" w:cs="Times New Roman"/>
                <w:sz w:val="20"/>
                <w:szCs w:val="20"/>
              </w:rPr>
            </w:pPr>
            <w:hyperlink r:id="rId926" w:history="1">
              <w:r w:rsidR="00967408" w:rsidRPr="00967408">
                <w:rPr>
                  <w:rFonts w:ascii="Times" w:eastAsia="Times New Roman" w:hAnsi="Times" w:cs="Times New Roman"/>
                  <w:color w:val="0000FF"/>
                  <w:sz w:val="20"/>
                  <w:szCs w:val="20"/>
                  <w:u w:val="single"/>
                </w:rPr>
                <w:t>Davis, M.</w:t>
              </w:r>
            </w:hyperlink>
            <w:r w:rsidR="00967408" w:rsidRPr="00967408">
              <w:rPr>
                <w:rFonts w:ascii="Times" w:eastAsia="Times New Roman" w:hAnsi="Times" w:cs="Times New Roman"/>
                <w:sz w:val="20"/>
                <w:szCs w:val="20"/>
              </w:rPr>
              <w:t xml:space="preserve">, </w:t>
            </w:r>
            <w:hyperlink r:id="rId927" w:history="1">
              <w:r w:rsidR="00967408" w:rsidRPr="00967408">
                <w:rPr>
                  <w:rFonts w:ascii="Times" w:eastAsia="Times New Roman" w:hAnsi="Times" w:cs="Times New Roman"/>
                  <w:color w:val="0000FF"/>
                  <w:sz w:val="20"/>
                  <w:szCs w:val="20"/>
                  <w:u w:val="single"/>
                </w:rPr>
                <w:t>Whistler, K.</w:t>
              </w:r>
            </w:hyperlink>
            <w:r w:rsidR="00967408" w:rsidRPr="00967408">
              <w:rPr>
                <w:rFonts w:ascii="Times" w:eastAsia="Times New Roman" w:hAnsi="Times" w:cs="Times New Roman"/>
                <w:sz w:val="20"/>
                <w:szCs w:val="20"/>
              </w:rPr>
              <w:t xml:space="preserve"> and M. Dürst, "Unicode Normalization Forms", Unicode Standard Annex 15, 09 2009.</w:t>
            </w:r>
          </w:p>
        </w:tc>
      </w:tr>
      <w:tr w:rsidR="00967408" w:rsidRPr="00967408" w14:paraId="75C56EAF" w14:textId="77777777" w:rsidTr="00967408">
        <w:trPr>
          <w:tblCellSpacing w:w="15" w:type="dxa"/>
        </w:trPr>
        <w:tc>
          <w:tcPr>
            <w:tcW w:w="0" w:type="auto"/>
            <w:vAlign w:val="center"/>
            <w:hideMark/>
          </w:tcPr>
          <w:p w14:paraId="0AC316EA"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[W3C.REC-html401-19991224]</w:t>
            </w:r>
            <w:r w:rsidRPr="00967408">
              <w:rPr>
                <w:rFonts w:ascii="Times" w:eastAsia="Times New Roman" w:hAnsi="Times" w:cs="Times New Roman"/>
                <w:sz w:val="20"/>
                <w:szCs w:val="20"/>
              </w:rPr>
              <w:t xml:space="preserve"> </w:t>
            </w:r>
          </w:p>
        </w:tc>
        <w:tc>
          <w:tcPr>
            <w:tcW w:w="0" w:type="auto"/>
            <w:vAlign w:val="center"/>
            <w:hideMark/>
          </w:tcPr>
          <w:p w14:paraId="7952BA6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Hors, A., Raggett, D. and I. Jacobs, "</w:t>
            </w:r>
            <w:hyperlink r:id="rId928" w:history="1">
              <w:r w:rsidRPr="00967408">
                <w:rPr>
                  <w:rFonts w:ascii="Times" w:eastAsia="Times New Roman" w:hAnsi="Times" w:cs="Times New Roman"/>
                  <w:color w:val="0000FF"/>
                  <w:sz w:val="20"/>
                  <w:szCs w:val="20"/>
                  <w:u w:val="single"/>
                </w:rPr>
                <w:t>HTML 4.01 Specification</w:t>
              </w:r>
            </w:hyperlink>
            <w:r w:rsidRPr="00967408">
              <w:rPr>
                <w:rFonts w:ascii="Times" w:eastAsia="Times New Roman" w:hAnsi="Times" w:cs="Times New Roman"/>
                <w:sz w:val="20"/>
                <w:szCs w:val="20"/>
              </w:rPr>
              <w:t>", World Wide Web Consortium Recommendation REC-html401-19991224, December 1999.</w:t>
            </w:r>
          </w:p>
        </w:tc>
      </w:tr>
      <w:tr w:rsidR="00967408" w:rsidRPr="00967408" w14:paraId="3759D1BC" w14:textId="77777777" w:rsidTr="00967408">
        <w:trPr>
          <w:tblCellSpacing w:w="15" w:type="dxa"/>
        </w:trPr>
        <w:tc>
          <w:tcPr>
            <w:tcW w:w="0" w:type="auto"/>
            <w:vAlign w:val="center"/>
            <w:hideMark/>
          </w:tcPr>
          <w:p w14:paraId="3234203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[zoneinfo]</w:t>
            </w:r>
            <w:r w:rsidRPr="00967408">
              <w:rPr>
                <w:rFonts w:ascii="Times" w:eastAsia="Times New Roman" w:hAnsi="Times" w:cs="Times New Roman"/>
                <w:sz w:val="20"/>
                <w:szCs w:val="20"/>
              </w:rPr>
              <w:t xml:space="preserve"> </w:t>
            </w:r>
          </w:p>
        </w:tc>
        <w:tc>
          <w:tcPr>
            <w:tcW w:w="0" w:type="auto"/>
            <w:vAlign w:val="center"/>
            <w:hideMark/>
          </w:tcPr>
          <w:p w14:paraId="14C3D1F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Public Domain, "The tz database", June 2011.</w:t>
            </w:r>
          </w:p>
        </w:tc>
      </w:tr>
    </w:tbl>
    <w:p w14:paraId="0BCFE235"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29" w:anchor="rfc.references.2" w:history="1">
        <w:r w:rsidR="00967408" w:rsidRPr="00967408">
          <w:rPr>
            <w:rFonts w:ascii="Times" w:eastAsia="Times New Roman" w:hAnsi="Times" w:cs="Times New Roman"/>
            <w:b/>
            <w:bCs/>
            <w:color w:val="0000FF"/>
            <w:kern w:val="36"/>
            <w:sz w:val="48"/>
            <w:szCs w:val="48"/>
            <w:u w:val="single"/>
          </w:rPr>
          <w:t>18.2.</w:t>
        </w:r>
      </w:hyperlink>
      <w:r w:rsidR="00967408" w:rsidRPr="00967408">
        <w:rPr>
          <w:rFonts w:ascii="Times" w:eastAsia="Times New Roman" w:hAnsi="Times" w:cs="Times New Roman"/>
          <w:b/>
          <w:bCs/>
          <w:kern w:val="36"/>
          <w:sz w:val="48"/>
          <w:szCs w:val="48"/>
        </w:rPr>
        <w:t xml:space="preserve"> Informative References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5"/>
        <w:gridCol w:w="6855"/>
      </w:tblGrid>
      <w:tr w:rsidR="00967408" w:rsidRPr="00967408" w14:paraId="27AA8576" w14:textId="77777777" w:rsidTr="00967408">
        <w:trPr>
          <w:tblCellSpacing w:w="15" w:type="dxa"/>
        </w:trPr>
        <w:tc>
          <w:tcPr>
            <w:tcW w:w="0" w:type="auto"/>
            <w:vAlign w:val="center"/>
            <w:hideMark/>
          </w:tcPr>
          <w:p w14:paraId="4125B49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[I-D.ietf-appsawg-acct-uri]</w:t>
            </w:r>
            <w:r w:rsidRPr="00967408">
              <w:rPr>
                <w:rFonts w:ascii="Times" w:eastAsia="Times New Roman" w:hAnsi="Times" w:cs="Times New Roman"/>
                <w:sz w:val="20"/>
                <w:szCs w:val="20"/>
              </w:rPr>
              <w:t xml:space="preserve"> </w:t>
            </w:r>
          </w:p>
        </w:tc>
        <w:tc>
          <w:tcPr>
            <w:tcW w:w="0" w:type="auto"/>
            <w:vAlign w:val="center"/>
            <w:hideMark/>
          </w:tcPr>
          <w:p w14:paraId="5E8ECF1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Saint-Andre, P., "</w:t>
            </w:r>
            <w:hyperlink r:id="rId930" w:history="1">
              <w:r w:rsidRPr="00967408">
                <w:rPr>
                  <w:rFonts w:ascii="Times" w:eastAsia="Times New Roman" w:hAnsi="Times" w:cs="Times New Roman"/>
                  <w:color w:val="0000FF"/>
                  <w:sz w:val="20"/>
                  <w:szCs w:val="20"/>
                  <w:u w:val="single"/>
                </w:rPr>
                <w:t>The 'acct' URI Scheme</w:t>
              </w:r>
            </w:hyperlink>
            <w:r w:rsidRPr="00967408">
              <w:rPr>
                <w:rFonts w:ascii="Times" w:eastAsia="Times New Roman" w:hAnsi="Times" w:cs="Times New Roman"/>
                <w:sz w:val="20"/>
                <w:szCs w:val="20"/>
              </w:rPr>
              <w:t>", Internet-Draft draft-ietf-appsawg-acct-uri-06, July 2013.</w:t>
            </w:r>
          </w:p>
        </w:tc>
      </w:tr>
      <w:tr w:rsidR="00967408" w:rsidRPr="00967408" w14:paraId="558B93C1" w14:textId="77777777" w:rsidTr="00967408">
        <w:trPr>
          <w:tblCellSpacing w:w="15" w:type="dxa"/>
        </w:trPr>
        <w:tc>
          <w:tcPr>
            <w:tcW w:w="0" w:type="auto"/>
            <w:vAlign w:val="center"/>
            <w:hideMark/>
          </w:tcPr>
          <w:p w14:paraId="53CEC1E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[OpenID.2.0]</w:t>
            </w:r>
            <w:r w:rsidRPr="00967408">
              <w:rPr>
                <w:rFonts w:ascii="Times" w:eastAsia="Times New Roman" w:hAnsi="Times" w:cs="Times New Roman"/>
                <w:sz w:val="20"/>
                <w:szCs w:val="20"/>
              </w:rPr>
              <w:t xml:space="preserve"> </w:t>
            </w:r>
          </w:p>
        </w:tc>
        <w:tc>
          <w:tcPr>
            <w:tcW w:w="0" w:type="auto"/>
            <w:vAlign w:val="center"/>
            <w:hideMark/>
          </w:tcPr>
          <w:p w14:paraId="3DF0AF8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OpenID Foundation, "OpenID Authentication 2.0", December 2007.</w:t>
            </w:r>
          </w:p>
        </w:tc>
      </w:tr>
      <w:tr w:rsidR="00967408" w:rsidRPr="00967408" w14:paraId="5ABB5152" w14:textId="77777777" w:rsidTr="00967408">
        <w:trPr>
          <w:tblCellSpacing w:w="15" w:type="dxa"/>
        </w:trPr>
        <w:tc>
          <w:tcPr>
            <w:tcW w:w="0" w:type="auto"/>
            <w:vAlign w:val="center"/>
            <w:hideMark/>
          </w:tcPr>
          <w:p w14:paraId="66B043A7"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[OpenID.Basic]</w:t>
            </w:r>
            <w:r w:rsidRPr="00967408">
              <w:rPr>
                <w:rFonts w:ascii="Times" w:eastAsia="Times New Roman" w:hAnsi="Times" w:cs="Times New Roman"/>
                <w:sz w:val="20"/>
                <w:szCs w:val="20"/>
              </w:rPr>
              <w:t xml:space="preserve"> </w:t>
            </w:r>
          </w:p>
        </w:tc>
        <w:tc>
          <w:tcPr>
            <w:tcW w:w="0" w:type="auto"/>
            <w:vAlign w:val="center"/>
            <w:hideMark/>
          </w:tcPr>
          <w:p w14:paraId="13205721"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Sakimura, N., Bradley, J., Jones, M., de Medeiros, B. and C. Mortimore, "OpenID Connect Basic Client Implementer's Guide 1.0", October 2013.</w:t>
            </w:r>
          </w:p>
        </w:tc>
      </w:tr>
      <w:tr w:rsidR="00967408" w:rsidRPr="00967408" w14:paraId="0259F38D" w14:textId="77777777" w:rsidTr="00967408">
        <w:trPr>
          <w:tblCellSpacing w:w="15" w:type="dxa"/>
        </w:trPr>
        <w:tc>
          <w:tcPr>
            <w:tcW w:w="0" w:type="auto"/>
            <w:vAlign w:val="center"/>
            <w:hideMark/>
          </w:tcPr>
          <w:p w14:paraId="5F2BA9CD"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[OpenID.Implicit]</w:t>
            </w:r>
            <w:r w:rsidRPr="00967408">
              <w:rPr>
                <w:rFonts w:ascii="Times" w:eastAsia="Times New Roman" w:hAnsi="Times" w:cs="Times New Roman"/>
                <w:sz w:val="20"/>
                <w:szCs w:val="20"/>
              </w:rPr>
              <w:t xml:space="preserve"> </w:t>
            </w:r>
          </w:p>
        </w:tc>
        <w:tc>
          <w:tcPr>
            <w:tcW w:w="0" w:type="auto"/>
            <w:vAlign w:val="center"/>
            <w:hideMark/>
          </w:tcPr>
          <w:p w14:paraId="291E16B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Sakimura, N., Bradley, J., Jones, M., de Medeiros, B., Mortimore, C. and E. Jay, "OpenID Connect Implicit Client Implementer's Guide 1.0", October 2013.</w:t>
            </w:r>
          </w:p>
        </w:tc>
      </w:tr>
      <w:tr w:rsidR="00967408" w:rsidRPr="00967408" w14:paraId="2B8CFDA0" w14:textId="77777777" w:rsidTr="00967408">
        <w:trPr>
          <w:tblCellSpacing w:w="15" w:type="dxa"/>
        </w:trPr>
        <w:tc>
          <w:tcPr>
            <w:tcW w:w="0" w:type="auto"/>
            <w:vAlign w:val="center"/>
            <w:hideMark/>
          </w:tcPr>
          <w:p w14:paraId="4FE11AE0"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[OpenID.PAPE]</w:t>
            </w:r>
            <w:r w:rsidRPr="00967408">
              <w:rPr>
                <w:rFonts w:ascii="Times" w:eastAsia="Times New Roman" w:hAnsi="Times" w:cs="Times New Roman"/>
                <w:sz w:val="20"/>
                <w:szCs w:val="20"/>
              </w:rPr>
              <w:t xml:space="preserve"> </w:t>
            </w:r>
          </w:p>
        </w:tc>
        <w:tc>
          <w:tcPr>
            <w:tcW w:w="0" w:type="auto"/>
            <w:vAlign w:val="center"/>
            <w:hideMark/>
          </w:tcPr>
          <w:p w14:paraId="09D0D521" w14:textId="77777777" w:rsidR="00967408" w:rsidRPr="00967408" w:rsidRDefault="00E52530" w:rsidP="00967408">
            <w:pPr>
              <w:rPr>
                <w:rFonts w:ascii="Times" w:eastAsia="Times New Roman" w:hAnsi="Times" w:cs="Times New Roman"/>
                <w:sz w:val="20"/>
                <w:szCs w:val="20"/>
              </w:rPr>
            </w:pPr>
            <w:hyperlink r:id="rId931" w:tooltip="Six Apart, Ltd." w:history="1">
              <w:r w:rsidR="00967408" w:rsidRPr="00967408">
                <w:rPr>
                  <w:rFonts w:ascii="Times" w:eastAsia="Times New Roman" w:hAnsi="Times" w:cs="Times New Roman"/>
                  <w:color w:val="0000FF"/>
                  <w:sz w:val="20"/>
                  <w:szCs w:val="20"/>
                  <w:u w:val="single"/>
                </w:rPr>
                <w:t>Recordon, D.</w:t>
              </w:r>
            </w:hyperlink>
            <w:r w:rsidR="00967408" w:rsidRPr="00967408">
              <w:rPr>
                <w:rFonts w:ascii="Times" w:eastAsia="Times New Roman" w:hAnsi="Times" w:cs="Times New Roman"/>
                <w:sz w:val="20"/>
                <w:szCs w:val="20"/>
              </w:rPr>
              <w:t xml:space="preserve">, </w:t>
            </w:r>
            <w:hyperlink r:id="rId932" w:tooltip="Microsoft Corporation" w:history="1">
              <w:r w:rsidR="00967408" w:rsidRPr="00967408">
                <w:rPr>
                  <w:rFonts w:ascii="Times" w:eastAsia="Times New Roman" w:hAnsi="Times" w:cs="Times New Roman"/>
                  <w:color w:val="0000FF"/>
                  <w:sz w:val="20"/>
                  <w:szCs w:val="20"/>
                  <w:u w:val="single"/>
                </w:rPr>
                <w:t>Jones, M.</w:t>
              </w:r>
            </w:hyperlink>
            <w:r w:rsidR="00967408" w:rsidRPr="00967408">
              <w:rPr>
                <w:rFonts w:ascii="Times" w:eastAsia="Times New Roman" w:hAnsi="Times" w:cs="Times New Roman"/>
                <w:sz w:val="20"/>
                <w:szCs w:val="20"/>
              </w:rPr>
              <w:t xml:space="preserve">, </w:t>
            </w:r>
            <w:hyperlink r:id="rId933" w:tooltip="Independent" w:history="1">
              <w:r w:rsidR="00967408" w:rsidRPr="00967408">
                <w:rPr>
                  <w:rFonts w:ascii="Times" w:eastAsia="Times New Roman" w:hAnsi="Times" w:cs="Times New Roman"/>
                  <w:color w:val="0000FF"/>
                  <w:sz w:val="20"/>
                  <w:szCs w:val="20"/>
                  <w:u w:val="single"/>
                </w:rPr>
                <w:t>Bufu, J.</w:t>
              </w:r>
            </w:hyperlink>
            <w:r w:rsidR="00967408" w:rsidRPr="00967408">
              <w:rPr>
                <w:rFonts w:ascii="Times" w:eastAsia="Times New Roman" w:hAnsi="Times" w:cs="Times New Roman"/>
                <w:sz w:val="20"/>
                <w:szCs w:val="20"/>
              </w:rPr>
              <w:t xml:space="preserve">, </w:t>
            </w:r>
            <w:hyperlink r:id="rId934" w:tooltip="JanRain" w:history="1">
              <w:r w:rsidR="00967408" w:rsidRPr="00967408">
                <w:rPr>
                  <w:rFonts w:ascii="Times" w:eastAsia="Times New Roman" w:hAnsi="Times" w:cs="Times New Roman"/>
                  <w:color w:val="0000FF"/>
                  <w:sz w:val="20"/>
                  <w:szCs w:val="20"/>
                  <w:u w:val="single"/>
                </w:rPr>
                <w:t>Daugherty, J.</w:t>
              </w:r>
            </w:hyperlink>
            <w:r w:rsidR="00967408" w:rsidRPr="00967408">
              <w:rPr>
                <w:rFonts w:ascii="Times" w:eastAsia="Times New Roman" w:hAnsi="Times" w:cs="Times New Roman"/>
                <w:sz w:val="20"/>
                <w:szCs w:val="20"/>
              </w:rPr>
              <w:t xml:space="preserve"> and </w:t>
            </w:r>
            <w:hyperlink r:id="rId935" w:tooltip="Nomura Research Institute, Ltd." w:history="1">
              <w:r w:rsidR="00967408" w:rsidRPr="00967408">
                <w:rPr>
                  <w:rFonts w:ascii="Times" w:eastAsia="Times New Roman" w:hAnsi="Times" w:cs="Times New Roman"/>
                  <w:color w:val="0000FF"/>
                  <w:sz w:val="20"/>
                  <w:szCs w:val="20"/>
                  <w:u w:val="single"/>
                </w:rPr>
                <w:t>N. Sakimura</w:t>
              </w:r>
            </w:hyperlink>
            <w:r w:rsidR="00967408" w:rsidRPr="00967408">
              <w:rPr>
                <w:rFonts w:ascii="Times" w:eastAsia="Times New Roman" w:hAnsi="Times" w:cs="Times New Roman"/>
                <w:sz w:val="20"/>
                <w:szCs w:val="20"/>
              </w:rPr>
              <w:t>, "OpenID Provider Authentication Policy Extension 1.0", December 2008.</w:t>
            </w:r>
          </w:p>
        </w:tc>
      </w:tr>
      <w:tr w:rsidR="00967408" w:rsidRPr="00967408" w14:paraId="3FE35C00" w14:textId="77777777" w:rsidTr="00967408">
        <w:trPr>
          <w:tblCellSpacing w:w="15" w:type="dxa"/>
        </w:trPr>
        <w:tc>
          <w:tcPr>
            <w:tcW w:w="0" w:type="auto"/>
            <w:vAlign w:val="center"/>
            <w:hideMark/>
          </w:tcPr>
          <w:p w14:paraId="5AEAA42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[OpenID.Session]</w:t>
            </w:r>
            <w:r w:rsidRPr="00967408">
              <w:rPr>
                <w:rFonts w:ascii="Times" w:eastAsia="Times New Roman" w:hAnsi="Times" w:cs="Times New Roman"/>
                <w:sz w:val="20"/>
                <w:szCs w:val="20"/>
              </w:rPr>
              <w:t xml:space="preserve"> </w:t>
            </w:r>
          </w:p>
        </w:tc>
        <w:tc>
          <w:tcPr>
            <w:tcW w:w="0" w:type="auto"/>
            <w:vAlign w:val="center"/>
            <w:hideMark/>
          </w:tcPr>
          <w:p w14:paraId="76A8AC35"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Sakimura, N., Bradley, J., Jones, M., de Medeiros, B., Mortimore, C. and E. Jay, "OpenID Connect Session Management 1.0", October 2013.</w:t>
            </w:r>
          </w:p>
        </w:tc>
      </w:tr>
      <w:tr w:rsidR="00967408" w:rsidRPr="00967408" w14:paraId="52A89B6C" w14:textId="77777777" w:rsidTr="00967408">
        <w:trPr>
          <w:tblCellSpacing w:w="15" w:type="dxa"/>
        </w:trPr>
        <w:tc>
          <w:tcPr>
            <w:tcW w:w="0" w:type="auto"/>
            <w:vAlign w:val="center"/>
            <w:hideMark/>
          </w:tcPr>
          <w:p w14:paraId="104D3176"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lastRenderedPageBreak/>
              <w:t>[RFC4949]</w:t>
            </w:r>
            <w:r w:rsidRPr="00967408">
              <w:rPr>
                <w:rFonts w:ascii="Times" w:eastAsia="Times New Roman" w:hAnsi="Times" w:cs="Times New Roman"/>
                <w:sz w:val="20"/>
                <w:szCs w:val="20"/>
              </w:rPr>
              <w:t xml:space="preserve"> </w:t>
            </w:r>
          </w:p>
        </w:tc>
        <w:tc>
          <w:tcPr>
            <w:tcW w:w="0" w:type="auto"/>
            <w:vAlign w:val="center"/>
            <w:hideMark/>
          </w:tcPr>
          <w:p w14:paraId="7C6F3DF3"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Shirey, R., "</w:t>
            </w:r>
            <w:hyperlink r:id="rId936" w:history="1">
              <w:r w:rsidRPr="00967408">
                <w:rPr>
                  <w:rFonts w:ascii="Times" w:eastAsia="Times New Roman" w:hAnsi="Times" w:cs="Times New Roman"/>
                  <w:color w:val="0000FF"/>
                  <w:sz w:val="20"/>
                  <w:szCs w:val="20"/>
                  <w:u w:val="single"/>
                </w:rPr>
                <w:t>Internet Security Glossary, Version 2</w:t>
              </w:r>
            </w:hyperlink>
            <w:r w:rsidRPr="00967408">
              <w:rPr>
                <w:rFonts w:ascii="Times" w:eastAsia="Times New Roman" w:hAnsi="Times" w:cs="Times New Roman"/>
                <w:sz w:val="20"/>
                <w:szCs w:val="20"/>
              </w:rPr>
              <w:t>", RFC 4949, August 2007.</w:t>
            </w:r>
          </w:p>
        </w:tc>
      </w:tr>
      <w:tr w:rsidR="00967408" w:rsidRPr="00967408" w14:paraId="44F0D463" w14:textId="77777777" w:rsidTr="00967408">
        <w:trPr>
          <w:tblCellSpacing w:w="15" w:type="dxa"/>
        </w:trPr>
        <w:tc>
          <w:tcPr>
            <w:tcW w:w="0" w:type="auto"/>
            <w:vAlign w:val="center"/>
            <w:hideMark/>
          </w:tcPr>
          <w:p w14:paraId="295F59B9"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b/>
                <w:bCs/>
                <w:sz w:val="20"/>
                <w:szCs w:val="20"/>
              </w:rPr>
              <w:t>[X.1252]</w:t>
            </w:r>
            <w:r w:rsidRPr="00967408">
              <w:rPr>
                <w:rFonts w:ascii="Times" w:eastAsia="Times New Roman" w:hAnsi="Times" w:cs="Times New Roman"/>
                <w:sz w:val="20"/>
                <w:szCs w:val="20"/>
              </w:rPr>
              <w:t xml:space="preserve"> </w:t>
            </w:r>
          </w:p>
        </w:tc>
        <w:tc>
          <w:tcPr>
            <w:tcW w:w="0" w:type="auto"/>
            <w:vAlign w:val="center"/>
            <w:hideMark/>
          </w:tcPr>
          <w:p w14:paraId="4A01DFBB" w14:textId="77777777" w:rsidR="00967408" w:rsidRPr="00967408" w:rsidRDefault="00967408" w:rsidP="00967408">
            <w:pPr>
              <w:rPr>
                <w:rFonts w:ascii="Times" w:eastAsia="Times New Roman" w:hAnsi="Times" w:cs="Times New Roman"/>
                <w:sz w:val="20"/>
                <w:szCs w:val="20"/>
              </w:rPr>
            </w:pPr>
            <w:r w:rsidRPr="00967408">
              <w:rPr>
                <w:rFonts w:ascii="Times" w:eastAsia="Times New Roman" w:hAnsi="Times" w:cs="Times New Roman"/>
                <w:sz w:val="20"/>
                <w:szCs w:val="20"/>
              </w:rPr>
              <w:t>International Telecommunication Union, "ITU-T Recommendation X.1252 -- Cyberspace security -- Identity management -- Baseline identity management terms and definitions", ITU-T X.1252, November 2010.</w:t>
            </w:r>
          </w:p>
        </w:tc>
      </w:tr>
    </w:tbl>
    <w:p w14:paraId="6610B06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37" w:anchor="rfc.appendix.A" w:history="1">
        <w:r w:rsidR="00967408" w:rsidRPr="00967408">
          <w:rPr>
            <w:rFonts w:ascii="Times" w:eastAsia="Times New Roman" w:hAnsi="Times" w:cs="Times New Roman"/>
            <w:b/>
            <w:bCs/>
            <w:color w:val="0000FF"/>
            <w:kern w:val="36"/>
            <w:sz w:val="48"/>
            <w:szCs w:val="48"/>
            <w:u w:val="single"/>
          </w:rPr>
          <w:t>Appendix A.</w:t>
        </w:r>
      </w:hyperlink>
      <w:r w:rsidR="00967408" w:rsidRPr="00967408">
        <w:rPr>
          <w:rFonts w:ascii="Times" w:eastAsia="Times New Roman" w:hAnsi="Times" w:cs="Times New Roman"/>
          <w:b/>
          <w:bCs/>
          <w:kern w:val="36"/>
          <w:sz w:val="48"/>
          <w:szCs w:val="48"/>
        </w:rPr>
        <w:t xml:space="preserve"> </w:t>
      </w:r>
      <w:hyperlink r:id="rId938" w:anchor="AuthorizationExamples" w:history="1">
        <w:r w:rsidR="00967408" w:rsidRPr="00967408">
          <w:rPr>
            <w:rFonts w:ascii="Times" w:eastAsia="Times New Roman" w:hAnsi="Times" w:cs="Times New Roman"/>
            <w:b/>
            <w:bCs/>
            <w:color w:val="0000FF"/>
            <w:kern w:val="36"/>
            <w:sz w:val="48"/>
            <w:szCs w:val="48"/>
            <w:u w:val="single"/>
          </w:rPr>
          <w:t>Authorization Examples</w:t>
        </w:r>
      </w:hyperlink>
    </w:p>
    <w:p w14:paraId="294D5D5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The following are non-normative examples of Authorization Requests with differing </w:t>
      </w:r>
      <w:r w:rsidRPr="00967408">
        <w:rPr>
          <w:rFonts w:ascii="Courier" w:hAnsi="Courier" w:cs="Courier"/>
          <w:sz w:val="20"/>
          <w:szCs w:val="20"/>
        </w:rPr>
        <w:t>response_type</w:t>
      </w:r>
      <w:r w:rsidRPr="00967408">
        <w:rPr>
          <w:rFonts w:ascii="Times" w:hAnsi="Times" w:cs="Times New Roman"/>
          <w:sz w:val="20"/>
          <w:szCs w:val="20"/>
        </w:rPr>
        <w:t xml:space="preserve"> values and their responses (with line wraps within values for display purposes only):</w:t>
      </w:r>
    </w:p>
    <w:p w14:paraId="1802328A"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39" w:anchor="rfc.appendix.A.1" w:history="1">
        <w:r w:rsidR="00967408" w:rsidRPr="00967408">
          <w:rPr>
            <w:rFonts w:ascii="Times" w:eastAsia="Times New Roman" w:hAnsi="Times" w:cs="Times New Roman"/>
            <w:b/>
            <w:bCs/>
            <w:color w:val="0000FF"/>
            <w:kern w:val="36"/>
            <w:sz w:val="48"/>
            <w:szCs w:val="48"/>
            <w:u w:val="single"/>
          </w:rPr>
          <w:t>A.1.</w:t>
        </w:r>
      </w:hyperlink>
      <w:r w:rsidR="00967408" w:rsidRPr="00967408">
        <w:rPr>
          <w:rFonts w:ascii="Times" w:eastAsia="Times New Roman" w:hAnsi="Times" w:cs="Times New Roman"/>
          <w:b/>
          <w:bCs/>
          <w:kern w:val="36"/>
          <w:sz w:val="48"/>
          <w:szCs w:val="48"/>
        </w:rPr>
        <w:t xml:space="preserve"> </w:t>
      </w:r>
      <w:hyperlink r:id="rId940" w:anchor="codeExample" w:history="1">
        <w:r w:rsidR="00967408" w:rsidRPr="00967408">
          <w:rPr>
            <w:rFonts w:ascii="Times" w:eastAsia="Times New Roman" w:hAnsi="Times" w:cs="Times New Roman"/>
            <w:b/>
            <w:bCs/>
            <w:color w:val="0000FF"/>
            <w:kern w:val="36"/>
            <w:sz w:val="48"/>
            <w:szCs w:val="48"/>
            <w:u w:val="single"/>
          </w:rPr>
          <w:t>Example using response_type=code</w:t>
        </w:r>
      </w:hyperlink>
    </w:p>
    <w:p w14:paraId="27599580"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     &amp;client_id=s6BhdRkqt3     &amp;redirect_uri=https%3A%2F%2Fclient.example.org%2Fcb     &amp;scope=openid%20profile%20email     &amp;nonce=n-0S6_WzA2Mj     &amp;state=af0ifjsldkj HTTP/1.1   Host: server.example.com    HTTP/1.1 302 Found   Location: https://client.example.org/cb?     code=Qcb0Orv1zh30vL1MPRsbm-diHiMwcLyZvn1arpZv-Jxf_11jnpEX3Tgfvk     &amp;state=af0ifjsldkj     </w:t>
      </w:r>
    </w:p>
    <w:p w14:paraId="32C9204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41" w:anchor="rfc.appendix.A.2" w:history="1">
        <w:r w:rsidR="00967408" w:rsidRPr="00967408">
          <w:rPr>
            <w:rFonts w:ascii="Times" w:eastAsia="Times New Roman" w:hAnsi="Times" w:cs="Times New Roman"/>
            <w:b/>
            <w:bCs/>
            <w:color w:val="0000FF"/>
            <w:kern w:val="36"/>
            <w:sz w:val="48"/>
            <w:szCs w:val="48"/>
            <w:u w:val="single"/>
          </w:rPr>
          <w:t>A.2.</w:t>
        </w:r>
      </w:hyperlink>
      <w:r w:rsidR="00967408" w:rsidRPr="00967408">
        <w:rPr>
          <w:rFonts w:ascii="Times" w:eastAsia="Times New Roman" w:hAnsi="Times" w:cs="Times New Roman"/>
          <w:b/>
          <w:bCs/>
          <w:kern w:val="36"/>
          <w:sz w:val="48"/>
          <w:szCs w:val="48"/>
        </w:rPr>
        <w:t xml:space="preserve"> </w:t>
      </w:r>
      <w:hyperlink r:id="rId942" w:anchor="id_tokenExample" w:history="1">
        <w:r w:rsidR="00967408" w:rsidRPr="00967408">
          <w:rPr>
            <w:rFonts w:ascii="Times" w:eastAsia="Times New Roman" w:hAnsi="Times" w:cs="Times New Roman"/>
            <w:b/>
            <w:bCs/>
            <w:color w:val="0000FF"/>
            <w:kern w:val="36"/>
            <w:sz w:val="48"/>
            <w:szCs w:val="48"/>
            <w:u w:val="single"/>
          </w:rPr>
          <w:t>Example using response_type=id_token</w:t>
        </w:r>
      </w:hyperlink>
    </w:p>
    <w:p w14:paraId="68E7EFEC"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response_type=id_token     &amp;client_id=s6BhdRkqt3     &amp;redirect_uri=https%3A%2F%2Fclient.example.org%2Fcb     &amp;scope=openid%20profile%20email     &amp;nonce=n-0S6_WzA2Mj     &amp;state=af0ifjsldkj HTTP/1.1   Host: server.example.com    HTTP/1.1 302 Found   Location: https://client.example.org/cb#     id_token=eyJhbGciOiJSUzI1NiJ9.ew0KICJpc3MiOiAiaHR0cDovL3Nlc     nZlci5leGFtcGxlLmNvbSIsDQogInN1YiI6ICIyNDgyODk3NjEwMDEiLA0KI     CJhdWQiOiAiczZCaGRSa3F0MyIsDQogIm5vbmNlIjogIm4tMFM2X1d6QTJNa     iIsDQogImV4cCI6IDEzMTEyODE5NzAsDQogImlhdCI6IDEzMTEyODA5NzAsD     QogIm5hbWUiOiAiSmFuZSBEb2UiLA0KICJnaXZlbl9uYW1lIjogIkphbmUiL     A0KICJmYW1pbHlfbmFtZSI6ICJEb2UiLA0KICJnZW5kZXIiOiAiZmVtYWxlI     iwNCiAiYmlydGhkYXRlIjogIjAwMDAtMTAtMzEiLA0KICJlbWFpbCI6ICJqY     W5lZG9lQGV4YW1wbGUuY29tIiwNCiAicGljdHVyZSI6ICJodHRwOi8vZXhhb     XBsZS5jb20vamFuZWRvZS9tZS5qcGciDQp9.Bgdr1pzosIrnnnpIekmJ7ooe     DbXuA2AkwfMf90Po2TrMcl3NQzUE_9dcr9r8VOuk4jZxNpV5kCu0RwqqF11-     6pQ2KQx_ys2i0arLikdResxvJlZzSm_UG6-21s97IaXC97vbnTCcpAkokSe8     Uik6f8-U61zVmCBMJnpvnxEJllfV8fYldo8lWCqlOngScEbFQUh4fzRsH8O3     Znr20UZib4V4mGZqYPtPDVGTeu8xkty1t0aK-wEhbm6Hi-TQTi4kltJlw47M     cSVgF_8SswaGcW6Bf_954ir_ddi4Nexo9RBiWu4n3JMNcQvZU5xMPhu-EF-6     _nJNotp-lbnBUyxTSg     &amp;state=af0ifjsldkj </w:t>
      </w:r>
    </w:p>
    <w:p w14:paraId="24EC306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Verifying and decoding the ID Token will yield the following Claims:</w:t>
      </w:r>
    </w:p>
    <w:p w14:paraId="140A19C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"iss": "http://server.example.com",    "sub": "248289761001",    "aud": "s6BhdRkqt3",    "nonce": "n-0S6_WzA2Mj",    "exp": 1311281970,    "iat": 1311280970,    "name": "Jane Doe",    "given_name": "Jane",    "family_name": "Doe",    "gender": "female",    "birthdate": "0000-10-31",    "email": "janedoe@example.com",    "picture": "http://example.com/janedoe/me.jpg"   } </w:t>
      </w:r>
    </w:p>
    <w:p w14:paraId="628B4413"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43" w:anchor="rfc.appendix.A.3" w:history="1">
        <w:r w:rsidR="00967408" w:rsidRPr="00967408">
          <w:rPr>
            <w:rFonts w:ascii="Times" w:eastAsia="Times New Roman" w:hAnsi="Times" w:cs="Times New Roman"/>
            <w:b/>
            <w:bCs/>
            <w:color w:val="0000FF"/>
            <w:kern w:val="36"/>
            <w:sz w:val="48"/>
            <w:szCs w:val="48"/>
            <w:u w:val="single"/>
          </w:rPr>
          <w:t>A.3.</w:t>
        </w:r>
      </w:hyperlink>
      <w:r w:rsidR="00967408" w:rsidRPr="00967408">
        <w:rPr>
          <w:rFonts w:ascii="Times" w:eastAsia="Times New Roman" w:hAnsi="Times" w:cs="Times New Roman"/>
          <w:b/>
          <w:bCs/>
          <w:kern w:val="36"/>
          <w:sz w:val="48"/>
          <w:szCs w:val="48"/>
        </w:rPr>
        <w:t xml:space="preserve"> </w:t>
      </w:r>
      <w:hyperlink r:id="rId944" w:anchor="id_token-tokenExample" w:history="1">
        <w:r w:rsidR="00967408" w:rsidRPr="00967408">
          <w:rPr>
            <w:rFonts w:ascii="Times" w:eastAsia="Times New Roman" w:hAnsi="Times" w:cs="Times New Roman"/>
            <w:b/>
            <w:bCs/>
            <w:color w:val="0000FF"/>
            <w:kern w:val="36"/>
            <w:sz w:val="48"/>
            <w:szCs w:val="48"/>
            <w:u w:val="single"/>
          </w:rPr>
          <w:t>Example using response_type=id_token token</w:t>
        </w:r>
      </w:hyperlink>
    </w:p>
    <w:p w14:paraId="13BF7EDF"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response_type=id_token%20token     &amp;client_id=s6BhdRkqt3     &amp;redirect_uri=https%3A%2F%2Fclient.example.org%2Fcb     &amp;scope=openid%20profile%20email     &amp;nonce=n-0S6_WzA2Mj     &amp;state=af0ifjsldkj HTTP/1.1   Host: server.example.com    HTTP/1.1 302 Found   Location: https://client.example.org/cb#     access_token=jHkWEdUXMU1BwAsC4vtUsZwnNvTIxEl0z9K3vx5KF0Y     &amp;token_type=Bearer     &amp;id_token=eyJhbGciOiJSUzI1NiJ9.ew0KICJpc3MiOiAiaHR0cDovL3NlcnZlc     i5leGFtcGxlLmNvbSIsDQogInN1YiI6ICIyNDgyODk3NjEwMDEiLA0KICJhdWQiO     iAiczZCaGRSa3F0MyIsDQogIm5vbmNlIjogIm4tMFM2X1d6QTJNaiIsDQogImV4c     CI6IDEzMTEyODE5NzAsDQogImlhdCI6IDEzMTEyODA5NzAsDQogImF0X2hhc2giO     iAiNzdRbVVQdGpQZnpXdEYyQW5wSzlSUSINCn0.g7UR4IDBNIjoPFV8exQCosUNV     eh8bNUTeL4wdQp-2WXIWnly0_4ZK0sh4A4uddfenzo4Cjh4wuPPrSw6lMeujYbGy     zKspJrRYL3iiYWc2VQcl8RKdHPz_G-7yf5enut1YE8v7PhKucPJCRRoobMjqD73f     1nJNwQ9KBrfh21Ggbx1p8hNqQeeLLXb9b63JD84hVOXwyHmmcVgvZskge-wExwnh     Ivv_cxTzxIXsSxcYlh3d9hnu0wdxPZOGjT0_nNZJxvdIwDD4cAT_LE5Ae447qB90     ZF89Nmb0Oj2b1GdGVQEIr8-FXrHlyD827f0N_hLYPdZ73YK6p10qY9oRtMimg     &amp;state=af0ifjsldkj </w:t>
      </w:r>
    </w:p>
    <w:p w14:paraId="3472EF0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Verifying and decoding the ID Token will yield the following Claims:</w:t>
      </w:r>
    </w:p>
    <w:p w14:paraId="3849AED9"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"iss": "http://server.example.com",    "sub": "248289761001",    "aud": "s6BhdRkqt3",    "nonce": "n-0S6_WzA2Mj",    "exp": 1311281970,    "iat": 1311280970,    "at_hash": "77QmUPtjPfzWtF2AnpK9RQ"   } </w:t>
      </w:r>
    </w:p>
    <w:p w14:paraId="7DC58E9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45" w:anchor="rfc.appendix.A.4" w:history="1">
        <w:r w:rsidR="00967408" w:rsidRPr="00967408">
          <w:rPr>
            <w:rFonts w:ascii="Times" w:eastAsia="Times New Roman" w:hAnsi="Times" w:cs="Times New Roman"/>
            <w:b/>
            <w:bCs/>
            <w:color w:val="0000FF"/>
            <w:kern w:val="36"/>
            <w:sz w:val="48"/>
            <w:szCs w:val="48"/>
            <w:u w:val="single"/>
          </w:rPr>
          <w:t>A.4.</w:t>
        </w:r>
      </w:hyperlink>
      <w:r w:rsidR="00967408" w:rsidRPr="00967408">
        <w:rPr>
          <w:rFonts w:ascii="Times" w:eastAsia="Times New Roman" w:hAnsi="Times" w:cs="Times New Roman"/>
          <w:b/>
          <w:bCs/>
          <w:kern w:val="36"/>
          <w:sz w:val="48"/>
          <w:szCs w:val="48"/>
        </w:rPr>
        <w:t xml:space="preserve"> </w:t>
      </w:r>
      <w:hyperlink r:id="rId946" w:anchor="code-id_tokenExample" w:history="1">
        <w:r w:rsidR="00967408" w:rsidRPr="00967408">
          <w:rPr>
            <w:rFonts w:ascii="Times" w:eastAsia="Times New Roman" w:hAnsi="Times" w:cs="Times New Roman"/>
            <w:b/>
            <w:bCs/>
            <w:color w:val="0000FF"/>
            <w:kern w:val="36"/>
            <w:sz w:val="48"/>
            <w:szCs w:val="48"/>
            <w:u w:val="single"/>
          </w:rPr>
          <w:t>Example using response_type=code id_token</w:t>
        </w:r>
      </w:hyperlink>
    </w:p>
    <w:p w14:paraId="1EFC86A2"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response_type=code%20id_token     &amp;client_id=s6BhdRkqt3     &amp;redirect_uri=https%3A%2F%2Fclient.example.org%2Fcb     &amp;scope=openid%20profile%20email     &amp;nonce=n-0S6_WzA2Mj     &amp;state=af0ifjsldkj HTTP/1.1   Host: server.example.com    HTTP/1.1 302 Found   Location: https://client.example.org/cb#     code=Qcb0Orv1zh30vL1MPRsbm-diHiMwcLyZvn1arpZv-Jxf_11jnpEX3Tgfvk     &amp;id_token=eyJhbGciOiJSUzI1NiJ9.ew0KICJpc3MiOiAiaHR0cDovL3NlcnZlc     i5leGFtcGxlLmNvbSIsDQogInN1YiI6ICIyNDgyODk3NjEwMDEiLA0KICJhdWQiO     iAiczZCaGRSa3F0MyIsDQogIm5vbmNlIjogIm4tMFM2X1d6QTJNaiIsDQogImV4c     CI6IDEzMTEyODE5NzAsDQogImlhdCI6IDEzMTEyODA5NzAsDQogImNfaGFzaCI6I     CJMRGt0S2RvUWFrM1BrMGNuWHhDbHRBIg0KfQ.dAVXerlNOJ_tqMUysD_k1Q_bRX     RJbLkTOsCPVxpKUis5V6xMRvtjfRg8gUfPuAMYrKQMEqZZmL87Hxkv6cFKavb4ft     BUrY2qUnrvqe_bNjVEz89QSdxGmdFwSTgFVGWkDf5dV5eIiRxXfIkmlgCltPNocR     AyvdNrsWC661rHz5F9MzBho2vgi5epUa_KAl6tK4ksgl68pjZqlBqsWfTbGEsWQX     Efu664dJkdXMLEnsPUeQQLjMhLH7qpZk2ry0nRx0sS1mRwOM_Q0Xmps0vOkNn284     pMUpmWEAjqklWITgtVYXOzF4ilbmZK6ONpFyKCpnSkAYtTEuqz-m7MoLCD_A     &amp;state=af0ifjsldkj </w:t>
      </w:r>
    </w:p>
    <w:p w14:paraId="58C5C2D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Verifying and decoding the ID Token will yield the following Claims:</w:t>
      </w:r>
    </w:p>
    <w:p w14:paraId="35D10268"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lastRenderedPageBreak/>
        <w:t xml:space="preserve">  {    "iss": "http://server.example.com",    "sub": "248289761001",    "aud": "s6BhdRkqt3",    "nonce": "n-0S6_WzA2Mj",    "exp": 1311281970,    "iat": 1311280970,    "c_hash": "LDktKdoQak3Pk0cnXxCltA"   } </w:t>
      </w:r>
    </w:p>
    <w:p w14:paraId="2E562820"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47" w:anchor="rfc.appendix.A.5" w:history="1">
        <w:r w:rsidR="00967408" w:rsidRPr="00967408">
          <w:rPr>
            <w:rFonts w:ascii="Times" w:eastAsia="Times New Roman" w:hAnsi="Times" w:cs="Times New Roman"/>
            <w:b/>
            <w:bCs/>
            <w:color w:val="0000FF"/>
            <w:kern w:val="36"/>
            <w:sz w:val="48"/>
            <w:szCs w:val="48"/>
            <w:u w:val="single"/>
          </w:rPr>
          <w:t>A.5.</w:t>
        </w:r>
      </w:hyperlink>
      <w:r w:rsidR="00967408" w:rsidRPr="00967408">
        <w:rPr>
          <w:rFonts w:ascii="Times" w:eastAsia="Times New Roman" w:hAnsi="Times" w:cs="Times New Roman"/>
          <w:b/>
          <w:bCs/>
          <w:kern w:val="36"/>
          <w:sz w:val="48"/>
          <w:szCs w:val="48"/>
        </w:rPr>
        <w:t xml:space="preserve"> </w:t>
      </w:r>
      <w:hyperlink r:id="rId948" w:anchor="code-tokenExample" w:history="1">
        <w:r w:rsidR="00967408" w:rsidRPr="00967408">
          <w:rPr>
            <w:rFonts w:ascii="Times" w:eastAsia="Times New Roman" w:hAnsi="Times" w:cs="Times New Roman"/>
            <w:b/>
            <w:bCs/>
            <w:color w:val="0000FF"/>
            <w:kern w:val="36"/>
            <w:sz w:val="48"/>
            <w:szCs w:val="48"/>
            <w:u w:val="single"/>
          </w:rPr>
          <w:t>Example using response_type=code token</w:t>
        </w:r>
      </w:hyperlink>
    </w:p>
    <w:p w14:paraId="3A4E0D05"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response_type=code%20token     &amp;client_id=s6BhdRkqt3     &amp;redirect_uri=https%3A%2F%2Fclient.example.org%2Fcb     &amp;scope=openid%20profile%20email     &amp;nonce=n-0S6_WzA2Mj     &amp;state=af0ifjsldkj HTTP/1.1   Host: server.example.com    HTTP/1.1 302 Found   Location: https://client.example.org/cb#     code=Qcb0Orv1zh30vL1MPRsbm-diHiMwcLyZvn1arpZv-Jxf_11jnpEX3Tgfvk     &amp;access_token=jHkWEdUXMU1BwAsC4vtUsZwnNvTIxEl0z9K3vx5KF0Y     &amp;token_type=Bearer     &amp;state=af0ifjsldkj </w:t>
      </w:r>
    </w:p>
    <w:p w14:paraId="5F5657E6"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49" w:anchor="rfc.appendix.A.6" w:history="1">
        <w:r w:rsidR="00967408" w:rsidRPr="00967408">
          <w:rPr>
            <w:rFonts w:ascii="Times" w:eastAsia="Times New Roman" w:hAnsi="Times" w:cs="Times New Roman"/>
            <w:b/>
            <w:bCs/>
            <w:color w:val="0000FF"/>
            <w:kern w:val="36"/>
            <w:sz w:val="48"/>
            <w:szCs w:val="48"/>
            <w:u w:val="single"/>
          </w:rPr>
          <w:t>A.6.</w:t>
        </w:r>
      </w:hyperlink>
      <w:r w:rsidR="00967408" w:rsidRPr="00967408">
        <w:rPr>
          <w:rFonts w:ascii="Times" w:eastAsia="Times New Roman" w:hAnsi="Times" w:cs="Times New Roman"/>
          <w:b/>
          <w:bCs/>
          <w:kern w:val="36"/>
          <w:sz w:val="48"/>
          <w:szCs w:val="48"/>
        </w:rPr>
        <w:t xml:space="preserve"> </w:t>
      </w:r>
      <w:hyperlink r:id="rId950" w:anchor="code-id_token-tokenExample" w:history="1">
        <w:r w:rsidR="00967408" w:rsidRPr="00967408">
          <w:rPr>
            <w:rFonts w:ascii="Times" w:eastAsia="Times New Roman" w:hAnsi="Times" w:cs="Times New Roman"/>
            <w:b/>
            <w:bCs/>
            <w:color w:val="0000FF"/>
            <w:kern w:val="36"/>
            <w:sz w:val="48"/>
            <w:szCs w:val="48"/>
            <w:u w:val="single"/>
          </w:rPr>
          <w:t>Example using response_type=code id_token token</w:t>
        </w:r>
      </w:hyperlink>
    </w:p>
    <w:p w14:paraId="0E76FFA7"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GET /authorize?     response_type=code%20id_token%20token     &amp;client_id=s6BhdRkqt3     &amp;redirect_uri=https%3A%2F%2Fclient.example.org%2Fcb     &amp;scope=openid%20profile%20email     &amp;nonce=n-0S6_WzA2Mj     &amp;state=af0ifjsldkj HTTP/1.1   Host: server.example.com    HTTP/1.1 302 Found   Location: https://client.example.org/cb#     code=Qcb0Orv1zh30vL1MPRsbm-diHiMwcLyZvn1arpZv-Jxf_11jnpEX3Tgfvk     &amp;access_token=jHkWEdUXMU1BwAsC4vtUsZwnNvTIxEl0z9K3vx5KF0Y     &amp;token_type=Bearer     &amp;id_token=eyJhbGciOiJSUzI1NiJ9.ew0KICJpc3MiOiAiaHR0cDovL3NlcnZlc     i5leGFtcGxlLmNvbSIsDQogInN1YiI6ICIyNDgyODk3NjEwMDEiLA0KICJhdWQiO     iAiczZCaGRSa3F0MyIsDQogIm5vbmNlIjogIm4tMFM2X1d6QTJNaiIsDQogImV4c     CI6IDEzMTEyODE5NzAsDQogImlhdCI6IDEzMTEyODA5NzAsDQogImF0X2hhc2giO     iAiNzdRbVVQdGpQZnpXdEYyQW5wSzlSUSIsDQogImNfaGFzaCI6ICJMRGt0S2RvU     WFrM1BrMGNuWHhDbHRBIg0KfQ.JQthrBsOirujair9aD5gj1Yd5qEv0j4fhLgl8h     3RaH3soYhwPOiN2Iy_yb7wMCO6I3bPoGJc3zCkpjgUtdB4O2eEhFqXHdwnE4c0oV     TaTHJi_PdV2ox9g-1ikDB0ckWk0f0SzBd7yM2RoYYxJCiGBQlsSSRQz6ehykonI3     hLAhXFdpfbK-3_a3HBNKOv_9Mr_JJrz2pqSygk5IBNvwzf1ouVeM91KKvr7EdriK     N8ysk68fctbFAga1p8rE3cfBOX7Acn4p9QSNpUx0i_x4WHktyKDvH_hLdUw91Fql     _UOgMP_9h8TYdkAjcq8n1tFzaO7kVaazlZ5SM32J7OSDgNSA     &amp;state=af0ifjsldkj </w:t>
      </w:r>
    </w:p>
    <w:p w14:paraId="063A6F2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Verifying and decoding the ID Token will yield the following Claims:</w:t>
      </w:r>
    </w:p>
    <w:p w14:paraId="0AC60714"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t xml:space="preserve">  {    "iss": "http://server.example.com",    "sub": "248289761001",    "aud": "s6BhdRkqt3",    "nonce": "n-0S6_WzA2Mj",    "exp": 1311281970,    "iat": 1311280970,    "at_hash": "77QmUPtjPfzWtF2AnpK9RQ",    "c_hash": "LDktKdoQak3Pk0cnXxCltA"   } </w:t>
      </w:r>
    </w:p>
    <w:p w14:paraId="6A0A45AE"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51" w:anchor="rfc.appendix.A.7" w:history="1">
        <w:r w:rsidR="00967408" w:rsidRPr="00967408">
          <w:rPr>
            <w:rFonts w:ascii="Times" w:eastAsia="Times New Roman" w:hAnsi="Times" w:cs="Times New Roman"/>
            <w:b/>
            <w:bCs/>
            <w:color w:val="0000FF"/>
            <w:kern w:val="36"/>
            <w:sz w:val="48"/>
            <w:szCs w:val="48"/>
            <w:u w:val="single"/>
          </w:rPr>
          <w:t>A.7.</w:t>
        </w:r>
      </w:hyperlink>
      <w:r w:rsidR="00967408" w:rsidRPr="00967408">
        <w:rPr>
          <w:rFonts w:ascii="Times" w:eastAsia="Times New Roman" w:hAnsi="Times" w:cs="Times New Roman"/>
          <w:b/>
          <w:bCs/>
          <w:kern w:val="36"/>
          <w:sz w:val="48"/>
          <w:szCs w:val="48"/>
        </w:rPr>
        <w:t xml:space="preserve"> </w:t>
      </w:r>
      <w:hyperlink r:id="rId952" w:anchor="ExampleRSAKey" w:history="1">
        <w:r w:rsidR="00967408" w:rsidRPr="00967408">
          <w:rPr>
            <w:rFonts w:ascii="Times" w:eastAsia="Times New Roman" w:hAnsi="Times" w:cs="Times New Roman"/>
            <w:b/>
            <w:bCs/>
            <w:color w:val="0000FF"/>
            <w:kern w:val="36"/>
            <w:sz w:val="48"/>
            <w:szCs w:val="48"/>
            <w:u w:val="single"/>
          </w:rPr>
          <w:t>RSA Key Used in Examples</w:t>
        </w:r>
      </w:hyperlink>
    </w:p>
    <w:p w14:paraId="272025F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following is the RSA public key in JWK format that can be used to validate the ID Token signatures in the above examples (with line wraps within values for display purposes only):</w:t>
      </w:r>
    </w:p>
    <w:p w14:paraId="175E2577" w14:textId="77777777" w:rsidR="00967408" w:rsidRPr="00967408" w:rsidRDefault="00967408" w:rsidP="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967408">
        <w:rPr>
          <w:rFonts w:ascii="Courier" w:hAnsi="Courier" w:cs="Courier"/>
          <w:sz w:val="20"/>
          <w:szCs w:val="20"/>
        </w:rPr>
        <w:lastRenderedPageBreak/>
        <w:t xml:space="preserve">  {    "kty":"RSA",    "n":"zhEWTBJVTfcUeqnMzOQFMCEVQWOyOUZwP8LrBWh88tKrZyPGCvBkTDp-E2Bzy         HMQV4pK51Uys2YOwzL9se5THDWMda9rtsCJVcj1V7WaE7wPgl-kIIdWWf4o2g         6ZszOy_Fp4q0nG3OTtDRCkBu2iEP21j82pRSRrkCBxnzaChflA7KZbI1n_yhK         txyA7FdA480LaSVZyKApvrKiYhocACSwf0y6CQ-wkEi6mVXRJt1aBSywlLYA0         8ojp5hkZQ39eCM2k1EdXdhbar998Q9PZTwXA1cfvuGTZbDWxEKLjMKVuKrT1Y         vs-2NTXhZAW1KjFS_3UwLkDk-w4dVN-x5tDnw",    "e":"AQAB"   } </w:t>
      </w:r>
    </w:p>
    <w:p w14:paraId="11D015C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53" w:anchor="rfc.appendix.B" w:history="1">
        <w:r w:rsidR="00967408" w:rsidRPr="00967408">
          <w:rPr>
            <w:rFonts w:ascii="Times" w:eastAsia="Times New Roman" w:hAnsi="Times" w:cs="Times New Roman"/>
            <w:b/>
            <w:bCs/>
            <w:color w:val="0000FF"/>
            <w:kern w:val="36"/>
            <w:sz w:val="48"/>
            <w:szCs w:val="48"/>
            <w:u w:val="single"/>
          </w:rPr>
          <w:t>Appendix B.</w:t>
        </w:r>
      </w:hyperlink>
      <w:r w:rsidR="00967408" w:rsidRPr="00967408">
        <w:rPr>
          <w:rFonts w:ascii="Times" w:eastAsia="Times New Roman" w:hAnsi="Times" w:cs="Times New Roman"/>
          <w:b/>
          <w:bCs/>
          <w:kern w:val="36"/>
          <w:sz w:val="48"/>
          <w:szCs w:val="48"/>
        </w:rPr>
        <w:t xml:space="preserve"> </w:t>
      </w:r>
      <w:hyperlink r:id="rId954" w:anchor="Acknowledgements" w:history="1">
        <w:r w:rsidR="00967408" w:rsidRPr="00967408">
          <w:rPr>
            <w:rFonts w:ascii="Times" w:eastAsia="Times New Roman" w:hAnsi="Times" w:cs="Times New Roman"/>
            <w:b/>
            <w:bCs/>
            <w:color w:val="0000FF"/>
            <w:kern w:val="36"/>
            <w:sz w:val="48"/>
            <w:szCs w:val="48"/>
            <w:u w:val="single"/>
          </w:rPr>
          <w:t>Acknowledgements</w:t>
        </w:r>
      </w:hyperlink>
    </w:p>
    <w:p w14:paraId="76E155ED"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As a successor version of OpenID, this specification heavily relies on ideas explored in </w:t>
      </w:r>
      <w:hyperlink r:id="rId955" w:anchor="OpenID.2.0" w:history="1">
        <w:r w:rsidRPr="00967408">
          <w:rPr>
            <w:rFonts w:ascii="Times" w:hAnsi="Times" w:cs="Times New Roman"/>
            <w:color w:val="0000FF"/>
            <w:sz w:val="20"/>
            <w:szCs w:val="20"/>
            <w:u w:val="single"/>
          </w:rPr>
          <w:t>OpenID Authentication 2.0</w:t>
        </w:r>
      </w:hyperlink>
      <w:r w:rsidRPr="00967408">
        <w:rPr>
          <w:rFonts w:ascii="Times" w:hAnsi="Times" w:cs="Times New Roman"/>
          <w:sz w:val="20"/>
          <w:szCs w:val="20"/>
        </w:rPr>
        <w:t xml:space="preserve"> </w:t>
      </w:r>
      <w:r w:rsidRPr="00967408">
        <w:rPr>
          <w:rFonts w:ascii="Times" w:hAnsi="Times" w:cs="Times New Roman"/>
          <w:i/>
          <w:iCs/>
          <w:sz w:val="20"/>
          <w:szCs w:val="20"/>
        </w:rPr>
        <w:t>[OpenID.2.0]</w:t>
      </w:r>
      <w:r w:rsidRPr="00967408">
        <w:rPr>
          <w:rFonts w:ascii="Times" w:hAnsi="Times" w:cs="Times New Roman"/>
          <w:sz w:val="20"/>
          <w:szCs w:val="20"/>
        </w:rPr>
        <w:t>. Please refer to Appendix C of OpenID Authentication 2.0 for the full list of the contributors for that specification.</w:t>
      </w:r>
    </w:p>
    <w:p w14:paraId="3DAA59FC"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In addition, the OpenID Community would like to thank the following people for the work they have done in the drafting and editing of this specification.</w:t>
      </w:r>
    </w:p>
    <w:p w14:paraId="4B4B002C"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Naveen Agarwal (naa@google.com), Google</w:t>
      </w:r>
    </w:p>
    <w:p w14:paraId="175279D8"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Amanda Anganes (aanganes@mitre.org), MITRE</w:t>
      </w:r>
    </w:p>
    <w:p w14:paraId="52190F7C"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Casper Biering (cb@peercraft.com), Peercraft</w:t>
      </w:r>
    </w:p>
    <w:p w14:paraId="2673F4D8"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John Bradley (ve7jtb@ve7jtb.com), Ping Identity</w:t>
      </w:r>
    </w:p>
    <w:p w14:paraId="4984D26B"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Tim Bray (tbray@textuality.com), Google</w:t>
      </w:r>
    </w:p>
    <w:p w14:paraId="07892572"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Johnny Bufu (jbufu@janrain.com), Janrain</w:t>
      </w:r>
    </w:p>
    <w:p w14:paraId="336E4056"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Brian Campbell (bcampbell@pingidentity.com), Ping Identity</w:t>
      </w:r>
    </w:p>
    <w:p w14:paraId="27A6E661"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Blaine Cook (romeda@gmail.com), Independent</w:t>
      </w:r>
    </w:p>
    <w:p w14:paraId="48E0E77C"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Breno de Medeiros (breno@gmail.com), Google</w:t>
      </w:r>
    </w:p>
    <w:p w14:paraId="771D6E7D"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Pamela Dingle (pdingle@pingidentity.com), Ping Identity</w:t>
      </w:r>
    </w:p>
    <w:p w14:paraId="3F24A793"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Vladimir Dzhuvinov (vladimir@nimbusds.com), Nimbus Directory Services</w:t>
      </w:r>
    </w:p>
    <w:p w14:paraId="7C3D771C"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George Fletcher (george.fletcher@corp.aol.com), AOL</w:t>
      </w:r>
    </w:p>
    <w:p w14:paraId="5D0F5CAA"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Roland Hedberg (roland.hedberg@adm.umu.se), University of Umea</w:t>
      </w:r>
    </w:p>
    <w:p w14:paraId="3162CA63"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Ryo Ito (ryo.ito@mixi.co.jp), mixi, Inc.</w:t>
      </w:r>
    </w:p>
    <w:p w14:paraId="35FB0FA2"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Edmund Jay (ejay@mgi1.com), Illumila</w:t>
      </w:r>
    </w:p>
    <w:p w14:paraId="7B938141"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Michael B. Jones (mbj@microsoft.com), Microsoft</w:t>
      </w:r>
    </w:p>
    <w:p w14:paraId="64D29EC9"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Torsten Lodderstedt (t.lodderstedt@telekom.de), Deutsche Telekom</w:t>
      </w:r>
    </w:p>
    <w:p w14:paraId="7F226EBD"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Nov Matake (nov@matake.jp), Independent</w:t>
      </w:r>
    </w:p>
    <w:p w14:paraId="66FF542D"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Chuck Mortimore (cmortimore@salesforce.com), Salesforce</w:t>
      </w:r>
    </w:p>
    <w:p w14:paraId="6C4D2494"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Anthony Nadalin (tonynad@microsoft.com), Microsoft</w:t>
      </w:r>
    </w:p>
    <w:p w14:paraId="6681209F"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Hideki Nara (hdknr@ic-tact.co.jp), Tact Communications</w:t>
      </w:r>
    </w:p>
    <w:p w14:paraId="02CD7278"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Axel Nennker (axel.nennker@telekom.de), Deutsche Telekom</w:t>
      </w:r>
    </w:p>
    <w:p w14:paraId="1EAD1EFE"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David Recordon (dr@fb.com), Facebook</w:t>
      </w:r>
    </w:p>
    <w:p w14:paraId="728AAEFE"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Justin Richer (jricher@mitre.org), MITRE</w:t>
      </w:r>
    </w:p>
    <w:p w14:paraId="4D684A5F"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Nat Sakimura (n-sakimura@nri.co.jp), Nomura Research Institute, Ltd.</w:t>
      </w:r>
    </w:p>
    <w:p w14:paraId="34FA0158"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Luke Shepard (lshepard@fb.com), Facebook</w:t>
      </w:r>
    </w:p>
    <w:p w14:paraId="761256D8"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Andreas Akre Solberg (andreas.solberg@uninett.no), UNINET</w:t>
      </w:r>
    </w:p>
    <w:p w14:paraId="389AA06B" w14:textId="77777777" w:rsidR="00967408" w:rsidRPr="00967408" w:rsidRDefault="00967408" w:rsidP="00967408">
      <w:pPr>
        <w:numPr>
          <w:ilvl w:val="0"/>
          <w:numId w:val="81"/>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Paul Tarjan (pt@fb.com), Facebook</w:t>
      </w:r>
    </w:p>
    <w:p w14:paraId="1F08FDC4"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56" w:anchor="rfc.appendix.C" w:history="1">
        <w:r w:rsidR="00967408" w:rsidRPr="00967408">
          <w:rPr>
            <w:rFonts w:ascii="Times" w:eastAsia="Times New Roman" w:hAnsi="Times" w:cs="Times New Roman"/>
            <w:b/>
            <w:bCs/>
            <w:color w:val="0000FF"/>
            <w:kern w:val="36"/>
            <w:sz w:val="48"/>
            <w:szCs w:val="48"/>
            <w:u w:val="single"/>
          </w:rPr>
          <w:t>Appendix C.</w:t>
        </w:r>
      </w:hyperlink>
      <w:r w:rsidR="00967408" w:rsidRPr="00967408">
        <w:rPr>
          <w:rFonts w:ascii="Times" w:eastAsia="Times New Roman" w:hAnsi="Times" w:cs="Times New Roman"/>
          <w:b/>
          <w:bCs/>
          <w:kern w:val="36"/>
          <w:sz w:val="48"/>
          <w:szCs w:val="48"/>
        </w:rPr>
        <w:t xml:space="preserve"> </w:t>
      </w:r>
      <w:hyperlink r:id="rId957" w:anchor="Notices" w:history="1">
        <w:r w:rsidR="00967408" w:rsidRPr="00967408">
          <w:rPr>
            <w:rFonts w:ascii="Times" w:eastAsia="Times New Roman" w:hAnsi="Times" w:cs="Times New Roman"/>
            <w:b/>
            <w:bCs/>
            <w:color w:val="0000FF"/>
            <w:kern w:val="36"/>
            <w:sz w:val="48"/>
            <w:szCs w:val="48"/>
            <w:u w:val="single"/>
          </w:rPr>
          <w:t>Notices</w:t>
        </w:r>
      </w:hyperlink>
    </w:p>
    <w:p w14:paraId="36FC1A5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Copyright (c) 2013 The OpenID Foundation.</w:t>
      </w:r>
    </w:p>
    <w:p w14:paraId="008ABEFE"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lastRenderedPageBreak/>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w:t>
      </w:r>
    </w:p>
    <w:p w14:paraId="65CDCBC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w:t>
      </w:r>
    </w:p>
    <w:p w14:paraId="230F38EF"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58" w:anchor="rfc.appendix.D" w:history="1">
        <w:r w:rsidR="00967408" w:rsidRPr="00967408">
          <w:rPr>
            <w:rFonts w:ascii="Times" w:eastAsia="Times New Roman" w:hAnsi="Times" w:cs="Times New Roman"/>
            <w:b/>
            <w:bCs/>
            <w:color w:val="0000FF"/>
            <w:kern w:val="36"/>
            <w:sz w:val="48"/>
            <w:szCs w:val="48"/>
            <w:u w:val="single"/>
          </w:rPr>
          <w:t>Appendix D.</w:t>
        </w:r>
      </w:hyperlink>
      <w:r w:rsidR="00967408" w:rsidRPr="00967408">
        <w:rPr>
          <w:rFonts w:ascii="Times" w:eastAsia="Times New Roman" w:hAnsi="Times" w:cs="Times New Roman"/>
          <w:b/>
          <w:bCs/>
          <w:kern w:val="36"/>
          <w:sz w:val="48"/>
          <w:szCs w:val="48"/>
        </w:rPr>
        <w:t xml:space="preserve"> </w:t>
      </w:r>
      <w:hyperlink r:id="rId959" w:anchor="History" w:history="1">
        <w:r w:rsidR="00967408" w:rsidRPr="00967408">
          <w:rPr>
            <w:rFonts w:ascii="Times" w:eastAsia="Times New Roman" w:hAnsi="Times" w:cs="Times New Roman"/>
            <w:b/>
            <w:bCs/>
            <w:color w:val="0000FF"/>
            <w:kern w:val="36"/>
            <w:sz w:val="48"/>
            <w:szCs w:val="48"/>
            <w:u w:val="single"/>
          </w:rPr>
          <w:t>Document History</w:t>
        </w:r>
      </w:hyperlink>
    </w:p>
    <w:p w14:paraId="1A07EB23"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To be removed from the final specification ]]</w:t>
      </w:r>
    </w:p>
    <w:p w14:paraId="3CD46E0A"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-15 </w:t>
      </w:r>
    </w:p>
    <w:p w14:paraId="3C8E44AF" w14:textId="77777777" w:rsidR="00967408" w:rsidRPr="00967408" w:rsidRDefault="00967408" w:rsidP="00967408">
      <w:pPr>
        <w:numPr>
          <w:ilvl w:val="0"/>
          <w:numId w:val="8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Fixed #889 - Generalized the descriptions of returning responses from the Authorization Endpoint to enable non-default Response Modes to be used.</w:t>
      </w:r>
    </w:p>
    <w:p w14:paraId="38EDB941" w14:textId="77777777" w:rsidR="00967408" w:rsidRPr="00967408" w:rsidRDefault="00967408" w:rsidP="00967408">
      <w:pPr>
        <w:numPr>
          <w:ilvl w:val="0"/>
          <w:numId w:val="8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Fixed #878 - Generalized description of errors that can be returned when </w:t>
      </w:r>
      <w:r w:rsidRPr="00967408">
        <w:rPr>
          <w:rFonts w:ascii="Courier" w:hAnsi="Courier" w:cs="Courier"/>
          <w:sz w:val="20"/>
          <w:szCs w:val="20"/>
        </w:rPr>
        <w:t>id_token_hint"</w:t>
      </w:r>
      <w:r w:rsidRPr="00967408">
        <w:rPr>
          <w:rFonts w:ascii="Times" w:eastAsia="Times New Roman" w:hAnsi="Times" w:cs="Times New Roman"/>
          <w:sz w:val="20"/>
          <w:szCs w:val="20"/>
        </w:rPr>
        <w:t xml:space="preserve"> is used.</w:t>
      </w:r>
    </w:p>
    <w:p w14:paraId="12E8B7A0" w14:textId="77777777" w:rsidR="00967408" w:rsidRPr="00967408" w:rsidRDefault="00967408" w:rsidP="00967408">
      <w:pPr>
        <w:numPr>
          <w:ilvl w:val="0"/>
          <w:numId w:val="82"/>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Added Claim Description entries to Claim registrations, tracking the addition in the JWT specification.</w:t>
      </w:r>
    </w:p>
    <w:p w14:paraId="04D933C5"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-14 </w:t>
      </w:r>
    </w:p>
    <w:p w14:paraId="1BA3BA5A"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Fixed #862 - Clarified </w:t>
      </w:r>
      <w:r w:rsidRPr="00967408">
        <w:rPr>
          <w:rFonts w:ascii="Courier" w:hAnsi="Courier" w:cs="Courier"/>
          <w:sz w:val="20"/>
          <w:szCs w:val="20"/>
        </w:rPr>
        <w:t>azp</w:t>
      </w:r>
      <w:r w:rsidRPr="00967408">
        <w:rPr>
          <w:rFonts w:ascii="Times" w:eastAsia="Times New Roman" w:hAnsi="Times" w:cs="Times New Roman"/>
          <w:sz w:val="20"/>
          <w:szCs w:val="20"/>
        </w:rPr>
        <w:t xml:space="preserve"> definition.</w:t>
      </w:r>
    </w:p>
    <w:p w14:paraId="7330C17E"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Fixed #866 - Stated that the behavior is unspecified if the </w:t>
      </w:r>
      <w:r w:rsidRPr="00967408">
        <w:rPr>
          <w:rFonts w:ascii="Courier" w:hAnsi="Courier" w:cs="Courier"/>
          <w:sz w:val="20"/>
          <w:szCs w:val="20"/>
        </w:rPr>
        <w:t>acr</w:t>
      </w:r>
      <w:r w:rsidRPr="00967408">
        <w:rPr>
          <w:rFonts w:ascii="Times" w:eastAsia="Times New Roman" w:hAnsi="Times" w:cs="Times New Roman"/>
          <w:sz w:val="20"/>
          <w:szCs w:val="20"/>
        </w:rPr>
        <w:t xml:space="preserve"> Claim is requested with both the </w:t>
      </w:r>
      <w:r w:rsidRPr="00967408">
        <w:rPr>
          <w:rFonts w:ascii="Courier" w:hAnsi="Courier" w:cs="Courier"/>
          <w:sz w:val="20"/>
          <w:szCs w:val="20"/>
        </w:rPr>
        <w:t>acr_values</w:t>
      </w:r>
      <w:r w:rsidRPr="00967408">
        <w:rPr>
          <w:rFonts w:ascii="Times" w:eastAsia="Times New Roman" w:hAnsi="Times" w:cs="Times New Roman"/>
          <w:sz w:val="20"/>
          <w:szCs w:val="20"/>
        </w:rPr>
        <w:t xml:space="preserve"> request parameter and an individual claim request listing requested values.</w:t>
      </w:r>
    </w:p>
    <w:p w14:paraId="307C04D2"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Fixed #867 - Allow ID Tokens to use "alg":"none" when using the Authorization Code Flow and when explicitly requested at registration time.</w:t>
      </w:r>
    </w:p>
    <w:p w14:paraId="20D1C47B"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Fixed #869 - Registered the OAuth error codes </w:t>
      </w:r>
      <w:r w:rsidRPr="00967408">
        <w:rPr>
          <w:rFonts w:ascii="Courier" w:hAnsi="Courier" w:cs="Courier"/>
          <w:sz w:val="20"/>
          <w:szCs w:val="20"/>
        </w:rPr>
        <w:t>request_not_supported</w:t>
      </w:r>
      <w:r w:rsidRPr="00967408">
        <w:rPr>
          <w:rFonts w:ascii="Times" w:eastAsia="Times New Roman" w:hAnsi="Times" w:cs="Times New Roman"/>
          <w:sz w:val="20"/>
          <w:szCs w:val="20"/>
        </w:rPr>
        <w:t xml:space="preserve">, </w:t>
      </w:r>
      <w:r w:rsidRPr="00967408">
        <w:rPr>
          <w:rFonts w:ascii="Courier" w:hAnsi="Courier" w:cs="Courier"/>
          <w:sz w:val="20"/>
          <w:szCs w:val="20"/>
        </w:rPr>
        <w:t>request_uri_not_supported</w:t>
      </w:r>
      <w:r w:rsidRPr="00967408">
        <w:rPr>
          <w:rFonts w:ascii="Times" w:eastAsia="Times New Roman" w:hAnsi="Times" w:cs="Times New Roman"/>
          <w:sz w:val="20"/>
          <w:szCs w:val="20"/>
        </w:rPr>
        <w:t xml:space="preserve">, and </w:t>
      </w:r>
      <w:r w:rsidRPr="00967408">
        <w:rPr>
          <w:rFonts w:ascii="Courier" w:hAnsi="Courier" w:cs="Courier"/>
          <w:sz w:val="20"/>
          <w:szCs w:val="20"/>
        </w:rPr>
        <w:t>registration_not_supported</w:t>
      </w:r>
      <w:r w:rsidRPr="00967408">
        <w:rPr>
          <w:rFonts w:ascii="Times" w:eastAsia="Times New Roman" w:hAnsi="Times" w:cs="Times New Roman"/>
          <w:sz w:val="20"/>
          <w:szCs w:val="20"/>
        </w:rPr>
        <w:t>.</w:t>
      </w:r>
    </w:p>
    <w:p w14:paraId="2A6B7482"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Fixed #874 - Said more about frame busting.</w:t>
      </w:r>
    </w:p>
    <w:p w14:paraId="77616030"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Fixed #877 - Specified that a user interface MUST NOT be displayed when </w:t>
      </w:r>
      <w:r w:rsidRPr="00967408">
        <w:rPr>
          <w:rFonts w:ascii="Courier" w:hAnsi="Courier" w:cs="Courier"/>
          <w:sz w:val="20"/>
          <w:szCs w:val="20"/>
        </w:rPr>
        <w:t>prompt=none</w:t>
      </w:r>
      <w:r w:rsidRPr="00967408">
        <w:rPr>
          <w:rFonts w:ascii="Times" w:eastAsia="Times New Roman" w:hAnsi="Times" w:cs="Times New Roman"/>
          <w:sz w:val="20"/>
          <w:szCs w:val="20"/>
        </w:rPr>
        <w:t xml:space="preserve"> is used.</w:t>
      </w:r>
    </w:p>
    <w:p w14:paraId="6DB3FDC8"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Fixed #878 - Defined negative response for "id_token_hint".</w:t>
      </w:r>
    </w:p>
    <w:p w14:paraId="2D1BD4AC"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Updated the description of the plans to host the site </w:t>
      </w:r>
      <w:r w:rsidRPr="00967408">
        <w:rPr>
          <w:rFonts w:ascii="Courier" w:hAnsi="Courier" w:cs="Courier"/>
          <w:sz w:val="20"/>
          <w:szCs w:val="20"/>
        </w:rPr>
        <w:t>https://self-issued.me/</w:t>
      </w:r>
      <w:r w:rsidRPr="00967408">
        <w:rPr>
          <w:rFonts w:ascii="Times" w:eastAsia="Times New Roman" w:hAnsi="Times" w:cs="Times New Roman"/>
          <w:sz w:val="20"/>
          <w:szCs w:val="20"/>
        </w:rPr>
        <w:t>, per tasks #879 and #880.</w:t>
      </w:r>
    </w:p>
    <w:p w14:paraId="1FBA9D6F"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 xml:space="preserve">Fixed #876 - Described that Google's </w:t>
      </w:r>
      <w:r w:rsidRPr="00967408">
        <w:rPr>
          <w:rFonts w:ascii="Courier" w:hAnsi="Courier" w:cs="Courier"/>
          <w:sz w:val="20"/>
          <w:szCs w:val="20"/>
        </w:rPr>
        <w:t>iss</w:t>
      </w:r>
      <w:r w:rsidRPr="00967408">
        <w:rPr>
          <w:rFonts w:ascii="Times" w:eastAsia="Times New Roman" w:hAnsi="Times" w:cs="Times New Roman"/>
          <w:sz w:val="20"/>
          <w:szCs w:val="20"/>
        </w:rPr>
        <w:t xml:space="preserve"> value currently omits the required </w:t>
      </w:r>
      <w:r w:rsidRPr="00967408">
        <w:rPr>
          <w:rFonts w:ascii="Courier" w:hAnsi="Courier" w:cs="Courier"/>
          <w:sz w:val="20"/>
          <w:szCs w:val="20"/>
        </w:rPr>
        <w:t>https://</w:t>
      </w:r>
      <w:r w:rsidRPr="00967408">
        <w:rPr>
          <w:rFonts w:ascii="Times" w:eastAsia="Times New Roman" w:hAnsi="Times" w:cs="Times New Roman"/>
          <w:sz w:val="20"/>
          <w:szCs w:val="20"/>
        </w:rPr>
        <w:t xml:space="preserve"> scheme prefix.</w:t>
      </w:r>
    </w:p>
    <w:p w14:paraId="553661B9"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lastRenderedPageBreak/>
        <w:t>Fixed #882 - Called out pre-final IETF specifications used.</w:t>
      </w:r>
    </w:p>
    <w:p w14:paraId="224FCB1A" w14:textId="77777777" w:rsidR="00967408" w:rsidRPr="00967408" w:rsidRDefault="00967408" w:rsidP="00967408">
      <w:pPr>
        <w:numPr>
          <w:ilvl w:val="0"/>
          <w:numId w:val="83"/>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Fixed #884 - Changed the descriptions of Basic and Implicit from being profiles to being implementer's guides containing subsets of OpenID Connect Core.</w:t>
      </w:r>
    </w:p>
    <w:p w14:paraId="6A2F7691"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-13 </w:t>
      </w:r>
    </w:p>
    <w:p w14:paraId="39E47583" w14:textId="77777777" w:rsidR="00967408" w:rsidRPr="00967408" w:rsidRDefault="00967408" w:rsidP="00967408">
      <w:pPr>
        <w:numPr>
          <w:ilvl w:val="0"/>
          <w:numId w:val="8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Restructured to separate Authentication from other features and to have separate Authentication sections for the Authorization Code Flow, the Implicit Flow, and the Hybrid Flow. The validation procedures for steps are now specified immediately following the descriptions of those steps.</w:t>
      </w:r>
    </w:p>
    <w:p w14:paraId="0C7CFE75" w14:textId="77777777" w:rsidR="00967408" w:rsidRPr="00967408" w:rsidRDefault="00967408" w:rsidP="00967408">
      <w:pPr>
        <w:numPr>
          <w:ilvl w:val="0"/>
          <w:numId w:val="84"/>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Completed restructuring into functional sections.</w:t>
      </w:r>
    </w:p>
    <w:p w14:paraId="323A7624" w14:textId="77777777" w:rsidR="00967408" w:rsidRPr="00967408" w:rsidRDefault="00967408" w:rsidP="00967408">
      <w:pPr>
        <w:spacing w:before="100" w:beforeAutospacing="1" w:after="100" w:afterAutospacing="1"/>
        <w:rPr>
          <w:rFonts w:ascii="Times" w:hAnsi="Times" w:cs="Times New Roman"/>
          <w:sz w:val="20"/>
          <w:szCs w:val="20"/>
        </w:rPr>
      </w:pPr>
      <w:r w:rsidRPr="00967408">
        <w:rPr>
          <w:rFonts w:ascii="Times" w:hAnsi="Times" w:cs="Times New Roman"/>
          <w:sz w:val="20"/>
          <w:szCs w:val="20"/>
        </w:rPr>
        <w:t xml:space="preserve">-12 </w:t>
      </w:r>
    </w:p>
    <w:p w14:paraId="07D3204B" w14:textId="77777777" w:rsidR="00967408" w:rsidRPr="00967408" w:rsidRDefault="00967408" w:rsidP="00967408">
      <w:pPr>
        <w:numPr>
          <w:ilvl w:val="0"/>
          <w:numId w:val="85"/>
        </w:numPr>
        <w:spacing w:before="100" w:beforeAutospacing="1" w:after="100" w:afterAutospacing="1"/>
        <w:rPr>
          <w:rFonts w:ascii="Times" w:eastAsia="Times New Roman" w:hAnsi="Times" w:cs="Times New Roman"/>
          <w:sz w:val="20"/>
          <w:szCs w:val="20"/>
        </w:rPr>
      </w:pPr>
      <w:r w:rsidRPr="00967408">
        <w:rPr>
          <w:rFonts w:ascii="Times" w:eastAsia="Times New Roman" w:hAnsi="Times" w:cs="Times New Roman"/>
          <w:sz w:val="20"/>
          <w:szCs w:val="20"/>
        </w:rPr>
        <w:t>Created the new OpenID Connect Core specification by combining OpenID Connect Messages draft 20 and OpenID Connect Standard draft 21, with no normative changes. (These versions are the second Implementer's Drafts.)</w:t>
      </w:r>
    </w:p>
    <w:p w14:paraId="498A8F39" w14:textId="77777777" w:rsidR="00967408" w:rsidRPr="00967408" w:rsidRDefault="00E52530" w:rsidP="00967408">
      <w:pPr>
        <w:spacing w:before="100" w:beforeAutospacing="1" w:after="100" w:afterAutospacing="1"/>
        <w:outlineLvl w:val="0"/>
        <w:rPr>
          <w:rFonts w:ascii="Times" w:eastAsia="Times New Roman" w:hAnsi="Times" w:cs="Times New Roman"/>
          <w:b/>
          <w:bCs/>
          <w:kern w:val="36"/>
          <w:sz w:val="48"/>
          <w:szCs w:val="48"/>
        </w:rPr>
      </w:pPr>
      <w:hyperlink r:id="rId960" w:anchor="rfc.authors" w:history="1">
        <w:r w:rsidR="00967408" w:rsidRPr="00967408">
          <w:rPr>
            <w:rFonts w:ascii="Times" w:eastAsia="Times New Roman" w:hAnsi="Times" w:cs="Times New Roman"/>
            <w:b/>
            <w:bCs/>
            <w:color w:val="0000FF"/>
            <w:kern w:val="36"/>
            <w:sz w:val="48"/>
            <w:szCs w:val="48"/>
            <w:u w:val="single"/>
          </w:rPr>
          <w:t>Authors' Addresses</w:t>
        </w:r>
      </w:hyperlink>
      <w:r w:rsidR="00967408" w:rsidRPr="00967408">
        <w:rPr>
          <w:rFonts w:ascii="Times" w:eastAsia="Times New Roman" w:hAnsi="Times" w:cs="Times New Roman"/>
          <w:b/>
          <w:bCs/>
          <w:kern w:val="36"/>
          <w:sz w:val="48"/>
          <w:szCs w:val="48"/>
        </w:rPr>
        <w:t xml:space="preserve"> </w:t>
      </w:r>
    </w:p>
    <w:p w14:paraId="63A55D77" w14:textId="77777777" w:rsidR="00967408" w:rsidRPr="00967408" w:rsidRDefault="00967408" w:rsidP="00967408">
      <w:pPr>
        <w:rPr>
          <w:rFonts w:ascii="Times" w:eastAsia="Times New Roman" w:hAnsi="Times" w:cs="Times New Roman"/>
          <w:i/>
          <w:iCs/>
          <w:sz w:val="20"/>
          <w:szCs w:val="20"/>
        </w:rPr>
      </w:pPr>
      <w:r w:rsidRPr="00967408">
        <w:rPr>
          <w:rFonts w:ascii="Times" w:eastAsia="Times New Roman" w:hAnsi="Times" w:cs="Times New Roman"/>
          <w:i/>
          <w:iCs/>
          <w:sz w:val="20"/>
          <w:szCs w:val="20"/>
        </w:rPr>
        <w:t xml:space="preserve">Nat Sakimura Nomura Research Institute, Ltd. EMail: </w:t>
      </w:r>
      <w:hyperlink r:id="rId961" w:history="1">
        <w:r w:rsidRPr="00967408">
          <w:rPr>
            <w:rFonts w:ascii="Times" w:eastAsia="Times New Roman" w:hAnsi="Times" w:cs="Times New Roman"/>
            <w:i/>
            <w:iCs/>
            <w:color w:val="0000FF"/>
            <w:sz w:val="20"/>
            <w:szCs w:val="20"/>
            <w:u w:val="single"/>
          </w:rPr>
          <w:t>n-sakimura@nri.co.jp</w:t>
        </w:r>
      </w:hyperlink>
      <w:r w:rsidRPr="00967408">
        <w:rPr>
          <w:rFonts w:ascii="Times" w:eastAsia="Times New Roman" w:hAnsi="Times" w:cs="Times New Roman"/>
          <w:i/>
          <w:iCs/>
          <w:sz w:val="20"/>
          <w:szCs w:val="20"/>
        </w:rPr>
        <w:t xml:space="preserve"> URI: </w:t>
      </w:r>
      <w:hyperlink r:id="rId962" w:history="1">
        <w:r w:rsidRPr="00967408">
          <w:rPr>
            <w:rFonts w:ascii="Times" w:eastAsia="Times New Roman" w:hAnsi="Times" w:cs="Times New Roman"/>
            <w:i/>
            <w:iCs/>
            <w:color w:val="0000FF"/>
            <w:sz w:val="20"/>
            <w:szCs w:val="20"/>
            <w:u w:val="single"/>
          </w:rPr>
          <w:t>http://nat.sakimura.org/</w:t>
        </w:r>
      </w:hyperlink>
      <w:r w:rsidRPr="00967408">
        <w:rPr>
          <w:rFonts w:ascii="Times" w:eastAsia="Times New Roman" w:hAnsi="Times" w:cs="Times New Roman"/>
          <w:i/>
          <w:iCs/>
          <w:sz w:val="20"/>
          <w:szCs w:val="20"/>
        </w:rPr>
        <w:t xml:space="preserve"> </w:t>
      </w:r>
    </w:p>
    <w:p w14:paraId="59FF7D50" w14:textId="77777777" w:rsidR="00967408" w:rsidRPr="00967408" w:rsidRDefault="00967408" w:rsidP="00967408">
      <w:pPr>
        <w:rPr>
          <w:rFonts w:ascii="Times" w:eastAsia="Times New Roman" w:hAnsi="Times" w:cs="Times New Roman"/>
          <w:i/>
          <w:iCs/>
          <w:sz w:val="20"/>
          <w:szCs w:val="20"/>
        </w:rPr>
      </w:pPr>
      <w:r w:rsidRPr="00967408">
        <w:rPr>
          <w:rFonts w:ascii="Times" w:eastAsia="Times New Roman" w:hAnsi="Times" w:cs="Times New Roman"/>
          <w:i/>
          <w:iCs/>
          <w:sz w:val="20"/>
          <w:szCs w:val="20"/>
        </w:rPr>
        <w:t xml:space="preserve">John Bradley Ping Identity EMail: </w:t>
      </w:r>
      <w:hyperlink r:id="rId963" w:history="1">
        <w:r w:rsidRPr="00967408">
          <w:rPr>
            <w:rFonts w:ascii="Times" w:eastAsia="Times New Roman" w:hAnsi="Times" w:cs="Times New Roman"/>
            <w:i/>
            <w:iCs/>
            <w:color w:val="0000FF"/>
            <w:sz w:val="20"/>
            <w:szCs w:val="20"/>
            <w:u w:val="single"/>
          </w:rPr>
          <w:t>ve7jtb@ve7jtb.com</w:t>
        </w:r>
      </w:hyperlink>
      <w:r w:rsidRPr="00967408">
        <w:rPr>
          <w:rFonts w:ascii="Times" w:eastAsia="Times New Roman" w:hAnsi="Times" w:cs="Times New Roman"/>
          <w:i/>
          <w:iCs/>
          <w:sz w:val="20"/>
          <w:szCs w:val="20"/>
        </w:rPr>
        <w:t xml:space="preserve"> URI: </w:t>
      </w:r>
      <w:hyperlink r:id="rId964" w:history="1">
        <w:r w:rsidRPr="00967408">
          <w:rPr>
            <w:rFonts w:ascii="Times" w:eastAsia="Times New Roman" w:hAnsi="Times" w:cs="Times New Roman"/>
            <w:i/>
            <w:iCs/>
            <w:color w:val="0000FF"/>
            <w:sz w:val="20"/>
            <w:szCs w:val="20"/>
            <w:u w:val="single"/>
          </w:rPr>
          <w:t>http://www.thread-safe.com/</w:t>
        </w:r>
      </w:hyperlink>
      <w:r w:rsidRPr="00967408">
        <w:rPr>
          <w:rFonts w:ascii="Times" w:eastAsia="Times New Roman" w:hAnsi="Times" w:cs="Times New Roman"/>
          <w:i/>
          <w:iCs/>
          <w:sz w:val="20"/>
          <w:szCs w:val="20"/>
        </w:rPr>
        <w:t xml:space="preserve"> </w:t>
      </w:r>
    </w:p>
    <w:p w14:paraId="39775329" w14:textId="77777777" w:rsidR="00967408" w:rsidRPr="00967408" w:rsidRDefault="00967408" w:rsidP="00967408">
      <w:pPr>
        <w:rPr>
          <w:rFonts w:ascii="Times" w:eastAsia="Times New Roman" w:hAnsi="Times" w:cs="Times New Roman"/>
          <w:i/>
          <w:iCs/>
          <w:sz w:val="20"/>
          <w:szCs w:val="20"/>
        </w:rPr>
      </w:pPr>
      <w:r w:rsidRPr="00967408">
        <w:rPr>
          <w:rFonts w:ascii="Times" w:eastAsia="Times New Roman" w:hAnsi="Times" w:cs="Times New Roman"/>
          <w:i/>
          <w:iCs/>
          <w:sz w:val="20"/>
          <w:szCs w:val="20"/>
        </w:rPr>
        <w:t xml:space="preserve">Michael B. Jones Microsoft EMail: </w:t>
      </w:r>
      <w:hyperlink r:id="rId965" w:history="1">
        <w:r w:rsidRPr="00967408">
          <w:rPr>
            <w:rFonts w:ascii="Times" w:eastAsia="Times New Roman" w:hAnsi="Times" w:cs="Times New Roman"/>
            <w:i/>
            <w:iCs/>
            <w:color w:val="0000FF"/>
            <w:sz w:val="20"/>
            <w:szCs w:val="20"/>
            <w:u w:val="single"/>
          </w:rPr>
          <w:t>mbj@microsoft.com</w:t>
        </w:r>
      </w:hyperlink>
      <w:r w:rsidRPr="00967408">
        <w:rPr>
          <w:rFonts w:ascii="Times" w:eastAsia="Times New Roman" w:hAnsi="Times" w:cs="Times New Roman"/>
          <w:i/>
          <w:iCs/>
          <w:sz w:val="20"/>
          <w:szCs w:val="20"/>
        </w:rPr>
        <w:t xml:space="preserve"> URI: </w:t>
      </w:r>
      <w:hyperlink r:id="rId966" w:history="1">
        <w:r w:rsidRPr="00967408">
          <w:rPr>
            <w:rFonts w:ascii="Times" w:eastAsia="Times New Roman" w:hAnsi="Times" w:cs="Times New Roman"/>
            <w:i/>
            <w:iCs/>
            <w:color w:val="0000FF"/>
            <w:sz w:val="20"/>
            <w:szCs w:val="20"/>
            <w:u w:val="single"/>
          </w:rPr>
          <w:t>http://self-issued.info/</w:t>
        </w:r>
      </w:hyperlink>
      <w:r w:rsidRPr="00967408">
        <w:rPr>
          <w:rFonts w:ascii="Times" w:eastAsia="Times New Roman" w:hAnsi="Times" w:cs="Times New Roman"/>
          <w:i/>
          <w:iCs/>
          <w:sz w:val="20"/>
          <w:szCs w:val="20"/>
        </w:rPr>
        <w:t xml:space="preserve"> </w:t>
      </w:r>
    </w:p>
    <w:p w14:paraId="31BE115B" w14:textId="77777777" w:rsidR="00967408" w:rsidRPr="00967408" w:rsidRDefault="00967408" w:rsidP="00967408">
      <w:pPr>
        <w:rPr>
          <w:rFonts w:ascii="Times" w:eastAsia="Times New Roman" w:hAnsi="Times" w:cs="Times New Roman"/>
          <w:i/>
          <w:iCs/>
          <w:sz w:val="20"/>
          <w:szCs w:val="20"/>
        </w:rPr>
      </w:pPr>
      <w:r w:rsidRPr="00967408">
        <w:rPr>
          <w:rFonts w:ascii="Times" w:eastAsia="Times New Roman" w:hAnsi="Times" w:cs="Times New Roman"/>
          <w:i/>
          <w:iCs/>
          <w:sz w:val="20"/>
          <w:szCs w:val="20"/>
        </w:rPr>
        <w:t xml:space="preserve">Breno de Medeiros Google EMail: </w:t>
      </w:r>
      <w:hyperlink r:id="rId967" w:history="1">
        <w:r w:rsidRPr="00967408">
          <w:rPr>
            <w:rFonts w:ascii="Times" w:eastAsia="Times New Roman" w:hAnsi="Times" w:cs="Times New Roman"/>
            <w:i/>
            <w:iCs/>
            <w:color w:val="0000FF"/>
            <w:sz w:val="20"/>
            <w:szCs w:val="20"/>
            <w:u w:val="single"/>
          </w:rPr>
          <w:t>breno@google.com</w:t>
        </w:r>
      </w:hyperlink>
      <w:r w:rsidRPr="00967408">
        <w:rPr>
          <w:rFonts w:ascii="Times" w:eastAsia="Times New Roman" w:hAnsi="Times" w:cs="Times New Roman"/>
          <w:i/>
          <w:iCs/>
          <w:sz w:val="20"/>
          <w:szCs w:val="20"/>
        </w:rPr>
        <w:t xml:space="preserve"> URI: </w:t>
      </w:r>
      <w:hyperlink r:id="rId968" w:history="1">
        <w:r w:rsidRPr="00967408">
          <w:rPr>
            <w:rFonts w:ascii="Times" w:eastAsia="Times New Roman" w:hAnsi="Times" w:cs="Times New Roman"/>
            <w:i/>
            <w:iCs/>
            <w:color w:val="0000FF"/>
            <w:sz w:val="20"/>
            <w:szCs w:val="20"/>
            <w:u w:val="single"/>
          </w:rPr>
          <w:t>http://stackoverflow.com/users/311376/breno</w:t>
        </w:r>
      </w:hyperlink>
      <w:r w:rsidRPr="00967408">
        <w:rPr>
          <w:rFonts w:ascii="Times" w:eastAsia="Times New Roman" w:hAnsi="Times" w:cs="Times New Roman"/>
          <w:i/>
          <w:iCs/>
          <w:sz w:val="20"/>
          <w:szCs w:val="20"/>
        </w:rPr>
        <w:t xml:space="preserve"> </w:t>
      </w:r>
    </w:p>
    <w:p w14:paraId="63AC9225" w14:textId="77777777" w:rsidR="00967408" w:rsidRPr="00967408" w:rsidRDefault="00967408" w:rsidP="00967408">
      <w:pPr>
        <w:rPr>
          <w:rFonts w:ascii="Times" w:eastAsia="Times New Roman" w:hAnsi="Times" w:cs="Times New Roman"/>
          <w:i/>
          <w:iCs/>
          <w:sz w:val="20"/>
          <w:szCs w:val="20"/>
        </w:rPr>
      </w:pPr>
      <w:r w:rsidRPr="00967408">
        <w:rPr>
          <w:rFonts w:ascii="Times" w:eastAsia="Times New Roman" w:hAnsi="Times" w:cs="Times New Roman"/>
          <w:i/>
          <w:iCs/>
          <w:sz w:val="20"/>
          <w:szCs w:val="20"/>
        </w:rPr>
        <w:t xml:space="preserve">Chuck Mortimore Salesforce EMail: </w:t>
      </w:r>
      <w:hyperlink r:id="rId969" w:history="1">
        <w:r w:rsidRPr="00967408">
          <w:rPr>
            <w:rFonts w:ascii="Times" w:eastAsia="Times New Roman" w:hAnsi="Times" w:cs="Times New Roman"/>
            <w:i/>
            <w:iCs/>
            <w:color w:val="0000FF"/>
            <w:sz w:val="20"/>
            <w:szCs w:val="20"/>
            <w:u w:val="single"/>
          </w:rPr>
          <w:t>cmortimore@salesforce.com</w:t>
        </w:r>
      </w:hyperlink>
      <w:r w:rsidRPr="00967408">
        <w:rPr>
          <w:rFonts w:ascii="Times" w:eastAsia="Times New Roman" w:hAnsi="Times" w:cs="Times New Roman"/>
          <w:i/>
          <w:iCs/>
          <w:sz w:val="20"/>
          <w:szCs w:val="20"/>
        </w:rPr>
        <w:t xml:space="preserve"> URI: </w:t>
      </w:r>
      <w:hyperlink r:id="rId970" w:history="1">
        <w:r w:rsidRPr="00967408">
          <w:rPr>
            <w:rFonts w:ascii="Times" w:eastAsia="Times New Roman" w:hAnsi="Times" w:cs="Times New Roman"/>
            <w:i/>
            <w:iCs/>
            <w:color w:val="0000FF"/>
            <w:sz w:val="20"/>
            <w:szCs w:val="20"/>
            <w:u w:val="single"/>
          </w:rPr>
          <w:t>https://twitter.com/cmort</w:t>
        </w:r>
      </w:hyperlink>
      <w:r w:rsidRPr="00967408">
        <w:rPr>
          <w:rFonts w:ascii="Times" w:eastAsia="Times New Roman" w:hAnsi="Times" w:cs="Times New Roman"/>
          <w:i/>
          <w:iCs/>
          <w:sz w:val="20"/>
          <w:szCs w:val="20"/>
        </w:rPr>
        <w:t xml:space="preserve"> </w:t>
      </w:r>
    </w:p>
    <w:p w14:paraId="6E6F7738" w14:textId="77777777" w:rsidR="00DF46EA" w:rsidRDefault="00DF46EA"/>
    <w:sectPr w:rsidR="00DF46EA" w:rsidSect="00DF46EA">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ustin Richer" w:date="2013-11-25T18:45:00Z" w:initials="JR">
    <w:p w14:paraId="685AECD0" w14:textId="77777777" w:rsidR="00E022EA" w:rsidRDefault="00E022EA">
      <w:pPr>
        <w:pStyle w:val="CommentText"/>
      </w:pPr>
      <w:r>
        <w:rPr>
          <w:rStyle w:val="CommentReference"/>
        </w:rPr>
        <w:annotationRef/>
      </w:r>
      <w:r>
        <w:t xml:space="preserve">“capitalized” could be read to mean “ALL CAPS” terms, perhaps we should say “terms with the first letter of each word capitalized”. I’m likely being overly pedantic.  </w:t>
      </w:r>
    </w:p>
  </w:comment>
  <w:comment w:id="1" w:author="Mike Jones" w:date="2013-11-25T18:45:00Z" w:initials="mbj">
    <w:p w14:paraId="4E17EDD4" w14:textId="5C4A4C58" w:rsidR="00E022EA" w:rsidRDefault="00E022EA">
      <w:pPr>
        <w:pStyle w:val="CommentText"/>
      </w:pPr>
      <w:r>
        <w:rPr>
          <w:rStyle w:val="CommentReference"/>
        </w:rPr>
        <w:annotationRef/>
      </w:r>
      <w:r>
        <w:t>Given the “Issuer Identifier” example, I think this change is unnecessary.</w:t>
      </w:r>
    </w:p>
  </w:comment>
  <w:comment w:id="2" w:author="Justin Richer" w:date="2013-11-25T18:45:00Z" w:initials="JR">
    <w:p w14:paraId="033BDD81" w14:textId="77777777" w:rsidR="00E022EA" w:rsidRDefault="00E022EA">
      <w:pPr>
        <w:pStyle w:val="CommentText"/>
      </w:pPr>
      <w:r>
        <w:rPr>
          <w:rStyle w:val="CommentReference"/>
        </w:rPr>
        <w:annotationRef/>
      </w:r>
      <w:r>
        <w:t>Should this be a normative MUST?</w:t>
      </w:r>
    </w:p>
  </w:comment>
  <w:comment w:id="3" w:author="Mike Jones" w:date="2013-11-25T18:45:00Z" w:initials="mbj">
    <w:p w14:paraId="295FA223" w14:textId="144E4AC3" w:rsidR="00E022EA" w:rsidRDefault="00E022EA">
      <w:pPr>
        <w:pStyle w:val="CommentText"/>
      </w:pPr>
      <w:r>
        <w:rPr>
          <w:rStyle w:val="CommentReference"/>
        </w:rPr>
        <w:annotationRef/>
      </w:r>
      <w:r>
        <w:t>Not according to Jim Schaad.</w:t>
      </w:r>
    </w:p>
  </w:comment>
  <w:comment w:id="7" w:author="Justin Richer" w:date="2013-11-25T18:45:00Z" w:initials="JR">
    <w:p w14:paraId="1A5428AB" w14:textId="71506F01" w:rsidR="00E022EA" w:rsidRDefault="00E022EA">
      <w:pPr>
        <w:pStyle w:val="CommentText"/>
      </w:pPr>
      <w:r>
        <w:rPr>
          <w:rStyle w:val="CommentReference"/>
        </w:rPr>
        <w:annotationRef/>
      </w:r>
      <w:r>
        <w:t>“Claim Value” is not a defined term</w:t>
      </w:r>
    </w:p>
  </w:comment>
  <w:comment w:id="8" w:author="Mike Jones" w:date="2013-11-25T18:45:00Z" w:initials="mbj">
    <w:p w14:paraId="1A96D6B6" w14:textId="4ECBAB3A" w:rsidR="00E022EA" w:rsidRDefault="00E022EA">
      <w:pPr>
        <w:pStyle w:val="CommentText"/>
      </w:pPr>
      <w:r>
        <w:rPr>
          <w:rStyle w:val="CommentReference"/>
        </w:rPr>
        <w:annotationRef/>
      </w:r>
      <w:r>
        <w:t>This is defined by the JWT spec.</w:t>
      </w:r>
    </w:p>
  </w:comment>
  <w:comment w:id="11" w:author="Justin Richer" w:date="2013-11-25T18:45:00Z" w:initials="JR">
    <w:p w14:paraId="29A651D1" w14:textId="55EDC5D0" w:rsidR="00E022EA" w:rsidRDefault="00E022EA">
      <w:pPr>
        <w:pStyle w:val="CommentText"/>
      </w:pPr>
      <w:r>
        <w:rPr>
          <w:rStyle w:val="CommentReference"/>
        </w:rPr>
        <w:annotationRef/>
      </w:r>
      <w:r>
        <w:t xml:space="preserve">why “or”, aren’t id tokens required? </w:t>
      </w:r>
    </w:p>
  </w:comment>
  <w:comment w:id="12" w:author="Justin Richer" w:date="2013-11-25T18:45:00Z" w:initials="JR">
    <w:p w14:paraId="3127A493" w14:textId="6D92162D" w:rsidR="00E022EA" w:rsidRDefault="00E022EA">
      <w:pPr>
        <w:pStyle w:val="CommentText"/>
      </w:pPr>
      <w:r>
        <w:rPr>
          <w:rStyle w:val="CommentReference"/>
        </w:rPr>
        <w:annotationRef/>
      </w:r>
      <w:r>
        <w:t>Maybe “self-hosted” or “self-contained” instead of “Personal”?</w:t>
      </w:r>
    </w:p>
  </w:comment>
  <w:comment w:id="15" w:author="Justin Richer" w:date="2013-11-25T18:45:00Z" w:initials="JR">
    <w:p w14:paraId="5089A3FD" w14:textId="3FBD4E18" w:rsidR="00E022EA" w:rsidRDefault="00E022EA">
      <w:pPr>
        <w:pStyle w:val="CommentText"/>
      </w:pPr>
      <w:r>
        <w:rPr>
          <w:rStyle w:val="CommentReference"/>
        </w:rPr>
        <w:annotationRef/>
      </w:r>
      <w:r>
        <w:t>Ascii-art diagram here? I think it’d help. I can help draw one if needed.</w:t>
      </w:r>
    </w:p>
  </w:comment>
  <w:comment w:id="18" w:author="Mike Jones" w:date="2013-11-25T18:45:00Z" w:initials="mbj">
    <w:p w14:paraId="43953E48" w14:textId="0F4F5F4A" w:rsidR="00E022EA" w:rsidRDefault="00E022EA">
      <w:pPr>
        <w:pStyle w:val="CommentText"/>
      </w:pPr>
      <w:r>
        <w:rPr>
          <w:rStyle w:val="CommentReference"/>
        </w:rPr>
        <w:annotationRef/>
      </w:r>
      <w:r>
        <w:t>It’s the authentication that expires – not the authentication event.</w:t>
      </w:r>
    </w:p>
  </w:comment>
  <w:comment w:id="20" w:author="Justin Richer" w:date="2013-11-25T18:45:00Z" w:initials="JR">
    <w:p w14:paraId="419E6DFC" w14:textId="6079F7B6" w:rsidR="00E022EA" w:rsidRDefault="00E022EA">
      <w:pPr>
        <w:pStyle w:val="CommentText"/>
      </w:pPr>
      <w:r>
        <w:t>The negative here reads funny with the Booleans in the table. Maybe “</w:t>
      </w:r>
      <w:r>
        <w:rPr>
          <w:rStyle w:val="CommentReference"/>
        </w:rPr>
        <w:annotationRef/>
      </w:r>
      <w:r>
        <w:t>Protected from” instead?</w:t>
      </w:r>
    </w:p>
  </w:comment>
  <w:comment w:id="21" w:author="Mike Jones" w:date="2013-11-25T18:45:00Z" w:initials="mbj">
    <w:p w14:paraId="73075466" w14:textId="6856CB4F" w:rsidR="00E022EA" w:rsidRDefault="00E022EA">
      <w:pPr>
        <w:pStyle w:val="CommentText"/>
      </w:pPr>
      <w:r>
        <w:rPr>
          <w:rStyle w:val="CommentReference"/>
        </w:rPr>
        <w:annotationRef/>
      </w:r>
      <w:r>
        <w:t>I’d be open to other language, but “not revealed to” is more precise than “protected from”.</w:t>
      </w:r>
    </w:p>
  </w:comment>
  <w:comment w:id="22" w:author="Justin Richer" w:date="2013-11-25T18:45:00Z" w:initials="JR">
    <w:p w14:paraId="4220E393" w14:textId="32B3E9AA" w:rsidR="00E022EA" w:rsidRDefault="00E022EA">
      <w:pPr>
        <w:pStyle w:val="CommentText"/>
      </w:pPr>
      <w:r>
        <w:rPr>
          <w:rStyle w:val="CommentReference"/>
        </w:rPr>
        <w:annotationRef/>
      </w:r>
      <w:r>
        <w:t>partially</w:t>
      </w:r>
    </w:p>
  </w:comment>
  <w:comment w:id="23" w:author="Mike Jones" w:date="2013-11-25T18:45:00Z" w:initials="mbj">
    <w:p w14:paraId="64C27694" w14:textId="0F85450F" w:rsidR="00E022EA" w:rsidRDefault="00E022EA">
      <w:pPr>
        <w:pStyle w:val="CommentText"/>
      </w:pPr>
      <w:r>
        <w:rPr>
          <w:rStyle w:val="CommentReference"/>
        </w:rPr>
        <w:annotationRef/>
      </w:r>
      <w:r>
        <w:t>I don’t understand why you’re saying “partially”.</w:t>
      </w:r>
    </w:p>
  </w:comment>
  <w:comment w:id="26" w:author="Mike Jones" w:date="2013-11-25T18:45:00Z" w:initials="mbj">
    <w:p w14:paraId="06B70B1F" w14:textId="4CB38ED6" w:rsidR="00E022EA" w:rsidRDefault="00E022EA">
      <w:pPr>
        <w:pStyle w:val="CommentText"/>
      </w:pPr>
      <w:r>
        <w:rPr>
          <w:rStyle w:val="CommentReference"/>
        </w:rPr>
        <w:annotationRef/>
      </w:r>
      <w:r>
        <w:t>Is there another way?  It’s not clear we want this much detail here.</w:t>
      </w:r>
    </w:p>
  </w:comment>
  <w:comment w:id="30" w:author="Justin Richer" w:date="2013-11-25T18:45:00Z" w:initials="JR">
    <w:p w14:paraId="63B99084" w14:textId="6428C066" w:rsidR="00E022EA" w:rsidRDefault="00E022EA">
      <w:pPr>
        <w:pStyle w:val="CommentText"/>
      </w:pPr>
      <w:r>
        <w:rPr>
          <w:rStyle w:val="CommentReference"/>
        </w:rPr>
        <w:annotationRef/>
      </w:r>
      <w:r>
        <w:t>The client can’t validate the access token directly, so we should just say it validates the ID token</w:t>
      </w:r>
    </w:p>
  </w:comment>
  <w:comment w:id="32" w:author="Mike Jones" w:date="2013-11-25T18:45:00Z" w:initials="mbj">
    <w:p w14:paraId="1F7B816F" w14:textId="0D5B91E1" w:rsidR="00E022EA" w:rsidRDefault="00E022EA">
      <w:pPr>
        <w:pStyle w:val="CommentText"/>
      </w:pPr>
      <w:r>
        <w:rPr>
          <w:rStyle w:val="CommentReference"/>
        </w:rPr>
        <w:annotationRef/>
      </w:r>
      <w:r>
        <w:t>This is about the response, so I’m reluctant to add it here due to brevity.</w:t>
      </w:r>
    </w:p>
  </w:comment>
  <w:comment w:id="34" w:author="Mike Jones" w:date="2013-11-25T18:45:00Z" w:initials="mbj">
    <w:p w14:paraId="0CF8136C" w14:textId="5078A3FE" w:rsidR="00E022EA" w:rsidRDefault="00E022EA">
      <w:pPr>
        <w:pStyle w:val="CommentText"/>
      </w:pPr>
      <w:r>
        <w:rPr>
          <w:rStyle w:val="CommentReference"/>
        </w:rPr>
        <w:annotationRef/>
      </w:r>
      <w:r>
        <w:t>Agree that this word isn’t strictly necessary, but the inclusion of this word was also the result of probably ½ hour of WG discussion on one of the calls.</w:t>
      </w:r>
    </w:p>
  </w:comment>
  <w:comment w:id="40" w:author="Justin Richer" w:date="2013-11-25T18:45:00Z" w:initials="JR">
    <w:p w14:paraId="4508C62A" w14:textId="48F5420B" w:rsidR="00E022EA" w:rsidRDefault="00E022EA">
      <w:pPr>
        <w:pStyle w:val="CommentText"/>
      </w:pPr>
      <w:r>
        <w:rPr>
          <w:rStyle w:val="CommentReference"/>
        </w:rPr>
        <w:annotationRef/>
      </w:r>
      <w:r>
        <w:t>The text that was here isn’t really needed now that we are talking only about the auth code flow, right?</w:t>
      </w:r>
    </w:p>
  </w:comment>
  <w:comment w:id="41" w:author="Mike Jones" w:date="2013-11-26T10:25:00Z" w:initials="mbj">
    <w:p w14:paraId="1350A5D4" w14:textId="48915192" w:rsidR="00E022EA" w:rsidRDefault="00E022EA">
      <w:pPr>
        <w:pStyle w:val="CommentText"/>
      </w:pPr>
      <w:r>
        <w:rPr>
          <w:rStyle w:val="CommentReference"/>
        </w:rPr>
        <w:annotationRef/>
      </w:r>
      <w:r>
        <w:t>Because people won’t typically read the spec cover-to-cover, we are intentionally putting occasional markers in the text saying which flow the text applies to.  That way, they won’t search, find a term, and end up using the wrong section.</w:t>
      </w:r>
    </w:p>
  </w:comment>
  <w:comment w:id="46" w:author="Justin Richer" w:date="2013-11-25T18:45:00Z" w:initials="JR">
    <w:p w14:paraId="03F37186" w14:textId="42EEEBF5" w:rsidR="00E022EA" w:rsidRDefault="00E022EA">
      <w:pPr>
        <w:pStyle w:val="CommentText"/>
      </w:pPr>
      <w:r>
        <w:rPr>
          <w:rStyle w:val="CommentReference"/>
        </w:rPr>
        <w:annotationRef/>
      </w:r>
      <w:r>
        <w:t>This seems to not allow usage of non-http redirects, which would be bad. Suggested rewrite:</w:t>
      </w:r>
      <w:r>
        <w:br/>
      </w:r>
      <w:r>
        <w:br/>
        <w:t>The Redirection URI SHOULD use the https scheme when connecting to a host remote from the User Agent, such as a website, or the http scheme on localhost. The Redirection URI MAY use the http scheme  on a remote host if the client is confidential and the OP allows this usage. The redirection URI MAY use an alternate scheme, such as a callback for a native application.</w:t>
      </w:r>
    </w:p>
  </w:comment>
  <w:comment w:id="49" w:author="Mike Jones" w:date="2013-11-26T10:46:00Z" w:initials="mbj">
    <w:p w14:paraId="35E6CC50" w14:textId="6F412730" w:rsidR="00E022EA" w:rsidRDefault="00E022EA">
      <w:pPr>
        <w:pStyle w:val="CommentText"/>
      </w:pPr>
      <w:r>
        <w:rPr>
          <w:rStyle w:val="CommentReference"/>
        </w:rPr>
        <w:annotationRef/>
      </w:r>
      <w:r>
        <w:t>This is already a “typically” clause, so we don’t have to implicitly describe other non-cookie methods.  However if you feel strongly about this, please supply text to put in the Implementation Notes section.</w:t>
      </w:r>
    </w:p>
  </w:comment>
  <w:comment w:id="52" w:author="Mike Jones" w:date="2013-11-26T10:47:00Z" w:initials="mbj">
    <w:p w14:paraId="31895E5D" w14:textId="5EC8A0DD" w:rsidR="00E022EA" w:rsidRDefault="00E022EA">
      <w:pPr>
        <w:pStyle w:val="CommentText"/>
      </w:pPr>
      <w:r>
        <w:rPr>
          <w:rStyle w:val="CommentReference"/>
        </w:rPr>
        <w:annotationRef/>
      </w:r>
      <w:r>
        <w:t>This would be a duplicate specification of this default.</w:t>
      </w:r>
    </w:p>
  </w:comment>
  <w:comment w:id="53" w:author="Mike Jones" w:date="2013-11-26T10:57:00Z" w:initials="mbj">
    <w:p w14:paraId="63E0EC92" w14:textId="4A0AD612" w:rsidR="00E022EA" w:rsidRDefault="00E022EA">
      <w:pPr>
        <w:pStyle w:val="CommentText"/>
      </w:pPr>
      <w:r>
        <w:rPr>
          <w:rStyle w:val="CommentReference"/>
        </w:rPr>
        <w:annotationRef/>
      </w:r>
      <w:r>
        <w:t>English writing guides uniformly state that “in order” is almost always superfluous verbiage.</w:t>
      </w:r>
    </w:p>
  </w:comment>
  <w:comment w:id="58" w:author="Justin Richer" w:date="2013-11-25T18:45:00Z" w:initials="JR">
    <w:p w14:paraId="08D1AF3F" w14:textId="77B65B81" w:rsidR="00E022EA" w:rsidRDefault="00E022EA">
      <w:pPr>
        <w:pStyle w:val="CommentText"/>
      </w:pPr>
      <w:r>
        <w:rPr>
          <w:rStyle w:val="CommentReference"/>
        </w:rPr>
        <w:annotationRef/>
      </w:r>
      <w:r>
        <w:t>NOTE: this whole parameter always felt weird to me, and our server simply ignores it and does whatever display fits the browser (it adapts with javascript at runtime). Since this was always an option anyway, I’d like to have this line in here to codify that.</w:t>
      </w:r>
    </w:p>
  </w:comment>
  <w:comment w:id="66" w:author="Justin Richer" w:date="2013-11-25T18:45:00Z" w:initials="JR">
    <w:p w14:paraId="499A4BF4" w14:textId="6882B278" w:rsidR="00E022EA" w:rsidRDefault="00E022EA">
      <w:pPr>
        <w:pStyle w:val="CommentText"/>
      </w:pPr>
      <w:r>
        <w:rPr>
          <w:rStyle w:val="CommentReference"/>
        </w:rPr>
        <w:annotationRef/>
      </w:r>
      <w:r>
        <w:t>Which error?</w:t>
      </w:r>
    </w:p>
  </w:comment>
  <w:comment w:id="68" w:author="Justin Richer" w:date="2013-11-25T18:45:00Z" w:initials="JR">
    <w:p w14:paraId="0E7C95EB" w14:textId="4CB0832F" w:rsidR="00E022EA" w:rsidRDefault="00E022EA">
      <w:pPr>
        <w:pStyle w:val="CommentText"/>
      </w:pPr>
      <w:r>
        <w:rPr>
          <w:rStyle w:val="CommentReference"/>
        </w:rPr>
        <w:annotationRef/>
      </w:r>
      <w:r>
        <w:t>As opposed to by the Client (RP) who is also trying to authenticate</w:t>
      </w:r>
    </w:p>
  </w:comment>
  <w:comment w:id="69" w:author="Justin Richer" w:date="2013-11-25T18:45:00Z" w:initials="JR">
    <w:p w14:paraId="69C4C498" w14:textId="45E0659C" w:rsidR="00E022EA" w:rsidRDefault="00E022EA">
      <w:pPr>
        <w:pStyle w:val="CommentText"/>
      </w:pPr>
      <w:r>
        <w:rPr>
          <w:rStyle w:val="CommentReference"/>
        </w:rPr>
        <w:annotationRef/>
      </w:r>
      <w:r>
        <w:t>Is it just me or does this detail sound stupendously complicated?</w:t>
      </w:r>
    </w:p>
  </w:comment>
  <w:comment w:id="70" w:author="Mike Jones" w:date="2013-11-26T17:00:00Z" w:initials="mbj">
    <w:p w14:paraId="6889FCA8" w14:textId="5C3A0955" w:rsidR="00E022EA" w:rsidRDefault="00E022EA">
      <w:pPr>
        <w:pStyle w:val="CommentText"/>
      </w:pPr>
      <w:r>
        <w:rPr>
          <w:rStyle w:val="CommentReference"/>
        </w:rPr>
        <w:annotationRef/>
      </w:r>
      <w:r>
        <w:t>It’s necessary if the OP is going to be able to use the ID token sent if it was encrypted.  Do you have proposed alternate wording that still meets this requirement?</w:t>
      </w:r>
    </w:p>
  </w:comment>
  <w:comment w:id="77" w:author="Justin Richer" w:date="2013-11-25T18:45:00Z" w:initials="JR">
    <w:p w14:paraId="4C1130ED" w14:textId="5AC7197A" w:rsidR="00E022EA" w:rsidRDefault="00E022EA">
      <w:pPr>
        <w:pStyle w:val="CommentText"/>
      </w:pPr>
      <w:r>
        <w:rPr>
          <w:rStyle w:val="CommentReference"/>
        </w:rPr>
        <w:annotationRef/>
      </w:r>
      <w:r>
        <w:t>Note from an implementor: in our system, as in many others, the user gets authenticated before the request is processed. This is because the security/login handling is done with a pre-filter that fires before the application code itself runs. Many frameworks work this way, in my experience. This isn’t a problem in practice, but ti’s technically in conflict with the recommended language here. I’m not sure the spec language needs to change to accommodate this, though.</w:t>
      </w:r>
    </w:p>
  </w:comment>
  <w:comment w:id="78" w:author="Mike Jones" w:date="2013-11-26T17:11:00Z" w:initials="mbj">
    <w:p w14:paraId="67F7BFCF" w14:textId="090D5AE2" w:rsidR="00E022EA" w:rsidRDefault="00E022EA">
      <w:pPr>
        <w:pStyle w:val="CommentText"/>
      </w:pPr>
      <w:r>
        <w:rPr>
          <w:rStyle w:val="CommentReference"/>
        </w:rPr>
        <w:annotationRef/>
      </w:r>
      <w:r>
        <w:t>Noted</w:t>
      </w:r>
    </w:p>
  </w:comment>
  <w:comment w:id="82" w:author="Justin Richer" w:date="2013-11-25T18:45:00Z" w:initials="JR">
    <w:p w14:paraId="40CFAA99" w14:textId="765C3F60" w:rsidR="00E022EA" w:rsidRDefault="00E022EA">
      <w:pPr>
        <w:pStyle w:val="CommentText"/>
      </w:pPr>
      <w:r>
        <w:rPr>
          <w:rStyle w:val="CommentReference"/>
        </w:rPr>
        <w:annotationRef/>
      </w:r>
      <w:r>
        <w:t>You keep using “login” and “authenticate” interchangeably, this is just one example. More consistency might make it read better.</w:t>
      </w:r>
    </w:p>
  </w:comment>
  <w:comment w:id="84" w:author="Mike Jones" w:date="2013-11-26T17:16:00Z" w:initials="mbj">
    <w:p w14:paraId="606450D7" w14:textId="4D1B7776" w:rsidR="00E022EA" w:rsidRDefault="00E022EA">
      <w:pPr>
        <w:pStyle w:val="CommentText"/>
      </w:pPr>
      <w:r>
        <w:rPr>
          <w:rStyle w:val="CommentReference"/>
        </w:rPr>
        <w:annotationRef/>
      </w:r>
      <w:r>
        <w:t>This text actually doesn’t add anything to the meaning.</w:t>
      </w:r>
    </w:p>
  </w:comment>
  <w:comment w:id="86" w:author="Justin Richer" w:date="2013-11-25T18:45:00Z" w:initials="JR">
    <w:p w14:paraId="7D2DE1B8" w14:textId="77A84657" w:rsidR="00E022EA" w:rsidRDefault="00E022EA">
      <w:pPr>
        <w:pStyle w:val="CommentText"/>
      </w:pPr>
      <w:r>
        <w:rPr>
          <w:rStyle w:val="CommentReference"/>
        </w:rPr>
        <w:annotationRef/>
      </w:r>
      <w:r>
        <w:t>These codes are returned to the User Agent, not the Client – is this important?</w:t>
      </w:r>
    </w:p>
  </w:comment>
  <w:comment w:id="88" w:author="Justin Richer" w:date="2013-11-25T18:45:00Z" w:initials="JR">
    <w:p w14:paraId="39BE5235" w14:textId="1EDA37EA" w:rsidR="00E022EA" w:rsidRDefault="00E022EA">
      <w:pPr>
        <w:pStyle w:val="CommentText"/>
      </w:pPr>
      <w:r>
        <w:rPr>
          <w:rStyle w:val="CommentReference"/>
        </w:rPr>
        <w:annotationRef/>
      </w:r>
      <w:r>
        <w:t>Why is the prompt value called “select_account” but the error called “select_session”? Aren’t these related?</w:t>
      </w:r>
    </w:p>
  </w:comment>
  <w:comment w:id="89" w:author="Justin Richer" w:date="2013-11-25T18:45:00Z" w:initials="JR">
    <w:p w14:paraId="74C431E7" w14:textId="20882757" w:rsidR="00E022EA" w:rsidRDefault="00E022EA">
      <w:pPr>
        <w:pStyle w:val="CommentText"/>
      </w:pPr>
      <w:r>
        <w:rPr>
          <w:rStyle w:val="CommentReference"/>
        </w:rPr>
        <w:annotationRef/>
      </w:r>
      <w:r>
        <w:t>Is this error required to be returned if the server doesn’t support this feature?</w:t>
      </w:r>
    </w:p>
  </w:comment>
  <w:comment w:id="90" w:author="Mike Jones" w:date="2013-11-26T17:38:00Z" w:initials="mbj">
    <w:p w14:paraId="36B9ADB4" w14:textId="54B1214B" w:rsidR="00E022EA" w:rsidRDefault="00E022EA">
      <w:pPr>
        <w:pStyle w:val="CommentText"/>
      </w:pPr>
      <w:r>
        <w:rPr>
          <w:rStyle w:val="CommentReference"/>
        </w:rPr>
        <w:annotationRef/>
      </w:r>
      <w:r>
        <w:t>That’s the intent.  If you want to propose additional language clarifying this to the list, please do.</w:t>
      </w:r>
    </w:p>
  </w:comment>
  <w:comment w:id="91" w:author="Justin Richer" w:date="2013-11-25T18:45:00Z" w:initials="JR">
    <w:p w14:paraId="349FD79D" w14:textId="2259FDBD" w:rsidR="00E022EA" w:rsidRDefault="00E022EA">
      <w:pPr>
        <w:pStyle w:val="CommentText"/>
      </w:pPr>
      <w:r>
        <w:rPr>
          <w:rStyle w:val="CommentReference"/>
        </w:rPr>
        <w:annotationRef/>
      </w:r>
      <w:r>
        <w:t xml:space="preserve"> ditto</w:t>
      </w:r>
    </w:p>
  </w:comment>
  <w:comment w:id="92" w:author="Justin Richer" w:date="2013-11-25T18:45:00Z" w:initials="JR">
    <w:p w14:paraId="7167F9EC" w14:textId="3DB4B6C3" w:rsidR="00E022EA" w:rsidRDefault="00E022EA">
      <w:pPr>
        <w:pStyle w:val="CommentText"/>
      </w:pPr>
      <w:r>
        <w:rPr>
          <w:rStyle w:val="CommentReference"/>
        </w:rPr>
        <w:annotationRef/>
      </w:r>
      <w:r>
        <w:t>ditto</w:t>
      </w:r>
    </w:p>
  </w:comment>
  <w:comment w:id="94" w:author="Justin Richer" w:date="2013-11-25T18:45:00Z" w:initials="JR">
    <w:p w14:paraId="47A675AC" w14:textId="6CB29CED" w:rsidR="00E022EA" w:rsidRDefault="00E022EA">
      <w:pPr>
        <w:pStyle w:val="CommentText"/>
      </w:pPr>
      <w:r>
        <w:rPr>
          <w:rStyle w:val="CommentReference"/>
        </w:rPr>
        <w:annotationRef/>
      </w:r>
      <w:r>
        <w:t>This table feels more awkward than a simple inline list would be</w:t>
      </w:r>
    </w:p>
  </w:comment>
  <w:comment w:id="95" w:author="Mike Jones" w:date="2013-11-26T17:39:00Z" w:initials="mbj">
    <w:p w14:paraId="2A572BEA" w14:textId="43E91961" w:rsidR="00E022EA" w:rsidRDefault="00E022EA">
      <w:pPr>
        <w:pStyle w:val="CommentText"/>
      </w:pPr>
      <w:r>
        <w:rPr>
          <w:rStyle w:val="CommentReference"/>
        </w:rPr>
        <w:annotationRef/>
      </w:r>
      <w:r>
        <w:t>Awkward, yes, but the table brings attention to the requirement.</w:t>
      </w:r>
    </w:p>
  </w:comment>
  <w:comment w:id="102" w:author="Justin Richer" w:date="2013-11-25T18:45:00Z" w:initials="JR">
    <w:p w14:paraId="7E108ED0" w14:textId="47690D45" w:rsidR="00E022EA" w:rsidRDefault="00E022EA">
      <w:pPr>
        <w:pStyle w:val="CommentText"/>
      </w:pPr>
      <w:r>
        <w:rPr>
          <w:rStyle w:val="CommentReference"/>
        </w:rPr>
        <w:annotationRef/>
      </w:r>
      <w:r>
        <w:t>Per 6749 4.1.2</w:t>
      </w:r>
    </w:p>
  </w:comment>
  <w:comment w:id="108" w:author="Justin Richer" w:date="2013-11-25T18:45:00Z" w:initials="JR">
    <w:p w14:paraId="78554EC1" w14:textId="7BD13BA2" w:rsidR="00E022EA" w:rsidRDefault="00E022EA">
      <w:pPr>
        <w:pStyle w:val="CommentText"/>
      </w:pPr>
      <w:r>
        <w:rPr>
          <w:rStyle w:val="CommentReference"/>
        </w:rPr>
        <w:annotationRef/>
      </w:r>
      <w:r>
        <w:t>Didn’t we say we were going to move this up to its own section? I’m assuming that just hasn’t been done yet in this draft</w:t>
      </w:r>
    </w:p>
  </w:comment>
  <w:comment w:id="109" w:author="Mike Jones" w:date="2013-11-26T20:01:00Z" w:initials="mbj">
    <w:p w14:paraId="6D7F3160" w14:textId="29B258EE" w:rsidR="00E022EA" w:rsidRDefault="00E022EA">
      <w:pPr>
        <w:pStyle w:val="CommentText"/>
      </w:pPr>
      <w:r>
        <w:rPr>
          <w:rStyle w:val="CommentReference"/>
        </w:rPr>
        <w:annotationRef/>
      </w:r>
      <w:r>
        <w:t>Security token is a standard term in the identity literature.  It’s also used in the JWT spec.</w:t>
      </w:r>
    </w:p>
  </w:comment>
  <w:comment w:id="113" w:author="Mike Jones" w:date="2013-11-26T20:22:00Z" w:initials="mbj">
    <w:p w14:paraId="23548C4D" w14:textId="7E6F5E36" w:rsidR="00E022EA" w:rsidRDefault="00E022EA">
      <w:pPr>
        <w:pStyle w:val="CommentText"/>
      </w:pPr>
      <w:r>
        <w:rPr>
          <w:rStyle w:val="CommentReference"/>
        </w:rPr>
        <w:annotationRef/>
      </w:r>
      <w:r>
        <w:t>There are no normative processing rules for “iat”.</w:t>
      </w:r>
    </w:p>
  </w:comment>
  <w:comment w:id="119" w:author="Mike Jones" w:date="2013-11-26T20:28:00Z" w:initials="mbj">
    <w:p w14:paraId="117E39ED" w14:textId="5E1384D7" w:rsidR="00E022EA" w:rsidRDefault="00E022EA">
      <w:pPr>
        <w:pStyle w:val="CommentText"/>
      </w:pPr>
      <w:r>
        <w:rPr>
          <w:rStyle w:val="CommentReference"/>
        </w:rPr>
        <w:annotationRef/>
      </w:r>
      <w:r>
        <w:t>The session isn’t at the client – it’s between the client and the server.  Thus, the proposed addition makes things less clear than the original.  Feel free to propose an alternative edit.</w:t>
      </w:r>
    </w:p>
  </w:comment>
  <w:comment w:id="124" w:author="Mike Jones" w:date="2013-11-26T20:40:00Z" w:initials="mbj">
    <w:p w14:paraId="42997670" w14:textId="1F3CD076" w:rsidR="00E022EA" w:rsidRDefault="00E022EA">
      <w:pPr>
        <w:pStyle w:val="CommentText"/>
      </w:pPr>
      <w:r>
        <w:rPr>
          <w:rStyle w:val="CommentReference"/>
        </w:rPr>
        <w:annotationRef/>
      </w:r>
      <w:r>
        <w:t>Not testable, therefore not 2119</w:t>
      </w:r>
    </w:p>
  </w:comment>
  <w:comment w:id="129" w:author="Mike Jones" w:date="2013-11-26T20:41:00Z" w:initials="mbj">
    <w:p w14:paraId="7B15F3D7" w14:textId="09F02D0F" w:rsidR="00E022EA" w:rsidRDefault="00E022EA">
      <w:pPr>
        <w:pStyle w:val="CommentText"/>
      </w:pPr>
      <w:r>
        <w:rPr>
          <w:rStyle w:val="CommentReference"/>
        </w:rPr>
        <w:annotationRef/>
      </w:r>
      <w:r>
        <w:t>There are no normative validation rules for “iat”.</w:t>
      </w:r>
    </w:p>
  </w:comment>
  <w:comment w:id="131" w:author="Mike Jones" w:date="2013-11-26T20:43:00Z" w:initials="mbj">
    <w:p w14:paraId="5DFD3C6A" w14:textId="220331C9" w:rsidR="00E022EA" w:rsidRDefault="00E022EA">
      <w:pPr>
        <w:pStyle w:val="CommentText"/>
      </w:pPr>
      <w:r>
        <w:rPr>
          <w:rStyle w:val="CommentReference"/>
        </w:rPr>
        <w:annotationRef/>
      </w:r>
      <w:r>
        <w:t>See the Implementation Notes and suggest any specific additional changes you’d like to see there.</w:t>
      </w:r>
    </w:p>
  </w:comment>
  <w:comment w:id="140" w:author="Mike Jones" w:date="2013-11-26T20:43:00Z" w:initials="mbj">
    <w:p w14:paraId="6F99A26A" w14:textId="27AEAC67" w:rsidR="00E022EA" w:rsidRDefault="00E022EA">
      <w:pPr>
        <w:pStyle w:val="CommentText"/>
      </w:pPr>
      <w:r>
        <w:rPr>
          <w:rStyle w:val="CommentReference"/>
        </w:rPr>
        <w:annotationRef/>
      </w:r>
      <w:r>
        <w:t>See previous comment on response_type</w:t>
      </w:r>
    </w:p>
  </w:comment>
  <w:comment w:id="147" w:author="Justin Richer" w:date="2013-11-25T18:45:00Z" w:initials="JR">
    <w:p w14:paraId="5DB09A28" w14:textId="77350F4A" w:rsidR="00E022EA" w:rsidRDefault="00E022EA">
      <w:pPr>
        <w:pStyle w:val="CommentText"/>
      </w:pPr>
      <w:r>
        <w:rPr>
          <w:rStyle w:val="CommentReference"/>
        </w:rPr>
        <w:annotationRef/>
      </w:r>
      <w:r>
        <w:t>This is inconsistent with the auth code, and it seems to preclude custom schemes.</w:t>
      </w:r>
    </w:p>
  </w:comment>
  <w:comment w:id="159" w:author="Justin Richer" w:date="2013-11-25T18:45:00Z" w:initials="JR">
    <w:p w14:paraId="6089929B" w14:textId="6CA583E2" w:rsidR="00E022EA" w:rsidRDefault="00E022EA">
      <w:pPr>
        <w:pStyle w:val="CommentText"/>
      </w:pPr>
      <w:r>
        <w:rPr>
          <w:rStyle w:val="CommentReference"/>
        </w:rPr>
        <w:annotationRef/>
      </w:r>
      <w:r>
        <w:t>Make this into a positive statement instead of a negative statement</w:t>
      </w:r>
    </w:p>
  </w:comment>
  <w:comment w:id="160" w:author="Mike Jones" w:date="2013-11-26T20:47:00Z" w:initials="mbj">
    <w:p w14:paraId="7318A8EE" w14:textId="3854BB32" w:rsidR="00E022EA" w:rsidRDefault="00E022EA">
      <w:pPr>
        <w:pStyle w:val="CommentText"/>
      </w:pPr>
      <w:r>
        <w:rPr>
          <w:rStyle w:val="CommentReference"/>
        </w:rPr>
        <w:annotationRef/>
      </w:r>
      <w:r>
        <w:t>It’s correct in more cases as a negative statement (especially if someone is reading this and thinks it applies to the Hybrid flow).</w:t>
      </w:r>
    </w:p>
  </w:comment>
  <w:comment w:id="161" w:author="Justin Richer" w:date="2013-11-25T18:45:00Z" w:initials="JR">
    <w:p w14:paraId="7D5A061A" w14:textId="1F5881B6" w:rsidR="00E022EA" w:rsidRDefault="00E022EA">
      <w:pPr>
        <w:pStyle w:val="CommentText"/>
      </w:pPr>
      <w:r>
        <w:rPr>
          <w:rStyle w:val="CommentReference"/>
        </w:rPr>
        <w:annotationRef/>
      </w:r>
      <w:r>
        <w:t xml:space="preserve">This doesn’t make sense – implicit clients are usually scripts inside the user agent. I think we want to say something less strong here, like “the Client needs to be able to access the fragment encoded responses in order to consume the values.” </w:t>
      </w:r>
    </w:p>
  </w:comment>
  <w:comment w:id="162" w:author="Mike Jones" w:date="2013-11-26T21:19:00Z" w:initials="mbj">
    <w:p w14:paraId="03B11A28" w14:textId="42E7F962" w:rsidR="00E022EA" w:rsidRDefault="00E022EA">
      <w:pPr>
        <w:pStyle w:val="CommentText"/>
      </w:pPr>
      <w:r>
        <w:rPr>
          <w:rStyle w:val="CommentReference"/>
        </w:rPr>
        <w:annotationRef/>
      </w:r>
      <w:r>
        <w:t>Reworded</w:t>
      </w:r>
    </w:p>
  </w:comment>
  <w:comment w:id="163" w:author="Justin Richer" w:date="2013-11-25T18:45:00Z" w:initials="JR">
    <w:p w14:paraId="2483F203" w14:textId="49985934" w:rsidR="00E022EA" w:rsidRDefault="00E022EA">
      <w:pPr>
        <w:pStyle w:val="CommentText"/>
      </w:pPr>
      <w:r>
        <w:rPr>
          <w:rStyle w:val="CommentReference"/>
        </w:rPr>
        <w:annotationRef/>
      </w:r>
      <w:r>
        <w:t>This has tripped me up before: the hash algorithm and the overall signing algorithm are different, so you run the risk of someone doing HMAC instead of SHA, or vice versa. I’d rather have this point to a normative section on generation and validation of the at_hash value, like below</w:t>
      </w:r>
    </w:p>
  </w:comment>
  <w:comment w:id="164" w:author="Justin Richer" w:date="2013-11-25T18:45:00Z" w:initials="JR">
    <w:p w14:paraId="74A30DA8" w14:textId="66DB93D2" w:rsidR="00E022EA" w:rsidRDefault="00E022EA">
      <w:pPr>
        <w:pStyle w:val="CommentText"/>
      </w:pPr>
      <w:r>
        <w:rPr>
          <w:rStyle w:val="CommentReference"/>
        </w:rPr>
        <w:annotationRef/>
      </w:r>
      <w:r>
        <w:t>This construct is confusing, wherever it’s used. I would suggest not having a prefix requirement in cases where it’s not a single, clear value.</w:t>
      </w:r>
    </w:p>
  </w:comment>
  <w:comment w:id="165" w:author="Justin Richer" w:date="2013-11-25T18:45:00Z" w:initials="JR">
    <w:p w14:paraId="10C2C784" w14:textId="63B5C297" w:rsidR="00E022EA" w:rsidRDefault="00E022EA">
      <w:pPr>
        <w:pStyle w:val="CommentText"/>
      </w:pPr>
      <w:r>
        <w:rPr>
          <w:rStyle w:val="CommentReference"/>
        </w:rPr>
        <w:annotationRef/>
      </w:r>
      <w:r>
        <w:t>When the ID token section gets pulled up to its own heading, I think these sections that are specific to each flow type still make sense.</w:t>
      </w:r>
    </w:p>
  </w:comment>
  <w:comment w:id="166" w:author="Justin Richer" w:date="2013-11-25T18:45:00Z" w:initials="JR">
    <w:p w14:paraId="4EF70A46" w14:textId="469BA120" w:rsidR="00E022EA" w:rsidRDefault="00E022EA">
      <w:pPr>
        <w:pStyle w:val="CommentText"/>
      </w:pPr>
      <w:r>
        <w:rPr>
          <w:rStyle w:val="CommentReference"/>
        </w:rPr>
        <w:annotationRef/>
      </w:r>
      <w:r>
        <w:t>What about “code”?</w:t>
      </w:r>
    </w:p>
  </w:comment>
  <w:comment w:id="167" w:author="Justin Richer" w:date="2013-11-25T18:45:00Z" w:initials="JR">
    <w:p w14:paraId="14E377D1" w14:textId="231A4C45" w:rsidR="00E022EA" w:rsidRDefault="00E022EA">
      <w:pPr>
        <w:pStyle w:val="CommentText"/>
      </w:pPr>
      <w:r>
        <w:rPr>
          <w:rStyle w:val="CommentReference"/>
        </w:rPr>
        <w:annotationRef/>
      </w:r>
      <w:r>
        <w:t>Same comment as at_hash</w:t>
      </w:r>
    </w:p>
  </w:comment>
  <w:comment w:id="168" w:author="Justin Richer" w:date="2013-11-25T18:45:00Z" w:initials="JR">
    <w:p w14:paraId="42ECC137" w14:textId="6F5272CE" w:rsidR="00E022EA" w:rsidRDefault="00E022EA">
      <w:pPr>
        <w:pStyle w:val="CommentText"/>
      </w:pPr>
      <w:r>
        <w:rPr>
          <w:rStyle w:val="CommentReference"/>
        </w:rPr>
        <w:annotationRef/>
      </w:r>
      <w:r>
        <w:t>Same comment as above, this construct is confusing to read. I suggest not putting the prefix requirement language in cases like this.</w:t>
      </w:r>
    </w:p>
  </w:comment>
  <w:comment w:id="169" w:author="Justin Richer" w:date="2013-11-25T18:45:00Z" w:initials="JR">
    <w:p w14:paraId="34B95109" w14:textId="2BD047D3" w:rsidR="00E022EA" w:rsidRDefault="00E022EA">
      <w:pPr>
        <w:pStyle w:val="CommentText"/>
      </w:pPr>
      <w:r>
        <w:rPr>
          <w:rStyle w:val="CommentReference"/>
        </w:rPr>
        <w:annotationRef/>
      </w:r>
      <w:r>
        <w:t xml:space="preserve">Is this redundant with </w:t>
      </w:r>
      <w:r w:rsidRPr="000A4DE6">
        <w:t>2.3.2.12</w:t>
      </w:r>
      <w:r>
        <w:t>?</w:t>
      </w:r>
    </w:p>
  </w:comment>
  <w:comment w:id="170" w:author="Justin Richer" w:date="2013-11-25T18:45:00Z" w:initials="JR">
    <w:p w14:paraId="7060213F" w14:textId="09940D38" w:rsidR="00E022EA" w:rsidRDefault="00E022EA">
      <w:pPr>
        <w:pStyle w:val="CommentText"/>
      </w:pPr>
      <w:r>
        <w:rPr>
          <w:rStyle w:val="CommentReference"/>
        </w:rPr>
        <w:annotationRef/>
      </w:r>
      <w:r>
        <w:t>“MAY”?</w:t>
      </w:r>
    </w:p>
  </w:comment>
  <w:comment w:id="171" w:author="Justin Richer" w:date="2013-11-25T18:45:00Z" w:initials="JR">
    <w:p w14:paraId="0FCBC0F0" w14:textId="4A64DAF0" w:rsidR="00E022EA" w:rsidRDefault="00E022EA">
      <w:pPr>
        <w:pStyle w:val="CommentText"/>
      </w:pPr>
      <w:r>
        <w:rPr>
          <w:rStyle w:val="CommentReference"/>
        </w:rPr>
        <w:annotationRef/>
      </w:r>
      <w:r>
        <w:t>Add a cross-reference link to where this is defined in section 2</w:t>
      </w:r>
    </w:p>
  </w:comment>
  <w:comment w:id="172" w:author="Justin Richer" w:date="2013-11-25T18:45:00Z" w:initials="JR">
    <w:p w14:paraId="6D1DE902" w14:textId="77777777" w:rsidR="00E022EA" w:rsidRDefault="00E022EA">
      <w:pPr>
        <w:pStyle w:val="CommentText"/>
      </w:pPr>
      <w:r>
        <w:rPr>
          <w:rStyle w:val="CommentReference"/>
        </w:rPr>
        <w:annotationRef/>
      </w:r>
      <w:r>
        <w:t>The clauses in this sentence all run together. How about:</w:t>
      </w:r>
    </w:p>
    <w:p w14:paraId="7D671051" w14:textId="77777777" w:rsidR="00E022EA" w:rsidRDefault="00E022EA">
      <w:pPr>
        <w:pStyle w:val="CommentText"/>
      </w:pPr>
    </w:p>
    <w:p w14:paraId="76731740" w14:textId="672822E9" w:rsidR="00E022EA" w:rsidRDefault="00E022EA">
      <w:pPr>
        <w:pStyle w:val="CommentText"/>
      </w:pPr>
      <w:r>
        <w:t>This section specifies how the Client can obtain Claims about both the End-User and the authentication event. This section additionally defines a standard set of basic profile Claims.</w:t>
      </w:r>
    </w:p>
  </w:comment>
  <w:comment w:id="174" w:author="Mike Jones" w:date="2013-11-26T21:34:00Z" w:initials="mbj">
    <w:p w14:paraId="1F6A45BA" w14:textId="0EEEEC1A" w:rsidR="00E022EA" w:rsidRDefault="00E022EA">
      <w:pPr>
        <w:pStyle w:val="CommentText"/>
      </w:pPr>
      <w:r>
        <w:rPr>
          <w:rStyle w:val="CommentReference"/>
        </w:rPr>
        <w:annotationRef/>
      </w:r>
      <w:r>
        <w:t>This isn’t any clearer or easier to read than what’s there.</w:t>
      </w:r>
    </w:p>
  </w:comment>
  <w:comment w:id="186" w:author="Justin Richer" w:date="2013-11-25T18:45:00Z" w:initials="JR">
    <w:p w14:paraId="50C5E465" w14:textId="7CA46EB1" w:rsidR="00E022EA" w:rsidRDefault="00E022EA">
      <w:pPr>
        <w:pStyle w:val="CommentText"/>
      </w:pPr>
      <w:r>
        <w:rPr>
          <w:rStyle w:val="CommentReference"/>
        </w:rPr>
        <w:annotationRef/>
      </w:r>
      <w:r>
        <w:t>Whoever wrote this requirement has obviously never seen how people actually use profile photos in Facebook. ;-)</w:t>
      </w:r>
    </w:p>
  </w:comment>
  <w:comment w:id="187" w:author="Mike Jones" w:date="2013-11-26T21:45:00Z" w:initials="mbj">
    <w:p w14:paraId="2093515A" w14:textId="3CAFFE91" w:rsidR="00E022EA" w:rsidRDefault="00E022EA">
      <w:pPr>
        <w:pStyle w:val="CommentText"/>
      </w:pPr>
      <w:r>
        <w:rPr>
          <w:rStyle w:val="CommentReference"/>
        </w:rPr>
        <w:annotationRef/>
      </w:r>
      <w:r>
        <w:sym w:font="Wingdings" w:char="F04A"/>
      </w:r>
    </w:p>
  </w:comment>
  <w:comment w:id="192" w:author="Justin Richer" w:date="2013-11-25T18:45:00Z" w:initials="JR">
    <w:p w14:paraId="037256C6" w14:textId="2607F745" w:rsidR="00E022EA" w:rsidRDefault="00E022EA">
      <w:pPr>
        <w:pStyle w:val="CommentText"/>
      </w:pPr>
      <w:r>
        <w:rPr>
          <w:rStyle w:val="CommentReference"/>
        </w:rPr>
        <w:annotationRef/>
      </w:r>
      <w:r>
        <w:t>This variability in syntax just sounds like it’s going to break things. Why not just pick the dash?</w:t>
      </w:r>
    </w:p>
  </w:comment>
  <w:comment w:id="193" w:author="Justin Richer" w:date="2013-11-25T18:45:00Z" w:initials="JR">
    <w:p w14:paraId="269B31E8" w14:textId="7A54C9EB" w:rsidR="00E022EA" w:rsidRDefault="00E022EA">
      <w:pPr>
        <w:pStyle w:val="CommentText"/>
      </w:pPr>
      <w:r>
        <w:rPr>
          <w:rStyle w:val="CommentReference"/>
        </w:rPr>
        <w:annotationRef/>
      </w:r>
      <w:r>
        <w:t>What does this sentence mean?</w:t>
      </w:r>
    </w:p>
  </w:comment>
  <w:comment w:id="194" w:author="Mike Jones" w:date="2013-11-27T00:26:00Z" w:initials="mbj">
    <w:p w14:paraId="75DDE6E2" w14:textId="655D01A0" w:rsidR="00E022EA" w:rsidRDefault="00E022EA">
      <w:pPr>
        <w:pStyle w:val="CommentText"/>
      </w:pPr>
      <w:r>
        <w:rPr>
          <w:rStyle w:val="CommentReference"/>
        </w:rPr>
        <w:annotationRef/>
      </w:r>
      <w:r>
        <w:t>Revised</w:t>
      </w:r>
    </w:p>
  </w:comment>
  <w:comment w:id="195" w:author="Justin Richer" w:date="2013-11-25T18:45:00Z" w:initials="JR">
    <w:p w14:paraId="514BE98A" w14:textId="4DB66016" w:rsidR="00E022EA" w:rsidRDefault="00E022EA">
      <w:pPr>
        <w:pStyle w:val="CommentText"/>
      </w:pPr>
      <w:r>
        <w:rPr>
          <w:rStyle w:val="CommentReference"/>
        </w:rPr>
        <w:annotationRef/>
      </w:r>
      <w:r>
        <w:t>I’d suggest that we format this as an HTTP response instead of just the plain JSON (show the content-type header, for instance)</w:t>
      </w:r>
    </w:p>
  </w:comment>
  <w:comment w:id="196" w:author="Justin Richer" w:date="2013-11-25T18:45:00Z" w:initials="JR">
    <w:p w14:paraId="68911138" w14:textId="7DBA417D" w:rsidR="00E022EA" w:rsidRDefault="00E022EA">
      <w:pPr>
        <w:pStyle w:val="CommentText"/>
      </w:pPr>
      <w:r>
        <w:rPr>
          <w:rStyle w:val="CommentReference"/>
        </w:rPr>
        <w:annotationRef/>
      </w:r>
      <w:r>
        <w:t>\r? \n? \r\n? Any of the above?</w:t>
      </w:r>
    </w:p>
  </w:comment>
  <w:comment w:id="197" w:author="Justin Richer" w:date="2013-11-25T18:45:00Z" w:initials="JR">
    <w:p w14:paraId="35B77915" w14:textId="4581C679" w:rsidR="00E022EA" w:rsidRDefault="00E022EA">
      <w:pPr>
        <w:pStyle w:val="CommentText"/>
      </w:pPr>
      <w:r>
        <w:rPr>
          <w:rStyle w:val="CommentReference"/>
        </w:rPr>
        <w:annotationRef/>
      </w:r>
      <w:r>
        <w:t>We used to have language about claims without language tags, and that these MUST be interpreted as international strings without any particular language applied to them, and that it’s RECOMMENDED that to return this non-specific claim format as well. I can provide a paragraph if needed.</w:t>
      </w:r>
    </w:p>
  </w:comment>
  <w:comment w:id="198" w:author="Mike Jones" w:date="2013-11-27T00:42:00Z" w:initials="mbj">
    <w:p w14:paraId="099A530D" w14:textId="63462151" w:rsidR="00E022EA" w:rsidRDefault="00E022EA">
      <w:pPr>
        <w:pStyle w:val="CommentText"/>
      </w:pPr>
      <w:r>
        <w:rPr>
          <w:rStyle w:val="CommentReference"/>
        </w:rPr>
        <w:annotationRef/>
      </w:r>
      <w:r>
        <w:t>I think that language was in Registration – not here.  If you want to look at it there and see if you think it might also apply here, that would be good.  If so, please propose a specific change.</w:t>
      </w:r>
    </w:p>
  </w:comment>
  <w:comment w:id="208" w:author="Mike Jones" w:date="2013-11-27T01:02:00Z" w:initials="mbj">
    <w:p w14:paraId="4CC354F7" w14:textId="1645DD1C" w:rsidR="00E022EA" w:rsidRDefault="00E022EA">
      <w:pPr>
        <w:pStyle w:val="CommentText"/>
      </w:pPr>
      <w:r>
        <w:rPr>
          <w:rStyle w:val="CommentReference"/>
        </w:rPr>
        <w:annotationRef/>
      </w:r>
      <w:r>
        <w:t>This reads like “in addition to”, which isn’t the exact intended meaning.</w:t>
      </w:r>
    </w:p>
  </w:comment>
  <w:comment w:id="211" w:author="Justin Richer" w:date="2013-11-25T18:45:00Z" w:initials="JR">
    <w:p w14:paraId="45A69EDF" w14:textId="6D02EF57" w:rsidR="00E022EA" w:rsidRDefault="00E022EA">
      <w:pPr>
        <w:pStyle w:val="CommentText"/>
      </w:pPr>
      <w:r>
        <w:rPr>
          <w:rStyle w:val="CommentReference"/>
        </w:rPr>
        <w:annotationRef/>
      </w:r>
      <w:r>
        <w:t xml:space="preserve">What does this mean? What’s the purpose of the userinfo endpoint if not to get info about the user? </w:t>
      </w:r>
    </w:p>
  </w:comment>
  <w:comment w:id="213" w:author="Justin Richer" w:date="2013-11-25T18:45:00Z" w:initials="JR">
    <w:p w14:paraId="34DD859D" w14:textId="7ED1AA8F" w:rsidR="00E022EA" w:rsidRDefault="00E022EA">
      <w:pPr>
        <w:pStyle w:val="CommentText"/>
      </w:pPr>
      <w:r>
        <w:rPr>
          <w:rStyle w:val="CommentReference"/>
        </w:rPr>
        <w:annotationRef/>
      </w:r>
      <w:r>
        <w:t>Is this default list actually defined anywhere? I missed it, if so. Is it provider-specific?</w:t>
      </w:r>
    </w:p>
  </w:comment>
  <w:comment w:id="214" w:author="Justin Richer" w:date="2013-11-25T18:45:00Z" w:initials="JR">
    <w:p w14:paraId="001D524D" w14:textId="2F1A87DB" w:rsidR="00E022EA" w:rsidRDefault="00E022EA">
      <w:pPr>
        <w:pStyle w:val="CommentText"/>
      </w:pPr>
      <w:r>
        <w:rPr>
          <w:rStyle w:val="CommentReference"/>
        </w:rPr>
        <w:annotationRef/>
      </w:r>
      <w:r>
        <w:t>The term “Normal” is a little weird here, perhaps “Local Claims” would be more accurate?</w:t>
      </w:r>
    </w:p>
  </w:comment>
  <w:comment w:id="215" w:author="Mike Jones" w:date="2013-11-27T13:45:00Z" w:initials="mbj">
    <w:p w14:paraId="194A4A28" w14:textId="35B1D048" w:rsidR="00E022EA" w:rsidRDefault="00E022EA">
      <w:pPr>
        <w:pStyle w:val="CommentText"/>
      </w:pPr>
      <w:r>
        <w:rPr>
          <w:rStyle w:val="CommentReference"/>
        </w:rPr>
        <w:annotationRef/>
      </w:r>
      <w:r>
        <w:t>Changing the term at this point would result in a protocol change, because “normal” is used in Discovery.</w:t>
      </w:r>
    </w:p>
  </w:comment>
  <w:comment w:id="216" w:author="Justin Richer" w:date="2013-11-25T18:45:00Z" w:initials="JR">
    <w:p w14:paraId="3BC45B6B" w14:textId="623E129F" w:rsidR="00E022EA" w:rsidRDefault="00E022EA">
      <w:pPr>
        <w:pStyle w:val="CommentText"/>
      </w:pPr>
      <w:r>
        <w:rPr>
          <w:rStyle w:val="CommentReference"/>
        </w:rPr>
        <w:annotationRef/>
      </w:r>
      <w:r>
        <w:t>We should note which parameters if it’s not all / any of them</w:t>
      </w:r>
    </w:p>
  </w:comment>
  <w:comment w:id="217" w:author="Mike Jones" w:date="2013-11-27T13:47:00Z" w:initials="mbj">
    <w:p w14:paraId="01903CFE" w14:textId="52BB3B92" w:rsidR="00E022EA" w:rsidRDefault="00E022EA">
      <w:pPr>
        <w:pStyle w:val="CommentText"/>
      </w:pPr>
      <w:r>
        <w:rPr>
          <w:rStyle w:val="CommentReference"/>
        </w:rPr>
        <w:annotationRef/>
      </w:r>
      <w:r>
        <w:t>This now says “</w:t>
      </w:r>
      <w:r w:rsidRPr="00E022EA">
        <w:t>parameters MAY also be passed</w:t>
      </w:r>
      <w:r>
        <w:t>”.  This wasn’t about which parameters, it was about the capability to also pass them this way.</w:t>
      </w:r>
    </w:p>
  </w:comment>
  <w:comment w:id="218" w:author="Justin Richer" w:date="2013-11-25T18:45:00Z" w:initials="JR">
    <w:p w14:paraId="002C5581" w14:textId="0B958891" w:rsidR="00E022EA" w:rsidRDefault="00E022EA">
      <w:pPr>
        <w:pStyle w:val="CommentText"/>
      </w:pPr>
      <w:r>
        <w:rPr>
          <w:rStyle w:val="CommentReference"/>
        </w:rPr>
        <w:annotationRef/>
      </w:r>
      <w:r>
        <w:t>Shouldn’t we specify this more concretely? Make ‘iss’ the client_id and ‘aud’ the server url, for instance. There are likely other use cases here though.</w:t>
      </w:r>
    </w:p>
  </w:comment>
  <w:comment w:id="219" w:author="Justin Richer" w:date="2013-11-25T18:45:00Z" w:initials="JR">
    <w:p w14:paraId="551E25CE" w14:textId="6AA6EA1A" w:rsidR="00E022EA" w:rsidRDefault="00E022EA">
      <w:pPr>
        <w:pStyle w:val="CommentText"/>
      </w:pPr>
      <w:r>
        <w:rPr>
          <w:rStyle w:val="CommentReference"/>
        </w:rPr>
        <w:annotationRef/>
      </w:r>
      <w:r>
        <w:t>We should note which parameters if it’s not all or any of them</w:t>
      </w:r>
    </w:p>
  </w:comment>
  <w:comment w:id="226" w:author="Justin Richer" w:date="2013-11-25T18:45:00Z" w:initials="JR">
    <w:p w14:paraId="5CDDC1AA" w14:textId="47FB1CDB" w:rsidR="00E022EA" w:rsidRDefault="00E022EA">
      <w:pPr>
        <w:pStyle w:val="CommentText"/>
      </w:pPr>
      <w:r>
        <w:rPr>
          <w:rStyle w:val="CommentReference"/>
        </w:rPr>
        <w:annotationRef/>
      </w:r>
      <w:r>
        <w:t>Can it really? It introduces a second round trip if things aren’t cached, which would increase latency</w:t>
      </w:r>
    </w:p>
  </w:comment>
  <w:comment w:id="227" w:author="Mike Jones" w:date="2013-11-27T14:48:00Z" w:initials="mbj">
    <w:p w14:paraId="5B55841E" w14:textId="57BFE499" w:rsidR="00E852F7" w:rsidRDefault="00E852F7">
      <w:pPr>
        <w:pStyle w:val="CommentText"/>
      </w:pPr>
      <w:r>
        <w:rPr>
          <w:rStyle w:val="CommentReference"/>
        </w:rPr>
        <w:annotationRef/>
      </w:r>
      <w:r>
        <w:t>It can if cached and if the back channel is faster than the front channel.</w:t>
      </w:r>
    </w:p>
  </w:comment>
  <w:comment w:id="228" w:author="Justin Richer" w:date="2013-11-25T18:45:00Z" w:initials="JR">
    <w:p w14:paraId="1DFE7FBC" w14:textId="0C0D6F18" w:rsidR="00E022EA" w:rsidRDefault="00E022EA">
      <w:pPr>
        <w:pStyle w:val="CommentText"/>
      </w:pPr>
      <w:r>
        <w:rPr>
          <w:rStyle w:val="CommentReference"/>
        </w:rPr>
        <w:annotationRef/>
      </w:r>
      <w:r>
        <w:t>Is there a limit on which parameters can be represented in the request object? I didn’t think there was and this doesn’t suggest it, but I don’t see where it’s explicitly stated.</w:t>
      </w:r>
    </w:p>
  </w:comment>
  <w:comment w:id="229" w:author="Mike Jones" w:date="2013-11-27T14:51:00Z" w:initials="mbj">
    <w:p w14:paraId="50DD0729" w14:textId="4633404B" w:rsidR="00E852F7" w:rsidRDefault="00E852F7">
      <w:pPr>
        <w:pStyle w:val="CommentText"/>
      </w:pPr>
      <w:r>
        <w:rPr>
          <w:rStyle w:val="CommentReference"/>
        </w:rPr>
        <w:annotationRef/>
      </w:r>
      <w:r>
        <w:t>I don’t understand why you’re asking about a limit, as there’s nothing in the text about one, nor is there one.</w:t>
      </w:r>
    </w:p>
  </w:comment>
  <w:comment w:id="230" w:author="Justin Richer" w:date="2013-11-25T18:45:00Z" w:initials="JR">
    <w:p w14:paraId="14619A1B" w14:textId="6F8518A2" w:rsidR="00E022EA" w:rsidRDefault="00E022EA">
      <w:pPr>
        <w:pStyle w:val="CommentText"/>
      </w:pPr>
      <w:r>
        <w:rPr>
          <w:rStyle w:val="CommentReference"/>
        </w:rPr>
        <w:annotationRef/>
      </w:r>
      <w:r>
        <w:t xml:space="preserve">I still don’t like that this is in a TLD for a country that didn’t exist 10 years ago. It seems very short sighted to me, and I’d still rather see </w:t>
      </w:r>
      <w:hyperlink r:id="rId1" w:history="1">
        <w:r w:rsidRPr="00BC209F">
          <w:rPr>
            <w:rStyle w:val="Hyperlink"/>
          </w:rPr>
          <w:t>https://self-issued.openid.net/</w:t>
        </w:r>
      </w:hyperlink>
      <w:r>
        <w:t xml:space="preserve"> or something similar in use here.</w:t>
      </w:r>
    </w:p>
  </w:comment>
  <w:comment w:id="231" w:author="Mike Jones" w:date="2013-11-27T14:53:00Z" w:initials="mbj">
    <w:p w14:paraId="21F52958" w14:textId="0EF8E10D" w:rsidR="007467A3" w:rsidRDefault="007467A3">
      <w:pPr>
        <w:pStyle w:val="CommentText"/>
      </w:pPr>
      <w:r>
        <w:rPr>
          <w:rStyle w:val="CommentReference"/>
        </w:rPr>
        <w:annotationRef/>
      </w:r>
      <w:r>
        <w:t>For the reasons discussed on the call, we decided not to change this.</w:t>
      </w:r>
    </w:p>
  </w:comment>
  <w:comment w:id="232" w:author="Justin Richer" w:date="2013-11-25T18:45:00Z" w:initials="JR">
    <w:p w14:paraId="4AEA0CD8" w14:textId="296B4073" w:rsidR="00E022EA" w:rsidRDefault="00E022EA">
      <w:pPr>
        <w:pStyle w:val="CommentText"/>
      </w:pPr>
      <w:r>
        <w:rPr>
          <w:rStyle w:val="CommentReference"/>
        </w:rPr>
        <w:annotationRef/>
      </w:r>
      <w:r>
        <w:t xml:space="preserve">This should be returned in the server configuration, then. </w:t>
      </w:r>
    </w:p>
  </w:comment>
  <w:comment w:id="233" w:author="Mike Jones" w:date="2013-11-27T14:55:00Z" w:initials="mbj">
    <w:p w14:paraId="4285C89B" w14:textId="01B53B11" w:rsidR="007467A3" w:rsidRDefault="007467A3">
      <w:pPr>
        <w:pStyle w:val="CommentText"/>
      </w:pPr>
      <w:r>
        <w:rPr>
          <w:rStyle w:val="CommentReference"/>
        </w:rPr>
        <w:annotationRef/>
      </w:r>
      <w:r>
        <w:t>Agreed.  You could add this as a comment on issue #879.</w:t>
      </w:r>
    </w:p>
  </w:comment>
  <w:comment w:id="234" w:author="Justin Richer" w:date="2013-11-25T18:45:00Z" w:initials="JR">
    <w:p w14:paraId="23895846" w14:textId="61EA7C55" w:rsidR="00E022EA" w:rsidRDefault="00E022EA">
      <w:pPr>
        <w:pStyle w:val="CommentText"/>
      </w:pPr>
      <w:r>
        <w:rPr>
          <w:rStyle w:val="CommentReference"/>
        </w:rPr>
        <w:annotationRef/>
      </w:r>
      <w:r>
        <w:t>If Software Statements get traction in the IETF draft, they would potentially be a better and more general fit for this use case. Alternatively, we could end up doing self-issued with no special processing by the client if we use the structured client_id hack that John came up with. I doubt we want to hold up self-issued for that though, unless it’s worthwhile pulling it out of core into its own document.</w:t>
      </w:r>
    </w:p>
  </w:comment>
  <w:comment w:id="235" w:author="Mike Jones" w:date="2013-11-27T14:57:00Z" w:initials="mbj">
    <w:p w14:paraId="72A967D4" w14:textId="0EA3FD1D" w:rsidR="007467A3" w:rsidRDefault="007467A3">
      <w:pPr>
        <w:pStyle w:val="CommentText"/>
      </w:pPr>
      <w:r>
        <w:rPr>
          <w:rStyle w:val="CommentReference"/>
        </w:rPr>
        <w:annotationRef/>
      </w:r>
      <w:r>
        <w:t>Given this is optional, alternative approaches could be used in the future, if developed.</w:t>
      </w:r>
    </w:p>
  </w:comment>
  <w:comment w:id="236" w:author="Justin Richer" w:date="2013-11-25T18:45:00Z" w:initials="JR">
    <w:p w14:paraId="78D68B1B" w14:textId="0332A378" w:rsidR="00E022EA" w:rsidRDefault="00E022EA">
      <w:pPr>
        <w:pStyle w:val="CommentText"/>
      </w:pPr>
      <w:r>
        <w:rPr>
          <w:rStyle w:val="CommentReference"/>
        </w:rPr>
        <w:annotationRef/>
      </w:r>
      <w:r>
        <w:t>Important – we don’t mean the string representing the JSON object here</w:t>
      </w:r>
    </w:p>
  </w:comment>
  <w:comment w:id="238" w:author="Justin Richer" w:date="2013-11-25T18:45:00Z" w:initials="JR">
    <w:p w14:paraId="21EB00ED" w14:textId="3999C680" w:rsidR="00E022EA" w:rsidRDefault="00E022EA">
      <w:pPr>
        <w:pStyle w:val="CommentText"/>
      </w:pPr>
      <w:r>
        <w:rPr>
          <w:rStyle w:val="CommentReference"/>
        </w:rPr>
        <w:annotationRef/>
      </w:r>
      <w:r>
        <w:t>Shouldn’t this be the request, not the response?</w:t>
      </w:r>
    </w:p>
  </w:comment>
  <w:comment w:id="241" w:author="Justin Richer" w:date="2013-11-25T18:45:00Z" w:initials="JR">
    <w:p w14:paraId="2B7D1FDF" w14:textId="7C3ACA23" w:rsidR="00E022EA" w:rsidRDefault="00E022EA">
      <w:pPr>
        <w:pStyle w:val="CommentText"/>
      </w:pPr>
      <w:r>
        <w:rPr>
          <w:rStyle w:val="CommentReference"/>
        </w:rPr>
        <w:annotationRef/>
      </w:r>
      <w:r>
        <w:t>There is no token endpoint, right?</w:t>
      </w:r>
    </w:p>
  </w:comment>
  <w:comment w:id="242" w:author="Justin Richer" w:date="2013-11-25T18:45:00Z" w:initials="JR">
    <w:p w14:paraId="76698C16" w14:textId="78356EB4" w:rsidR="00E022EA" w:rsidRDefault="00E022EA">
      <w:pPr>
        <w:pStyle w:val="CommentText"/>
      </w:pPr>
      <w:r>
        <w:rPr>
          <w:rStyle w:val="CommentReference"/>
        </w:rPr>
        <w:annotationRef/>
      </w:r>
      <w:r>
        <w:t>Shouldn’t we also prohibit ‘iat’ being in the future?</w:t>
      </w:r>
    </w:p>
  </w:comment>
  <w:comment w:id="243" w:author="Mike Jones" w:date="2013-11-27T16:55:00Z" w:initials="mbj">
    <w:p w14:paraId="1E18EDD8" w14:textId="03E45F4E" w:rsidR="00742C2E" w:rsidRDefault="00742C2E">
      <w:pPr>
        <w:pStyle w:val="CommentText"/>
      </w:pPr>
      <w:r>
        <w:rPr>
          <w:rStyle w:val="CommentReference"/>
        </w:rPr>
        <w:annotationRef/>
      </w:r>
      <w:r>
        <w:t>See the preceding “iat” comments.</w:t>
      </w:r>
    </w:p>
  </w:comment>
  <w:comment w:id="245" w:author="Justin Richer" w:date="2013-11-25T18:45:00Z" w:initials="JR">
    <w:p w14:paraId="47A7064D" w14:textId="43F44598" w:rsidR="00E022EA" w:rsidRDefault="00E022EA">
      <w:pPr>
        <w:pStyle w:val="CommentText"/>
      </w:pPr>
      <w:r>
        <w:rPr>
          <w:rStyle w:val="CommentReference"/>
        </w:rPr>
        <w:annotationRef/>
      </w:r>
      <w:r>
        <w:t>I would suggest adding this (or a similar) short introductory paragraph to make this section read better.</w:t>
      </w:r>
    </w:p>
  </w:comment>
  <w:comment w:id="250" w:author="Justin Richer" w:date="2013-11-25T18:45:00Z" w:initials="JR">
    <w:p w14:paraId="3FD87570" w14:textId="5C14442D" w:rsidR="00E022EA" w:rsidRDefault="00E022EA">
      <w:pPr>
        <w:pStyle w:val="CommentText"/>
      </w:pPr>
      <w:r>
        <w:rPr>
          <w:rStyle w:val="CommentReference"/>
        </w:rPr>
        <w:annotationRef/>
      </w:r>
      <w:r>
        <w:t>Should we state here when this is checked? (I think George made the same comment)</w:t>
      </w:r>
    </w:p>
  </w:comment>
  <w:comment w:id="251" w:author="Mike Jones" w:date="2013-11-27T17:47:00Z" w:initials="mbj">
    <w:p w14:paraId="7BE0B34E" w14:textId="4F8E14BE" w:rsidR="004D4466" w:rsidRDefault="004D4466">
      <w:pPr>
        <w:pStyle w:val="CommentText"/>
      </w:pPr>
      <w:r>
        <w:rPr>
          <w:rStyle w:val="CommentReference"/>
        </w:rPr>
        <w:annotationRef/>
      </w:r>
      <w:r>
        <w:t>Done in Registration</w:t>
      </w:r>
    </w:p>
  </w:comment>
  <w:comment w:id="253" w:author="Justin Richer" w:date="2013-11-25T18:45:00Z" w:initials="JR">
    <w:p w14:paraId="710D990C" w14:textId="3F955714" w:rsidR="00E022EA" w:rsidRDefault="00E022EA">
      <w:pPr>
        <w:pStyle w:val="CommentText"/>
      </w:pPr>
      <w:r>
        <w:rPr>
          <w:rStyle w:val="CommentReference"/>
        </w:rPr>
        <w:annotationRef/>
      </w:r>
      <w:r>
        <w:t>if we want to let people gin up their own generators, we need to at least say the properties of a good one as well as provide examples. \</w:t>
      </w:r>
    </w:p>
  </w:comment>
  <w:comment w:id="272" w:author="Justin Richer" w:date="2013-11-25T18:45:00Z" w:initials="JR">
    <w:p w14:paraId="04B96D3A" w14:textId="64B7E8BA" w:rsidR="00E022EA" w:rsidRDefault="00E022EA">
      <w:pPr>
        <w:pStyle w:val="CommentText"/>
      </w:pPr>
      <w:r>
        <w:rPr>
          <w:rStyle w:val="CommentReference"/>
        </w:rPr>
        <w:annotationRef/>
      </w:r>
      <w:r>
        <w:t>the pipe character reads as “logical or” to me, not concatenate. I would be more comfortable using a plus sign here but that might cause confusion of its own</w:t>
      </w:r>
    </w:p>
  </w:comment>
  <w:comment w:id="274" w:author="Justin Richer" w:date="2013-11-25T18:45:00Z" w:initials="JR">
    <w:p w14:paraId="3C631C87" w14:textId="7B919CF3" w:rsidR="00E022EA" w:rsidRDefault="00E022EA">
      <w:pPr>
        <w:pStyle w:val="CommentText"/>
      </w:pPr>
      <w:r>
        <w:rPr>
          <w:rStyle w:val="CommentReference"/>
        </w:rPr>
        <w:annotationRef/>
      </w:r>
      <w:r>
        <w:t>misplaced example?</w:t>
      </w:r>
    </w:p>
  </w:comment>
  <w:comment w:id="275" w:author="Justin Richer" w:date="2013-11-25T18:45:00Z" w:initials="JR">
    <w:p w14:paraId="32C2F5E4" w14:textId="1D539A15" w:rsidR="00E022EA" w:rsidRDefault="00E022EA">
      <w:pPr>
        <w:pStyle w:val="CommentText"/>
      </w:pPr>
      <w:r>
        <w:rPr>
          <w:rStyle w:val="CommentReference"/>
        </w:rPr>
        <w:annotationRef/>
      </w:r>
      <w:r>
        <w:t>Is there a good reason to not just make this the issuer of the AS as a MUST?</w:t>
      </w:r>
    </w:p>
  </w:comment>
  <w:comment w:id="276" w:author="Mike Jones" w:date="2013-11-27T18:05:00Z" w:initials="mbj">
    <w:p w14:paraId="0A33B6B3" w14:textId="70E5969C" w:rsidR="0004790F" w:rsidRDefault="0004790F">
      <w:pPr>
        <w:pStyle w:val="CommentText"/>
      </w:pPr>
      <w:r>
        <w:rPr>
          <w:rStyle w:val="CommentReference"/>
        </w:rPr>
        <w:annotationRef/>
      </w:r>
      <w:r>
        <w:t>Yes, because it could be the OP’s Issuer Identifier or an identifier issued by a trust framework for a class of OPs.</w:t>
      </w:r>
    </w:p>
  </w:comment>
  <w:comment w:id="277" w:author="Mike Jones" w:date="2013-11-27T18:06:00Z" w:initials="mbj">
    <w:p w14:paraId="32CFC3C0" w14:textId="11C2E57E" w:rsidR="0004790F" w:rsidRDefault="0004790F">
      <w:pPr>
        <w:pStyle w:val="CommentText"/>
      </w:pPr>
      <w:r>
        <w:rPr>
          <w:rStyle w:val="CommentReference"/>
        </w:rPr>
        <w:annotationRef/>
      </w:r>
      <w:r>
        <w:t>It’s not clear that saying how this occurs is more than a distraction here.</w:t>
      </w:r>
    </w:p>
  </w:comment>
  <w:comment w:id="281" w:author="Justin Richer" w:date="2013-11-25T18:45:00Z" w:initials="JR">
    <w:p w14:paraId="237961F0" w14:textId="6DBA7866" w:rsidR="00E022EA" w:rsidRDefault="00E022EA">
      <w:pPr>
        <w:pStyle w:val="CommentText"/>
      </w:pPr>
      <w:r>
        <w:rPr>
          <w:rStyle w:val="CommentReference"/>
        </w:rPr>
        <w:annotationRef/>
      </w:r>
      <w:r>
        <w:t>Same as above</w:t>
      </w:r>
    </w:p>
  </w:comment>
  <w:comment w:id="282" w:author="Mike Jones" w:date="2013-11-27T18:06:00Z" w:initials="mbj">
    <w:p w14:paraId="7CEAC100" w14:textId="410680C7" w:rsidR="0004790F" w:rsidRDefault="0004790F">
      <w:pPr>
        <w:pStyle w:val="CommentText"/>
      </w:pPr>
      <w:r>
        <w:rPr>
          <w:rStyle w:val="CommentReference"/>
        </w:rPr>
        <w:annotationRef/>
      </w:r>
      <w:r>
        <w:t>Same as above</w:t>
      </w:r>
    </w:p>
  </w:comment>
  <w:comment w:id="288" w:author="Justin Richer" w:date="2013-11-25T18:45:00Z" w:initials="JR">
    <w:p w14:paraId="0631B7A5" w14:textId="6E51500A" w:rsidR="00E022EA" w:rsidRDefault="00E022EA">
      <w:pPr>
        <w:pStyle w:val="CommentText"/>
      </w:pPr>
      <w:r>
        <w:rPr>
          <w:rStyle w:val="CommentReference"/>
        </w:rPr>
        <w:annotationRef/>
      </w:r>
      <w:r>
        <w:t>This section feels redundant in core as it covers things that are only defined and used in Discovery and Registration</w:t>
      </w:r>
    </w:p>
  </w:comment>
  <w:comment w:id="289" w:author="Justin Richer" w:date="2013-11-25T18:45:00Z" w:initials="JR">
    <w:p w14:paraId="52373883" w14:textId="607A84AB" w:rsidR="00E022EA" w:rsidRDefault="00E022EA">
      <w:pPr>
        <w:pStyle w:val="CommentText"/>
      </w:pPr>
      <w:r>
        <w:rPr>
          <w:rStyle w:val="CommentReference"/>
        </w:rPr>
        <w:annotationRef/>
      </w:r>
      <w:r>
        <w:t>Same comment as above here</w:t>
      </w:r>
    </w:p>
  </w:comment>
  <w:comment w:id="291" w:author="Justin Richer" w:date="2013-11-25T18:45:00Z" w:initials="JR">
    <w:p w14:paraId="5713B4F7" w14:textId="489FB166" w:rsidR="00E022EA" w:rsidRDefault="00E022EA">
      <w:pPr>
        <w:pStyle w:val="CommentText"/>
      </w:pPr>
      <w:r>
        <w:rPr>
          <w:rStyle w:val="CommentReference"/>
        </w:rPr>
        <w:annotationRef/>
      </w:r>
      <w:r>
        <w:t>It seems optional above, with language about “if signed then encrypted”, then here it’s a MUST do both</w:t>
      </w:r>
    </w:p>
  </w:comment>
  <w:comment w:id="292" w:author="Mike Jones" w:date="2013-11-27T18:46:00Z" w:initials="mbj">
    <w:p w14:paraId="0D9FD871" w14:textId="594A8419" w:rsidR="00666616" w:rsidRDefault="00666616">
      <w:pPr>
        <w:pStyle w:val="CommentText"/>
      </w:pPr>
      <w:r>
        <w:rPr>
          <w:rStyle w:val="CommentReference"/>
        </w:rPr>
        <w:annotationRef/>
      </w:r>
      <w:r>
        <w:t>I can’t find the language you’re referring to.</w:t>
      </w:r>
    </w:p>
  </w:comment>
  <w:comment w:id="295" w:author="Justin Richer" w:date="2013-11-25T18:45:00Z" w:initials="JR">
    <w:p w14:paraId="348A13A5" w14:textId="77777777" w:rsidR="00E022EA" w:rsidRDefault="00E022EA">
      <w:pPr>
        <w:pStyle w:val="CommentText"/>
      </w:pPr>
      <w:r>
        <w:rPr>
          <w:rStyle w:val="CommentReference"/>
        </w:rPr>
        <w:annotationRef/>
      </w:r>
      <w:r>
        <w:t>…</w:t>
      </w:r>
    </w:p>
    <w:p w14:paraId="4310F8D3" w14:textId="204C9202" w:rsidR="00E022EA" w:rsidRDefault="00E022EA">
      <w:pPr>
        <w:pStyle w:val="CommentText"/>
      </w:pPr>
    </w:p>
  </w:comment>
  <w:comment w:id="296" w:author="Justin Richer" w:date="2013-11-25T18:45:00Z" w:initials="JR">
    <w:p w14:paraId="30206E45" w14:textId="22202BFC" w:rsidR="00E022EA" w:rsidRDefault="00E022EA">
      <w:pPr>
        <w:pStyle w:val="CommentText"/>
      </w:pPr>
      <w:r>
        <w:rPr>
          <w:rStyle w:val="CommentReference"/>
        </w:rPr>
        <w:annotationRef/>
      </w:r>
      <w:r>
        <w:t>Make this a subsection of 10 as they’re directly related</w:t>
      </w:r>
    </w:p>
  </w:comment>
  <w:comment w:id="306" w:author="Justin Richer" w:date="2013-11-25T18:45:00Z" w:initials="JR">
    <w:p w14:paraId="4CD57695" w14:textId="05914449" w:rsidR="00E022EA" w:rsidRDefault="00E022EA">
      <w:pPr>
        <w:pStyle w:val="CommentText"/>
      </w:pPr>
      <w:r>
        <w:rPr>
          <w:rStyle w:val="CommentReference"/>
        </w:rPr>
        <w:annotationRef/>
      </w:r>
      <w:r>
        <w:t>I think we should make this, as much as possible, a definitive reference for MTI for the whole spec. It could be misconstrued that there are no MTI response types, for instance, since this list is just an augmentation. (It was my understanding that there were for all servers, but I could be wrong. If not, I’d like to add at least that section, if not possibly a couple more that may not be represented directly on this list.  )</w:t>
      </w:r>
    </w:p>
  </w:comment>
  <w:comment w:id="307" w:author="Mike Jones" w:date="2013-11-27T22:08:00Z" w:initials="mbj">
    <w:p w14:paraId="1A1E8AD8" w14:textId="32FA8E29" w:rsidR="0049020E" w:rsidRDefault="0049020E">
      <w:pPr>
        <w:pStyle w:val="CommentText"/>
      </w:pPr>
      <w:r>
        <w:rPr>
          <w:rStyle w:val="CommentReference"/>
        </w:rPr>
        <w:annotationRef/>
      </w:r>
      <w:r>
        <w:t>There are no MTI response_types for all servers.  There are for dynamic (open) servers.</w:t>
      </w:r>
    </w:p>
  </w:comment>
  <w:comment w:id="308" w:author="Justin Richer" w:date="2013-11-25T18:45:00Z" w:initials="JR">
    <w:p w14:paraId="350B9E39" w14:textId="40A90215" w:rsidR="00E022EA" w:rsidRDefault="00E022EA">
      <w:pPr>
        <w:pStyle w:val="CommentText"/>
      </w:pPr>
      <w:r>
        <w:rPr>
          <w:rStyle w:val="CommentReference"/>
        </w:rPr>
        <w:annotationRef/>
      </w:r>
      <w:r>
        <w:t>Does this mean that only “none” and “login” are MTI? Or all prompt params are?</w:t>
      </w:r>
    </w:p>
  </w:comment>
  <w:comment w:id="309" w:author="Mike Jones" w:date="2013-11-27T22:10:00Z" w:initials="mbj">
    <w:p w14:paraId="512C7EA1" w14:textId="6BC1FDF9" w:rsidR="0049020E" w:rsidRDefault="0049020E">
      <w:pPr>
        <w:pStyle w:val="CommentText"/>
      </w:pPr>
      <w:r>
        <w:rPr>
          <w:rStyle w:val="CommentReference"/>
        </w:rPr>
        <w:annotationRef/>
      </w:r>
      <w:r>
        <w:t>All prompt params are.  The “including” and “such as” wording calls out examples in the list and does not restrict the list.</w:t>
      </w:r>
    </w:p>
  </w:comment>
  <w:comment w:id="310" w:author="Justin Richer" w:date="2013-11-25T18:45:00Z" w:initials="JR">
    <w:p w14:paraId="796ECA5A" w14:textId="3AED73F5" w:rsidR="00E022EA" w:rsidRDefault="00E022EA">
      <w:pPr>
        <w:pStyle w:val="CommentText"/>
      </w:pPr>
      <w:r>
        <w:rPr>
          <w:rStyle w:val="CommentReference"/>
        </w:rPr>
        <w:annotationRef/>
      </w:r>
      <w:r>
        <w:t>Does this mandate open registration or could it get by with just protected registration?</w:t>
      </w:r>
    </w:p>
  </w:comment>
  <w:comment w:id="311" w:author="Mike Jones" w:date="2013-11-27T22:12:00Z" w:initials="mbj">
    <w:p w14:paraId="0C391F83" w14:textId="1B233C1E" w:rsidR="0049020E" w:rsidRDefault="0049020E">
      <w:pPr>
        <w:pStyle w:val="CommentText"/>
      </w:pPr>
      <w:r>
        <w:rPr>
          <w:rStyle w:val="CommentReference"/>
        </w:rPr>
        <w:annotationRef/>
      </w:r>
      <w:r>
        <w:t>It could be construed to only support protected registration, but that’s not the intent.  Do you want to propose a specific wording change to address this?</w:t>
      </w:r>
    </w:p>
  </w:comment>
  <w:comment w:id="312" w:author="Justin Richer" w:date="2013-11-25T18:45:00Z" w:initials="JR">
    <w:p w14:paraId="2249EA0E" w14:textId="5ACB8425" w:rsidR="00E022EA" w:rsidRDefault="00E022EA">
      <w:pPr>
        <w:pStyle w:val="CommentText"/>
      </w:pPr>
      <w:r>
        <w:rPr>
          <w:rStyle w:val="CommentReference"/>
        </w:rPr>
        <w:annotationRef/>
      </w:r>
      <w:r>
        <w:t xml:space="preserve">Why is request object by value not included here? If you’re going to fetch and parse it, you can parse a parameter directly. </w:t>
      </w:r>
    </w:p>
  </w:comment>
  <w:comment w:id="313" w:author="Mike Jones" w:date="2013-11-27T22:12:00Z" w:initials="mbj">
    <w:p w14:paraId="31C603EC" w14:textId="2110C229" w:rsidR="0049020E" w:rsidRDefault="0049020E">
      <w:pPr>
        <w:pStyle w:val="CommentText"/>
      </w:pPr>
      <w:r>
        <w:rPr>
          <w:rStyle w:val="CommentReference"/>
        </w:rPr>
        <w:annotationRef/>
      </w:r>
      <w:r>
        <w:t>Because request object by value is more likely to run into the URL size limitations that request_uri is designed to circumvent.</w:t>
      </w:r>
    </w:p>
  </w:comment>
  <w:comment w:id="315" w:author="Justin Richer" w:date="2013-11-25T18:45:00Z" w:initials="JR">
    <w:p w14:paraId="2E5F58BB" w14:textId="34176F92" w:rsidR="00E022EA" w:rsidRDefault="00E022EA">
      <w:pPr>
        <w:pStyle w:val="CommentText"/>
      </w:pPr>
      <w:r>
        <w:t xml:space="preserve">I feel this is misleading as it was written, since </w:t>
      </w:r>
      <w:r>
        <w:rPr>
          <w:rStyle w:val="CommentReference"/>
        </w:rPr>
        <w:annotationRef/>
      </w:r>
      <w:r>
        <w:t>Native apps that use dynamic registration can keep secrets, and probably SHOULD use the code flow.</w:t>
      </w:r>
    </w:p>
  </w:comment>
  <w:comment w:id="317" w:author="Mike Jones" w:date="2013-11-27T22:17:00Z" w:initials="mbj">
    <w:p w14:paraId="5273ABBA" w14:textId="33B1DEB0" w:rsidR="00C0743F" w:rsidRDefault="00C0743F">
      <w:pPr>
        <w:pStyle w:val="CommentText"/>
      </w:pPr>
      <w:r>
        <w:rPr>
          <w:rStyle w:val="CommentReference"/>
        </w:rPr>
        <w:annotationRef/>
      </w:r>
      <w:r>
        <w:t>While true, this isn’t what this section is about.  If you want to include this thought somewhere, please suggest a better location (possibly somewhere in Registration).</w:t>
      </w:r>
    </w:p>
  </w:comment>
  <w:comment w:id="321" w:author="Justin Richer" w:date="2013-11-25T18:45:00Z" w:initials="JR">
    <w:p w14:paraId="4D945D3B" w14:textId="15BED65B" w:rsidR="00E022EA" w:rsidRDefault="00E022EA">
      <w:pPr>
        <w:pStyle w:val="CommentText"/>
      </w:pPr>
      <w:r>
        <w:rPr>
          <w:rStyle w:val="CommentReference"/>
        </w:rPr>
        <w:annotationRef/>
      </w:r>
      <w:r>
        <w:t>“token” is a bad and overloaded word here since it’s not referring to just OAuth tokens, which will be the assumption upon reading it. Perhaps:</w:t>
      </w:r>
    </w:p>
    <w:p w14:paraId="7E67AC7B" w14:textId="77777777" w:rsidR="00E022EA" w:rsidRDefault="00E022EA">
      <w:pPr>
        <w:pStyle w:val="CommentText"/>
      </w:pPr>
    </w:p>
    <w:p w14:paraId="6A50D574" w14:textId="087C2340" w:rsidR="00E022EA" w:rsidRDefault="00E022EA" w:rsidP="00EA6019">
      <w:pPr>
        <w:pStyle w:val="CommentText"/>
        <w:numPr>
          <w:ilvl w:val="0"/>
          <w:numId w:val="87"/>
        </w:numPr>
      </w:pPr>
      <w:r>
        <w:t>element</w:t>
      </w:r>
    </w:p>
    <w:p w14:paraId="6D0129AB" w14:textId="77777777" w:rsidR="00E022EA" w:rsidRDefault="00E022EA" w:rsidP="00EA6019">
      <w:pPr>
        <w:pStyle w:val="CommentText"/>
        <w:numPr>
          <w:ilvl w:val="0"/>
          <w:numId w:val="87"/>
        </w:numPr>
      </w:pPr>
      <w:r>
        <w:t>artifact</w:t>
      </w:r>
    </w:p>
    <w:p w14:paraId="742AF2E9" w14:textId="393853B2" w:rsidR="00E022EA" w:rsidRDefault="00E022EA" w:rsidP="00EA6019">
      <w:pPr>
        <w:pStyle w:val="CommentText"/>
        <w:numPr>
          <w:ilvl w:val="0"/>
          <w:numId w:val="87"/>
        </w:numPr>
      </w:pPr>
      <w:r>
        <w:t>item</w:t>
      </w:r>
    </w:p>
  </w:comment>
  <w:comment w:id="322" w:author="Mike Jones" w:date="2013-11-27T22:19:00Z" w:initials="mbj">
    <w:p w14:paraId="49B8C3E7" w14:textId="46507BC9" w:rsidR="00C0743F" w:rsidRDefault="00C0743F">
      <w:pPr>
        <w:pStyle w:val="CommentText"/>
      </w:pPr>
      <w:r>
        <w:rPr>
          <w:rStyle w:val="CommentReference"/>
        </w:rPr>
        <w:annotationRef/>
      </w:r>
      <w:r>
        <w:t>I believe that “token reuse” is the standard term for this kind of attack, and that not much confusion will arise from the use of the term in this context.</w:t>
      </w:r>
    </w:p>
  </w:comment>
  <w:comment w:id="323" w:author="Justin Richer" w:date="2013-11-25T18:45:00Z" w:initials="JR">
    <w:p w14:paraId="4CE3E641" w14:textId="051634DA" w:rsidR="00E022EA" w:rsidRDefault="00E022EA">
      <w:pPr>
        <w:pStyle w:val="CommentText"/>
      </w:pPr>
      <w:r>
        <w:rPr>
          <w:rStyle w:val="CommentReference"/>
        </w:rPr>
        <w:annotationRef/>
      </w:r>
      <w:r>
        <w:t>and here</w:t>
      </w:r>
    </w:p>
  </w:comment>
  <w:comment w:id="324" w:author="Justin Richer" w:date="2013-11-25T18:45:00Z" w:initials="JR">
    <w:p w14:paraId="3FF64E83" w14:textId="07313CA6" w:rsidR="00E022EA" w:rsidRDefault="00E022EA">
      <w:pPr>
        <w:pStyle w:val="CommentText"/>
      </w:pPr>
      <w:r>
        <w:rPr>
          <w:rStyle w:val="CommentReference"/>
        </w:rPr>
        <w:annotationRef/>
      </w:r>
      <w:r>
        <w:t>also here</w:t>
      </w:r>
    </w:p>
  </w:comment>
  <w:comment w:id="325" w:author="Justin Richer" w:date="2013-11-25T18:45:00Z" w:initials="JR">
    <w:p w14:paraId="40EF9B72" w14:textId="6D115482" w:rsidR="00E022EA" w:rsidRDefault="00E022EA">
      <w:pPr>
        <w:pStyle w:val="CommentText"/>
      </w:pPr>
      <w:r>
        <w:rPr>
          <w:rStyle w:val="CommentReference"/>
        </w:rPr>
        <w:annotationRef/>
      </w:r>
      <w:r>
        <w:t>here, too</w:t>
      </w:r>
    </w:p>
  </w:comment>
  <w:comment w:id="326" w:author="Justin Richer" w:date="2013-11-25T18:45:00Z" w:initials="JR">
    <w:p w14:paraId="118FE4D6" w14:textId="1AABA06B" w:rsidR="00E022EA" w:rsidRDefault="00E022EA">
      <w:pPr>
        <w:pStyle w:val="CommentText"/>
      </w:pPr>
      <w:r>
        <w:rPr>
          <w:rStyle w:val="CommentReference"/>
        </w:rPr>
        <w:annotationRef/>
      </w:r>
      <w:r>
        <w:t>same terminology issue as above throughout this section</w:t>
      </w:r>
    </w:p>
  </w:comment>
  <w:comment w:id="327" w:author="Mike Jones" w:date="2013-11-27T22:20:00Z" w:initials="mbj">
    <w:p w14:paraId="18A99FFE" w14:textId="17C0B517" w:rsidR="00C0743F" w:rsidRDefault="00C0743F">
      <w:pPr>
        <w:pStyle w:val="CommentText"/>
      </w:pPr>
      <w:r>
        <w:rPr>
          <w:rStyle w:val="CommentReference"/>
        </w:rPr>
        <w:annotationRef/>
      </w:r>
      <w:r>
        <w:t>“Token substitution” is definitely the standard terminology for this attack.</w:t>
      </w:r>
    </w:p>
  </w:comment>
  <w:comment w:id="328" w:author="Justin Richer" w:date="2013-11-25T18:45:00Z" w:initials="JR">
    <w:p w14:paraId="794C58D7" w14:textId="712F8A58" w:rsidR="00E022EA" w:rsidRDefault="00E022EA">
      <w:pPr>
        <w:pStyle w:val="CommentText"/>
      </w:pPr>
      <w:r>
        <w:rPr>
          <w:rStyle w:val="CommentReference"/>
        </w:rPr>
        <w:annotationRef/>
      </w:r>
      <w:r>
        <w:t>and ID token as well?</w:t>
      </w:r>
    </w:p>
  </w:comment>
  <w:comment w:id="330" w:author="Justin Richer" w:date="2013-11-25T18:45:00Z" w:initials="JR">
    <w:p w14:paraId="5E082F66" w14:textId="32CFE78D" w:rsidR="00E022EA" w:rsidRDefault="00E022EA">
      <w:pPr>
        <w:pStyle w:val="CommentText"/>
      </w:pPr>
      <w:r>
        <w:rPr>
          <w:rStyle w:val="CommentReference"/>
        </w:rPr>
        <w:annotationRef/>
      </w:r>
      <w:r>
        <w:t>Do we really care about jurisdictions of law here?</w:t>
      </w:r>
    </w:p>
  </w:comment>
  <w:comment w:id="331" w:author="Mike Jones" w:date="2013-11-27T22:25:00Z" w:initials="mbj">
    <w:p w14:paraId="616EFF6C" w14:textId="7AA560AE" w:rsidR="00E52530" w:rsidRDefault="00E52530">
      <w:pPr>
        <w:pStyle w:val="CommentText"/>
      </w:pPr>
      <w:r>
        <w:rPr>
          <w:rStyle w:val="CommentReference"/>
        </w:rPr>
        <w:annotationRef/>
      </w:r>
      <w:r>
        <w:t>We do in the sense that we want OpenID Connect to be usable in all legal jurisdictions.</w:t>
      </w:r>
      <w:bookmarkStart w:id="332" w:name="_GoBack"/>
      <w:bookmarkEnd w:id="332"/>
    </w:p>
  </w:comment>
  <w:comment w:id="334" w:author="Justin Richer" w:date="2013-11-25T18:45:00Z" w:initials="JR">
    <w:p w14:paraId="089B896C" w14:textId="67F5E06E" w:rsidR="00E022EA" w:rsidRDefault="00E022EA">
      <w:pPr>
        <w:pStyle w:val="CommentText"/>
      </w:pPr>
      <w:r>
        <w:rPr>
          <w:rStyle w:val="CommentReference"/>
        </w:rPr>
        <w:annotationRef/>
      </w:r>
      <w:r>
        <w:t>Why is this a SHOULD? Most clients will do a refresh of the userinfo at the atuthentication event and then leave it be.. A short-lived access token with no refresh is sufficient for this, let’s not start putting offline access where it isn’t really needed.</w:t>
      </w:r>
    </w:p>
  </w:comment>
  <w:comment w:id="336" w:author="Justin Richer" w:date="2013-11-25T18:45:00Z" w:initials="JR">
    <w:p w14:paraId="1E2CDB1B" w14:textId="0ABFEC8D" w:rsidR="00E022EA" w:rsidRDefault="00E022EA">
      <w:pPr>
        <w:pStyle w:val="CommentText"/>
      </w:pPr>
      <w:r>
        <w:rPr>
          <w:rStyle w:val="CommentReference"/>
        </w:rPr>
        <w:annotationRef/>
      </w:r>
      <w:r>
        <w:t>Do we define front and back channel anywhere in here?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2CD3"/>
    <w:multiLevelType w:val="multilevel"/>
    <w:tmpl w:val="C64E4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553520"/>
    <w:multiLevelType w:val="multilevel"/>
    <w:tmpl w:val="A260C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836B0"/>
    <w:multiLevelType w:val="multilevel"/>
    <w:tmpl w:val="5472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95F69"/>
    <w:multiLevelType w:val="multilevel"/>
    <w:tmpl w:val="1406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B20365"/>
    <w:multiLevelType w:val="multilevel"/>
    <w:tmpl w:val="ED50D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0D0640"/>
    <w:multiLevelType w:val="multilevel"/>
    <w:tmpl w:val="C68C7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CE4DA2"/>
    <w:multiLevelType w:val="multilevel"/>
    <w:tmpl w:val="F980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D40A48"/>
    <w:multiLevelType w:val="multilevel"/>
    <w:tmpl w:val="1FE6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FB4F11"/>
    <w:multiLevelType w:val="multilevel"/>
    <w:tmpl w:val="E428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E06FA6"/>
    <w:multiLevelType w:val="multilevel"/>
    <w:tmpl w:val="18A82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CB5F9A"/>
    <w:multiLevelType w:val="multilevel"/>
    <w:tmpl w:val="E2D2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0041A8"/>
    <w:multiLevelType w:val="multilevel"/>
    <w:tmpl w:val="FF8EA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71406A8"/>
    <w:multiLevelType w:val="multilevel"/>
    <w:tmpl w:val="012C6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8047F9B"/>
    <w:multiLevelType w:val="multilevel"/>
    <w:tmpl w:val="77A2F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B0D764D"/>
    <w:multiLevelType w:val="multilevel"/>
    <w:tmpl w:val="65EA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761185"/>
    <w:multiLevelType w:val="multilevel"/>
    <w:tmpl w:val="98C2B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F804FB"/>
    <w:multiLevelType w:val="multilevel"/>
    <w:tmpl w:val="5E82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602C60"/>
    <w:multiLevelType w:val="hybridMultilevel"/>
    <w:tmpl w:val="F1D292B0"/>
    <w:lvl w:ilvl="0" w:tplc="EE40949E">
      <w:start w:val="12"/>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nsid w:val="1FD4372C"/>
    <w:multiLevelType w:val="multilevel"/>
    <w:tmpl w:val="B98A9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0F630D0"/>
    <w:multiLevelType w:val="multilevel"/>
    <w:tmpl w:val="D032A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17B337A"/>
    <w:multiLevelType w:val="multilevel"/>
    <w:tmpl w:val="1BD88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42D11DC"/>
    <w:multiLevelType w:val="multilevel"/>
    <w:tmpl w:val="CDD64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65706D9"/>
    <w:multiLevelType w:val="multilevel"/>
    <w:tmpl w:val="B6D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E60570"/>
    <w:multiLevelType w:val="multilevel"/>
    <w:tmpl w:val="9BC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8366636"/>
    <w:multiLevelType w:val="multilevel"/>
    <w:tmpl w:val="CC58F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A1A6090"/>
    <w:multiLevelType w:val="multilevel"/>
    <w:tmpl w:val="6454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B2C6F12"/>
    <w:multiLevelType w:val="multilevel"/>
    <w:tmpl w:val="B43E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B4F2A87"/>
    <w:multiLevelType w:val="multilevel"/>
    <w:tmpl w:val="6220D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D3E6238"/>
    <w:multiLevelType w:val="multilevel"/>
    <w:tmpl w:val="A72A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D641A47"/>
    <w:multiLevelType w:val="multilevel"/>
    <w:tmpl w:val="80E2C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E482D81"/>
    <w:multiLevelType w:val="multilevel"/>
    <w:tmpl w:val="E6969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2065C45"/>
    <w:multiLevelType w:val="multilevel"/>
    <w:tmpl w:val="0AC2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42D7202"/>
    <w:multiLevelType w:val="multilevel"/>
    <w:tmpl w:val="FEB4C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4711710"/>
    <w:multiLevelType w:val="multilevel"/>
    <w:tmpl w:val="04E41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5AE073F"/>
    <w:multiLevelType w:val="multilevel"/>
    <w:tmpl w:val="3778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5C33572"/>
    <w:multiLevelType w:val="multilevel"/>
    <w:tmpl w:val="408E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7B37F82"/>
    <w:multiLevelType w:val="multilevel"/>
    <w:tmpl w:val="D946E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9E309A7"/>
    <w:multiLevelType w:val="multilevel"/>
    <w:tmpl w:val="113C8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A674D4D"/>
    <w:multiLevelType w:val="multilevel"/>
    <w:tmpl w:val="80D26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C33220B"/>
    <w:multiLevelType w:val="multilevel"/>
    <w:tmpl w:val="850C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EA456A1"/>
    <w:multiLevelType w:val="multilevel"/>
    <w:tmpl w:val="43184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0EE1D8E"/>
    <w:multiLevelType w:val="multilevel"/>
    <w:tmpl w:val="1904E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24D4EC1"/>
    <w:multiLevelType w:val="hybridMultilevel"/>
    <w:tmpl w:val="19D67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5F229CB"/>
    <w:multiLevelType w:val="multilevel"/>
    <w:tmpl w:val="2F7C3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451B7F"/>
    <w:multiLevelType w:val="multilevel"/>
    <w:tmpl w:val="F8522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6A44DA3"/>
    <w:multiLevelType w:val="multilevel"/>
    <w:tmpl w:val="502C3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9643FB2"/>
    <w:multiLevelType w:val="multilevel"/>
    <w:tmpl w:val="A6C2F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9C54151"/>
    <w:multiLevelType w:val="multilevel"/>
    <w:tmpl w:val="FBB2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B6119F8"/>
    <w:multiLevelType w:val="multilevel"/>
    <w:tmpl w:val="F0F0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C005FB2"/>
    <w:multiLevelType w:val="multilevel"/>
    <w:tmpl w:val="05DE8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FE7B99"/>
    <w:multiLevelType w:val="multilevel"/>
    <w:tmpl w:val="F27E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DC5390C"/>
    <w:multiLevelType w:val="multilevel"/>
    <w:tmpl w:val="76D8C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DF7877"/>
    <w:multiLevelType w:val="multilevel"/>
    <w:tmpl w:val="9B0E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FDE4633"/>
    <w:multiLevelType w:val="multilevel"/>
    <w:tmpl w:val="9CC8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13C3674"/>
    <w:multiLevelType w:val="multilevel"/>
    <w:tmpl w:val="946A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29D20FB"/>
    <w:multiLevelType w:val="multilevel"/>
    <w:tmpl w:val="DF84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3FC44D8"/>
    <w:multiLevelType w:val="multilevel"/>
    <w:tmpl w:val="BF60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45515CA"/>
    <w:multiLevelType w:val="multilevel"/>
    <w:tmpl w:val="3856C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46C09B2"/>
    <w:multiLevelType w:val="multilevel"/>
    <w:tmpl w:val="44504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4840E86"/>
    <w:multiLevelType w:val="multilevel"/>
    <w:tmpl w:val="A4500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6B36B0E"/>
    <w:multiLevelType w:val="multilevel"/>
    <w:tmpl w:val="86C83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851709D"/>
    <w:multiLevelType w:val="multilevel"/>
    <w:tmpl w:val="0994C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8685060"/>
    <w:multiLevelType w:val="multilevel"/>
    <w:tmpl w:val="61EE5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9974A56"/>
    <w:multiLevelType w:val="multilevel"/>
    <w:tmpl w:val="2BC0F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B05150F"/>
    <w:multiLevelType w:val="multilevel"/>
    <w:tmpl w:val="1AF0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148571F"/>
    <w:multiLevelType w:val="multilevel"/>
    <w:tmpl w:val="FC7CD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1704EE3"/>
    <w:multiLevelType w:val="multilevel"/>
    <w:tmpl w:val="283A9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6170501D"/>
    <w:multiLevelType w:val="multilevel"/>
    <w:tmpl w:val="72CA5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1B119F5"/>
    <w:multiLevelType w:val="multilevel"/>
    <w:tmpl w:val="F0C66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1B52656"/>
    <w:multiLevelType w:val="multilevel"/>
    <w:tmpl w:val="B10A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2D41CEF"/>
    <w:multiLevelType w:val="multilevel"/>
    <w:tmpl w:val="8A381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4B0734D"/>
    <w:multiLevelType w:val="multilevel"/>
    <w:tmpl w:val="35C07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6FE5AA0"/>
    <w:multiLevelType w:val="multilevel"/>
    <w:tmpl w:val="C868E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81368F3"/>
    <w:multiLevelType w:val="multilevel"/>
    <w:tmpl w:val="1438F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9522F67"/>
    <w:multiLevelType w:val="multilevel"/>
    <w:tmpl w:val="A29CA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C787C14"/>
    <w:multiLevelType w:val="multilevel"/>
    <w:tmpl w:val="B276E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0E314AE"/>
    <w:multiLevelType w:val="multilevel"/>
    <w:tmpl w:val="25DE1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2DE6FD4"/>
    <w:multiLevelType w:val="multilevel"/>
    <w:tmpl w:val="BCC6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3056967"/>
    <w:multiLevelType w:val="multilevel"/>
    <w:tmpl w:val="AFE68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52B3323"/>
    <w:multiLevelType w:val="multilevel"/>
    <w:tmpl w:val="E21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92D15C6"/>
    <w:multiLevelType w:val="multilevel"/>
    <w:tmpl w:val="16065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3963F3"/>
    <w:multiLevelType w:val="multilevel"/>
    <w:tmpl w:val="568A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A277A8B"/>
    <w:multiLevelType w:val="multilevel"/>
    <w:tmpl w:val="F542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BBF231B"/>
    <w:multiLevelType w:val="multilevel"/>
    <w:tmpl w:val="17568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D144C68"/>
    <w:multiLevelType w:val="multilevel"/>
    <w:tmpl w:val="D3AC1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ECD5785"/>
    <w:multiLevelType w:val="multilevel"/>
    <w:tmpl w:val="8D020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F647EFF"/>
    <w:multiLevelType w:val="multilevel"/>
    <w:tmpl w:val="89C2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3"/>
  </w:num>
  <w:num w:numId="2">
    <w:abstractNumId w:val="44"/>
  </w:num>
  <w:num w:numId="3">
    <w:abstractNumId w:val="32"/>
  </w:num>
  <w:num w:numId="4">
    <w:abstractNumId w:val="5"/>
  </w:num>
  <w:num w:numId="5">
    <w:abstractNumId w:val="16"/>
  </w:num>
  <w:num w:numId="6">
    <w:abstractNumId w:val="86"/>
  </w:num>
  <w:num w:numId="7">
    <w:abstractNumId w:val="48"/>
  </w:num>
  <w:num w:numId="8">
    <w:abstractNumId w:val="46"/>
  </w:num>
  <w:num w:numId="9">
    <w:abstractNumId w:val="41"/>
  </w:num>
  <w:num w:numId="10">
    <w:abstractNumId w:val="15"/>
  </w:num>
  <w:num w:numId="11">
    <w:abstractNumId w:val="63"/>
  </w:num>
  <w:num w:numId="12">
    <w:abstractNumId w:val="11"/>
  </w:num>
  <w:num w:numId="13">
    <w:abstractNumId w:val="33"/>
  </w:num>
  <w:num w:numId="14">
    <w:abstractNumId w:val="30"/>
  </w:num>
  <w:num w:numId="15">
    <w:abstractNumId w:val="70"/>
  </w:num>
  <w:num w:numId="16">
    <w:abstractNumId w:val="72"/>
  </w:num>
  <w:num w:numId="17">
    <w:abstractNumId w:val="0"/>
  </w:num>
  <w:num w:numId="18">
    <w:abstractNumId w:val="68"/>
  </w:num>
  <w:num w:numId="19">
    <w:abstractNumId w:val="71"/>
  </w:num>
  <w:num w:numId="20">
    <w:abstractNumId w:val="83"/>
  </w:num>
  <w:num w:numId="21">
    <w:abstractNumId w:val="13"/>
  </w:num>
  <w:num w:numId="22">
    <w:abstractNumId w:val="9"/>
  </w:num>
  <w:num w:numId="23">
    <w:abstractNumId w:val="23"/>
  </w:num>
  <w:num w:numId="24">
    <w:abstractNumId w:val="12"/>
  </w:num>
  <w:num w:numId="25">
    <w:abstractNumId w:val="62"/>
  </w:num>
  <w:num w:numId="26">
    <w:abstractNumId w:val="40"/>
  </w:num>
  <w:num w:numId="27">
    <w:abstractNumId w:val="58"/>
  </w:num>
  <w:num w:numId="28">
    <w:abstractNumId w:val="28"/>
  </w:num>
  <w:num w:numId="29">
    <w:abstractNumId w:val="85"/>
  </w:num>
  <w:num w:numId="30">
    <w:abstractNumId w:val="66"/>
  </w:num>
  <w:num w:numId="31">
    <w:abstractNumId w:val="10"/>
  </w:num>
  <w:num w:numId="32">
    <w:abstractNumId w:val="27"/>
  </w:num>
  <w:num w:numId="33">
    <w:abstractNumId w:val="64"/>
  </w:num>
  <w:num w:numId="34">
    <w:abstractNumId w:val="20"/>
  </w:num>
  <w:num w:numId="35">
    <w:abstractNumId w:val="77"/>
  </w:num>
  <w:num w:numId="36">
    <w:abstractNumId w:val="39"/>
  </w:num>
  <w:num w:numId="37">
    <w:abstractNumId w:val="59"/>
  </w:num>
  <w:num w:numId="38">
    <w:abstractNumId w:val="55"/>
  </w:num>
  <w:num w:numId="39">
    <w:abstractNumId w:val="67"/>
  </w:num>
  <w:num w:numId="40">
    <w:abstractNumId w:val="81"/>
  </w:num>
  <w:num w:numId="41">
    <w:abstractNumId w:val="65"/>
  </w:num>
  <w:num w:numId="42">
    <w:abstractNumId w:val="57"/>
  </w:num>
  <w:num w:numId="43">
    <w:abstractNumId w:val="45"/>
  </w:num>
  <w:num w:numId="44">
    <w:abstractNumId w:val="54"/>
  </w:num>
  <w:num w:numId="45">
    <w:abstractNumId w:val="50"/>
  </w:num>
  <w:num w:numId="46">
    <w:abstractNumId w:val="78"/>
  </w:num>
  <w:num w:numId="47">
    <w:abstractNumId w:val="1"/>
  </w:num>
  <w:num w:numId="48">
    <w:abstractNumId w:val="4"/>
  </w:num>
  <w:num w:numId="49">
    <w:abstractNumId w:val="74"/>
  </w:num>
  <w:num w:numId="50">
    <w:abstractNumId w:val="2"/>
  </w:num>
  <w:num w:numId="51">
    <w:abstractNumId w:val="75"/>
  </w:num>
  <w:num w:numId="52">
    <w:abstractNumId w:val="61"/>
  </w:num>
  <w:num w:numId="53">
    <w:abstractNumId w:val="14"/>
  </w:num>
  <w:num w:numId="54">
    <w:abstractNumId w:val="52"/>
  </w:num>
  <w:num w:numId="55">
    <w:abstractNumId w:val="69"/>
  </w:num>
  <w:num w:numId="56">
    <w:abstractNumId w:val="19"/>
  </w:num>
  <w:num w:numId="57">
    <w:abstractNumId w:val="51"/>
  </w:num>
  <w:num w:numId="58">
    <w:abstractNumId w:val="18"/>
  </w:num>
  <w:num w:numId="59">
    <w:abstractNumId w:val="25"/>
  </w:num>
  <w:num w:numId="60">
    <w:abstractNumId w:val="35"/>
  </w:num>
  <w:num w:numId="61">
    <w:abstractNumId w:val="26"/>
  </w:num>
  <w:num w:numId="62">
    <w:abstractNumId w:val="84"/>
  </w:num>
  <w:num w:numId="63">
    <w:abstractNumId w:val="31"/>
  </w:num>
  <w:num w:numId="64">
    <w:abstractNumId w:val="6"/>
  </w:num>
  <w:num w:numId="65">
    <w:abstractNumId w:val="34"/>
  </w:num>
  <w:num w:numId="66">
    <w:abstractNumId w:val="36"/>
  </w:num>
  <w:num w:numId="67">
    <w:abstractNumId w:val="21"/>
  </w:num>
  <w:num w:numId="68">
    <w:abstractNumId w:val="29"/>
  </w:num>
  <w:num w:numId="69">
    <w:abstractNumId w:val="60"/>
  </w:num>
  <w:num w:numId="70">
    <w:abstractNumId w:val="22"/>
  </w:num>
  <w:num w:numId="71">
    <w:abstractNumId w:val="79"/>
  </w:num>
  <w:num w:numId="72">
    <w:abstractNumId w:val="37"/>
  </w:num>
  <w:num w:numId="73">
    <w:abstractNumId w:val="49"/>
  </w:num>
  <w:num w:numId="74">
    <w:abstractNumId w:val="56"/>
  </w:num>
  <w:num w:numId="75">
    <w:abstractNumId w:val="24"/>
  </w:num>
  <w:num w:numId="76">
    <w:abstractNumId w:val="47"/>
  </w:num>
  <w:num w:numId="77">
    <w:abstractNumId w:val="38"/>
  </w:num>
  <w:num w:numId="78">
    <w:abstractNumId w:val="76"/>
  </w:num>
  <w:num w:numId="79">
    <w:abstractNumId w:val="82"/>
  </w:num>
  <w:num w:numId="80">
    <w:abstractNumId w:val="3"/>
  </w:num>
  <w:num w:numId="81">
    <w:abstractNumId w:val="43"/>
  </w:num>
  <w:num w:numId="82">
    <w:abstractNumId w:val="53"/>
  </w:num>
  <w:num w:numId="83">
    <w:abstractNumId w:val="80"/>
  </w:num>
  <w:num w:numId="84">
    <w:abstractNumId w:val="8"/>
  </w:num>
  <w:num w:numId="85">
    <w:abstractNumId w:val="7"/>
  </w:num>
  <w:num w:numId="86">
    <w:abstractNumId w:val="42"/>
  </w:num>
  <w:num w:numId="87">
    <w:abstractNumId w:val="1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08"/>
    <w:rsid w:val="00034BAF"/>
    <w:rsid w:val="00045DDB"/>
    <w:rsid w:val="0004790F"/>
    <w:rsid w:val="00070753"/>
    <w:rsid w:val="00076A8D"/>
    <w:rsid w:val="000A3F1B"/>
    <w:rsid w:val="000A4DE6"/>
    <w:rsid w:val="000A6D0A"/>
    <w:rsid w:val="000B74F6"/>
    <w:rsid w:val="000E7016"/>
    <w:rsid w:val="000F3B16"/>
    <w:rsid w:val="0010575E"/>
    <w:rsid w:val="0013288E"/>
    <w:rsid w:val="00153AC1"/>
    <w:rsid w:val="00187299"/>
    <w:rsid w:val="001A14CB"/>
    <w:rsid w:val="001C6EDF"/>
    <w:rsid w:val="001F0077"/>
    <w:rsid w:val="002218C9"/>
    <w:rsid w:val="00222BA9"/>
    <w:rsid w:val="00226509"/>
    <w:rsid w:val="00245F60"/>
    <w:rsid w:val="002A3E6B"/>
    <w:rsid w:val="002C04EA"/>
    <w:rsid w:val="002F3CCB"/>
    <w:rsid w:val="002F61CF"/>
    <w:rsid w:val="00307A2D"/>
    <w:rsid w:val="00321FD2"/>
    <w:rsid w:val="00322930"/>
    <w:rsid w:val="00326D0B"/>
    <w:rsid w:val="0033243E"/>
    <w:rsid w:val="00340AB4"/>
    <w:rsid w:val="0037733C"/>
    <w:rsid w:val="003827DE"/>
    <w:rsid w:val="00390D14"/>
    <w:rsid w:val="003E17B8"/>
    <w:rsid w:val="003E5217"/>
    <w:rsid w:val="003E657B"/>
    <w:rsid w:val="003F3977"/>
    <w:rsid w:val="0043620C"/>
    <w:rsid w:val="00436449"/>
    <w:rsid w:val="0047521C"/>
    <w:rsid w:val="0049020E"/>
    <w:rsid w:val="004B54EA"/>
    <w:rsid w:val="004D4466"/>
    <w:rsid w:val="00507216"/>
    <w:rsid w:val="005233A4"/>
    <w:rsid w:val="00532B35"/>
    <w:rsid w:val="005535FB"/>
    <w:rsid w:val="00581756"/>
    <w:rsid w:val="005E6915"/>
    <w:rsid w:val="006267ED"/>
    <w:rsid w:val="00640EB7"/>
    <w:rsid w:val="00666616"/>
    <w:rsid w:val="00667906"/>
    <w:rsid w:val="00677880"/>
    <w:rsid w:val="00685329"/>
    <w:rsid w:val="006A0B97"/>
    <w:rsid w:val="006D0DF5"/>
    <w:rsid w:val="0070130F"/>
    <w:rsid w:val="00727F62"/>
    <w:rsid w:val="00737372"/>
    <w:rsid w:val="00742C2E"/>
    <w:rsid w:val="007467A3"/>
    <w:rsid w:val="007848FD"/>
    <w:rsid w:val="007A0C69"/>
    <w:rsid w:val="007E1B44"/>
    <w:rsid w:val="00864122"/>
    <w:rsid w:val="00865CB0"/>
    <w:rsid w:val="00871848"/>
    <w:rsid w:val="00875034"/>
    <w:rsid w:val="008B5D1E"/>
    <w:rsid w:val="008C1DF5"/>
    <w:rsid w:val="008C21F4"/>
    <w:rsid w:val="008C7BC1"/>
    <w:rsid w:val="008E0FFD"/>
    <w:rsid w:val="008F196D"/>
    <w:rsid w:val="008F1A16"/>
    <w:rsid w:val="00902E94"/>
    <w:rsid w:val="00903BDC"/>
    <w:rsid w:val="009456F2"/>
    <w:rsid w:val="00967408"/>
    <w:rsid w:val="00982091"/>
    <w:rsid w:val="00987D43"/>
    <w:rsid w:val="0099127E"/>
    <w:rsid w:val="0099557C"/>
    <w:rsid w:val="009D00A2"/>
    <w:rsid w:val="009D0D96"/>
    <w:rsid w:val="009F1CF9"/>
    <w:rsid w:val="009F53EF"/>
    <w:rsid w:val="00A060C2"/>
    <w:rsid w:val="00A4071A"/>
    <w:rsid w:val="00A43C95"/>
    <w:rsid w:val="00A4747A"/>
    <w:rsid w:val="00A52C55"/>
    <w:rsid w:val="00A6415B"/>
    <w:rsid w:val="00A64310"/>
    <w:rsid w:val="00AC3237"/>
    <w:rsid w:val="00B50776"/>
    <w:rsid w:val="00B65230"/>
    <w:rsid w:val="00B66F6E"/>
    <w:rsid w:val="00B838B0"/>
    <w:rsid w:val="00B922A7"/>
    <w:rsid w:val="00BA09DA"/>
    <w:rsid w:val="00BA4E52"/>
    <w:rsid w:val="00BB4B44"/>
    <w:rsid w:val="00C05501"/>
    <w:rsid w:val="00C0743F"/>
    <w:rsid w:val="00C1027C"/>
    <w:rsid w:val="00C15E17"/>
    <w:rsid w:val="00C2715D"/>
    <w:rsid w:val="00C40F5D"/>
    <w:rsid w:val="00C86F5E"/>
    <w:rsid w:val="00CB3542"/>
    <w:rsid w:val="00D240C4"/>
    <w:rsid w:val="00D35C4A"/>
    <w:rsid w:val="00D63C28"/>
    <w:rsid w:val="00D90A05"/>
    <w:rsid w:val="00D9328C"/>
    <w:rsid w:val="00DD0691"/>
    <w:rsid w:val="00DF46EA"/>
    <w:rsid w:val="00E022EA"/>
    <w:rsid w:val="00E03D87"/>
    <w:rsid w:val="00E462B6"/>
    <w:rsid w:val="00E52530"/>
    <w:rsid w:val="00E57448"/>
    <w:rsid w:val="00E64648"/>
    <w:rsid w:val="00E852F7"/>
    <w:rsid w:val="00EA3D8E"/>
    <w:rsid w:val="00EA6019"/>
    <w:rsid w:val="00EF2967"/>
    <w:rsid w:val="00F22166"/>
    <w:rsid w:val="00F72EA5"/>
    <w:rsid w:val="00F8259E"/>
    <w:rsid w:val="00F944AA"/>
    <w:rsid w:val="00F95F3C"/>
    <w:rsid w:val="00F96CE6"/>
    <w:rsid w:val="00FF5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1F0D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6740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08"/>
    <w:rPr>
      <w:rFonts w:ascii="Times" w:hAnsi="Times"/>
      <w:b/>
      <w:bCs/>
      <w:kern w:val="36"/>
      <w:sz w:val="48"/>
      <w:szCs w:val="48"/>
    </w:rPr>
  </w:style>
  <w:style w:type="paragraph" w:styleId="Title">
    <w:name w:val="Title"/>
    <w:aliases w:val="title"/>
    <w:basedOn w:val="Normal"/>
    <w:link w:val="TitleChar"/>
    <w:uiPriority w:val="10"/>
    <w:qFormat/>
    <w:rsid w:val="00967408"/>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967408"/>
    <w:rPr>
      <w:rFonts w:ascii="Times" w:hAnsi="Times"/>
      <w:sz w:val="20"/>
      <w:szCs w:val="20"/>
    </w:rPr>
  </w:style>
  <w:style w:type="character" w:customStyle="1" w:styleId="filename">
    <w:name w:val="filename"/>
    <w:basedOn w:val="DefaultParagraphFont"/>
    <w:rsid w:val="00967408"/>
  </w:style>
  <w:style w:type="character" w:styleId="Hyperlink">
    <w:name w:val="Hyperlink"/>
    <w:basedOn w:val="DefaultParagraphFont"/>
    <w:uiPriority w:val="99"/>
    <w:unhideWhenUsed/>
    <w:rsid w:val="00967408"/>
    <w:rPr>
      <w:color w:val="0000FF"/>
      <w:u w:val="single"/>
    </w:rPr>
  </w:style>
  <w:style w:type="character" w:styleId="FollowedHyperlink">
    <w:name w:val="FollowedHyperlink"/>
    <w:basedOn w:val="DefaultParagraphFont"/>
    <w:uiPriority w:val="99"/>
    <w:semiHidden/>
    <w:unhideWhenUsed/>
    <w:rsid w:val="00967408"/>
    <w:rPr>
      <w:color w:val="800080"/>
      <w:u w:val="single"/>
    </w:rPr>
  </w:style>
  <w:style w:type="paragraph" w:styleId="NormalWeb">
    <w:name w:val="Normal (Web)"/>
    <w:basedOn w:val="Normal"/>
    <w:uiPriority w:val="99"/>
    <w:semiHidden/>
    <w:unhideWhenUsed/>
    <w:rsid w:val="00967408"/>
    <w:pPr>
      <w:spacing w:before="100" w:beforeAutospacing="1" w:after="100" w:afterAutospacing="1"/>
    </w:pPr>
    <w:rPr>
      <w:rFonts w:ascii="Times" w:hAnsi="Times" w:cs="Times New Roman"/>
      <w:sz w:val="20"/>
      <w:szCs w:val="20"/>
    </w:rPr>
  </w:style>
  <w:style w:type="character" w:styleId="HTMLCite">
    <w:name w:val="HTML Cite"/>
    <w:basedOn w:val="DefaultParagraphFont"/>
    <w:uiPriority w:val="99"/>
    <w:semiHidden/>
    <w:unhideWhenUsed/>
    <w:rsid w:val="00967408"/>
    <w:rPr>
      <w:i/>
      <w:iCs/>
    </w:rPr>
  </w:style>
  <w:style w:type="character" w:styleId="HTMLSample">
    <w:name w:val="HTML Sample"/>
    <w:basedOn w:val="DefaultParagraphFont"/>
    <w:uiPriority w:val="99"/>
    <w:semiHidden/>
    <w:unhideWhenUsed/>
    <w:rsid w:val="00967408"/>
    <w:rPr>
      <w:rFonts w:ascii="Courier" w:eastAsiaTheme="minorEastAsia" w:hAnsi="Courier" w:cs="Courier"/>
    </w:rPr>
  </w:style>
  <w:style w:type="paragraph" w:styleId="HTMLPreformatted">
    <w:name w:val="HTML Preformatted"/>
    <w:basedOn w:val="Normal"/>
    <w:link w:val="HTMLPreformattedChar"/>
    <w:uiPriority w:val="99"/>
    <w:semiHidden/>
    <w:unhideWhenUsed/>
    <w:rsid w:val="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967408"/>
    <w:rPr>
      <w:rFonts w:ascii="Courier" w:hAnsi="Courier" w:cs="Courier"/>
      <w:sz w:val="20"/>
      <w:szCs w:val="20"/>
    </w:rPr>
  </w:style>
  <w:style w:type="paragraph" w:customStyle="1" w:styleId="figure">
    <w:name w:val="figure"/>
    <w:basedOn w:val="Normal"/>
    <w:rsid w:val="00967408"/>
    <w:pPr>
      <w:spacing w:before="100" w:beforeAutospacing="1" w:after="100" w:afterAutospacing="1"/>
    </w:pPr>
    <w:rPr>
      <w:rFonts w:ascii="Times" w:hAnsi="Times"/>
      <w:sz w:val="20"/>
      <w:szCs w:val="20"/>
    </w:rPr>
  </w:style>
  <w:style w:type="paragraph" w:styleId="HTMLAddress">
    <w:name w:val="HTML Address"/>
    <w:basedOn w:val="Normal"/>
    <w:link w:val="HTMLAddressChar"/>
    <w:uiPriority w:val="99"/>
    <w:semiHidden/>
    <w:unhideWhenUsed/>
    <w:rsid w:val="00967408"/>
    <w:rPr>
      <w:rFonts w:ascii="Times" w:hAnsi="Times"/>
      <w:i/>
      <w:iCs/>
      <w:sz w:val="20"/>
      <w:szCs w:val="20"/>
    </w:rPr>
  </w:style>
  <w:style w:type="character" w:customStyle="1" w:styleId="HTMLAddressChar">
    <w:name w:val="HTML Address Char"/>
    <w:basedOn w:val="DefaultParagraphFont"/>
    <w:link w:val="HTMLAddress"/>
    <w:uiPriority w:val="99"/>
    <w:semiHidden/>
    <w:rsid w:val="00967408"/>
    <w:rPr>
      <w:rFonts w:ascii="Times" w:hAnsi="Times"/>
      <w:i/>
      <w:iCs/>
      <w:sz w:val="20"/>
      <w:szCs w:val="20"/>
    </w:rPr>
  </w:style>
  <w:style w:type="character" w:customStyle="1" w:styleId="vcardline">
    <w:name w:val="vcardline"/>
    <w:basedOn w:val="DefaultParagraphFont"/>
    <w:rsid w:val="00967408"/>
  </w:style>
  <w:style w:type="character" w:customStyle="1" w:styleId="fn">
    <w:name w:val="fn"/>
    <w:basedOn w:val="DefaultParagraphFont"/>
    <w:rsid w:val="00967408"/>
  </w:style>
  <w:style w:type="character" w:customStyle="1" w:styleId="org">
    <w:name w:val="org"/>
    <w:basedOn w:val="DefaultParagraphFont"/>
    <w:rsid w:val="00967408"/>
  </w:style>
  <w:style w:type="character" w:customStyle="1" w:styleId="adr">
    <w:name w:val="adr"/>
    <w:basedOn w:val="DefaultParagraphFont"/>
    <w:rsid w:val="00967408"/>
  </w:style>
  <w:style w:type="character" w:customStyle="1" w:styleId="locality">
    <w:name w:val="locality"/>
    <w:basedOn w:val="DefaultParagraphFont"/>
    <w:rsid w:val="00967408"/>
  </w:style>
  <w:style w:type="character" w:customStyle="1" w:styleId="region">
    <w:name w:val="region"/>
    <w:basedOn w:val="DefaultParagraphFont"/>
    <w:rsid w:val="00967408"/>
  </w:style>
  <w:style w:type="character" w:customStyle="1" w:styleId="code">
    <w:name w:val="code"/>
    <w:basedOn w:val="DefaultParagraphFont"/>
    <w:rsid w:val="00967408"/>
  </w:style>
  <w:style w:type="character" w:customStyle="1" w:styleId="country-name">
    <w:name w:val="country-name"/>
    <w:basedOn w:val="DefaultParagraphFont"/>
    <w:rsid w:val="00967408"/>
  </w:style>
  <w:style w:type="character" w:styleId="CommentReference">
    <w:name w:val="annotation reference"/>
    <w:basedOn w:val="DefaultParagraphFont"/>
    <w:uiPriority w:val="99"/>
    <w:semiHidden/>
    <w:unhideWhenUsed/>
    <w:rsid w:val="00967408"/>
    <w:rPr>
      <w:sz w:val="18"/>
      <w:szCs w:val="18"/>
    </w:rPr>
  </w:style>
  <w:style w:type="paragraph" w:styleId="CommentText">
    <w:name w:val="annotation text"/>
    <w:basedOn w:val="Normal"/>
    <w:link w:val="CommentTextChar"/>
    <w:uiPriority w:val="99"/>
    <w:semiHidden/>
    <w:unhideWhenUsed/>
    <w:rsid w:val="00967408"/>
  </w:style>
  <w:style w:type="character" w:customStyle="1" w:styleId="CommentTextChar">
    <w:name w:val="Comment Text Char"/>
    <w:basedOn w:val="DefaultParagraphFont"/>
    <w:link w:val="CommentText"/>
    <w:uiPriority w:val="99"/>
    <w:semiHidden/>
    <w:rsid w:val="00967408"/>
  </w:style>
  <w:style w:type="paragraph" w:styleId="CommentSubject">
    <w:name w:val="annotation subject"/>
    <w:basedOn w:val="CommentText"/>
    <w:next w:val="CommentText"/>
    <w:link w:val="CommentSubjectChar"/>
    <w:uiPriority w:val="99"/>
    <w:semiHidden/>
    <w:unhideWhenUsed/>
    <w:rsid w:val="00967408"/>
    <w:rPr>
      <w:b/>
      <w:bCs/>
      <w:sz w:val="20"/>
      <w:szCs w:val="20"/>
    </w:rPr>
  </w:style>
  <w:style w:type="character" w:customStyle="1" w:styleId="CommentSubjectChar">
    <w:name w:val="Comment Subject Char"/>
    <w:basedOn w:val="CommentTextChar"/>
    <w:link w:val="CommentSubject"/>
    <w:uiPriority w:val="99"/>
    <w:semiHidden/>
    <w:rsid w:val="00967408"/>
    <w:rPr>
      <w:b/>
      <w:bCs/>
      <w:sz w:val="20"/>
      <w:szCs w:val="20"/>
    </w:rPr>
  </w:style>
  <w:style w:type="paragraph" w:styleId="BalloonText">
    <w:name w:val="Balloon Text"/>
    <w:basedOn w:val="Normal"/>
    <w:link w:val="BalloonTextChar"/>
    <w:uiPriority w:val="99"/>
    <w:semiHidden/>
    <w:unhideWhenUsed/>
    <w:rsid w:val="00967408"/>
    <w:rPr>
      <w:rFonts w:ascii="Lucida Grande" w:hAnsi="Lucida Grande"/>
      <w:sz w:val="18"/>
      <w:szCs w:val="18"/>
    </w:rPr>
  </w:style>
  <w:style w:type="character" w:customStyle="1" w:styleId="BalloonTextChar">
    <w:name w:val="Balloon Text Char"/>
    <w:basedOn w:val="DefaultParagraphFont"/>
    <w:link w:val="BalloonText"/>
    <w:uiPriority w:val="99"/>
    <w:semiHidden/>
    <w:rsid w:val="00967408"/>
    <w:rPr>
      <w:rFonts w:ascii="Lucida Grande" w:hAnsi="Lucida Grande"/>
      <w:sz w:val="18"/>
      <w:szCs w:val="18"/>
    </w:rPr>
  </w:style>
  <w:style w:type="paragraph" w:styleId="ListParagraph">
    <w:name w:val="List Paragraph"/>
    <w:basedOn w:val="Normal"/>
    <w:uiPriority w:val="34"/>
    <w:qFormat/>
    <w:rsid w:val="00C15E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6740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7408"/>
    <w:rPr>
      <w:rFonts w:ascii="Times" w:hAnsi="Times"/>
      <w:b/>
      <w:bCs/>
      <w:kern w:val="36"/>
      <w:sz w:val="48"/>
      <w:szCs w:val="48"/>
    </w:rPr>
  </w:style>
  <w:style w:type="paragraph" w:styleId="Title">
    <w:name w:val="Title"/>
    <w:aliases w:val="title"/>
    <w:basedOn w:val="Normal"/>
    <w:link w:val="TitleChar"/>
    <w:uiPriority w:val="10"/>
    <w:qFormat/>
    <w:rsid w:val="00967408"/>
    <w:pPr>
      <w:spacing w:before="100" w:beforeAutospacing="1" w:after="100" w:afterAutospacing="1"/>
    </w:pPr>
    <w:rPr>
      <w:rFonts w:ascii="Times" w:hAnsi="Times"/>
      <w:sz w:val="20"/>
      <w:szCs w:val="20"/>
    </w:rPr>
  </w:style>
  <w:style w:type="character" w:customStyle="1" w:styleId="TitleChar">
    <w:name w:val="Title Char"/>
    <w:aliases w:val="title Char"/>
    <w:basedOn w:val="DefaultParagraphFont"/>
    <w:link w:val="Title"/>
    <w:uiPriority w:val="10"/>
    <w:rsid w:val="00967408"/>
    <w:rPr>
      <w:rFonts w:ascii="Times" w:hAnsi="Times"/>
      <w:sz w:val="20"/>
      <w:szCs w:val="20"/>
    </w:rPr>
  </w:style>
  <w:style w:type="character" w:customStyle="1" w:styleId="filename">
    <w:name w:val="filename"/>
    <w:basedOn w:val="DefaultParagraphFont"/>
    <w:rsid w:val="00967408"/>
  </w:style>
  <w:style w:type="character" w:styleId="Hyperlink">
    <w:name w:val="Hyperlink"/>
    <w:basedOn w:val="DefaultParagraphFont"/>
    <w:uiPriority w:val="99"/>
    <w:unhideWhenUsed/>
    <w:rsid w:val="00967408"/>
    <w:rPr>
      <w:color w:val="0000FF"/>
      <w:u w:val="single"/>
    </w:rPr>
  </w:style>
  <w:style w:type="character" w:styleId="FollowedHyperlink">
    <w:name w:val="FollowedHyperlink"/>
    <w:basedOn w:val="DefaultParagraphFont"/>
    <w:uiPriority w:val="99"/>
    <w:semiHidden/>
    <w:unhideWhenUsed/>
    <w:rsid w:val="00967408"/>
    <w:rPr>
      <w:color w:val="800080"/>
      <w:u w:val="single"/>
    </w:rPr>
  </w:style>
  <w:style w:type="paragraph" w:styleId="NormalWeb">
    <w:name w:val="Normal (Web)"/>
    <w:basedOn w:val="Normal"/>
    <w:uiPriority w:val="99"/>
    <w:semiHidden/>
    <w:unhideWhenUsed/>
    <w:rsid w:val="00967408"/>
    <w:pPr>
      <w:spacing w:before="100" w:beforeAutospacing="1" w:after="100" w:afterAutospacing="1"/>
    </w:pPr>
    <w:rPr>
      <w:rFonts w:ascii="Times" w:hAnsi="Times" w:cs="Times New Roman"/>
      <w:sz w:val="20"/>
      <w:szCs w:val="20"/>
    </w:rPr>
  </w:style>
  <w:style w:type="character" w:styleId="HTMLCite">
    <w:name w:val="HTML Cite"/>
    <w:basedOn w:val="DefaultParagraphFont"/>
    <w:uiPriority w:val="99"/>
    <w:semiHidden/>
    <w:unhideWhenUsed/>
    <w:rsid w:val="00967408"/>
    <w:rPr>
      <w:i/>
      <w:iCs/>
    </w:rPr>
  </w:style>
  <w:style w:type="character" w:styleId="HTMLSample">
    <w:name w:val="HTML Sample"/>
    <w:basedOn w:val="DefaultParagraphFont"/>
    <w:uiPriority w:val="99"/>
    <w:semiHidden/>
    <w:unhideWhenUsed/>
    <w:rsid w:val="00967408"/>
    <w:rPr>
      <w:rFonts w:ascii="Courier" w:eastAsiaTheme="minorEastAsia" w:hAnsi="Courier" w:cs="Courier"/>
    </w:rPr>
  </w:style>
  <w:style w:type="paragraph" w:styleId="HTMLPreformatted">
    <w:name w:val="HTML Preformatted"/>
    <w:basedOn w:val="Normal"/>
    <w:link w:val="HTMLPreformattedChar"/>
    <w:uiPriority w:val="99"/>
    <w:semiHidden/>
    <w:unhideWhenUsed/>
    <w:rsid w:val="00967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967408"/>
    <w:rPr>
      <w:rFonts w:ascii="Courier" w:hAnsi="Courier" w:cs="Courier"/>
      <w:sz w:val="20"/>
      <w:szCs w:val="20"/>
    </w:rPr>
  </w:style>
  <w:style w:type="paragraph" w:customStyle="1" w:styleId="figure">
    <w:name w:val="figure"/>
    <w:basedOn w:val="Normal"/>
    <w:rsid w:val="00967408"/>
    <w:pPr>
      <w:spacing w:before="100" w:beforeAutospacing="1" w:after="100" w:afterAutospacing="1"/>
    </w:pPr>
    <w:rPr>
      <w:rFonts w:ascii="Times" w:hAnsi="Times"/>
      <w:sz w:val="20"/>
      <w:szCs w:val="20"/>
    </w:rPr>
  </w:style>
  <w:style w:type="paragraph" w:styleId="HTMLAddress">
    <w:name w:val="HTML Address"/>
    <w:basedOn w:val="Normal"/>
    <w:link w:val="HTMLAddressChar"/>
    <w:uiPriority w:val="99"/>
    <w:semiHidden/>
    <w:unhideWhenUsed/>
    <w:rsid w:val="00967408"/>
    <w:rPr>
      <w:rFonts w:ascii="Times" w:hAnsi="Times"/>
      <w:i/>
      <w:iCs/>
      <w:sz w:val="20"/>
      <w:szCs w:val="20"/>
    </w:rPr>
  </w:style>
  <w:style w:type="character" w:customStyle="1" w:styleId="HTMLAddressChar">
    <w:name w:val="HTML Address Char"/>
    <w:basedOn w:val="DefaultParagraphFont"/>
    <w:link w:val="HTMLAddress"/>
    <w:uiPriority w:val="99"/>
    <w:semiHidden/>
    <w:rsid w:val="00967408"/>
    <w:rPr>
      <w:rFonts w:ascii="Times" w:hAnsi="Times"/>
      <w:i/>
      <w:iCs/>
      <w:sz w:val="20"/>
      <w:szCs w:val="20"/>
    </w:rPr>
  </w:style>
  <w:style w:type="character" w:customStyle="1" w:styleId="vcardline">
    <w:name w:val="vcardline"/>
    <w:basedOn w:val="DefaultParagraphFont"/>
    <w:rsid w:val="00967408"/>
  </w:style>
  <w:style w:type="character" w:customStyle="1" w:styleId="fn">
    <w:name w:val="fn"/>
    <w:basedOn w:val="DefaultParagraphFont"/>
    <w:rsid w:val="00967408"/>
  </w:style>
  <w:style w:type="character" w:customStyle="1" w:styleId="org">
    <w:name w:val="org"/>
    <w:basedOn w:val="DefaultParagraphFont"/>
    <w:rsid w:val="00967408"/>
  </w:style>
  <w:style w:type="character" w:customStyle="1" w:styleId="adr">
    <w:name w:val="adr"/>
    <w:basedOn w:val="DefaultParagraphFont"/>
    <w:rsid w:val="00967408"/>
  </w:style>
  <w:style w:type="character" w:customStyle="1" w:styleId="locality">
    <w:name w:val="locality"/>
    <w:basedOn w:val="DefaultParagraphFont"/>
    <w:rsid w:val="00967408"/>
  </w:style>
  <w:style w:type="character" w:customStyle="1" w:styleId="region">
    <w:name w:val="region"/>
    <w:basedOn w:val="DefaultParagraphFont"/>
    <w:rsid w:val="00967408"/>
  </w:style>
  <w:style w:type="character" w:customStyle="1" w:styleId="code">
    <w:name w:val="code"/>
    <w:basedOn w:val="DefaultParagraphFont"/>
    <w:rsid w:val="00967408"/>
  </w:style>
  <w:style w:type="character" w:customStyle="1" w:styleId="country-name">
    <w:name w:val="country-name"/>
    <w:basedOn w:val="DefaultParagraphFont"/>
    <w:rsid w:val="00967408"/>
  </w:style>
  <w:style w:type="character" w:styleId="CommentReference">
    <w:name w:val="annotation reference"/>
    <w:basedOn w:val="DefaultParagraphFont"/>
    <w:uiPriority w:val="99"/>
    <w:semiHidden/>
    <w:unhideWhenUsed/>
    <w:rsid w:val="00967408"/>
    <w:rPr>
      <w:sz w:val="18"/>
      <w:szCs w:val="18"/>
    </w:rPr>
  </w:style>
  <w:style w:type="paragraph" w:styleId="CommentText">
    <w:name w:val="annotation text"/>
    <w:basedOn w:val="Normal"/>
    <w:link w:val="CommentTextChar"/>
    <w:uiPriority w:val="99"/>
    <w:semiHidden/>
    <w:unhideWhenUsed/>
    <w:rsid w:val="00967408"/>
  </w:style>
  <w:style w:type="character" w:customStyle="1" w:styleId="CommentTextChar">
    <w:name w:val="Comment Text Char"/>
    <w:basedOn w:val="DefaultParagraphFont"/>
    <w:link w:val="CommentText"/>
    <w:uiPriority w:val="99"/>
    <w:semiHidden/>
    <w:rsid w:val="00967408"/>
  </w:style>
  <w:style w:type="paragraph" w:styleId="CommentSubject">
    <w:name w:val="annotation subject"/>
    <w:basedOn w:val="CommentText"/>
    <w:next w:val="CommentText"/>
    <w:link w:val="CommentSubjectChar"/>
    <w:uiPriority w:val="99"/>
    <w:semiHidden/>
    <w:unhideWhenUsed/>
    <w:rsid w:val="00967408"/>
    <w:rPr>
      <w:b/>
      <w:bCs/>
      <w:sz w:val="20"/>
      <w:szCs w:val="20"/>
    </w:rPr>
  </w:style>
  <w:style w:type="character" w:customStyle="1" w:styleId="CommentSubjectChar">
    <w:name w:val="Comment Subject Char"/>
    <w:basedOn w:val="CommentTextChar"/>
    <w:link w:val="CommentSubject"/>
    <w:uiPriority w:val="99"/>
    <w:semiHidden/>
    <w:rsid w:val="00967408"/>
    <w:rPr>
      <w:b/>
      <w:bCs/>
      <w:sz w:val="20"/>
      <w:szCs w:val="20"/>
    </w:rPr>
  </w:style>
  <w:style w:type="paragraph" w:styleId="BalloonText">
    <w:name w:val="Balloon Text"/>
    <w:basedOn w:val="Normal"/>
    <w:link w:val="BalloonTextChar"/>
    <w:uiPriority w:val="99"/>
    <w:semiHidden/>
    <w:unhideWhenUsed/>
    <w:rsid w:val="00967408"/>
    <w:rPr>
      <w:rFonts w:ascii="Lucida Grande" w:hAnsi="Lucida Grande"/>
      <w:sz w:val="18"/>
      <w:szCs w:val="18"/>
    </w:rPr>
  </w:style>
  <w:style w:type="character" w:customStyle="1" w:styleId="BalloonTextChar">
    <w:name w:val="Balloon Text Char"/>
    <w:basedOn w:val="DefaultParagraphFont"/>
    <w:link w:val="BalloonText"/>
    <w:uiPriority w:val="99"/>
    <w:semiHidden/>
    <w:rsid w:val="00967408"/>
    <w:rPr>
      <w:rFonts w:ascii="Lucida Grande" w:hAnsi="Lucida Grande"/>
      <w:sz w:val="18"/>
      <w:szCs w:val="18"/>
    </w:rPr>
  </w:style>
  <w:style w:type="paragraph" w:styleId="ListParagraph">
    <w:name w:val="List Paragraph"/>
    <w:basedOn w:val="Normal"/>
    <w:uiPriority w:val="34"/>
    <w:qFormat/>
    <w:rsid w:val="00C15E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50254">
      <w:bodyDiv w:val="1"/>
      <w:marLeft w:val="0"/>
      <w:marRight w:val="0"/>
      <w:marTop w:val="0"/>
      <w:marBottom w:val="0"/>
      <w:divBdr>
        <w:top w:val="none" w:sz="0" w:space="0" w:color="auto"/>
        <w:left w:val="none" w:sz="0" w:space="0" w:color="auto"/>
        <w:bottom w:val="none" w:sz="0" w:space="0" w:color="auto"/>
        <w:right w:val="none" w:sz="0" w:space="0" w:color="auto"/>
      </w:divBdr>
      <w:divsChild>
        <w:div w:id="948052264">
          <w:marLeft w:val="0"/>
          <w:marRight w:val="0"/>
          <w:marTop w:val="0"/>
          <w:marBottom w:val="0"/>
          <w:divBdr>
            <w:top w:val="none" w:sz="0" w:space="0" w:color="auto"/>
            <w:left w:val="none" w:sz="0" w:space="0" w:color="auto"/>
            <w:bottom w:val="none" w:sz="0" w:space="0" w:color="auto"/>
            <w:right w:val="none" w:sz="0" w:space="0" w:color="auto"/>
          </w:divBdr>
          <w:divsChild>
            <w:div w:id="373701090">
              <w:marLeft w:val="0"/>
              <w:marRight w:val="0"/>
              <w:marTop w:val="0"/>
              <w:marBottom w:val="0"/>
              <w:divBdr>
                <w:top w:val="none" w:sz="0" w:space="0" w:color="auto"/>
                <w:left w:val="none" w:sz="0" w:space="0" w:color="auto"/>
                <w:bottom w:val="none" w:sz="0" w:space="0" w:color="auto"/>
                <w:right w:val="none" w:sz="0" w:space="0" w:color="auto"/>
              </w:divBdr>
              <w:divsChild>
                <w:div w:id="687174771">
                  <w:marLeft w:val="0"/>
                  <w:marRight w:val="0"/>
                  <w:marTop w:val="0"/>
                  <w:marBottom w:val="0"/>
                  <w:divBdr>
                    <w:top w:val="none" w:sz="0" w:space="0" w:color="auto"/>
                    <w:left w:val="none" w:sz="0" w:space="0" w:color="auto"/>
                    <w:bottom w:val="none" w:sz="0" w:space="0" w:color="auto"/>
                    <w:right w:val="none" w:sz="0" w:space="0" w:color="auto"/>
                  </w:divBdr>
                </w:div>
                <w:div w:id="261568673">
                  <w:marLeft w:val="0"/>
                  <w:marRight w:val="0"/>
                  <w:marTop w:val="0"/>
                  <w:marBottom w:val="0"/>
                  <w:divBdr>
                    <w:top w:val="none" w:sz="0" w:space="0" w:color="auto"/>
                    <w:left w:val="none" w:sz="0" w:space="0" w:color="auto"/>
                    <w:bottom w:val="none" w:sz="0" w:space="0" w:color="auto"/>
                    <w:right w:val="none" w:sz="0" w:space="0" w:color="auto"/>
                  </w:divBdr>
                </w:div>
                <w:div w:id="173768137">
                  <w:marLeft w:val="0"/>
                  <w:marRight w:val="0"/>
                  <w:marTop w:val="0"/>
                  <w:marBottom w:val="0"/>
                  <w:divBdr>
                    <w:top w:val="none" w:sz="0" w:space="0" w:color="auto"/>
                    <w:left w:val="none" w:sz="0" w:space="0" w:color="auto"/>
                    <w:bottom w:val="none" w:sz="0" w:space="0" w:color="auto"/>
                    <w:right w:val="none" w:sz="0" w:space="0" w:color="auto"/>
                  </w:divBdr>
                </w:div>
                <w:div w:id="889342987">
                  <w:marLeft w:val="0"/>
                  <w:marRight w:val="0"/>
                  <w:marTop w:val="0"/>
                  <w:marBottom w:val="0"/>
                  <w:divBdr>
                    <w:top w:val="none" w:sz="0" w:space="0" w:color="auto"/>
                    <w:left w:val="none" w:sz="0" w:space="0" w:color="auto"/>
                    <w:bottom w:val="none" w:sz="0" w:space="0" w:color="auto"/>
                    <w:right w:val="none" w:sz="0" w:space="0" w:color="auto"/>
                  </w:divBdr>
                </w:div>
                <w:div w:id="18063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comments.xml.rels><?xml version="1.0" encoding="UTF-8" standalone="yes"?>
<Relationships xmlns="http://schemas.openxmlformats.org/package/2006/relationships"><Relationship Id="rId1" Type="http://schemas.openxmlformats.org/officeDocument/2006/relationships/hyperlink" Target="https://self-issued.openid.net/" TargetMode="External"/></Relationships>
</file>

<file path=word/_rels/document.xml.rels><?xml version="1.0" encoding="UTF-8" standalone="yes"?>
<Relationships xmlns="http://schemas.openxmlformats.org/package/2006/relationships"><Relationship Id="rId117" Type="http://schemas.openxmlformats.org/officeDocument/2006/relationships/hyperlink" Target="file:///var/folders/lg/dkszrwhn3kjbtf594pvm017c0000gn/T/xml2rfc-xxe-1720659876424103329.html" TargetMode="External"/><Relationship Id="rId671" Type="http://schemas.openxmlformats.org/officeDocument/2006/relationships/hyperlink" Target="file:///var/folders/lg/dkszrwhn3kjbtf594pvm017c0000gn/T/xml2rfc-xxe-1720659876424103329.html" TargetMode="External"/><Relationship Id="rId769" Type="http://schemas.openxmlformats.org/officeDocument/2006/relationships/hyperlink" Target="file:///var/folders/lg/dkszrwhn3kjbtf594pvm017c0000gn/T/xml2rfc-xxe-1720659876424103329.html" TargetMode="External"/><Relationship Id="rId21" Type="http://schemas.openxmlformats.org/officeDocument/2006/relationships/hyperlink" Target="file:///var/folders/lg/dkszrwhn3kjbtf594pvm017c0000gn/T/xml2rfc-xxe-1720659876424103329.html" TargetMode="External"/><Relationship Id="rId324" Type="http://schemas.openxmlformats.org/officeDocument/2006/relationships/hyperlink" Target="file:///var/folders/lg/dkszrwhn3kjbtf594pvm017c0000gn/T/xml2rfc-xxe-1720659876424103329.html" TargetMode="External"/><Relationship Id="rId531" Type="http://schemas.openxmlformats.org/officeDocument/2006/relationships/hyperlink" Target="file:///var/folders/lg/dkszrwhn3kjbtf594pvm017c0000gn/T/xml2rfc-xxe-1720659876424103329.html" TargetMode="External"/><Relationship Id="rId629" Type="http://schemas.openxmlformats.org/officeDocument/2006/relationships/hyperlink" Target="file:///var/folders/lg/dkszrwhn3kjbtf594pvm017c0000gn/T/xml2rfc-xxe-1720659876424103329.html" TargetMode="External"/><Relationship Id="rId170" Type="http://schemas.openxmlformats.org/officeDocument/2006/relationships/hyperlink" Target="file:///var/folders/lg/dkszrwhn3kjbtf594pvm017c0000gn/T/xml2rfc-xxe-1720659876424103329.html" TargetMode="External"/><Relationship Id="rId836" Type="http://schemas.openxmlformats.org/officeDocument/2006/relationships/hyperlink" Target="file:///var/folders/lg/dkszrwhn3kjbtf594pvm017c0000gn/T/xml2rfc-xxe-1720659876424103329.html" TargetMode="External"/><Relationship Id="rId268" Type="http://schemas.openxmlformats.org/officeDocument/2006/relationships/hyperlink" Target="file:///var/folders/lg/dkszrwhn3kjbtf594pvm017c0000gn/T/xml2rfc-xxe-1720659876424103329.html" TargetMode="External"/><Relationship Id="rId475" Type="http://schemas.openxmlformats.org/officeDocument/2006/relationships/hyperlink" Target="file:///var/folders/lg/dkszrwhn3kjbtf594pvm017c0000gn/T/xml2rfc-xxe-1720659876424103329.html" TargetMode="External"/><Relationship Id="rId682" Type="http://schemas.openxmlformats.org/officeDocument/2006/relationships/hyperlink" Target="file:///var/folders/lg/dkszrwhn3kjbtf594pvm017c0000gn/T/xml2rfc-xxe-1720659876424103329.html" TargetMode="External"/><Relationship Id="rId903" Type="http://schemas.openxmlformats.org/officeDocument/2006/relationships/hyperlink" Target="mailto:frystyk@w3.org" TargetMode="External"/><Relationship Id="rId32" Type="http://schemas.openxmlformats.org/officeDocument/2006/relationships/hyperlink" Target="file:///var/folders/lg/dkszrwhn3kjbtf594pvm017c0000gn/T/xml2rfc-xxe-1720659876424103329.html" TargetMode="External"/><Relationship Id="rId128" Type="http://schemas.openxmlformats.org/officeDocument/2006/relationships/hyperlink" Target="file:///var/folders/lg/dkszrwhn3kjbtf594pvm017c0000gn/T/xml2rfc-xxe-1720659876424103329.html" TargetMode="External"/><Relationship Id="rId335" Type="http://schemas.openxmlformats.org/officeDocument/2006/relationships/hyperlink" Target="file:///var/folders/lg/dkszrwhn3kjbtf594pvm017c0000gn/T/xml2rfc-xxe-1720659876424103329.html" TargetMode="External"/><Relationship Id="rId542" Type="http://schemas.openxmlformats.org/officeDocument/2006/relationships/hyperlink" Target="file:///var/folders/lg/dkszrwhn3kjbtf594pvm017c0000gn/T/xml2rfc-xxe-1720659876424103329.html" TargetMode="External"/><Relationship Id="rId181" Type="http://schemas.openxmlformats.org/officeDocument/2006/relationships/hyperlink" Target="file:///var/folders/lg/dkszrwhn3kjbtf594pvm017c0000gn/T/xml2rfc-xxe-1720659876424103329.html" TargetMode="External"/><Relationship Id="rId402" Type="http://schemas.openxmlformats.org/officeDocument/2006/relationships/hyperlink" Target="file:///var/folders/lg/dkszrwhn3kjbtf594pvm017c0000gn/T/xml2rfc-xxe-1720659876424103329.html" TargetMode="External"/><Relationship Id="rId847" Type="http://schemas.openxmlformats.org/officeDocument/2006/relationships/hyperlink" Target="file:///var/folders/lg/dkszrwhn3kjbtf594pvm017c0000gn/T/xml2rfc-xxe-1720659876424103329.html" TargetMode="External"/><Relationship Id="rId279" Type="http://schemas.openxmlformats.org/officeDocument/2006/relationships/hyperlink" Target="file:///var/folders/lg/dkszrwhn3kjbtf594pvm017c0000gn/T/xml2rfc-xxe-1720659876424103329.html" TargetMode="External"/><Relationship Id="rId486" Type="http://schemas.openxmlformats.org/officeDocument/2006/relationships/hyperlink" Target="file:///var/folders/lg/dkszrwhn3kjbtf594pvm017c0000gn/T/xml2rfc-xxe-1720659876424103329.html" TargetMode="External"/><Relationship Id="rId693" Type="http://schemas.openxmlformats.org/officeDocument/2006/relationships/hyperlink" Target="file:///var/folders/lg/dkszrwhn3kjbtf594pvm017c0000gn/T/xml2rfc-xxe-1720659876424103329.html" TargetMode="External"/><Relationship Id="rId707" Type="http://schemas.openxmlformats.org/officeDocument/2006/relationships/hyperlink" Target="file:///var/folders/lg/dkszrwhn3kjbtf594pvm017c0000gn/T/xml2rfc-xxe-1720659876424103329.html" TargetMode="External"/><Relationship Id="rId914" Type="http://schemas.openxmlformats.org/officeDocument/2006/relationships/hyperlink" Target="mailto:LMM@acm.org" TargetMode="External"/><Relationship Id="rId43" Type="http://schemas.openxmlformats.org/officeDocument/2006/relationships/hyperlink" Target="file:///var/folders/lg/dkszrwhn3kjbtf594pvm017c0000gn/T/xml2rfc-xxe-1720659876424103329.html" TargetMode="External"/><Relationship Id="rId139" Type="http://schemas.openxmlformats.org/officeDocument/2006/relationships/hyperlink" Target="file:///var/folders/lg/dkszrwhn3kjbtf594pvm017c0000gn/T/xml2rfc-xxe-1720659876424103329.html" TargetMode="External"/><Relationship Id="rId346" Type="http://schemas.openxmlformats.org/officeDocument/2006/relationships/hyperlink" Target="file:///var/folders/lg/dkszrwhn3kjbtf594pvm017c0000gn/T/xml2rfc-xxe-1720659876424103329.html" TargetMode="External"/><Relationship Id="rId553" Type="http://schemas.openxmlformats.org/officeDocument/2006/relationships/hyperlink" Target="file:///var/folders/lg/dkszrwhn3kjbtf594pvm017c0000gn/T/xml2rfc-xxe-1720659876424103329.html" TargetMode="External"/><Relationship Id="rId760" Type="http://schemas.openxmlformats.org/officeDocument/2006/relationships/hyperlink" Target="file:///var/folders/lg/dkszrwhn3kjbtf594pvm017c0000gn/T/xml2rfc-xxe-1720659876424103329.html" TargetMode="External"/><Relationship Id="rId192" Type="http://schemas.openxmlformats.org/officeDocument/2006/relationships/hyperlink" Target="file:///var/folders/lg/dkszrwhn3kjbtf594pvm017c0000gn/T/xml2rfc-xxe-1720659876424103329.html" TargetMode="External"/><Relationship Id="rId206" Type="http://schemas.openxmlformats.org/officeDocument/2006/relationships/hyperlink" Target="file:///var/folders/lg/dkszrwhn3kjbtf594pvm017c0000gn/T/xml2rfc-xxe-1720659876424103329.html" TargetMode="External"/><Relationship Id="rId413" Type="http://schemas.openxmlformats.org/officeDocument/2006/relationships/hyperlink" Target="file:///var/folders/lg/dkszrwhn3kjbtf594pvm017c0000gn/T/xml2rfc-xxe-1720659876424103329.html" TargetMode="External"/><Relationship Id="rId858" Type="http://schemas.openxmlformats.org/officeDocument/2006/relationships/hyperlink" Target="file:///var/folders/lg/dkszrwhn3kjbtf594pvm017c0000gn/T/xml2rfc-xxe-1720659876424103329.html" TargetMode="External"/><Relationship Id="rId497" Type="http://schemas.openxmlformats.org/officeDocument/2006/relationships/hyperlink" Target="file:///var/folders/lg/dkszrwhn3kjbtf594pvm017c0000gn/T/xml2rfc-xxe-1720659876424103329.html" TargetMode="External"/><Relationship Id="rId620" Type="http://schemas.openxmlformats.org/officeDocument/2006/relationships/hyperlink" Target="file:///var/folders/lg/dkszrwhn3kjbtf594pvm017c0000gn/T/xml2rfc-xxe-1720659876424103329.html" TargetMode="External"/><Relationship Id="rId718" Type="http://schemas.openxmlformats.org/officeDocument/2006/relationships/hyperlink" Target="file:///var/folders/lg/dkszrwhn3kjbtf594pvm017c0000gn/T/xml2rfc-xxe-1720659876424103329.html" TargetMode="External"/><Relationship Id="rId925" Type="http://schemas.openxmlformats.org/officeDocument/2006/relationships/hyperlink" Target="http://tools.ietf.org/html/rfc6819" TargetMode="External"/><Relationship Id="rId357" Type="http://schemas.openxmlformats.org/officeDocument/2006/relationships/hyperlink" Target="file:///var/folders/lg/dkszrwhn3kjbtf594pvm017c0000gn/T/xml2rfc-xxe-1720659876424103329.html" TargetMode="External"/><Relationship Id="rId54" Type="http://schemas.openxmlformats.org/officeDocument/2006/relationships/hyperlink" Target="file:///var/folders/lg/dkszrwhn3kjbtf594pvm017c0000gn/T/xml2rfc-xxe-1720659876424103329.html" TargetMode="External"/><Relationship Id="rId217" Type="http://schemas.openxmlformats.org/officeDocument/2006/relationships/hyperlink" Target="file:///var/folders/lg/dkszrwhn3kjbtf594pvm017c0000gn/T/xml2rfc-xxe-1720659876424103329.html" TargetMode="External"/><Relationship Id="rId564" Type="http://schemas.openxmlformats.org/officeDocument/2006/relationships/hyperlink" Target="file:///var/folders/lg/dkszrwhn3kjbtf594pvm017c0000gn/T/xml2rfc-xxe-1720659876424103329.html" TargetMode="External"/><Relationship Id="rId771" Type="http://schemas.openxmlformats.org/officeDocument/2006/relationships/hyperlink" Target="file:///var/folders/lg/dkszrwhn3kjbtf594pvm017c0000gn/T/xml2rfc-xxe-1720659876424103329.html" TargetMode="External"/><Relationship Id="rId869" Type="http://schemas.openxmlformats.org/officeDocument/2006/relationships/hyperlink" Target="file:///var/folders/lg/dkszrwhn3kjbtf594pvm017c0000gn/T/xml2rfc-xxe-1720659876424103329.html" TargetMode="External"/><Relationship Id="rId424" Type="http://schemas.openxmlformats.org/officeDocument/2006/relationships/hyperlink" Target="file:///var/folders/lg/dkszrwhn3kjbtf594pvm017c0000gn/T/xml2rfc-xxe-1720659876424103329.html" TargetMode="External"/><Relationship Id="rId631" Type="http://schemas.openxmlformats.org/officeDocument/2006/relationships/hyperlink" Target="file:///var/folders/lg/dkszrwhn3kjbtf594pvm017c0000gn/T/xml2rfc-xxe-1720659876424103329.html" TargetMode="External"/><Relationship Id="rId729" Type="http://schemas.openxmlformats.org/officeDocument/2006/relationships/hyperlink" Target="file:///var/folders/lg/dkszrwhn3kjbtf594pvm017c0000gn/T/xml2rfc-xxe-1720659876424103329.html" TargetMode="External"/><Relationship Id="rId270" Type="http://schemas.openxmlformats.org/officeDocument/2006/relationships/hyperlink" Target="file:///var/folders/lg/dkszrwhn3kjbtf594pvm017c0000gn/T/xml2rfc-xxe-1720659876424103329.html" TargetMode="External"/><Relationship Id="rId936" Type="http://schemas.openxmlformats.org/officeDocument/2006/relationships/hyperlink" Target="http://tools.ietf.org/html/rfc4949" TargetMode="External"/><Relationship Id="rId65" Type="http://schemas.openxmlformats.org/officeDocument/2006/relationships/hyperlink" Target="file:///var/folders/lg/dkszrwhn3kjbtf594pvm017c0000gn/T/xml2rfc-xxe-1720659876424103329.html" TargetMode="External"/><Relationship Id="rId130" Type="http://schemas.openxmlformats.org/officeDocument/2006/relationships/hyperlink" Target="file:///var/folders/lg/dkszrwhn3kjbtf594pvm017c0000gn/T/xml2rfc-xxe-1720659876424103329.html" TargetMode="External"/><Relationship Id="rId368" Type="http://schemas.openxmlformats.org/officeDocument/2006/relationships/hyperlink" Target="file:///var/folders/lg/dkszrwhn3kjbtf594pvm017c0000gn/T/xml2rfc-xxe-1720659876424103329.html" TargetMode="External"/><Relationship Id="rId575" Type="http://schemas.openxmlformats.org/officeDocument/2006/relationships/hyperlink" Target="file:///var/folders/lg/dkszrwhn3kjbtf594pvm017c0000gn/T/xml2rfc-xxe-1720659876424103329.html" TargetMode="External"/><Relationship Id="rId782" Type="http://schemas.openxmlformats.org/officeDocument/2006/relationships/hyperlink" Target="file:///var/folders/lg/dkszrwhn3kjbtf594pvm017c0000gn/T/xml2rfc-xxe-1720659876424103329.html" TargetMode="External"/><Relationship Id="rId228" Type="http://schemas.openxmlformats.org/officeDocument/2006/relationships/hyperlink" Target="file:///var/folders/lg/dkszrwhn3kjbtf594pvm017c0000gn/T/xml2rfc-xxe-1720659876424103329.html" TargetMode="External"/><Relationship Id="rId435" Type="http://schemas.openxmlformats.org/officeDocument/2006/relationships/hyperlink" Target="file:///var/folders/lg/dkszrwhn3kjbtf594pvm017c0000gn/T/xml2rfc-xxe-1720659876424103329.html" TargetMode="External"/><Relationship Id="rId642" Type="http://schemas.openxmlformats.org/officeDocument/2006/relationships/hyperlink" Target="file:///var/folders/lg/dkszrwhn3kjbtf594pvm017c0000gn/T/xml2rfc-xxe-1720659876424103329.html" TargetMode="External"/><Relationship Id="rId281" Type="http://schemas.openxmlformats.org/officeDocument/2006/relationships/hyperlink" Target="file:///var/folders/lg/dkszrwhn3kjbtf594pvm017c0000gn/T/xml2rfc-xxe-1720659876424103329.html" TargetMode="External"/><Relationship Id="rId502" Type="http://schemas.openxmlformats.org/officeDocument/2006/relationships/hyperlink" Target="file:///var/folders/lg/dkszrwhn3kjbtf594pvm017c0000gn/T/xml2rfc-xxe-1720659876424103329.html" TargetMode="External"/><Relationship Id="rId947" Type="http://schemas.openxmlformats.org/officeDocument/2006/relationships/hyperlink" Target="file:///var/folders/lg/dkszrwhn3kjbtf594pvm017c0000gn/T/xml2rfc-xxe-1720659876424103329.html" TargetMode="External"/><Relationship Id="rId76" Type="http://schemas.openxmlformats.org/officeDocument/2006/relationships/hyperlink" Target="file:///var/folders/lg/dkszrwhn3kjbtf594pvm017c0000gn/T/xml2rfc-xxe-1720659876424103329.html" TargetMode="External"/><Relationship Id="rId141" Type="http://schemas.openxmlformats.org/officeDocument/2006/relationships/hyperlink" Target="file:///var/folders/lg/dkszrwhn3kjbtf594pvm017c0000gn/T/xml2rfc-xxe-1720659876424103329.html" TargetMode="External"/><Relationship Id="rId379" Type="http://schemas.openxmlformats.org/officeDocument/2006/relationships/hyperlink" Target="file:///var/folders/lg/dkszrwhn3kjbtf594pvm017c0000gn/T/xml2rfc-xxe-1720659876424103329.html" TargetMode="External"/><Relationship Id="rId586" Type="http://schemas.openxmlformats.org/officeDocument/2006/relationships/hyperlink" Target="file:///var/folders/lg/dkszrwhn3kjbtf594pvm017c0000gn/T/xml2rfc-xxe-1720659876424103329.html" TargetMode="External"/><Relationship Id="rId793" Type="http://schemas.openxmlformats.org/officeDocument/2006/relationships/hyperlink" Target="file:///var/folders/lg/dkszrwhn3kjbtf594pvm017c0000gn/T/xml2rfc-xxe-1720659876424103329.html" TargetMode="External"/><Relationship Id="rId807" Type="http://schemas.openxmlformats.org/officeDocument/2006/relationships/hyperlink" Target="file:///var/folders/lg/dkszrwhn3kjbtf594pvm017c0000gn/T/xml2rfc-xxe-1720659876424103329.html" TargetMode="External"/><Relationship Id="rId7" Type="http://schemas.openxmlformats.org/officeDocument/2006/relationships/hyperlink" Target="file:///var/folders/lg/dkszrwhn3kjbtf594pvm017c0000gn/T/xml2rfc-xxe-1720659876424103329.html" TargetMode="External"/><Relationship Id="rId239" Type="http://schemas.openxmlformats.org/officeDocument/2006/relationships/hyperlink" Target="file:///var/folders/lg/dkszrwhn3kjbtf594pvm017c0000gn/T/xml2rfc-xxe-1720659876424103329.html" TargetMode="External"/><Relationship Id="rId446" Type="http://schemas.openxmlformats.org/officeDocument/2006/relationships/hyperlink" Target="file:///var/folders/lg/dkszrwhn3kjbtf594pvm017c0000gn/T/xml2rfc-xxe-1720659876424103329.html" TargetMode="External"/><Relationship Id="rId653" Type="http://schemas.openxmlformats.org/officeDocument/2006/relationships/hyperlink" Target="file:///var/folders/lg/dkszrwhn3kjbtf594pvm017c0000gn/T/xml2rfc-xxe-1720659876424103329.html" TargetMode="External"/><Relationship Id="rId292" Type="http://schemas.openxmlformats.org/officeDocument/2006/relationships/hyperlink" Target="file:///var/folders/lg/dkszrwhn3kjbtf594pvm017c0000gn/T/xml2rfc-xxe-1720659876424103329.html" TargetMode="External"/><Relationship Id="rId306" Type="http://schemas.openxmlformats.org/officeDocument/2006/relationships/hyperlink" Target="file:///var/folders/lg/dkszrwhn3kjbtf594pvm017c0000gn/T/xml2rfc-xxe-1720659876424103329.html" TargetMode="External"/><Relationship Id="rId860" Type="http://schemas.openxmlformats.org/officeDocument/2006/relationships/hyperlink" Target="file:///var/folders/lg/dkszrwhn3kjbtf594pvm017c0000gn/T/xml2rfc-xxe-1720659876424103329.html" TargetMode="External"/><Relationship Id="rId958" Type="http://schemas.openxmlformats.org/officeDocument/2006/relationships/hyperlink" Target="file:///var/folders/lg/dkszrwhn3kjbtf594pvm017c0000gn/T/xml2rfc-xxe-1720659876424103329.html" TargetMode="External"/><Relationship Id="rId87" Type="http://schemas.openxmlformats.org/officeDocument/2006/relationships/hyperlink" Target="file:///var/folders/lg/dkszrwhn3kjbtf594pvm017c0000gn/T/xml2rfc-xxe-1720659876424103329.html" TargetMode="External"/><Relationship Id="rId513" Type="http://schemas.openxmlformats.org/officeDocument/2006/relationships/hyperlink" Target="file:///var/folders/lg/dkszrwhn3kjbtf594pvm017c0000gn/T/xml2rfc-xxe-1720659876424103329.html" TargetMode="External"/><Relationship Id="rId597" Type="http://schemas.openxmlformats.org/officeDocument/2006/relationships/hyperlink" Target="file:///var/folders/lg/dkszrwhn3kjbtf594pvm017c0000gn/T/xml2rfc-xxe-1720659876424103329.html" TargetMode="External"/><Relationship Id="rId720" Type="http://schemas.openxmlformats.org/officeDocument/2006/relationships/hyperlink" Target="file:///var/folders/lg/dkszrwhn3kjbtf594pvm017c0000gn/T/xml2rfc-xxe-1720659876424103329.html" TargetMode="External"/><Relationship Id="rId818" Type="http://schemas.openxmlformats.org/officeDocument/2006/relationships/hyperlink" Target="file:///var/folders/lg/dkszrwhn3kjbtf594pvm017c0000gn/T/xml2rfc-xxe-1720659876424103329.html" TargetMode="External"/><Relationship Id="rId152" Type="http://schemas.openxmlformats.org/officeDocument/2006/relationships/hyperlink" Target="file:///var/folders/lg/dkszrwhn3kjbtf594pvm017c0000gn/T/xml2rfc-xxe-1720659876424103329.html" TargetMode="External"/><Relationship Id="rId457" Type="http://schemas.openxmlformats.org/officeDocument/2006/relationships/hyperlink" Target="file:///var/folders/lg/dkszrwhn3kjbtf594pvm017c0000gn/T/xml2rfc-xxe-1720659876424103329.html" TargetMode="External"/><Relationship Id="rId664" Type="http://schemas.openxmlformats.org/officeDocument/2006/relationships/hyperlink" Target="file:///var/folders/lg/dkszrwhn3kjbtf594pvm017c0000gn/T/xml2rfc-xxe-1720659876424103329.html" TargetMode="External"/><Relationship Id="rId871" Type="http://schemas.openxmlformats.org/officeDocument/2006/relationships/hyperlink" Target="file:///var/folders/lg/dkszrwhn3kjbtf594pvm017c0000gn/T/xml2rfc-xxe-1720659876424103329.html" TargetMode="External"/><Relationship Id="rId969" Type="http://schemas.openxmlformats.org/officeDocument/2006/relationships/hyperlink" Target="mailto:cmortimore@salesforce.com" TargetMode="External"/><Relationship Id="rId14" Type="http://schemas.openxmlformats.org/officeDocument/2006/relationships/hyperlink" Target="file:///var/folders/lg/dkszrwhn3kjbtf594pvm017c0000gn/T/xml2rfc-xxe-1720659876424103329.html" TargetMode="External"/><Relationship Id="rId317" Type="http://schemas.openxmlformats.org/officeDocument/2006/relationships/hyperlink" Target="file:///var/folders/lg/dkszrwhn3kjbtf594pvm017c0000gn/T/xml2rfc-xxe-1720659876424103329.html" TargetMode="External"/><Relationship Id="rId524" Type="http://schemas.openxmlformats.org/officeDocument/2006/relationships/hyperlink" Target="file:///var/folders/lg/dkszrwhn3kjbtf594pvm017c0000gn/T/xml2rfc-xxe-1720659876424103329.html" TargetMode="External"/><Relationship Id="rId731" Type="http://schemas.openxmlformats.org/officeDocument/2006/relationships/hyperlink" Target="file:///var/folders/lg/dkszrwhn3kjbtf594pvm017c0000gn/T/xml2rfc-xxe-1720659876424103329.html" TargetMode="External"/><Relationship Id="rId98" Type="http://schemas.openxmlformats.org/officeDocument/2006/relationships/hyperlink" Target="file:///var/folders/lg/dkszrwhn3kjbtf594pvm017c0000gn/T/xml2rfc-xxe-1720659876424103329.html" TargetMode="External"/><Relationship Id="rId163" Type="http://schemas.openxmlformats.org/officeDocument/2006/relationships/hyperlink" Target="file:///var/folders/lg/dkszrwhn3kjbtf594pvm017c0000gn/T/xml2rfc-xxe-1720659876424103329.html" TargetMode="External"/><Relationship Id="rId370" Type="http://schemas.openxmlformats.org/officeDocument/2006/relationships/hyperlink" Target="file:///var/folders/lg/dkszrwhn3kjbtf594pvm017c0000gn/T/xml2rfc-xxe-1720659876424103329.html" TargetMode="External"/><Relationship Id="rId829" Type="http://schemas.openxmlformats.org/officeDocument/2006/relationships/hyperlink" Target="file:///var/folders/lg/dkszrwhn3kjbtf594pvm017c0000gn/T/xml2rfc-xxe-1720659876424103329.html" TargetMode="External"/><Relationship Id="rId230" Type="http://schemas.openxmlformats.org/officeDocument/2006/relationships/hyperlink" Target="file:///var/folders/lg/dkszrwhn3kjbtf594pvm017c0000gn/T/xml2rfc-xxe-1720659876424103329.html" TargetMode="External"/><Relationship Id="rId468" Type="http://schemas.openxmlformats.org/officeDocument/2006/relationships/hyperlink" Target="file:///var/folders/lg/dkszrwhn3kjbtf594pvm017c0000gn/T/xml2rfc-xxe-1720659876424103329.html" TargetMode="External"/><Relationship Id="rId675" Type="http://schemas.openxmlformats.org/officeDocument/2006/relationships/hyperlink" Target="file:///var/folders/lg/dkszrwhn3kjbtf594pvm017c0000gn/T/xml2rfc-xxe-1720659876424103329.html" TargetMode="External"/><Relationship Id="rId882" Type="http://schemas.openxmlformats.org/officeDocument/2006/relationships/hyperlink" Target="file:///var/folders/lg/dkszrwhn3kjbtf594pvm017c0000gn/T/xml2rfc-xxe-1720659876424103329.html" TargetMode="External"/><Relationship Id="rId25" Type="http://schemas.openxmlformats.org/officeDocument/2006/relationships/hyperlink" Target="file:///var/folders/lg/dkszrwhn3kjbtf594pvm017c0000gn/T/xml2rfc-xxe-1720659876424103329.html" TargetMode="External"/><Relationship Id="rId328" Type="http://schemas.openxmlformats.org/officeDocument/2006/relationships/hyperlink" Target="file:///var/folders/lg/dkszrwhn3kjbtf594pvm017c0000gn/T/xml2rfc-xxe-1720659876424103329.html" TargetMode="External"/><Relationship Id="rId535" Type="http://schemas.openxmlformats.org/officeDocument/2006/relationships/hyperlink" Target="file:///var/folders/lg/dkszrwhn3kjbtf594pvm017c0000gn/T/xml2rfc-xxe-1720659876424103329.html" TargetMode="External"/><Relationship Id="rId742" Type="http://schemas.openxmlformats.org/officeDocument/2006/relationships/hyperlink" Target="file:///var/folders/lg/dkszrwhn3kjbtf594pvm017c0000gn/T/xml2rfc-xxe-1720659876424103329.html" TargetMode="External"/><Relationship Id="rId174" Type="http://schemas.openxmlformats.org/officeDocument/2006/relationships/hyperlink" Target="file:///var/folders/lg/dkszrwhn3kjbtf594pvm017c0000gn/T/xml2rfc-xxe-1720659876424103329.html" TargetMode="External"/><Relationship Id="rId381" Type="http://schemas.openxmlformats.org/officeDocument/2006/relationships/hyperlink" Target="file:///var/folders/lg/dkszrwhn3kjbtf594pvm017c0000gn/T/xml2rfc-xxe-1720659876424103329.html" TargetMode="External"/><Relationship Id="rId602" Type="http://schemas.openxmlformats.org/officeDocument/2006/relationships/hyperlink" Target="file:///var/folders/lg/dkszrwhn3kjbtf594pvm017c0000gn/T/xml2rfc-xxe-1720659876424103329.html" TargetMode="External"/><Relationship Id="rId241" Type="http://schemas.openxmlformats.org/officeDocument/2006/relationships/hyperlink" Target="file:///var/folders/lg/dkszrwhn3kjbtf594pvm017c0000gn/T/xml2rfc-xxe-1720659876424103329.html" TargetMode="External"/><Relationship Id="rId479" Type="http://schemas.openxmlformats.org/officeDocument/2006/relationships/hyperlink" Target="file:///var/folders/lg/dkszrwhn3kjbtf594pvm017c0000gn/T/xml2rfc-xxe-1720659876424103329.html" TargetMode="External"/><Relationship Id="rId686" Type="http://schemas.openxmlformats.org/officeDocument/2006/relationships/hyperlink" Target="file:///var/folders/lg/dkszrwhn3kjbtf594pvm017c0000gn/T/xml2rfc-xxe-1720659876424103329.html" TargetMode="External"/><Relationship Id="rId893" Type="http://schemas.openxmlformats.org/officeDocument/2006/relationships/hyperlink" Target="http://tools.ietf.org/html/draft-ietf-oauth-assertions" TargetMode="External"/><Relationship Id="rId907" Type="http://schemas.openxmlformats.org/officeDocument/2006/relationships/hyperlink" Target="http://tools.ietf.org/html/rfc2616" TargetMode="External"/><Relationship Id="rId36" Type="http://schemas.openxmlformats.org/officeDocument/2006/relationships/hyperlink" Target="file:///var/folders/lg/dkszrwhn3kjbtf594pvm017c0000gn/T/xml2rfc-xxe-1720659876424103329.html" TargetMode="External"/><Relationship Id="rId339" Type="http://schemas.openxmlformats.org/officeDocument/2006/relationships/hyperlink" Target="file:///var/folders/lg/dkszrwhn3kjbtf594pvm017c0000gn/T/xml2rfc-xxe-1720659876424103329.html" TargetMode="External"/><Relationship Id="rId546" Type="http://schemas.openxmlformats.org/officeDocument/2006/relationships/hyperlink" Target="file:///var/folders/lg/dkszrwhn3kjbtf594pvm017c0000gn/T/xml2rfc-xxe-1720659876424103329.html" TargetMode="External"/><Relationship Id="rId753" Type="http://schemas.openxmlformats.org/officeDocument/2006/relationships/hyperlink" Target="file:///var/folders/lg/dkszrwhn3kjbtf594pvm017c0000gn/T/xml2rfc-xxe-1720659876424103329.html" TargetMode="External"/><Relationship Id="rId101" Type="http://schemas.openxmlformats.org/officeDocument/2006/relationships/hyperlink" Target="file:///var/folders/lg/dkszrwhn3kjbtf594pvm017c0000gn/T/xml2rfc-xxe-1720659876424103329.html" TargetMode="External"/><Relationship Id="rId185" Type="http://schemas.openxmlformats.org/officeDocument/2006/relationships/hyperlink" Target="file:///var/folders/lg/dkszrwhn3kjbtf594pvm017c0000gn/T/xml2rfc-xxe-1720659876424103329.html" TargetMode="External"/><Relationship Id="rId406" Type="http://schemas.openxmlformats.org/officeDocument/2006/relationships/hyperlink" Target="file:///var/folders/lg/dkszrwhn3kjbtf594pvm017c0000gn/T/xml2rfc-xxe-1720659876424103329.html" TargetMode="External"/><Relationship Id="rId960" Type="http://schemas.openxmlformats.org/officeDocument/2006/relationships/hyperlink" Target="file:///var/folders/lg/dkszrwhn3kjbtf594pvm017c0000gn/T/xml2rfc-xxe-1720659876424103329.html" TargetMode="External"/><Relationship Id="rId392" Type="http://schemas.openxmlformats.org/officeDocument/2006/relationships/hyperlink" Target="file:///var/folders/lg/dkszrwhn3kjbtf594pvm017c0000gn/T/xml2rfc-xxe-1720659876424103329.html" TargetMode="External"/><Relationship Id="rId613" Type="http://schemas.openxmlformats.org/officeDocument/2006/relationships/hyperlink" Target="file:///var/folders/lg/dkszrwhn3kjbtf594pvm017c0000gn/T/xml2rfc-xxe-1720659876424103329.html" TargetMode="External"/><Relationship Id="rId697" Type="http://schemas.openxmlformats.org/officeDocument/2006/relationships/hyperlink" Target="file:///var/folders/lg/dkszrwhn3kjbtf594pvm017c0000gn/T/xml2rfc-xxe-1720659876424103329.html" TargetMode="External"/><Relationship Id="rId820" Type="http://schemas.openxmlformats.org/officeDocument/2006/relationships/hyperlink" Target="file:///var/folders/lg/dkszrwhn3kjbtf594pvm017c0000gn/T/xml2rfc-xxe-1720659876424103329.html" TargetMode="External"/><Relationship Id="rId918" Type="http://schemas.openxmlformats.org/officeDocument/2006/relationships/hyperlink" Target="mailto:presnick@qualcomm.com" TargetMode="External"/><Relationship Id="rId252" Type="http://schemas.openxmlformats.org/officeDocument/2006/relationships/hyperlink" Target="file:///var/folders/lg/dkszrwhn3kjbtf594pvm017c0000gn/T/xml2rfc-xxe-1720659876424103329.html" TargetMode="External"/><Relationship Id="rId47" Type="http://schemas.openxmlformats.org/officeDocument/2006/relationships/hyperlink" Target="file:///var/folders/lg/dkszrwhn3kjbtf594pvm017c0000gn/T/xml2rfc-xxe-1720659876424103329.html" TargetMode="External"/><Relationship Id="rId112" Type="http://schemas.openxmlformats.org/officeDocument/2006/relationships/hyperlink" Target="file:///var/folders/lg/dkszrwhn3kjbtf594pvm017c0000gn/T/xml2rfc-xxe-1720659876424103329.html" TargetMode="External"/><Relationship Id="rId557" Type="http://schemas.openxmlformats.org/officeDocument/2006/relationships/hyperlink" Target="file:///var/folders/lg/dkszrwhn3kjbtf594pvm017c0000gn/T/xml2rfc-xxe-1720659876424103329.html" TargetMode="External"/><Relationship Id="rId764" Type="http://schemas.openxmlformats.org/officeDocument/2006/relationships/hyperlink" Target="file:///var/folders/lg/dkszrwhn3kjbtf594pvm017c0000gn/T/xml2rfc-xxe-1720659876424103329.html" TargetMode="External"/><Relationship Id="rId971" Type="http://schemas.openxmlformats.org/officeDocument/2006/relationships/fontTable" Target="fontTable.xml"/><Relationship Id="rId196" Type="http://schemas.openxmlformats.org/officeDocument/2006/relationships/hyperlink" Target="file:///var/folders/lg/dkszrwhn3kjbtf594pvm017c0000gn/T/xml2rfc-xxe-1720659876424103329.html" TargetMode="External"/><Relationship Id="rId417" Type="http://schemas.openxmlformats.org/officeDocument/2006/relationships/hyperlink" Target="file:///var/folders/lg/dkszrwhn3kjbtf594pvm017c0000gn/T/xml2rfc-xxe-1720659876424103329.html" TargetMode="External"/><Relationship Id="rId459" Type="http://schemas.openxmlformats.org/officeDocument/2006/relationships/hyperlink" Target="file:///var/folders/lg/dkszrwhn3kjbtf594pvm017c0000gn/T/xml2rfc-xxe-1720659876424103329.html" TargetMode="External"/><Relationship Id="rId624" Type="http://schemas.openxmlformats.org/officeDocument/2006/relationships/hyperlink" Target="file:///var/folders/lg/dkszrwhn3kjbtf594pvm017c0000gn/T/xml2rfc-xxe-1720659876424103329.html" TargetMode="External"/><Relationship Id="rId666" Type="http://schemas.openxmlformats.org/officeDocument/2006/relationships/hyperlink" Target="file:///var/folders/lg/dkszrwhn3kjbtf594pvm017c0000gn/T/xml2rfc-xxe-1720659876424103329.html" TargetMode="External"/><Relationship Id="rId831" Type="http://schemas.openxmlformats.org/officeDocument/2006/relationships/hyperlink" Target="file:///var/folders/lg/dkszrwhn3kjbtf594pvm017c0000gn/T/xml2rfc-xxe-1720659876424103329.html" TargetMode="External"/><Relationship Id="rId873" Type="http://schemas.openxmlformats.org/officeDocument/2006/relationships/hyperlink" Target="file:///var/folders/lg/dkszrwhn3kjbtf594pvm017c0000gn/T/xml2rfc-xxe-1720659876424103329.html" TargetMode="External"/><Relationship Id="rId16" Type="http://schemas.openxmlformats.org/officeDocument/2006/relationships/hyperlink" Target="file:///var/folders/lg/dkszrwhn3kjbtf594pvm017c0000gn/T/xml2rfc-xxe-1720659876424103329.html" TargetMode="External"/><Relationship Id="rId221" Type="http://schemas.openxmlformats.org/officeDocument/2006/relationships/hyperlink" Target="file:///var/folders/lg/dkszrwhn3kjbtf594pvm017c0000gn/T/xml2rfc-xxe-1720659876424103329.html" TargetMode="External"/><Relationship Id="rId263" Type="http://schemas.openxmlformats.org/officeDocument/2006/relationships/hyperlink" Target="file:///var/folders/lg/dkszrwhn3kjbtf594pvm017c0000gn/T/xml2rfc-xxe-1720659876424103329.html" TargetMode="External"/><Relationship Id="rId319" Type="http://schemas.openxmlformats.org/officeDocument/2006/relationships/hyperlink" Target="file:///var/folders/lg/dkszrwhn3kjbtf594pvm017c0000gn/T/xml2rfc-xxe-1720659876424103329.html" TargetMode="External"/><Relationship Id="rId470" Type="http://schemas.openxmlformats.org/officeDocument/2006/relationships/hyperlink" Target="file:///var/folders/lg/dkszrwhn3kjbtf594pvm017c0000gn/T/xml2rfc-xxe-1720659876424103329.html" TargetMode="External"/><Relationship Id="rId526" Type="http://schemas.openxmlformats.org/officeDocument/2006/relationships/hyperlink" Target="file:///var/folders/lg/dkszrwhn3kjbtf594pvm017c0000gn/T/xml2rfc-xxe-1720659876424103329.html" TargetMode="External"/><Relationship Id="rId929" Type="http://schemas.openxmlformats.org/officeDocument/2006/relationships/hyperlink" Target="file:///var/folders/lg/dkszrwhn3kjbtf594pvm017c0000gn/T/xml2rfc-xxe-1720659876424103329.html" TargetMode="External"/><Relationship Id="rId58" Type="http://schemas.openxmlformats.org/officeDocument/2006/relationships/hyperlink" Target="file:///var/folders/lg/dkszrwhn3kjbtf594pvm017c0000gn/T/xml2rfc-xxe-1720659876424103329.html" TargetMode="External"/><Relationship Id="rId123" Type="http://schemas.openxmlformats.org/officeDocument/2006/relationships/hyperlink" Target="file:///var/folders/lg/dkszrwhn3kjbtf594pvm017c0000gn/T/xml2rfc-xxe-1720659876424103329.html" TargetMode="External"/><Relationship Id="rId330" Type="http://schemas.openxmlformats.org/officeDocument/2006/relationships/hyperlink" Target="file:///var/folders/lg/dkszrwhn3kjbtf594pvm017c0000gn/T/xml2rfc-xxe-1720659876424103329.html" TargetMode="External"/><Relationship Id="rId568" Type="http://schemas.openxmlformats.org/officeDocument/2006/relationships/hyperlink" Target="file:///var/folders/lg/dkszrwhn3kjbtf594pvm017c0000gn/T/xml2rfc-xxe-1720659876424103329.html" TargetMode="External"/><Relationship Id="rId733" Type="http://schemas.openxmlformats.org/officeDocument/2006/relationships/hyperlink" Target="file:///var/folders/lg/dkszrwhn3kjbtf594pvm017c0000gn/T/xml2rfc-xxe-1720659876424103329.html" TargetMode="External"/><Relationship Id="rId775" Type="http://schemas.openxmlformats.org/officeDocument/2006/relationships/hyperlink" Target="file:///var/folders/lg/dkszrwhn3kjbtf594pvm017c0000gn/T/xml2rfc-xxe-1720659876424103329.html" TargetMode="External"/><Relationship Id="rId940" Type="http://schemas.openxmlformats.org/officeDocument/2006/relationships/hyperlink" Target="file:///var/folders/lg/dkszrwhn3kjbtf594pvm017c0000gn/T/xml2rfc-xxe-1720659876424103329.html" TargetMode="External"/><Relationship Id="rId165" Type="http://schemas.openxmlformats.org/officeDocument/2006/relationships/hyperlink" Target="file:///var/folders/lg/dkszrwhn3kjbtf594pvm017c0000gn/T/xml2rfc-xxe-1720659876424103329.html" TargetMode="External"/><Relationship Id="rId372" Type="http://schemas.openxmlformats.org/officeDocument/2006/relationships/hyperlink" Target="file:///var/folders/lg/dkszrwhn3kjbtf594pvm017c0000gn/T/xml2rfc-xxe-1720659876424103329.html" TargetMode="External"/><Relationship Id="rId428" Type="http://schemas.openxmlformats.org/officeDocument/2006/relationships/hyperlink" Target="file:///var/folders/lg/dkszrwhn3kjbtf594pvm017c0000gn/T/xml2rfc-xxe-1720659876424103329.html" TargetMode="External"/><Relationship Id="rId635" Type="http://schemas.openxmlformats.org/officeDocument/2006/relationships/hyperlink" Target="file:///var/folders/lg/dkszrwhn3kjbtf594pvm017c0000gn/T/xml2rfc-xxe-1720659876424103329.html" TargetMode="External"/><Relationship Id="rId677" Type="http://schemas.openxmlformats.org/officeDocument/2006/relationships/hyperlink" Target="file:///var/folders/lg/dkszrwhn3kjbtf594pvm017c0000gn/T/xml2rfc-xxe-1720659876424103329.html" TargetMode="External"/><Relationship Id="rId800" Type="http://schemas.openxmlformats.org/officeDocument/2006/relationships/hyperlink" Target="file:///var/folders/lg/dkszrwhn3kjbtf594pvm017c0000gn/T/xml2rfc-xxe-1720659876424103329.html" TargetMode="External"/><Relationship Id="rId842" Type="http://schemas.openxmlformats.org/officeDocument/2006/relationships/hyperlink" Target="file:///var/folders/lg/dkszrwhn3kjbtf594pvm017c0000gn/T/xml2rfc-xxe-1720659876424103329.html" TargetMode="External"/><Relationship Id="rId232" Type="http://schemas.openxmlformats.org/officeDocument/2006/relationships/hyperlink" Target="file:///var/folders/lg/dkszrwhn3kjbtf594pvm017c0000gn/T/xml2rfc-xxe-1720659876424103329.html" TargetMode="External"/><Relationship Id="rId274" Type="http://schemas.openxmlformats.org/officeDocument/2006/relationships/hyperlink" Target="file:///var/folders/lg/dkszrwhn3kjbtf594pvm017c0000gn/T/xml2rfc-xxe-1720659876424103329.html" TargetMode="External"/><Relationship Id="rId481" Type="http://schemas.openxmlformats.org/officeDocument/2006/relationships/hyperlink" Target="file:///var/folders/lg/dkszrwhn3kjbtf594pvm017c0000gn/T/xml2rfc-xxe-1720659876424103329.html" TargetMode="External"/><Relationship Id="rId702" Type="http://schemas.openxmlformats.org/officeDocument/2006/relationships/hyperlink" Target="file:///var/folders/lg/dkszrwhn3kjbtf594pvm017c0000gn/T/xml2rfc-xxe-1720659876424103329.html" TargetMode="External"/><Relationship Id="rId884" Type="http://schemas.openxmlformats.org/officeDocument/2006/relationships/hyperlink" Target="file:///var/folders/lg/dkszrwhn3kjbtf594pvm017c0000gn/T/xml2rfc-xxe-1720659876424103329.html" TargetMode="External"/><Relationship Id="rId27" Type="http://schemas.openxmlformats.org/officeDocument/2006/relationships/hyperlink" Target="file:///var/folders/lg/dkszrwhn3kjbtf594pvm017c0000gn/T/xml2rfc-xxe-1720659876424103329.html" TargetMode="External"/><Relationship Id="rId69" Type="http://schemas.openxmlformats.org/officeDocument/2006/relationships/hyperlink" Target="file:///var/folders/lg/dkszrwhn3kjbtf594pvm017c0000gn/T/xml2rfc-xxe-1720659876424103329.html" TargetMode="External"/><Relationship Id="rId134" Type="http://schemas.openxmlformats.org/officeDocument/2006/relationships/hyperlink" Target="file:///var/folders/lg/dkszrwhn3kjbtf594pvm017c0000gn/T/xml2rfc-xxe-1720659876424103329.html" TargetMode="External"/><Relationship Id="rId537" Type="http://schemas.openxmlformats.org/officeDocument/2006/relationships/hyperlink" Target="file:///var/folders/lg/dkszrwhn3kjbtf594pvm017c0000gn/T/xml2rfc-xxe-1720659876424103329.html" TargetMode="External"/><Relationship Id="rId579" Type="http://schemas.openxmlformats.org/officeDocument/2006/relationships/hyperlink" Target="file:///var/folders/lg/dkszrwhn3kjbtf594pvm017c0000gn/T/xml2rfc-xxe-1720659876424103329.html" TargetMode="External"/><Relationship Id="rId744" Type="http://schemas.openxmlformats.org/officeDocument/2006/relationships/hyperlink" Target="file:///var/folders/lg/dkszrwhn3kjbtf594pvm017c0000gn/T/xml2rfc-xxe-1720659876424103329.html" TargetMode="External"/><Relationship Id="rId786" Type="http://schemas.openxmlformats.org/officeDocument/2006/relationships/hyperlink" Target="file:///var/folders/lg/dkszrwhn3kjbtf594pvm017c0000gn/T/xml2rfc-xxe-1720659876424103329.html" TargetMode="External"/><Relationship Id="rId951" Type="http://schemas.openxmlformats.org/officeDocument/2006/relationships/hyperlink" Target="file:///var/folders/lg/dkszrwhn3kjbtf594pvm017c0000gn/T/xml2rfc-xxe-1720659876424103329.html" TargetMode="External"/><Relationship Id="rId80" Type="http://schemas.openxmlformats.org/officeDocument/2006/relationships/hyperlink" Target="file:///var/folders/lg/dkszrwhn3kjbtf594pvm017c0000gn/T/xml2rfc-xxe-1720659876424103329.html" TargetMode="External"/><Relationship Id="rId176" Type="http://schemas.openxmlformats.org/officeDocument/2006/relationships/hyperlink" Target="file:///var/folders/lg/dkszrwhn3kjbtf594pvm017c0000gn/T/xml2rfc-xxe-1720659876424103329.html" TargetMode="External"/><Relationship Id="rId341" Type="http://schemas.openxmlformats.org/officeDocument/2006/relationships/hyperlink" Target="file:///var/folders/lg/dkszrwhn3kjbtf594pvm017c0000gn/T/xml2rfc-xxe-1720659876424103329.html" TargetMode="External"/><Relationship Id="rId383" Type="http://schemas.openxmlformats.org/officeDocument/2006/relationships/hyperlink" Target="file:///var/folders/lg/dkszrwhn3kjbtf594pvm017c0000gn/T/xml2rfc-xxe-1720659876424103329.html" TargetMode="External"/><Relationship Id="rId439" Type="http://schemas.openxmlformats.org/officeDocument/2006/relationships/hyperlink" Target="file:///var/folders/lg/dkszrwhn3kjbtf594pvm017c0000gn/T/xml2rfc-xxe-1720659876424103329.html" TargetMode="External"/><Relationship Id="rId590" Type="http://schemas.openxmlformats.org/officeDocument/2006/relationships/hyperlink" Target="file:///var/folders/lg/dkszrwhn3kjbtf594pvm017c0000gn/T/xml2rfc-xxe-1720659876424103329.html" TargetMode="External"/><Relationship Id="rId604" Type="http://schemas.openxmlformats.org/officeDocument/2006/relationships/hyperlink" Target="file:///var/folders/lg/dkszrwhn3kjbtf594pvm017c0000gn/T/xml2rfc-xxe-1720659876424103329.html" TargetMode="External"/><Relationship Id="rId646" Type="http://schemas.openxmlformats.org/officeDocument/2006/relationships/hyperlink" Target="file:///var/folders/lg/dkszrwhn3kjbtf594pvm017c0000gn/T/xml2rfc-xxe-1720659876424103329.html" TargetMode="External"/><Relationship Id="rId811" Type="http://schemas.openxmlformats.org/officeDocument/2006/relationships/hyperlink" Target="file:///var/folders/lg/dkszrwhn3kjbtf594pvm017c0000gn/T/xml2rfc-xxe-1720659876424103329.html" TargetMode="External"/><Relationship Id="rId201" Type="http://schemas.openxmlformats.org/officeDocument/2006/relationships/hyperlink" Target="file:///var/folders/lg/dkszrwhn3kjbtf594pvm017c0000gn/T/xml2rfc-xxe-1720659876424103329.html" TargetMode="External"/><Relationship Id="rId243" Type="http://schemas.openxmlformats.org/officeDocument/2006/relationships/hyperlink" Target="file:///var/folders/lg/dkszrwhn3kjbtf594pvm017c0000gn/T/xml2rfc-xxe-1720659876424103329.html" TargetMode="External"/><Relationship Id="rId285" Type="http://schemas.openxmlformats.org/officeDocument/2006/relationships/hyperlink" Target="file:///var/folders/lg/dkszrwhn3kjbtf594pvm017c0000gn/T/xml2rfc-xxe-1720659876424103329.html" TargetMode="External"/><Relationship Id="rId450" Type="http://schemas.openxmlformats.org/officeDocument/2006/relationships/hyperlink" Target="file:///var/folders/lg/dkszrwhn3kjbtf594pvm017c0000gn/T/xml2rfc-xxe-1720659876424103329.html" TargetMode="External"/><Relationship Id="rId506" Type="http://schemas.openxmlformats.org/officeDocument/2006/relationships/hyperlink" Target="file:///var/folders/lg/dkszrwhn3kjbtf594pvm017c0000gn/T/xml2rfc-xxe-1720659876424103329.html" TargetMode="External"/><Relationship Id="rId688" Type="http://schemas.openxmlformats.org/officeDocument/2006/relationships/hyperlink" Target="file:///var/folders/lg/dkszrwhn3kjbtf594pvm017c0000gn/T/xml2rfc-xxe-1720659876424103329.html" TargetMode="External"/><Relationship Id="rId853" Type="http://schemas.openxmlformats.org/officeDocument/2006/relationships/hyperlink" Target="file:///var/folders/lg/dkszrwhn3kjbtf594pvm017c0000gn/T/xml2rfc-xxe-1720659876424103329.html" TargetMode="External"/><Relationship Id="rId895" Type="http://schemas.openxmlformats.org/officeDocument/2006/relationships/hyperlink" Target="mailto:sob@harvard.edu" TargetMode="External"/><Relationship Id="rId909" Type="http://schemas.openxmlformats.org/officeDocument/2006/relationships/hyperlink" Target="mailto:chris.newman@sun.com" TargetMode="External"/><Relationship Id="rId38" Type="http://schemas.openxmlformats.org/officeDocument/2006/relationships/hyperlink" Target="file:///var/folders/lg/dkszrwhn3kjbtf594pvm017c0000gn/T/xml2rfc-xxe-1720659876424103329.html" TargetMode="External"/><Relationship Id="rId103" Type="http://schemas.openxmlformats.org/officeDocument/2006/relationships/hyperlink" Target="file:///var/folders/lg/dkszrwhn3kjbtf594pvm017c0000gn/T/xml2rfc-xxe-1720659876424103329.html" TargetMode="External"/><Relationship Id="rId310" Type="http://schemas.openxmlformats.org/officeDocument/2006/relationships/hyperlink" Target="file:///var/folders/lg/dkszrwhn3kjbtf594pvm017c0000gn/T/xml2rfc-xxe-1720659876424103329.html" TargetMode="External"/><Relationship Id="rId492" Type="http://schemas.openxmlformats.org/officeDocument/2006/relationships/hyperlink" Target="file:///var/folders/lg/dkszrwhn3kjbtf594pvm017c0000gn/T/xml2rfc-xxe-1720659876424103329.html" TargetMode="External"/><Relationship Id="rId548" Type="http://schemas.openxmlformats.org/officeDocument/2006/relationships/hyperlink" Target="file:///var/folders/lg/dkszrwhn3kjbtf594pvm017c0000gn/T/xml2rfc-xxe-1720659876424103329.html" TargetMode="External"/><Relationship Id="rId713" Type="http://schemas.openxmlformats.org/officeDocument/2006/relationships/hyperlink" Target="file:///var/folders/lg/dkszrwhn3kjbtf594pvm017c0000gn/T/xml2rfc-xxe-1720659876424103329.html" TargetMode="External"/><Relationship Id="rId755" Type="http://schemas.openxmlformats.org/officeDocument/2006/relationships/hyperlink" Target="file:///var/folders/lg/dkszrwhn3kjbtf594pvm017c0000gn/T/xml2rfc-xxe-1720659876424103329.html" TargetMode="External"/><Relationship Id="rId797" Type="http://schemas.openxmlformats.org/officeDocument/2006/relationships/hyperlink" Target="file:///var/folders/lg/dkszrwhn3kjbtf594pvm017c0000gn/T/xml2rfc-xxe-1720659876424103329.html" TargetMode="External"/><Relationship Id="rId920" Type="http://schemas.openxmlformats.org/officeDocument/2006/relationships/hyperlink" Target="http://tools.ietf.org/html/rfc5646" TargetMode="External"/><Relationship Id="rId962" Type="http://schemas.openxmlformats.org/officeDocument/2006/relationships/hyperlink" Target="http://nat.sakimura.org/" TargetMode="External"/><Relationship Id="rId91" Type="http://schemas.openxmlformats.org/officeDocument/2006/relationships/hyperlink" Target="file:///var/folders/lg/dkszrwhn3kjbtf594pvm017c0000gn/T/xml2rfc-xxe-1720659876424103329.html" TargetMode="External"/><Relationship Id="rId145" Type="http://schemas.openxmlformats.org/officeDocument/2006/relationships/hyperlink" Target="file:///var/folders/lg/dkszrwhn3kjbtf594pvm017c0000gn/T/xml2rfc-xxe-1720659876424103329.html" TargetMode="External"/><Relationship Id="rId187" Type="http://schemas.openxmlformats.org/officeDocument/2006/relationships/hyperlink" Target="file:///var/folders/lg/dkszrwhn3kjbtf594pvm017c0000gn/T/xml2rfc-xxe-1720659876424103329.html" TargetMode="External"/><Relationship Id="rId352" Type="http://schemas.openxmlformats.org/officeDocument/2006/relationships/hyperlink" Target="file:///var/folders/lg/dkszrwhn3kjbtf594pvm017c0000gn/T/xml2rfc-xxe-1720659876424103329.html" TargetMode="External"/><Relationship Id="rId394" Type="http://schemas.openxmlformats.org/officeDocument/2006/relationships/hyperlink" Target="file:///var/folders/lg/dkszrwhn3kjbtf594pvm017c0000gn/T/xml2rfc-xxe-1720659876424103329.html" TargetMode="External"/><Relationship Id="rId408" Type="http://schemas.openxmlformats.org/officeDocument/2006/relationships/hyperlink" Target="file:///var/folders/lg/dkszrwhn3kjbtf594pvm017c0000gn/T/xml2rfc-xxe-1720659876424103329.html" TargetMode="External"/><Relationship Id="rId615" Type="http://schemas.openxmlformats.org/officeDocument/2006/relationships/hyperlink" Target="file:///var/folders/lg/dkszrwhn3kjbtf594pvm017c0000gn/T/xml2rfc-xxe-1720659876424103329.html" TargetMode="External"/><Relationship Id="rId822" Type="http://schemas.openxmlformats.org/officeDocument/2006/relationships/hyperlink" Target="file:///var/folders/lg/dkszrwhn3kjbtf594pvm017c0000gn/T/xml2rfc-xxe-1720659876424103329.html" TargetMode="External"/><Relationship Id="rId212" Type="http://schemas.openxmlformats.org/officeDocument/2006/relationships/hyperlink" Target="file:///var/folders/lg/dkszrwhn3kjbtf594pvm017c0000gn/T/xml2rfc-xxe-1720659876424103329.html" TargetMode="External"/><Relationship Id="rId254" Type="http://schemas.openxmlformats.org/officeDocument/2006/relationships/hyperlink" Target="file:///var/folders/lg/dkszrwhn3kjbtf594pvm017c0000gn/T/xml2rfc-xxe-1720659876424103329.html" TargetMode="External"/><Relationship Id="rId657" Type="http://schemas.openxmlformats.org/officeDocument/2006/relationships/hyperlink" Target="file:///var/folders/lg/dkszrwhn3kjbtf594pvm017c0000gn/T/xml2rfc-xxe-1720659876424103329.html" TargetMode="External"/><Relationship Id="rId699" Type="http://schemas.openxmlformats.org/officeDocument/2006/relationships/hyperlink" Target="file:///var/folders/lg/dkszrwhn3kjbtf594pvm017c0000gn/T/xml2rfc-xxe-1720659876424103329.html" TargetMode="External"/><Relationship Id="rId864" Type="http://schemas.openxmlformats.org/officeDocument/2006/relationships/hyperlink" Target="file:///var/folders/lg/dkszrwhn3kjbtf594pvm017c0000gn/T/xml2rfc-xxe-1720659876424103329.html" TargetMode="External"/><Relationship Id="rId49" Type="http://schemas.openxmlformats.org/officeDocument/2006/relationships/hyperlink" Target="file:///var/folders/lg/dkszrwhn3kjbtf594pvm017c0000gn/T/xml2rfc-xxe-1720659876424103329.html" TargetMode="External"/><Relationship Id="rId114" Type="http://schemas.openxmlformats.org/officeDocument/2006/relationships/hyperlink" Target="file:///var/folders/lg/dkszrwhn3kjbtf594pvm017c0000gn/T/xml2rfc-xxe-1720659876424103329.html" TargetMode="External"/><Relationship Id="rId296" Type="http://schemas.openxmlformats.org/officeDocument/2006/relationships/hyperlink" Target="file:///var/folders/lg/dkszrwhn3kjbtf594pvm017c0000gn/T/xml2rfc-xxe-1720659876424103329.html" TargetMode="External"/><Relationship Id="rId461" Type="http://schemas.openxmlformats.org/officeDocument/2006/relationships/hyperlink" Target="file:///var/folders/lg/dkszrwhn3kjbtf594pvm017c0000gn/T/xml2rfc-xxe-1720659876424103329.html" TargetMode="External"/><Relationship Id="rId517" Type="http://schemas.openxmlformats.org/officeDocument/2006/relationships/hyperlink" Target="file:///var/folders/lg/dkszrwhn3kjbtf594pvm017c0000gn/T/xml2rfc-xxe-1720659876424103329.html" TargetMode="External"/><Relationship Id="rId559" Type="http://schemas.openxmlformats.org/officeDocument/2006/relationships/hyperlink" Target="file:///var/folders/lg/dkszrwhn3kjbtf594pvm017c0000gn/T/xml2rfc-xxe-1720659876424103329.html" TargetMode="External"/><Relationship Id="rId724" Type="http://schemas.openxmlformats.org/officeDocument/2006/relationships/hyperlink" Target="file:///var/folders/lg/dkszrwhn3kjbtf594pvm017c0000gn/T/xml2rfc-xxe-1720659876424103329.html" TargetMode="External"/><Relationship Id="rId766" Type="http://schemas.openxmlformats.org/officeDocument/2006/relationships/hyperlink" Target="file:///var/folders/lg/dkszrwhn3kjbtf594pvm017c0000gn/T/xml2rfc-xxe-1720659876424103329.html" TargetMode="External"/><Relationship Id="rId931" Type="http://schemas.openxmlformats.org/officeDocument/2006/relationships/hyperlink" Target="mailto:david@sixapart.com" TargetMode="External"/><Relationship Id="rId60" Type="http://schemas.openxmlformats.org/officeDocument/2006/relationships/hyperlink" Target="file:///var/folders/lg/dkszrwhn3kjbtf594pvm017c0000gn/T/xml2rfc-xxe-1720659876424103329.html" TargetMode="External"/><Relationship Id="rId156" Type="http://schemas.openxmlformats.org/officeDocument/2006/relationships/hyperlink" Target="file:///var/folders/lg/dkszrwhn3kjbtf594pvm017c0000gn/T/xml2rfc-xxe-1720659876424103329.html" TargetMode="External"/><Relationship Id="rId198" Type="http://schemas.openxmlformats.org/officeDocument/2006/relationships/hyperlink" Target="file:///var/folders/lg/dkszrwhn3kjbtf594pvm017c0000gn/T/xml2rfc-xxe-1720659876424103329.html" TargetMode="External"/><Relationship Id="rId321" Type="http://schemas.openxmlformats.org/officeDocument/2006/relationships/hyperlink" Target="file:///var/folders/lg/dkszrwhn3kjbtf594pvm017c0000gn/T/xml2rfc-xxe-1720659876424103329.html" TargetMode="External"/><Relationship Id="rId363" Type="http://schemas.openxmlformats.org/officeDocument/2006/relationships/hyperlink" Target="file:///var/folders/lg/dkszrwhn3kjbtf594pvm017c0000gn/T/xml2rfc-xxe-1720659876424103329.html" TargetMode="External"/><Relationship Id="rId419" Type="http://schemas.openxmlformats.org/officeDocument/2006/relationships/hyperlink" Target="file:///var/folders/lg/dkszrwhn3kjbtf594pvm017c0000gn/T/xml2rfc-xxe-1720659876424103329.html" TargetMode="External"/><Relationship Id="rId570" Type="http://schemas.openxmlformats.org/officeDocument/2006/relationships/hyperlink" Target="file:///var/folders/lg/dkszrwhn3kjbtf594pvm017c0000gn/T/xml2rfc-xxe-1720659876424103329.html" TargetMode="External"/><Relationship Id="rId626" Type="http://schemas.openxmlformats.org/officeDocument/2006/relationships/hyperlink" Target="file:///var/folders/lg/dkszrwhn3kjbtf594pvm017c0000gn/T/xml2rfc-xxe-1720659876424103329.html" TargetMode="External"/><Relationship Id="rId223" Type="http://schemas.openxmlformats.org/officeDocument/2006/relationships/hyperlink" Target="file:///var/folders/lg/dkszrwhn3kjbtf594pvm017c0000gn/T/xml2rfc-xxe-1720659876424103329.html" TargetMode="External"/><Relationship Id="rId430" Type="http://schemas.openxmlformats.org/officeDocument/2006/relationships/hyperlink" Target="file:///var/folders/lg/dkszrwhn3kjbtf594pvm017c0000gn/T/xml2rfc-xxe-1720659876424103329.html" TargetMode="External"/><Relationship Id="rId668" Type="http://schemas.openxmlformats.org/officeDocument/2006/relationships/hyperlink" Target="file:///var/folders/lg/dkszrwhn3kjbtf594pvm017c0000gn/T/xml2rfc-xxe-1720659876424103329.html" TargetMode="External"/><Relationship Id="rId833" Type="http://schemas.openxmlformats.org/officeDocument/2006/relationships/hyperlink" Target="file:///var/folders/lg/dkszrwhn3kjbtf594pvm017c0000gn/T/xml2rfc-xxe-1720659876424103329.html" TargetMode="External"/><Relationship Id="rId875" Type="http://schemas.openxmlformats.org/officeDocument/2006/relationships/hyperlink" Target="file:///var/folders/lg/dkszrwhn3kjbtf594pvm017c0000gn/T/xml2rfc-xxe-1720659876424103329.html" TargetMode="External"/><Relationship Id="rId18" Type="http://schemas.openxmlformats.org/officeDocument/2006/relationships/hyperlink" Target="file:///var/folders/lg/dkszrwhn3kjbtf594pvm017c0000gn/T/xml2rfc-xxe-1720659876424103329.html" TargetMode="External"/><Relationship Id="rId265" Type="http://schemas.openxmlformats.org/officeDocument/2006/relationships/hyperlink" Target="file:///var/folders/lg/dkszrwhn3kjbtf594pvm017c0000gn/T/xml2rfc-xxe-1720659876424103329.html" TargetMode="External"/><Relationship Id="rId472" Type="http://schemas.openxmlformats.org/officeDocument/2006/relationships/hyperlink" Target="file:///var/folders/lg/dkszrwhn3kjbtf594pvm017c0000gn/T/xml2rfc-xxe-1720659876424103329.html" TargetMode="External"/><Relationship Id="rId528" Type="http://schemas.openxmlformats.org/officeDocument/2006/relationships/hyperlink" Target="file:///var/folders/lg/dkszrwhn3kjbtf594pvm017c0000gn/T/xml2rfc-xxe-1720659876424103329.html" TargetMode="External"/><Relationship Id="rId735" Type="http://schemas.openxmlformats.org/officeDocument/2006/relationships/hyperlink" Target="file:///var/folders/lg/dkszrwhn3kjbtf594pvm017c0000gn/T/xml2rfc-xxe-1720659876424103329.html" TargetMode="External"/><Relationship Id="rId900" Type="http://schemas.openxmlformats.org/officeDocument/2006/relationships/hyperlink" Target="mailto:fielding@ics.uci.edu" TargetMode="External"/><Relationship Id="rId942" Type="http://schemas.openxmlformats.org/officeDocument/2006/relationships/hyperlink" Target="file:///var/folders/lg/dkszrwhn3kjbtf594pvm017c0000gn/T/xml2rfc-xxe-1720659876424103329.html" TargetMode="External"/><Relationship Id="rId125" Type="http://schemas.openxmlformats.org/officeDocument/2006/relationships/hyperlink" Target="file:///var/folders/lg/dkszrwhn3kjbtf594pvm017c0000gn/T/xml2rfc-xxe-1720659876424103329.html" TargetMode="External"/><Relationship Id="rId167" Type="http://schemas.openxmlformats.org/officeDocument/2006/relationships/hyperlink" Target="file:///var/folders/lg/dkszrwhn3kjbtf594pvm017c0000gn/T/xml2rfc-xxe-1720659876424103329.html" TargetMode="External"/><Relationship Id="rId332" Type="http://schemas.openxmlformats.org/officeDocument/2006/relationships/hyperlink" Target="file:///var/folders/lg/dkszrwhn3kjbtf594pvm017c0000gn/T/xml2rfc-xxe-1720659876424103329.html" TargetMode="External"/><Relationship Id="rId374" Type="http://schemas.openxmlformats.org/officeDocument/2006/relationships/hyperlink" Target="file:///var/folders/lg/dkszrwhn3kjbtf594pvm017c0000gn/T/xml2rfc-xxe-1720659876424103329.html" TargetMode="External"/><Relationship Id="rId581" Type="http://schemas.openxmlformats.org/officeDocument/2006/relationships/hyperlink" Target="file:///var/folders/lg/dkszrwhn3kjbtf594pvm017c0000gn/T/xml2rfc-xxe-1720659876424103329.html" TargetMode="External"/><Relationship Id="rId777" Type="http://schemas.openxmlformats.org/officeDocument/2006/relationships/hyperlink" Target="file:///var/folders/lg/dkszrwhn3kjbtf594pvm017c0000gn/T/xml2rfc-xxe-1720659876424103329.html" TargetMode="External"/><Relationship Id="rId71" Type="http://schemas.openxmlformats.org/officeDocument/2006/relationships/hyperlink" Target="file:///var/folders/lg/dkszrwhn3kjbtf594pvm017c0000gn/T/xml2rfc-xxe-1720659876424103329.html" TargetMode="External"/><Relationship Id="rId234" Type="http://schemas.openxmlformats.org/officeDocument/2006/relationships/hyperlink" Target="file:///var/folders/lg/dkszrwhn3kjbtf594pvm017c0000gn/T/xml2rfc-xxe-1720659876424103329.html" TargetMode="External"/><Relationship Id="rId637" Type="http://schemas.openxmlformats.org/officeDocument/2006/relationships/hyperlink" Target="file:///var/folders/lg/dkszrwhn3kjbtf594pvm017c0000gn/T/xml2rfc-xxe-1720659876424103329.html" TargetMode="External"/><Relationship Id="rId679" Type="http://schemas.openxmlformats.org/officeDocument/2006/relationships/hyperlink" Target="file:///var/folders/lg/dkszrwhn3kjbtf594pvm017c0000gn/T/xml2rfc-xxe-1720659876424103329.html" TargetMode="External"/><Relationship Id="rId802" Type="http://schemas.openxmlformats.org/officeDocument/2006/relationships/hyperlink" Target="file:///var/folders/lg/dkszrwhn3kjbtf594pvm017c0000gn/T/xml2rfc-xxe-1720659876424103329.html" TargetMode="External"/><Relationship Id="rId844" Type="http://schemas.openxmlformats.org/officeDocument/2006/relationships/hyperlink" Target="file:///var/folders/lg/dkszrwhn3kjbtf594pvm017c0000gn/T/xml2rfc-xxe-1720659876424103329.html" TargetMode="External"/><Relationship Id="rId886" Type="http://schemas.openxmlformats.org/officeDocument/2006/relationships/hyperlink" Target="file:///var/folders/lg/dkszrwhn3kjbtf594pvm017c0000gn/T/xml2rfc-xxe-1720659876424103329.html" TargetMode="External"/><Relationship Id="rId2" Type="http://schemas.openxmlformats.org/officeDocument/2006/relationships/styles" Target="styles.xml"/><Relationship Id="rId29" Type="http://schemas.openxmlformats.org/officeDocument/2006/relationships/hyperlink" Target="file:///var/folders/lg/dkszrwhn3kjbtf594pvm017c0000gn/T/xml2rfc-xxe-1720659876424103329.html" TargetMode="External"/><Relationship Id="rId276" Type="http://schemas.openxmlformats.org/officeDocument/2006/relationships/hyperlink" Target="file:///var/folders/lg/dkszrwhn3kjbtf594pvm017c0000gn/T/xml2rfc-xxe-1720659876424103329.html" TargetMode="External"/><Relationship Id="rId441" Type="http://schemas.openxmlformats.org/officeDocument/2006/relationships/hyperlink" Target="file:///var/folders/lg/dkszrwhn3kjbtf594pvm017c0000gn/T/xml2rfc-xxe-1720659876424103329.html" TargetMode="External"/><Relationship Id="rId483" Type="http://schemas.openxmlformats.org/officeDocument/2006/relationships/hyperlink" Target="file:///var/folders/lg/dkszrwhn3kjbtf594pvm017c0000gn/T/xml2rfc-xxe-1720659876424103329.html" TargetMode="External"/><Relationship Id="rId539" Type="http://schemas.openxmlformats.org/officeDocument/2006/relationships/hyperlink" Target="file:///var/folders/lg/dkszrwhn3kjbtf594pvm017c0000gn/T/xml2rfc-xxe-1720659876424103329.html" TargetMode="External"/><Relationship Id="rId690" Type="http://schemas.openxmlformats.org/officeDocument/2006/relationships/hyperlink" Target="file:///var/folders/lg/dkszrwhn3kjbtf594pvm017c0000gn/T/xml2rfc-xxe-1720659876424103329.html" TargetMode="External"/><Relationship Id="rId704" Type="http://schemas.openxmlformats.org/officeDocument/2006/relationships/hyperlink" Target="file:///var/folders/lg/dkszrwhn3kjbtf594pvm017c0000gn/T/xml2rfc-xxe-1720659876424103329.html" TargetMode="External"/><Relationship Id="rId746" Type="http://schemas.openxmlformats.org/officeDocument/2006/relationships/hyperlink" Target="file:///var/folders/lg/dkszrwhn3kjbtf594pvm017c0000gn/T/xml2rfc-xxe-1720659876424103329.html" TargetMode="External"/><Relationship Id="rId911" Type="http://schemas.openxmlformats.org/officeDocument/2006/relationships/hyperlink" Target="http://tools.ietf.org/html/rfc3966" TargetMode="External"/><Relationship Id="rId40" Type="http://schemas.openxmlformats.org/officeDocument/2006/relationships/hyperlink" Target="file:///var/folders/lg/dkszrwhn3kjbtf594pvm017c0000gn/T/xml2rfc-xxe-1720659876424103329.html" TargetMode="External"/><Relationship Id="rId136" Type="http://schemas.openxmlformats.org/officeDocument/2006/relationships/hyperlink" Target="file:///var/folders/lg/dkszrwhn3kjbtf594pvm017c0000gn/T/xml2rfc-xxe-1720659876424103329.html" TargetMode="External"/><Relationship Id="rId178" Type="http://schemas.openxmlformats.org/officeDocument/2006/relationships/hyperlink" Target="file:///var/folders/lg/dkszrwhn3kjbtf594pvm017c0000gn/T/xml2rfc-xxe-1720659876424103329.html" TargetMode="External"/><Relationship Id="rId301" Type="http://schemas.openxmlformats.org/officeDocument/2006/relationships/hyperlink" Target="file:///var/folders/lg/dkszrwhn3kjbtf594pvm017c0000gn/T/xml2rfc-xxe-1720659876424103329.html" TargetMode="External"/><Relationship Id="rId343" Type="http://schemas.openxmlformats.org/officeDocument/2006/relationships/hyperlink" Target="file:///var/folders/lg/dkszrwhn3kjbtf594pvm017c0000gn/T/xml2rfc-xxe-1720659876424103329.html" TargetMode="External"/><Relationship Id="rId550" Type="http://schemas.openxmlformats.org/officeDocument/2006/relationships/hyperlink" Target="file:///var/folders/lg/dkszrwhn3kjbtf594pvm017c0000gn/T/xml2rfc-xxe-1720659876424103329.html" TargetMode="External"/><Relationship Id="rId788" Type="http://schemas.openxmlformats.org/officeDocument/2006/relationships/hyperlink" Target="file:///var/folders/lg/dkszrwhn3kjbtf594pvm017c0000gn/T/xml2rfc-xxe-1720659876424103329.html" TargetMode="External"/><Relationship Id="rId953" Type="http://schemas.openxmlformats.org/officeDocument/2006/relationships/hyperlink" Target="file:///var/folders/lg/dkszrwhn3kjbtf594pvm017c0000gn/T/xml2rfc-xxe-1720659876424103329.html" TargetMode="External"/><Relationship Id="rId82" Type="http://schemas.openxmlformats.org/officeDocument/2006/relationships/hyperlink" Target="file:///var/folders/lg/dkszrwhn3kjbtf594pvm017c0000gn/T/xml2rfc-xxe-1720659876424103329.html" TargetMode="External"/><Relationship Id="rId203" Type="http://schemas.openxmlformats.org/officeDocument/2006/relationships/hyperlink" Target="file:///var/folders/lg/dkszrwhn3kjbtf594pvm017c0000gn/T/xml2rfc-xxe-1720659876424103329.html" TargetMode="External"/><Relationship Id="rId385" Type="http://schemas.openxmlformats.org/officeDocument/2006/relationships/hyperlink" Target="file:///var/folders/lg/dkszrwhn3kjbtf594pvm017c0000gn/T/xml2rfc-xxe-1720659876424103329.html" TargetMode="External"/><Relationship Id="rId592" Type="http://schemas.openxmlformats.org/officeDocument/2006/relationships/hyperlink" Target="file:///var/folders/lg/dkszrwhn3kjbtf594pvm017c0000gn/T/xml2rfc-xxe-1720659876424103329.html" TargetMode="External"/><Relationship Id="rId606" Type="http://schemas.openxmlformats.org/officeDocument/2006/relationships/hyperlink" Target="file:///var/folders/lg/dkszrwhn3kjbtf594pvm017c0000gn/T/xml2rfc-xxe-1720659876424103329.html" TargetMode="External"/><Relationship Id="rId648" Type="http://schemas.openxmlformats.org/officeDocument/2006/relationships/hyperlink" Target="file:///var/folders/lg/dkszrwhn3kjbtf594pvm017c0000gn/T/xml2rfc-xxe-1720659876424103329.html" TargetMode="External"/><Relationship Id="rId813" Type="http://schemas.openxmlformats.org/officeDocument/2006/relationships/hyperlink" Target="file:///var/folders/lg/dkszrwhn3kjbtf594pvm017c0000gn/T/xml2rfc-xxe-1720659876424103329.html" TargetMode="External"/><Relationship Id="rId855" Type="http://schemas.openxmlformats.org/officeDocument/2006/relationships/hyperlink" Target="file:///var/folders/lg/dkszrwhn3kjbtf594pvm017c0000gn/T/xml2rfc-xxe-1720659876424103329.html" TargetMode="External"/><Relationship Id="rId245" Type="http://schemas.openxmlformats.org/officeDocument/2006/relationships/hyperlink" Target="file:///var/folders/lg/dkszrwhn3kjbtf594pvm017c0000gn/T/xml2rfc-xxe-1720659876424103329.html" TargetMode="External"/><Relationship Id="rId287" Type="http://schemas.openxmlformats.org/officeDocument/2006/relationships/hyperlink" Target="file:///var/folders/lg/dkszrwhn3kjbtf594pvm017c0000gn/T/xml2rfc-xxe-1720659876424103329.html" TargetMode="External"/><Relationship Id="rId410" Type="http://schemas.openxmlformats.org/officeDocument/2006/relationships/hyperlink" Target="file:///var/folders/lg/dkszrwhn3kjbtf594pvm017c0000gn/T/xml2rfc-xxe-1720659876424103329.html" TargetMode="External"/><Relationship Id="rId452" Type="http://schemas.openxmlformats.org/officeDocument/2006/relationships/hyperlink" Target="file:///var/folders/lg/dkszrwhn3kjbtf594pvm017c0000gn/T/xml2rfc-xxe-1720659876424103329.html" TargetMode="External"/><Relationship Id="rId494" Type="http://schemas.openxmlformats.org/officeDocument/2006/relationships/hyperlink" Target="file:///var/folders/lg/dkszrwhn3kjbtf594pvm017c0000gn/T/xml2rfc-xxe-1720659876424103329.html" TargetMode="External"/><Relationship Id="rId508" Type="http://schemas.openxmlformats.org/officeDocument/2006/relationships/hyperlink" Target="file:///var/folders/lg/dkszrwhn3kjbtf594pvm017c0000gn/T/xml2rfc-xxe-1720659876424103329.html" TargetMode="External"/><Relationship Id="rId715" Type="http://schemas.openxmlformats.org/officeDocument/2006/relationships/hyperlink" Target="file:///var/folders/lg/dkszrwhn3kjbtf594pvm017c0000gn/T/xml2rfc-xxe-1720659876424103329.html" TargetMode="External"/><Relationship Id="rId897" Type="http://schemas.openxmlformats.org/officeDocument/2006/relationships/hyperlink" Target="mailto:tdierks@certicom.com" TargetMode="External"/><Relationship Id="rId922" Type="http://schemas.openxmlformats.org/officeDocument/2006/relationships/hyperlink" Target="http://tools.ietf.org/html/rfc6711" TargetMode="External"/><Relationship Id="rId105" Type="http://schemas.openxmlformats.org/officeDocument/2006/relationships/hyperlink" Target="file:///var/folders/lg/dkszrwhn3kjbtf594pvm017c0000gn/T/xml2rfc-xxe-1720659876424103329.html" TargetMode="External"/><Relationship Id="rId147" Type="http://schemas.openxmlformats.org/officeDocument/2006/relationships/hyperlink" Target="file:///var/folders/lg/dkszrwhn3kjbtf594pvm017c0000gn/T/xml2rfc-xxe-1720659876424103329.html" TargetMode="External"/><Relationship Id="rId312" Type="http://schemas.openxmlformats.org/officeDocument/2006/relationships/hyperlink" Target="file:///var/folders/lg/dkszrwhn3kjbtf594pvm017c0000gn/T/xml2rfc-xxe-1720659876424103329.html" TargetMode="External"/><Relationship Id="rId354" Type="http://schemas.openxmlformats.org/officeDocument/2006/relationships/hyperlink" Target="file:///var/folders/lg/dkszrwhn3kjbtf594pvm017c0000gn/T/xml2rfc-xxe-1720659876424103329.html" TargetMode="External"/><Relationship Id="rId757" Type="http://schemas.openxmlformats.org/officeDocument/2006/relationships/hyperlink" Target="file:///var/folders/lg/dkszrwhn3kjbtf594pvm017c0000gn/T/xml2rfc-xxe-1720659876424103329.html" TargetMode="External"/><Relationship Id="rId799" Type="http://schemas.openxmlformats.org/officeDocument/2006/relationships/hyperlink" Target="file:///var/folders/lg/dkszrwhn3kjbtf594pvm017c0000gn/T/xml2rfc-xxe-1720659876424103329.html" TargetMode="External"/><Relationship Id="rId964" Type="http://schemas.openxmlformats.org/officeDocument/2006/relationships/hyperlink" Target="http://www.thread-safe.com/" TargetMode="External"/><Relationship Id="rId51" Type="http://schemas.openxmlformats.org/officeDocument/2006/relationships/hyperlink" Target="file:///var/folders/lg/dkszrwhn3kjbtf594pvm017c0000gn/T/xml2rfc-xxe-1720659876424103329.html" TargetMode="External"/><Relationship Id="rId93" Type="http://schemas.openxmlformats.org/officeDocument/2006/relationships/hyperlink" Target="file:///var/folders/lg/dkszrwhn3kjbtf594pvm017c0000gn/T/xml2rfc-xxe-1720659876424103329.html" TargetMode="External"/><Relationship Id="rId189" Type="http://schemas.openxmlformats.org/officeDocument/2006/relationships/hyperlink" Target="file:///var/folders/lg/dkszrwhn3kjbtf594pvm017c0000gn/T/xml2rfc-xxe-1720659876424103329.html" TargetMode="External"/><Relationship Id="rId396" Type="http://schemas.openxmlformats.org/officeDocument/2006/relationships/hyperlink" Target="file:///var/folders/lg/dkszrwhn3kjbtf594pvm017c0000gn/T/xml2rfc-xxe-1720659876424103329.html" TargetMode="External"/><Relationship Id="rId561" Type="http://schemas.openxmlformats.org/officeDocument/2006/relationships/hyperlink" Target="file:///var/folders/lg/dkszrwhn3kjbtf594pvm017c0000gn/T/xml2rfc-xxe-1720659876424103329.html" TargetMode="External"/><Relationship Id="rId617" Type="http://schemas.openxmlformats.org/officeDocument/2006/relationships/hyperlink" Target="file:///var/folders/lg/dkszrwhn3kjbtf594pvm017c0000gn/T/xml2rfc-xxe-1720659876424103329.html" TargetMode="External"/><Relationship Id="rId659" Type="http://schemas.openxmlformats.org/officeDocument/2006/relationships/hyperlink" Target="file:///var/folders/lg/dkszrwhn3kjbtf594pvm017c0000gn/T/xml2rfc-xxe-1720659876424103329.html" TargetMode="External"/><Relationship Id="rId824" Type="http://schemas.openxmlformats.org/officeDocument/2006/relationships/hyperlink" Target="file:///var/folders/lg/dkszrwhn3kjbtf594pvm017c0000gn/T/xml2rfc-xxe-1720659876424103329.html" TargetMode="External"/><Relationship Id="rId866" Type="http://schemas.openxmlformats.org/officeDocument/2006/relationships/hyperlink" Target="file:///var/folders/lg/dkszrwhn3kjbtf594pvm017c0000gn/T/xml2rfc-xxe-1720659876424103329.html" TargetMode="External"/><Relationship Id="rId214" Type="http://schemas.openxmlformats.org/officeDocument/2006/relationships/hyperlink" Target="file:///var/folders/lg/dkszrwhn3kjbtf594pvm017c0000gn/T/xml2rfc-xxe-1720659876424103329.html" TargetMode="External"/><Relationship Id="rId256" Type="http://schemas.openxmlformats.org/officeDocument/2006/relationships/hyperlink" Target="file:///var/folders/lg/dkszrwhn3kjbtf594pvm017c0000gn/T/xml2rfc-xxe-1720659876424103329.html" TargetMode="External"/><Relationship Id="rId298" Type="http://schemas.openxmlformats.org/officeDocument/2006/relationships/hyperlink" Target="file:///var/folders/lg/dkszrwhn3kjbtf594pvm017c0000gn/T/xml2rfc-xxe-1720659876424103329.html" TargetMode="External"/><Relationship Id="rId421" Type="http://schemas.openxmlformats.org/officeDocument/2006/relationships/hyperlink" Target="file:///var/folders/lg/dkszrwhn3kjbtf594pvm017c0000gn/T/xml2rfc-xxe-1720659876424103329.html" TargetMode="External"/><Relationship Id="rId463" Type="http://schemas.openxmlformats.org/officeDocument/2006/relationships/hyperlink" Target="file:///var/folders/lg/dkszrwhn3kjbtf594pvm017c0000gn/T/xml2rfc-xxe-1720659876424103329.html" TargetMode="External"/><Relationship Id="rId519" Type="http://schemas.openxmlformats.org/officeDocument/2006/relationships/hyperlink" Target="file:///var/folders/lg/dkszrwhn3kjbtf594pvm017c0000gn/T/xml2rfc-xxe-1720659876424103329.html" TargetMode="External"/><Relationship Id="rId670" Type="http://schemas.openxmlformats.org/officeDocument/2006/relationships/hyperlink" Target="file:///var/folders/lg/dkszrwhn3kjbtf594pvm017c0000gn/T/xml2rfc-xxe-1720659876424103329.html" TargetMode="External"/><Relationship Id="rId116" Type="http://schemas.openxmlformats.org/officeDocument/2006/relationships/hyperlink" Target="file:///var/folders/lg/dkszrwhn3kjbtf594pvm017c0000gn/T/xml2rfc-xxe-1720659876424103329.html" TargetMode="External"/><Relationship Id="rId158" Type="http://schemas.openxmlformats.org/officeDocument/2006/relationships/hyperlink" Target="file:///var/folders/lg/dkszrwhn3kjbtf594pvm017c0000gn/T/xml2rfc-xxe-1720659876424103329.html" TargetMode="External"/><Relationship Id="rId323" Type="http://schemas.openxmlformats.org/officeDocument/2006/relationships/hyperlink" Target="file:///var/folders/lg/dkszrwhn3kjbtf594pvm017c0000gn/T/xml2rfc-xxe-1720659876424103329.html" TargetMode="External"/><Relationship Id="rId530" Type="http://schemas.openxmlformats.org/officeDocument/2006/relationships/hyperlink" Target="file:///var/folders/lg/dkszrwhn3kjbtf594pvm017c0000gn/T/xml2rfc-xxe-1720659876424103329.html" TargetMode="External"/><Relationship Id="rId726" Type="http://schemas.openxmlformats.org/officeDocument/2006/relationships/hyperlink" Target="file:///var/folders/lg/dkszrwhn3kjbtf594pvm017c0000gn/T/xml2rfc-xxe-1720659876424103329.html" TargetMode="External"/><Relationship Id="rId768" Type="http://schemas.openxmlformats.org/officeDocument/2006/relationships/hyperlink" Target="file:///var/folders/lg/dkszrwhn3kjbtf594pvm017c0000gn/T/xml2rfc-xxe-1720659876424103329.html" TargetMode="External"/><Relationship Id="rId933" Type="http://schemas.openxmlformats.org/officeDocument/2006/relationships/hyperlink" Target="mailto:johnny.bufu@gmail.com" TargetMode="External"/><Relationship Id="rId20" Type="http://schemas.openxmlformats.org/officeDocument/2006/relationships/hyperlink" Target="file:///var/folders/lg/dkszrwhn3kjbtf594pvm017c0000gn/T/xml2rfc-xxe-1720659876424103329.html" TargetMode="External"/><Relationship Id="rId62" Type="http://schemas.openxmlformats.org/officeDocument/2006/relationships/hyperlink" Target="file:///var/folders/lg/dkszrwhn3kjbtf594pvm017c0000gn/T/xml2rfc-xxe-1720659876424103329.html" TargetMode="External"/><Relationship Id="rId365" Type="http://schemas.openxmlformats.org/officeDocument/2006/relationships/hyperlink" Target="file:///var/folders/lg/dkszrwhn3kjbtf594pvm017c0000gn/T/xml2rfc-xxe-1720659876424103329.html" TargetMode="External"/><Relationship Id="rId572" Type="http://schemas.openxmlformats.org/officeDocument/2006/relationships/hyperlink" Target="file:///var/folders/lg/dkszrwhn3kjbtf594pvm017c0000gn/T/xml2rfc-xxe-1720659876424103329.html" TargetMode="External"/><Relationship Id="rId628" Type="http://schemas.openxmlformats.org/officeDocument/2006/relationships/hyperlink" Target="file:///var/folders/lg/dkszrwhn3kjbtf594pvm017c0000gn/T/xml2rfc-xxe-1720659876424103329.html" TargetMode="External"/><Relationship Id="rId835" Type="http://schemas.openxmlformats.org/officeDocument/2006/relationships/hyperlink" Target="file:///var/folders/lg/dkszrwhn3kjbtf594pvm017c0000gn/T/xml2rfc-xxe-1720659876424103329.html" TargetMode="External"/><Relationship Id="rId225" Type="http://schemas.openxmlformats.org/officeDocument/2006/relationships/hyperlink" Target="file:///var/folders/lg/dkszrwhn3kjbtf594pvm017c0000gn/T/xml2rfc-xxe-1720659876424103329.html" TargetMode="External"/><Relationship Id="rId267" Type="http://schemas.openxmlformats.org/officeDocument/2006/relationships/hyperlink" Target="file:///var/folders/lg/dkszrwhn3kjbtf594pvm017c0000gn/T/xml2rfc-xxe-1720659876424103329.html" TargetMode="External"/><Relationship Id="rId432" Type="http://schemas.openxmlformats.org/officeDocument/2006/relationships/hyperlink" Target="file:///var/folders/lg/dkszrwhn3kjbtf594pvm017c0000gn/T/xml2rfc-xxe-1720659876424103329.html" TargetMode="External"/><Relationship Id="rId474" Type="http://schemas.openxmlformats.org/officeDocument/2006/relationships/hyperlink" Target="file:///var/folders/lg/dkszrwhn3kjbtf594pvm017c0000gn/T/xml2rfc-xxe-1720659876424103329.html" TargetMode="External"/><Relationship Id="rId877" Type="http://schemas.openxmlformats.org/officeDocument/2006/relationships/hyperlink" Target="file:///var/folders/lg/dkszrwhn3kjbtf594pvm017c0000gn/T/xml2rfc-xxe-1720659876424103329.html" TargetMode="External"/><Relationship Id="rId127" Type="http://schemas.openxmlformats.org/officeDocument/2006/relationships/hyperlink" Target="file:///var/folders/lg/dkszrwhn3kjbtf594pvm017c0000gn/T/xml2rfc-xxe-1720659876424103329.html" TargetMode="External"/><Relationship Id="rId681" Type="http://schemas.openxmlformats.org/officeDocument/2006/relationships/hyperlink" Target="file:///var/folders/lg/dkszrwhn3kjbtf594pvm017c0000gn/T/xml2rfc-xxe-1720659876424103329.html" TargetMode="External"/><Relationship Id="rId737" Type="http://schemas.openxmlformats.org/officeDocument/2006/relationships/hyperlink" Target="file:///var/folders/lg/dkszrwhn3kjbtf594pvm017c0000gn/T/xml2rfc-xxe-1720659876424103329.html" TargetMode="External"/><Relationship Id="rId779" Type="http://schemas.openxmlformats.org/officeDocument/2006/relationships/hyperlink" Target="file:///var/folders/lg/dkszrwhn3kjbtf594pvm017c0000gn/T/xml2rfc-xxe-1720659876424103329.html" TargetMode="External"/><Relationship Id="rId902" Type="http://schemas.openxmlformats.org/officeDocument/2006/relationships/hyperlink" Target="mailto:mogul@wrl.dec.com" TargetMode="External"/><Relationship Id="rId944" Type="http://schemas.openxmlformats.org/officeDocument/2006/relationships/hyperlink" Target="file:///var/folders/lg/dkszrwhn3kjbtf594pvm017c0000gn/T/xml2rfc-xxe-1720659876424103329.html" TargetMode="External"/><Relationship Id="rId31" Type="http://schemas.openxmlformats.org/officeDocument/2006/relationships/hyperlink" Target="file:///var/folders/lg/dkszrwhn3kjbtf594pvm017c0000gn/T/xml2rfc-xxe-1720659876424103329.html" TargetMode="External"/><Relationship Id="rId73" Type="http://schemas.openxmlformats.org/officeDocument/2006/relationships/hyperlink" Target="file:///var/folders/lg/dkszrwhn3kjbtf594pvm017c0000gn/T/xml2rfc-xxe-1720659876424103329.html" TargetMode="External"/><Relationship Id="rId169" Type="http://schemas.openxmlformats.org/officeDocument/2006/relationships/hyperlink" Target="file:///var/folders/lg/dkszrwhn3kjbtf594pvm017c0000gn/T/xml2rfc-xxe-1720659876424103329.html" TargetMode="External"/><Relationship Id="rId334" Type="http://schemas.openxmlformats.org/officeDocument/2006/relationships/hyperlink" Target="file:///var/folders/lg/dkszrwhn3kjbtf594pvm017c0000gn/T/xml2rfc-xxe-1720659876424103329.html" TargetMode="External"/><Relationship Id="rId376" Type="http://schemas.openxmlformats.org/officeDocument/2006/relationships/hyperlink" Target="file:///var/folders/lg/dkszrwhn3kjbtf594pvm017c0000gn/T/xml2rfc-xxe-1720659876424103329.html" TargetMode="External"/><Relationship Id="rId541" Type="http://schemas.openxmlformats.org/officeDocument/2006/relationships/hyperlink" Target="file:///var/folders/lg/dkszrwhn3kjbtf594pvm017c0000gn/T/xml2rfc-xxe-1720659876424103329.html" TargetMode="External"/><Relationship Id="rId583" Type="http://schemas.openxmlformats.org/officeDocument/2006/relationships/hyperlink" Target="file:///var/folders/lg/dkszrwhn3kjbtf594pvm017c0000gn/T/xml2rfc-xxe-1720659876424103329.html" TargetMode="External"/><Relationship Id="rId639" Type="http://schemas.openxmlformats.org/officeDocument/2006/relationships/hyperlink" Target="file:///var/folders/lg/dkszrwhn3kjbtf594pvm017c0000gn/T/xml2rfc-xxe-1720659876424103329.html" TargetMode="External"/><Relationship Id="rId790" Type="http://schemas.openxmlformats.org/officeDocument/2006/relationships/hyperlink" Target="file:///var/folders/lg/dkszrwhn3kjbtf594pvm017c0000gn/T/xml2rfc-xxe-1720659876424103329.html" TargetMode="External"/><Relationship Id="rId804" Type="http://schemas.openxmlformats.org/officeDocument/2006/relationships/hyperlink" Target="file:///var/folders/lg/dkszrwhn3kjbtf594pvm017c0000gn/T/xml2rfc-xxe-1720659876424103329.html" TargetMode="External"/><Relationship Id="rId4" Type="http://schemas.openxmlformats.org/officeDocument/2006/relationships/settings" Target="settings.xml"/><Relationship Id="rId180" Type="http://schemas.openxmlformats.org/officeDocument/2006/relationships/hyperlink" Target="file:///var/folders/lg/dkszrwhn3kjbtf594pvm017c0000gn/T/xml2rfc-xxe-1720659876424103329.html" TargetMode="External"/><Relationship Id="rId236" Type="http://schemas.openxmlformats.org/officeDocument/2006/relationships/hyperlink" Target="file:///var/folders/lg/dkszrwhn3kjbtf594pvm017c0000gn/T/xml2rfc-xxe-1720659876424103329.html" TargetMode="External"/><Relationship Id="rId278" Type="http://schemas.openxmlformats.org/officeDocument/2006/relationships/hyperlink" Target="file:///var/folders/lg/dkszrwhn3kjbtf594pvm017c0000gn/T/xml2rfc-xxe-1720659876424103329.html" TargetMode="External"/><Relationship Id="rId401" Type="http://schemas.openxmlformats.org/officeDocument/2006/relationships/hyperlink" Target="file:///var/folders/lg/dkszrwhn3kjbtf594pvm017c0000gn/T/xml2rfc-xxe-1720659876424103329.html" TargetMode="External"/><Relationship Id="rId443" Type="http://schemas.openxmlformats.org/officeDocument/2006/relationships/hyperlink" Target="file:///var/folders/lg/dkszrwhn3kjbtf594pvm017c0000gn/T/xml2rfc-xxe-1720659876424103329.html" TargetMode="External"/><Relationship Id="rId650" Type="http://schemas.openxmlformats.org/officeDocument/2006/relationships/hyperlink" Target="file:///var/folders/lg/dkszrwhn3kjbtf594pvm017c0000gn/T/xml2rfc-xxe-1720659876424103329.html" TargetMode="External"/><Relationship Id="rId846" Type="http://schemas.openxmlformats.org/officeDocument/2006/relationships/hyperlink" Target="file:///var/folders/lg/dkszrwhn3kjbtf594pvm017c0000gn/T/xml2rfc-xxe-1720659876424103329.html" TargetMode="External"/><Relationship Id="rId888" Type="http://schemas.openxmlformats.org/officeDocument/2006/relationships/hyperlink" Target="http://tools.ietf.org/html/draft-ietf-jose-json-web-algorithms" TargetMode="External"/><Relationship Id="rId303" Type="http://schemas.openxmlformats.org/officeDocument/2006/relationships/hyperlink" Target="file:///var/folders/lg/dkszrwhn3kjbtf594pvm017c0000gn/T/xml2rfc-xxe-1720659876424103329.html" TargetMode="External"/><Relationship Id="rId485" Type="http://schemas.openxmlformats.org/officeDocument/2006/relationships/hyperlink" Target="file:///var/folders/lg/dkszrwhn3kjbtf594pvm017c0000gn/T/xml2rfc-xxe-1720659876424103329.html" TargetMode="External"/><Relationship Id="rId692" Type="http://schemas.openxmlformats.org/officeDocument/2006/relationships/hyperlink" Target="file:///var/folders/lg/dkszrwhn3kjbtf594pvm017c0000gn/T/xml2rfc-xxe-1720659876424103329.html" TargetMode="External"/><Relationship Id="rId706" Type="http://schemas.openxmlformats.org/officeDocument/2006/relationships/hyperlink" Target="file:///var/folders/lg/dkszrwhn3kjbtf594pvm017c0000gn/T/xml2rfc-xxe-1720659876424103329.html" TargetMode="External"/><Relationship Id="rId748" Type="http://schemas.openxmlformats.org/officeDocument/2006/relationships/hyperlink" Target="file:///var/folders/lg/dkszrwhn3kjbtf594pvm017c0000gn/T/xml2rfc-xxe-1720659876424103329.html" TargetMode="External"/><Relationship Id="rId913" Type="http://schemas.openxmlformats.org/officeDocument/2006/relationships/hyperlink" Target="mailto:fielding@gbiv.com" TargetMode="External"/><Relationship Id="rId955" Type="http://schemas.openxmlformats.org/officeDocument/2006/relationships/hyperlink" Target="file:///var/folders/lg/dkszrwhn3kjbtf594pvm017c0000gn/T/xml2rfc-xxe-1720659876424103329.html" TargetMode="External"/><Relationship Id="rId42" Type="http://schemas.openxmlformats.org/officeDocument/2006/relationships/hyperlink" Target="file:///var/folders/lg/dkszrwhn3kjbtf594pvm017c0000gn/T/xml2rfc-xxe-1720659876424103329.html" TargetMode="External"/><Relationship Id="rId84" Type="http://schemas.openxmlformats.org/officeDocument/2006/relationships/hyperlink" Target="file:///var/folders/lg/dkszrwhn3kjbtf594pvm017c0000gn/T/xml2rfc-xxe-1720659876424103329.html" TargetMode="External"/><Relationship Id="rId138" Type="http://schemas.openxmlformats.org/officeDocument/2006/relationships/hyperlink" Target="file:///var/folders/lg/dkszrwhn3kjbtf594pvm017c0000gn/T/xml2rfc-xxe-1720659876424103329.html" TargetMode="External"/><Relationship Id="rId345" Type="http://schemas.openxmlformats.org/officeDocument/2006/relationships/hyperlink" Target="file:///var/folders/lg/dkszrwhn3kjbtf594pvm017c0000gn/T/xml2rfc-xxe-1720659876424103329.html" TargetMode="External"/><Relationship Id="rId387" Type="http://schemas.openxmlformats.org/officeDocument/2006/relationships/hyperlink" Target="file:///var/folders/lg/dkszrwhn3kjbtf594pvm017c0000gn/T/xml2rfc-xxe-1720659876424103329.html" TargetMode="External"/><Relationship Id="rId510" Type="http://schemas.openxmlformats.org/officeDocument/2006/relationships/hyperlink" Target="file:///var/folders/lg/dkszrwhn3kjbtf594pvm017c0000gn/T/xml2rfc-xxe-1720659876424103329.html" TargetMode="External"/><Relationship Id="rId552" Type="http://schemas.openxmlformats.org/officeDocument/2006/relationships/hyperlink" Target="file:///var/folders/lg/dkszrwhn3kjbtf594pvm017c0000gn/T/xml2rfc-xxe-1720659876424103329.html" TargetMode="External"/><Relationship Id="rId594" Type="http://schemas.openxmlformats.org/officeDocument/2006/relationships/hyperlink" Target="file:///var/folders/lg/dkszrwhn3kjbtf594pvm017c0000gn/T/xml2rfc-xxe-1720659876424103329.html" TargetMode="External"/><Relationship Id="rId608" Type="http://schemas.openxmlformats.org/officeDocument/2006/relationships/hyperlink" Target="file:///var/folders/lg/dkszrwhn3kjbtf594pvm017c0000gn/T/xml2rfc-xxe-1720659876424103329.html" TargetMode="External"/><Relationship Id="rId815" Type="http://schemas.openxmlformats.org/officeDocument/2006/relationships/hyperlink" Target="file:///var/folders/lg/dkszrwhn3kjbtf594pvm017c0000gn/T/xml2rfc-xxe-1720659876424103329.html" TargetMode="External"/><Relationship Id="rId191" Type="http://schemas.openxmlformats.org/officeDocument/2006/relationships/hyperlink" Target="file:///var/folders/lg/dkszrwhn3kjbtf594pvm017c0000gn/T/xml2rfc-xxe-1720659876424103329.html" TargetMode="External"/><Relationship Id="rId205" Type="http://schemas.openxmlformats.org/officeDocument/2006/relationships/hyperlink" Target="file:///var/folders/lg/dkszrwhn3kjbtf594pvm017c0000gn/T/xml2rfc-xxe-1720659876424103329.html" TargetMode="External"/><Relationship Id="rId247" Type="http://schemas.openxmlformats.org/officeDocument/2006/relationships/hyperlink" Target="file:///var/folders/lg/dkszrwhn3kjbtf594pvm017c0000gn/T/xml2rfc-xxe-1720659876424103329.html" TargetMode="External"/><Relationship Id="rId412" Type="http://schemas.openxmlformats.org/officeDocument/2006/relationships/hyperlink" Target="file:///var/folders/lg/dkszrwhn3kjbtf594pvm017c0000gn/T/xml2rfc-xxe-1720659876424103329.html" TargetMode="External"/><Relationship Id="rId857" Type="http://schemas.openxmlformats.org/officeDocument/2006/relationships/hyperlink" Target="file:///var/folders/lg/dkszrwhn3kjbtf594pvm017c0000gn/T/xml2rfc-xxe-1720659876424103329.html" TargetMode="External"/><Relationship Id="rId899" Type="http://schemas.openxmlformats.org/officeDocument/2006/relationships/hyperlink" Target="http://tools.ietf.org/html/rfc2246" TargetMode="External"/><Relationship Id="rId107" Type="http://schemas.openxmlformats.org/officeDocument/2006/relationships/hyperlink" Target="file:///var/folders/lg/dkszrwhn3kjbtf594pvm017c0000gn/T/xml2rfc-xxe-1720659876424103329.html" TargetMode="External"/><Relationship Id="rId289" Type="http://schemas.openxmlformats.org/officeDocument/2006/relationships/hyperlink" Target="file:///var/folders/lg/dkszrwhn3kjbtf594pvm017c0000gn/T/xml2rfc-xxe-1720659876424103329.html" TargetMode="External"/><Relationship Id="rId454" Type="http://schemas.openxmlformats.org/officeDocument/2006/relationships/hyperlink" Target="file:///var/folders/lg/dkszrwhn3kjbtf594pvm017c0000gn/T/xml2rfc-xxe-1720659876424103329.html" TargetMode="External"/><Relationship Id="rId496" Type="http://schemas.openxmlformats.org/officeDocument/2006/relationships/hyperlink" Target="file:///var/folders/lg/dkszrwhn3kjbtf594pvm017c0000gn/T/xml2rfc-xxe-1720659876424103329.html" TargetMode="External"/><Relationship Id="rId661" Type="http://schemas.openxmlformats.org/officeDocument/2006/relationships/hyperlink" Target="file:///var/folders/lg/dkszrwhn3kjbtf594pvm017c0000gn/T/xml2rfc-xxe-1720659876424103329.html" TargetMode="External"/><Relationship Id="rId717" Type="http://schemas.openxmlformats.org/officeDocument/2006/relationships/hyperlink" Target="file:///var/folders/lg/dkszrwhn3kjbtf594pvm017c0000gn/T/xml2rfc-xxe-1720659876424103329.html" TargetMode="External"/><Relationship Id="rId759" Type="http://schemas.openxmlformats.org/officeDocument/2006/relationships/hyperlink" Target="file:///var/folders/lg/dkszrwhn3kjbtf594pvm017c0000gn/T/xml2rfc-xxe-1720659876424103329.html" TargetMode="External"/><Relationship Id="rId924" Type="http://schemas.openxmlformats.org/officeDocument/2006/relationships/hyperlink" Target="http://tools.ietf.org/html/rfc6750" TargetMode="External"/><Relationship Id="rId966" Type="http://schemas.openxmlformats.org/officeDocument/2006/relationships/hyperlink" Target="http://self-issued.info/" TargetMode="External"/><Relationship Id="rId11" Type="http://schemas.openxmlformats.org/officeDocument/2006/relationships/hyperlink" Target="file:///var/folders/lg/dkszrwhn3kjbtf594pvm017c0000gn/T/xml2rfc-xxe-1720659876424103329.html" TargetMode="External"/><Relationship Id="rId53" Type="http://schemas.openxmlformats.org/officeDocument/2006/relationships/hyperlink" Target="file:///var/folders/lg/dkszrwhn3kjbtf594pvm017c0000gn/T/xml2rfc-xxe-1720659876424103329.html" TargetMode="External"/><Relationship Id="rId149" Type="http://schemas.openxmlformats.org/officeDocument/2006/relationships/hyperlink" Target="file:///var/folders/lg/dkszrwhn3kjbtf594pvm017c0000gn/T/xml2rfc-xxe-1720659876424103329.html" TargetMode="External"/><Relationship Id="rId314" Type="http://schemas.openxmlformats.org/officeDocument/2006/relationships/hyperlink" Target="file:///var/folders/lg/dkszrwhn3kjbtf594pvm017c0000gn/T/xml2rfc-xxe-1720659876424103329.html" TargetMode="External"/><Relationship Id="rId356" Type="http://schemas.openxmlformats.org/officeDocument/2006/relationships/hyperlink" Target="file:///var/folders/lg/dkszrwhn3kjbtf594pvm017c0000gn/T/xml2rfc-xxe-1720659876424103329.html" TargetMode="External"/><Relationship Id="rId398" Type="http://schemas.openxmlformats.org/officeDocument/2006/relationships/hyperlink" Target="file:///var/folders/lg/dkszrwhn3kjbtf594pvm017c0000gn/T/xml2rfc-xxe-1720659876424103329.html" TargetMode="External"/><Relationship Id="rId521" Type="http://schemas.openxmlformats.org/officeDocument/2006/relationships/hyperlink" Target="file:///var/folders/lg/dkszrwhn3kjbtf594pvm017c0000gn/T/xml2rfc-xxe-1720659876424103329.html" TargetMode="External"/><Relationship Id="rId563" Type="http://schemas.openxmlformats.org/officeDocument/2006/relationships/hyperlink" Target="file:///var/folders/lg/dkszrwhn3kjbtf594pvm017c0000gn/T/xml2rfc-xxe-1720659876424103329.html" TargetMode="External"/><Relationship Id="rId619" Type="http://schemas.openxmlformats.org/officeDocument/2006/relationships/hyperlink" Target="file:///var/folders/lg/dkszrwhn3kjbtf594pvm017c0000gn/T/xml2rfc-xxe-1720659876424103329.html" TargetMode="External"/><Relationship Id="rId770" Type="http://schemas.openxmlformats.org/officeDocument/2006/relationships/hyperlink" Target="file:///var/folders/lg/dkszrwhn3kjbtf594pvm017c0000gn/T/xml2rfc-xxe-1720659876424103329.html" TargetMode="External"/><Relationship Id="rId95" Type="http://schemas.openxmlformats.org/officeDocument/2006/relationships/hyperlink" Target="file:///var/folders/lg/dkszrwhn3kjbtf594pvm017c0000gn/T/xml2rfc-xxe-1720659876424103329.html" TargetMode="External"/><Relationship Id="rId160" Type="http://schemas.openxmlformats.org/officeDocument/2006/relationships/hyperlink" Target="file:///var/folders/lg/dkszrwhn3kjbtf594pvm017c0000gn/T/xml2rfc-xxe-1720659876424103329.html" TargetMode="External"/><Relationship Id="rId216" Type="http://schemas.openxmlformats.org/officeDocument/2006/relationships/hyperlink" Target="file:///var/folders/lg/dkszrwhn3kjbtf594pvm017c0000gn/T/xml2rfc-xxe-1720659876424103329.html" TargetMode="External"/><Relationship Id="rId423" Type="http://schemas.openxmlformats.org/officeDocument/2006/relationships/hyperlink" Target="file:///var/folders/lg/dkszrwhn3kjbtf594pvm017c0000gn/T/xml2rfc-xxe-1720659876424103329.html" TargetMode="External"/><Relationship Id="rId826" Type="http://schemas.openxmlformats.org/officeDocument/2006/relationships/hyperlink" Target="file:///var/folders/lg/dkszrwhn3kjbtf594pvm017c0000gn/T/xml2rfc-xxe-1720659876424103329.html" TargetMode="External"/><Relationship Id="rId868" Type="http://schemas.openxmlformats.org/officeDocument/2006/relationships/hyperlink" Target="file:///var/folders/lg/dkszrwhn3kjbtf594pvm017c0000gn/T/xml2rfc-xxe-1720659876424103329.html" TargetMode="External"/><Relationship Id="rId258" Type="http://schemas.openxmlformats.org/officeDocument/2006/relationships/hyperlink" Target="file:///var/folders/lg/dkszrwhn3kjbtf594pvm017c0000gn/T/xml2rfc-xxe-1720659876424103329.html" TargetMode="External"/><Relationship Id="rId465" Type="http://schemas.openxmlformats.org/officeDocument/2006/relationships/hyperlink" Target="file:///var/folders/lg/dkszrwhn3kjbtf594pvm017c0000gn/T/xml2rfc-xxe-1720659876424103329.html" TargetMode="External"/><Relationship Id="rId630" Type="http://schemas.openxmlformats.org/officeDocument/2006/relationships/hyperlink" Target="file:///var/folders/lg/dkszrwhn3kjbtf594pvm017c0000gn/T/xml2rfc-xxe-1720659876424103329.html" TargetMode="External"/><Relationship Id="rId672" Type="http://schemas.openxmlformats.org/officeDocument/2006/relationships/hyperlink" Target="file:///var/folders/lg/dkszrwhn3kjbtf594pvm017c0000gn/T/xml2rfc-xxe-1720659876424103329.html" TargetMode="External"/><Relationship Id="rId728" Type="http://schemas.openxmlformats.org/officeDocument/2006/relationships/hyperlink" Target="file:///var/folders/lg/dkszrwhn3kjbtf594pvm017c0000gn/T/xml2rfc-xxe-1720659876424103329.html" TargetMode="External"/><Relationship Id="rId935" Type="http://schemas.openxmlformats.org/officeDocument/2006/relationships/hyperlink" Target="mailto:n-sakimura@nri.co.jp" TargetMode="External"/><Relationship Id="rId22" Type="http://schemas.openxmlformats.org/officeDocument/2006/relationships/hyperlink" Target="file:///var/folders/lg/dkszrwhn3kjbtf594pvm017c0000gn/T/xml2rfc-xxe-1720659876424103329.html" TargetMode="External"/><Relationship Id="rId64" Type="http://schemas.openxmlformats.org/officeDocument/2006/relationships/hyperlink" Target="file:///var/folders/lg/dkszrwhn3kjbtf594pvm017c0000gn/T/xml2rfc-xxe-1720659876424103329.html" TargetMode="External"/><Relationship Id="rId118" Type="http://schemas.openxmlformats.org/officeDocument/2006/relationships/hyperlink" Target="file:///var/folders/lg/dkszrwhn3kjbtf594pvm017c0000gn/T/xml2rfc-xxe-1720659876424103329.html" TargetMode="External"/><Relationship Id="rId325" Type="http://schemas.openxmlformats.org/officeDocument/2006/relationships/hyperlink" Target="file:///var/folders/lg/dkszrwhn3kjbtf594pvm017c0000gn/T/xml2rfc-xxe-1720659876424103329.html" TargetMode="External"/><Relationship Id="rId367" Type="http://schemas.openxmlformats.org/officeDocument/2006/relationships/hyperlink" Target="file:///var/folders/lg/dkszrwhn3kjbtf594pvm017c0000gn/T/xml2rfc-xxe-1720659876424103329.html" TargetMode="External"/><Relationship Id="rId532" Type="http://schemas.openxmlformats.org/officeDocument/2006/relationships/hyperlink" Target="file:///var/folders/lg/dkszrwhn3kjbtf594pvm017c0000gn/T/xml2rfc-xxe-1720659876424103329.html" TargetMode="External"/><Relationship Id="rId574" Type="http://schemas.openxmlformats.org/officeDocument/2006/relationships/hyperlink" Target="file:///var/folders/lg/dkszrwhn3kjbtf594pvm017c0000gn/T/xml2rfc-xxe-1720659876424103329.html" TargetMode="External"/><Relationship Id="rId171" Type="http://schemas.openxmlformats.org/officeDocument/2006/relationships/hyperlink" Target="file:///var/folders/lg/dkszrwhn3kjbtf594pvm017c0000gn/T/xml2rfc-xxe-1720659876424103329.html" TargetMode="External"/><Relationship Id="rId227" Type="http://schemas.openxmlformats.org/officeDocument/2006/relationships/hyperlink" Target="file:///var/folders/lg/dkszrwhn3kjbtf594pvm017c0000gn/T/xml2rfc-xxe-1720659876424103329.html" TargetMode="External"/><Relationship Id="rId781" Type="http://schemas.openxmlformats.org/officeDocument/2006/relationships/hyperlink" Target="file:///var/folders/lg/dkszrwhn3kjbtf594pvm017c0000gn/T/xml2rfc-xxe-1720659876424103329.html" TargetMode="External"/><Relationship Id="rId837" Type="http://schemas.openxmlformats.org/officeDocument/2006/relationships/hyperlink" Target="file:///var/folders/lg/dkszrwhn3kjbtf594pvm017c0000gn/T/xml2rfc-xxe-1720659876424103329.html" TargetMode="External"/><Relationship Id="rId879" Type="http://schemas.openxmlformats.org/officeDocument/2006/relationships/hyperlink" Target="file:///var/folders/lg/dkszrwhn3kjbtf594pvm017c0000gn/T/xml2rfc-xxe-1720659876424103329.html" TargetMode="External"/><Relationship Id="rId269" Type="http://schemas.openxmlformats.org/officeDocument/2006/relationships/hyperlink" Target="file:///var/folders/lg/dkszrwhn3kjbtf594pvm017c0000gn/T/xml2rfc-xxe-1720659876424103329.html" TargetMode="External"/><Relationship Id="rId434" Type="http://schemas.openxmlformats.org/officeDocument/2006/relationships/hyperlink" Target="file:///var/folders/lg/dkszrwhn3kjbtf594pvm017c0000gn/T/xml2rfc-xxe-1720659876424103329.html" TargetMode="External"/><Relationship Id="rId476" Type="http://schemas.openxmlformats.org/officeDocument/2006/relationships/hyperlink" Target="file:///var/folders/lg/dkszrwhn3kjbtf594pvm017c0000gn/T/xml2rfc-xxe-1720659876424103329.html" TargetMode="External"/><Relationship Id="rId641" Type="http://schemas.openxmlformats.org/officeDocument/2006/relationships/hyperlink" Target="file:///var/folders/lg/dkszrwhn3kjbtf594pvm017c0000gn/T/xml2rfc-xxe-1720659876424103329.html" TargetMode="External"/><Relationship Id="rId683" Type="http://schemas.openxmlformats.org/officeDocument/2006/relationships/hyperlink" Target="file:///var/folders/lg/dkszrwhn3kjbtf594pvm017c0000gn/T/xml2rfc-xxe-1720659876424103329.html" TargetMode="External"/><Relationship Id="rId739" Type="http://schemas.openxmlformats.org/officeDocument/2006/relationships/hyperlink" Target="file:///var/folders/lg/dkszrwhn3kjbtf594pvm017c0000gn/T/xml2rfc-xxe-1720659876424103329.html" TargetMode="External"/><Relationship Id="rId890" Type="http://schemas.openxmlformats.org/officeDocument/2006/relationships/hyperlink" Target="http://tools.ietf.org/html/draft-ietf-jose-json-web-key" TargetMode="External"/><Relationship Id="rId904" Type="http://schemas.openxmlformats.org/officeDocument/2006/relationships/hyperlink" Target="mailto:masinter@parc.xerox.com" TargetMode="External"/><Relationship Id="rId33" Type="http://schemas.openxmlformats.org/officeDocument/2006/relationships/hyperlink" Target="file:///var/folders/lg/dkszrwhn3kjbtf594pvm017c0000gn/T/xml2rfc-xxe-1720659876424103329.html" TargetMode="External"/><Relationship Id="rId129" Type="http://schemas.openxmlformats.org/officeDocument/2006/relationships/hyperlink" Target="file:///var/folders/lg/dkszrwhn3kjbtf594pvm017c0000gn/T/xml2rfc-xxe-1720659876424103329.html" TargetMode="External"/><Relationship Id="rId280" Type="http://schemas.openxmlformats.org/officeDocument/2006/relationships/hyperlink" Target="file:///var/folders/lg/dkszrwhn3kjbtf594pvm017c0000gn/T/xml2rfc-xxe-1720659876424103329.html" TargetMode="External"/><Relationship Id="rId336" Type="http://schemas.openxmlformats.org/officeDocument/2006/relationships/hyperlink" Target="file:///var/folders/lg/dkszrwhn3kjbtf594pvm017c0000gn/T/xml2rfc-xxe-1720659876424103329.html" TargetMode="External"/><Relationship Id="rId501" Type="http://schemas.openxmlformats.org/officeDocument/2006/relationships/hyperlink" Target="file:///var/folders/lg/dkszrwhn3kjbtf594pvm017c0000gn/T/xml2rfc-xxe-1720659876424103329.html" TargetMode="External"/><Relationship Id="rId543" Type="http://schemas.openxmlformats.org/officeDocument/2006/relationships/hyperlink" Target="file:///var/folders/lg/dkszrwhn3kjbtf594pvm017c0000gn/T/xml2rfc-xxe-1720659876424103329.html" TargetMode="External"/><Relationship Id="rId946" Type="http://schemas.openxmlformats.org/officeDocument/2006/relationships/hyperlink" Target="file:///var/folders/lg/dkszrwhn3kjbtf594pvm017c0000gn/T/xml2rfc-xxe-1720659876424103329.html" TargetMode="External"/><Relationship Id="rId75" Type="http://schemas.openxmlformats.org/officeDocument/2006/relationships/hyperlink" Target="file:///var/folders/lg/dkszrwhn3kjbtf594pvm017c0000gn/T/xml2rfc-xxe-1720659876424103329.html" TargetMode="External"/><Relationship Id="rId140" Type="http://schemas.openxmlformats.org/officeDocument/2006/relationships/hyperlink" Target="file:///var/folders/lg/dkszrwhn3kjbtf594pvm017c0000gn/T/xml2rfc-xxe-1720659876424103329.html" TargetMode="External"/><Relationship Id="rId182" Type="http://schemas.openxmlformats.org/officeDocument/2006/relationships/hyperlink" Target="file:///var/folders/lg/dkszrwhn3kjbtf594pvm017c0000gn/T/xml2rfc-xxe-1720659876424103329.html" TargetMode="External"/><Relationship Id="rId378" Type="http://schemas.openxmlformats.org/officeDocument/2006/relationships/hyperlink" Target="file:///var/folders/lg/dkszrwhn3kjbtf594pvm017c0000gn/T/xml2rfc-xxe-1720659876424103329.html" TargetMode="External"/><Relationship Id="rId403" Type="http://schemas.openxmlformats.org/officeDocument/2006/relationships/hyperlink" Target="file:///var/folders/lg/dkszrwhn3kjbtf594pvm017c0000gn/T/xml2rfc-xxe-1720659876424103329.html" TargetMode="External"/><Relationship Id="rId585" Type="http://schemas.openxmlformats.org/officeDocument/2006/relationships/hyperlink" Target="file:///var/folders/lg/dkszrwhn3kjbtf594pvm017c0000gn/T/xml2rfc-xxe-1720659876424103329.html" TargetMode="External"/><Relationship Id="rId750" Type="http://schemas.openxmlformats.org/officeDocument/2006/relationships/hyperlink" Target="file:///var/folders/lg/dkszrwhn3kjbtf594pvm017c0000gn/T/xml2rfc-xxe-1720659876424103329.html" TargetMode="External"/><Relationship Id="rId792" Type="http://schemas.openxmlformats.org/officeDocument/2006/relationships/hyperlink" Target="file:///var/folders/lg/dkszrwhn3kjbtf594pvm017c0000gn/T/xml2rfc-xxe-1720659876424103329.html" TargetMode="External"/><Relationship Id="rId806" Type="http://schemas.openxmlformats.org/officeDocument/2006/relationships/hyperlink" Target="file:///var/folders/lg/dkszrwhn3kjbtf594pvm017c0000gn/T/xml2rfc-xxe-1720659876424103329.html" TargetMode="External"/><Relationship Id="rId848" Type="http://schemas.openxmlformats.org/officeDocument/2006/relationships/hyperlink" Target="file:///var/folders/lg/dkszrwhn3kjbtf594pvm017c0000gn/T/xml2rfc-xxe-1720659876424103329.html" TargetMode="External"/><Relationship Id="rId6" Type="http://schemas.openxmlformats.org/officeDocument/2006/relationships/hyperlink" Target="file:///var/folders/lg/dkszrwhn3kjbtf594pvm017c0000gn/T/xml2rfc-xxe-1720659876424103329.html" TargetMode="External"/><Relationship Id="rId238" Type="http://schemas.openxmlformats.org/officeDocument/2006/relationships/hyperlink" Target="file:///var/folders/lg/dkszrwhn3kjbtf594pvm017c0000gn/T/xml2rfc-xxe-1720659876424103329.html" TargetMode="External"/><Relationship Id="rId445" Type="http://schemas.openxmlformats.org/officeDocument/2006/relationships/hyperlink" Target="file:///var/folders/lg/dkszrwhn3kjbtf594pvm017c0000gn/T/xml2rfc-xxe-1720659876424103329.html" TargetMode="External"/><Relationship Id="rId487" Type="http://schemas.openxmlformats.org/officeDocument/2006/relationships/hyperlink" Target="file:///var/folders/lg/dkszrwhn3kjbtf594pvm017c0000gn/T/xml2rfc-xxe-1720659876424103329.html" TargetMode="External"/><Relationship Id="rId610" Type="http://schemas.openxmlformats.org/officeDocument/2006/relationships/hyperlink" Target="file:///var/folders/lg/dkszrwhn3kjbtf594pvm017c0000gn/T/xml2rfc-xxe-1720659876424103329.html" TargetMode="External"/><Relationship Id="rId652" Type="http://schemas.openxmlformats.org/officeDocument/2006/relationships/hyperlink" Target="file:///var/folders/lg/dkszrwhn3kjbtf594pvm017c0000gn/T/xml2rfc-xxe-1720659876424103329.html" TargetMode="External"/><Relationship Id="rId694" Type="http://schemas.openxmlformats.org/officeDocument/2006/relationships/hyperlink" Target="file:///var/folders/lg/dkszrwhn3kjbtf594pvm017c0000gn/T/xml2rfc-xxe-1720659876424103329.html" TargetMode="External"/><Relationship Id="rId708" Type="http://schemas.openxmlformats.org/officeDocument/2006/relationships/hyperlink" Target="file:///var/folders/lg/dkszrwhn3kjbtf594pvm017c0000gn/T/xml2rfc-xxe-1720659876424103329.html" TargetMode="External"/><Relationship Id="rId915" Type="http://schemas.openxmlformats.org/officeDocument/2006/relationships/hyperlink" Target="http://tools.ietf.org/html/rfc3986" TargetMode="External"/><Relationship Id="rId291" Type="http://schemas.openxmlformats.org/officeDocument/2006/relationships/hyperlink" Target="file:///var/folders/lg/dkszrwhn3kjbtf594pvm017c0000gn/T/xml2rfc-xxe-1720659876424103329.html" TargetMode="External"/><Relationship Id="rId305" Type="http://schemas.openxmlformats.org/officeDocument/2006/relationships/hyperlink" Target="file:///var/folders/lg/dkszrwhn3kjbtf594pvm017c0000gn/T/xml2rfc-xxe-1720659876424103329.html" TargetMode="External"/><Relationship Id="rId347" Type="http://schemas.openxmlformats.org/officeDocument/2006/relationships/hyperlink" Target="file:///var/folders/lg/dkszrwhn3kjbtf594pvm017c0000gn/T/xml2rfc-xxe-1720659876424103329.html" TargetMode="External"/><Relationship Id="rId512" Type="http://schemas.openxmlformats.org/officeDocument/2006/relationships/hyperlink" Target="file:///var/folders/lg/dkszrwhn3kjbtf594pvm017c0000gn/T/xml2rfc-xxe-1720659876424103329.html" TargetMode="External"/><Relationship Id="rId957" Type="http://schemas.openxmlformats.org/officeDocument/2006/relationships/hyperlink" Target="file:///var/folders/lg/dkszrwhn3kjbtf594pvm017c0000gn/T/xml2rfc-xxe-1720659876424103329.html" TargetMode="External"/><Relationship Id="rId44" Type="http://schemas.openxmlformats.org/officeDocument/2006/relationships/hyperlink" Target="file:///var/folders/lg/dkszrwhn3kjbtf594pvm017c0000gn/T/xml2rfc-xxe-1720659876424103329.html" TargetMode="External"/><Relationship Id="rId86" Type="http://schemas.openxmlformats.org/officeDocument/2006/relationships/hyperlink" Target="file:///var/folders/lg/dkszrwhn3kjbtf594pvm017c0000gn/T/xml2rfc-xxe-1720659876424103329.html" TargetMode="External"/><Relationship Id="rId151" Type="http://schemas.openxmlformats.org/officeDocument/2006/relationships/hyperlink" Target="file:///var/folders/lg/dkszrwhn3kjbtf594pvm017c0000gn/T/xml2rfc-xxe-1720659876424103329.html" TargetMode="External"/><Relationship Id="rId389" Type="http://schemas.openxmlformats.org/officeDocument/2006/relationships/hyperlink" Target="file:///var/folders/lg/dkszrwhn3kjbtf594pvm017c0000gn/T/xml2rfc-xxe-1720659876424103329.html" TargetMode="External"/><Relationship Id="rId554" Type="http://schemas.openxmlformats.org/officeDocument/2006/relationships/hyperlink" Target="file:///var/folders/lg/dkszrwhn3kjbtf594pvm017c0000gn/T/xml2rfc-xxe-1720659876424103329.html" TargetMode="External"/><Relationship Id="rId596" Type="http://schemas.openxmlformats.org/officeDocument/2006/relationships/hyperlink" Target="file:///var/folders/lg/dkszrwhn3kjbtf594pvm017c0000gn/T/xml2rfc-xxe-1720659876424103329.html" TargetMode="External"/><Relationship Id="rId761" Type="http://schemas.openxmlformats.org/officeDocument/2006/relationships/hyperlink" Target="file:///var/folders/lg/dkszrwhn3kjbtf594pvm017c0000gn/T/xml2rfc-xxe-1720659876424103329.html" TargetMode="External"/><Relationship Id="rId817" Type="http://schemas.openxmlformats.org/officeDocument/2006/relationships/hyperlink" Target="file:///var/folders/lg/dkszrwhn3kjbtf594pvm017c0000gn/T/xml2rfc-xxe-1720659876424103329.html" TargetMode="External"/><Relationship Id="rId859" Type="http://schemas.openxmlformats.org/officeDocument/2006/relationships/hyperlink" Target="file:///var/folders/lg/dkszrwhn3kjbtf594pvm017c0000gn/T/xml2rfc-xxe-1720659876424103329.html" TargetMode="External"/><Relationship Id="rId193" Type="http://schemas.openxmlformats.org/officeDocument/2006/relationships/hyperlink" Target="file:///var/folders/lg/dkszrwhn3kjbtf594pvm017c0000gn/T/xml2rfc-xxe-1720659876424103329.html" TargetMode="External"/><Relationship Id="rId207" Type="http://schemas.openxmlformats.org/officeDocument/2006/relationships/hyperlink" Target="file:///var/folders/lg/dkszrwhn3kjbtf594pvm017c0000gn/T/xml2rfc-xxe-1720659876424103329.html" TargetMode="External"/><Relationship Id="rId249" Type="http://schemas.openxmlformats.org/officeDocument/2006/relationships/hyperlink" Target="file:///var/folders/lg/dkszrwhn3kjbtf594pvm017c0000gn/T/xml2rfc-xxe-1720659876424103329.html" TargetMode="External"/><Relationship Id="rId414" Type="http://schemas.openxmlformats.org/officeDocument/2006/relationships/hyperlink" Target="file:///var/folders/lg/dkszrwhn3kjbtf594pvm017c0000gn/T/xml2rfc-xxe-1720659876424103329.html" TargetMode="External"/><Relationship Id="rId456" Type="http://schemas.openxmlformats.org/officeDocument/2006/relationships/hyperlink" Target="file:///var/folders/lg/dkszrwhn3kjbtf594pvm017c0000gn/T/xml2rfc-xxe-1720659876424103329.html" TargetMode="External"/><Relationship Id="rId498" Type="http://schemas.openxmlformats.org/officeDocument/2006/relationships/hyperlink" Target="file:///var/folders/lg/dkszrwhn3kjbtf594pvm017c0000gn/T/xml2rfc-xxe-1720659876424103329.html" TargetMode="External"/><Relationship Id="rId621" Type="http://schemas.openxmlformats.org/officeDocument/2006/relationships/hyperlink" Target="file:///var/folders/lg/dkszrwhn3kjbtf594pvm017c0000gn/T/xml2rfc-xxe-1720659876424103329.html" TargetMode="External"/><Relationship Id="rId663" Type="http://schemas.openxmlformats.org/officeDocument/2006/relationships/hyperlink" Target="file:///var/folders/lg/dkszrwhn3kjbtf594pvm017c0000gn/T/xml2rfc-xxe-1720659876424103329.html" TargetMode="External"/><Relationship Id="rId870" Type="http://schemas.openxmlformats.org/officeDocument/2006/relationships/hyperlink" Target="file:///var/folders/lg/dkszrwhn3kjbtf594pvm017c0000gn/T/xml2rfc-xxe-1720659876424103329.html" TargetMode="External"/><Relationship Id="rId13" Type="http://schemas.openxmlformats.org/officeDocument/2006/relationships/hyperlink" Target="file:///var/folders/lg/dkszrwhn3kjbtf594pvm017c0000gn/T/xml2rfc-xxe-1720659876424103329.html" TargetMode="External"/><Relationship Id="rId109" Type="http://schemas.openxmlformats.org/officeDocument/2006/relationships/hyperlink" Target="file:///var/folders/lg/dkszrwhn3kjbtf594pvm017c0000gn/T/xml2rfc-xxe-1720659876424103329.html" TargetMode="External"/><Relationship Id="rId260" Type="http://schemas.openxmlformats.org/officeDocument/2006/relationships/hyperlink" Target="file:///var/folders/lg/dkszrwhn3kjbtf594pvm017c0000gn/T/xml2rfc-xxe-1720659876424103329.html" TargetMode="External"/><Relationship Id="rId316" Type="http://schemas.openxmlformats.org/officeDocument/2006/relationships/hyperlink" Target="file:///var/folders/lg/dkszrwhn3kjbtf594pvm017c0000gn/T/xml2rfc-xxe-1720659876424103329.html" TargetMode="External"/><Relationship Id="rId523" Type="http://schemas.openxmlformats.org/officeDocument/2006/relationships/hyperlink" Target="file:///var/folders/lg/dkszrwhn3kjbtf594pvm017c0000gn/T/xml2rfc-xxe-1720659876424103329.html" TargetMode="External"/><Relationship Id="rId719" Type="http://schemas.openxmlformats.org/officeDocument/2006/relationships/hyperlink" Target="file:///var/folders/lg/dkszrwhn3kjbtf594pvm017c0000gn/T/xml2rfc-xxe-1720659876424103329.html" TargetMode="External"/><Relationship Id="rId926" Type="http://schemas.openxmlformats.org/officeDocument/2006/relationships/hyperlink" Target="mailto:markdavis@google.com" TargetMode="External"/><Relationship Id="rId968" Type="http://schemas.openxmlformats.org/officeDocument/2006/relationships/hyperlink" Target="http://stackoverflow.com/users/311376/breno" TargetMode="External"/><Relationship Id="rId55" Type="http://schemas.openxmlformats.org/officeDocument/2006/relationships/hyperlink" Target="file:///var/folders/lg/dkszrwhn3kjbtf594pvm017c0000gn/T/xml2rfc-xxe-1720659876424103329.html" TargetMode="External"/><Relationship Id="rId97" Type="http://schemas.openxmlformats.org/officeDocument/2006/relationships/hyperlink" Target="file:///var/folders/lg/dkszrwhn3kjbtf594pvm017c0000gn/T/xml2rfc-xxe-1720659876424103329.html" TargetMode="External"/><Relationship Id="rId120" Type="http://schemas.openxmlformats.org/officeDocument/2006/relationships/hyperlink" Target="file:///var/folders/lg/dkszrwhn3kjbtf594pvm017c0000gn/T/xml2rfc-xxe-1720659876424103329.html" TargetMode="External"/><Relationship Id="rId358" Type="http://schemas.openxmlformats.org/officeDocument/2006/relationships/hyperlink" Target="file:///var/folders/lg/dkszrwhn3kjbtf594pvm017c0000gn/T/xml2rfc-xxe-1720659876424103329.html" TargetMode="External"/><Relationship Id="rId565" Type="http://schemas.openxmlformats.org/officeDocument/2006/relationships/hyperlink" Target="file:///var/folders/lg/dkszrwhn3kjbtf594pvm017c0000gn/T/xml2rfc-xxe-1720659876424103329.html" TargetMode="External"/><Relationship Id="rId730" Type="http://schemas.openxmlformats.org/officeDocument/2006/relationships/hyperlink" Target="file:///var/folders/lg/dkszrwhn3kjbtf594pvm017c0000gn/T/xml2rfc-xxe-1720659876424103329.html" TargetMode="External"/><Relationship Id="rId772" Type="http://schemas.openxmlformats.org/officeDocument/2006/relationships/hyperlink" Target="file:///var/folders/lg/dkszrwhn3kjbtf594pvm017c0000gn/T/xml2rfc-xxe-1720659876424103329.html" TargetMode="External"/><Relationship Id="rId828" Type="http://schemas.openxmlformats.org/officeDocument/2006/relationships/hyperlink" Target="file:///var/folders/lg/dkszrwhn3kjbtf594pvm017c0000gn/T/xml2rfc-xxe-1720659876424103329.html" TargetMode="External"/><Relationship Id="rId162" Type="http://schemas.openxmlformats.org/officeDocument/2006/relationships/hyperlink" Target="file:///var/folders/lg/dkszrwhn3kjbtf594pvm017c0000gn/T/xml2rfc-xxe-1720659876424103329.html" TargetMode="External"/><Relationship Id="rId218" Type="http://schemas.openxmlformats.org/officeDocument/2006/relationships/hyperlink" Target="file:///var/folders/lg/dkszrwhn3kjbtf594pvm017c0000gn/T/xml2rfc-xxe-1720659876424103329.html" TargetMode="External"/><Relationship Id="rId425" Type="http://schemas.openxmlformats.org/officeDocument/2006/relationships/hyperlink" Target="file:///var/folders/lg/dkszrwhn3kjbtf594pvm017c0000gn/T/xml2rfc-xxe-1720659876424103329.html" TargetMode="External"/><Relationship Id="rId467" Type="http://schemas.openxmlformats.org/officeDocument/2006/relationships/hyperlink" Target="file:///var/folders/lg/dkszrwhn3kjbtf594pvm017c0000gn/T/xml2rfc-xxe-1720659876424103329.html" TargetMode="External"/><Relationship Id="rId632" Type="http://schemas.openxmlformats.org/officeDocument/2006/relationships/hyperlink" Target="file:///var/folders/lg/dkszrwhn3kjbtf594pvm017c0000gn/T/xml2rfc-xxe-1720659876424103329.html" TargetMode="External"/><Relationship Id="rId271" Type="http://schemas.openxmlformats.org/officeDocument/2006/relationships/hyperlink" Target="file:///var/folders/lg/dkszrwhn3kjbtf594pvm017c0000gn/T/xml2rfc-xxe-1720659876424103329.html" TargetMode="External"/><Relationship Id="rId674" Type="http://schemas.openxmlformats.org/officeDocument/2006/relationships/hyperlink" Target="file:///var/folders/lg/dkszrwhn3kjbtf594pvm017c0000gn/T/xml2rfc-xxe-1720659876424103329.html" TargetMode="External"/><Relationship Id="rId881" Type="http://schemas.openxmlformats.org/officeDocument/2006/relationships/hyperlink" Target="file:///var/folders/lg/dkszrwhn3kjbtf594pvm017c0000gn/T/xml2rfc-xxe-1720659876424103329.html" TargetMode="External"/><Relationship Id="rId937" Type="http://schemas.openxmlformats.org/officeDocument/2006/relationships/hyperlink" Target="file:///var/folders/lg/dkszrwhn3kjbtf594pvm017c0000gn/T/xml2rfc-xxe-1720659876424103329.html" TargetMode="External"/><Relationship Id="rId24" Type="http://schemas.openxmlformats.org/officeDocument/2006/relationships/hyperlink" Target="file:///var/folders/lg/dkszrwhn3kjbtf594pvm017c0000gn/T/xml2rfc-xxe-1720659876424103329.html" TargetMode="External"/><Relationship Id="rId66" Type="http://schemas.openxmlformats.org/officeDocument/2006/relationships/hyperlink" Target="file:///var/folders/lg/dkszrwhn3kjbtf594pvm017c0000gn/T/xml2rfc-xxe-1720659876424103329.html" TargetMode="External"/><Relationship Id="rId131" Type="http://schemas.openxmlformats.org/officeDocument/2006/relationships/hyperlink" Target="file:///var/folders/lg/dkszrwhn3kjbtf594pvm017c0000gn/T/xml2rfc-xxe-1720659876424103329.html" TargetMode="External"/><Relationship Id="rId327" Type="http://schemas.openxmlformats.org/officeDocument/2006/relationships/hyperlink" Target="file:///var/folders/lg/dkszrwhn3kjbtf594pvm017c0000gn/T/xml2rfc-xxe-1720659876424103329.html" TargetMode="External"/><Relationship Id="rId369" Type="http://schemas.openxmlformats.org/officeDocument/2006/relationships/hyperlink" Target="file:///var/folders/lg/dkszrwhn3kjbtf594pvm017c0000gn/T/xml2rfc-xxe-1720659876424103329.html" TargetMode="External"/><Relationship Id="rId534" Type="http://schemas.openxmlformats.org/officeDocument/2006/relationships/hyperlink" Target="file:///var/folders/lg/dkszrwhn3kjbtf594pvm017c0000gn/T/xml2rfc-xxe-1720659876424103329.html" TargetMode="External"/><Relationship Id="rId576" Type="http://schemas.openxmlformats.org/officeDocument/2006/relationships/hyperlink" Target="file:///var/folders/lg/dkszrwhn3kjbtf594pvm017c0000gn/T/xml2rfc-xxe-1720659876424103329.html" TargetMode="External"/><Relationship Id="rId741" Type="http://schemas.openxmlformats.org/officeDocument/2006/relationships/hyperlink" Target="file:///var/folders/lg/dkszrwhn3kjbtf594pvm017c0000gn/T/xml2rfc-xxe-1720659876424103329.html" TargetMode="External"/><Relationship Id="rId783" Type="http://schemas.openxmlformats.org/officeDocument/2006/relationships/hyperlink" Target="file:///var/folders/lg/dkszrwhn3kjbtf594pvm017c0000gn/T/xml2rfc-xxe-1720659876424103329.html" TargetMode="External"/><Relationship Id="rId839" Type="http://schemas.openxmlformats.org/officeDocument/2006/relationships/hyperlink" Target="file:///var/folders/lg/dkszrwhn3kjbtf594pvm017c0000gn/T/xml2rfc-xxe-1720659876424103329.html" TargetMode="External"/><Relationship Id="rId173" Type="http://schemas.openxmlformats.org/officeDocument/2006/relationships/hyperlink" Target="file:///var/folders/lg/dkszrwhn3kjbtf594pvm017c0000gn/T/xml2rfc-xxe-1720659876424103329.html" TargetMode="External"/><Relationship Id="rId229" Type="http://schemas.openxmlformats.org/officeDocument/2006/relationships/hyperlink" Target="file:///var/folders/lg/dkszrwhn3kjbtf594pvm017c0000gn/T/xml2rfc-xxe-1720659876424103329.html" TargetMode="External"/><Relationship Id="rId380" Type="http://schemas.openxmlformats.org/officeDocument/2006/relationships/hyperlink" Target="file:///var/folders/lg/dkszrwhn3kjbtf594pvm017c0000gn/T/xml2rfc-xxe-1720659876424103329.html" TargetMode="External"/><Relationship Id="rId436" Type="http://schemas.openxmlformats.org/officeDocument/2006/relationships/hyperlink" Target="file:///var/folders/lg/dkszrwhn3kjbtf594pvm017c0000gn/T/xml2rfc-xxe-1720659876424103329.html" TargetMode="External"/><Relationship Id="rId601" Type="http://schemas.openxmlformats.org/officeDocument/2006/relationships/hyperlink" Target="file:///var/folders/lg/dkszrwhn3kjbtf594pvm017c0000gn/T/xml2rfc-xxe-1720659876424103329.html" TargetMode="External"/><Relationship Id="rId643" Type="http://schemas.openxmlformats.org/officeDocument/2006/relationships/hyperlink" Target="file:///var/folders/lg/dkszrwhn3kjbtf594pvm017c0000gn/T/xml2rfc-xxe-1720659876424103329.html" TargetMode="External"/><Relationship Id="rId240" Type="http://schemas.openxmlformats.org/officeDocument/2006/relationships/hyperlink" Target="file:///var/folders/lg/dkszrwhn3kjbtf594pvm017c0000gn/T/xml2rfc-xxe-1720659876424103329.html" TargetMode="External"/><Relationship Id="rId478" Type="http://schemas.openxmlformats.org/officeDocument/2006/relationships/hyperlink" Target="file:///var/folders/lg/dkszrwhn3kjbtf594pvm017c0000gn/T/xml2rfc-xxe-1720659876424103329.html" TargetMode="External"/><Relationship Id="rId685" Type="http://schemas.openxmlformats.org/officeDocument/2006/relationships/hyperlink" Target="file:///var/folders/lg/dkszrwhn3kjbtf594pvm017c0000gn/T/xml2rfc-xxe-1720659876424103329.html" TargetMode="External"/><Relationship Id="rId850" Type="http://schemas.openxmlformats.org/officeDocument/2006/relationships/hyperlink" Target="file:///var/folders/lg/dkszrwhn3kjbtf594pvm017c0000gn/T/xml2rfc-xxe-1720659876424103329.html" TargetMode="External"/><Relationship Id="rId892" Type="http://schemas.openxmlformats.org/officeDocument/2006/relationships/hyperlink" Target="http://tools.ietf.org/html/draft-ietf-oauth-json-web-token" TargetMode="External"/><Relationship Id="rId906" Type="http://schemas.openxmlformats.org/officeDocument/2006/relationships/hyperlink" Target="mailto:timbl@w3.org" TargetMode="External"/><Relationship Id="rId948" Type="http://schemas.openxmlformats.org/officeDocument/2006/relationships/hyperlink" Target="file:///var/folders/lg/dkszrwhn3kjbtf594pvm017c0000gn/T/xml2rfc-xxe-1720659876424103329.html" TargetMode="External"/><Relationship Id="rId35" Type="http://schemas.openxmlformats.org/officeDocument/2006/relationships/hyperlink" Target="file:///var/folders/lg/dkszrwhn3kjbtf594pvm017c0000gn/T/xml2rfc-xxe-1720659876424103329.html" TargetMode="External"/><Relationship Id="rId77" Type="http://schemas.openxmlformats.org/officeDocument/2006/relationships/hyperlink" Target="file:///var/folders/lg/dkszrwhn3kjbtf594pvm017c0000gn/T/xml2rfc-xxe-1720659876424103329.html" TargetMode="External"/><Relationship Id="rId100" Type="http://schemas.openxmlformats.org/officeDocument/2006/relationships/hyperlink" Target="file:///var/folders/lg/dkszrwhn3kjbtf594pvm017c0000gn/T/xml2rfc-xxe-1720659876424103329.html" TargetMode="External"/><Relationship Id="rId282" Type="http://schemas.openxmlformats.org/officeDocument/2006/relationships/hyperlink" Target="file:///var/folders/lg/dkszrwhn3kjbtf594pvm017c0000gn/T/xml2rfc-xxe-1720659876424103329.html" TargetMode="External"/><Relationship Id="rId338" Type="http://schemas.openxmlformats.org/officeDocument/2006/relationships/hyperlink" Target="file:///var/folders/lg/dkszrwhn3kjbtf594pvm017c0000gn/T/xml2rfc-xxe-1720659876424103329.html" TargetMode="External"/><Relationship Id="rId503" Type="http://schemas.openxmlformats.org/officeDocument/2006/relationships/hyperlink" Target="file:///var/folders/lg/dkszrwhn3kjbtf594pvm017c0000gn/T/xml2rfc-xxe-1720659876424103329.html" TargetMode="External"/><Relationship Id="rId545" Type="http://schemas.openxmlformats.org/officeDocument/2006/relationships/hyperlink" Target="file:///var/folders/lg/dkszrwhn3kjbtf594pvm017c0000gn/T/xml2rfc-xxe-1720659876424103329.html" TargetMode="External"/><Relationship Id="rId587" Type="http://schemas.openxmlformats.org/officeDocument/2006/relationships/hyperlink" Target="file:///var/folders/lg/dkszrwhn3kjbtf594pvm017c0000gn/T/xml2rfc-xxe-1720659876424103329.html" TargetMode="External"/><Relationship Id="rId710" Type="http://schemas.openxmlformats.org/officeDocument/2006/relationships/hyperlink" Target="file:///var/folders/lg/dkszrwhn3kjbtf594pvm017c0000gn/T/xml2rfc-xxe-1720659876424103329.html" TargetMode="External"/><Relationship Id="rId752" Type="http://schemas.openxmlformats.org/officeDocument/2006/relationships/hyperlink" Target="file:///var/folders/lg/dkszrwhn3kjbtf594pvm017c0000gn/T/xml2rfc-xxe-1720659876424103329.html" TargetMode="External"/><Relationship Id="rId808" Type="http://schemas.openxmlformats.org/officeDocument/2006/relationships/hyperlink" Target="file:///var/folders/lg/dkszrwhn3kjbtf594pvm017c0000gn/T/xml2rfc-xxe-1720659876424103329.html" TargetMode="External"/><Relationship Id="rId8" Type="http://schemas.openxmlformats.org/officeDocument/2006/relationships/hyperlink" Target="file:///var/folders/lg/dkszrwhn3kjbtf594pvm017c0000gn/T/xml2rfc-xxe-1720659876424103329.html" TargetMode="External"/><Relationship Id="rId142" Type="http://schemas.openxmlformats.org/officeDocument/2006/relationships/hyperlink" Target="file:///var/folders/lg/dkszrwhn3kjbtf594pvm017c0000gn/T/xml2rfc-xxe-1720659876424103329.html" TargetMode="External"/><Relationship Id="rId184" Type="http://schemas.openxmlformats.org/officeDocument/2006/relationships/hyperlink" Target="file:///var/folders/lg/dkszrwhn3kjbtf594pvm017c0000gn/T/xml2rfc-xxe-1720659876424103329.html" TargetMode="External"/><Relationship Id="rId391" Type="http://schemas.openxmlformats.org/officeDocument/2006/relationships/hyperlink" Target="file:///var/folders/lg/dkszrwhn3kjbtf594pvm017c0000gn/T/xml2rfc-xxe-1720659876424103329.html" TargetMode="External"/><Relationship Id="rId405" Type="http://schemas.openxmlformats.org/officeDocument/2006/relationships/hyperlink" Target="file:///var/folders/lg/dkszrwhn3kjbtf594pvm017c0000gn/T/xml2rfc-xxe-1720659876424103329.html" TargetMode="External"/><Relationship Id="rId447" Type="http://schemas.openxmlformats.org/officeDocument/2006/relationships/hyperlink" Target="file:///var/folders/lg/dkszrwhn3kjbtf594pvm017c0000gn/T/xml2rfc-xxe-1720659876424103329.html" TargetMode="External"/><Relationship Id="rId612" Type="http://schemas.openxmlformats.org/officeDocument/2006/relationships/hyperlink" Target="file:///var/folders/lg/dkszrwhn3kjbtf594pvm017c0000gn/T/xml2rfc-xxe-1720659876424103329.html" TargetMode="External"/><Relationship Id="rId794" Type="http://schemas.openxmlformats.org/officeDocument/2006/relationships/hyperlink" Target="file:///var/folders/lg/dkszrwhn3kjbtf594pvm017c0000gn/T/xml2rfc-xxe-1720659876424103329.html" TargetMode="External"/><Relationship Id="rId251" Type="http://schemas.openxmlformats.org/officeDocument/2006/relationships/hyperlink" Target="file:///var/folders/lg/dkszrwhn3kjbtf594pvm017c0000gn/T/xml2rfc-xxe-1720659876424103329.html" TargetMode="External"/><Relationship Id="rId489" Type="http://schemas.openxmlformats.org/officeDocument/2006/relationships/hyperlink" Target="file:///var/folders/lg/dkszrwhn3kjbtf594pvm017c0000gn/T/xml2rfc-xxe-1720659876424103329.html" TargetMode="External"/><Relationship Id="rId654" Type="http://schemas.openxmlformats.org/officeDocument/2006/relationships/hyperlink" Target="file:///var/folders/lg/dkszrwhn3kjbtf594pvm017c0000gn/T/xml2rfc-xxe-1720659876424103329.html" TargetMode="External"/><Relationship Id="rId696" Type="http://schemas.openxmlformats.org/officeDocument/2006/relationships/hyperlink" Target="file:///var/folders/lg/dkszrwhn3kjbtf594pvm017c0000gn/T/xml2rfc-xxe-1720659876424103329.html" TargetMode="External"/><Relationship Id="rId861" Type="http://schemas.openxmlformats.org/officeDocument/2006/relationships/hyperlink" Target="file:///var/folders/lg/dkszrwhn3kjbtf594pvm017c0000gn/T/xml2rfc-xxe-1720659876424103329.html" TargetMode="External"/><Relationship Id="rId917" Type="http://schemas.openxmlformats.org/officeDocument/2006/relationships/hyperlink" Target="http://tools.ietf.org/html/rfc5246" TargetMode="External"/><Relationship Id="rId959" Type="http://schemas.openxmlformats.org/officeDocument/2006/relationships/hyperlink" Target="file:///var/folders/lg/dkszrwhn3kjbtf594pvm017c0000gn/T/xml2rfc-xxe-1720659876424103329.html" TargetMode="External"/><Relationship Id="rId46" Type="http://schemas.openxmlformats.org/officeDocument/2006/relationships/hyperlink" Target="file:///var/folders/lg/dkszrwhn3kjbtf594pvm017c0000gn/T/xml2rfc-xxe-1720659876424103329.html" TargetMode="External"/><Relationship Id="rId293" Type="http://schemas.openxmlformats.org/officeDocument/2006/relationships/hyperlink" Target="file:///var/folders/lg/dkszrwhn3kjbtf594pvm017c0000gn/T/xml2rfc-xxe-1720659876424103329.html" TargetMode="External"/><Relationship Id="rId307" Type="http://schemas.openxmlformats.org/officeDocument/2006/relationships/hyperlink" Target="file:///var/folders/lg/dkszrwhn3kjbtf594pvm017c0000gn/T/xml2rfc-xxe-1720659876424103329.html" TargetMode="External"/><Relationship Id="rId349" Type="http://schemas.openxmlformats.org/officeDocument/2006/relationships/hyperlink" Target="file:///var/folders/lg/dkszrwhn3kjbtf594pvm017c0000gn/T/xml2rfc-xxe-1720659876424103329.html" TargetMode="External"/><Relationship Id="rId514" Type="http://schemas.openxmlformats.org/officeDocument/2006/relationships/hyperlink" Target="file:///var/folders/lg/dkszrwhn3kjbtf594pvm017c0000gn/T/xml2rfc-xxe-1720659876424103329.html" TargetMode="External"/><Relationship Id="rId556" Type="http://schemas.openxmlformats.org/officeDocument/2006/relationships/hyperlink" Target="file:///var/folders/lg/dkszrwhn3kjbtf594pvm017c0000gn/T/xml2rfc-xxe-1720659876424103329.html" TargetMode="External"/><Relationship Id="rId721" Type="http://schemas.openxmlformats.org/officeDocument/2006/relationships/hyperlink" Target="file:///var/folders/lg/dkszrwhn3kjbtf594pvm017c0000gn/T/xml2rfc-xxe-1720659876424103329.html" TargetMode="External"/><Relationship Id="rId763" Type="http://schemas.openxmlformats.org/officeDocument/2006/relationships/hyperlink" Target="file:///var/folders/lg/dkszrwhn3kjbtf594pvm017c0000gn/T/xml2rfc-xxe-1720659876424103329.html" TargetMode="External"/><Relationship Id="rId88" Type="http://schemas.openxmlformats.org/officeDocument/2006/relationships/hyperlink" Target="file:///var/folders/lg/dkszrwhn3kjbtf594pvm017c0000gn/T/xml2rfc-xxe-1720659876424103329.html" TargetMode="External"/><Relationship Id="rId111" Type="http://schemas.openxmlformats.org/officeDocument/2006/relationships/hyperlink" Target="file:///var/folders/lg/dkszrwhn3kjbtf594pvm017c0000gn/T/xml2rfc-xxe-1720659876424103329.html" TargetMode="External"/><Relationship Id="rId153" Type="http://schemas.openxmlformats.org/officeDocument/2006/relationships/hyperlink" Target="file:///var/folders/lg/dkszrwhn3kjbtf594pvm017c0000gn/T/xml2rfc-xxe-1720659876424103329.html" TargetMode="External"/><Relationship Id="rId195" Type="http://schemas.openxmlformats.org/officeDocument/2006/relationships/hyperlink" Target="file:///var/folders/lg/dkszrwhn3kjbtf594pvm017c0000gn/T/xml2rfc-xxe-1720659876424103329.html" TargetMode="External"/><Relationship Id="rId209" Type="http://schemas.openxmlformats.org/officeDocument/2006/relationships/comments" Target="comments.xml"/><Relationship Id="rId360" Type="http://schemas.openxmlformats.org/officeDocument/2006/relationships/hyperlink" Target="file:///var/folders/lg/dkszrwhn3kjbtf594pvm017c0000gn/T/xml2rfc-xxe-1720659876424103329.html" TargetMode="External"/><Relationship Id="rId416" Type="http://schemas.openxmlformats.org/officeDocument/2006/relationships/hyperlink" Target="file:///var/folders/lg/dkszrwhn3kjbtf594pvm017c0000gn/T/xml2rfc-xxe-1720659876424103329.html" TargetMode="External"/><Relationship Id="rId598" Type="http://schemas.openxmlformats.org/officeDocument/2006/relationships/hyperlink" Target="file:///var/folders/lg/dkszrwhn3kjbtf594pvm017c0000gn/T/xml2rfc-xxe-1720659876424103329.html" TargetMode="External"/><Relationship Id="rId819" Type="http://schemas.openxmlformats.org/officeDocument/2006/relationships/hyperlink" Target="file:///var/folders/lg/dkszrwhn3kjbtf594pvm017c0000gn/T/xml2rfc-xxe-1720659876424103329.html" TargetMode="External"/><Relationship Id="rId970" Type="http://schemas.openxmlformats.org/officeDocument/2006/relationships/hyperlink" Target="https://twitter.com/cmort" TargetMode="External"/><Relationship Id="rId220" Type="http://schemas.openxmlformats.org/officeDocument/2006/relationships/hyperlink" Target="file:///var/folders/lg/dkszrwhn3kjbtf594pvm017c0000gn/T/xml2rfc-xxe-1720659876424103329.html" TargetMode="External"/><Relationship Id="rId458" Type="http://schemas.openxmlformats.org/officeDocument/2006/relationships/hyperlink" Target="file:///var/folders/lg/dkszrwhn3kjbtf594pvm017c0000gn/T/xml2rfc-xxe-1720659876424103329.html" TargetMode="External"/><Relationship Id="rId623" Type="http://schemas.openxmlformats.org/officeDocument/2006/relationships/hyperlink" Target="file:///var/folders/lg/dkszrwhn3kjbtf594pvm017c0000gn/T/xml2rfc-xxe-1720659876424103329.html" TargetMode="External"/><Relationship Id="rId665" Type="http://schemas.openxmlformats.org/officeDocument/2006/relationships/hyperlink" Target="file:///var/folders/lg/dkszrwhn3kjbtf594pvm017c0000gn/T/xml2rfc-xxe-1720659876424103329.html" TargetMode="External"/><Relationship Id="rId830" Type="http://schemas.openxmlformats.org/officeDocument/2006/relationships/hyperlink" Target="file:///var/folders/lg/dkszrwhn3kjbtf594pvm017c0000gn/T/xml2rfc-xxe-1720659876424103329.html" TargetMode="External"/><Relationship Id="rId872" Type="http://schemas.openxmlformats.org/officeDocument/2006/relationships/hyperlink" Target="file:///var/folders/lg/dkszrwhn3kjbtf594pvm017c0000gn/T/xml2rfc-xxe-1720659876424103329.html" TargetMode="External"/><Relationship Id="rId928" Type="http://schemas.openxmlformats.org/officeDocument/2006/relationships/hyperlink" Target="http://www.w3.org/TR/1999/REC-html401-19991224" TargetMode="External"/><Relationship Id="rId15" Type="http://schemas.openxmlformats.org/officeDocument/2006/relationships/hyperlink" Target="file:///var/folders/lg/dkszrwhn3kjbtf594pvm017c0000gn/T/xml2rfc-xxe-1720659876424103329.html" TargetMode="External"/><Relationship Id="rId57" Type="http://schemas.openxmlformats.org/officeDocument/2006/relationships/hyperlink" Target="file:///var/folders/lg/dkszrwhn3kjbtf594pvm017c0000gn/T/xml2rfc-xxe-1720659876424103329.html" TargetMode="External"/><Relationship Id="rId262" Type="http://schemas.openxmlformats.org/officeDocument/2006/relationships/hyperlink" Target="file:///var/folders/lg/dkszrwhn3kjbtf594pvm017c0000gn/T/xml2rfc-xxe-1720659876424103329.html" TargetMode="External"/><Relationship Id="rId318" Type="http://schemas.openxmlformats.org/officeDocument/2006/relationships/hyperlink" Target="file:///var/folders/lg/dkszrwhn3kjbtf594pvm017c0000gn/T/xml2rfc-xxe-1720659876424103329.html" TargetMode="External"/><Relationship Id="rId525" Type="http://schemas.openxmlformats.org/officeDocument/2006/relationships/hyperlink" Target="file:///var/folders/lg/dkszrwhn3kjbtf594pvm017c0000gn/T/xml2rfc-xxe-1720659876424103329.html" TargetMode="External"/><Relationship Id="rId567" Type="http://schemas.openxmlformats.org/officeDocument/2006/relationships/hyperlink" Target="file:///var/folders/lg/dkszrwhn3kjbtf594pvm017c0000gn/T/xml2rfc-xxe-1720659876424103329.html" TargetMode="External"/><Relationship Id="rId732" Type="http://schemas.openxmlformats.org/officeDocument/2006/relationships/hyperlink" Target="file:///var/folders/lg/dkszrwhn3kjbtf594pvm017c0000gn/T/xml2rfc-xxe-1720659876424103329.html" TargetMode="External"/><Relationship Id="rId99" Type="http://schemas.openxmlformats.org/officeDocument/2006/relationships/hyperlink" Target="file:///var/folders/lg/dkszrwhn3kjbtf594pvm017c0000gn/T/xml2rfc-xxe-1720659876424103329.html" TargetMode="External"/><Relationship Id="rId122" Type="http://schemas.openxmlformats.org/officeDocument/2006/relationships/hyperlink" Target="file:///var/folders/lg/dkszrwhn3kjbtf594pvm017c0000gn/T/xml2rfc-xxe-1720659876424103329.html" TargetMode="External"/><Relationship Id="rId164" Type="http://schemas.openxmlformats.org/officeDocument/2006/relationships/hyperlink" Target="file:///var/folders/lg/dkszrwhn3kjbtf594pvm017c0000gn/T/xml2rfc-xxe-1720659876424103329.html" TargetMode="External"/><Relationship Id="rId371" Type="http://schemas.openxmlformats.org/officeDocument/2006/relationships/hyperlink" Target="file:///var/folders/lg/dkszrwhn3kjbtf594pvm017c0000gn/T/xml2rfc-xxe-1720659876424103329.html" TargetMode="External"/><Relationship Id="rId774" Type="http://schemas.openxmlformats.org/officeDocument/2006/relationships/hyperlink" Target="file:///var/folders/lg/dkszrwhn3kjbtf594pvm017c0000gn/T/xml2rfc-xxe-1720659876424103329.html" TargetMode="External"/><Relationship Id="rId427" Type="http://schemas.openxmlformats.org/officeDocument/2006/relationships/hyperlink" Target="file:///var/folders/lg/dkszrwhn3kjbtf594pvm017c0000gn/T/xml2rfc-xxe-1720659876424103329.html" TargetMode="External"/><Relationship Id="rId469" Type="http://schemas.openxmlformats.org/officeDocument/2006/relationships/hyperlink" Target="file:///var/folders/lg/dkszrwhn3kjbtf594pvm017c0000gn/T/xml2rfc-xxe-1720659876424103329.html" TargetMode="External"/><Relationship Id="rId634" Type="http://schemas.openxmlformats.org/officeDocument/2006/relationships/hyperlink" Target="file:///var/folders/lg/dkszrwhn3kjbtf594pvm017c0000gn/T/xml2rfc-xxe-1720659876424103329.html" TargetMode="External"/><Relationship Id="rId676" Type="http://schemas.openxmlformats.org/officeDocument/2006/relationships/hyperlink" Target="file:///var/folders/lg/dkszrwhn3kjbtf594pvm017c0000gn/T/xml2rfc-xxe-1720659876424103329.html" TargetMode="External"/><Relationship Id="rId841" Type="http://schemas.openxmlformats.org/officeDocument/2006/relationships/hyperlink" Target="file:///var/folders/lg/dkszrwhn3kjbtf594pvm017c0000gn/T/xml2rfc-xxe-1720659876424103329.html" TargetMode="External"/><Relationship Id="rId883" Type="http://schemas.openxmlformats.org/officeDocument/2006/relationships/hyperlink" Target="file:///var/folders/lg/dkszrwhn3kjbtf594pvm017c0000gn/T/xml2rfc-xxe-1720659876424103329.html" TargetMode="External"/><Relationship Id="rId26" Type="http://schemas.openxmlformats.org/officeDocument/2006/relationships/hyperlink" Target="file:///var/folders/lg/dkszrwhn3kjbtf594pvm017c0000gn/T/xml2rfc-xxe-1720659876424103329.html" TargetMode="External"/><Relationship Id="rId231" Type="http://schemas.openxmlformats.org/officeDocument/2006/relationships/hyperlink" Target="file:///var/folders/lg/dkszrwhn3kjbtf594pvm017c0000gn/T/xml2rfc-xxe-1720659876424103329.html" TargetMode="External"/><Relationship Id="rId273" Type="http://schemas.openxmlformats.org/officeDocument/2006/relationships/hyperlink" Target="file:///var/folders/lg/dkszrwhn3kjbtf594pvm017c0000gn/T/xml2rfc-xxe-1720659876424103329.html" TargetMode="External"/><Relationship Id="rId329" Type="http://schemas.openxmlformats.org/officeDocument/2006/relationships/hyperlink" Target="file:///var/folders/lg/dkszrwhn3kjbtf594pvm017c0000gn/T/xml2rfc-xxe-1720659876424103329.html" TargetMode="External"/><Relationship Id="rId480" Type="http://schemas.openxmlformats.org/officeDocument/2006/relationships/hyperlink" Target="file:///var/folders/lg/dkszrwhn3kjbtf594pvm017c0000gn/T/xml2rfc-xxe-1720659876424103329.html" TargetMode="External"/><Relationship Id="rId536" Type="http://schemas.openxmlformats.org/officeDocument/2006/relationships/hyperlink" Target="file:///var/folders/lg/dkszrwhn3kjbtf594pvm017c0000gn/T/xml2rfc-xxe-1720659876424103329.html" TargetMode="External"/><Relationship Id="rId701" Type="http://schemas.openxmlformats.org/officeDocument/2006/relationships/hyperlink" Target="file:///var/folders/lg/dkszrwhn3kjbtf594pvm017c0000gn/T/xml2rfc-xxe-1720659876424103329.html" TargetMode="External"/><Relationship Id="rId939" Type="http://schemas.openxmlformats.org/officeDocument/2006/relationships/hyperlink" Target="file:///var/folders/lg/dkszrwhn3kjbtf594pvm017c0000gn/T/xml2rfc-xxe-1720659876424103329.html" TargetMode="External"/><Relationship Id="rId68" Type="http://schemas.openxmlformats.org/officeDocument/2006/relationships/hyperlink" Target="file:///var/folders/lg/dkszrwhn3kjbtf594pvm017c0000gn/T/xml2rfc-xxe-1720659876424103329.html" TargetMode="External"/><Relationship Id="rId133" Type="http://schemas.openxmlformats.org/officeDocument/2006/relationships/hyperlink" Target="file:///var/folders/lg/dkszrwhn3kjbtf594pvm017c0000gn/T/xml2rfc-xxe-1720659876424103329.html" TargetMode="External"/><Relationship Id="rId175" Type="http://schemas.openxmlformats.org/officeDocument/2006/relationships/hyperlink" Target="file:///var/folders/lg/dkszrwhn3kjbtf594pvm017c0000gn/T/xml2rfc-xxe-1720659876424103329.html" TargetMode="External"/><Relationship Id="rId340" Type="http://schemas.openxmlformats.org/officeDocument/2006/relationships/hyperlink" Target="file:///var/folders/lg/dkszrwhn3kjbtf594pvm017c0000gn/T/xml2rfc-xxe-1720659876424103329.html" TargetMode="External"/><Relationship Id="rId578" Type="http://schemas.openxmlformats.org/officeDocument/2006/relationships/hyperlink" Target="file:///var/folders/lg/dkszrwhn3kjbtf594pvm017c0000gn/T/xml2rfc-xxe-1720659876424103329.html" TargetMode="External"/><Relationship Id="rId743" Type="http://schemas.openxmlformats.org/officeDocument/2006/relationships/hyperlink" Target="file:///var/folders/lg/dkszrwhn3kjbtf594pvm017c0000gn/T/xml2rfc-xxe-1720659876424103329.html" TargetMode="External"/><Relationship Id="rId785" Type="http://schemas.openxmlformats.org/officeDocument/2006/relationships/hyperlink" Target="file:///var/folders/lg/dkszrwhn3kjbtf594pvm017c0000gn/T/xml2rfc-xxe-1720659876424103329.html" TargetMode="External"/><Relationship Id="rId950" Type="http://schemas.openxmlformats.org/officeDocument/2006/relationships/hyperlink" Target="file:///var/folders/lg/dkszrwhn3kjbtf594pvm017c0000gn/T/xml2rfc-xxe-1720659876424103329.html" TargetMode="External"/><Relationship Id="rId200" Type="http://schemas.openxmlformats.org/officeDocument/2006/relationships/hyperlink" Target="file:///var/folders/lg/dkszrwhn3kjbtf594pvm017c0000gn/T/xml2rfc-xxe-1720659876424103329.html" TargetMode="External"/><Relationship Id="rId382" Type="http://schemas.openxmlformats.org/officeDocument/2006/relationships/hyperlink" Target="file:///var/folders/lg/dkszrwhn3kjbtf594pvm017c0000gn/T/xml2rfc-xxe-1720659876424103329.html" TargetMode="External"/><Relationship Id="rId438" Type="http://schemas.openxmlformats.org/officeDocument/2006/relationships/hyperlink" Target="file:///var/folders/lg/dkszrwhn3kjbtf594pvm017c0000gn/T/xml2rfc-xxe-1720659876424103329.html" TargetMode="External"/><Relationship Id="rId603" Type="http://schemas.openxmlformats.org/officeDocument/2006/relationships/hyperlink" Target="file:///var/folders/lg/dkszrwhn3kjbtf594pvm017c0000gn/T/xml2rfc-xxe-1720659876424103329.html" TargetMode="External"/><Relationship Id="rId645" Type="http://schemas.openxmlformats.org/officeDocument/2006/relationships/hyperlink" Target="file:///var/folders/lg/dkszrwhn3kjbtf594pvm017c0000gn/T/xml2rfc-xxe-1720659876424103329.html" TargetMode="External"/><Relationship Id="rId687" Type="http://schemas.openxmlformats.org/officeDocument/2006/relationships/hyperlink" Target="file:///var/folders/lg/dkszrwhn3kjbtf594pvm017c0000gn/T/xml2rfc-xxe-1720659876424103329.html" TargetMode="External"/><Relationship Id="rId810" Type="http://schemas.openxmlformats.org/officeDocument/2006/relationships/hyperlink" Target="file:///var/folders/lg/dkszrwhn3kjbtf594pvm017c0000gn/T/xml2rfc-xxe-1720659876424103329.html" TargetMode="External"/><Relationship Id="rId852" Type="http://schemas.openxmlformats.org/officeDocument/2006/relationships/hyperlink" Target="file:///var/folders/lg/dkszrwhn3kjbtf594pvm017c0000gn/T/xml2rfc-xxe-1720659876424103329.html" TargetMode="External"/><Relationship Id="rId908" Type="http://schemas.openxmlformats.org/officeDocument/2006/relationships/hyperlink" Target="mailto:GK@ACM.ORG" TargetMode="External"/><Relationship Id="rId242" Type="http://schemas.openxmlformats.org/officeDocument/2006/relationships/hyperlink" Target="file:///var/folders/lg/dkszrwhn3kjbtf594pvm017c0000gn/T/xml2rfc-xxe-1720659876424103329.html" TargetMode="External"/><Relationship Id="rId284" Type="http://schemas.openxmlformats.org/officeDocument/2006/relationships/hyperlink" Target="file:///var/folders/lg/dkszrwhn3kjbtf594pvm017c0000gn/T/xml2rfc-xxe-1720659876424103329.html" TargetMode="External"/><Relationship Id="rId491" Type="http://schemas.openxmlformats.org/officeDocument/2006/relationships/hyperlink" Target="file:///var/folders/lg/dkszrwhn3kjbtf594pvm017c0000gn/T/xml2rfc-xxe-1720659876424103329.html" TargetMode="External"/><Relationship Id="rId505" Type="http://schemas.openxmlformats.org/officeDocument/2006/relationships/hyperlink" Target="file:///var/folders/lg/dkszrwhn3kjbtf594pvm017c0000gn/T/xml2rfc-xxe-1720659876424103329.html" TargetMode="External"/><Relationship Id="rId712" Type="http://schemas.openxmlformats.org/officeDocument/2006/relationships/hyperlink" Target="file:///var/folders/lg/dkszrwhn3kjbtf594pvm017c0000gn/T/xml2rfc-xxe-1720659876424103329.html" TargetMode="External"/><Relationship Id="rId894" Type="http://schemas.openxmlformats.org/officeDocument/2006/relationships/hyperlink" Target="http://tools.ietf.org/html/draft-ietf-oauth-jwt-bearer" TargetMode="External"/><Relationship Id="rId37" Type="http://schemas.openxmlformats.org/officeDocument/2006/relationships/hyperlink" Target="file:///var/folders/lg/dkszrwhn3kjbtf594pvm017c0000gn/T/xml2rfc-xxe-1720659876424103329.html" TargetMode="External"/><Relationship Id="rId79" Type="http://schemas.openxmlformats.org/officeDocument/2006/relationships/hyperlink" Target="file:///var/folders/lg/dkszrwhn3kjbtf594pvm017c0000gn/T/xml2rfc-xxe-1720659876424103329.html" TargetMode="External"/><Relationship Id="rId102" Type="http://schemas.openxmlformats.org/officeDocument/2006/relationships/hyperlink" Target="file:///var/folders/lg/dkszrwhn3kjbtf594pvm017c0000gn/T/xml2rfc-xxe-1720659876424103329.html" TargetMode="External"/><Relationship Id="rId144" Type="http://schemas.openxmlformats.org/officeDocument/2006/relationships/hyperlink" Target="file:///var/folders/lg/dkszrwhn3kjbtf594pvm017c0000gn/T/xml2rfc-xxe-1720659876424103329.html" TargetMode="External"/><Relationship Id="rId547" Type="http://schemas.openxmlformats.org/officeDocument/2006/relationships/hyperlink" Target="file:///var/folders/lg/dkszrwhn3kjbtf594pvm017c0000gn/T/xml2rfc-xxe-1720659876424103329.html" TargetMode="External"/><Relationship Id="rId589" Type="http://schemas.openxmlformats.org/officeDocument/2006/relationships/hyperlink" Target="file:///var/folders/lg/dkszrwhn3kjbtf594pvm017c0000gn/T/xml2rfc-xxe-1720659876424103329.html" TargetMode="External"/><Relationship Id="rId754" Type="http://schemas.openxmlformats.org/officeDocument/2006/relationships/hyperlink" Target="file:///var/folders/lg/dkszrwhn3kjbtf594pvm017c0000gn/T/xml2rfc-xxe-1720659876424103329.html" TargetMode="External"/><Relationship Id="rId796" Type="http://schemas.openxmlformats.org/officeDocument/2006/relationships/hyperlink" Target="file:///var/folders/lg/dkszrwhn3kjbtf594pvm017c0000gn/T/xml2rfc-xxe-1720659876424103329.html" TargetMode="External"/><Relationship Id="rId961" Type="http://schemas.openxmlformats.org/officeDocument/2006/relationships/hyperlink" Target="mailto:n-sakimura@nri.co.jp" TargetMode="External"/><Relationship Id="rId90" Type="http://schemas.openxmlformats.org/officeDocument/2006/relationships/hyperlink" Target="file:///var/folders/lg/dkszrwhn3kjbtf594pvm017c0000gn/T/xml2rfc-xxe-1720659876424103329.html" TargetMode="External"/><Relationship Id="rId186" Type="http://schemas.openxmlformats.org/officeDocument/2006/relationships/hyperlink" Target="file:///var/folders/lg/dkszrwhn3kjbtf594pvm017c0000gn/T/xml2rfc-xxe-1720659876424103329.html" TargetMode="External"/><Relationship Id="rId351" Type="http://schemas.openxmlformats.org/officeDocument/2006/relationships/hyperlink" Target="file:///var/folders/lg/dkszrwhn3kjbtf594pvm017c0000gn/T/xml2rfc-xxe-1720659876424103329.html" TargetMode="External"/><Relationship Id="rId393" Type="http://schemas.openxmlformats.org/officeDocument/2006/relationships/hyperlink" Target="file:///var/folders/lg/dkszrwhn3kjbtf594pvm017c0000gn/T/xml2rfc-xxe-1720659876424103329.html" TargetMode="External"/><Relationship Id="rId407" Type="http://schemas.openxmlformats.org/officeDocument/2006/relationships/hyperlink" Target="file:///var/folders/lg/dkszrwhn3kjbtf594pvm017c0000gn/T/xml2rfc-xxe-1720659876424103329.html" TargetMode="External"/><Relationship Id="rId449" Type="http://schemas.openxmlformats.org/officeDocument/2006/relationships/hyperlink" Target="file:///var/folders/lg/dkszrwhn3kjbtf594pvm017c0000gn/T/xml2rfc-xxe-1720659876424103329.html" TargetMode="External"/><Relationship Id="rId614" Type="http://schemas.openxmlformats.org/officeDocument/2006/relationships/hyperlink" Target="file:///var/folders/lg/dkszrwhn3kjbtf594pvm017c0000gn/T/xml2rfc-xxe-1720659876424103329.html" TargetMode="External"/><Relationship Id="rId656" Type="http://schemas.openxmlformats.org/officeDocument/2006/relationships/hyperlink" Target="file:///var/folders/lg/dkszrwhn3kjbtf594pvm017c0000gn/T/xml2rfc-xxe-1720659876424103329.html" TargetMode="External"/><Relationship Id="rId821" Type="http://schemas.openxmlformats.org/officeDocument/2006/relationships/hyperlink" Target="file:///var/folders/lg/dkszrwhn3kjbtf594pvm017c0000gn/T/xml2rfc-xxe-1720659876424103329.html" TargetMode="External"/><Relationship Id="rId863" Type="http://schemas.openxmlformats.org/officeDocument/2006/relationships/hyperlink" Target="file:///var/folders/lg/dkszrwhn3kjbtf594pvm017c0000gn/T/xml2rfc-xxe-1720659876424103329.html" TargetMode="External"/><Relationship Id="rId211" Type="http://schemas.openxmlformats.org/officeDocument/2006/relationships/hyperlink" Target="file:///var/folders/lg/dkszrwhn3kjbtf594pvm017c0000gn/T/xml2rfc-xxe-1720659876424103329.html" TargetMode="External"/><Relationship Id="rId253" Type="http://schemas.openxmlformats.org/officeDocument/2006/relationships/hyperlink" Target="file:///var/folders/lg/dkszrwhn3kjbtf594pvm017c0000gn/T/xml2rfc-xxe-1720659876424103329.html" TargetMode="External"/><Relationship Id="rId295" Type="http://schemas.openxmlformats.org/officeDocument/2006/relationships/hyperlink" Target="file:///var/folders/lg/dkszrwhn3kjbtf594pvm017c0000gn/T/xml2rfc-xxe-1720659876424103329.html" TargetMode="External"/><Relationship Id="rId309" Type="http://schemas.openxmlformats.org/officeDocument/2006/relationships/hyperlink" Target="file:///var/folders/lg/dkszrwhn3kjbtf594pvm017c0000gn/T/xml2rfc-xxe-1720659876424103329.html" TargetMode="External"/><Relationship Id="rId460" Type="http://schemas.openxmlformats.org/officeDocument/2006/relationships/hyperlink" Target="file:///var/folders/lg/dkszrwhn3kjbtf594pvm017c0000gn/T/xml2rfc-xxe-1720659876424103329.html" TargetMode="External"/><Relationship Id="rId516" Type="http://schemas.openxmlformats.org/officeDocument/2006/relationships/hyperlink" Target="file:///var/folders/lg/dkszrwhn3kjbtf594pvm017c0000gn/T/xml2rfc-xxe-1720659876424103329.html" TargetMode="External"/><Relationship Id="rId698" Type="http://schemas.openxmlformats.org/officeDocument/2006/relationships/hyperlink" Target="file:///var/folders/lg/dkszrwhn3kjbtf594pvm017c0000gn/T/xml2rfc-xxe-1720659876424103329.html" TargetMode="External"/><Relationship Id="rId919" Type="http://schemas.openxmlformats.org/officeDocument/2006/relationships/hyperlink" Target="http://tools.ietf.org/html/rfc5322" TargetMode="External"/><Relationship Id="rId48" Type="http://schemas.openxmlformats.org/officeDocument/2006/relationships/hyperlink" Target="file:///var/folders/lg/dkszrwhn3kjbtf594pvm017c0000gn/T/xml2rfc-xxe-1720659876424103329.html" TargetMode="External"/><Relationship Id="rId113" Type="http://schemas.openxmlformats.org/officeDocument/2006/relationships/hyperlink" Target="file:///var/folders/lg/dkszrwhn3kjbtf594pvm017c0000gn/T/xml2rfc-xxe-1720659876424103329.html" TargetMode="External"/><Relationship Id="rId320" Type="http://schemas.openxmlformats.org/officeDocument/2006/relationships/hyperlink" Target="file:///var/folders/lg/dkszrwhn3kjbtf594pvm017c0000gn/T/xml2rfc-xxe-1720659876424103329.html" TargetMode="External"/><Relationship Id="rId558" Type="http://schemas.openxmlformats.org/officeDocument/2006/relationships/hyperlink" Target="file:///var/folders/lg/dkszrwhn3kjbtf594pvm017c0000gn/T/xml2rfc-xxe-1720659876424103329.html" TargetMode="External"/><Relationship Id="rId723" Type="http://schemas.openxmlformats.org/officeDocument/2006/relationships/hyperlink" Target="file:///var/folders/lg/dkszrwhn3kjbtf594pvm017c0000gn/T/xml2rfc-xxe-1720659876424103329.html" TargetMode="External"/><Relationship Id="rId765" Type="http://schemas.openxmlformats.org/officeDocument/2006/relationships/hyperlink" Target="file:///var/folders/lg/dkszrwhn3kjbtf594pvm017c0000gn/T/xml2rfc-xxe-1720659876424103329.html" TargetMode="External"/><Relationship Id="rId930" Type="http://schemas.openxmlformats.org/officeDocument/2006/relationships/hyperlink" Target="http://tools.ietf.org/html/draft-ietf-appsawg-acct-uri-06" TargetMode="External"/><Relationship Id="rId972" Type="http://schemas.openxmlformats.org/officeDocument/2006/relationships/theme" Target="theme/theme1.xml"/><Relationship Id="rId155" Type="http://schemas.openxmlformats.org/officeDocument/2006/relationships/hyperlink" Target="file:///var/folders/lg/dkszrwhn3kjbtf594pvm017c0000gn/T/xml2rfc-xxe-1720659876424103329.html" TargetMode="External"/><Relationship Id="rId197" Type="http://schemas.openxmlformats.org/officeDocument/2006/relationships/hyperlink" Target="file:///var/folders/lg/dkszrwhn3kjbtf594pvm017c0000gn/T/xml2rfc-xxe-1720659876424103329.html" TargetMode="External"/><Relationship Id="rId362" Type="http://schemas.openxmlformats.org/officeDocument/2006/relationships/hyperlink" Target="file:///var/folders/lg/dkszrwhn3kjbtf594pvm017c0000gn/T/xml2rfc-xxe-1720659876424103329.html" TargetMode="External"/><Relationship Id="rId418" Type="http://schemas.openxmlformats.org/officeDocument/2006/relationships/hyperlink" Target="file:///var/folders/lg/dkszrwhn3kjbtf594pvm017c0000gn/T/xml2rfc-xxe-1720659876424103329.html" TargetMode="External"/><Relationship Id="rId625" Type="http://schemas.openxmlformats.org/officeDocument/2006/relationships/hyperlink" Target="file:///var/folders/lg/dkszrwhn3kjbtf594pvm017c0000gn/T/xml2rfc-xxe-1720659876424103329.html" TargetMode="External"/><Relationship Id="rId832" Type="http://schemas.openxmlformats.org/officeDocument/2006/relationships/hyperlink" Target="file:///var/folders/lg/dkszrwhn3kjbtf594pvm017c0000gn/T/xml2rfc-xxe-1720659876424103329.html" TargetMode="External"/><Relationship Id="rId222" Type="http://schemas.openxmlformats.org/officeDocument/2006/relationships/hyperlink" Target="file:///var/folders/lg/dkszrwhn3kjbtf594pvm017c0000gn/T/xml2rfc-xxe-1720659876424103329.html" TargetMode="External"/><Relationship Id="rId264" Type="http://schemas.openxmlformats.org/officeDocument/2006/relationships/hyperlink" Target="file:///var/folders/lg/dkszrwhn3kjbtf594pvm017c0000gn/T/xml2rfc-xxe-1720659876424103329.html" TargetMode="External"/><Relationship Id="rId471" Type="http://schemas.openxmlformats.org/officeDocument/2006/relationships/hyperlink" Target="file:///var/folders/lg/dkszrwhn3kjbtf594pvm017c0000gn/T/xml2rfc-xxe-1720659876424103329.html" TargetMode="External"/><Relationship Id="rId667" Type="http://schemas.openxmlformats.org/officeDocument/2006/relationships/hyperlink" Target="file:///var/folders/lg/dkszrwhn3kjbtf594pvm017c0000gn/T/xml2rfc-xxe-1720659876424103329.html" TargetMode="External"/><Relationship Id="rId874" Type="http://schemas.openxmlformats.org/officeDocument/2006/relationships/hyperlink" Target="file:///var/folders/lg/dkszrwhn3kjbtf594pvm017c0000gn/T/xml2rfc-xxe-1720659876424103329.html" TargetMode="External"/><Relationship Id="rId17" Type="http://schemas.openxmlformats.org/officeDocument/2006/relationships/hyperlink" Target="file:///var/folders/lg/dkszrwhn3kjbtf594pvm017c0000gn/T/xml2rfc-xxe-1720659876424103329.html" TargetMode="External"/><Relationship Id="rId59" Type="http://schemas.openxmlformats.org/officeDocument/2006/relationships/hyperlink" Target="file:///var/folders/lg/dkszrwhn3kjbtf594pvm017c0000gn/T/xml2rfc-xxe-1720659876424103329.html" TargetMode="External"/><Relationship Id="rId124" Type="http://schemas.openxmlformats.org/officeDocument/2006/relationships/hyperlink" Target="file:///var/folders/lg/dkszrwhn3kjbtf594pvm017c0000gn/T/xml2rfc-xxe-1720659876424103329.html" TargetMode="External"/><Relationship Id="rId527" Type="http://schemas.openxmlformats.org/officeDocument/2006/relationships/hyperlink" Target="file:///var/folders/lg/dkszrwhn3kjbtf594pvm017c0000gn/T/xml2rfc-xxe-1720659876424103329.html" TargetMode="External"/><Relationship Id="rId569" Type="http://schemas.openxmlformats.org/officeDocument/2006/relationships/hyperlink" Target="file:///var/folders/lg/dkszrwhn3kjbtf594pvm017c0000gn/T/xml2rfc-xxe-1720659876424103329.html" TargetMode="External"/><Relationship Id="rId734" Type="http://schemas.openxmlformats.org/officeDocument/2006/relationships/hyperlink" Target="file:///var/folders/lg/dkszrwhn3kjbtf594pvm017c0000gn/T/xml2rfc-xxe-1720659876424103329.html" TargetMode="External"/><Relationship Id="rId776" Type="http://schemas.openxmlformats.org/officeDocument/2006/relationships/hyperlink" Target="file:///var/folders/lg/dkszrwhn3kjbtf594pvm017c0000gn/T/xml2rfc-xxe-1720659876424103329.html" TargetMode="External"/><Relationship Id="rId941" Type="http://schemas.openxmlformats.org/officeDocument/2006/relationships/hyperlink" Target="file:///var/folders/lg/dkszrwhn3kjbtf594pvm017c0000gn/T/xml2rfc-xxe-1720659876424103329.html" TargetMode="External"/><Relationship Id="rId70" Type="http://schemas.openxmlformats.org/officeDocument/2006/relationships/hyperlink" Target="file:///var/folders/lg/dkszrwhn3kjbtf594pvm017c0000gn/T/xml2rfc-xxe-1720659876424103329.html" TargetMode="External"/><Relationship Id="rId166" Type="http://schemas.openxmlformats.org/officeDocument/2006/relationships/hyperlink" Target="file:///var/folders/lg/dkszrwhn3kjbtf594pvm017c0000gn/T/xml2rfc-xxe-1720659876424103329.html" TargetMode="External"/><Relationship Id="rId331" Type="http://schemas.openxmlformats.org/officeDocument/2006/relationships/hyperlink" Target="file:///var/folders/lg/dkszrwhn3kjbtf594pvm017c0000gn/T/xml2rfc-xxe-1720659876424103329.html" TargetMode="External"/><Relationship Id="rId373" Type="http://schemas.openxmlformats.org/officeDocument/2006/relationships/hyperlink" Target="file:///var/folders/lg/dkszrwhn3kjbtf594pvm017c0000gn/T/xml2rfc-xxe-1720659876424103329.html" TargetMode="External"/><Relationship Id="rId429" Type="http://schemas.openxmlformats.org/officeDocument/2006/relationships/hyperlink" Target="file:///var/folders/lg/dkszrwhn3kjbtf594pvm017c0000gn/T/xml2rfc-xxe-1720659876424103329.html" TargetMode="External"/><Relationship Id="rId580" Type="http://schemas.openxmlformats.org/officeDocument/2006/relationships/hyperlink" Target="file:///var/folders/lg/dkszrwhn3kjbtf594pvm017c0000gn/T/xml2rfc-xxe-1720659876424103329.html" TargetMode="External"/><Relationship Id="rId636" Type="http://schemas.openxmlformats.org/officeDocument/2006/relationships/hyperlink" Target="file:///var/folders/lg/dkszrwhn3kjbtf594pvm017c0000gn/T/xml2rfc-xxe-1720659876424103329.html" TargetMode="External"/><Relationship Id="rId801" Type="http://schemas.openxmlformats.org/officeDocument/2006/relationships/hyperlink" Target="file:///var/folders/lg/dkszrwhn3kjbtf594pvm017c0000gn/T/xml2rfc-xxe-1720659876424103329.html" TargetMode="External"/><Relationship Id="rId1" Type="http://schemas.openxmlformats.org/officeDocument/2006/relationships/numbering" Target="numbering.xml"/><Relationship Id="rId233" Type="http://schemas.openxmlformats.org/officeDocument/2006/relationships/hyperlink" Target="file:///var/folders/lg/dkszrwhn3kjbtf594pvm017c0000gn/T/xml2rfc-xxe-1720659876424103329.html" TargetMode="External"/><Relationship Id="rId440" Type="http://schemas.openxmlformats.org/officeDocument/2006/relationships/hyperlink" Target="file:///var/folders/lg/dkszrwhn3kjbtf594pvm017c0000gn/T/xml2rfc-xxe-1720659876424103329.html" TargetMode="External"/><Relationship Id="rId678" Type="http://schemas.openxmlformats.org/officeDocument/2006/relationships/hyperlink" Target="file:///var/folders/lg/dkszrwhn3kjbtf594pvm017c0000gn/T/xml2rfc-xxe-1720659876424103329.html" TargetMode="External"/><Relationship Id="rId843" Type="http://schemas.openxmlformats.org/officeDocument/2006/relationships/hyperlink" Target="file:///var/folders/lg/dkszrwhn3kjbtf594pvm017c0000gn/T/xml2rfc-xxe-1720659876424103329.html" TargetMode="External"/><Relationship Id="rId885" Type="http://schemas.openxmlformats.org/officeDocument/2006/relationships/hyperlink" Target="file:///var/folders/lg/dkszrwhn3kjbtf594pvm017c0000gn/T/xml2rfc-xxe-1720659876424103329.html" TargetMode="External"/><Relationship Id="rId28" Type="http://schemas.openxmlformats.org/officeDocument/2006/relationships/hyperlink" Target="file:///var/folders/lg/dkszrwhn3kjbtf594pvm017c0000gn/T/xml2rfc-xxe-1720659876424103329.html" TargetMode="External"/><Relationship Id="rId275" Type="http://schemas.openxmlformats.org/officeDocument/2006/relationships/hyperlink" Target="file:///var/folders/lg/dkszrwhn3kjbtf594pvm017c0000gn/T/xml2rfc-xxe-1720659876424103329.html" TargetMode="External"/><Relationship Id="rId300" Type="http://schemas.openxmlformats.org/officeDocument/2006/relationships/hyperlink" Target="file:///var/folders/lg/dkszrwhn3kjbtf594pvm017c0000gn/T/xml2rfc-xxe-1720659876424103329.html" TargetMode="External"/><Relationship Id="rId482" Type="http://schemas.openxmlformats.org/officeDocument/2006/relationships/hyperlink" Target="file:///var/folders/lg/dkszrwhn3kjbtf594pvm017c0000gn/T/xml2rfc-xxe-1720659876424103329.html" TargetMode="External"/><Relationship Id="rId538" Type="http://schemas.openxmlformats.org/officeDocument/2006/relationships/hyperlink" Target="file:///var/folders/lg/dkszrwhn3kjbtf594pvm017c0000gn/T/xml2rfc-xxe-1720659876424103329.html" TargetMode="External"/><Relationship Id="rId703" Type="http://schemas.openxmlformats.org/officeDocument/2006/relationships/hyperlink" Target="file:///var/folders/lg/dkszrwhn3kjbtf594pvm017c0000gn/T/xml2rfc-xxe-1720659876424103329.html" TargetMode="External"/><Relationship Id="rId745" Type="http://schemas.openxmlformats.org/officeDocument/2006/relationships/hyperlink" Target="file:///var/folders/lg/dkszrwhn3kjbtf594pvm017c0000gn/T/xml2rfc-xxe-1720659876424103329.html" TargetMode="External"/><Relationship Id="rId910" Type="http://schemas.openxmlformats.org/officeDocument/2006/relationships/hyperlink" Target="http://tools.ietf.org/html/rfc3339" TargetMode="External"/><Relationship Id="rId952" Type="http://schemas.openxmlformats.org/officeDocument/2006/relationships/hyperlink" Target="file:///var/folders/lg/dkszrwhn3kjbtf594pvm017c0000gn/T/xml2rfc-xxe-1720659876424103329.html" TargetMode="External"/><Relationship Id="rId81" Type="http://schemas.openxmlformats.org/officeDocument/2006/relationships/hyperlink" Target="file:///var/folders/lg/dkszrwhn3kjbtf594pvm017c0000gn/T/xml2rfc-xxe-1720659876424103329.html" TargetMode="External"/><Relationship Id="rId135" Type="http://schemas.openxmlformats.org/officeDocument/2006/relationships/hyperlink" Target="file:///var/folders/lg/dkszrwhn3kjbtf594pvm017c0000gn/T/xml2rfc-xxe-1720659876424103329.html" TargetMode="External"/><Relationship Id="rId177" Type="http://schemas.openxmlformats.org/officeDocument/2006/relationships/hyperlink" Target="file:///var/folders/lg/dkszrwhn3kjbtf594pvm017c0000gn/T/xml2rfc-xxe-1720659876424103329.html" TargetMode="External"/><Relationship Id="rId342" Type="http://schemas.openxmlformats.org/officeDocument/2006/relationships/hyperlink" Target="file:///var/folders/lg/dkszrwhn3kjbtf594pvm017c0000gn/T/xml2rfc-xxe-1720659876424103329.html" TargetMode="External"/><Relationship Id="rId384" Type="http://schemas.openxmlformats.org/officeDocument/2006/relationships/hyperlink" Target="file:///var/folders/lg/dkszrwhn3kjbtf594pvm017c0000gn/T/xml2rfc-xxe-1720659876424103329.html" TargetMode="External"/><Relationship Id="rId591" Type="http://schemas.openxmlformats.org/officeDocument/2006/relationships/hyperlink" Target="file:///var/folders/lg/dkszrwhn3kjbtf594pvm017c0000gn/T/xml2rfc-xxe-1720659876424103329.html" TargetMode="External"/><Relationship Id="rId605" Type="http://schemas.openxmlformats.org/officeDocument/2006/relationships/hyperlink" Target="file:///var/folders/lg/dkszrwhn3kjbtf594pvm017c0000gn/T/xml2rfc-xxe-1720659876424103329.html" TargetMode="External"/><Relationship Id="rId787" Type="http://schemas.openxmlformats.org/officeDocument/2006/relationships/hyperlink" Target="file:///var/folders/lg/dkszrwhn3kjbtf594pvm017c0000gn/T/xml2rfc-xxe-1720659876424103329.html" TargetMode="External"/><Relationship Id="rId812" Type="http://schemas.openxmlformats.org/officeDocument/2006/relationships/hyperlink" Target="file:///var/folders/lg/dkszrwhn3kjbtf594pvm017c0000gn/T/xml2rfc-xxe-1720659876424103329.html" TargetMode="External"/><Relationship Id="rId202" Type="http://schemas.openxmlformats.org/officeDocument/2006/relationships/hyperlink" Target="file:///var/folders/lg/dkszrwhn3kjbtf594pvm017c0000gn/T/xml2rfc-xxe-1720659876424103329.html" TargetMode="External"/><Relationship Id="rId244" Type="http://schemas.openxmlformats.org/officeDocument/2006/relationships/hyperlink" Target="file:///var/folders/lg/dkszrwhn3kjbtf594pvm017c0000gn/T/xml2rfc-xxe-1720659876424103329.html" TargetMode="External"/><Relationship Id="rId647" Type="http://schemas.openxmlformats.org/officeDocument/2006/relationships/hyperlink" Target="file:///var/folders/lg/dkszrwhn3kjbtf594pvm017c0000gn/T/xml2rfc-xxe-1720659876424103329.html" TargetMode="External"/><Relationship Id="rId689" Type="http://schemas.openxmlformats.org/officeDocument/2006/relationships/hyperlink" Target="file:///var/folders/lg/dkszrwhn3kjbtf594pvm017c0000gn/T/xml2rfc-xxe-1720659876424103329.html" TargetMode="External"/><Relationship Id="rId854" Type="http://schemas.openxmlformats.org/officeDocument/2006/relationships/hyperlink" Target="file:///var/folders/lg/dkszrwhn3kjbtf594pvm017c0000gn/T/xml2rfc-xxe-1720659876424103329.html" TargetMode="External"/><Relationship Id="rId896" Type="http://schemas.openxmlformats.org/officeDocument/2006/relationships/hyperlink" Target="http://tools.ietf.org/html/rfc2119" TargetMode="External"/><Relationship Id="rId39" Type="http://schemas.openxmlformats.org/officeDocument/2006/relationships/hyperlink" Target="file:///var/folders/lg/dkszrwhn3kjbtf594pvm017c0000gn/T/xml2rfc-xxe-1720659876424103329.html" TargetMode="External"/><Relationship Id="rId286" Type="http://schemas.openxmlformats.org/officeDocument/2006/relationships/hyperlink" Target="file:///var/folders/lg/dkszrwhn3kjbtf594pvm017c0000gn/T/xml2rfc-xxe-1720659876424103329.html" TargetMode="External"/><Relationship Id="rId451" Type="http://schemas.openxmlformats.org/officeDocument/2006/relationships/hyperlink" Target="file:///var/folders/lg/dkszrwhn3kjbtf594pvm017c0000gn/T/xml2rfc-xxe-1720659876424103329.html" TargetMode="External"/><Relationship Id="rId493" Type="http://schemas.openxmlformats.org/officeDocument/2006/relationships/hyperlink" Target="file:///var/folders/lg/dkszrwhn3kjbtf594pvm017c0000gn/T/xml2rfc-xxe-1720659876424103329.html" TargetMode="External"/><Relationship Id="rId507" Type="http://schemas.openxmlformats.org/officeDocument/2006/relationships/hyperlink" Target="file:///var/folders/lg/dkszrwhn3kjbtf594pvm017c0000gn/T/xml2rfc-xxe-1720659876424103329.html" TargetMode="External"/><Relationship Id="rId549" Type="http://schemas.openxmlformats.org/officeDocument/2006/relationships/hyperlink" Target="file:///var/folders/lg/dkszrwhn3kjbtf594pvm017c0000gn/T/xml2rfc-xxe-1720659876424103329.html" TargetMode="External"/><Relationship Id="rId714" Type="http://schemas.openxmlformats.org/officeDocument/2006/relationships/hyperlink" Target="file:///var/folders/lg/dkszrwhn3kjbtf594pvm017c0000gn/T/xml2rfc-xxe-1720659876424103329.html" TargetMode="External"/><Relationship Id="rId756" Type="http://schemas.openxmlformats.org/officeDocument/2006/relationships/hyperlink" Target="file:///var/folders/lg/dkszrwhn3kjbtf594pvm017c0000gn/T/xml2rfc-xxe-1720659876424103329.html" TargetMode="External"/><Relationship Id="rId921" Type="http://schemas.openxmlformats.org/officeDocument/2006/relationships/hyperlink" Target="http://tools.ietf.org/html/rfc6125" TargetMode="External"/><Relationship Id="rId50" Type="http://schemas.openxmlformats.org/officeDocument/2006/relationships/hyperlink" Target="file:///var/folders/lg/dkszrwhn3kjbtf594pvm017c0000gn/T/xml2rfc-xxe-1720659876424103329.html" TargetMode="External"/><Relationship Id="rId104" Type="http://schemas.openxmlformats.org/officeDocument/2006/relationships/hyperlink" Target="file:///var/folders/lg/dkszrwhn3kjbtf594pvm017c0000gn/T/xml2rfc-xxe-1720659876424103329.html" TargetMode="External"/><Relationship Id="rId146" Type="http://schemas.openxmlformats.org/officeDocument/2006/relationships/hyperlink" Target="file:///var/folders/lg/dkszrwhn3kjbtf594pvm017c0000gn/T/xml2rfc-xxe-1720659876424103329.html" TargetMode="External"/><Relationship Id="rId188" Type="http://schemas.openxmlformats.org/officeDocument/2006/relationships/hyperlink" Target="file:///var/folders/lg/dkszrwhn3kjbtf594pvm017c0000gn/T/xml2rfc-xxe-1720659876424103329.html" TargetMode="External"/><Relationship Id="rId311" Type="http://schemas.openxmlformats.org/officeDocument/2006/relationships/hyperlink" Target="file:///var/folders/lg/dkszrwhn3kjbtf594pvm017c0000gn/T/xml2rfc-xxe-1720659876424103329.html" TargetMode="External"/><Relationship Id="rId353" Type="http://schemas.openxmlformats.org/officeDocument/2006/relationships/hyperlink" Target="file:///var/folders/lg/dkszrwhn3kjbtf594pvm017c0000gn/T/xml2rfc-xxe-1720659876424103329.html" TargetMode="External"/><Relationship Id="rId395" Type="http://schemas.openxmlformats.org/officeDocument/2006/relationships/hyperlink" Target="file:///var/folders/lg/dkszrwhn3kjbtf594pvm017c0000gn/T/xml2rfc-xxe-1720659876424103329.html" TargetMode="External"/><Relationship Id="rId409" Type="http://schemas.openxmlformats.org/officeDocument/2006/relationships/hyperlink" Target="file:///var/folders/lg/dkszrwhn3kjbtf594pvm017c0000gn/T/xml2rfc-xxe-1720659876424103329.html" TargetMode="External"/><Relationship Id="rId560" Type="http://schemas.openxmlformats.org/officeDocument/2006/relationships/hyperlink" Target="file:///var/folders/lg/dkszrwhn3kjbtf594pvm017c0000gn/T/xml2rfc-xxe-1720659876424103329.html" TargetMode="External"/><Relationship Id="rId798" Type="http://schemas.openxmlformats.org/officeDocument/2006/relationships/hyperlink" Target="file:///var/folders/lg/dkszrwhn3kjbtf594pvm017c0000gn/T/xml2rfc-xxe-1720659876424103329.html" TargetMode="External"/><Relationship Id="rId963" Type="http://schemas.openxmlformats.org/officeDocument/2006/relationships/hyperlink" Target="mailto:ve7jtb@ve7jtb.com" TargetMode="External"/><Relationship Id="rId92" Type="http://schemas.openxmlformats.org/officeDocument/2006/relationships/hyperlink" Target="file:///var/folders/lg/dkszrwhn3kjbtf594pvm017c0000gn/T/xml2rfc-xxe-1720659876424103329.html" TargetMode="External"/><Relationship Id="rId213" Type="http://schemas.openxmlformats.org/officeDocument/2006/relationships/hyperlink" Target="file:///var/folders/lg/dkszrwhn3kjbtf594pvm017c0000gn/T/xml2rfc-xxe-1720659876424103329.html" TargetMode="External"/><Relationship Id="rId420" Type="http://schemas.openxmlformats.org/officeDocument/2006/relationships/hyperlink" Target="file:///var/folders/lg/dkszrwhn3kjbtf594pvm017c0000gn/T/xml2rfc-xxe-1720659876424103329.html" TargetMode="External"/><Relationship Id="rId616" Type="http://schemas.openxmlformats.org/officeDocument/2006/relationships/hyperlink" Target="file:///var/folders/lg/dkszrwhn3kjbtf594pvm017c0000gn/T/xml2rfc-xxe-1720659876424103329.html" TargetMode="External"/><Relationship Id="rId658" Type="http://schemas.openxmlformats.org/officeDocument/2006/relationships/hyperlink" Target="file:///var/folders/lg/dkszrwhn3kjbtf594pvm017c0000gn/T/xml2rfc-xxe-1720659876424103329.html" TargetMode="External"/><Relationship Id="rId823" Type="http://schemas.openxmlformats.org/officeDocument/2006/relationships/hyperlink" Target="file:///var/folders/lg/dkszrwhn3kjbtf594pvm017c0000gn/T/xml2rfc-xxe-1720659876424103329.html" TargetMode="External"/><Relationship Id="rId865" Type="http://schemas.openxmlformats.org/officeDocument/2006/relationships/hyperlink" Target="file:///var/folders/lg/dkszrwhn3kjbtf594pvm017c0000gn/T/xml2rfc-xxe-1720659876424103329.html" TargetMode="External"/><Relationship Id="rId255" Type="http://schemas.openxmlformats.org/officeDocument/2006/relationships/hyperlink" Target="file:///var/folders/lg/dkszrwhn3kjbtf594pvm017c0000gn/T/xml2rfc-xxe-1720659876424103329.html" TargetMode="External"/><Relationship Id="rId297" Type="http://schemas.openxmlformats.org/officeDocument/2006/relationships/hyperlink" Target="file:///var/folders/lg/dkszrwhn3kjbtf594pvm017c0000gn/T/xml2rfc-xxe-1720659876424103329.html" TargetMode="External"/><Relationship Id="rId462" Type="http://schemas.openxmlformats.org/officeDocument/2006/relationships/hyperlink" Target="file:///var/folders/lg/dkszrwhn3kjbtf594pvm017c0000gn/T/xml2rfc-xxe-1720659876424103329.html" TargetMode="External"/><Relationship Id="rId518" Type="http://schemas.openxmlformats.org/officeDocument/2006/relationships/hyperlink" Target="file:///var/folders/lg/dkszrwhn3kjbtf594pvm017c0000gn/T/xml2rfc-xxe-1720659876424103329.html" TargetMode="External"/><Relationship Id="rId725" Type="http://schemas.openxmlformats.org/officeDocument/2006/relationships/hyperlink" Target="file:///var/folders/lg/dkszrwhn3kjbtf594pvm017c0000gn/T/xml2rfc-xxe-1720659876424103329.html" TargetMode="External"/><Relationship Id="rId932" Type="http://schemas.openxmlformats.org/officeDocument/2006/relationships/hyperlink" Target="mailto:mbj@microsoft.com" TargetMode="External"/><Relationship Id="rId115" Type="http://schemas.openxmlformats.org/officeDocument/2006/relationships/hyperlink" Target="file:///var/folders/lg/dkszrwhn3kjbtf594pvm017c0000gn/T/xml2rfc-xxe-1720659876424103329.html" TargetMode="External"/><Relationship Id="rId157" Type="http://schemas.openxmlformats.org/officeDocument/2006/relationships/hyperlink" Target="file:///var/folders/lg/dkszrwhn3kjbtf594pvm017c0000gn/T/xml2rfc-xxe-1720659876424103329.html" TargetMode="External"/><Relationship Id="rId322" Type="http://schemas.openxmlformats.org/officeDocument/2006/relationships/hyperlink" Target="file:///var/folders/lg/dkszrwhn3kjbtf594pvm017c0000gn/T/xml2rfc-xxe-1720659876424103329.html" TargetMode="External"/><Relationship Id="rId364" Type="http://schemas.openxmlformats.org/officeDocument/2006/relationships/hyperlink" Target="file:///var/folders/lg/dkszrwhn3kjbtf594pvm017c0000gn/T/xml2rfc-xxe-1720659876424103329.html" TargetMode="External"/><Relationship Id="rId767" Type="http://schemas.openxmlformats.org/officeDocument/2006/relationships/hyperlink" Target="file:///var/folders/lg/dkszrwhn3kjbtf594pvm017c0000gn/T/xml2rfc-xxe-1720659876424103329.html" TargetMode="External"/><Relationship Id="rId61" Type="http://schemas.openxmlformats.org/officeDocument/2006/relationships/hyperlink" Target="file:///var/folders/lg/dkszrwhn3kjbtf594pvm017c0000gn/T/xml2rfc-xxe-1720659876424103329.html" TargetMode="External"/><Relationship Id="rId199" Type="http://schemas.openxmlformats.org/officeDocument/2006/relationships/hyperlink" Target="file:///var/folders/lg/dkszrwhn3kjbtf594pvm017c0000gn/T/xml2rfc-xxe-1720659876424103329.html" TargetMode="External"/><Relationship Id="rId571" Type="http://schemas.openxmlformats.org/officeDocument/2006/relationships/hyperlink" Target="file:///var/folders/lg/dkszrwhn3kjbtf594pvm017c0000gn/T/xml2rfc-xxe-1720659876424103329.html" TargetMode="External"/><Relationship Id="rId627" Type="http://schemas.openxmlformats.org/officeDocument/2006/relationships/hyperlink" Target="file:///var/folders/lg/dkszrwhn3kjbtf594pvm017c0000gn/T/xml2rfc-xxe-1720659876424103329.html" TargetMode="External"/><Relationship Id="rId669" Type="http://schemas.openxmlformats.org/officeDocument/2006/relationships/hyperlink" Target="file:///var/folders/lg/dkszrwhn3kjbtf594pvm017c0000gn/T/xml2rfc-xxe-1720659876424103329.html" TargetMode="External"/><Relationship Id="rId834" Type="http://schemas.openxmlformats.org/officeDocument/2006/relationships/hyperlink" Target="file:///var/folders/lg/dkszrwhn3kjbtf594pvm017c0000gn/T/xml2rfc-xxe-1720659876424103329.html" TargetMode="External"/><Relationship Id="rId876" Type="http://schemas.openxmlformats.org/officeDocument/2006/relationships/hyperlink" Target="file:///var/folders/lg/dkszrwhn3kjbtf594pvm017c0000gn/T/xml2rfc-xxe-1720659876424103329.html" TargetMode="External"/><Relationship Id="rId19" Type="http://schemas.openxmlformats.org/officeDocument/2006/relationships/hyperlink" Target="file:///var/folders/lg/dkszrwhn3kjbtf594pvm017c0000gn/T/xml2rfc-xxe-1720659876424103329.html" TargetMode="External"/><Relationship Id="rId224" Type="http://schemas.openxmlformats.org/officeDocument/2006/relationships/hyperlink" Target="file:///var/folders/lg/dkszrwhn3kjbtf594pvm017c0000gn/T/xml2rfc-xxe-1720659876424103329.html" TargetMode="External"/><Relationship Id="rId266" Type="http://schemas.openxmlformats.org/officeDocument/2006/relationships/hyperlink" Target="file:///var/folders/lg/dkszrwhn3kjbtf594pvm017c0000gn/T/xml2rfc-xxe-1720659876424103329.html" TargetMode="External"/><Relationship Id="rId431" Type="http://schemas.openxmlformats.org/officeDocument/2006/relationships/hyperlink" Target="file:///var/folders/lg/dkszrwhn3kjbtf594pvm017c0000gn/T/xml2rfc-xxe-1720659876424103329.html" TargetMode="External"/><Relationship Id="rId473" Type="http://schemas.openxmlformats.org/officeDocument/2006/relationships/hyperlink" Target="file:///var/folders/lg/dkszrwhn3kjbtf594pvm017c0000gn/T/xml2rfc-xxe-1720659876424103329.html" TargetMode="External"/><Relationship Id="rId529" Type="http://schemas.openxmlformats.org/officeDocument/2006/relationships/hyperlink" Target="file:///var/folders/lg/dkszrwhn3kjbtf594pvm017c0000gn/T/xml2rfc-xxe-1720659876424103329.html" TargetMode="External"/><Relationship Id="rId680" Type="http://schemas.openxmlformats.org/officeDocument/2006/relationships/hyperlink" Target="file:///var/folders/lg/dkszrwhn3kjbtf594pvm017c0000gn/T/xml2rfc-xxe-1720659876424103329.html" TargetMode="External"/><Relationship Id="rId736" Type="http://schemas.openxmlformats.org/officeDocument/2006/relationships/hyperlink" Target="file:///var/folders/lg/dkszrwhn3kjbtf594pvm017c0000gn/T/xml2rfc-xxe-1720659876424103329.html" TargetMode="External"/><Relationship Id="rId901" Type="http://schemas.openxmlformats.org/officeDocument/2006/relationships/hyperlink" Target="mailto:jg@w3.org" TargetMode="External"/><Relationship Id="rId30" Type="http://schemas.openxmlformats.org/officeDocument/2006/relationships/hyperlink" Target="file:///var/folders/lg/dkszrwhn3kjbtf594pvm017c0000gn/T/xml2rfc-xxe-1720659876424103329.html" TargetMode="External"/><Relationship Id="rId126" Type="http://schemas.openxmlformats.org/officeDocument/2006/relationships/hyperlink" Target="file:///var/folders/lg/dkszrwhn3kjbtf594pvm017c0000gn/T/xml2rfc-xxe-1720659876424103329.html" TargetMode="External"/><Relationship Id="rId168" Type="http://schemas.openxmlformats.org/officeDocument/2006/relationships/hyperlink" Target="file:///var/folders/lg/dkszrwhn3kjbtf594pvm017c0000gn/T/xml2rfc-xxe-1720659876424103329.html" TargetMode="External"/><Relationship Id="rId333" Type="http://schemas.openxmlformats.org/officeDocument/2006/relationships/hyperlink" Target="file:///var/folders/lg/dkszrwhn3kjbtf594pvm017c0000gn/T/xml2rfc-xxe-1720659876424103329.html" TargetMode="External"/><Relationship Id="rId540" Type="http://schemas.openxmlformats.org/officeDocument/2006/relationships/hyperlink" Target="file:///var/folders/lg/dkszrwhn3kjbtf594pvm017c0000gn/T/xml2rfc-xxe-1720659876424103329.html" TargetMode="External"/><Relationship Id="rId778" Type="http://schemas.openxmlformats.org/officeDocument/2006/relationships/hyperlink" Target="file:///var/folders/lg/dkszrwhn3kjbtf594pvm017c0000gn/T/xml2rfc-xxe-1720659876424103329.html" TargetMode="External"/><Relationship Id="rId943" Type="http://schemas.openxmlformats.org/officeDocument/2006/relationships/hyperlink" Target="file:///var/folders/lg/dkszrwhn3kjbtf594pvm017c0000gn/T/xml2rfc-xxe-1720659876424103329.html" TargetMode="External"/><Relationship Id="rId72" Type="http://schemas.openxmlformats.org/officeDocument/2006/relationships/hyperlink" Target="file:///var/folders/lg/dkszrwhn3kjbtf594pvm017c0000gn/T/xml2rfc-xxe-1720659876424103329.html" TargetMode="External"/><Relationship Id="rId375" Type="http://schemas.openxmlformats.org/officeDocument/2006/relationships/hyperlink" Target="file:///var/folders/lg/dkszrwhn3kjbtf594pvm017c0000gn/T/xml2rfc-xxe-1720659876424103329.html" TargetMode="External"/><Relationship Id="rId582" Type="http://schemas.openxmlformats.org/officeDocument/2006/relationships/hyperlink" Target="file:///var/folders/lg/dkszrwhn3kjbtf594pvm017c0000gn/T/xml2rfc-xxe-1720659876424103329.html" TargetMode="External"/><Relationship Id="rId638" Type="http://schemas.openxmlformats.org/officeDocument/2006/relationships/hyperlink" Target="file:///var/folders/lg/dkszrwhn3kjbtf594pvm017c0000gn/T/xml2rfc-xxe-1720659876424103329.html" TargetMode="External"/><Relationship Id="rId803" Type="http://schemas.openxmlformats.org/officeDocument/2006/relationships/hyperlink" Target="file:///var/folders/lg/dkszrwhn3kjbtf594pvm017c0000gn/T/xml2rfc-xxe-1720659876424103329.html" TargetMode="External"/><Relationship Id="rId845" Type="http://schemas.openxmlformats.org/officeDocument/2006/relationships/hyperlink" Target="file:///var/folders/lg/dkszrwhn3kjbtf594pvm017c0000gn/T/xml2rfc-xxe-1720659876424103329.html" TargetMode="External"/><Relationship Id="rId3" Type="http://schemas.microsoft.com/office/2007/relationships/stylesWithEffects" Target="stylesWithEffects.xml"/><Relationship Id="rId235" Type="http://schemas.openxmlformats.org/officeDocument/2006/relationships/hyperlink" Target="file:///var/folders/lg/dkszrwhn3kjbtf594pvm017c0000gn/T/xml2rfc-xxe-1720659876424103329.html" TargetMode="External"/><Relationship Id="rId277" Type="http://schemas.openxmlformats.org/officeDocument/2006/relationships/hyperlink" Target="file:///var/folders/lg/dkszrwhn3kjbtf594pvm017c0000gn/T/xml2rfc-xxe-1720659876424103329.html" TargetMode="External"/><Relationship Id="rId400" Type="http://schemas.openxmlformats.org/officeDocument/2006/relationships/hyperlink" Target="file:///var/folders/lg/dkszrwhn3kjbtf594pvm017c0000gn/T/xml2rfc-xxe-1720659876424103329.html" TargetMode="External"/><Relationship Id="rId442" Type="http://schemas.openxmlformats.org/officeDocument/2006/relationships/hyperlink" Target="file:///var/folders/lg/dkszrwhn3kjbtf594pvm017c0000gn/T/xml2rfc-xxe-1720659876424103329.html" TargetMode="External"/><Relationship Id="rId484" Type="http://schemas.openxmlformats.org/officeDocument/2006/relationships/hyperlink" Target="file:///var/folders/lg/dkszrwhn3kjbtf594pvm017c0000gn/T/xml2rfc-xxe-1720659876424103329.html" TargetMode="External"/><Relationship Id="rId705" Type="http://schemas.openxmlformats.org/officeDocument/2006/relationships/hyperlink" Target="file:///var/folders/lg/dkszrwhn3kjbtf594pvm017c0000gn/T/xml2rfc-xxe-1720659876424103329.html" TargetMode="External"/><Relationship Id="rId887" Type="http://schemas.openxmlformats.org/officeDocument/2006/relationships/hyperlink" Target="file:///var/folders/lg/dkszrwhn3kjbtf594pvm017c0000gn/T/xml2rfc-xxe-1720659876424103329.html" TargetMode="External"/><Relationship Id="rId137" Type="http://schemas.openxmlformats.org/officeDocument/2006/relationships/hyperlink" Target="file:///var/folders/lg/dkszrwhn3kjbtf594pvm017c0000gn/T/xml2rfc-xxe-1720659876424103329.html" TargetMode="External"/><Relationship Id="rId302" Type="http://schemas.openxmlformats.org/officeDocument/2006/relationships/hyperlink" Target="file:///var/folders/lg/dkszrwhn3kjbtf594pvm017c0000gn/T/xml2rfc-xxe-1720659876424103329.html" TargetMode="External"/><Relationship Id="rId344" Type="http://schemas.openxmlformats.org/officeDocument/2006/relationships/hyperlink" Target="file:///var/folders/lg/dkszrwhn3kjbtf594pvm017c0000gn/T/xml2rfc-xxe-1720659876424103329.html" TargetMode="External"/><Relationship Id="rId691" Type="http://schemas.openxmlformats.org/officeDocument/2006/relationships/hyperlink" Target="file:///var/folders/lg/dkszrwhn3kjbtf594pvm017c0000gn/T/xml2rfc-xxe-1720659876424103329.html" TargetMode="External"/><Relationship Id="rId747" Type="http://schemas.openxmlformats.org/officeDocument/2006/relationships/hyperlink" Target="file:///var/folders/lg/dkszrwhn3kjbtf594pvm017c0000gn/T/xml2rfc-xxe-1720659876424103329.html" TargetMode="External"/><Relationship Id="rId789" Type="http://schemas.openxmlformats.org/officeDocument/2006/relationships/hyperlink" Target="file:///var/folders/lg/dkszrwhn3kjbtf594pvm017c0000gn/T/xml2rfc-xxe-1720659876424103329.html" TargetMode="External"/><Relationship Id="rId912" Type="http://schemas.openxmlformats.org/officeDocument/2006/relationships/hyperlink" Target="mailto:timbl@w3.org" TargetMode="External"/><Relationship Id="rId954" Type="http://schemas.openxmlformats.org/officeDocument/2006/relationships/hyperlink" Target="file:///var/folders/lg/dkszrwhn3kjbtf594pvm017c0000gn/T/xml2rfc-xxe-1720659876424103329.html" TargetMode="External"/><Relationship Id="rId41" Type="http://schemas.openxmlformats.org/officeDocument/2006/relationships/hyperlink" Target="file:///var/folders/lg/dkszrwhn3kjbtf594pvm017c0000gn/T/xml2rfc-xxe-1720659876424103329.html" TargetMode="External"/><Relationship Id="rId83" Type="http://schemas.openxmlformats.org/officeDocument/2006/relationships/hyperlink" Target="file:///var/folders/lg/dkszrwhn3kjbtf594pvm017c0000gn/T/xml2rfc-xxe-1720659876424103329.html" TargetMode="External"/><Relationship Id="rId179" Type="http://schemas.openxmlformats.org/officeDocument/2006/relationships/hyperlink" Target="file:///var/folders/lg/dkszrwhn3kjbtf594pvm017c0000gn/T/xml2rfc-xxe-1720659876424103329.html" TargetMode="External"/><Relationship Id="rId386" Type="http://schemas.openxmlformats.org/officeDocument/2006/relationships/hyperlink" Target="file:///var/folders/lg/dkszrwhn3kjbtf594pvm017c0000gn/T/xml2rfc-xxe-1720659876424103329.html" TargetMode="External"/><Relationship Id="rId551" Type="http://schemas.openxmlformats.org/officeDocument/2006/relationships/hyperlink" Target="file:///var/folders/lg/dkszrwhn3kjbtf594pvm017c0000gn/T/xml2rfc-xxe-1720659876424103329.html" TargetMode="External"/><Relationship Id="rId593" Type="http://schemas.openxmlformats.org/officeDocument/2006/relationships/hyperlink" Target="file:///var/folders/lg/dkszrwhn3kjbtf594pvm017c0000gn/T/xml2rfc-xxe-1720659876424103329.html" TargetMode="External"/><Relationship Id="rId607" Type="http://schemas.openxmlformats.org/officeDocument/2006/relationships/hyperlink" Target="file:///var/folders/lg/dkszrwhn3kjbtf594pvm017c0000gn/T/xml2rfc-xxe-1720659876424103329.html" TargetMode="External"/><Relationship Id="rId649" Type="http://schemas.openxmlformats.org/officeDocument/2006/relationships/hyperlink" Target="file:///var/folders/lg/dkszrwhn3kjbtf594pvm017c0000gn/T/xml2rfc-xxe-1720659876424103329.html" TargetMode="External"/><Relationship Id="rId814" Type="http://schemas.openxmlformats.org/officeDocument/2006/relationships/hyperlink" Target="file:///var/folders/lg/dkszrwhn3kjbtf594pvm017c0000gn/T/xml2rfc-xxe-1720659876424103329.html" TargetMode="External"/><Relationship Id="rId856" Type="http://schemas.openxmlformats.org/officeDocument/2006/relationships/hyperlink" Target="file:///var/folders/lg/dkszrwhn3kjbtf594pvm017c0000gn/T/xml2rfc-xxe-1720659876424103329.html" TargetMode="External"/><Relationship Id="rId190" Type="http://schemas.openxmlformats.org/officeDocument/2006/relationships/hyperlink" Target="file:///var/folders/lg/dkszrwhn3kjbtf594pvm017c0000gn/T/xml2rfc-xxe-1720659876424103329.html" TargetMode="External"/><Relationship Id="rId204" Type="http://schemas.openxmlformats.org/officeDocument/2006/relationships/hyperlink" Target="file:///var/folders/lg/dkszrwhn3kjbtf594pvm017c0000gn/T/xml2rfc-xxe-1720659876424103329.html" TargetMode="External"/><Relationship Id="rId246" Type="http://schemas.openxmlformats.org/officeDocument/2006/relationships/hyperlink" Target="file:///var/folders/lg/dkszrwhn3kjbtf594pvm017c0000gn/T/xml2rfc-xxe-1720659876424103329.html" TargetMode="External"/><Relationship Id="rId288" Type="http://schemas.openxmlformats.org/officeDocument/2006/relationships/hyperlink" Target="file:///var/folders/lg/dkszrwhn3kjbtf594pvm017c0000gn/T/xml2rfc-xxe-1720659876424103329.html" TargetMode="External"/><Relationship Id="rId411" Type="http://schemas.openxmlformats.org/officeDocument/2006/relationships/hyperlink" Target="file:///var/folders/lg/dkszrwhn3kjbtf594pvm017c0000gn/T/xml2rfc-xxe-1720659876424103329.html" TargetMode="External"/><Relationship Id="rId453" Type="http://schemas.openxmlformats.org/officeDocument/2006/relationships/hyperlink" Target="file:///var/folders/lg/dkszrwhn3kjbtf594pvm017c0000gn/T/xml2rfc-xxe-1720659876424103329.html" TargetMode="External"/><Relationship Id="rId509" Type="http://schemas.openxmlformats.org/officeDocument/2006/relationships/hyperlink" Target="file:///var/folders/lg/dkszrwhn3kjbtf594pvm017c0000gn/T/xml2rfc-xxe-1720659876424103329.html" TargetMode="External"/><Relationship Id="rId660" Type="http://schemas.openxmlformats.org/officeDocument/2006/relationships/hyperlink" Target="file:///var/folders/lg/dkszrwhn3kjbtf594pvm017c0000gn/T/xml2rfc-xxe-1720659876424103329.html" TargetMode="External"/><Relationship Id="rId898" Type="http://schemas.openxmlformats.org/officeDocument/2006/relationships/hyperlink" Target="mailto:callen@certicom.com" TargetMode="External"/><Relationship Id="rId106" Type="http://schemas.openxmlformats.org/officeDocument/2006/relationships/hyperlink" Target="file:///var/folders/lg/dkszrwhn3kjbtf594pvm017c0000gn/T/xml2rfc-xxe-1720659876424103329.html" TargetMode="External"/><Relationship Id="rId313" Type="http://schemas.openxmlformats.org/officeDocument/2006/relationships/hyperlink" Target="file:///var/folders/lg/dkszrwhn3kjbtf594pvm017c0000gn/T/xml2rfc-xxe-1720659876424103329.html" TargetMode="External"/><Relationship Id="rId495" Type="http://schemas.openxmlformats.org/officeDocument/2006/relationships/hyperlink" Target="file:///var/folders/lg/dkszrwhn3kjbtf594pvm017c0000gn/T/xml2rfc-xxe-1720659876424103329.html" TargetMode="External"/><Relationship Id="rId716" Type="http://schemas.openxmlformats.org/officeDocument/2006/relationships/hyperlink" Target="file:///var/folders/lg/dkszrwhn3kjbtf594pvm017c0000gn/T/xml2rfc-xxe-1720659876424103329.html" TargetMode="External"/><Relationship Id="rId758" Type="http://schemas.openxmlformats.org/officeDocument/2006/relationships/hyperlink" Target="file:///var/folders/lg/dkszrwhn3kjbtf594pvm017c0000gn/T/xml2rfc-xxe-1720659876424103329.html" TargetMode="External"/><Relationship Id="rId923" Type="http://schemas.openxmlformats.org/officeDocument/2006/relationships/hyperlink" Target="http://tools.ietf.org/html/rfc6749" TargetMode="External"/><Relationship Id="rId965" Type="http://schemas.openxmlformats.org/officeDocument/2006/relationships/hyperlink" Target="mailto:mbj@microsoft.com" TargetMode="External"/><Relationship Id="rId10" Type="http://schemas.openxmlformats.org/officeDocument/2006/relationships/hyperlink" Target="file:///var/folders/lg/dkszrwhn3kjbtf594pvm017c0000gn/T/xml2rfc-xxe-1720659876424103329.html" TargetMode="External"/><Relationship Id="rId52" Type="http://schemas.openxmlformats.org/officeDocument/2006/relationships/hyperlink" Target="file:///var/folders/lg/dkszrwhn3kjbtf594pvm017c0000gn/T/xml2rfc-xxe-1720659876424103329.html" TargetMode="External"/><Relationship Id="rId94" Type="http://schemas.openxmlformats.org/officeDocument/2006/relationships/hyperlink" Target="file:///var/folders/lg/dkszrwhn3kjbtf594pvm017c0000gn/T/xml2rfc-xxe-1720659876424103329.html" TargetMode="External"/><Relationship Id="rId148" Type="http://schemas.openxmlformats.org/officeDocument/2006/relationships/hyperlink" Target="file:///var/folders/lg/dkszrwhn3kjbtf594pvm017c0000gn/T/xml2rfc-xxe-1720659876424103329.html" TargetMode="External"/><Relationship Id="rId355" Type="http://schemas.openxmlformats.org/officeDocument/2006/relationships/hyperlink" Target="file:///var/folders/lg/dkszrwhn3kjbtf594pvm017c0000gn/T/xml2rfc-xxe-1720659876424103329.html" TargetMode="External"/><Relationship Id="rId397" Type="http://schemas.openxmlformats.org/officeDocument/2006/relationships/hyperlink" Target="file:///var/folders/lg/dkszrwhn3kjbtf594pvm017c0000gn/T/xml2rfc-xxe-1720659876424103329.html" TargetMode="External"/><Relationship Id="rId520" Type="http://schemas.openxmlformats.org/officeDocument/2006/relationships/hyperlink" Target="file:///var/folders/lg/dkszrwhn3kjbtf594pvm017c0000gn/T/xml2rfc-xxe-1720659876424103329.html" TargetMode="External"/><Relationship Id="rId562" Type="http://schemas.openxmlformats.org/officeDocument/2006/relationships/hyperlink" Target="file:///var/folders/lg/dkszrwhn3kjbtf594pvm017c0000gn/T/xml2rfc-xxe-1720659876424103329.html" TargetMode="External"/><Relationship Id="rId618" Type="http://schemas.openxmlformats.org/officeDocument/2006/relationships/hyperlink" Target="file:///var/folders/lg/dkszrwhn3kjbtf594pvm017c0000gn/T/xml2rfc-xxe-1720659876424103329.html" TargetMode="External"/><Relationship Id="rId825" Type="http://schemas.openxmlformats.org/officeDocument/2006/relationships/hyperlink" Target="file:///var/folders/lg/dkszrwhn3kjbtf594pvm017c0000gn/T/xml2rfc-xxe-1720659876424103329.html" TargetMode="External"/><Relationship Id="rId215" Type="http://schemas.openxmlformats.org/officeDocument/2006/relationships/hyperlink" Target="file:///var/folders/lg/dkszrwhn3kjbtf594pvm017c0000gn/T/xml2rfc-xxe-1720659876424103329.html" TargetMode="External"/><Relationship Id="rId257" Type="http://schemas.openxmlformats.org/officeDocument/2006/relationships/hyperlink" Target="file:///var/folders/lg/dkszrwhn3kjbtf594pvm017c0000gn/T/xml2rfc-xxe-1720659876424103329.html" TargetMode="External"/><Relationship Id="rId422" Type="http://schemas.openxmlformats.org/officeDocument/2006/relationships/hyperlink" Target="file:///var/folders/lg/dkszrwhn3kjbtf594pvm017c0000gn/T/xml2rfc-xxe-1720659876424103329.html" TargetMode="External"/><Relationship Id="rId464" Type="http://schemas.openxmlformats.org/officeDocument/2006/relationships/hyperlink" Target="file:///var/folders/lg/dkszrwhn3kjbtf594pvm017c0000gn/T/xml2rfc-xxe-1720659876424103329.html" TargetMode="External"/><Relationship Id="rId867" Type="http://schemas.openxmlformats.org/officeDocument/2006/relationships/hyperlink" Target="file:///var/folders/lg/dkszrwhn3kjbtf594pvm017c0000gn/T/xml2rfc-xxe-1720659876424103329.html" TargetMode="External"/><Relationship Id="rId299" Type="http://schemas.openxmlformats.org/officeDocument/2006/relationships/hyperlink" Target="file:///var/folders/lg/dkszrwhn3kjbtf594pvm017c0000gn/T/xml2rfc-xxe-1720659876424103329.html" TargetMode="External"/><Relationship Id="rId727" Type="http://schemas.openxmlformats.org/officeDocument/2006/relationships/hyperlink" Target="file:///var/folders/lg/dkszrwhn3kjbtf594pvm017c0000gn/T/xml2rfc-xxe-1720659876424103329.html" TargetMode="External"/><Relationship Id="rId934" Type="http://schemas.openxmlformats.org/officeDocument/2006/relationships/hyperlink" Target="mailto:cygnus@janrain.com" TargetMode="External"/><Relationship Id="rId63" Type="http://schemas.openxmlformats.org/officeDocument/2006/relationships/hyperlink" Target="file:///var/folders/lg/dkszrwhn3kjbtf594pvm017c0000gn/T/xml2rfc-xxe-1720659876424103329.html" TargetMode="External"/><Relationship Id="rId159" Type="http://schemas.openxmlformats.org/officeDocument/2006/relationships/hyperlink" Target="file:///var/folders/lg/dkszrwhn3kjbtf594pvm017c0000gn/T/xml2rfc-xxe-1720659876424103329.html" TargetMode="External"/><Relationship Id="rId366" Type="http://schemas.openxmlformats.org/officeDocument/2006/relationships/hyperlink" Target="file:///var/folders/lg/dkszrwhn3kjbtf594pvm017c0000gn/T/xml2rfc-xxe-1720659876424103329.html" TargetMode="External"/><Relationship Id="rId573" Type="http://schemas.openxmlformats.org/officeDocument/2006/relationships/hyperlink" Target="file:///var/folders/lg/dkszrwhn3kjbtf594pvm017c0000gn/T/xml2rfc-xxe-1720659876424103329.html" TargetMode="External"/><Relationship Id="rId780" Type="http://schemas.openxmlformats.org/officeDocument/2006/relationships/hyperlink" Target="file:///var/folders/lg/dkszrwhn3kjbtf594pvm017c0000gn/T/xml2rfc-xxe-1720659876424103329.html" TargetMode="External"/><Relationship Id="rId226" Type="http://schemas.openxmlformats.org/officeDocument/2006/relationships/hyperlink" Target="file:///var/folders/lg/dkszrwhn3kjbtf594pvm017c0000gn/T/xml2rfc-xxe-1720659876424103329.html" TargetMode="External"/><Relationship Id="rId433" Type="http://schemas.openxmlformats.org/officeDocument/2006/relationships/hyperlink" Target="file:///var/folders/lg/dkszrwhn3kjbtf594pvm017c0000gn/T/xml2rfc-xxe-1720659876424103329.html" TargetMode="External"/><Relationship Id="rId878" Type="http://schemas.openxmlformats.org/officeDocument/2006/relationships/hyperlink" Target="file:///var/folders/lg/dkszrwhn3kjbtf594pvm017c0000gn/T/xml2rfc-xxe-1720659876424103329.html" TargetMode="External"/><Relationship Id="rId640" Type="http://schemas.openxmlformats.org/officeDocument/2006/relationships/hyperlink" Target="file:///var/folders/lg/dkszrwhn3kjbtf594pvm017c0000gn/T/xml2rfc-xxe-1720659876424103329.html" TargetMode="External"/><Relationship Id="rId738" Type="http://schemas.openxmlformats.org/officeDocument/2006/relationships/hyperlink" Target="file:///var/folders/lg/dkszrwhn3kjbtf594pvm017c0000gn/T/xml2rfc-xxe-1720659876424103329.html" TargetMode="External"/><Relationship Id="rId945" Type="http://schemas.openxmlformats.org/officeDocument/2006/relationships/hyperlink" Target="file:///var/folders/lg/dkszrwhn3kjbtf594pvm017c0000gn/T/xml2rfc-xxe-1720659876424103329.html" TargetMode="External"/><Relationship Id="rId74" Type="http://schemas.openxmlformats.org/officeDocument/2006/relationships/hyperlink" Target="file:///var/folders/lg/dkszrwhn3kjbtf594pvm017c0000gn/T/xml2rfc-xxe-1720659876424103329.html" TargetMode="External"/><Relationship Id="rId377" Type="http://schemas.openxmlformats.org/officeDocument/2006/relationships/hyperlink" Target="file:///var/folders/lg/dkszrwhn3kjbtf594pvm017c0000gn/T/xml2rfc-xxe-1720659876424103329.html" TargetMode="External"/><Relationship Id="rId500" Type="http://schemas.openxmlformats.org/officeDocument/2006/relationships/hyperlink" Target="file:///var/folders/lg/dkszrwhn3kjbtf594pvm017c0000gn/T/xml2rfc-xxe-1720659876424103329.html" TargetMode="External"/><Relationship Id="rId584" Type="http://schemas.openxmlformats.org/officeDocument/2006/relationships/hyperlink" Target="file:///var/folders/lg/dkszrwhn3kjbtf594pvm017c0000gn/T/xml2rfc-xxe-1720659876424103329.html" TargetMode="External"/><Relationship Id="rId805" Type="http://schemas.openxmlformats.org/officeDocument/2006/relationships/hyperlink" Target="file:///var/folders/lg/dkszrwhn3kjbtf594pvm017c0000gn/T/xml2rfc-xxe-1720659876424103329.html" TargetMode="External"/><Relationship Id="rId5" Type="http://schemas.openxmlformats.org/officeDocument/2006/relationships/webSettings" Target="webSettings.xml"/><Relationship Id="rId237" Type="http://schemas.openxmlformats.org/officeDocument/2006/relationships/hyperlink" Target="file:///var/folders/lg/dkszrwhn3kjbtf594pvm017c0000gn/T/xml2rfc-xxe-1720659876424103329.html" TargetMode="External"/><Relationship Id="rId791" Type="http://schemas.openxmlformats.org/officeDocument/2006/relationships/hyperlink" Target="file:///var/folders/lg/dkszrwhn3kjbtf594pvm017c0000gn/T/xml2rfc-xxe-1720659876424103329.html" TargetMode="External"/><Relationship Id="rId889" Type="http://schemas.openxmlformats.org/officeDocument/2006/relationships/hyperlink" Target="http://tools.ietf.org/html/draft-ietf-jose-json-web-encryption" TargetMode="External"/><Relationship Id="rId444" Type="http://schemas.openxmlformats.org/officeDocument/2006/relationships/hyperlink" Target="file:///var/folders/lg/dkszrwhn3kjbtf594pvm017c0000gn/T/xml2rfc-xxe-1720659876424103329.html" TargetMode="External"/><Relationship Id="rId651" Type="http://schemas.openxmlformats.org/officeDocument/2006/relationships/hyperlink" Target="file:///var/folders/lg/dkszrwhn3kjbtf594pvm017c0000gn/T/xml2rfc-xxe-1720659876424103329.html" TargetMode="External"/><Relationship Id="rId749" Type="http://schemas.openxmlformats.org/officeDocument/2006/relationships/hyperlink" Target="file:///var/folders/lg/dkszrwhn3kjbtf594pvm017c0000gn/T/xml2rfc-xxe-1720659876424103329.html" TargetMode="External"/><Relationship Id="rId290" Type="http://schemas.openxmlformats.org/officeDocument/2006/relationships/hyperlink" Target="file:///var/folders/lg/dkszrwhn3kjbtf594pvm017c0000gn/T/xml2rfc-xxe-1720659876424103329.html" TargetMode="External"/><Relationship Id="rId304" Type="http://schemas.openxmlformats.org/officeDocument/2006/relationships/hyperlink" Target="file:///var/folders/lg/dkszrwhn3kjbtf594pvm017c0000gn/T/xml2rfc-xxe-1720659876424103329.html" TargetMode="External"/><Relationship Id="rId388" Type="http://schemas.openxmlformats.org/officeDocument/2006/relationships/hyperlink" Target="file:///var/folders/lg/dkszrwhn3kjbtf594pvm017c0000gn/T/xml2rfc-xxe-1720659876424103329.html" TargetMode="External"/><Relationship Id="rId511" Type="http://schemas.openxmlformats.org/officeDocument/2006/relationships/hyperlink" Target="file:///var/folders/lg/dkszrwhn3kjbtf594pvm017c0000gn/T/xml2rfc-xxe-1720659876424103329.html" TargetMode="External"/><Relationship Id="rId609" Type="http://schemas.openxmlformats.org/officeDocument/2006/relationships/hyperlink" Target="file:///var/folders/lg/dkszrwhn3kjbtf594pvm017c0000gn/T/xml2rfc-xxe-1720659876424103329.html" TargetMode="External"/><Relationship Id="rId956" Type="http://schemas.openxmlformats.org/officeDocument/2006/relationships/hyperlink" Target="file:///var/folders/lg/dkszrwhn3kjbtf594pvm017c0000gn/T/xml2rfc-xxe-1720659876424103329.html" TargetMode="External"/><Relationship Id="rId85" Type="http://schemas.openxmlformats.org/officeDocument/2006/relationships/hyperlink" Target="file:///var/folders/lg/dkszrwhn3kjbtf594pvm017c0000gn/T/xml2rfc-xxe-1720659876424103329.html" TargetMode="External"/><Relationship Id="rId150" Type="http://schemas.openxmlformats.org/officeDocument/2006/relationships/hyperlink" Target="file:///var/folders/lg/dkszrwhn3kjbtf594pvm017c0000gn/T/xml2rfc-xxe-1720659876424103329.html" TargetMode="External"/><Relationship Id="rId595" Type="http://schemas.openxmlformats.org/officeDocument/2006/relationships/hyperlink" Target="file:///var/folders/lg/dkszrwhn3kjbtf594pvm017c0000gn/T/xml2rfc-xxe-1720659876424103329.html" TargetMode="External"/><Relationship Id="rId816" Type="http://schemas.openxmlformats.org/officeDocument/2006/relationships/hyperlink" Target="file:///var/folders/lg/dkszrwhn3kjbtf594pvm017c0000gn/T/xml2rfc-xxe-1720659876424103329.html" TargetMode="External"/><Relationship Id="rId248" Type="http://schemas.openxmlformats.org/officeDocument/2006/relationships/hyperlink" Target="file:///var/folders/lg/dkszrwhn3kjbtf594pvm017c0000gn/T/xml2rfc-xxe-1720659876424103329.html" TargetMode="External"/><Relationship Id="rId455" Type="http://schemas.openxmlformats.org/officeDocument/2006/relationships/hyperlink" Target="file:///var/folders/lg/dkszrwhn3kjbtf594pvm017c0000gn/T/xml2rfc-xxe-1720659876424103329.html" TargetMode="External"/><Relationship Id="rId662" Type="http://schemas.openxmlformats.org/officeDocument/2006/relationships/hyperlink" Target="file:///var/folders/lg/dkszrwhn3kjbtf594pvm017c0000gn/T/xml2rfc-xxe-1720659876424103329.html" TargetMode="External"/><Relationship Id="rId12" Type="http://schemas.openxmlformats.org/officeDocument/2006/relationships/hyperlink" Target="file:///var/folders/lg/dkszrwhn3kjbtf594pvm017c0000gn/T/xml2rfc-xxe-1720659876424103329.html" TargetMode="External"/><Relationship Id="rId108" Type="http://schemas.openxmlformats.org/officeDocument/2006/relationships/hyperlink" Target="file:///var/folders/lg/dkszrwhn3kjbtf594pvm017c0000gn/T/xml2rfc-xxe-1720659876424103329.html" TargetMode="External"/><Relationship Id="rId315" Type="http://schemas.openxmlformats.org/officeDocument/2006/relationships/hyperlink" Target="file:///var/folders/lg/dkszrwhn3kjbtf594pvm017c0000gn/T/xml2rfc-xxe-1720659876424103329.html" TargetMode="External"/><Relationship Id="rId522" Type="http://schemas.openxmlformats.org/officeDocument/2006/relationships/hyperlink" Target="file:///var/folders/lg/dkszrwhn3kjbtf594pvm017c0000gn/T/xml2rfc-xxe-1720659876424103329.html" TargetMode="External"/><Relationship Id="rId967" Type="http://schemas.openxmlformats.org/officeDocument/2006/relationships/hyperlink" Target="mailto:breno@google.com" TargetMode="External"/><Relationship Id="rId96" Type="http://schemas.openxmlformats.org/officeDocument/2006/relationships/hyperlink" Target="file:///var/folders/lg/dkszrwhn3kjbtf594pvm017c0000gn/T/xml2rfc-xxe-1720659876424103329.html" TargetMode="External"/><Relationship Id="rId161" Type="http://schemas.openxmlformats.org/officeDocument/2006/relationships/hyperlink" Target="file:///var/folders/lg/dkszrwhn3kjbtf594pvm017c0000gn/T/xml2rfc-xxe-1720659876424103329.html" TargetMode="External"/><Relationship Id="rId399" Type="http://schemas.openxmlformats.org/officeDocument/2006/relationships/hyperlink" Target="file:///var/folders/lg/dkszrwhn3kjbtf594pvm017c0000gn/T/xml2rfc-xxe-1720659876424103329.html" TargetMode="External"/><Relationship Id="rId827" Type="http://schemas.openxmlformats.org/officeDocument/2006/relationships/hyperlink" Target="file:///var/folders/lg/dkszrwhn3kjbtf594pvm017c0000gn/T/xml2rfc-xxe-1720659876424103329.html" TargetMode="External"/><Relationship Id="rId259" Type="http://schemas.openxmlformats.org/officeDocument/2006/relationships/hyperlink" Target="file:///var/folders/lg/dkszrwhn3kjbtf594pvm017c0000gn/T/xml2rfc-xxe-1720659876424103329.html" TargetMode="External"/><Relationship Id="rId466" Type="http://schemas.openxmlformats.org/officeDocument/2006/relationships/hyperlink" Target="file:///var/folders/lg/dkszrwhn3kjbtf594pvm017c0000gn/T/xml2rfc-xxe-1720659876424103329.html" TargetMode="External"/><Relationship Id="rId673" Type="http://schemas.openxmlformats.org/officeDocument/2006/relationships/hyperlink" Target="file:///var/folders/lg/dkszrwhn3kjbtf594pvm017c0000gn/T/xml2rfc-xxe-1720659876424103329.html" TargetMode="External"/><Relationship Id="rId880" Type="http://schemas.openxmlformats.org/officeDocument/2006/relationships/hyperlink" Target="file:///var/folders/lg/dkszrwhn3kjbtf594pvm017c0000gn/T/xml2rfc-xxe-1720659876424103329.html" TargetMode="External"/><Relationship Id="rId23" Type="http://schemas.openxmlformats.org/officeDocument/2006/relationships/hyperlink" Target="file:///var/folders/lg/dkszrwhn3kjbtf594pvm017c0000gn/T/xml2rfc-xxe-1720659876424103329.html" TargetMode="External"/><Relationship Id="rId119" Type="http://schemas.openxmlformats.org/officeDocument/2006/relationships/hyperlink" Target="file:///var/folders/lg/dkszrwhn3kjbtf594pvm017c0000gn/T/xml2rfc-xxe-1720659876424103329.html" TargetMode="External"/><Relationship Id="rId326" Type="http://schemas.openxmlformats.org/officeDocument/2006/relationships/hyperlink" Target="file:///var/folders/lg/dkszrwhn3kjbtf594pvm017c0000gn/T/xml2rfc-xxe-1720659876424103329.html" TargetMode="External"/><Relationship Id="rId533" Type="http://schemas.openxmlformats.org/officeDocument/2006/relationships/hyperlink" Target="file:///var/folders/lg/dkszrwhn3kjbtf594pvm017c0000gn/T/xml2rfc-xxe-1720659876424103329.html" TargetMode="External"/><Relationship Id="rId740" Type="http://schemas.openxmlformats.org/officeDocument/2006/relationships/hyperlink" Target="file:///var/folders/lg/dkszrwhn3kjbtf594pvm017c0000gn/T/xml2rfc-xxe-1720659876424103329.html" TargetMode="External"/><Relationship Id="rId838" Type="http://schemas.openxmlformats.org/officeDocument/2006/relationships/hyperlink" Target="file:///var/folders/lg/dkszrwhn3kjbtf594pvm017c0000gn/T/xml2rfc-xxe-1720659876424103329.html" TargetMode="External"/><Relationship Id="rId172" Type="http://schemas.openxmlformats.org/officeDocument/2006/relationships/hyperlink" Target="file:///var/folders/lg/dkszrwhn3kjbtf594pvm017c0000gn/T/xml2rfc-xxe-1720659876424103329.html" TargetMode="External"/><Relationship Id="rId477" Type="http://schemas.openxmlformats.org/officeDocument/2006/relationships/hyperlink" Target="file:///var/folders/lg/dkszrwhn3kjbtf594pvm017c0000gn/T/xml2rfc-xxe-1720659876424103329.html" TargetMode="External"/><Relationship Id="rId600" Type="http://schemas.openxmlformats.org/officeDocument/2006/relationships/hyperlink" Target="file:///var/folders/lg/dkszrwhn3kjbtf594pvm017c0000gn/T/xml2rfc-xxe-1720659876424103329.html" TargetMode="External"/><Relationship Id="rId684" Type="http://schemas.openxmlformats.org/officeDocument/2006/relationships/hyperlink" Target="file:///var/folders/lg/dkszrwhn3kjbtf594pvm017c0000gn/T/xml2rfc-xxe-1720659876424103329.html" TargetMode="External"/><Relationship Id="rId337" Type="http://schemas.openxmlformats.org/officeDocument/2006/relationships/hyperlink" Target="file:///var/folders/lg/dkszrwhn3kjbtf594pvm017c0000gn/T/xml2rfc-xxe-1720659876424103329.html" TargetMode="External"/><Relationship Id="rId891" Type="http://schemas.openxmlformats.org/officeDocument/2006/relationships/hyperlink" Target="http://tools.ietf.org/html/draft-ietf-jose-json-web-signature" TargetMode="External"/><Relationship Id="rId905" Type="http://schemas.openxmlformats.org/officeDocument/2006/relationships/hyperlink" Target="mailto:paulle@microsoft.com" TargetMode="External"/><Relationship Id="rId34" Type="http://schemas.openxmlformats.org/officeDocument/2006/relationships/hyperlink" Target="file:///var/folders/lg/dkszrwhn3kjbtf594pvm017c0000gn/T/xml2rfc-xxe-1720659876424103329.html" TargetMode="External"/><Relationship Id="rId544" Type="http://schemas.openxmlformats.org/officeDocument/2006/relationships/hyperlink" Target="file:///var/folders/lg/dkszrwhn3kjbtf594pvm017c0000gn/T/xml2rfc-xxe-1720659876424103329.html" TargetMode="External"/><Relationship Id="rId751" Type="http://schemas.openxmlformats.org/officeDocument/2006/relationships/hyperlink" Target="file:///var/folders/lg/dkszrwhn3kjbtf594pvm017c0000gn/T/xml2rfc-xxe-1720659876424103329.html" TargetMode="External"/><Relationship Id="rId849" Type="http://schemas.openxmlformats.org/officeDocument/2006/relationships/hyperlink" Target="file:///var/folders/lg/dkszrwhn3kjbtf594pvm017c0000gn/T/xml2rfc-xxe-1720659876424103329.html" TargetMode="External"/><Relationship Id="rId183" Type="http://schemas.openxmlformats.org/officeDocument/2006/relationships/hyperlink" Target="file:///var/folders/lg/dkszrwhn3kjbtf594pvm017c0000gn/T/xml2rfc-xxe-1720659876424103329.html" TargetMode="External"/><Relationship Id="rId390" Type="http://schemas.openxmlformats.org/officeDocument/2006/relationships/hyperlink" Target="file:///var/folders/lg/dkszrwhn3kjbtf594pvm017c0000gn/T/xml2rfc-xxe-1720659876424103329.html" TargetMode="External"/><Relationship Id="rId404" Type="http://schemas.openxmlformats.org/officeDocument/2006/relationships/hyperlink" Target="file:///var/folders/lg/dkszrwhn3kjbtf594pvm017c0000gn/T/xml2rfc-xxe-1720659876424103329.html" TargetMode="External"/><Relationship Id="rId611" Type="http://schemas.openxmlformats.org/officeDocument/2006/relationships/hyperlink" Target="file:///var/folders/lg/dkszrwhn3kjbtf594pvm017c0000gn/T/xml2rfc-xxe-1720659876424103329.html" TargetMode="External"/><Relationship Id="rId250" Type="http://schemas.openxmlformats.org/officeDocument/2006/relationships/hyperlink" Target="file:///var/folders/lg/dkszrwhn3kjbtf594pvm017c0000gn/T/xml2rfc-xxe-1720659876424103329.html" TargetMode="External"/><Relationship Id="rId488" Type="http://schemas.openxmlformats.org/officeDocument/2006/relationships/hyperlink" Target="file:///var/folders/lg/dkszrwhn3kjbtf594pvm017c0000gn/T/xml2rfc-xxe-1720659876424103329.html" TargetMode="External"/><Relationship Id="rId695" Type="http://schemas.openxmlformats.org/officeDocument/2006/relationships/hyperlink" Target="file:///var/folders/lg/dkszrwhn3kjbtf594pvm017c0000gn/T/xml2rfc-xxe-1720659876424103329.html" TargetMode="External"/><Relationship Id="rId709" Type="http://schemas.openxmlformats.org/officeDocument/2006/relationships/hyperlink" Target="file:///var/folders/lg/dkszrwhn3kjbtf594pvm017c0000gn/T/xml2rfc-xxe-1720659876424103329.html" TargetMode="External"/><Relationship Id="rId916" Type="http://schemas.openxmlformats.org/officeDocument/2006/relationships/hyperlink" Target="http://tools.ietf.org/html/rfc4627" TargetMode="External"/><Relationship Id="rId45" Type="http://schemas.openxmlformats.org/officeDocument/2006/relationships/hyperlink" Target="file:///var/folders/lg/dkszrwhn3kjbtf594pvm017c0000gn/T/xml2rfc-xxe-1720659876424103329.html" TargetMode="External"/><Relationship Id="rId110" Type="http://schemas.openxmlformats.org/officeDocument/2006/relationships/hyperlink" Target="file:///var/folders/lg/dkszrwhn3kjbtf594pvm017c0000gn/T/xml2rfc-xxe-1720659876424103329.html" TargetMode="External"/><Relationship Id="rId348" Type="http://schemas.openxmlformats.org/officeDocument/2006/relationships/hyperlink" Target="file:///var/folders/lg/dkszrwhn3kjbtf594pvm017c0000gn/T/xml2rfc-xxe-1720659876424103329.html" TargetMode="External"/><Relationship Id="rId555" Type="http://schemas.openxmlformats.org/officeDocument/2006/relationships/hyperlink" Target="file:///var/folders/lg/dkszrwhn3kjbtf594pvm017c0000gn/T/xml2rfc-xxe-1720659876424103329.html" TargetMode="External"/><Relationship Id="rId762" Type="http://schemas.openxmlformats.org/officeDocument/2006/relationships/hyperlink" Target="file:///var/folders/lg/dkszrwhn3kjbtf594pvm017c0000gn/T/xml2rfc-xxe-1720659876424103329.html" TargetMode="External"/><Relationship Id="rId194" Type="http://schemas.openxmlformats.org/officeDocument/2006/relationships/hyperlink" Target="file:///var/folders/lg/dkszrwhn3kjbtf594pvm017c0000gn/T/xml2rfc-xxe-1720659876424103329.html" TargetMode="External"/><Relationship Id="rId208" Type="http://schemas.openxmlformats.org/officeDocument/2006/relationships/hyperlink" Target="file:///var/folders/lg/dkszrwhn3kjbtf594pvm017c0000gn/T/xml2rfc-xxe-1720659876424103329.html" TargetMode="External"/><Relationship Id="rId415" Type="http://schemas.openxmlformats.org/officeDocument/2006/relationships/hyperlink" Target="file:///var/folders/lg/dkszrwhn3kjbtf594pvm017c0000gn/T/xml2rfc-xxe-1720659876424103329.html" TargetMode="External"/><Relationship Id="rId622" Type="http://schemas.openxmlformats.org/officeDocument/2006/relationships/hyperlink" Target="file:///var/folders/lg/dkszrwhn3kjbtf594pvm017c0000gn/T/xml2rfc-xxe-1720659876424103329.html" TargetMode="External"/><Relationship Id="rId261" Type="http://schemas.openxmlformats.org/officeDocument/2006/relationships/hyperlink" Target="file:///var/folders/lg/dkszrwhn3kjbtf594pvm017c0000gn/T/xml2rfc-xxe-1720659876424103329.html" TargetMode="External"/><Relationship Id="rId499" Type="http://schemas.openxmlformats.org/officeDocument/2006/relationships/hyperlink" Target="file:///var/folders/lg/dkszrwhn3kjbtf594pvm017c0000gn/T/xml2rfc-xxe-1720659876424103329.html" TargetMode="External"/><Relationship Id="rId927" Type="http://schemas.openxmlformats.org/officeDocument/2006/relationships/hyperlink" Target="mailto:ken@unicode.org" TargetMode="External"/><Relationship Id="rId56" Type="http://schemas.openxmlformats.org/officeDocument/2006/relationships/hyperlink" Target="file:///var/folders/lg/dkszrwhn3kjbtf594pvm017c0000gn/T/xml2rfc-xxe-1720659876424103329.html" TargetMode="External"/><Relationship Id="rId359" Type="http://schemas.openxmlformats.org/officeDocument/2006/relationships/hyperlink" Target="file:///var/folders/lg/dkszrwhn3kjbtf594pvm017c0000gn/T/xml2rfc-xxe-1720659876424103329.html" TargetMode="External"/><Relationship Id="rId566" Type="http://schemas.openxmlformats.org/officeDocument/2006/relationships/hyperlink" Target="file:///var/folders/lg/dkszrwhn3kjbtf594pvm017c0000gn/T/xml2rfc-xxe-1720659876424103329.html" TargetMode="External"/><Relationship Id="rId773" Type="http://schemas.openxmlformats.org/officeDocument/2006/relationships/hyperlink" Target="file:///var/folders/lg/dkszrwhn3kjbtf594pvm017c0000gn/T/xml2rfc-xxe-1720659876424103329.html" TargetMode="External"/><Relationship Id="rId121" Type="http://schemas.openxmlformats.org/officeDocument/2006/relationships/hyperlink" Target="file:///var/folders/lg/dkszrwhn3kjbtf594pvm017c0000gn/T/xml2rfc-xxe-1720659876424103329.html" TargetMode="External"/><Relationship Id="rId219" Type="http://schemas.openxmlformats.org/officeDocument/2006/relationships/hyperlink" Target="file:///var/folders/lg/dkszrwhn3kjbtf594pvm017c0000gn/T/xml2rfc-xxe-1720659876424103329.html" TargetMode="External"/><Relationship Id="rId426" Type="http://schemas.openxmlformats.org/officeDocument/2006/relationships/hyperlink" Target="file:///var/folders/lg/dkszrwhn3kjbtf594pvm017c0000gn/T/xml2rfc-xxe-1720659876424103329.html" TargetMode="External"/><Relationship Id="rId633" Type="http://schemas.openxmlformats.org/officeDocument/2006/relationships/hyperlink" Target="file:///var/folders/lg/dkszrwhn3kjbtf594pvm017c0000gn/T/xml2rfc-xxe-1720659876424103329.html" TargetMode="External"/><Relationship Id="rId840" Type="http://schemas.openxmlformats.org/officeDocument/2006/relationships/hyperlink" Target="file:///var/folders/lg/dkszrwhn3kjbtf594pvm017c0000gn/T/xml2rfc-xxe-1720659876424103329.html" TargetMode="External"/><Relationship Id="rId938" Type="http://schemas.openxmlformats.org/officeDocument/2006/relationships/hyperlink" Target="file:///var/folders/lg/dkszrwhn3kjbtf594pvm017c0000gn/T/xml2rfc-xxe-1720659876424103329.html" TargetMode="External"/><Relationship Id="rId67" Type="http://schemas.openxmlformats.org/officeDocument/2006/relationships/hyperlink" Target="file:///var/folders/lg/dkszrwhn3kjbtf594pvm017c0000gn/T/xml2rfc-xxe-1720659876424103329.html" TargetMode="External"/><Relationship Id="rId272" Type="http://schemas.openxmlformats.org/officeDocument/2006/relationships/hyperlink" Target="file:///var/folders/lg/dkszrwhn3kjbtf594pvm017c0000gn/T/xml2rfc-xxe-1720659876424103329.html" TargetMode="External"/><Relationship Id="rId577" Type="http://schemas.openxmlformats.org/officeDocument/2006/relationships/hyperlink" Target="file:///var/folders/lg/dkszrwhn3kjbtf594pvm017c0000gn/T/xml2rfc-xxe-1720659876424103329.html" TargetMode="External"/><Relationship Id="rId700" Type="http://schemas.openxmlformats.org/officeDocument/2006/relationships/hyperlink" Target="file:///var/folders/lg/dkszrwhn3kjbtf594pvm017c0000gn/T/xml2rfc-xxe-1720659876424103329.html" TargetMode="External"/><Relationship Id="rId132" Type="http://schemas.openxmlformats.org/officeDocument/2006/relationships/hyperlink" Target="file:///var/folders/lg/dkszrwhn3kjbtf594pvm017c0000gn/T/xml2rfc-xxe-1720659876424103329.html" TargetMode="External"/><Relationship Id="rId784" Type="http://schemas.openxmlformats.org/officeDocument/2006/relationships/hyperlink" Target="file:///var/folders/lg/dkszrwhn3kjbtf594pvm017c0000gn/T/xml2rfc-xxe-1720659876424103329.html" TargetMode="External"/><Relationship Id="rId437" Type="http://schemas.openxmlformats.org/officeDocument/2006/relationships/hyperlink" Target="file:///var/folders/lg/dkszrwhn3kjbtf594pvm017c0000gn/T/xml2rfc-xxe-1720659876424103329.html" TargetMode="External"/><Relationship Id="rId644" Type="http://schemas.openxmlformats.org/officeDocument/2006/relationships/hyperlink" Target="file:///var/folders/lg/dkszrwhn3kjbtf594pvm017c0000gn/T/xml2rfc-xxe-1720659876424103329.html" TargetMode="External"/><Relationship Id="rId851" Type="http://schemas.openxmlformats.org/officeDocument/2006/relationships/hyperlink" Target="file:///var/folders/lg/dkszrwhn3kjbtf594pvm017c0000gn/T/xml2rfc-xxe-1720659876424103329.html" TargetMode="External"/><Relationship Id="rId283" Type="http://schemas.openxmlformats.org/officeDocument/2006/relationships/hyperlink" Target="file:///var/folders/lg/dkszrwhn3kjbtf594pvm017c0000gn/T/xml2rfc-xxe-1720659876424103329.html" TargetMode="External"/><Relationship Id="rId490" Type="http://schemas.openxmlformats.org/officeDocument/2006/relationships/hyperlink" Target="file:///var/folders/lg/dkszrwhn3kjbtf594pvm017c0000gn/T/xml2rfc-xxe-1720659876424103329.html" TargetMode="External"/><Relationship Id="rId504" Type="http://schemas.openxmlformats.org/officeDocument/2006/relationships/hyperlink" Target="file:///var/folders/lg/dkszrwhn3kjbtf594pvm017c0000gn/T/xml2rfc-xxe-1720659876424103329.html" TargetMode="External"/><Relationship Id="rId711" Type="http://schemas.openxmlformats.org/officeDocument/2006/relationships/hyperlink" Target="file:///var/folders/lg/dkszrwhn3kjbtf594pvm017c0000gn/T/xml2rfc-xxe-1720659876424103329.html" TargetMode="External"/><Relationship Id="rId949" Type="http://schemas.openxmlformats.org/officeDocument/2006/relationships/hyperlink" Target="file:///var/folders/lg/dkszrwhn3kjbtf594pvm017c0000gn/T/xml2rfc-xxe-1720659876424103329.html" TargetMode="External"/><Relationship Id="rId78" Type="http://schemas.openxmlformats.org/officeDocument/2006/relationships/hyperlink" Target="file:///var/folders/lg/dkszrwhn3kjbtf594pvm017c0000gn/T/xml2rfc-xxe-1720659876424103329.html" TargetMode="External"/><Relationship Id="rId143" Type="http://schemas.openxmlformats.org/officeDocument/2006/relationships/hyperlink" Target="file:///var/folders/lg/dkszrwhn3kjbtf594pvm017c0000gn/T/xml2rfc-xxe-1720659876424103329.html" TargetMode="External"/><Relationship Id="rId350" Type="http://schemas.openxmlformats.org/officeDocument/2006/relationships/hyperlink" Target="file:///var/folders/lg/dkszrwhn3kjbtf594pvm017c0000gn/T/xml2rfc-xxe-1720659876424103329.html" TargetMode="External"/><Relationship Id="rId588" Type="http://schemas.openxmlformats.org/officeDocument/2006/relationships/hyperlink" Target="file:///var/folders/lg/dkszrwhn3kjbtf594pvm017c0000gn/T/xml2rfc-xxe-1720659876424103329.html" TargetMode="External"/><Relationship Id="rId795" Type="http://schemas.openxmlformats.org/officeDocument/2006/relationships/hyperlink" Target="file:///var/folders/lg/dkszrwhn3kjbtf594pvm017c0000gn/T/xml2rfc-xxe-1720659876424103329.html" TargetMode="External"/><Relationship Id="rId809" Type="http://schemas.openxmlformats.org/officeDocument/2006/relationships/hyperlink" Target="file:///var/folders/lg/dkszrwhn3kjbtf594pvm017c0000gn/T/xml2rfc-xxe-1720659876424103329.html" TargetMode="External"/><Relationship Id="rId9" Type="http://schemas.openxmlformats.org/officeDocument/2006/relationships/hyperlink" Target="file:///var/folders/lg/dkszrwhn3kjbtf594pvm017c0000gn/T/xml2rfc-xxe-1720659876424103329.html" TargetMode="External"/><Relationship Id="rId210" Type="http://schemas.openxmlformats.org/officeDocument/2006/relationships/hyperlink" Target="file:///var/folders/lg/dkszrwhn3kjbtf594pvm017c0000gn/T/xml2rfc-xxe-1720659876424103329.html" TargetMode="External"/><Relationship Id="rId448" Type="http://schemas.openxmlformats.org/officeDocument/2006/relationships/hyperlink" Target="file:///var/folders/lg/dkszrwhn3kjbtf594pvm017c0000gn/T/xml2rfc-xxe-1720659876424103329.html" TargetMode="External"/><Relationship Id="rId655" Type="http://schemas.openxmlformats.org/officeDocument/2006/relationships/hyperlink" Target="file:///var/folders/lg/dkszrwhn3kjbtf594pvm017c0000gn/T/xml2rfc-xxe-1720659876424103329.html" TargetMode="External"/><Relationship Id="rId862" Type="http://schemas.openxmlformats.org/officeDocument/2006/relationships/hyperlink" Target="file:///var/folders/lg/dkszrwhn3kjbtf594pvm017c0000gn/T/xml2rfc-xxe-1720659876424103329.html" TargetMode="External"/><Relationship Id="rId294" Type="http://schemas.openxmlformats.org/officeDocument/2006/relationships/hyperlink" Target="file:///var/folders/lg/dkszrwhn3kjbtf594pvm017c0000gn/T/xml2rfc-xxe-1720659876424103329.html" TargetMode="External"/><Relationship Id="rId308" Type="http://schemas.openxmlformats.org/officeDocument/2006/relationships/hyperlink" Target="file:///var/folders/lg/dkszrwhn3kjbtf594pvm017c0000gn/T/xml2rfc-xxe-1720659876424103329.html" TargetMode="External"/><Relationship Id="rId515" Type="http://schemas.openxmlformats.org/officeDocument/2006/relationships/hyperlink" Target="file:///var/folders/lg/dkszrwhn3kjbtf594pvm017c0000gn/T/xml2rfc-xxe-1720659876424103329.html" TargetMode="External"/><Relationship Id="rId722" Type="http://schemas.openxmlformats.org/officeDocument/2006/relationships/hyperlink" Target="file:///var/folders/lg/dkszrwhn3kjbtf594pvm017c0000gn/T/xml2rfc-xxe-1720659876424103329.html" TargetMode="External"/><Relationship Id="rId89" Type="http://schemas.openxmlformats.org/officeDocument/2006/relationships/hyperlink" Target="file:///var/folders/lg/dkszrwhn3kjbtf594pvm017c0000gn/T/xml2rfc-xxe-1720659876424103329.html" TargetMode="External"/><Relationship Id="rId154" Type="http://schemas.openxmlformats.org/officeDocument/2006/relationships/hyperlink" Target="file:///var/folders/lg/dkszrwhn3kjbtf594pvm017c0000gn/T/xml2rfc-xxe-1720659876424103329.html" TargetMode="External"/><Relationship Id="rId361" Type="http://schemas.openxmlformats.org/officeDocument/2006/relationships/hyperlink" Target="file:///var/folders/lg/dkszrwhn3kjbtf594pvm017c0000gn/T/xml2rfc-xxe-1720659876424103329.html" TargetMode="External"/><Relationship Id="rId599" Type="http://schemas.openxmlformats.org/officeDocument/2006/relationships/hyperlink" Target="file:///var/folders/lg/dkszrwhn3kjbtf594pvm017c0000gn/T/xml2rfc-xxe-172065987642410332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2481</TotalTime>
  <Pages>88</Pages>
  <Words>52375</Words>
  <Characters>298540</Characters>
  <Application>Microsoft Office Word</Application>
  <DocSecurity>0</DocSecurity>
  <Lines>2487</Lines>
  <Paragraphs>700</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350215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Richer</dc:creator>
  <cp:keywords/>
  <dc:description/>
  <cp:lastModifiedBy>Mike Jones</cp:lastModifiedBy>
  <cp:revision>107</cp:revision>
  <dcterms:created xsi:type="dcterms:W3CDTF">2013-11-08T15:26:00Z</dcterms:created>
  <dcterms:modified xsi:type="dcterms:W3CDTF">2013-11-28T06:25:00Z</dcterms:modified>
</cp:coreProperties>
</file>