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AF78C5">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HYPERLINK "" \l "toc"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AA4096">
        <w:trPr>
          <w:divId w:val="698432015"/>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N. </w:t>
                  </w:r>
                  <w:proofErr w:type="spellStart"/>
                  <w:r>
                    <w:rPr>
                      <w:rFonts w:ascii="Arial" w:eastAsia="Times New Roman" w:hAnsi="Arial" w:cs="Arial"/>
                      <w:color w:val="FFFFFF"/>
                      <w:sz w:val="20"/>
                      <w:szCs w:val="20"/>
                    </w:rPr>
                    <w:t>Agarwal</w:t>
                  </w:r>
                  <w:proofErr w:type="spellEnd"/>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N. </w:t>
                  </w:r>
                  <w:proofErr w:type="spellStart"/>
                  <w:r>
                    <w:rPr>
                      <w:rFonts w:ascii="Arial" w:eastAsia="Times New Roman" w:hAnsi="Arial" w:cs="Arial"/>
                      <w:color w:val="FFFFFF"/>
                      <w:sz w:val="20"/>
                      <w:szCs w:val="20"/>
                    </w:rPr>
                    <w:t>Sakimura</w:t>
                  </w:r>
                  <w:proofErr w:type="spellEnd"/>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AA4096">
              <w:trPr>
                <w:tblCellSpacing w:w="6" w:type="dxa"/>
              </w:trPr>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AA4096" w:rsidRDefault="00AF78C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AA4096" w:rsidRDefault="00AA4096">
            <w:pPr>
              <w:spacing w:before="0" w:beforeAutospacing="0" w:after="0" w:afterAutospacing="0"/>
              <w:rPr>
                <w:rFonts w:ascii="Verdana" w:eastAsia="Times New Roman" w:hAnsi="Verdana"/>
                <w:color w:val="000000"/>
              </w:rPr>
            </w:pPr>
          </w:p>
        </w:tc>
      </w:tr>
    </w:tbl>
    <w:p w:rsidR="00AA4096" w:rsidRDefault="00AF78C5">
      <w:pPr>
        <w:pStyle w:val="1"/>
        <w:divId w:val="698432015"/>
        <w:rPr>
          <w:rFonts w:eastAsia="Times New Roman"/>
          <w:lang w:val="en"/>
        </w:rPr>
      </w:pPr>
      <w:r>
        <w:rPr>
          <w:rFonts w:eastAsia="Times New Roman"/>
          <w:lang w:val="en"/>
        </w:rPr>
        <w:br/>
      </w:r>
      <w:proofErr w:type="spellStart"/>
      <w:r>
        <w:rPr>
          <w:rFonts w:eastAsia="Times New Roman"/>
          <w:lang w:val="en"/>
        </w:rPr>
        <w:t>OpenID</w:t>
      </w:r>
      <w:proofErr w:type="spellEnd"/>
      <w:r>
        <w:rPr>
          <w:rFonts w:eastAsia="Times New Roman"/>
          <w:lang w:val="en"/>
        </w:rPr>
        <w:t xml:space="preserve"> Connect Session Management 1.0 - draft 16</w:t>
      </w:r>
    </w:p>
    <w:p w:rsidR="00AA4096" w:rsidRDefault="00AF78C5">
      <w:pPr>
        <w:pStyle w:val="3"/>
        <w:divId w:val="698432015"/>
        <w:rPr>
          <w:rFonts w:eastAsia="Times New Roman"/>
          <w:lang w:val="en"/>
        </w:rPr>
      </w:pPr>
      <w:r>
        <w:rPr>
          <w:rFonts w:eastAsia="Times New Roman"/>
          <w:lang w:val="en"/>
        </w:rPr>
        <w:t>Abstract</w:t>
      </w:r>
    </w:p>
    <w:p w:rsidR="00AA4096" w:rsidRDefault="00AF78C5">
      <w:pPr>
        <w:pStyle w:val="Web"/>
        <w:divId w:val="698432015"/>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1.0 is a simple identity layer on top of the </w:t>
      </w:r>
      <w:proofErr w:type="spellStart"/>
      <w:r>
        <w:rPr>
          <w:rFonts w:ascii="Verdana" w:hAnsi="Verdana"/>
          <w:color w:val="000000"/>
          <w:lang w:val="en"/>
        </w:rPr>
        <w:t>OAuth</w:t>
      </w:r>
      <w:proofErr w:type="spellEnd"/>
      <w:r>
        <w:rPr>
          <w:rFonts w:ascii="Verdana" w:hAnsi="Verdana"/>
          <w:color w:val="000000"/>
          <w:lang w:val="en"/>
        </w:rPr>
        <w:t xml:space="preserve"> 2.0 protocol. It enables Clients to verify the identity of the End-User based on the authentication performed by an Authorization Server, as well as to obtain basic profile information about the End-User in an interoperable and REST-like manner. </w:t>
      </w:r>
    </w:p>
    <w:p w:rsidR="00AA4096" w:rsidRDefault="00AF78C5">
      <w:pPr>
        <w:pStyle w:val="Web"/>
        <w:divId w:val="698432015"/>
        <w:rPr>
          <w:rFonts w:ascii="Verdana" w:hAnsi="Verdana"/>
          <w:color w:val="000000"/>
          <w:lang w:val="en"/>
        </w:rPr>
      </w:pPr>
      <w:r>
        <w:rPr>
          <w:rFonts w:ascii="Verdana" w:hAnsi="Verdana"/>
          <w:color w:val="000000"/>
          <w:lang w:val="en"/>
        </w:rPr>
        <w:t xml:space="preserve">This document describes how to manage sessions for </w:t>
      </w:r>
      <w:proofErr w:type="spellStart"/>
      <w:r>
        <w:rPr>
          <w:rFonts w:ascii="Verdana" w:hAnsi="Verdana"/>
          <w:color w:val="000000"/>
          <w:lang w:val="en"/>
        </w:rPr>
        <w:t>OpenID</w:t>
      </w:r>
      <w:proofErr w:type="spellEnd"/>
      <w:r>
        <w:rPr>
          <w:rFonts w:ascii="Verdana" w:hAnsi="Verdana"/>
          <w:color w:val="000000"/>
          <w:lang w:val="en"/>
        </w:rPr>
        <w:t xml:space="preserve"> Connect, including when to log out the End-User. </w:t>
      </w:r>
    </w:p>
    <w:p w:rsidR="00AA4096" w:rsidRDefault="00AA4096">
      <w:pPr>
        <w:spacing w:before="0" w:beforeAutospacing="0" w:after="0" w:afterAutospacing="0"/>
        <w:divId w:val="698432015"/>
        <w:rPr>
          <w:rFonts w:ascii="Verdana" w:eastAsia="Times New Roman" w:hAnsi="Verdana"/>
          <w:color w:val="000000"/>
          <w:lang w:val="en"/>
        </w:rPr>
      </w:pPr>
      <w:bookmarkStart w:id="0" w:name="toc"/>
      <w:bookmarkEnd w:id="0"/>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AA4096" w:rsidRDefault="00AF78C5">
      <w:pPr>
        <w:pStyle w:val="3"/>
        <w:divId w:val="698432015"/>
        <w:rPr>
          <w:rFonts w:eastAsia="Times New Roman"/>
          <w:lang w:val="en"/>
        </w:rPr>
      </w:pPr>
      <w:r>
        <w:rPr>
          <w:rFonts w:eastAsia="Times New Roman"/>
          <w:lang w:val="en"/>
        </w:rPr>
        <w:t>Table of Contents</w:t>
      </w:r>
    </w:p>
    <w:p w:rsidR="00AA4096" w:rsidRDefault="000E1367">
      <w:pPr>
        <w:pStyle w:val="toc"/>
        <w:divId w:val="698432015"/>
        <w:rPr>
          <w:rFonts w:ascii="Verdana" w:hAnsi="Verdana"/>
          <w:color w:val="000000"/>
          <w:lang w:val="en"/>
        </w:rPr>
      </w:pPr>
      <w:hyperlink w:anchor="Introduction" w:history="1">
        <w:r w:rsidR="00AF78C5">
          <w:rPr>
            <w:rStyle w:val="a3"/>
            <w:rFonts w:ascii="Verdana" w:hAnsi="Verdana"/>
            <w:b/>
            <w:bCs/>
            <w:lang w:val="en"/>
          </w:rPr>
          <w:t>1.</w:t>
        </w:r>
      </w:hyperlink>
      <w:r w:rsidR="00AF78C5">
        <w:rPr>
          <w:rFonts w:ascii="Verdana" w:hAnsi="Verdana"/>
          <w:color w:val="000000"/>
          <w:lang w:val="en"/>
        </w:rPr>
        <w:t>  Introduction</w:t>
      </w:r>
      <w:r w:rsidR="00AF78C5">
        <w:rPr>
          <w:rFonts w:ascii="Verdana" w:hAnsi="Verdana"/>
          <w:color w:val="000000"/>
          <w:lang w:val="en"/>
        </w:rPr>
        <w:br/>
        <w:t>    </w:t>
      </w:r>
      <w:hyperlink w:anchor="rnc" w:history="1">
        <w:r w:rsidR="00AF78C5">
          <w:rPr>
            <w:rStyle w:val="a3"/>
            <w:rFonts w:ascii="Verdana" w:hAnsi="Verdana"/>
            <w:b/>
            <w:bCs/>
            <w:lang w:val="en"/>
          </w:rPr>
          <w:t>1.1.</w:t>
        </w:r>
      </w:hyperlink>
      <w:r w:rsidR="00AF78C5">
        <w:rPr>
          <w:rFonts w:ascii="Verdana" w:hAnsi="Verdana"/>
          <w:color w:val="000000"/>
          <w:lang w:val="en"/>
        </w:rPr>
        <w:t xml:space="preserve">  </w:t>
      </w:r>
      <w:proofErr w:type="gramStart"/>
      <w:r w:rsidR="00AF78C5">
        <w:rPr>
          <w:rFonts w:ascii="Verdana" w:hAnsi="Verdana"/>
          <w:color w:val="000000"/>
          <w:lang w:val="en"/>
        </w:rPr>
        <w:t>Requirements Notation and Conventions</w:t>
      </w:r>
      <w:r w:rsidR="00AF78C5">
        <w:rPr>
          <w:rFonts w:ascii="Verdana" w:hAnsi="Verdana"/>
          <w:color w:val="000000"/>
          <w:lang w:val="en"/>
        </w:rPr>
        <w:br/>
        <w:t>    </w:t>
      </w:r>
      <w:hyperlink w:anchor="Terminology" w:history="1">
        <w:r w:rsidR="00AF78C5">
          <w:rPr>
            <w:rStyle w:val="a3"/>
            <w:rFonts w:ascii="Verdana" w:hAnsi="Verdana"/>
            <w:b/>
            <w:bCs/>
            <w:lang w:val="en"/>
          </w:rPr>
          <w:t>1.2.</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Terminology</w:t>
      </w:r>
      <w:r w:rsidR="00AF78C5">
        <w:rPr>
          <w:rFonts w:ascii="Verdana" w:hAnsi="Verdana"/>
          <w:color w:val="000000"/>
          <w:lang w:val="en"/>
        </w:rPr>
        <w:br/>
      </w:r>
      <w:hyperlink w:anchor="EndpointDiscovery" w:history="1">
        <w:r w:rsidR="00AF78C5">
          <w:rPr>
            <w:rStyle w:val="a3"/>
            <w:rFonts w:ascii="Verdana" w:hAnsi="Verdana"/>
            <w:b/>
            <w:bCs/>
            <w:lang w:val="en"/>
          </w:rPr>
          <w:t>2.</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Endpoint Discovery</w:t>
      </w:r>
      <w:r w:rsidR="00AF78C5">
        <w:rPr>
          <w:rFonts w:ascii="Verdana" w:hAnsi="Verdana"/>
          <w:color w:val="000000"/>
          <w:lang w:val="en"/>
        </w:rPr>
        <w:br/>
        <w:t>    </w:t>
      </w:r>
      <w:hyperlink w:anchor="OPMetadata" w:history="1">
        <w:r w:rsidR="00AF78C5">
          <w:rPr>
            <w:rStyle w:val="a3"/>
            <w:rFonts w:ascii="Verdana" w:hAnsi="Verdana"/>
            <w:b/>
            <w:bCs/>
            <w:lang w:val="en"/>
          </w:rPr>
          <w:t>2.1.</w:t>
        </w:r>
        <w:proofErr w:type="gramEnd"/>
      </w:hyperlink>
      <w:r w:rsidR="00AF78C5">
        <w:rPr>
          <w:rFonts w:ascii="Verdana" w:hAnsi="Verdana"/>
          <w:color w:val="000000"/>
          <w:lang w:val="en"/>
        </w:rPr>
        <w:t xml:space="preserve">  </w:t>
      </w:r>
      <w:proofErr w:type="spellStart"/>
      <w:proofErr w:type="gramStart"/>
      <w:r w:rsidR="00AF78C5">
        <w:rPr>
          <w:rFonts w:ascii="Verdana" w:hAnsi="Verdana"/>
          <w:color w:val="000000"/>
          <w:lang w:val="en"/>
        </w:rPr>
        <w:t>OpenID</w:t>
      </w:r>
      <w:proofErr w:type="spellEnd"/>
      <w:r w:rsidR="00AF78C5">
        <w:rPr>
          <w:rFonts w:ascii="Verdana" w:hAnsi="Verdana"/>
          <w:color w:val="000000"/>
          <w:lang w:val="en"/>
        </w:rPr>
        <w:t xml:space="preserve"> Provider Discovery Metadata</w:t>
      </w:r>
      <w:r w:rsidR="00AF78C5">
        <w:rPr>
          <w:rFonts w:ascii="Verdana" w:hAnsi="Verdana"/>
          <w:color w:val="000000"/>
          <w:lang w:val="en"/>
        </w:rPr>
        <w:br/>
      </w:r>
      <w:hyperlink w:anchor="CreatingUpdatingSessions" w:history="1">
        <w:r w:rsidR="00AF78C5">
          <w:rPr>
            <w:rStyle w:val="a3"/>
            <w:rFonts w:ascii="Verdana" w:hAnsi="Verdana"/>
            <w:b/>
            <w:bCs/>
            <w:lang w:val="en"/>
          </w:rPr>
          <w:t>3.</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Creating and Updating Sessions</w:t>
      </w:r>
      <w:r w:rsidR="00AF78C5">
        <w:rPr>
          <w:rFonts w:ascii="Verdana" w:hAnsi="Verdana"/>
          <w:color w:val="000000"/>
          <w:lang w:val="en"/>
        </w:rPr>
        <w:br/>
      </w:r>
      <w:hyperlink w:anchor="ChangeNotification" w:history="1">
        <w:r w:rsidR="00AF78C5">
          <w:rPr>
            <w:rStyle w:val="a3"/>
            <w:rFonts w:ascii="Verdana" w:hAnsi="Verdana"/>
            <w:b/>
            <w:bCs/>
            <w:lang w:val="en"/>
          </w:rPr>
          <w:t>4.</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Session Status Change Notification</w:t>
      </w:r>
      <w:r w:rsidR="00AF78C5">
        <w:rPr>
          <w:rFonts w:ascii="Verdana" w:hAnsi="Verdana"/>
          <w:color w:val="000000"/>
          <w:lang w:val="en"/>
        </w:rPr>
        <w:br/>
        <w:t>    </w:t>
      </w:r>
      <w:hyperlink w:anchor="OPiframe" w:history="1">
        <w:r w:rsidR="00AF78C5">
          <w:rPr>
            <w:rStyle w:val="a3"/>
            <w:rFonts w:ascii="Verdana" w:hAnsi="Verdana"/>
            <w:b/>
            <w:bCs/>
            <w:lang w:val="en"/>
          </w:rPr>
          <w:t>4.1.</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 xml:space="preserve">OP </w:t>
      </w:r>
      <w:proofErr w:type="spellStart"/>
      <w:r w:rsidR="00AF78C5">
        <w:rPr>
          <w:rFonts w:ascii="Verdana" w:hAnsi="Verdana"/>
          <w:color w:val="000000"/>
          <w:lang w:val="en"/>
        </w:rPr>
        <w:t>iframe</w:t>
      </w:r>
      <w:proofErr w:type="spellEnd"/>
      <w:r w:rsidR="00AF78C5">
        <w:rPr>
          <w:rFonts w:ascii="Verdana" w:hAnsi="Verdana"/>
          <w:color w:val="000000"/>
          <w:lang w:val="en"/>
        </w:rPr>
        <w:br/>
        <w:t>    </w:t>
      </w:r>
      <w:hyperlink w:anchor="RPiframe" w:history="1">
        <w:r w:rsidR="00AF78C5">
          <w:rPr>
            <w:rStyle w:val="a3"/>
            <w:rFonts w:ascii="Verdana" w:hAnsi="Verdana"/>
            <w:b/>
            <w:bCs/>
            <w:lang w:val="en"/>
          </w:rPr>
          <w:t>4.2.</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 xml:space="preserve">RP </w:t>
      </w:r>
      <w:proofErr w:type="spellStart"/>
      <w:r w:rsidR="00AF78C5">
        <w:rPr>
          <w:rFonts w:ascii="Verdana" w:hAnsi="Verdana"/>
          <w:color w:val="000000"/>
          <w:lang w:val="en"/>
        </w:rPr>
        <w:t>iframe</w:t>
      </w:r>
      <w:proofErr w:type="spellEnd"/>
      <w:r w:rsidR="00AF78C5">
        <w:rPr>
          <w:rFonts w:ascii="Verdana" w:hAnsi="Verdana"/>
          <w:color w:val="000000"/>
          <w:lang w:val="en"/>
        </w:rPr>
        <w:br/>
      </w:r>
      <w:hyperlink w:anchor="RPLogout" w:history="1">
        <w:r w:rsidR="00AF78C5">
          <w:rPr>
            <w:rStyle w:val="a3"/>
            <w:rFonts w:ascii="Verdana" w:hAnsi="Verdana"/>
            <w:b/>
            <w:bCs/>
            <w:lang w:val="en"/>
          </w:rPr>
          <w:t>5.</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RP-Initiated Logout</w:t>
      </w:r>
      <w:r w:rsidR="00AF78C5">
        <w:rPr>
          <w:rFonts w:ascii="Verdana" w:hAnsi="Verdana"/>
          <w:color w:val="000000"/>
          <w:lang w:val="en"/>
        </w:rPr>
        <w:br/>
        <w:t>    </w:t>
      </w:r>
      <w:hyperlink w:anchor="RedirectionAfterLogout" w:history="1">
        <w:r w:rsidR="00AF78C5">
          <w:rPr>
            <w:rStyle w:val="a3"/>
            <w:rFonts w:ascii="Verdana" w:hAnsi="Verdana"/>
            <w:b/>
            <w:bCs/>
            <w:lang w:val="en"/>
          </w:rPr>
          <w:t>5.1.</w:t>
        </w:r>
        <w:proofErr w:type="gramEnd"/>
      </w:hyperlink>
      <w:r w:rsidR="00AF78C5">
        <w:rPr>
          <w:rFonts w:ascii="Verdana" w:hAnsi="Verdana"/>
          <w:color w:val="000000"/>
          <w:lang w:val="en"/>
        </w:rPr>
        <w:t xml:space="preserve">  Redirection to RP </w:t>
      </w:r>
      <w:proofErr w:type="gramStart"/>
      <w:r w:rsidR="00AF78C5">
        <w:rPr>
          <w:rFonts w:ascii="Verdana" w:hAnsi="Verdana"/>
          <w:color w:val="000000"/>
          <w:lang w:val="en"/>
        </w:rPr>
        <w:t>After</w:t>
      </w:r>
      <w:proofErr w:type="gramEnd"/>
      <w:r w:rsidR="00AF78C5">
        <w:rPr>
          <w:rFonts w:ascii="Verdana" w:hAnsi="Verdana"/>
          <w:color w:val="000000"/>
          <w:lang w:val="en"/>
        </w:rPr>
        <w:t xml:space="preserve"> Logout</w:t>
      </w:r>
      <w:r w:rsidR="00AF78C5">
        <w:rPr>
          <w:rFonts w:ascii="Verdana" w:hAnsi="Verdana"/>
          <w:color w:val="000000"/>
          <w:lang w:val="en"/>
        </w:rPr>
        <w:br/>
        <w:t>        </w:t>
      </w:r>
      <w:hyperlink w:anchor="ClientMetadata" w:history="1">
        <w:r w:rsidR="00AF78C5">
          <w:rPr>
            <w:rStyle w:val="a3"/>
            <w:rFonts w:ascii="Verdana" w:hAnsi="Verdana"/>
            <w:b/>
            <w:bCs/>
            <w:lang w:val="en"/>
          </w:rPr>
          <w:t>5.1.1.</w:t>
        </w:r>
      </w:hyperlink>
      <w:r w:rsidR="00AF78C5">
        <w:rPr>
          <w:rFonts w:ascii="Verdana" w:hAnsi="Verdana"/>
          <w:color w:val="000000"/>
          <w:lang w:val="en"/>
        </w:rPr>
        <w:t xml:space="preserve">  </w:t>
      </w:r>
      <w:proofErr w:type="gramStart"/>
      <w:r w:rsidR="00AF78C5">
        <w:rPr>
          <w:rFonts w:ascii="Verdana" w:hAnsi="Verdana"/>
          <w:color w:val="000000"/>
          <w:lang w:val="en"/>
        </w:rPr>
        <w:t>Client Registration Metadata</w:t>
      </w:r>
      <w:r w:rsidR="00AF78C5">
        <w:rPr>
          <w:rFonts w:ascii="Verdana" w:hAnsi="Verdana"/>
          <w:color w:val="000000"/>
          <w:lang w:val="en"/>
        </w:rPr>
        <w:br/>
      </w:r>
      <w:hyperlink w:anchor="Validation" w:history="1">
        <w:r w:rsidR="00AF78C5">
          <w:rPr>
            <w:rStyle w:val="a3"/>
            <w:rFonts w:ascii="Verdana" w:hAnsi="Verdana"/>
            <w:b/>
            <w:bCs/>
            <w:lang w:val="en"/>
          </w:rPr>
          <w:t>6.</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Validation</w:t>
      </w:r>
      <w:r w:rsidR="00AF78C5">
        <w:rPr>
          <w:rFonts w:ascii="Verdana" w:hAnsi="Verdana"/>
          <w:color w:val="000000"/>
          <w:lang w:val="en"/>
        </w:rPr>
        <w:br/>
      </w:r>
      <w:hyperlink w:anchor="ImplementationConsiderations" w:history="1">
        <w:r w:rsidR="00AF78C5">
          <w:rPr>
            <w:rStyle w:val="a3"/>
            <w:rFonts w:ascii="Verdana" w:hAnsi="Verdana"/>
            <w:b/>
            <w:bCs/>
            <w:lang w:val="en"/>
          </w:rPr>
          <w:t>7.</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Implementation Considerations</w:t>
      </w:r>
      <w:r w:rsidR="00AF78C5">
        <w:rPr>
          <w:rFonts w:ascii="Verdana" w:hAnsi="Verdana"/>
          <w:color w:val="000000"/>
          <w:lang w:val="en"/>
        </w:rPr>
        <w:br/>
      </w:r>
      <w:hyperlink w:anchor="Security" w:history="1">
        <w:r w:rsidR="00AF78C5">
          <w:rPr>
            <w:rStyle w:val="a3"/>
            <w:rFonts w:ascii="Verdana" w:hAnsi="Verdana"/>
            <w:b/>
            <w:bCs/>
            <w:lang w:val="en"/>
          </w:rPr>
          <w:t>8.</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Security Considerations</w:t>
      </w:r>
      <w:r w:rsidR="00AF78C5">
        <w:rPr>
          <w:rFonts w:ascii="Verdana" w:hAnsi="Verdana"/>
          <w:color w:val="000000"/>
          <w:lang w:val="en"/>
        </w:rPr>
        <w:br/>
      </w:r>
      <w:hyperlink w:anchor="IANA" w:history="1">
        <w:r w:rsidR="00AF78C5">
          <w:rPr>
            <w:rStyle w:val="a3"/>
            <w:rFonts w:ascii="Verdana" w:hAnsi="Verdana"/>
            <w:b/>
            <w:bCs/>
            <w:lang w:val="en"/>
          </w:rPr>
          <w:t>9.</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IANA Considerations</w:t>
      </w:r>
      <w:r w:rsidR="00AF78C5">
        <w:rPr>
          <w:rFonts w:ascii="Verdana" w:hAnsi="Verdana"/>
          <w:color w:val="000000"/>
          <w:lang w:val="en"/>
        </w:rPr>
        <w:br/>
        <w:t>    </w:t>
      </w:r>
      <w:hyperlink w:anchor="OAuthParams" w:history="1">
        <w:r w:rsidR="00AF78C5">
          <w:rPr>
            <w:rStyle w:val="a3"/>
            <w:rFonts w:ascii="Verdana" w:hAnsi="Verdana"/>
            <w:b/>
            <w:bCs/>
            <w:lang w:val="en"/>
          </w:rPr>
          <w:t>9.1.</w:t>
        </w:r>
        <w:proofErr w:type="gramEnd"/>
      </w:hyperlink>
      <w:r w:rsidR="00AF78C5">
        <w:rPr>
          <w:rFonts w:ascii="Verdana" w:hAnsi="Verdana"/>
          <w:color w:val="000000"/>
          <w:lang w:val="en"/>
        </w:rPr>
        <w:t xml:space="preserve">  </w:t>
      </w:r>
      <w:proofErr w:type="spellStart"/>
      <w:proofErr w:type="gramStart"/>
      <w:r w:rsidR="00AF78C5">
        <w:rPr>
          <w:rFonts w:ascii="Verdana" w:hAnsi="Verdana"/>
          <w:color w:val="000000"/>
          <w:lang w:val="en"/>
        </w:rPr>
        <w:t>OAuth</w:t>
      </w:r>
      <w:proofErr w:type="spellEnd"/>
      <w:r w:rsidR="00AF78C5">
        <w:rPr>
          <w:rFonts w:ascii="Verdana" w:hAnsi="Verdana"/>
          <w:color w:val="000000"/>
          <w:lang w:val="en"/>
        </w:rPr>
        <w:t xml:space="preserve"> Parameters Registry</w:t>
      </w:r>
      <w:r w:rsidR="00AF78C5">
        <w:rPr>
          <w:rFonts w:ascii="Verdana" w:hAnsi="Verdana"/>
          <w:color w:val="000000"/>
          <w:lang w:val="en"/>
        </w:rPr>
        <w:br/>
        <w:t>        </w:t>
      </w:r>
      <w:hyperlink w:anchor="ParametersContents" w:history="1">
        <w:r w:rsidR="00AF78C5">
          <w:rPr>
            <w:rStyle w:val="a3"/>
            <w:rFonts w:ascii="Verdana" w:hAnsi="Verdana"/>
            <w:b/>
            <w:bCs/>
            <w:lang w:val="en"/>
          </w:rPr>
          <w:t>9.1.1.</w:t>
        </w:r>
        <w:proofErr w:type="gramEnd"/>
      </w:hyperlink>
      <w:r w:rsidR="00AF78C5">
        <w:rPr>
          <w:rFonts w:ascii="Verdana" w:hAnsi="Verdana"/>
          <w:color w:val="000000"/>
          <w:lang w:val="en"/>
        </w:rPr>
        <w:t xml:space="preserve">  </w:t>
      </w:r>
      <w:proofErr w:type="gramStart"/>
      <w:r w:rsidR="00AF78C5">
        <w:rPr>
          <w:rFonts w:ascii="Verdana" w:hAnsi="Verdana"/>
          <w:color w:val="000000"/>
          <w:lang w:val="en"/>
        </w:rPr>
        <w:t>Registry Contents</w:t>
      </w:r>
      <w:r w:rsidR="00AF78C5">
        <w:rPr>
          <w:rFonts w:ascii="Verdana" w:hAnsi="Verdana"/>
          <w:color w:val="000000"/>
          <w:lang w:val="en"/>
        </w:rPr>
        <w:br/>
      </w:r>
      <w:hyperlink w:anchor="rfc.references1" w:history="1">
        <w:r w:rsidR="00AF78C5">
          <w:rPr>
            <w:rStyle w:val="a3"/>
            <w:rFonts w:ascii="Verdana" w:hAnsi="Verdana"/>
            <w:b/>
            <w:bCs/>
            <w:lang w:val="en"/>
          </w:rPr>
          <w:t>10.</w:t>
        </w:r>
        <w:proofErr w:type="gramEnd"/>
      </w:hyperlink>
      <w:r w:rsidR="00AF78C5">
        <w:rPr>
          <w:rFonts w:ascii="Verdana" w:hAnsi="Verdana"/>
          <w:color w:val="000000"/>
          <w:lang w:val="en"/>
        </w:rPr>
        <w:t>  Normative References</w:t>
      </w:r>
      <w:r w:rsidR="00AF78C5">
        <w:rPr>
          <w:rFonts w:ascii="Verdana" w:hAnsi="Verdana"/>
          <w:color w:val="000000"/>
          <w:lang w:val="en"/>
        </w:rPr>
        <w:br/>
      </w:r>
      <w:hyperlink w:anchor="Acknowledgements" w:history="1">
        <w:r w:rsidR="00AF78C5">
          <w:rPr>
            <w:rStyle w:val="a3"/>
            <w:rFonts w:ascii="Verdana" w:hAnsi="Verdana"/>
            <w:b/>
            <w:bCs/>
            <w:lang w:val="en"/>
          </w:rPr>
          <w:t>Appendix A.</w:t>
        </w:r>
      </w:hyperlink>
      <w:r w:rsidR="00AF78C5">
        <w:rPr>
          <w:rFonts w:ascii="Verdana" w:hAnsi="Verdana"/>
          <w:color w:val="000000"/>
          <w:lang w:val="en"/>
        </w:rPr>
        <w:t>  Acknowledgements</w:t>
      </w:r>
      <w:r w:rsidR="00AF78C5">
        <w:rPr>
          <w:rFonts w:ascii="Verdana" w:hAnsi="Verdana"/>
          <w:color w:val="000000"/>
          <w:lang w:val="en"/>
        </w:rPr>
        <w:br/>
      </w:r>
      <w:hyperlink w:anchor="Notices" w:history="1">
        <w:r w:rsidR="00AF78C5">
          <w:rPr>
            <w:rStyle w:val="a3"/>
            <w:rFonts w:ascii="Verdana" w:hAnsi="Verdana"/>
            <w:b/>
            <w:bCs/>
            <w:lang w:val="en"/>
          </w:rPr>
          <w:t>Appendix B.</w:t>
        </w:r>
      </w:hyperlink>
      <w:r w:rsidR="00AF78C5">
        <w:rPr>
          <w:rFonts w:ascii="Verdana" w:hAnsi="Verdana"/>
          <w:color w:val="000000"/>
          <w:lang w:val="en"/>
        </w:rPr>
        <w:t>  Notices</w:t>
      </w:r>
      <w:r w:rsidR="00AF78C5">
        <w:rPr>
          <w:rFonts w:ascii="Verdana" w:hAnsi="Verdana"/>
          <w:color w:val="000000"/>
          <w:lang w:val="en"/>
        </w:rPr>
        <w:br/>
      </w:r>
      <w:hyperlink w:anchor="History" w:history="1">
        <w:r w:rsidR="00AF78C5">
          <w:rPr>
            <w:rStyle w:val="a3"/>
            <w:rFonts w:ascii="Verdana" w:hAnsi="Verdana"/>
            <w:b/>
            <w:bCs/>
            <w:lang w:val="en"/>
          </w:rPr>
          <w:t>Appendix C.</w:t>
        </w:r>
      </w:hyperlink>
      <w:r w:rsidR="00AF78C5">
        <w:rPr>
          <w:rFonts w:ascii="Verdana" w:hAnsi="Verdana"/>
          <w:color w:val="000000"/>
          <w:lang w:val="en"/>
        </w:rPr>
        <w:t>  Document History</w:t>
      </w:r>
      <w:r w:rsidR="00AF78C5">
        <w:rPr>
          <w:rFonts w:ascii="Verdana" w:hAnsi="Verdana"/>
          <w:color w:val="000000"/>
          <w:lang w:val="en"/>
        </w:rPr>
        <w:br/>
      </w:r>
      <w:hyperlink w:anchor="rfc.authors" w:history="1">
        <w:r w:rsidR="00AF78C5">
          <w:rPr>
            <w:rStyle w:val="a3"/>
            <w:rFonts w:ascii="Verdana" w:hAnsi="Verdana"/>
            <w:b/>
            <w:bCs/>
            <w:lang w:val="en"/>
          </w:rPr>
          <w:t>§</w:t>
        </w:r>
      </w:hyperlink>
      <w:r w:rsidR="00AF78C5">
        <w:rPr>
          <w:rFonts w:ascii="Verdana" w:hAnsi="Verdana"/>
          <w:color w:val="000000"/>
          <w:lang w:val="en"/>
        </w:rPr>
        <w:t>  Authors' Addresses</w:t>
      </w:r>
    </w:p>
    <w:p w:rsidR="00AA4096" w:rsidRDefault="00AF78C5">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br w:type="textWrapping" w:clear="all"/>
      </w:r>
      <w:bookmarkStart w:id="1" w:name="Introduction"/>
      <w:bookmarkEnd w:id="1"/>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2" w:name="rfc.section.1"/>
      <w:bookmarkEnd w:id="2"/>
      <w:r>
        <w:rPr>
          <w:rFonts w:eastAsia="Times New Roman"/>
          <w:lang w:val="en"/>
        </w:rPr>
        <w:t>1.  Introduction</w:t>
      </w:r>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complements the </w:t>
      </w:r>
      <w:proofErr w:type="spellStart"/>
      <w:r>
        <w:rPr>
          <w:rFonts w:ascii="Verdana" w:hAnsi="Verdana"/>
          <w:color w:val="000000"/>
          <w:lang w:val="en"/>
        </w:rPr>
        <w:t>OpenID</w:t>
      </w:r>
      <w:proofErr w:type="spellEnd"/>
      <w:r>
        <w:rPr>
          <w:rFonts w:ascii="Verdana" w:hAnsi="Verdana"/>
          <w:color w:val="000000"/>
          <w:lang w:val="en"/>
        </w:rPr>
        <w:t xml:space="preserve"> Connect Core 1.0 specification by defining how to monitor the End-User's login status at the </w:t>
      </w:r>
      <w:proofErr w:type="spellStart"/>
      <w:r>
        <w:rPr>
          <w:rFonts w:ascii="Verdana" w:hAnsi="Verdana"/>
          <w:color w:val="000000"/>
          <w:lang w:val="en"/>
        </w:rPr>
        <w:t>OpenID</w:t>
      </w:r>
      <w:proofErr w:type="spellEnd"/>
      <w:r>
        <w:rPr>
          <w:rFonts w:ascii="Verdana" w:hAnsi="Verdana"/>
          <w:color w:val="000000"/>
          <w:lang w:val="en"/>
        </w:rPr>
        <w:t xml:space="preserve"> Provider on an ongoing basis so that the Relying Party can log out the End-User once he has logged out of the </w:t>
      </w:r>
      <w:proofErr w:type="spellStart"/>
      <w:r>
        <w:rPr>
          <w:rFonts w:ascii="Verdana" w:hAnsi="Verdana"/>
          <w:color w:val="000000"/>
          <w:lang w:val="en"/>
        </w:rPr>
        <w:t>OpenID</w:t>
      </w:r>
      <w:proofErr w:type="spellEnd"/>
      <w:r>
        <w:rPr>
          <w:rFonts w:ascii="Verdana" w:hAnsi="Verdana"/>
          <w:color w:val="000000"/>
          <w:lang w:val="en"/>
        </w:rPr>
        <w:t xml:space="preserve"> Provider. </w:t>
      </w:r>
    </w:p>
    <w:p w:rsidR="00AA4096" w:rsidRDefault="00AA4096">
      <w:pPr>
        <w:spacing w:before="0" w:beforeAutospacing="0" w:after="0" w:afterAutospacing="0"/>
        <w:divId w:val="698432015"/>
        <w:rPr>
          <w:rFonts w:ascii="Verdana" w:eastAsia="Times New Roman" w:hAnsi="Verdana"/>
          <w:color w:val="000000"/>
          <w:lang w:val="en"/>
        </w:rPr>
      </w:pPr>
      <w:bookmarkStart w:id="3" w:name="rnc"/>
      <w:bookmarkEnd w:id="3"/>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4" w:name="rfc.section.1.1"/>
      <w:bookmarkEnd w:id="4"/>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rsidR="00AA4096" w:rsidRDefault="00AF78C5">
      <w:pPr>
        <w:pStyle w:val="Web"/>
        <w:divId w:val="698432015"/>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lang w:val="en"/>
          </w:rPr>
          <w:t>RFC 2119</w:t>
        </w:r>
        <w:r>
          <w:rPr>
            <w:rStyle w:val="a3"/>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AA4096" w:rsidRDefault="00AF78C5">
      <w:pPr>
        <w:pStyle w:val="Web"/>
        <w:divId w:val="698432015"/>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rsidR="00AA4096" w:rsidRDefault="00AA4096">
      <w:pPr>
        <w:spacing w:before="0" w:beforeAutospacing="0" w:after="0" w:afterAutospacing="0"/>
        <w:divId w:val="698432015"/>
        <w:rPr>
          <w:rFonts w:ascii="Verdana" w:eastAsia="Times New Roman" w:hAnsi="Verdana"/>
          <w:color w:val="000000"/>
          <w:lang w:val="en"/>
        </w:rPr>
      </w:pPr>
      <w:bookmarkStart w:id="5" w:name="Terminology"/>
      <w:bookmarkEnd w:id="5"/>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6" w:name="rfc.section.1.2"/>
      <w:bookmarkEnd w:id="6"/>
      <w:r>
        <w:rPr>
          <w:rFonts w:eastAsia="Times New Roman"/>
          <w:lang w:val="en"/>
        </w:rPr>
        <w:t>1.2.</w:t>
      </w:r>
      <w:proofErr w:type="gramStart"/>
      <w:r>
        <w:rPr>
          <w:rFonts w:eastAsia="Times New Roman"/>
          <w:lang w:val="en"/>
        </w:rPr>
        <w:t>  Terminology</w:t>
      </w:r>
      <w:proofErr w:type="gramEnd"/>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lang w:val="en"/>
          </w:rPr>
          <w:t>OAuth 2.0</w:t>
        </w:r>
        <w:r>
          <w:rPr>
            <w:rStyle w:val="a3"/>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Core" w:history="1">
        <w:r>
          <w:rPr>
            <w:rStyle w:val="a3"/>
            <w:rFonts w:ascii="Verdana" w:hAnsi="Verdana"/>
            <w:u w:val="none"/>
            <w:lang w:val="en"/>
          </w:rPr>
          <w:t>OpenID Connect Core 1.0</w:t>
        </w:r>
        <w:r>
          <w:rPr>
            <w:rStyle w:val="a3"/>
            <w:rFonts w:ascii="Verdana" w:hAnsi="Verdana"/>
            <w:vanish/>
            <w:u w:val="none"/>
            <w:lang w:val="en"/>
          </w:rPr>
          <w:t xml:space="preserve"> (Sakimura, N., Bradley, J., Jones, M., de Medeiros, B., and C. Mortimore, “OpenID Connect Core 1.0,” October 2013.)</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also defines the following term: </w:t>
      </w:r>
    </w:p>
    <w:p w:rsidR="00AA4096" w:rsidRDefault="00AF78C5">
      <w:pPr>
        <w:spacing w:before="0" w:beforeAutospacing="0" w:after="0" w:afterAutospacing="0"/>
        <w:divId w:val="1040858078"/>
        <w:rPr>
          <w:rFonts w:ascii="Verdana" w:eastAsia="Times New Roman" w:hAnsi="Verdana"/>
          <w:color w:val="000000"/>
          <w:lang w:val="en"/>
        </w:rPr>
      </w:pPr>
      <w:r>
        <w:rPr>
          <w:rFonts w:ascii="Verdana" w:eastAsia="Times New Roman" w:hAnsi="Verdana"/>
          <w:color w:val="000000"/>
          <w:lang w:val="en"/>
        </w:rPr>
        <w:t>Session</w:t>
      </w:r>
    </w:p>
    <w:p w:rsidR="00AA4096" w:rsidRDefault="00AF78C5">
      <w:pPr>
        <w:spacing w:before="0" w:beforeAutospacing="0" w:after="0" w:afterAutospacing="0"/>
        <w:ind w:left="720"/>
        <w:divId w:val="1040858078"/>
        <w:rPr>
          <w:rFonts w:ascii="Verdana" w:eastAsia="Times New Roman" w:hAnsi="Verdana"/>
          <w:color w:val="000000"/>
          <w:lang w:val="en"/>
        </w:rPr>
      </w:pPr>
      <w:proofErr w:type="gramStart"/>
      <w:r>
        <w:rPr>
          <w:rFonts w:ascii="Verdana" w:eastAsia="Times New Roman" w:hAnsi="Verdana"/>
          <w:color w:val="000000"/>
          <w:lang w:val="en"/>
        </w:rPr>
        <w:t xml:space="preserve">Continuous period of time during which an End-User accesses a Relying Party relying on the Authentication of the End-User performed by the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Provider.</w:t>
      </w:r>
      <w:proofErr w:type="gramEnd"/>
      <w:r>
        <w:rPr>
          <w:rFonts w:ascii="Verdana" w:eastAsia="Times New Roman"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IMPORTANT NOTE TO READERS: The terminology definitions in this section are a normative portion of this specification, imposing requirements upon implementations. All the capitalized words in the text of this specification, such as "Session", reference these defined terms. Whenever the reader encounters them, their definitions found in this section must be followed. </w:t>
      </w:r>
    </w:p>
    <w:p w:rsidR="00AA4096" w:rsidRDefault="00AA4096">
      <w:pPr>
        <w:spacing w:before="0" w:beforeAutospacing="0" w:after="0" w:afterAutospacing="0"/>
        <w:divId w:val="698432015"/>
        <w:rPr>
          <w:rFonts w:ascii="Verdana" w:eastAsia="Times New Roman" w:hAnsi="Verdana"/>
          <w:color w:val="000000"/>
          <w:lang w:val="en"/>
        </w:rPr>
      </w:pPr>
      <w:bookmarkStart w:id="7" w:name="EndpointDiscovery"/>
      <w:bookmarkEnd w:id="7"/>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8" w:name="rfc.section.2"/>
      <w:bookmarkEnd w:id="8"/>
      <w:r>
        <w:rPr>
          <w:rFonts w:eastAsia="Times New Roman"/>
          <w:lang w:val="en"/>
        </w:rPr>
        <w:t>2.  Endpoint Discovery</w:t>
      </w:r>
    </w:p>
    <w:p w:rsidR="00AA4096" w:rsidRDefault="00AF78C5">
      <w:pPr>
        <w:pStyle w:val="Web"/>
        <w:divId w:val="698432015"/>
        <w:rPr>
          <w:rFonts w:ascii="Verdana" w:hAnsi="Verdana"/>
          <w:color w:val="000000"/>
          <w:lang w:val="en"/>
        </w:rPr>
      </w:pPr>
      <w:r>
        <w:rPr>
          <w:rFonts w:ascii="Verdana" w:hAnsi="Verdana"/>
          <w:color w:val="000000"/>
          <w:lang w:val="en"/>
        </w:rPr>
        <w:t xml:space="preserve">To support </w:t>
      </w:r>
      <w:proofErr w:type="spellStart"/>
      <w:r>
        <w:rPr>
          <w:rFonts w:ascii="Verdana" w:hAnsi="Verdana"/>
          <w:color w:val="000000"/>
          <w:lang w:val="en"/>
        </w:rPr>
        <w:t>OpenID</w:t>
      </w:r>
      <w:proofErr w:type="spellEnd"/>
      <w:r>
        <w:rPr>
          <w:rFonts w:ascii="Verdana" w:hAnsi="Verdana"/>
          <w:color w:val="000000"/>
          <w:lang w:val="en"/>
        </w:rPr>
        <w:t xml:space="preserve"> Connect session management, the RP needs to obtain the session management related endpoint URLs. These URLs are normally obtained via the OP's Discovery response, as described in </w:t>
      </w:r>
      <w:hyperlink w:anchor="OpenID.Discovery" w:history="1">
        <w:r>
          <w:rPr>
            <w:rStyle w:val="a3"/>
            <w:rFonts w:ascii="Verdana" w:hAnsi="Verdana"/>
            <w:u w:val="none"/>
            <w:lang w:val="en"/>
          </w:rPr>
          <w:t>OpenID Connect Discovery 1.0</w:t>
        </w:r>
        <w:r>
          <w:rPr>
            <w:rStyle w:val="a3"/>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or MAY be learned via other mechanisms. </w:t>
      </w:r>
    </w:p>
    <w:p w:rsidR="00AA4096" w:rsidRDefault="00AA4096">
      <w:pPr>
        <w:spacing w:before="0" w:beforeAutospacing="0" w:after="0" w:afterAutospacing="0"/>
        <w:divId w:val="698432015"/>
        <w:rPr>
          <w:rFonts w:ascii="Verdana" w:eastAsia="Times New Roman" w:hAnsi="Verdana"/>
          <w:color w:val="000000"/>
          <w:lang w:val="en"/>
        </w:rPr>
      </w:pPr>
      <w:bookmarkStart w:id="9" w:name="OPMetadata"/>
      <w:bookmarkEnd w:id="9"/>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0" w:name="rfc.section.2.1"/>
      <w:bookmarkEnd w:id="10"/>
      <w:r>
        <w:rPr>
          <w:rFonts w:eastAsia="Times New Roman"/>
          <w:lang w:val="en"/>
        </w:rPr>
        <w:t>2.1.</w:t>
      </w:r>
      <w:proofErr w:type="gramStart"/>
      <w:r>
        <w:rPr>
          <w:rFonts w:eastAsia="Times New Roman"/>
          <w:lang w:val="en"/>
        </w:rPr>
        <w:t xml:space="preserve">  </w:t>
      </w:r>
      <w:proofErr w:type="spellStart"/>
      <w:r>
        <w:rPr>
          <w:rFonts w:eastAsia="Times New Roman"/>
          <w:lang w:val="en"/>
        </w:rPr>
        <w:t>OpenID</w:t>
      </w:r>
      <w:proofErr w:type="spellEnd"/>
      <w:proofErr w:type="gramEnd"/>
      <w:r>
        <w:rPr>
          <w:rFonts w:eastAsia="Times New Roman"/>
          <w:lang w:val="en"/>
        </w:rPr>
        <w:t xml:space="preserve"> Provider Discovery Metadata</w:t>
      </w:r>
    </w:p>
    <w:p w:rsidR="00AA4096" w:rsidRDefault="00AF78C5">
      <w:pPr>
        <w:pStyle w:val="Web"/>
        <w:divId w:val="698432015"/>
        <w:rPr>
          <w:rFonts w:ascii="Verdana" w:hAnsi="Verdana"/>
          <w:color w:val="000000"/>
          <w:lang w:val="en"/>
        </w:rPr>
      </w:pPr>
      <w:r>
        <w:rPr>
          <w:rFonts w:ascii="Verdana" w:hAnsi="Verdana"/>
          <w:color w:val="000000"/>
          <w:lang w:val="en"/>
        </w:rPr>
        <w:t xml:space="preserve">These </w:t>
      </w:r>
      <w:proofErr w:type="spellStart"/>
      <w:r>
        <w:rPr>
          <w:rFonts w:ascii="Verdana" w:hAnsi="Verdana"/>
          <w:color w:val="000000"/>
          <w:lang w:val="en"/>
        </w:rPr>
        <w:t>OpenID</w:t>
      </w:r>
      <w:proofErr w:type="spellEnd"/>
      <w:r>
        <w:rPr>
          <w:rFonts w:ascii="Verdana" w:hAnsi="Verdana"/>
          <w:color w:val="000000"/>
          <w:lang w:val="en"/>
        </w:rPr>
        <w:t xml:space="preserve"> Provider Metadata parameters MUST be included in the Server's discovery responses when Session Management and Discovery are supported: </w:t>
      </w:r>
    </w:p>
    <w:p w:rsidR="00AA4096" w:rsidRDefault="00AF78C5">
      <w:pPr>
        <w:spacing w:before="0" w:beforeAutospacing="0" w:after="0" w:afterAutospacing="0"/>
        <w:divId w:val="2140146447"/>
        <w:rPr>
          <w:rFonts w:ascii="Verdana" w:eastAsia="Times New Roman" w:hAnsi="Verdana"/>
          <w:color w:val="000000"/>
          <w:lang w:val="en"/>
        </w:rPr>
      </w:pPr>
      <w:proofErr w:type="spellStart"/>
      <w:r>
        <w:rPr>
          <w:rFonts w:ascii="Verdana" w:eastAsia="Times New Roman" w:hAnsi="Verdana"/>
          <w:color w:val="000000"/>
          <w:lang w:val="en"/>
        </w:rPr>
        <w:t>check_session_iframe</w:t>
      </w:r>
      <w:proofErr w:type="spellEnd"/>
    </w:p>
    <w:p w:rsidR="00AA4096" w:rsidRDefault="00AF78C5">
      <w:pPr>
        <w:spacing w:before="0" w:beforeAutospacing="0" w:after="0" w:afterAutospacing="0"/>
        <w:ind w:left="720"/>
        <w:divId w:val="214014644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URL of an OP </w:t>
      </w:r>
      <w:proofErr w:type="spellStart"/>
      <w:r>
        <w:rPr>
          <w:rFonts w:ascii="Verdana" w:eastAsia="Times New Roman" w:hAnsi="Verdana"/>
          <w:color w:val="000000"/>
          <w:lang w:val="en"/>
        </w:rPr>
        <w:t>iframe</w:t>
      </w:r>
      <w:proofErr w:type="spellEnd"/>
      <w:r>
        <w:rPr>
          <w:rFonts w:ascii="Verdana" w:eastAsia="Times New Roman" w:hAnsi="Verdana"/>
          <w:color w:val="000000"/>
          <w:lang w:val="en"/>
        </w:rPr>
        <w:t xml:space="preserve"> that supports cross-origin communications for session state information with the RP Client, using the HTML 5 </w:t>
      </w:r>
      <w:proofErr w:type="spellStart"/>
      <w:r>
        <w:rPr>
          <w:rFonts w:ascii="Verdana" w:eastAsia="Times New Roman" w:hAnsi="Verdana"/>
          <w:color w:val="000000"/>
          <w:lang w:val="en"/>
        </w:rPr>
        <w:t>postMessage</w:t>
      </w:r>
      <w:proofErr w:type="spellEnd"/>
      <w:r>
        <w:rPr>
          <w:rFonts w:ascii="Verdana" w:eastAsia="Times New Roman" w:hAnsi="Verdana"/>
          <w:color w:val="000000"/>
          <w:lang w:val="en"/>
        </w:rPr>
        <w:t xml:space="preserve"> API. The page is loaded from an invisible </w:t>
      </w:r>
      <w:proofErr w:type="spellStart"/>
      <w:r>
        <w:rPr>
          <w:rFonts w:ascii="Verdana" w:eastAsia="Times New Roman" w:hAnsi="Verdana"/>
          <w:color w:val="000000"/>
          <w:lang w:val="en"/>
        </w:rPr>
        <w:t>iframe</w:t>
      </w:r>
      <w:proofErr w:type="spellEnd"/>
      <w:r>
        <w:rPr>
          <w:rFonts w:ascii="Verdana" w:eastAsia="Times New Roman" w:hAnsi="Verdana"/>
          <w:color w:val="000000"/>
          <w:lang w:val="en"/>
        </w:rPr>
        <w:t xml:space="preserve"> embedded in an RP page so that it can run in the OP's security context. It accepts </w:t>
      </w:r>
      <w:proofErr w:type="spellStart"/>
      <w:r>
        <w:rPr>
          <w:rFonts w:ascii="Verdana" w:eastAsia="Times New Roman" w:hAnsi="Verdana"/>
          <w:color w:val="000000"/>
          <w:lang w:val="en"/>
        </w:rPr>
        <w:t>postMessage</w:t>
      </w:r>
      <w:proofErr w:type="spellEnd"/>
      <w:r>
        <w:rPr>
          <w:rFonts w:ascii="Verdana" w:eastAsia="Times New Roman" w:hAnsi="Verdana"/>
          <w:color w:val="000000"/>
          <w:lang w:val="en"/>
        </w:rPr>
        <w:t xml:space="preserve"> requests from the relevant RP </w:t>
      </w:r>
      <w:proofErr w:type="spellStart"/>
      <w:r>
        <w:rPr>
          <w:rFonts w:ascii="Verdana" w:eastAsia="Times New Roman" w:hAnsi="Verdana"/>
          <w:color w:val="000000"/>
          <w:lang w:val="en"/>
        </w:rPr>
        <w:t>iframe</w:t>
      </w:r>
      <w:proofErr w:type="spellEnd"/>
      <w:r>
        <w:rPr>
          <w:rFonts w:ascii="Verdana" w:eastAsia="Times New Roman" w:hAnsi="Verdana"/>
          <w:color w:val="000000"/>
          <w:lang w:val="en"/>
        </w:rPr>
        <w:t xml:space="preserve"> and uses </w:t>
      </w:r>
      <w:proofErr w:type="spellStart"/>
      <w:r>
        <w:rPr>
          <w:rFonts w:ascii="Verdana" w:eastAsia="Times New Roman" w:hAnsi="Verdana"/>
          <w:color w:val="000000"/>
          <w:lang w:val="en"/>
        </w:rPr>
        <w:t>postMessage</w:t>
      </w:r>
      <w:proofErr w:type="spellEnd"/>
      <w:r>
        <w:rPr>
          <w:rFonts w:ascii="Verdana" w:eastAsia="Times New Roman" w:hAnsi="Verdana"/>
          <w:color w:val="000000"/>
          <w:lang w:val="en"/>
        </w:rPr>
        <w:t xml:space="preserve"> to post back the login status of the End-User at the OP. </w:t>
      </w:r>
    </w:p>
    <w:p w:rsidR="00AA4096" w:rsidRDefault="00AF78C5">
      <w:pPr>
        <w:spacing w:before="0" w:beforeAutospacing="0" w:after="0" w:afterAutospacing="0"/>
        <w:divId w:val="2140146447"/>
        <w:rPr>
          <w:rFonts w:ascii="Verdana" w:eastAsia="Times New Roman" w:hAnsi="Verdana"/>
          <w:color w:val="000000"/>
          <w:lang w:val="en"/>
        </w:rPr>
      </w:pPr>
      <w:proofErr w:type="spellStart"/>
      <w:r>
        <w:rPr>
          <w:rFonts w:ascii="Verdana" w:eastAsia="Times New Roman" w:hAnsi="Verdana"/>
          <w:color w:val="000000"/>
          <w:lang w:val="en"/>
        </w:rPr>
        <w:t>end_session_endpoint</w:t>
      </w:r>
      <w:proofErr w:type="spellEnd"/>
    </w:p>
    <w:p w:rsidR="00AA4096" w:rsidRDefault="00AF78C5">
      <w:pPr>
        <w:spacing w:before="0" w:beforeAutospacing="0" w:after="0" w:afterAutospacing="0"/>
        <w:ind w:left="720"/>
        <w:divId w:val="214014644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URL at the OP to which an RP can perform a redirect to request that the End-User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logged out at the OP. </w:t>
      </w:r>
    </w:p>
    <w:p w:rsidR="00AA4096" w:rsidRDefault="00AA4096">
      <w:pPr>
        <w:spacing w:before="0" w:beforeAutospacing="0" w:after="0" w:afterAutospacing="0"/>
        <w:divId w:val="698432015"/>
        <w:rPr>
          <w:rFonts w:ascii="Verdana" w:eastAsia="Times New Roman" w:hAnsi="Verdana"/>
          <w:color w:val="000000"/>
          <w:lang w:val="en"/>
        </w:rPr>
      </w:pPr>
      <w:bookmarkStart w:id="11" w:name="CreatingUpdatingSessions"/>
      <w:bookmarkEnd w:id="11"/>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 w:name="rfc.section.3"/>
      <w:bookmarkEnd w:id="12"/>
      <w:r>
        <w:rPr>
          <w:rFonts w:eastAsia="Times New Roman"/>
          <w:lang w:val="en"/>
        </w:rPr>
        <w:t>3.  Creating and Updating Sessions</w:t>
      </w:r>
    </w:p>
    <w:p w:rsidR="00AA4096" w:rsidRDefault="00AF78C5">
      <w:pPr>
        <w:pStyle w:val="Web"/>
        <w:divId w:val="698432015"/>
        <w:rPr>
          <w:rFonts w:ascii="Verdana" w:hAnsi="Verdana"/>
          <w:color w:val="000000"/>
          <w:lang w:val="en"/>
        </w:rPr>
      </w:pPr>
      <w:r>
        <w:rPr>
          <w:rFonts w:ascii="Verdana" w:hAnsi="Verdana"/>
          <w:color w:val="000000"/>
          <w:lang w:val="en"/>
        </w:rPr>
        <w:t xml:space="preserve">In </w:t>
      </w:r>
      <w:proofErr w:type="spellStart"/>
      <w:r>
        <w:rPr>
          <w:rFonts w:ascii="Verdana" w:hAnsi="Verdana"/>
          <w:color w:val="000000"/>
          <w:lang w:val="en"/>
        </w:rPr>
        <w:t>OpenID</w:t>
      </w:r>
      <w:proofErr w:type="spellEnd"/>
      <w:r>
        <w:rPr>
          <w:rFonts w:ascii="Verdana" w:hAnsi="Verdana"/>
          <w:color w:val="000000"/>
          <w:lang w:val="en"/>
        </w:rPr>
        <w:t xml:space="preserve"> Connect, the session at the RP typically starts when the RP validates the End-User's ID Token. Refer to the </w:t>
      </w:r>
      <w:proofErr w:type="spellStart"/>
      <w:r>
        <w:rPr>
          <w:rFonts w:ascii="Verdana" w:hAnsi="Verdana"/>
          <w:color w:val="000000"/>
          <w:lang w:val="en"/>
        </w:rPr>
        <w:t>OpenID</w:t>
      </w:r>
      <w:proofErr w:type="spellEnd"/>
      <w:r>
        <w:rPr>
          <w:rFonts w:ascii="Verdana" w:hAnsi="Verdana"/>
          <w:color w:val="000000"/>
          <w:lang w:val="en"/>
        </w:rPr>
        <w:t xml:space="preserve"> Connect Core 1.0 </w:t>
      </w:r>
      <w:hyperlink w:anchor="OpenID.Core" w:history="1">
        <w:r>
          <w:rPr>
            <w:rStyle w:val="a3"/>
            <w:rFonts w:ascii="Verdana" w:hAnsi="Verdana"/>
            <w:u w:val="none"/>
            <w:lang w:val="en"/>
          </w:rPr>
          <w:t>[OpenID.Core]</w:t>
        </w:r>
        <w:r>
          <w:rPr>
            <w:rStyle w:val="a3"/>
            <w:rFonts w:ascii="Verdana" w:hAnsi="Verdana"/>
            <w:vanish/>
            <w:u w:val="none"/>
            <w:lang w:val="en"/>
          </w:rPr>
          <w:t xml:space="preserve"> (Sakimura, N., Bradley, J., Jones, M., de Medeiros, B., and C. Mortimore, “OpenID Connect Core 1.0,” October 2013.)</w:t>
        </w:r>
      </w:hyperlink>
      <w:r>
        <w:rPr>
          <w:rFonts w:ascii="Verdana" w:hAnsi="Verdana"/>
          <w:color w:val="000000"/>
          <w:lang w:val="en"/>
        </w:rPr>
        <w:t xml:space="preserve"> specification to find out how to obtain an ID Token and validate it. When the OP supports session management, it MUST also return the Session State as an additional </w:t>
      </w:r>
      <w:proofErr w:type="spellStart"/>
      <w:r>
        <w:rPr>
          <w:rStyle w:val="HTML3"/>
          <w:lang w:val="en"/>
        </w:rPr>
        <w:t>session_state</w:t>
      </w:r>
      <w:proofErr w:type="spellEnd"/>
      <w:r>
        <w:rPr>
          <w:rFonts w:ascii="Verdana" w:hAnsi="Verdana"/>
          <w:color w:val="000000"/>
          <w:lang w:val="en"/>
        </w:rPr>
        <w:t xml:space="preserve"> parameter in the Authorization Response. An </w:t>
      </w:r>
      <w:proofErr w:type="spellStart"/>
      <w:r>
        <w:rPr>
          <w:rFonts w:ascii="Verdana" w:hAnsi="Verdana"/>
          <w:color w:val="000000"/>
          <w:lang w:val="en"/>
        </w:rPr>
        <w:t>OpenID</w:t>
      </w:r>
      <w:proofErr w:type="spellEnd"/>
      <w:r>
        <w:rPr>
          <w:rFonts w:ascii="Verdana" w:hAnsi="Verdana"/>
          <w:color w:val="000000"/>
          <w:lang w:val="en"/>
        </w:rPr>
        <w:t xml:space="preserve"> Connect Authorization Response is specified in Section 2.1.2.5 of </w:t>
      </w:r>
      <w:proofErr w:type="spellStart"/>
      <w:r>
        <w:rPr>
          <w:rFonts w:ascii="Verdana" w:hAnsi="Verdana"/>
          <w:color w:val="000000"/>
          <w:lang w:val="en"/>
        </w:rPr>
        <w:t>OpenID</w:t>
      </w:r>
      <w:proofErr w:type="spellEnd"/>
      <w:r>
        <w:rPr>
          <w:rFonts w:ascii="Verdana" w:hAnsi="Verdana"/>
          <w:color w:val="000000"/>
          <w:lang w:val="en"/>
        </w:rPr>
        <w:t xml:space="preserve"> Connect Core 1.0. </w:t>
      </w:r>
    </w:p>
    <w:p w:rsidR="00AA4096" w:rsidRDefault="00AF78C5">
      <w:pPr>
        <w:pStyle w:val="Web"/>
        <w:divId w:val="698432015"/>
        <w:rPr>
          <w:rFonts w:ascii="Verdana" w:hAnsi="Verdana"/>
          <w:color w:val="000000"/>
          <w:lang w:val="en"/>
        </w:rPr>
      </w:pPr>
      <w:r>
        <w:rPr>
          <w:rFonts w:ascii="Verdana" w:hAnsi="Verdana"/>
          <w:color w:val="000000"/>
          <w:lang w:val="en"/>
        </w:rPr>
        <w:t xml:space="preserve">This parameter is: </w:t>
      </w:r>
    </w:p>
    <w:p w:rsidR="00AA4096" w:rsidRDefault="00AF78C5">
      <w:pPr>
        <w:spacing w:before="0" w:beforeAutospacing="0" w:after="0" w:afterAutospacing="0"/>
        <w:divId w:val="94862725"/>
        <w:rPr>
          <w:rFonts w:ascii="Verdana" w:eastAsia="Times New Roman" w:hAnsi="Verdana"/>
          <w:color w:val="000000"/>
          <w:lang w:val="en"/>
        </w:rPr>
      </w:pPr>
      <w:proofErr w:type="spellStart"/>
      <w:r>
        <w:rPr>
          <w:rFonts w:ascii="Verdana" w:eastAsia="Times New Roman" w:hAnsi="Verdana"/>
          <w:color w:val="000000"/>
          <w:lang w:val="en"/>
        </w:rPr>
        <w:t>session_state</w:t>
      </w:r>
      <w:proofErr w:type="spellEnd"/>
    </w:p>
    <w:p w:rsidR="00AA4096" w:rsidRDefault="00AF78C5">
      <w:pPr>
        <w:spacing w:before="0" w:beforeAutospacing="0" w:after="0" w:afterAutospacing="0"/>
        <w:ind w:left="720"/>
        <w:divId w:val="94862725"/>
        <w:rPr>
          <w:rFonts w:ascii="Verdana" w:eastAsia="Times New Roman" w:hAnsi="Verdana"/>
          <w:color w:val="000000"/>
          <w:lang w:val="en"/>
        </w:rPr>
      </w:pPr>
      <w:proofErr w:type="gramStart"/>
      <w:r>
        <w:rPr>
          <w:rFonts w:ascii="Verdana" w:eastAsia="Times New Roman" w:hAnsi="Verdana"/>
          <w:color w:val="000000"/>
          <w:lang w:val="en"/>
        </w:rPr>
        <w:t>Session State.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string that represents the End-User's login state at the OP.</w:t>
      </w:r>
      <w:proofErr w:type="gramEnd"/>
      <w:r>
        <w:rPr>
          <w:rFonts w:ascii="Verdana" w:eastAsia="Times New Roman" w:hAnsi="Verdana"/>
          <w:color w:val="000000"/>
          <w:lang w:val="en"/>
        </w:rPr>
        <w:t xml:space="preserve"> This string is opaque to the RP. This is REQUIRED if session management is supported. </w:t>
      </w:r>
    </w:p>
    <w:p w:rsidR="00AA4096" w:rsidRDefault="00AA4096">
      <w:pPr>
        <w:spacing w:before="0" w:beforeAutospacing="0" w:after="0" w:afterAutospacing="0"/>
        <w:divId w:val="698432015"/>
        <w:rPr>
          <w:rFonts w:ascii="Verdana" w:eastAsia="Times New Roman" w:hAnsi="Verdana"/>
          <w:color w:val="000000"/>
          <w:lang w:val="en"/>
        </w:rPr>
      </w:pPr>
      <w:bookmarkStart w:id="13" w:name="ChangeNotification"/>
      <w:bookmarkEnd w:id="13"/>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4" w:name="rfc.section.4"/>
      <w:bookmarkEnd w:id="14"/>
      <w:r>
        <w:rPr>
          <w:rFonts w:eastAsia="Times New Roman"/>
          <w:lang w:val="en"/>
        </w:rPr>
        <w:t>4.  Session Status Change Notification</w:t>
      </w:r>
    </w:p>
    <w:p w:rsidR="00AA4096" w:rsidRDefault="00AF78C5">
      <w:pPr>
        <w:pStyle w:val="Web"/>
        <w:divId w:val="698432015"/>
        <w:rPr>
          <w:rFonts w:ascii="Verdana" w:hAnsi="Verdana"/>
          <w:color w:val="000000"/>
          <w:lang w:val="en"/>
        </w:rPr>
      </w:pPr>
      <w:r>
        <w:rPr>
          <w:rFonts w:ascii="Verdana" w:hAnsi="Verdana"/>
          <w:color w:val="000000"/>
          <w:lang w:val="en"/>
        </w:rPr>
        <w:t xml:space="preserve">An ID Token typically comes with an expiration date. The RP MAY rely on it to expire the RP session. However, it is entirely possible that the End-User might have logged out of the OP before the expiration date. Therefore, it is highly desirable to be able to find out the login status of the End-User at the OP. </w:t>
      </w:r>
    </w:p>
    <w:p w:rsidR="00AA4096" w:rsidRDefault="00AF78C5">
      <w:pPr>
        <w:pStyle w:val="Web"/>
        <w:divId w:val="698432015"/>
        <w:rPr>
          <w:ins w:id="15" w:author="ritou" w:date="2013-10-16T10:21:00Z"/>
          <w:rFonts w:ascii="Verdana" w:hAnsi="Verdana" w:hint="eastAsia"/>
          <w:color w:val="000000"/>
          <w:lang w:val="en" w:eastAsia="ja-JP"/>
        </w:rPr>
      </w:pPr>
      <w:r>
        <w:rPr>
          <w:rFonts w:ascii="Verdana" w:hAnsi="Verdana"/>
          <w:color w:val="000000"/>
          <w:lang w:val="en"/>
        </w:rPr>
        <w:t xml:space="preserve">To do so, it is possible to repeat the authentication request with prompt=none. However, this causes network traffic and this is problematic on the mobile devices that are becoming increasingly popular. Therefore, once the session is established with the authentication request and response, it is desirable to be able to check the login status at the OP without causing network traffic by polling a hidden OP </w:t>
      </w:r>
      <w:proofErr w:type="spellStart"/>
      <w:r>
        <w:rPr>
          <w:rFonts w:ascii="Verdana" w:hAnsi="Verdana"/>
          <w:color w:val="000000"/>
          <w:lang w:val="en"/>
        </w:rPr>
        <w:t>iframe</w:t>
      </w:r>
      <w:proofErr w:type="spellEnd"/>
      <w:r>
        <w:rPr>
          <w:rFonts w:ascii="Verdana" w:hAnsi="Verdana"/>
          <w:color w:val="000000"/>
          <w:lang w:val="en"/>
        </w:rPr>
        <w:t xml:space="preserve"> from an RP </w:t>
      </w:r>
      <w:proofErr w:type="spellStart"/>
      <w:r>
        <w:rPr>
          <w:rFonts w:ascii="Verdana" w:hAnsi="Verdana"/>
          <w:color w:val="000000"/>
          <w:lang w:val="en"/>
        </w:rPr>
        <w:t>iframe</w:t>
      </w:r>
      <w:proofErr w:type="spellEnd"/>
      <w:r>
        <w:rPr>
          <w:rFonts w:ascii="Verdana" w:hAnsi="Verdana"/>
          <w:color w:val="000000"/>
          <w:lang w:val="en"/>
        </w:rPr>
        <w:t xml:space="preserve"> with an origin restricted </w:t>
      </w:r>
      <w:proofErr w:type="spellStart"/>
      <w:r>
        <w:rPr>
          <w:rFonts w:ascii="Verdana" w:hAnsi="Verdana"/>
          <w:color w:val="000000"/>
          <w:lang w:val="en"/>
        </w:rPr>
        <w:t>postMessage</w:t>
      </w:r>
      <w:proofErr w:type="spellEnd"/>
      <w:r>
        <w:rPr>
          <w:rFonts w:ascii="Verdana" w:hAnsi="Verdana"/>
          <w:color w:val="000000"/>
          <w:lang w:val="en"/>
        </w:rPr>
        <w:t xml:space="preserve"> as follows. </w:t>
      </w:r>
    </w:p>
    <w:p w:rsidR="000E1367" w:rsidRDefault="000E1367">
      <w:pPr>
        <w:pStyle w:val="Web"/>
        <w:divId w:val="698432015"/>
        <w:rPr>
          <w:rFonts w:ascii="Verdana" w:hAnsi="Verdana" w:hint="eastAsia"/>
          <w:color w:val="000000"/>
          <w:lang w:val="en" w:eastAsia="ja-JP"/>
        </w:rPr>
      </w:pPr>
    </w:p>
    <w:p w:rsidR="00AA4096" w:rsidRDefault="00AA4096">
      <w:pPr>
        <w:spacing w:before="0" w:beforeAutospacing="0" w:after="0" w:afterAutospacing="0"/>
        <w:divId w:val="698432015"/>
        <w:rPr>
          <w:rFonts w:ascii="Verdana" w:eastAsia="Times New Roman" w:hAnsi="Verdana"/>
          <w:color w:val="000000"/>
          <w:lang w:val="en"/>
        </w:rPr>
      </w:pPr>
      <w:bookmarkStart w:id="16" w:name="OPiframe"/>
      <w:bookmarkEnd w:id="16"/>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573" w:type="dxa"/>
        <w:tblCellSpacing w:w="12" w:type="dxa"/>
        <w:tblCellMar>
          <w:left w:w="0" w:type="dxa"/>
          <w:right w:w="0" w:type="dxa"/>
        </w:tblCellMar>
        <w:tblLook w:val="04A0" w:firstRow="1" w:lastRow="0" w:firstColumn="1" w:lastColumn="0" w:noHBand="0" w:noVBand="1"/>
        <w:tblDescription w:val="layout"/>
      </w:tblPr>
      <w:tblGrid>
        <w:gridCol w:w="582"/>
      </w:tblGrid>
      <w:tr w:rsidR="00AA4096" w:rsidTr="000E1367">
        <w:trPr>
          <w:divId w:val="698432015"/>
          <w:trHeight w:val="225"/>
          <w:tblCellSpacing w:w="12" w:type="dxa"/>
        </w:trPr>
        <w:tc>
          <w:tcPr>
            <w:tcW w:w="525"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0E1367" w:rsidRPr="000E1367" w:rsidRDefault="000E1367" w:rsidP="000E1367">
      <w:pPr>
        <w:pStyle w:val="3"/>
        <w:divId w:val="698432015"/>
        <w:rPr>
          <w:lang w:val="en" w:eastAsia="ja-JP"/>
          <w:rPrChange w:id="17" w:author="ritou" w:date="2013-10-16T10:19:00Z">
            <w:rPr>
              <w:rFonts w:eastAsia="Times New Roman"/>
              <w:lang w:val="en"/>
            </w:rPr>
          </w:rPrChange>
        </w:rPr>
      </w:pPr>
      <w:bookmarkStart w:id="18" w:name="rfc.section.4.1"/>
      <w:bookmarkEnd w:id="18"/>
      <w:moveToRangeStart w:id="19" w:author="ritou" w:date="2013-10-16T10:19:00Z" w:name="move369682068"/>
      <w:moveTo w:id="20" w:author="ritou" w:date="2013-10-16T10:19:00Z">
        <w:r>
          <w:rPr>
            <w:rFonts w:eastAsia="Times New Roman"/>
            <w:lang w:val="en"/>
          </w:rPr>
          <w:t>4.</w:t>
        </w:r>
      </w:moveTo>
      <w:ins w:id="21" w:author="ritou" w:date="2013-10-16T10:22:00Z">
        <w:r>
          <w:rPr>
            <w:rFonts w:hint="eastAsia"/>
            <w:lang w:val="en" w:eastAsia="ja-JP"/>
          </w:rPr>
          <w:t>1</w:t>
        </w:r>
      </w:ins>
      <w:moveTo w:id="22" w:author="ritou" w:date="2013-10-16T10:19:00Z">
        <w:del w:id="23" w:author="ritou" w:date="2013-10-16T10:22:00Z">
          <w:r w:rsidDel="000E1367">
            <w:rPr>
              <w:rFonts w:eastAsia="Times New Roman"/>
              <w:lang w:val="en"/>
            </w:rPr>
            <w:delText>2</w:delText>
          </w:r>
        </w:del>
        <w:r>
          <w:rPr>
            <w:rFonts w:eastAsia="Times New Roman"/>
            <w:lang w:val="en"/>
          </w:rPr>
          <w:t xml:space="preserve">.  RP </w:t>
        </w:r>
        <w:proofErr w:type="spellStart"/>
        <w:r>
          <w:rPr>
            <w:rFonts w:eastAsia="Times New Roman"/>
            <w:lang w:val="en"/>
          </w:rPr>
          <w:t>iframe</w:t>
        </w:r>
        <w:proofErr w:type="spellEnd"/>
      </w:moveTo>
    </w:p>
    <w:p w:rsidR="000E1367" w:rsidRDefault="000E1367" w:rsidP="000E1367">
      <w:pPr>
        <w:pStyle w:val="Web"/>
        <w:divId w:val="698432015"/>
        <w:rPr>
          <w:rFonts w:ascii="Verdana" w:hAnsi="Verdana"/>
          <w:color w:val="000000"/>
          <w:lang w:val="en"/>
        </w:rPr>
      </w:pPr>
      <w:moveTo w:id="24" w:author="ritou" w:date="2013-10-16T10:19:00Z">
        <w:r>
          <w:rPr>
            <w:rFonts w:ascii="Verdana" w:hAnsi="Verdana"/>
            <w:color w:val="000000"/>
            <w:lang w:val="en"/>
          </w:rPr>
          <w:t xml:space="preserve">The RP </w:t>
        </w:r>
        <w:del w:id="25" w:author="ritou" w:date="2013-10-16T10:30:00Z">
          <w:r w:rsidDel="00A83768">
            <w:rPr>
              <w:rFonts w:ascii="Verdana" w:hAnsi="Verdana"/>
              <w:color w:val="000000"/>
              <w:lang w:val="en"/>
            </w:rPr>
            <w:delText>als</w:delText>
          </w:r>
        </w:del>
        <w:del w:id="26" w:author="ritou" w:date="2013-10-16T10:29:00Z">
          <w:r w:rsidDel="00A83768">
            <w:rPr>
              <w:rFonts w:ascii="Verdana" w:hAnsi="Verdana"/>
              <w:color w:val="000000"/>
              <w:lang w:val="en"/>
            </w:rPr>
            <w:delText xml:space="preserve">o </w:delText>
          </w:r>
        </w:del>
        <w:r>
          <w:rPr>
            <w:rFonts w:ascii="Verdana" w:hAnsi="Verdana"/>
            <w:color w:val="000000"/>
            <w:lang w:val="en"/>
          </w:rPr>
          <w:t xml:space="preserve">loads an invisible </w:t>
        </w:r>
        <w:proofErr w:type="spellStart"/>
        <w:r>
          <w:rPr>
            <w:rFonts w:ascii="Verdana" w:hAnsi="Verdana"/>
            <w:color w:val="000000"/>
            <w:lang w:val="en"/>
          </w:rPr>
          <w:t>iframe</w:t>
        </w:r>
        <w:proofErr w:type="spellEnd"/>
        <w:r>
          <w:rPr>
            <w:rFonts w:ascii="Verdana" w:hAnsi="Verdana"/>
            <w:color w:val="000000"/>
            <w:lang w:val="en"/>
          </w:rPr>
          <w:t xml:space="preserve"> from itself in the same page. This </w:t>
        </w:r>
        <w:proofErr w:type="spellStart"/>
        <w:r>
          <w:rPr>
            <w:rFonts w:ascii="Verdana" w:hAnsi="Verdana"/>
            <w:color w:val="000000"/>
            <w:lang w:val="en"/>
          </w:rPr>
          <w:t>iframe</w:t>
        </w:r>
        <w:proofErr w:type="spellEnd"/>
        <w:r>
          <w:rPr>
            <w:rFonts w:ascii="Verdana" w:hAnsi="Verdana"/>
            <w:color w:val="000000"/>
            <w:lang w:val="en"/>
          </w:rPr>
          <w:t xml:space="preserve"> MUST know the ID of the OP </w:t>
        </w:r>
        <w:proofErr w:type="spellStart"/>
        <w:r>
          <w:rPr>
            <w:rFonts w:ascii="Verdana" w:hAnsi="Verdana"/>
            <w:color w:val="000000"/>
            <w:lang w:val="en"/>
          </w:rPr>
          <w:t>iframe</w:t>
        </w:r>
        <w:proofErr w:type="spellEnd"/>
        <w:r>
          <w:rPr>
            <w:rFonts w:ascii="Verdana" w:hAnsi="Verdana"/>
            <w:color w:val="000000"/>
            <w:lang w:val="en"/>
          </w:rPr>
          <w:t xml:space="preserve"> </w:t>
        </w:r>
      </w:moveTo>
      <w:ins w:id="27" w:author="ritou" w:date="2013-10-16T10:33:00Z">
        <w:r w:rsidR="00A83768" w:rsidRPr="00A83768">
          <w:rPr>
            <w:rFonts w:ascii="Verdana" w:hAnsi="Verdana"/>
            <w:color w:val="000000"/>
            <w:lang w:val="en"/>
          </w:rPr>
          <w:t xml:space="preserve">which is </w:t>
        </w:r>
        <w:proofErr w:type="spellStart"/>
        <w:r w:rsidR="00A83768" w:rsidRPr="00A83768">
          <w:rPr>
            <w:rFonts w:ascii="Verdana" w:hAnsi="Verdana"/>
            <w:color w:val="000000"/>
            <w:lang w:val="en"/>
          </w:rPr>
          <w:t>describeed</w:t>
        </w:r>
        <w:proofErr w:type="spellEnd"/>
        <w:r w:rsidR="00A83768" w:rsidRPr="00A83768">
          <w:rPr>
            <w:rFonts w:ascii="Verdana" w:hAnsi="Verdana"/>
            <w:color w:val="000000"/>
            <w:lang w:val="en"/>
          </w:rPr>
          <w:t xml:space="preserve"> later </w:t>
        </w:r>
      </w:ins>
      <w:moveTo w:id="28" w:author="ritou" w:date="2013-10-16T10:19:00Z">
        <w:r>
          <w:rPr>
            <w:rFonts w:ascii="Verdana" w:hAnsi="Verdana"/>
            <w:color w:val="000000"/>
            <w:lang w:val="en"/>
          </w:rPr>
          <w:t xml:space="preserve">so that it can </w:t>
        </w:r>
        <w:proofErr w:type="spellStart"/>
        <w:r>
          <w:rPr>
            <w:rFonts w:ascii="Verdana" w:hAnsi="Verdana"/>
            <w:color w:val="000000"/>
            <w:lang w:val="en"/>
          </w:rPr>
          <w:t>postMessage</w:t>
        </w:r>
        <w:proofErr w:type="spellEnd"/>
        <w:r>
          <w:rPr>
            <w:rFonts w:ascii="Verdana" w:hAnsi="Verdana"/>
            <w:color w:val="000000"/>
            <w:lang w:val="en"/>
          </w:rPr>
          <w:t xml:space="preserve"> to the OP </w:t>
        </w:r>
        <w:proofErr w:type="spellStart"/>
        <w:r>
          <w:rPr>
            <w:rFonts w:ascii="Verdana" w:hAnsi="Verdana"/>
            <w:color w:val="000000"/>
            <w:lang w:val="en"/>
          </w:rPr>
          <w:t>iframe</w:t>
        </w:r>
        <w:proofErr w:type="spellEnd"/>
        <w:r>
          <w:rPr>
            <w:rFonts w:ascii="Verdana" w:hAnsi="Verdana"/>
            <w:color w:val="000000"/>
            <w:lang w:val="en"/>
          </w:rPr>
          <w:t xml:space="preserve">. </w:t>
        </w:r>
      </w:moveTo>
    </w:p>
    <w:p w:rsidR="00AC28A5" w:rsidRDefault="000E1367" w:rsidP="00AC28A5">
      <w:pPr>
        <w:pStyle w:val="Web"/>
        <w:divId w:val="698432015"/>
        <w:rPr>
          <w:ins w:id="29" w:author="ritou" w:date="2013-10-16T10:40:00Z"/>
          <w:rFonts w:ascii="Verdana" w:hAnsi="Verdana"/>
          <w:color w:val="000000"/>
          <w:lang w:val="en"/>
        </w:rPr>
      </w:pPr>
      <w:moveTo w:id="30" w:author="ritou" w:date="2013-10-16T10:19:00Z">
        <w:r>
          <w:rPr>
            <w:rFonts w:ascii="Verdana" w:hAnsi="Verdana"/>
            <w:color w:val="000000"/>
            <w:lang w:val="en"/>
          </w:rPr>
          <w:t xml:space="preserve">RP </w:t>
        </w:r>
        <w:proofErr w:type="spellStart"/>
        <w:r>
          <w:rPr>
            <w:rFonts w:ascii="Verdana" w:hAnsi="Verdana"/>
            <w:color w:val="000000"/>
            <w:lang w:val="en"/>
          </w:rPr>
          <w:t>iframe</w:t>
        </w:r>
        <w:proofErr w:type="spellEnd"/>
        <w:r>
          <w:rPr>
            <w:rFonts w:ascii="Verdana" w:hAnsi="Verdana"/>
            <w:color w:val="000000"/>
            <w:lang w:val="en"/>
          </w:rPr>
          <w:t xml:space="preserve"> polls OP </w:t>
        </w:r>
        <w:proofErr w:type="spellStart"/>
        <w:r>
          <w:rPr>
            <w:rFonts w:ascii="Verdana" w:hAnsi="Verdana"/>
            <w:color w:val="000000"/>
            <w:lang w:val="en"/>
          </w:rPr>
          <w:t>iframe</w:t>
        </w:r>
        <w:proofErr w:type="spellEnd"/>
        <w:r>
          <w:rPr>
            <w:rFonts w:ascii="Verdana" w:hAnsi="Verdana"/>
            <w:color w:val="000000"/>
            <w:lang w:val="en"/>
          </w:rPr>
          <w:t xml:space="preserve"> with </w:t>
        </w:r>
        <w:proofErr w:type="spellStart"/>
        <w:r>
          <w:rPr>
            <w:rFonts w:ascii="Verdana" w:hAnsi="Verdana"/>
            <w:color w:val="000000"/>
            <w:lang w:val="en"/>
          </w:rPr>
          <w:t>postMessage</w:t>
        </w:r>
        <w:proofErr w:type="spellEnd"/>
        <w:r>
          <w:rPr>
            <w:rFonts w:ascii="Verdana" w:hAnsi="Verdana"/>
            <w:color w:val="000000"/>
            <w:lang w:val="en"/>
          </w:rPr>
          <w:t xml:space="preserve"> with certain interval suitable for the RP application. </w:t>
        </w:r>
        <w:del w:id="31" w:author="ritou" w:date="2013-10-16T10:41:00Z">
          <w:r w:rsidDel="00AC28A5">
            <w:rPr>
              <w:rFonts w:ascii="Verdana" w:hAnsi="Verdana"/>
              <w:color w:val="000000"/>
              <w:lang w:val="en"/>
            </w:rPr>
            <w:delText xml:space="preserve">With each postMessage, it sends the session state defined in </w:delText>
          </w:r>
          <w:r w:rsidDel="00AC28A5">
            <w:fldChar w:fldCharType="begin"/>
          </w:r>
          <w:r w:rsidDel="00AC28A5">
            <w:delInstrText xml:space="preserve"> HYPERLINK \l "OPiframe" </w:delInstrText>
          </w:r>
          <w:r w:rsidDel="00AC28A5">
            <w:fldChar w:fldCharType="separate"/>
          </w:r>
          <w:r w:rsidDel="00AC28A5">
            <w:rPr>
              <w:rStyle w:val="a3"/>
              <w:rFonts w:ascii="Verdana" w:hAnsi="Verdana"/>
              <w:u w:val="none"/>
              <w:lang w:val="en"/>
            </w:rPr>
            <w:delText>Section 4.1</w:delText>
          </w:r>
          <w:r w:rsidDel="00AC28A5">
            <w:rPr>
              <w:rStyle w:val="a3"/>
              <w:rFonts w:ascii="Verdana" w:hAnsi="Verdana"/>
              <w:vanish/>
              <w:u w:val="none"/>
              <w:lang w:val="en"/>
            </w:rPr>
            <w:delText xml:space="preserve"> (OP iframe)</w:delText>
          </w:r>
          <w:r w:rsidDel="00AC28A5">
            <w:rPr>
              <w:rStyle w:val="a3"/>
              <w:rFonts w:ascii="Verdana" w:hAnsi="Verdana"/>
              <w:vanish/>
              <w:u w:val="none"/>
              <w:lang w:val="en"/>
            </w:rPr>
            <w:fldChar w:fldCharType="end"/>
          </w:r>
          <w:r w:rsidDel="00AC28A5">
            <w:rPr>
              <w:rFonts w:ascii="Verdana" w:hAnsi="Verdana"/>
              <w:color w:val="000000"/>
              <w:lang w:val="en"/>
            </w:rPr>
            <w:delText xml:space="preserve">. </w:delText>
          </w:r>
        </w:del>
      </w:moveTo>
      <w:ins w:id="32" w:author="ritou" w:date="2013-10-16T10:40:00Z">
        <w:r w:rsidR="00AC28A5">
          <w:rPr>
            <w:rFonts w:ascii="Verdana" w:hAnsi="Verdana"/>
            <w:color w:val="000000"/>
            <w:lang w:val="en"/>
          </w:rPr>
          <w:t xml:space="preserve">The </w:t>
        </w:r>
        <w:proofErr w:type="spellStart"/>
        <w:r w:rsidR="00AC28A5">
          <w:rPr>
            <w:rFonts w:ascii="Verdana" w:hAnsi="Verdana"/>
            <w:color w:val="000000"/>
            <w:lang w:val="en"/>
          </w:rPr>
          <w:t>postMessage</w:t>
        </w:r>
        <w:proofErr w:type="spellEnd"/>
        <w:r w:rsidR="00AC28A5">
          <w:rPr>
            <w:rFonts w:ascii="Verdana" w:hAnsi="Verdana"/>
            <w:color w:val="000000"/>
            <w:lang w:val="en"/>
          </w:rPr>
          <w:t xml:space="preserve"> from the RP </w:t>
        </w:r>
        <w:proofErr w:type="spellStart"/>
        <w:r w:rsidR="00AC28A5">
          <w:rPr>
            <w:rFonts w:ascii="Verdana" w:hAnsi="Verdana"/>
            <w:color w:val="000000"/>
            <w:lang w:val="en"/>
          </w:rPr>
          <w:t>iframe</w:t>
        </w:r>
        <w:proofErr w:type="spellEnd"/>
        <w:r w:rsidR="00AC28A5">
          <w:rPr>
            <w:rFonts w:ascii="Verdana" w:hAnsi="Verdana"/>
            <w:color w:val="000000"/>
            <w:lang w:val="en"/>
          </w:rPr>
          <w:t xml:space="preserve"> delivers the concatenation of the following, as the data: </w:t>
        </w:r>
      </w:ins>
    </w:p>
    <w:p w:rsidR="00AC28A5" w:rsidRDefault="00AC28A5" w:rsidP="00AC28A5">
      <w:pPr>
        <w:pStyle w:val="Web"/>
        <w:divId w:val="698432015"/>
        <w:rPr>
          <w:ins w:id="33" w:author="ritou" w:date="2013-10-16T10:40:00Z"/>
          <w:rFonts w:ascii="Verdana" w:hAnsi="Verdana" w:hint="eastAsia"/>
          <w:color w:val="000000"/>
          <w:lang w:val="en" w:eastAsia="ja-JP"/>
        </w:rPr>
      </w:pPr>
      <w:ins w:id="34" w:author="ritou" w:date="2013-10-16T10:40:00Z">
        <w:r>
          <w:rPr>
            <w:rFonts w:ascii="Verdana" w:eastAsia="Times New Roman" w:hAnsi="Verdana"/>
            <w:color w:val="000000"/>
            <w:lang w:val="en"/>
          </w:rPr>
          <w:t>Client ID + " " + Session State</w:t>
        </w:r>
      </w:ins>
    </w:p>
    <w:p w:rsidR="000E1367" w:rsidRDefault="000E1367" w:rsidP="000E1367">
      <w:pPr>
        <w:pStyle w:val="Web"/>
        <w:divId w:val="698432015"/>
        <w:rPr>
          <w:rFonts w:ascii="Verdana" w:hAnsi="Verdana"/>
          <w:color w:val="000000"/>
          <w:lang w:val="en"/>
        </w:rPr>
      </w:pPr>
      <w:moveTo w:id="35" w:author="ritou" w:date="2013-10-16T10:19:00Z">
        <w:r>
          <w:rPr>
            <w:rFonts w:ascii="Verdana" w:hAnsi="Verdana"/>
            <w:color w:val="000000"/>
            <w:lang w:val="en"/>
          </w:rPr>
          <w:t xml:space="preserve">It also has to be able to receive the </w:t>
        </w:r>
        <w:proofErr w:type="spellStart"/>
        <w:r>
          <w:rPr>
            <w:rFonts w:ascii="Verdana" w:hAnsi="Verdana"/>
            <w:color w:val="000000"/>
            <w:lang w:val="en"/>
          </w:rPr>
          <w:t>postMessage</w:t>
        </w:r>
        <w:proofErr w:type="spellEnd"/>
        <w:r>
          <w:rPr>
            <w:rFonts w:ascii="Verdana" w:hAnsi="Verdana"/>
            <w:color w:val="000000"/>
            <w:lang w:val="en"/>
          </w:rPr>
          <w:t xml:space="preserve"> back from the OP </w:t>
        </w:r>
        <w:proofErr w:type="spellStart"/>
        <w:r>
          <w:rPr>
            <w:rFonts w:ascii="Verdana" w:hAnsi="Verdana"/>
            <w:color w:val="000000"/>
            <w:lang w:val="en"/>
          </w:rPr>
          <w:t>iframe</w:t>
        </w:r>
        <w:proofErr w:type="spellEnd"/>
        <w:r>
          <w:rPr>
            <w:rFonts w:ascii="Verdana" w:hAnsi="Verdana"/>
            <w:color w:val="000000"/>
            <w:lang w:val="en"/>
          </w:rPr>
          <w:t xml:space="preserve">. The received data would either be </w:t>
        </w:r>
        <w:r>
          <w:rPr>
            <w:rStyle w:val="HTML3"/>
            <w:lang w:val="en"/>
          </w:rPr>
          <w:t>changed</w:t>
        </w:r>
        <w:r>
          <w:rPr>
            <w:rFonts w:ascii="Verdana" w:hAnsi="Verdana"/>
            <w:color w:val="000000"/>
            <w:lang w:val="en"/>
          </w:rPr>
          <w:t xml:space="preserve"> or </w:t>
        </w:r>
        <w:r>
          <w:rPr>
            <w:rStyle w:val="HTML3"/>
            <w:lang w:val="en"/>
          </w:rPr>
          <w:t>unchanged</w:t>
        </w:r>
        <w:r>
          <w:rPr>
            <w:rFonts w:ascii="Verdana" w:hAnsi="Verdana"/>
            <w:color w:val="000000"/>
            <w:lang w:val="en"/>
          </w:rPr>
          <w:t xml:space="preserve">. Upon receipt of </w:t>
        </w:r>
        <w:r>
          <w:rPr>
            <w:rStyle w:val="HTML3"/>
            <w:lang w:val="en"/>
          </w:rPr>
          <w:t>changed</w:t>
        </w:r>
        <w:r>
          <w:rPr>
            <w:rFonts w:ascii="Verdana" w:hAnsi="Verdana"/>
            <w:color w:val="000000"/>
            <w:lang w:val="en"/>
          </w:rPr>
          <w:t xml:space="preserve">, the RP MUST perform the re-authentication with </w:t>
        </w:r>
        <w:r>
          <w:rPr>
            <w:rStyle w:val="HTML3"/>
            <w:lang w:val="en"/>
          </w:rPr>
          <w:t>prompt=none</w:t>
        </w:r>
        <w:r>
          <w:rPr>
            <w:rFonts w:ascii="Verdana" w:hAnsi="Verdana"/>
            <w:color w:val="000000"/>
            <w:lang w:val="en"/>
          </w:rPr>
          <w:t xml:space="preserve"> to find the current session state at the OP. </w:t>
        </w:r>
      </w:moveTo>
    </w:p>
    <w:p w:rsidR="000E1367" w:rsidRDefault="000E1367" w:rsidP="000E1367">
      <w:pPr>
        <w:pStyle w:val="Web"/>
        <w:divId w:val="698432015"/>
        <w:rPr>
          <w:rFonts w:ascii="Verdana" w:hAnsi="Verdana"/>
          <w:color w:val="000000"/>
          <w:lang w:val="en"/>
        </w:rPr>
      </w:pPr>
      <w:moveTo w:id="36" w:author="ritou" w:date="2013-10-16T10:19:00Z">
        <w:r>
          <w:rPr>
            <w:rFonts w:ascii="Verdana" w:hAnsi="Verdana"/>
            <w:color w:val="000000"/>
            <w:lang w:val="en"/>
          </w:rPr>
          <w:t xml:space="preserve">Following is non-normative example pseudo-code for the RP </w:t>
        </w:r>
        <w:proofErr w:type="spellStart"/>
        <w:r>
          <w:rPr>
            <w:rFonts w:ascii="Verdana" w:hAnsi="Verdana"/>
            <w:color w:val="000000"/>
            <w:lang w:val="en"/>
          </w:rPr>
          <w:t>iframe</w:t>
        </w:r>
        <w:proofErr w:type="spellEnd"/>
        <w:r>
          <w:rPr>
            <w:rFonts w:ascii="Verdana" w:hAnsi="Verdana"/>
            <w:color w:val="000000"/>
            <w:lang w:val="en"/>
          </w:rPr>
          <w:t xml:space="preserve">: </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37" w:author="ritou" w:date="2013-10-16T10:19:00Z">
        <w:r>
          <w:rPr>
            <w:lang w:val="en"/>
          </w:rPr>
          <w:t xml:space="preserve">  </w:t>
        </w:r>
        <w:proofErr w:type="spellStart"/>
        <w:proofErr w:type="gramStart"/>
        <w:r>
          <w:rPr>
            <w:lang w:val="en"/>
          </w:rPr>
          <w:t>var</w:t>
        </w:r>
        <w:proofErr w:type="spellEnd"/>
        <w:proofErr w:type="gramEnd"/>
        <w:r>
          <w:rPr>
            <w:lang w:val="en"/>
          </w:rPr>
          <w:t xml:space="preserve"> stat = "unchanged";</w:t>
        </w:r>
      </w:moveTo>
    </w:p>
    <w:p w:rsidR="000E1367" w:rsidRDefault="000E1367" w:rsidP="000E1367">
      <w:pPr>
        <w:pStyle w:val="HTML1"/>
        <w:divId w:val="698432015"/>
        <w:rPr>
          <w:lang w:val="en"/>
        </w:rPr>
      </w:pPr>
      <w:moveTo w:id="38" w:author="ritou" w:date="2013-10-16T10:19:00Z">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mes</w:t>
        </w:r>
        <w:proofErr w:type="spellEnd"/>
        <w:r>
          <w:rPr>
            <w:lang w:val="en"/>
          </w:rPr>
          <w:t xml:space="preserve"> = </w:t>
        </w:r>
        <w:proofErr w:type="spellStart"/>
        <w:r>
          <w:rPr>
            <w:lang w:val="en"/>
          </w:rPr>
          <w:t>client_id</w:t>
        </w:r>
        <w:proofErr w:type="spellEnd"/>
        <w:r>
          <w:rPr>
            <w:lang w:val="en"/>
          </w:rPr>
          <w:t xml:space="preserve"> + " " + </w:t>
        </w:r>
        <w:proofErr w:type="spellStart"/>
        <w:r>
          <w:rPr>
            <w:lang w:val="en"/>
          </w:rPr>
          <w:t>session_state</w:t>
        </w:r>
        <w:proofErr w:type="spellEnd"/>
        <w:r>
          <w:rPr>
            <w:lang w:val="en"/>
          </w:rPr>
          <w:t>;</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39" w:author="ritou" w:date="2013-10-16T10:19:00Z">
        <w:r>
          <w:rPr>
            <w:lang w:val="en"/>
          </w:rPr>
          <w:t xml:space="preserve">  </w:t>
        </w:r>
        <w:proofErr w:type="gramStart"/>
        <w:r>
          <w:rPr>
            <w:lang w:val="en"/>
          </w:rPr>
          <w:t>function</w:t>
        </w:r>
        <w:proofErr w:type="gramEnd"/>
        <w:r>
          <w:rPr>
            <w:lang w:val="en"/>
          </w:rPr>
          <w:t xml:space="preserve"> </w:t>
        </w:r>
        <w:proofErr w:type="spellStart"/>
        <w:r>
          <w:rPr>
            <w:lang w:val="en"/>
          </w:rPr>
          <w:t>check_session</w:t>
        </w:r>
        <w:proofErr w:type="spellEnd"/>
        <w:r>
          <w:rPr>
            <w:lang w:val="en"/>
          </w:rPr>
          <w:t>()</w:t>
        </w:r>
      </w:moveTo>
    </w:p>
    <w:p w:rsidR="000E1367" w:rsidRDefault="000E1367" w:rsidP="000E1367">
      <w:pPr>
        <w:pStyle w:val="HTML1"/>
        <w:divId w:val="698432015"/>
        <w:rPr>
          <w:lang w:val="en"/>
        </w:rPr>
      </w:pPr>
      <w:moveTo w:id="40" w:author="ritou" w:date="2013-10-16T10:19:00Z">
        <w:r>
          <w:rPr>
            <w:lang w:val="en"/>
          </w:rPr>
          <w:t xml:space="preserve">  {</w:t>
        </w:r>
      </w:moveTo>
    </w:p>
    <w:p w:rsidR="000E1367" w:rsidRDefault="000E1367" w:rsidP="000E1367">
      <w:pPr>
        <w:pStyle w:val="HTML1"/>
        <w:divId w:val="698432015"/>
        <w:rPr>
          <w:lang w:val="en"/>
        </w:rPr>
      </w:pPr>
      <w:moveTo w:id="41" w:author="ritou" w:date="2013-10-16T10:19:00Z">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targetOrigin</w:t>
        </w:r>
        <w:proofErr w:type="spellEnd"/>
        <w:r>
          <w:rPr>
            <w:lang w:val="en"/>
          </w:rPr>
          <w:t xml:space="preserve">  = "http://server.example.com";</w:t>
        </w:r>
      </w:moveTo>
    </w:p>
    <w:p w:rsidR="000E1367" w:rsidRDefault="000E1367" w:rsidP="000E1367">
      <w:pPr>
        <w:pStyle w:val="HTML1"/>
        <w:divId w:val="698432015"/>
        <w:rPr>
          <w:lang w:val="en"/>
        </w:rPr>
      </w:pPr>
      <w:moveTo w:id="42" w:author="ritou" w:date="2013-10-16T10:19:00Z">
        <w:r>
          <w:rPr>
            <w:lang w:val="en"/>
          </w:rPr>
          <w:t xml:space="preserve">    </w:t>
        </w:r>
        <w:proofErr w:type="spellStart"/>
        <w:proofErr w:type="gramStart"/>
        <w:r>
          <w:rPr>
            <w:lang w:val="en"/>
          </w:rPr>
          <w:t>var</w:t>
        </w:r>
        <w:proofErr w:type="spellEnd"/>
        <w:proofErr w:type="gramEnd"/>
        <w:r>
          <w:rPr>
            <w:lang w:val="en"/>
          </w:rPr>
          <w:t xml:space="preserve"> win = </w:t>
        </w:r>
        <w:proofErr w:type="spellStart"/>
        <w:r>
          <w:rPr>
            <w:lang w:val="en"/>
          </w:rPr>
          <w:t>window.parent.document.getElementById</w:t>
        </w:r>
        <w:proofErr w:type="spellEnd"/>
        <w:r>
          <w:rPr>
            <w:lang w:val="en"/>
          </w:rPr>
          <w:t>("op").</w:t>
        </w:r>
      </w:moveTo>
    </w:p>
    <w:p w:rsidR="000E1367" w:rsidRDefault="000E1367" w:rsidP="000E1367">
      <w:pPr>
        <w:pStyle w:val="HTML1"/>
        <w:divId w:val="698432015"/>
        <w:rPr>
          <w:lang w:val="en"/>
        </w:rPr>
      </w:pPr>
      <w:moveTo w:id="43" w:author="ritou" w:date="2013-10-16T10:19:00Z">
        <w:r>
          <w:rPr>
            <w:lang w:val="en"/>
          </w:rPr>
          <w:t xml:space="preserve">                </w:t>
        </w:r>
        <w:proofErr w:type="spellStart"/>
        <w:proofErr w:type="gramStart"/>
        <w:r>
          <w:rPr>
            <w:lang w:val="en"/>
          </w:rPr>
          <w:t>contentWindow</w:t>
        </w:r>
        <w:proofErr w:type="spellEnd"/>
        <w:proofErr w:type="gramEnd"/>
        <w:r>
          <w:rPr>
            <w:lang w:val="en"/>
          </w:rPr>
          <w:t>;</w:t>
        </w:r>
      </w:moveTo>
    </w:p>
    <w:p w:rsidR="000E1367" w:rsidRDefault="000E1367" w:rsidP="000E1367">
      <w:pPr>
        <w:pStyle w:val="HTML1"/>
        <w:divId w:val="698432015"/>
        <w:rPr>
          <w:lang w:val="en"/>
        </w:rPr>
      </w:pPr>
      <w:moveTo w:id="44" w:author="ritou" w:date="2013-10-16T10:19:00Z">
        <w:r>
          <w:rPr>
            <w:lang w:val="en"/>
          </w:rPr>
          <w:t xml:space="preserve">    </w:t>
        </w:r>
        <w:proofErr w:type="spellStart"/>
        <w:proofErr w:type="gramStart"/>
        <w:r>
          <w:rPr>
            <w:lang w:val="en"/>
          </w:rPr>
          <w:t>win.postMessage</w:t>
        </w:r>
        <w:proofErr w:type="spellEnd"/>
        <w:r>
          <w:rPr>
            <w:lang w:val="en"/>
          </w:rPr>
          <w:t>(</w:t>
        </w:r>
        <w:proofErr w:type="gramEnd"/>
        <w:r>
          <w:rPr>
            <w:lang w:val="en"/>
          </w:rPr>
          <w:t xml:space="preserve"> </w:t>
        </w:r>
        <w:proofErr w:type="spellStart"/>
        <w:r>
          <w:rPr>
            <w:lang w:val="en"/>
          </w:rPr>
          <w:t>mes</w:t>
        </w:r>
        <w:proofErr w:type="spellEnd"/>
        <w:r>
          <w:rPr>
            <w:lang w:val="en"/>
          </w:rPr>
          <w:t xml:space="preserve">, </w:t>
        </w:r>
        <w:proofErr w:type="spellStart"/>
        <w:r>
          <w:rPr>
            <w:lang w:val="en"/>
          </w:rPr>
          <w:t>targetOrigin</w:t>
        </w:r>
        <w:proofErr w:type="spellEnd"/>
        <w:r>
          <w:rPr>
            <w:lang w:val="en"/>
          </w:rPr>
          <w:t>);</w:t>
        </w:r>
      </w:moveTo>
    </w:p>
    <w:p w:rsidR="000E1367" w:rsidRDefault="000E1367" w:rsidP="000E1367">
      <w:pPr>
        <w:pStyle w:val="HTML1"/>
        <w:divId w:val="698432015"/>
        <w:rPr>
          <w:lang w:val="en"/>
        </w:rPr>
      </w:pPr>
      <w:moveTo w:id="45" w:author="ritou" w:date="2013-10-16T10:19:00Z">
        <w:r>
          <w:rPr>
            <w:lang w:val="en"/>
          </w:rPr>
          <w:t xml:space="preserve">  }</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46" w:author="ritou" w:date="2013-10-16T10:19:00Z">
        <w:r>
          <w:rPr>
            <w:lang w:val="en"/>
          </w:rPr>
          <w:t xml:space="preserve">  </w:t>
        </w:r>
        <w:proofErr w:type="gramStart"/>
        <w:r>
          <w:rPr>
            <w:lang w:val="en"/>
          </w:rPr>
          <w:t>function</w:t>
        </w:r>
        <w:proofErr w:type="gramEnd"/>
        <w:r>
          <w:rPr>
            <w:lang w:val="en"/>
          </w:rPr>
          <w:t xml:space="preserve"> </w:t>
        </w:r>
        <w:proofErr w:type="spellStart"/>
        <w:r>
          <w:rPr>
            <w:lang w:val="en"/>
          </w:rPr>
          <w:t>setTimer</w:t>
        </w:r>
        <w:proofErr w:type="spellEnd"/>
        <w:r>
          <w:rPr>
            <w:lang w:val="en"/>
          </w:rPr>
          <w:t>()</w:t>
        </w:r>
      </w:moveTo>
    </w:p>
    <w:p w:rsidR="000E1367" w:rsidRDefault="000E1367" w:rsidP="000E1367">
      <w:pPr>
        <w:pStyle w:val="HTML1"/>
        <w:divId w:val="698432015"/>
        <w:rPr>
          <w:lang w:val="en"/>
        </w:rPr>
      </w:pPr>
      <w:moveTo w:id="47" w:author="ritou" w:date="2013-10-16T10:19:00Z">
        <w:r>
          <w:rPr>
            <w:lang w:val="en"/>
          </w:rPr>
          <w:t xml:space="preserve">  {</w:t>
        </w:r>
      </w:moveTo>
    </w:p>
    <w:p w:rsidR="000E1367" w:rsidRDefault="000E1367" w:rsidP="000E1367">
      <w:pPr>
        <w:pStyle w:val="HTML1"/>
        <w:divId w:val="698432015"/>
        <w:rPr>
          <w:lang w:val="en"/>
        </w:rPr>
      </w:pPr>
      <w:moveTo w:id="48" w:author="ritou" w:date="2013-10-16T10:19:00Z">
        <w:r>
          <w:rPr>
            <w:lang w:val="en"/>
          </w:rPr>
          <w:t xml:space="preserve">    </w:t>
        </w:r>
        <w:proofErr w:type="spellStart"/>
        <w:r>
          <w:rPr>
            <w:lang w:val="en"/>
          </w:rPr>
          <w:t>check_</w:t>
        </w:r>
        <w:proofErr w:type="gramStart"/>
        <w:r>
          <w:rPr>
            <w:lang w:val="en"/>
          </w:rPr>
          <w:t>session</w:t>
        </w:r>
        <w:proofErr w:type="spellEnd"/>
        <w:r>
          <w:rPr>
            <w:lang w:val="en"/>
          </w:rPr>
          <w:t>(</w:t>
        </w:r>
        <w:proofErr w:type="gramEnd"/>
        <w:r>
          <w:rPr>
            <w:lang w:val="en"/>
          </w:rPr>
          <w:t>);</w:t>
        </w:r>
      </w:moveTo>
    </w:p>
    <w:p w:rsidR="000E1367" w:rsidRDefault="000E1367" w:rsidP="000E1367">
      <w:pPr>
        <w:pStyle w:val="HTML1"/>
        <w:divId w:val="698432015"/>
        <w:rPr>
          <w:lang w:val="en"/>
        </w:rPr>
      </w:pPr>
      <w:moveTo w:id="49" w:author="ritou" w:date="2013-10-16T10:19:00Z">
        <w:r>
          <w:rPr>
            <w:lang w:val="en"/>
          </w:rPr>
          <w:t xml:space="preserve">    </w:t>
        </w:r>
        <w:proofErr w:type="spellStart"/>
        <w:proofErr w:type="gramStart"/>
        <w:r>
          <w:rPr>
            <w:lang w:val="en"/>
          </w:rPr>
          <w:t>timerID</w:t>
        </w:r>
        <w:proofErr w:type="spellEnd"/>
        <w:proofErr w:type="gramEnd"/>
        <w:r>
          <w:rPr>
            <w:lang w:val="en"/>
          </w:rPr>
          <w:t xml:space="preserve"> = </w:t>
        </w:r>
        <w:proofErr w:type="spellStart"/>
        <w:r>
          <w:rPr>
            <w:lang w:val="en"/>
          </w:rPr>
          <w:t>setInterval</w:t>
        </w:r>
        <w:proofErr w:type="spellEnd"/>
        <w:r>
          <w:rPr>
            <w:lang w:val="en"/>
          </w:rPr>
          <w:t>("</w:t>
        </w:r>
        <w:proofErr w:type="spellStart"/>
        <w:r>
          <w:rPr>
            <w:lang w:val="en"/>
          </w:rPr>
          <w:t>check_session</w:t>
        </w:r>
        <w:proofErr w:type="spellEnd"/>
        <w:r>
          <w:rPr>
            <w:lang w:val="en"/>
          </w:rPr>
          <w:t>()",3*1000);</w:t>
        </w:r>
      </w:moveTo>
    </w:p>
    <w:p w:rsidR="000E1367" w:rsidRDefault="000E1367" w:rsidP="000E1367">
      <w:pPr>
        <w:pStyle w:val="HTML1"/>
        <w:divId w:val="698432015"/>
        <w:rPr>
          <w:lang w:val="en"/>
        </w:rPr>
      </w:pPr>
      <w:moveTo w:id="50" w:author="ritou" w:date="2013-10-16T10:19:00Z">
        <w:r>
          <w:rPr>
            <w:lang w:val="en"/>
          </w:rPr>
          <w:t xml:space="preserve">  }</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51" w:author="ritou" w:date="2013-10-16T10:19:00Z">
        <w:r>
          <w:rPr>
            <w:lang w:val="en"/>
          </w:rPr>
          <w:t xml:space="preserve">  </w:t>
        </w:r>
        <w:proofErr w:type="spellStart"/>
        <w:proofErr w:type="gramStart"/>
        <w:r>
          <w:rPr>
            <w:lang w:val="en"/>
          </w:rPr>
          <w:t>window.addEventListener</w:t>
        </w:r>
        <w:proofErr w:type="spellEnd"/>
        <w:r>
          <w:rPr>
            <w:lang w:val="en"/>
          </w:rPr>
          <w:t>(</w:t>
        </w:r>
        <w:proofErr w:type="gramEnd"/>
        <w:r>
          <w:rPr>
            <w:lang w:val="en"/>
          </w:rPr>
          <w:t xml:space="preserve">"message", </w:t>
        </w:r>
        <w:proofErr w:type="spellStart"/>
        <w:r>
          <w:rPr>
            <w:lang w:val="en"/>
          </w:rPr>
          <w:t>receiveMessage</w:t>
        </w:r>
        <w:proofErr w:type="spellEnd"/>
        <w:r>
          <w:rPr>
            <w:lang w:val="en"/>
          </w:rPr>
          <w:t>, false);</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52" w:author="ritou" w:date="2013-10-16T10:19:00Z">
        <w:r>
          <w:rPr>
            <w:lang w:val="en"/>
          </w:rPr>
          <w:t xml:space="preserve">  </w:t>
        </w:r>
        <w:proofErr w:type="gramStart"/>
        <w:r>
          <w:rPr>
            <w:lang w:val="en"/>
          </w:rPr>
          <w:t>function</w:t>
        </w:r>
        <w:proofErr w:type="gramEnd"/>
        <w:r>
          <w:rPr>
            <w:lang w:val="en"/>
          </w:rPr>
          <w:t xml:space="preserve"> </w:t>
        </w:r>
        <w:proofErr w:type="spellStart"/>
        <w:r>
          <w:rPr>
            <w:lang w:val="en"/>
          </w:rPr>
          <w:t>receiveMessage</w:t>
        </w:r>
        <w:proofErr w:type="spellEnd"/>
        <w:r>
          <w:rPr>
            <w:lang w:val="en"/>
          </w:rPr>
          <w:t>(e)</w:t>
        </w:r>
      </w:moveTo>
    </w:p>
    <w:p w:rsidR="000E1367" w:rsidRDefault="000E1367" w:rsidP="000E1367">
      <w:pPr>
        <w:pStyle w:val="HTML1"/>
        <w:divId w:val="698432015"/>
        <w:rPr>
          <w:lang w:val="en"/>
        </w:rPr>
      </w:pPr>
      <w:moveTo w:id="53" w:author="ritou" w:date="2013-10-16T10:19:00Z">
        <w:r>
          <w:rPr>
            <w:lang w:val="en"/>
          </w:rPr>
          <w:t xml:space="preserve">  {</w:t>
        </w:r>
      </w:moveTo>
    </w:p>
    <w:p w:rsidR="000E1367" w:rsidRDefault="000E1367" w:rsidP="000E1367">
      <w:pPr>
        <w:pStyle w:val="HTML1"/>
        <w:divId w:val="698432015"/>
        <w:rPr>
          <w:lang w:val="en"/>
        </w:rPr>
      </w:pPr>
      <w:moveTo w:id="54" w:author="ritou" w:date="2013-10-16T10:19:00Z">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targetOrigin</w:t>
        </w:r>
        <w:proofErr w:type="spellEnd"/>
        <w:r>
          <w:rPr>
            <w:lang w:val="en"/>
          </w:rPr>
          <w:t xml:space="preserve">  = "http://server.example.com";</w:t>
        </w:r>
      </w:moveTo>
    </w:p>
    <w:p w:rsidR="000E1367" w:rsidRDefault="000E1367" w:rsidP="000E1367">
      <w:pPr>
        <w:pStyle w:val="HTML1"/>
        <w:divId w:val="698432015"/>
        <w:rPr>
          <w:lang w:val="en"/>
        </w:rPr>
      </w:pPr>
      <w:bookmarkStart w:id="55" w:name="_GoBack"/>
      <w:bookmarkEnd w:id="55"/>
      <w:moveTo w:id="56" w:author="ritou" w:date="2013-10-16T10:19:00Z">
        <w:r>
          <w:rPr>
            <w:lang w:val="en"/>
          </w:rPr>
          <w:t xml:space="preserve">    </w:t>
        </w:r>
        <w:proofErr w:type="gramStart"/>
        <w:r>
          <w:rPr>
            <w:lang w:val="en"/>
          </w:rPr>
          <w:t>if</w:t>
        </w:r>
        <w:proofErr w:type="gramEnd"/>
        <w:r>
          <w:rPr>
            <w:lang w:val="en"/>
          </w:rPr>
          <w:t xml:space="preserve"> (</w:t>
        </w:r>
        <w:proofErr w:type="spellStart"/>
        <w:r>
          <w:rPr>
            <w:lang w:val="en"/>
          </w:rPr>
          <w:t>e.origin</w:t>
        </w:r>
        <w:proofErr w:type="spellEnd"/>
        <w:r>
          <w:rPr>
            <w:lang w:val="en"/>
          </w:rPr>
          <w:t xml:space="preserve"> !== </w:t>
        </w:r>
        <w:proofErr w:type="spellStart"/>
        <w:r>
          <w:rPr>
            <w:lang w:val="en"/>
          </w:rPr>
          <w:t>targetOrigin</w:t>
        </w:r>
        <w:proofErr w:type="spellEnd"/>
        <w:r>
          <w:rPr>
            <w:lang w:val="en"/>
          </w:rPr>
          <w:t xml:space="preserve"> ) {return;}</w:t>
        </w:r>
      </w:moveTo>
    </w:p>
    <w:p w:rsidR="000E1367" w:rsidRDefault="000E1367" w:rsidP="000E1367">
      <w:pPr>
        <w:pStyle w:val="HTML1"/>
        <w:divId w:val="698432015"/>
        <w:rPr>
          <w:lang w:val="en"/>
        </w:rPr>
      </w:pPr>
      <w:moveTo w:id="57" w:author="ritou" w:date="2013-10-16T10:19:00Z">
        <w:r>
          <w:rPr>
            <w:lang w:val="en"/>
          </w:rPr>
          <w:t xml:space="preserve">    </w:t>
        </w:r>
        <w:proofErr w:type="gramStart"/>
        <w:r>
          <w:rPr>
            <w:lang w:val="en"/>
          </w:rPr>
          <w:t>stat</w:t>
        </w:r>
        <w:proofErr w:type="gramEnd"/>
        <w:r>
          <w:rPr>
            <w:lang w:val="en"/>
          </w:rPr>
          <w:t xml:space="preserve"> = </w:t>
        </w:r>
        <w:proofErr w:type="spellStart"/>
        <w:r>
          <w:rPr>
            <w:lang w:val="en"/>
          </w:rPr>
          <w:t>e.data</w:t>
        </w:r>
        <w:proofErr w:type="spellEnd"/>
        <w:r>
          <w:rPr>
            <w:lang w:val="en"/>
          </w:rPr>
          <w:t>;</w:t>
        </w:r>
      </w:moveTo>
    </w:p>
    <w:p w:rsidR="000E1367" w:rsidRDefault="000E1367" w:rsidP="000E1367">
      <w:pPr>
        <w:pStyle w:val="HTML1"/>
        <w:divId w:val="698432015"/>
        <w:rPr>
          <w:lang w:val="en"/>
        </w:rPr>
      </w:pPr>
    </w:p>
    <w:p w:rsidR="000E1367" w:rsidRDefault="000E1367" w:rsidP="000E1367">
      <w:pPr>
        <w:pStyle w:val="HTML1"/>
        <w:divId w:val="698432015"/>
        <w:rPr>
          <w:lang w:val="en"/>
        </w:rPr>
      </w:pPr>
      <w:moveTo w:id="58" w:author="ritou" w:date="2013-10-16T10:19:00Z">
        <w:r>
          <w:rPr>
            <w:lang w:val="en"/>
          </w:rPr>
          <w:t xml:space="preserve">    </w:t>
        </w:r>
        <w:proofErr w:type="gramStart"/>
        <w:r>
          <w:rPr>
            <w:lang w:val="en"/>
          </w:rPr>
          <w:t>if</w:t>
        </w:r>
        <w:proofErr w:type="gramEnd"/>
        <w:r>
          <w:rPr>
            <w:lang w:val="en"/>
          </w:rPr>
          <w:t xml:space="preserve"> stat == "changed" then take the actions below...</w:t>
        </w:r>
      </w:moveTo>
    </w:p>
    <w:p w:rsidR="000E1367" w:rsidRDefault="000E1367" w:rsidP="000E1367">
      <w:pPr>
        <w:pStyle w:val="HTML1"/>
        <w:divId w:val="698432015"/>
        <w:rPr>
          <w:lang w:val="en"/>
        </w:rPr>
      </w:pPr>
      <w:moveTo w:id="59" w:author="ritou" w:date="2013-10-16T10:19:00Z">
        <w:r>
          <w:rPr>
            <w:lang w:val="en"/>
          </w:rPr>
          <w:t xml:space="preserve">  }</w:t>
        </w:r>
      </w:moveTo>
    </w:p>
    <w:p w:rsidR="000E1367" w:rsidRDefault="000E1367" w:rsidP="000E1367">
      <w:pPr>
        <w:pStyle w:val="Web"/>
        <w:divId w:val="698432015"/>
        <w:rPr>
          <w:rFonts w:ascii="Verdana" w:hAnsi="Verdana"/>
          <w:color w:val="000000"/>
          <w:lang w:val="en"/>
        </w:rPr>
      </w:pPr>
      <w:moveTo w:id="60" w:author="ritou" w:date="2013-10-16T10:19:00Z">
        <w:r>
          <w:rPr>
            <w:rFonts w:ascii="Verdana" w:hAnsi="Verdana"/>
            <w:color w:val="000000"/>
            <w:lang w:val="en"/>
          </w:rPr>
          <w:t xml:space="preserve">When the RP detects a session state change, it SHOULD first try an immediate mode request within an </w:t>
        </w:r>
        <w:proofErr w:type="spellStart"/>
        <w:r>
          <w:rPr>
            <w:rFonts w:ascii="Verdana" w:hAnsi="Verdana"/>
            <w:color w:val="000000"/>
            <w:lang w:val="en"/>
          </w:rPr>
          <w:t>iframe</w:t>
        </w:r>
        <w:proofErr w:type="spellEnd"/>
        <w:r>
          <w:rPr>
            <w:rFonts w:ascii="Verdana" w:hAnsi="Verdana"/>
            <w:color w:val="000000"/>
            <w:lang w:val="en"/>
          </w:rPr>
          <w:t xml:space="preserve"> to obtain a new ID Token and session state, sending the old ID Token as the </w:t>
        </w:r>
        <w:proofErr w:type="spellStart"/>
        <w:r>
          <w:rPr>
            <w:rStyle w:val="HTML3"/>
            <w:lang w:val="en"/>
          </w:rPr>
          <w:t>id_token_hint</w:t>
        </w:r>
        <w:proofErr w:type="spellEnd"/>
        <w:r>
          <w:rPr>
            <w:rFonts w:ascii="Verdana" w:hAnsi="Verdana"/>
            <w:color w:val="000000"/>
            <w:lang w:val="en"/>
          </w:rPr>
          <w:t xml:space="preserve">. If the RP receives an ID token for the same End-User, it SHOULD simply update the value of the session state. If it doesn't receive an ID token or receives an ID token for another End-User, then it needs to handle this case as a logout for the original End-User. </w:t>
        </w:r>
      </w:moveTo>
    </w:p>
    <w:p w:rsidR="000E1367" w:rsidRDefault="000E1367" w:rsidP="000E1367">
      <w:pPr>
        <w:pStyle w:val="Web"/>
        <w:divId w:val="698432015"/>
        <w:rPr>
          <w:rFonts w:ascii="Verdana" w:hAnsi="Verdana"/>
          <w:color w:val="000000"/>
          <w:lang w:val="en"/>
        </w:rPr>
      </w:pPr>
      <w:moveTo w:id="61" w:author="ritou" w:date="2013-10-16T10:19:00Z">
        <w:r>
          <w:rPr>
            <w:rFonts w:ascii="Verdana" w:hAnsi="Verdana"/>
            <w:color w:val="000000"/>
            <w:lang w:val="en"/>
          </w:rPr>
          <w:t xml:space="preserve">Note that the session state is origin bound. Session state SHOULD be returned upon an authorization failure. </w:t>
        </w:r>
      </w:moveTo>
    </w:p>
    <w:p w:rsidR="000E1367" w:rsidRDefault="000E1367" w:rsidP="000E1367">
      <w:pPr>
        <w:spacing w:before="0" w:beforeAutospacing="0" w:after="0" w:afterAutospacing="0"/>
        <w:divId w:val="698432015"/>
        <w:rPr>
          <w:rFonts w:ascii="Verdana" w:eastAsia="Times New Roman" w:hAnsi="Verdana"/>
          <w:color w:val="000000"/>
          <w:lang w:val="en"/>
        </w:rPr>
      </w:pPr>
    </w:p>
    <w:p w:rsidR="000E1367" w:rsidRDefault="000E1367" w:rsidP="000E1367">
      <w:pPr>
        <w:spacing w:before="0" w:beforeAutospacing="0" w:after="0" w:afterAutospacing="0"/>
        <w:divId w:val="698432015"/>
        <w:rPr>
          <w:rFonts w:ascii="Verdana" w:eastAsia="Times New Roman" w:hAnsi="Verdana"/>
          <w:color w:val="000000"/>
          <w:lang w:val="en"/>
        </w:rPr>
      </w:pPr>
      <w:moveTo w:id="62" w:author="ritou" w:date="2013-10-16T10:19:00Z">
        <w:r>
          <w:rPr>
            <w:rFonts w:ascii="Verdana" w:eastAsia="Times New Roman" w:hAnsi="Verdana"/>
            <w:color w:val="000000"/>
            <w:lang w:val="en"/>
          </w:rPr>
          <w:pict>
            <v:rect id="_x0000_i1049" style="width:0;height:.75pt" o:hralign="center" o:hrstd="t" o:hr="t" fillcolor="#a0a0a0" stroked="f"/>
          </w:pict>
        </w:r>
      </w:moveTo>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E1367" w:rsidTr="000E1367">
        <w:trPr>
          <w:divId w:val="698432015"/>
          <w:trHeight w:val="225"/>
          <w:tblCellSpacing w:w="12" w:type="dxa"/>
        </w:trPr>
        <w:tc>
          <w:tcPr>
            <w:tcW w:w="450" w:type="dxa"/>
            <w:shd w:val="clear" w:color="auto" w:fill="990000"/>
            <w:vAlign w:val="center"/>
            <w:hideMark/>
          </w:tcPr>
          <w:p w:rsidR="000E1367" w:rsidRDefault="000E1367" w:rsidP="00F17411">
            <w:pPr>
              <w:spacing w:before="0" w:beforeAutospacing="0" w:after="0" w:afterAutospacing="0" w:line="225" w:lineRule="atLeast"/>
              <w:jc w:val="center"/>
              <w:rPr>
                <w:rFonts w:ascii="Verdana" w:eastAsia="Times New Roman" w:hAnsi="Verdana"/>
                <w:color w:val="FFFFFF"/>
              </w:rPr>
            </w:pPr>
            <w:moveTo w:id="63" w:author="ritou" w:date="2013-10-16T10:19:00Z">
              <w:r>
                <w:fldChar w:fldCharType="begin"/>
              </w:r>
              <w:r>
                <w:instrText xml:space="preserve"> HYPERLINK \l "toc" </w:instrText>
              </w:r>
              <w:r>
                <w:fldChar w:fldCharType="separate"/>
              </w:r>
              <w:r>
                <w:rPr>
                  <w:rFonts w:ascii="Helvetica" w:eastAsia="Times New Roman" w:hAnsi="Helvetica" w:cs="Helvetica"/>
                  <w:b/>
                  <w:bCs/>
                  <w:color w:val="FFFFFF"/>
                  <w:sz w:val="20"/>
                  <w:szCs w:val="20"/>
                </w:rPr>
                <w:t> TOC </w:t>
              </w:r>
              <w:r>
                <w:rPr>
                  <w:rFonts w:ascii="Helvetica" w:eastAsia="Times New Roman" w:hAnsi="Helvetica" w:cs="Helvetica"/>
                  <w:b/>
                  <w:bCs/>
                  <w:color w:val="FFFFFF"/>
                  <w:sz w:val="20"/>
                  <w:szCs w:val="20"/>
                </w:rPr>
                <w:fldChar w:fldCharType="end"/>
              </w:r>
            </w:moveTo>
          </w:p>
        </w:tc>
      </w:tr>
    </w:tbl>
    <w:moveToRangeEnd w:id="19"/>
    <w:p w:rsidR="00AA4096" w:rsidRDefault="00AF78C5">
      <w:pPr>
        <w:pStyle w:val="3"/>
        <w:divId w:val="698432015"/>
        <w:rPr>
          <w:rFonts w:eastAsia="Times New Roman"/>
          <w:lang w:val="en"/>
        </w:rPr>
      </w:pPr>
      <w:r>
        <w:rPr>
          <w:rFonts w:eastAsia="Times New Roman"/>
          <w:lang w:val="en"/>
        </w:rPr>
        <w:t>4.</w:t>
      </w:r>
      <w:ins w:id="64" w:author="ritou" w:date="2013-10-16T10:23:00Z">
        <w:r w:rsidR="000E1367">
          <w:rPr>
            <w:rFonts w:hint="eastAsia"/>
            <w:lang w:val="en" w:eastAsia="ja-JP"/>
          </w:rPr>
          <w:t>2</w:t>
        </w:r>
      </w:ins>
      <w:del w:id="65" w:author="ritou" w:date="2013-10-16T10:23:00Z">
        <w:r w:rsidDel="000E1367">
          <w:rPr>
            <w:rFonts w:eastAsia="Times New Roman"/>
            <w:lang w:val="en"/>
          </w:rPr>
          <w:delText>1</w:delText>
        </w:r>
      </w:del>
      <w:r>
        <w:rPr>
          <w:rFonts w:eastAsia="Times New Roman"/>
          <w:lang w:val="en"/>
        </w:rPr>
        <w:t xml:space="preserve">.  OP </w:t>
      </w:r>
      <w:proofErr w:type="spellStart"/>
      <w:r>
        <w:rPr>
          <w:rFonts w:eastAsia="Times New Roman"/>
          <w:lang w:val="en"/>
        </w:rPr>
        <w:t>iframe</w:t>
      </w:r>
      <w:proofErr w:type="spellEnd"/>
    </w:p>
    <w:p w:rsidR="00AA4096" w:rsidRDefault="00AF78C5">
      <w:pPr>
        <w:pStyle w:val="Web"/>
        <w:divId w:val="698432015"/>
        <w:rPr>
          <w:rFonts w:ascii="Verdana" w:hAnsi="Verdana"/>
          <w:color w:val="000000"/>
          <w:lang w:val="en"/>
        </w:rPr>
      </w:pPr>
      <w:r>
        <w:rPr>
          <w:rFonts w:ascii="Verdana" w:hAnsi="Verdana"/>
          <w:color w:val="000000"/>
          <w:lang w:val="en"/>
        </w:rPr>
        <w:t xml:space="preserve">The RP </w:t>
      </w:r>
      <w:ins w:id="66" w:author="ritou" w:date="2013-10-16T10:36:00Z">
        <w:r w:rsidR="00A83768">
          <w:rPr>
            <w:rFonts w:ascii="Verdana" w:hAnsi="Verdana" w:hint="eastAsia"/>
            <w:color w:val="000000"/>
            <w:lang w:val="en" w:eastAsia="ja-JP"/>
          </w:rPr>
          <w:t>also</w:t>
        </w:r>
      </w:ins>
      <w:del w:id="67" w:author="ritou" w:date="2013-10-16T10:36:00Z">
        <w:r w:rsidDel="00A83768">
          <w:rPr>
            <w:rFonts w:ascii="Verdana" w:hAnsi="Verdana"/>
            <w:color w:val="000000"/>
            <w:lang w:val="en"/>
          </w:rPr>
          <w:delText>typically</w:delText>
        </w:r>
      </w:del>
      <w:r>
        <w:rPr>
          <w:rFonts w:ascii="Verdana" w:hAnsi="Verdana"/>
          <w:color w:val="000000"/>
          <w:lang w:val="en"/>
        </w:rPr>
        <w:t xml:space="preserve"> loads an invisible OP </w:t>
      </w:r>
      <w:proofErr w:type="spellStart"/>
      <w:r>
        <w:rPr>
          <w:rFonts w:ascii="Verdana" w:hAnsi="Verdana"/>
          <w:color w:val="000000"/>
          <w:lang w:val="en"/>
        </w:rPr>
        <w:t>iframe</w:t>
      </w:r>
      <w:proofErr w:type="spellEnd"/>
      <w:r>
        <w:rPr>
          <w:rFonts w:ascii="Verdana" w:hAnsi="Verdana"/>
          <w:color w:val="000000"/>
          <w:lang w:val="en"/>
        </w:rPr>
        <w:t xml:space="preserve"> in the page from the OP's </w:t>
      </w:r>
      <w:proofErr w:type="spellStart"/>
      <w:r>
        <w:rPr>
          <w:rStyle w:val="HTML3"/>
          <w:lang w:val="en"/>
        </w:rPr>
        <w:t>check_session_iframe</w:t>
      </w:r>
      <w:proofErr w:type="spellEnd"/>
      <w:r>
        <w:rPr>
          <w:rFonts w:ascii="Verdana" w:hAnsi="Verdana"/>
          <w:color w:val="000000"/>
          <w:lang w:val="en"/>
        </w:rPr>
        <w:t xml:space="preserve">. </w:t>
      </w:r>
    </w:p>
    <w:p w:rsidR="00AA4096" w:rsidRDefault="00AF78C5" w:rsidP="00AC28A5">
      <w:pPr>
        <w:pStyle w:val="Web"/>
        <w:divId w:val="698432015"/>
        <w:rPr>
          <w:rFonts w:ascii="Verdana" w:hAnsi="Verdana"/>
          <w:color w:val="000000"/>
          <w:lang w:val="en"/>
        </w:rPr>
      </w:pPr>
      <w:r>
        <w:rPr>
          <w:rFonts w:ascii="Verdana" w:hAnsi="Verdana"/>
          <w:color w:val="000000"/>
          <w:lang w:val="en"/>
        </w:rPr>
        <w:t xml:space="preserve">The RP MUST assign an </w:t>
      </w:r>
      <w:r>
        <w:rPr>
          <w:rStyle w:val="HTML3"/>
          <w:lang w:val="en"/>
        </w:rPr>
        <w:t>id</w:t>
      </w:r>
      <w:r>
        <w:rPr>
          <w:rFonts w:ascii="Verdana" w:hAnsi="Verdana"/>
          <w:color w:val="000000"/>
          <w:lang w:val="en"/>
        </w:rPr>
        <w:t xml:space="preserve"> attribute to the </w:t>
      </w:r>
      <w:proofErr w:type="spellStart"/>
      <w:r>
        <w:rPr>
          <w:rFonts w:ascii="Verdana" w:hAnsi="Verdana"/>
          <w:color w:val="000000"/>
          <w:lang w:val="en"/>
        </w:rPr>
        <w:t>iframe</w:t>
      </w:r>
      <w:proofErr w:type="spellEnd"/>
      <w:r>
        <w:rPr>
          <w:rFonts w:ascii="Verdana" w:hAnsi="Verdana"/>
          <w:color w:val="000000"/>
          <w:lang w:val="en"/>
        </w:rPr>
        <w:t xml:space="preserve"> so that it can address it </w:t>
      </w:r>
      <w:del w:id="68" w:author="ritou" w:date="2013-10-16T10:37:00Z">
        <w:r w:rsidDel="00AC28A5">
          <w:rPr>
            <w:rFonts w:ascii="Verdana" w:hAnsi="Verdana"/>
            <w:color w:val="000000"/>
            <w:lang w:val="en"/>
          </w:rPr>
          <w:delText>later</w:delText>
        </w:r>
      </w:del>
      <w:ins w:id="69" w:author="ritou" w:date="2013-10-16T10:37:00Z">
        <w:r w:rsidR="00AC28A5">
          <w:rPr>
            <w:rFonts w:ascii="Verdana" w:hAnsi="Verdana" w:hint="eastAsia"/>
            <w:color w:val="000000"/>
            <w:lang w:val="en" w:eastAsia="ja-JP"/>
          </w:rPr>
          <w:t>above</w:t>
        </w:r>
      </w:ins>
      <w:r>
        <w:rPr>
          <w:rFonts w:ascii="Verdana"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The OP </w:t>
      </w:r>
      <w:proofErr w:type="spellStart"/>
      <w:r>
        <w:rPr>
          <w:rFonts w:ascii="Verdana" w:hAnsi="Verdana"/>
          <w:color w:val="000000"/>
          <w:lang w:val="en"/>
        </w:rPr>
        <w:t>iframe</w:t>
      </w:r>
      <w:proofErr w:type="spellEnd"/>
      <w:r>
        <w:rPr>
          <w:rFonts w:ascii="Verdana" w:hAnsi="Verdana"/>
          <w:color w:val="000000"/>
          <w:lang w:val="en"/>
        </w:rPr>
        <w:t xml:space="preserve"> MUST enforce that the caller has the same origin as its parent frame. It MUST reject </w:t>
      </w:r>
      <w:proofErr w:type="spellStart"/>
      <w:r>
        <w:rPr>
          <w:rFonts w:ascii="Verdana" w:hAnsi="Verdana"/>
          <w:color w:val="000000"/>
          <w:lang w:val="en"/>
        </w:rPr>
        <w:t>postMessage</w:t>
      </w:r>
      <w:proofErr w:type="spellEnd"/>
      <w:r>
        <w:rPr>
          <w:rFonts w:ascii="Verdana" w:hAnsi="Verdana"/>
          <w:color w:val="000000"/>
          <w:lang w:val="en"/>
        </w:rPr>
        <w:t xml:space="preserve"> requests from any other source origin. </w:t>
      </w:r>
    </w:p>
    <w:p w:rsidR="00AA4096" w:rsidDel="00AC28A5" w:rsidRDefault="00AF78C5" w:rsidP="00AC28A5">
      <w:pPr>
        <w:pStyle w:val="Web"/>
        <w:divId w:val="698432015"/>
        <w:rPr>
          <w:del w:id="70" w:author="ritou" w:date="2013-10-16T10:44:00Z"/>
          <w:rFonts w:ascii="Verdana" w:hAnsi="Verdana" w:hint="eastAsia"/>
          <w:color w:val="000000"/>
          <w:lang w:val="en" w:eastAsia="ja-JP"/>
        </w:rPr>
      </w:pPr>
      <w:del w:id="71" w:author="ritou" w:date="2013-10-16T10:46:00Z">
        <w:r w:rsidDel="00AC28A5">
          <w:rPr>
            <w:rFonts w:ascii="Verdana" w:hAnsi="Verdana"/>
            <w:color w:val="000000"/>
            <w:lang w:val="en"/>
          </w:rPr>
          <w:delText>The</w:delText>
        </w:r>
      </w:del>
      <w:ins w:id="72" w:author="ritou" w:date="2013-10-16T10:46:00Z">
        <w:r w:rsidR="00AC28A5">
          <w:rPr>
            <w:rFonts w:ascii="Verdana" w:hAnsi="Verdana" w:hint="eastAsia"/>
            <w:color w:val="000000"/>
            <w:lang w:val="en" w:eastAsia="ja-JP"/>
          </w:rPr>
          <w:t>When</w:t>
        </w:r>
      </w:ins>
      <w:r>
        <w:rPr>
          <w:rFonts w:ascii="Verdana" w:hAnsi="Verdana"/>
          <w:color w:val="000000"/>
          <w:lang w:val="en"/>
        </w:rPr>
        <w:t xml:space="preserve"> </w:t>
      </w:r>
      <w:proofErr w:type="spellStart"/>
      <w:r>
        <w:rPr>
          <w:rFonts w:ascii="Verdana" w:hAnsi="Verdana"/>
          <w:color w:val="000000"/>
          <w:lang w:val="en"/>
        </w:rPr>
        <w:t>postMessage</w:t>
      </w:r>
      <w:proofErr w:type="spellEnd"/>
      <w:r>
        <w:rPr>
          <w:rFonts w:ascii="Verdana" w:hAnsi="Verdana"/>
          <w:color w:val="000000"/>
          <w:lang w:val="en"/>
        </w:rPr>
        <w:t xml:space="preserve"> </w:t>
      </w:r>
      <w:ins w:id="73" w:author="ritou" w:date="2013-10-16T10:47:00Z">
        <w:r w:rsidR="00AC28A5">
          <w:rPr>
            <w:rFonts w:ascii="Verdana" w:hAnsi="Verdana" w:hint="eastAsia"/>
            <w:color w:val="000000"/>
            <w:lang w:val="en" w:eastAsia="ja-JP"/>
          </w:rPr>
          <w:t xml:space="preserve">defined </w:t>
        </w:r>
        <w:r w:rsidR="00AC28A5" w:rsidRPr="001861B9">
          <w:rPr>
            <w:rFonts w:ascii="Verdana" w:hAnsi="Verdana" w:hint="eastAsia"/>
            <w:b/>
            <w:color w:val="000000"/>
            <w:lang w:val="en" w:eastAsia="ja-JP"/>
          </w:rPr>
          <w:t>Section 4.1</w:t>
        </w:r>
        <w:r w:rsidR="00AC28A5">
          <w:rPr>
            <w:rFonts w:ascii="Verdana" w:hAnsi="Verdana" w:hint="eastAsia"/>
            <w:b/>
            <w:color w:val="000000"/>
            <w:lang w:val="en" w:eastAsia="ja-JP"/>
          </w:rPr>
          <w:t xml:space="preserve"> </w:t>
        </w:r>
      </w:ins>
      <w:ins w:id="74" w:author="ritou" w:date="2013-10-16T10:46:00Z">
        <w:r w:rsidR="00AC28A5">
          <w:rPr>
            <w:rFonts w:ascii="Verdana" w:hAnsi="Verdana" w:hint="eastAsia"/>
            <w:color w:val="000000"/>
            <w:lang w:val="en" w:eastAsia="ja-JP"/>
          </w:rPr>
          <w:t xml:space="preserve">is delivered by </w:t>
        </w:r>
      </w:ins>
      <w:del w:id="75" w:author="ritou" w:date="2013-10-16T10:46:00Z">
        <w:r w:rsidDel="00AC28A5">
          <w:rPr>
            <w:rFonts w:ascii="Verdana" w:hAnsi="Verdana"/>
            <w:color w:val="000000"/>
            <w:lang w:val="en"/>
          </w:rPr>
          <w:delText xml:space="preserve">from </w:delText>
        </w:r>
      </w:del>
      <w:r>
        <w:rPr>
          <w:rFonts w:ascii="Verdana" w:hAnsi="Verdana"/>
          <w:color w:val="000000"/>
          <w:lang w:val="en"/>
        </w:rPr>
        <w:t xml:space="preserve">the RP </w:t>
      </w:r>
      <w:proofErr w:type="spellStart"/>
      <w:proofErr w:type="gramStart"/>
      <w:r>
        <w:rPr>
          <w:rFonts w:ascii="Verdana" w:hAnsi="Verdana"/>
          <w:color w:val="000000"/>
          <w:lang w:val="en"/>
        </w:rPr>
        <w:t>iframe</w:t>
      </w:r>
      <w:proofErr w:type="spellEnd"/>
      <w:r>
        <w:rPr>
          <w:rFonts w:ascii="Verdana" w:hAnsi="Verdana"/>
          <w:color w:val="000000"/>
          <w:lang w:val="en"/>
        </w:rPr>
        <w:t xml:space="preserve"> </w:t>
      </w:r>
      <w:proofErr w:type="gramEnd"/>
      <w:del w:id="76" w:author="ritou" w:date="2013-10-16T10:43:00Z">
        <w:r w:rsidDel="00AC28A5">
          <w:rPr>
            <w:rFonts w:ascii="Verdana" w:hAnsi="Verdana"/>
            <w:color w:val="000000"/>
            <w:lang w:val="en"/>
          </w:rPr>
          <w:delText>delivers the concatenation of the following, as the data</w:delText>
        </w:r>
      </w:del>
      <w:del w:id="77" w:author="ritou" w:date="2013-10-16T10:44:00Z">
        <w:r w:rsidDel="00AC28A5">
          <w:rPr>
            <w:rFonts w:ascii="Verdana" w:hAnsi="Verdana"/>
            <w:color w:val="000000"/>
            <w:lang w:val="en"/>
          </w:rPr>
          <w:delText xml:space="preserve">: </w:delText>
        </w:r>
      </w:del>
      <w:ins w:id="78" w:author="ritou" w:date="2013-10-16T10:44:00Z">
        <w:r w:rsidR="00AC28A5">
          <w:rPr>
            <w:rFonts w:ascii="Verdana" w:hAnsi="Verdana" w:hint="eastAsia"/>
            <w:color w:val="000000"/>
            <w:lang w:val="en" w:eastAsia="ja-JP"/>
          </w:rPr>
          <w:t>,</w:t>
        </w:r>
      </w:ins>
    </w:p>
    <w:p w:rsidR="00AA4096" w:rsidRPr="00AC28A5" w:rsidDel="00AC28A5" w:rsidRDefault="00AF78C5" w:rsidP="00AC28A5">
      <w:pPr>
        <w:pStyle w:val="Web"/>
        <w:divId w:val="698432015"/>
        <w:rPr>
          <w:del w:id="79" w:author="ritou" w:date="2013-10-16T10:44:00Z"/>
          <w:rFonts w:ascii="Verdana" w:eastAsia="Times New Roman" w:hAnsi="Verdana"/>
          <w:color w:val="000000"/>
          <w:lang w:val="en"/>
        </w:rPr>
        <w:pPrChange w:id="80" w:author="ritou" w:date="2013-10-16T10:44:00Z">
          <w:pPr>
            <w:numPr>
              <w:numId w:val="1"/>
            </w:numPr>
            <w:tabs>
              <w:tab w:val="num" w:pos="720"/>
            </w:tabs>
            <w:ind w:left="1200" w:right="480" w:hanging="360"/>
            <w:divId w:val="698432015"/>
          </w:pPr>
        </w:pPrChange>
      </w:pPr>
      <w:del w:id="81" w:author="ritou" w:date="2013-10-16T10:44:00Z">
        <w:r w:rsidDel="00AC28A5">
          <w:rPr>
            <w:rFonts w:ascii="Verdana" w:eastAsia="Times New Roman" w:hAnsi="Verdana"/>
            <w:color w:val="000000"/>
            <w:lang w:val="en"/>
          </w:rPr>
          <w:delText xml:space="preserve">Client ID + " " + Session State </w:delText>
        </w:r>
      </w:del>
    </w:p>
    <w:p w:rsidR="00AA4096" w:rsidRDefault="00AF78C5" w:rsidP="00AC28A5">
      <w:pPr>
        <w:pStyle w:val="Web"/>
        <w:divId w:val="698432015"/>
        <w:rPr>
          <w:rFonts w:ascii="Verdana" w:hAnsi="Verdana"/>
          <w:color w:val="000000"/>
          <w:lang w:val="en"/>
        </w:rPr>
      </w:pPr>
      <w:r>
        <w:rPr>
          <w:rFonts w:ascii="Verdana" w:hAnsi="Verdana"/>
          <w:color w:val="000000"/>
          <w:lang w:val="en"/>
        </w:rPr>
        <w:t xml:space="preserve">The OP </w:t>
      </w:r>
      <w:proofErr w:type="spellStart"/>
      <w:r>
        <w:rPr>
          <w:rFonts w:ascii="Verdana" w:hAnsi="Verdana"/>
          <w:color w:val="000000"/>
          <w:lang w:val="en"/>
        </w:rPr>
        <w:t>iframe</w:t>
      </w:r>
      <w:proofErr w:type="spellEnd"/>
      <w:r>
        <w:rPr>
          <w:rFonts w:ascii="Verdana" w:hAnsi="Verdana"/>
          <w:color w:val="000000"/>
          <w:lang w:val="en"/>
        </w:rPr>
        <w:t xml:space="preserve"> has access to Browser state at the OP (in a cookie or in HTML5 storage) that it uses to calculate and compare with the OP session state that was passed by the RP. </w:t>
      </w:r>
    </w:p>
    <w:p w:rsidR="00AA4096" w:rsidRDefault="00AF78C5">
      <w:pPr>
        <w:pStyle w:val="Web"/>
        <w:divId w:val="698432015"/>
        <w:rPr>
          <w:rFonts w:ascii="Verdana" w:hAnsi="Verdana"/>
          <w:color w:val="000000"/>
          <w:lang w:val="en"/>
        </w:rPr>
      </w:pPr>
      <w:r>
        <w:rPr>
          <w:rFonts w:ascii="Verdana" w:hAnsi="Verdana"/>
          <w:color w:val="000000"/>
          <w:lang w:val="en"/>
        </w:rPr>
        <w:t xml:space="preserve">The OP </w:t>
      </w:r>
      <w:proofErr w:type="spellStart"/>
      <w:r>
        <w:rPr>
          <w:rFonts w:ascii="Verdana" w:hAnsi="Verdana"/>
          <w:color w:val="000000"/>
          <w:lang w:val="en"/>
        </w:rPr>
        <w:t>iframe</w:t>
      </w:r>
      <w:proofErr w:type="spellEnd"/>
      <w:r>
        <w:rPr>
          <w:rFonts w:ascii="Verdana" w:hAnsi="Verdana"/>
          <w:color w:val="000000"/>
          <w:lang w:val="en"/>
        </w:rPr>
        <w:t xml:space="preserve"> MUST recalculate it from the previously obtained Client ID, the source origin URL (from the </w:t>
      </w:r>
      <w:proofErr w:type="spellStart"/>
      <w:r>
        <w:rPr>
          <w:rFonts w:ascii="Verdana" w:hAnsi="Verdana"/>
          <w:color w:val="000000"/>
          <w:lang w:val="en"/>
        </w:rPr>
        <w:t>postMessage</w:t>
      </w:r>
      <w:proofErr w:type="spellEnd"/>
      <w:r>
        <w:rPr>
          <w:rFonts w:ascii="Verdana" w:hAnsi="Verdana"/>
          <w:color w:val="000000"/>
          <w:lang w:val="en"/>
        </w:rPr>
        <w:t xml:space="preserve">), and the current OP Browser state. If the received value and the calculated value do not match, then the OP </w:t>
      </w:r>
      <w:proofErr w:type="spellStart"/>
      <w:r>
        <w:rPr>
          <w:rFonts w:ascii="Verdana" w:hAnsi="Verdana"/>
          <w:color w:val="000000"/>
          <w:lang w:val="en"/>
        </w:rPr>
        <w:t>iframe</w:t>
      </w:r>
      <w:proofErr w:type="spellEnd"/>
      <w:r>
        <w:rPr>
          <w:rFonts w:ascii="Verdana" w:hAnsi="Verdana"/>
          <w:color w:val="000000"/>
          <w:lang w:val="en"/>
        </w:rPr>
        <w:t xml:space="preserve"> MUST </w:t>
      </w:r>
      <w:proofErr w:type="spellStart"/>
      <w:r>
        <w:rPr>
          <w:rFonts w:ascii="Verdana" w:hAnsi="Verdana"/>
          <w:color w:val="000000"/>
          <w:lang w:val="en"/>
        </w:rPr>
        <w:t>postMessage</w:t>
      </w:r>
      <w:proofErr w:type="spellEnd"/>
      <w:r>
        <w:rPr>
          <w:rFonts w:ascii="Verdana" w:hAnsi="Verdana"/>
          <w:color w:val="000000"/>
          <w:lang w:val="en"/>
        </w:rPr>
        <w:t xml:space="preserve"> the string </w:t>
      </w:r>
      <w:r>
        <w:rPr>
          <w:rStyle w:val="HTML3"/>
          <w:lang w:val="en"/>
        </w:rPr>
        <w:t>changed</w:t>
      </w:r>
      <w:r>
        <w:rPr>
          <w:rFonts w:ascii="Verdana" w:hAnsi="Verdana"/>
          <w:color w:val="000000"/>
          <w:lang w:val="en"/>
        </w:rPr>
        <w:t xml:space="preserve"> back to the source. If it matched, then it MUST </w:t>
      </w:r>
      <w:proofErr w:type="spellStart"/>
      <w:r>
        <w:rPr>
          <w:rFonts w:ascii="Verdana" w:hAnsi="Verdana"/>
          <w:color w:val="000000"/>
          <w:lang w:val="en"/>
        </w:rPr>
        <w:t>postMessage</w:t>
      </w:r>
      <w:proofErr w:type="spellEnd"/>
      <w:r>
        <w:rPr>
          <w:rFonts w:ascii="Verdana" w:hAnsi="Verdana"/>
          <w:color w:val="000000"/>
          <w:lang w:val="en"/>
        </w:rPr>
        <w:t xml:space="preserve"> the string </w:t>
      </w:r>
      <w:r>
        <w:rPr>
          <w:rStyle w:val="HTML3"/>
          <w:lang w:val="en"/>
        </w:rPr>
        <w:t>unchanged</w:t>
      </w:r>
      <w:r>
        <w:rPr>
          <w:rFonts w:ascii="Verdana"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Following is non-normative example pseudo-code for the OP </w:t>
      </w:r>
      <w:proofErr w:type="spellStart"/>
      <w:r>
        <w:rPr>
          <w:rFonts w:ascii="Verdana" w:hAnsi="Verdana"/>
          <w:color w:val="000000"/>
          <w:lang w:val="en"/>
        </w:rPr>
        <w:t>iframe</w:t>
      </w:r>
      <w:proofErr w:type="spellEnd"/>
      <w:r>
        <w:rPr>
          <w:rFonts w:ascii="Verdana" w:hAnsi="Verdana"/>
          <w:color w:val="000000"/>
          <w:lang w:val="en"/>
        </w:rPr>
        <w:t xml:space="preserve">: </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w:t>
      </w:r>
      <w:proofErr w:type="spellStart"/>
      <w:proofErr w:type="gramStart"/>
      <w:r>
        <w:rPr>
          <w:lang w:val="en"/>
        </w:rPr>
        <w:t>window.addEventListener</w:t>
      </w:r>
      <w:proofErr w:type="spellEnd"/>
      <w:r>
        <w:rPr>
          <w:lang w:val="en"/>
        </w:rPr>
        <w:t>(</w:t>
      </w:r>
      <w:proofErr w:type="gramEnd"/>
      <w:r>
        <w:rPr>
          <w:lang w:val="en"/>
        </w:rPr>
        <w:t xml:space="preserve">"message", </w:t>
      </w:r>
      <w:proofErr w:type="spellStart"/>
      <w:r>
        <w:rPr>
          <w:lang w:val="en"/>
        </w:rPr>
        <w:t>receiveMessage</w:t>
      </w:r>
      <w:proofErr w:type="spellEnd"/>
      <w:r>
        <w:rPr>
          <w:lang w:val="en"/>
        </w:rPr>
        <w:t>, false);</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w:t>
      </w:r>
      <w:proofErr w:type="gramStart"/>
      <w:r>
        <w:rPr>
          <w:lang w:val="en"/>
        </w:rPr>
        <w:t>function</w:t>
      </w:r>
      <w:proofErr w:type="gramEnd"/>
      <w:r>
        <w:rPr>
          <w:lang w:val="en"/>
        </w:rPr>
        <w:t xml:space="preserve"> </w:t>
      </w:r>
      <w:proofErr w:type="spellStart"/>
      <w:r>
        <w:rPr>
          <w:lang w:val="en"/>
        </w:rPr>
        <w:t>receiveMessage</w:t>
      </w:r>
      <w:proofErr w:type="spellEnd"/>
      <w:r>
        <w:rPr>
          <w:lang w:val="en"/>
        </w:rPr>
        <w:t xml:space="preserve">(e){ // e has </w:t>
      </w:r>
      <w:proofErr w:type="spellStart"/>
      <w:r>
        <w:rPr>
          <w:lang w:val="en"/>
        </w:rPr>
        <w:t>client_id</w:t>
      </w:r>
      <w:proofErr w:type="spellEnd"/>
      <w:r>
        <w:rPr>
          <w:lang w:val="en"/>
        </w:rPr>
        <w:t xml:space="preserve"> and </w:t>
      </w:r>
      <w:proofErr w:type="spellStart"/>
      <w:r>
        <w:rPr>
          <w:lang w:val="en"/>
        </w:rPr>
        <w:t>session_state</w:t>
      </w:r>
      <w:proofErr w:type="spellEnd"/>
    </w:p>
    <w:p w:rsidR="00AA4096" w:rsidRDefault="00AA4096">
      <w:pPr>
        <w:pStyle w:val="HTML1"/>
        <w:divId w:val="1513912562"/>
        <w:rPr>
          <w:lang w:val="en"/>
        </w:rPr>
      </w:pPr>
    </w:p>
    <w:p w:rsidR="00AA4096" w:rsidRDefault="00AF78C5">
      <w:pPr>
        <w:pStyle w:val="HTML1"/>
        <w:divId w:val="1513912562"/>
        <w:rPr>
          <w:lang w:val="en"/>
        </w:rPr>
      </w:pPr>
      <w:r>
        <w:rPr>
          <w:lang w:val="en"/>
        </w:rPr>
        <w:t xml:space="preserve">    // </w:t>
      </w:r>
      <w:proofErr w:type="gramStart"/>
      <w:r>
        <w:rPr>
          <w:lang w:val="en"/>
        </w:rPr>
        <w:t>Validate</w:t>
      </w:r>
      <w:proofErr w:type="gramEnd"/>
      <w:r>
        <w:rPr>
          <w:lang w:val="en"/>
        </w:rPr>
        <w:t xml:space="preserve"> message origin</w:t>
      </w:r>
    </w:p>
    <w:p w:rsidR="00AA4096" w:rsidRDefault="00AF78C5">
      <w:pPr>
        <w:pStyle w:val="HTML1"/>
        <w:divId w:val="1513912562"/>
        <w:rPr>
          <w:lang w:val="en"/>
        </w:rPr>
      </w:pPr>
      <w:r>
        <w:rPr>
          <w:lang w:val="en"/>
        </w:rPr>
        <w:t xml:space="preserve">    </w:t>
      </w:r>
      <w:proofErr w:type="spellStart"/>
      <w:r>
        <w:rPr>
          <w:lang w:val="en"/>
        </w:rPr>
        <w:t>client_id</w:t>
      </w:r>
      <w:proofErr w:type="spellEnd"/>
      <w:r>
        <w:rPr>
          <w:lang w:val="en"/>
        </w:rPr>
        <w:t xml:space="preserve"> = </w:t>
      </w:r>
      <w:proofErr w:type="spellStart"/>
      <w:proofErr w:type="gramStart"/>
      <w:r>
        <w:rPr>
          <w:lang w:val="en"/>
        </w:rPr>
        <w:t>message.split</w:t>
      </w:r>
      <w:proofErr w:type="spellEnd"/>
      <w:r>
        <w:rPr>
          <w:lang w:val="en"/>
        </w:rPr>
        <w:t>(</w:t>
      </w:r>
      <w:proofErr w:type="gramEnd"/>
      <w:r>
        <w:rPr>
          <w:lang w:val="en"/>
        </w:rPr>
        <w:t>' ')[0];</w:t>
      </w:r>
    </w:p>
    <w:p w:rsidR="00AA4096" w:rsidRDefault="00AF78C5">
      <w:pPr>
        <w:pStyle w:val="HTML1"/>
        <w:divId w:val="1513912562"/>
        <w:rPr>
          <w:lang w:val="en"/>
        </w:rPr>
      </w:pPr>
      <w:r>
        <w:rPr>
          <w:lang w:val="en"/>
        </w:rPr>
        <w:t xml:space="preserve">    </w:t>
      </w:r>
      <w:proofErr w:type="spellStart"/>
      <w:r>
        <w:rPr>
          <w:lang w:val="en"/>
        </w:rPr>
        <w:t>session_state</w:t>
      </w:r>
      <w:proofErr w:type="spellEnd"/>
      <w:r>
        <w:rPr>
          <w:lang w:val="en"/>
        </w:rPr>
        <w:t xml:space="preserve"> = </w:t>
      </w:r>
      <w:proofErr w:type="spellStart"/>
      <w:proofErr w:type="gramStart"/>
      <w:r>
        <w:rPr>
          <w:lang w:val="en"/>
        </w:rPr>
        <w:t>message.split</w:t>
      </w:r>
      <w:proofErr w:type="spellEnd"/>
      <w:r>
        <w:rPr>
          <w:lang w:val="en"/>
        </w:rPr>
        <w:t>(</w:t>
      </w:r>
      <w:proofErr w:type="gramEnd"/>
      <w:r>
        <w:rPr>
          <w:lang w:val="en"/>
        </w:rPr>
        <w:t>' ')[1];</w:t>
      </w:r>
    </w:p>
    <w:p w:rsidR="00AA4096" w:rsidRDefault="00AF78C5">
      <w:pPr>
        <w:pStyle w:val="HTML1"/>
        <w:divId w:val="1513912562"/>
        <w:rPr>
          <w:lang w:val="en"/>
        </w:rPr>
      </w:pPr>
      <w:r>
        <w:rPr>
          <w:lang w:val="en"/>
        </w:rPr>
        <w:t xml:space="preserve">    </w:t>
      </w:r>
      <w:proofErr w:type="spellStart"/>
      <w:proofErr w:type="gramStart"/>
      <w:r>
        <w:rPr>
          <w:lang w:val="en"/>
        </w:rPr>
        <w:t>var</w:t>
      </w:r>
      <w:proofErr w:type="spellEnd"/>
      <w:proofErr w:type="gramEnd"/>
      <w:r>
        <w:rPr>
          <w:lang w:val="en"/>
        </w:rPr>
        <w:t xml:space="preserve"> salt = </w:t>
      </w:r>
      <w:proofErr w:type="spellStart"/>
      <w:r>
        <w:rPr>
          <w:lang w:val="en"/>
        </w:rPr>
        <w:t>session_state.split</w:t>
      </w:r>
      <w:proofErr w:type="spellEnd"/>
      <w:r>
        <w:rPr>
          <w:lang w:val="en"/>
        </w:rPr>
        <w:t>('.')[1];</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 </w:t>
      </w:r>
      <w:proofErr w:type="spellStart"/>
      <w:r>
        <w:rPr>
          <w:lang w:val="en"/>
        </w:rPr>
        <w:t>get_op_browser_</w:t>
      </w:r>
      <w:proofErr w:type="gramStart"/>
      <w:r>
        <w:rPr>
          <w:lang w:val="en"/>
        </w:rPr>
        <w:t>state</w:t>
      </w:r>
      <w:proofErr w:type="spellEnd"/>
      <w:r>
        <w:rPr>
          <w:lang w:val="en"/>
        </w:rPr>
        <w:t>(</w:t>
      </w:r>
      <w:proofErr w:type="gramEnd"/>
      <w:r>
        <w:rPr>
          <w:lang w:val="en"/>
        </w:rPr>
        <w:t>) is an OP defined function</w:t>
      </w:r>
    </w:p>
    <w:p w:rsidR="00AA4096" w:rsidRDefault="00AF78C5">
      <w:pPr>
        <w:pStyle w:val="HTML1"/>
        <w:divId w:val="1513912562"/>
        <w:rPr>
          <w:lang w:val="en"/>
        </w:rPr>
      </w:pPr>
      <w:r>
        <w:rPr>
          <w:lang w:val="en"/>
        </w:rPr>
        <w:t xml:space="preserve">    // that returns the browser's login status at the OP.</w:t>
      </w:r>
    </w:p>
    <w:p w:rsidR="00AA4096" w:rsidRDefault="00AF78C5">
      <w:pPr>
        <w:pStyle w:val="HTML1"/>
        <w:divId w:val="1513912562"/>
        <w:rPr>
          <w:lang w:val="en"/>
        </w:rPr>
      </w:pPr>
      <w:r>
        <w:rPr>
          <w:lang w:val="en"/>
        </w:rPr>
        <w:t xml:space="preserve">    // How it is done is entirely up to the OP.</w:t>
      </w:r>
    </w:p>
    <w:p w:rsidR="00AA4096" w:rsidRDefault="00AF78C5">
      <w:pPr>
        <w:pStyle w:val="HTML1"/>
        <w:divId w:val="1513912562"/>
        <w:rPr>
          <w:lang w:val="en"/>
        </w:rPr>
      </w:pPr>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opbs</w:t>
      </w:r>
      <w:proofErr w:type="spellEnd"/>
      <w:r>
        <w:rPr>
          <w:lang w:val="en"/>
        </w:rPr>
        <w:t xml:space="preserve"> = </w:t>
      </w:r>
      <w:proofErr w:type="spellStart"/>
      <w:r>
        <w:rPr>
          <w:lang w:val="en"/>
        </w:rPr>
        <w:t>get_op_browser_state</w:t>
      </w:r>
      <w:proofErr w:type="spellEnd"/>
      <w:r>
        <w:rPr>
          <w:lang w:val="en"/>
        </w:rPr>
        <w:t>();</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 Here, the </w:t>
      </w:r>
      <w:proofErr w:type="spellStart"/>
      <w:r>
        <w:rPr>
          <w:lang w:val="en"/>
        </w:rPr>
        <w:t>session_state</w:t>
      </w:r>
      <w:proofErr w:type="spellEnd"/>
      <w:r>
        <w:rPr>
          <w:lang w:val="en"/>
        </w:rPr>
        <w:t xml:space="preserve"> is calculated in this particular way,</w:t>
      </w:r>
    </w:p>
    <w:p w:rsidR="00AA4096" w:rsidRDefault="00AF78C5">
      <w:pPr>
        <w:pStyle w:val="HTML1"/>
        <w:divId w:val="1513912562"/>
        <w:rPr>
          <w:lang w:val="en"/>
        </w:rPr>
      </w:pPr>
      <w:r>
        <w:rPr>
          <w:lang w:val="en"/>
        </w:rPr>
        <w:t xml:space="preserve">    // but it is entirely up to the OP how to do it under the</w:t>
      </w:r>
    </w:p>
    <w:p w:rsidR="00AA4096" w:rsidRDefault="00AF78C5">
      <w:pPr>
        <w:pStyle w:val="HTML1"/>
        <w:divId w:val="1513912562"/>
        <w:rPr>
          <w:lang w:val="en"/>
        </w:rPr>
      </w:pPr>
      <w:r>
        <w:rPr>
          <w:lang w:val="en"/>
        </w:rPr>
        <w:t xml:space="preserve">    // requirements defined in this specification.</w:t>
      </w:r>
    </w:p>
    <w:p w:rsidR="00AA4096" w:rsidRDefault="00AF78C5">
      <w:pPr>
        <w:pStyle w:val="HTML1"/>
        <w:divId w:val="1513912562"/>
        <w:rPr>
          <w:lang w:val="en"/>
        </w:rPr>
      </w:pPr>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ss</w:t>
      </w:r>
      <w:proofErr w:type="spellEnd"/>
      <w:r>
        <w:rPr>
          <w:lang w:val="en"/>
        </w:rPr>
        <w:t xml:space="preserve"> = CryptoJS.SHA256(</w:t>
      </w:r>
      <w:proofErr w:type="spellStart"/>
      <w:r>
        <w:rPr>
          <w:lang w:val="en"/>
        </w:rPr>
        <w:t>client_id</w:t>
      </w:r>
      <w:proofErr w:type="spellEnd"/>
      <w:r>
        <w:rPr>
          <w:lang w:val="en"/>
        </w:rPr>
        <w:t xml:space="preserve"> + ' ' + </w:t>
      </w:r>
      <w:proofErr w:type="spellStart"/>
      <w:r>
        <w:rPr>
          <w:lang w:val="en"/>
        </w:rPr>
        <w:t>e.origin</w:t>
      </w:r>
      <w:proofErr w:type="spellEnd"/>
      <w:r>
        <w:rPr>
          <w:lang w:val="en"/>
        </w:rPr>
        <w:t xml:space="preserve"> + ' ' +</w:t>
      </w:r>
    </w:p>
    <w:p w:rsidR="00AA4096" w:rsidRDefault="00AF78C5">
      <w:pPr>
        <w:pStyle w:val="HTML1"/>
        <w:divId w:val="1513912562"/>
        <w:rPr>
          <w:lang w:val="en"/>
        </w:rPr>
      </w:pPr>
      <w:r>
        <w:rPr>
          <w:lang w:val="en"/>
        </w:rPr>
        <w:t xml:space="preserve">      </w:t>
      </w:r>
      <w:proofErr w:type="spellStart"/>
      <w:proofErr w:type="gramStart"/>
      <w:r>
        <w:rPr>
          <w:lang w:val="en"/>
        </w:rPr>
        <w:t>opbs</w:t>
      </w:r>
      <w:proofErr w:type="spellEnd"/>
      <w:proofErr w:type="gramEnd"/>
      <w:r>
        <w:rPr>
          <w:lang w:val="en"/>
        </w:rPr>
        <w:t xml:space="preserve"> + [' ' + salt]) [+ "." + </w:t>
      </w:r>
      <w:proofErr w:type="gramStart"/>
      <w:r>
        <w:rPr>
          <w:lang w:val="en"/>
        </w:rPr>
        <w:t>salt</w:t>
      </w:r>
      <w:proofErr w:type="gramEnd"/>
      <w:r>
        <w:rPr>
          <w:lang w:val="en"/>
        </w:rPr>
        <w:t>];</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w:t>
      </w:r>
      <w:proofErr w:type="gramStart"/>
      <w:r>
        <w:rPr>
          <w:lang w:val="en"/>
        </w:rPr>
        <w:t>if</w:t>
      </w:r>
      <w:proofErr w:type="gramEnd"/>
      <w:r>
        <w:rPr>
          <w:lang w:val="en"/>
        </w:rPr>
        <w:t xml:space="preserve"> (</w:t>
      </w:r>
      <w:proofErr w:type="spellStart"/>
      <w:r>
        <w:rPr>
          <w:lang w:val="en"/>
        </w:rPr>
        <w:t>e.session_state</w:t>
      </w:r>
      <w:proofErr w:type="spellEnd"/>
      <w:r>
        <w:rPr>
          <w:lang w:val="en"/>
        </w:rPr>
        <w:t xml:space="preserve"> == </w:t>
      </w:r>
      <w:proofErr w:type="spellStart"/>
      <w:r>
        <w:rPr>
          <w:lang w:val="en"/>
        </w:rPr>
        <w:t>ss</w:t>
      </w:r>
      <w:proofErr w:type="spellEnd"/>
      <w:r>
        <w:rPr>
          <w:lang w:val="en"/>
        </w:rPr>
        <w:t>) {</w:t>
      </w:r>
    </w:p>
    <w:p w:rsidR="00AA4096" w:rsidRDefault="00AF78C5">
      <w:pPr>
        <w:pStyle w:val="HTML1"/>
        <w:divId w:val="1513912562"/>
        <w:rPr>
          <w:lang w:val="en"/>
        </w:rPr>
      </w:pPr>
      <w:r>
        <w:rPr>
          <w:lang w:val="en"/>
        </w:rPr>
        <w:t xml:space="preserve">      </w:t>
      </w:r>
      <w:proofErr w:type="gramStart"/>
      <w:r>
        <w:rPr>
          <w:lang w:val="en"/>
        </w:rPr>
        <w:t>stat</w:t>
      </w:r>
      <w:proofErr w:type="gramEnd"/>
      <w:r>
        <w:rPr>
          <w:lang w:val="en"/>
        </w:rPr>
        <w:t xml:space="preserve"> = 'unchanged';</w:t>
      </w:r>
    </w:p>
    <w:p w:rsidR="00AA4096" w:rsidRDefault="00AF78C5">
      <w:pPr>
        <w:pStyle w:val="HTML1"/>
        <w:divId w:val="1513912562"/>
        <w:rPr>
          <w:lang w:val="en"/>
        </w:rPr>
      </w:pPr>
      <w:r>
        <w:rPr>
          <w:lang w:val="en"/>
        </w:rPr>
        <w:t xml:space="preserve">    } else {</w:t>
      </w:r>
    </w:p>
    <w:p w:rsidR="00AA4096" w:rsidRDefault="00AF78C5">
      <w:pPr>
        <w:pStyle w:val="HTML1"/>
        <w:divId w:val="1513912562"/>
        <w:rPr>
          <w:lang w:val="en"/>
        </w:rPr>
      </w:pPr>
      <w:r>
        <w:rPr>
          <w:lang w:val="en"/>
        </w:rPr>
        <w:t xml:space="preserve">      </w:t>
      </w:r>
      <w:proofErr w:type="gramStart"/>
      <w:r>
        <w:rPr>
          <w:lang w:val="en"/>
        </w:rPr>
        <w:t>stat</w:t>
      </w:r>
      <w:proofErr w:type="gramEnd"/>
      <w:r>
        <w:rPr>
          <w:lang w:val="en"/>
        </w:rPr>
        <w:t xml:space="preserve"> = 'changed';</w:t>
      </w:r>
    </w:p>
    <w:p w:rsidR="00AA4096" w:rsidRDefault="00AF78C5">
      <w:pPr>
        <w:pStyle w:val="HTML1"/>
        <w:divId w:val="1513912562"/>
        <w:rPr>
          <w:lang w:val="en"/>
        </w:rPr>
      </w:pPr>
      <w:r>
        <w:rPr>
          <w:lang w:val="en"/>
        </w:rPr>
        <w:t xml:space="preserve">    }</w:t>
      </w:r>
    </w:p>
    <w:p w:rsidR="00AA4096" w:rsidRDefault="00AA4096">
      <w:pPr>
        <w:pStyle w:val="HTML1"/>
        <w:divId w:val="1513912562"/>
        <w:rPr>
          <w:lang w:val="en"/>
        </w:rPr>
      </w:pPr>
    </w:p>
    <w:p w:rsidR="00AA4096" w:rsidRDefault="00AF78C5">
      <w:pPr>
        <w:pStyle w:val="HTML1"/>
        <w:divId w:val="1513912562"/>
        <w:rPr>
          <w:lang w:val="en"/>
        </w:rPr>
      </w:pPr>
      <w:r>
        <w:rPr>
          <w:lang w:val="en"/>
        </w:rPr>
        <w:t xml:space="preserve">    </w:t>
      </w:r>
      <w:proofErr w:type="spellStart"/>
      <w:proofErr w:type="gramStart"/>
      <w:r>
        <w:rPr>
          <w:lang w:val="en"/>
        </w:rPr>
        <w:t>e.source.postMessage</w:t>
      </w:r>
      <w:proofErr w:type="spellEnd"/>
      <w:r>
        <w:rPr>
          <w:lang w:val="en"/>
        </w:rPr>
        <w:t>(</w:t>
      </w:r>
      <w:proofErr w:type="gramEnd"/>
      <w:r>
        <w:rPr>
          <w:lang w:val="en"/>
        </w:rPr>
        <w:t xml:space="preserve">stat, </w:t>
      </w:r>
      <w:proofErr w:type="spellStart"/>
      <w:r>
        <w:rPr>
          <w:lang w:val="en"/>
        </w:rPr>
        <w:t>e.origin</w:t>
      </w:r>
      <w:proofErr w:type="spellEnd"/>
      <w:r>
        <w:rPr>
          <w:lang w:val="en"/>
        </w:rPr>
        <w:t>);</w:t>
      </w:r>
    </w:p>
    <w:p w:rsidR="00AA4096" w:rsidRDefault="00AF78C5">
      <w:pPr>
        <w:pStyle w:val="HTML1"/>
        <w:divId w:val="1513912562"/>
        <w:rPr>
          <w:lang w:val="en"/>
        </w:rPr>
      </w:pPr>
      <w:r>
        <w:rPr>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The OP browser state is typically going to be stored in a cookie or HTML5 local storage. It is origin bound to the Authorization Server. It captures meaningful events such as logins, logouts, change of user, change of authorization status for Clients being used by the End-User, etc. Thus, the OP SHOULD update the value of the browser state in response to such meaningful events. As a result, the next call to </w:t>
      </w:r>
      <w:proofErr w:type="spellStart"/>
      <w:r>
        <w:rPr>
          <w:rFonts w:ascii="Verdana" w:hAnsi="Verdana"/>
          <w:color w:val="000000"/>
          <w:lang w:val="en"/>
        </w:rPr>
        <w:t>check_</w:t>
      </w:r>
      <w:proofErr w:type="gramStart"/>
      <w:r>
        <w:rPr>
          <w:rFonts w:ascii="Verdana" w:hAnsi="Verdana"/>
          <w:color w:val="000000"/>
          <w:lang w:val="en"/>
        </w:rPr>
        <w:t>session</w:t>
      </w:r>
      <w:proofErr w:type="spellEnd"/>
      <w:r>
        <w:rPr>
          <w:rFonts w:ascii="Verdana" w:hAnsi="Verdana"/>
          <w:color w:val="000000"/>
          <w:lang w:val="en"/>
        </w:rPr>
        <w:t>(</w:t>
      </w:r>
      <w:proofErr w:type="gramEnd"/>
      <w:r>
        <w:rPr>
          <w:rFonts w:ascii="Verdana" w:hAnsi="Verdana"/>
          <w:color w:val="000000"/>
          <w:lang w:val="en"/>
        </w:rPr>
        <w:t xml:space="preserve">) after such an event will return the value </w:t>
      </w:r>
      <w:r>
        <w:rPr>
          <w:rStyle w:val="HTML3"/>
          <w:lang w:val="en"/>
        </w:rPr>
        <w:t>changed</w:t>
      </w:r>
      <w:r>
        <w:rPr>
          <w:rFonts w:ascii="Verdana" w:hAnsi="Verdana"/>
          <w:color w:val="000000"/>
          <w:lang w:val="en"/>
        </w:rPr>
        <w:t xml:space="preserve">. It is RECOMMENDED that the OP not update the browser state too frequently in the absence of meaningful events so as to spare excessive network traffic at the Client in response to spurious </w:t>
      </w:r>
      <w:r>
        <w:rPr>
          <w:rStyle w:val="HTML3"/>
          <w:lang w:val="en"/>
        </w:rPr>
        <w:t>changed</w:t>
      </w:r>
      <w:r>
        <w:rPr>
          <w:rFonts w:ascii="Verdana" w:hAnsi="Verdana"/>
          <w:color w:val="000000"/>
          <w:lang w:val="en"/>
        </w:rPr>
        <w:t xml:space="preserve"> events. </w:t>
      </w:r>
    </w:p>
    <w:p w:rsidR="00AA4096" w:rsidRDefault="00AF78C5">
      <w:pPr>
        <w:pStyle w:val="Web"/>
        <w:divId w:val="698432015"/>
        <w:rPr>
          <w:rFonts w:ascii="Verdana" w:hAnsi="Verdana"/>
          <w:color w:val="000000"/>
          <w:lang w:val="en"/>
        </w:rPr>
      </w:pPr>
      <w:r>
        <w:rPr>
          <w:rFonts w:ascii="Verdana" w:hAnsi="Verdana"/>
          <w:color w:val="000000"/>
          <w:lang w:val="en"/>
        </w:rPr>
        <w:t xml:space="preserve">The computation of the session state returned in response to unsuccessful Authorization Requests SHOULD, in addition to the browser state, incorporate sufficient randomness in the form of a salt so as to prevent identification of an End-User across successive calls to the OP's Authorization Endpoint. </w:t>
      </w:r>
    </w:p>
    <w:p w:rsidR="00AA4096" w:rsidRDefault="00AF78C5">
      <w:pPr>
        <w:pStyle w:val="Web"/>
        <w:divId w:val="698432015"/>
        <w:rPr>
          <w:rFonts w:ascii="Verdana" w:hAnsi="Verdana"/>
          <w:color w:val="000000"/>
          <w:lang w:val="en"/>
        </w:rPr>
      </w:pPr>
      <w:r>
        <w:rPr>
          <w:rFonts w:ascii="Verdana" w:hAnsi="Verdana"/>
          <w:color w:val="000000"/>
          <w:lang w:val="en"/>
        </w:rPr>
        <w:t xml:space="preserve">In the case of an authorized Client (successful Authorization Response), the OP SHOULD change the value of the session state returned to the Client under one of the following events: </w:t>
      </w:r>
    </w:p>
    <w:p w:rsidR="00AA4096" w:rsidRDefault="00AF78C5">
      <w:pPr>
        <w:numPr>
          <w:ilvl w:val="0"/>
          <w:numId w:val="2"/>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The set of users authenticated to the browser changes (login, logout, session add). </w:t>
      </w:r>
    </w:p>
    <w:p w:rsidR="00AA4096" w:rsidRDefault="00AF78C5">
      <w:pPr>
        <w:numPr>
          <w:ilvl w:val="0"/>
          <w:numId w:val="2"/>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The authorization status of Clients being used by the End-User changes. </w:t>
      </w:r>
    </w:p>
    <w:p w:rsidR="00AA4096" w:rsidRDefault="00AF78C5">
      <w:pPr>
        <w:pStyle w:val="Web"/>
        <w:divId w:val="698432015"/>
        <w:rPr>
          <w:rFonts w:ascii="Verdana" w:hAnsi="Verdana"/>
          <w:color w:val="000000"/>
          <w:lang w:val="en"/>
        </w:rPr>
      </w:pPr>
      <w:r>
        <w:rPr>
          <w:rFonts w:ascii="Verdana" w:hAnsi="Verdana"/>
          <w:color w:val="000000"/>
          <w:lang w:val="en"/>
        </w:rPr>
        <w:t xml:space="preserve">In addition, the browser state used to verify the session state SHOULD change with such events. Calls to </w:t>
      </w:r>
      <w:proofErr w:type="spellStart"/>
      <w:r>
        <w:rPr>
          <w:rFonts w:ascii="Verdana" w:hAnsi="Verdana"/>
          <w:color w:val="000000"/>
          <w:lang w:val="en"/>
        </w:rPr>
        <w:t>check_</w:t>
      </w:r>
      <w:proofErr w:type="gramStart"/>
      <w:r>
        <w:rPr>
          <w:rFonts w:ascii="Verdana" w:hAnsi="Verdana"/>
          <w:color w:val="000000"/>
          <w:lang w:val="en"/>
        </w:rPr>
        <w:t>session</w:t>
      </w:r>
      <w:proofErr w:type="spellEnd"/>
      <w:r>
        <w:rPr>
          <w:rFonts w:ascii="Verdana" w:hAnsi="Verdana"/>
          <w:color w:val="000000"/>
          <w:lang w:val="en"/>
        </w:rPr>
        <w:t>(</w:t>
      </w:r>
      <w:proofErr w:type="gramEnd"/>
      <w:r>
        <w:rPr>
          <w:rFonts w:ascii="Verdana" w:hAnsi="Verdana"/>
          <w:color w:val="000000"/>
          <w:lang w:val="en"/>
        </w:rPr>
        <w:t xml:space="preserve">) will return </w:t>
      </w:r>
      <w:r>
        <w:rPr>
          <w:rStyle w:val="HTML3"/>
          <w:lang w:val="en"/>
        </w:rPr>
        <w:t>changed</w:t>
      </w:r>
      <w:r>
        <w:rPr>
          <w:rFonts w:ascii="Verdana" w:hAnsi="Verdana"/>
          <w:color w:val="000000"/>
          <w:lang w:val="en"/>
        </w:rPr>
        <w:t xml:space="preserve"> against earlier versions of session state after such events. It is RECOMMENDED that the browser state SHOULD NOT vary too frequently in the absence of such events to minimize network traffic caused by the Client's response to </w:t>
      </w:r>
      <w:r>
        <w:rPr>
          <w:rStyle w:val="HTML3"/>
          <w:lang w:val="en"/>
        </w:rPr>
        <w:t>changed</w:t>
      </w:r>
      <w:r>
        <w:rPr>
          <w:rFonts w:ascii="Verdana" w:hAnsi="Verdana"/>
          <w:color w:val="000000"/>
          <w:lang w:val="en"/>
        </w:rPr>
        <w:t xml:space="preserve"> notifications. </w:t>
      </w:r>
    </w:p>
    <w:p w:rsidR="00AA4096" w:rsidRDefault="00AF78C5">
      <w:pPr>
        <w:pStyle w:val="Web"/>
        <w:divId w:val="698432015"/>
        <w:rPr>
          <w:rFonts w:ascii="Verdana" w:hAnsi="Verdana"/>
          <w:color w:val="000000"/>
          <w:lang w:val="en"/>
        </w:rPr>
      </w:pPr>
      <w:r>
        <w:rPr>
          <w:rFonts w:ascii="Verdana" w:hAnsi="Verdana"/>
          <w:color w:val="000000"/>
          <w:lang w:val="en"/>
        </w:rPr>
        <w:t xml:space="preserve">In the case of an unsuccessful Authorization Request, the value of the session state returned SHOULD vary with each request. However, the browser session state need not change unless a meaningful event happens. In particular, many values of session state can be simultaneously valid, for instance by the introduction of random salt in the session states issued in response to unsuccessful Authorization Requests. </w:t>
      </w:r>
    </w:p>
    <w:p w:rsidR="00AA4096" w:rsidRDefault="00AF78C5">
      <w:pPr>
        <w:pStyle w:val="Web"/>
        <w:divId w:val="698432015"/>
        <w:rPr>
          <w:rFonts w:ascii="Verdana" w:hAnsi="Verdana"/>
          <w:color w:val="000000"/>
          <w:lang w:val="en"/>
        </w:rPr>
      </w:pPr>
      <w:r>
        <w:rPr>
          <w:rFonts w:ascii="Verdana" w:hAnsi="Verdana"/>
          <w:color w:val="000000"/>
          <w:lang w:val="en"/>
        </w:rPr>
        <w:t xml:space="preserve">In some implementations, </w:t>
      </w:r>
      <w:r>
        <w:rPr>
          <w:rStyle w:val="HTML3"/>
          <w:lang w:val="en"/>
        </w:rPr>
        <w:t>changed</w:t>
      </w:r>
      <w:r>
        <w:rPr>
          <w:rFonts w:ascii="Verdana" w:hAnsi="Verdana"/>
          <w:color w:val="000000"/>
          <w:lang w:val="en"/>
        </w:rPr>
        <w:t xml:space="preserve"> notifications will occur only when changes to the End-User's session occur, whereas in other implementations, they might also occur as a result of changes to other sessions between the User-Agent and the OP. RPs need to be prepared for either eventuality, silently handling any false positives that might occur. </w:t>
      </w:r>
    </w:p>
    <w:p w:rsidR="00AA4096" w:rsidRDefault="00AA4096">
      <w:pPr>
        <w:spacing w:before="0" w:beforeAutospacing="0" w:after="0" w:afterAutospacing="0"/>
        <w:divId w:val="698432015"/>
        <w:rPr>
          <w:rFonts w:ascii="Verdana" w:eastAsia="Times New Roman" w:hAnsi="Verdana"/>
          <w:color w:val="000000"/>
          <w:lang w:val="en"/>
        </w:rPr>
      </w:pPr>
      <w:bookmarkStart w:id="82" w:name="RPiframe"/>
      <w:bookmarkEnd w:id="82"/>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Del="000E1367" w:rsidRDefault="00AF78C5">
      <w:pPr>
        <w:pStyle w:val="3"/>
        <w:divId w:val="698432015"/>
        <w:rPr>
          <w:rFonts w:eastAsia="Times New Roman"/>
          <w:lang w:val="en"/>
        </w:rPr>
      </w:pPr>
      <w:bookmarkStart w:id="83" w:name="rfc.section.4.2"/>
      <w:bookmarkEnd w:id="83"/>
      <w:moveFromRangeStart w:id="84" w:author="ritou" w:date="2013-10-16T10:19:00Z" w:name="move369682068"/>
      <w:moveFrom w:id="85" w:author="ritou" w:date="2013-10-16T10:19:00Z">
        <w:r w:rsidDel="000E1367">
          <w:rPr>
            <w:rFonts w:eastAsia="Times New Roman"/>
            <w:lang w:val="en"/>
          </w:rPr>
          <w:t>4.2.  RP iframe</w:t>
        </w:r>
      </w:moveFrom>
    </w:p>
    <w:p w:rsidR="00AA4096" w:rsidDel="000E1367" w:rsidRDefault="00AF78C5">
      <w:pPr>
        <w:pStyle w:val="Web"/>
        <w:divId w:val="698432015"/>
        <w:rPr>
          <w:rFonts w:ascii="Verdana" w:hAnsi="Verdana"/>
          <w:color w:val="000000"/>
          <w:lang w:val="en"/>
        </w:rPr>
      </w:pPr>
      <w:moveFrom w:id="86" w:author="ritou" w:date="2013-10-16T10:19:00Z">
        <w:r w:rsidDel="000E1367">
          <w:rPr>
            <w:rFonts w:ascii="Verdana" w:hAnsi="Verdana"/>
            <w:color w:val="000000"/>
            <w:lang w:val="en"/>
          </w:rPr>
          <w:t xml:space="preserve">The RP also loads an invisible iframe from itself in the same page. This iframe MUST know the ID of the OP iframe so that it can postMessage to the OP iframe. </w:t>
        </w:r>
      </w:moveFrom>
    </w:p>
    <w:p w:rsidR="00AA4096" w:rsidDel="000E1367" w:rsidRDefault="00AF78C5">
      <w:pPr>
        <w:pStyle w:val="Web"/>
        <w:divId w:val="698432015"/>
        <w:rPr>
          <w:rFonts w:ascii="Verdana" w:hAnsi="Verdana"/>
          <w:color w:val="000000"/>
          <w:lang w:val="en"/>
        </w:rPr>
      </w:pPr>
      <w:moveFrom w:id="87" w:author="ritou" w:date="2013-10-16T10:19:00Z">
        <w:r w:rsidDel="000E1367">
          <w:rPr>
            <w:rFonts w:ascii="Verdana" w:hAnsi="Verdana"/>
            <w:color w:val="000000"/>
            <w:lang w:val="en"/>
          </w:rPr>
          <w:t xml:space="preserve">RP iframe polls OP iframe with postMessage with certain interval suitable for the RP application. With each postMessage, it sends the session state defined in </w:t>
        </w:r>
        <w:r w:rsidR="000E1367" w:rsidDel="000E1367">
          <w:fldChar w:fldCharType="begin"/>
        </w:r>
        <w:r w:rsidR="000E1367" w:rsidDel="000E1367">
          <w:instrText xml:space="preserve"> HYPERLINK \l "OPiframe" </w:instrText>
        </w:r>
        <w:r w:rsidR="000E1367" w:rsidDel="000E1367">
          <w:fldChar w:fldCharType="separate"/>
        </w:r>
        <w:r w:rsidDel="000E1367">
          <w:rPr>
            <w:rStyle w:val="a3"/>
            <w:rFonts w:ascii="Verdana" w:hAnsi="Verdana"/>
            <w:u w:val="none"/>
            <w:lang w:val="en"/>
          </w:rPr>
          <w:t>Section 4.1</w:t>
        </w:r>
        <w:r w:rsidDel="000E1367">
          <w:rPr>
            <w:rStyle w:val="a3"/>
            <w:rFonts w:ascii="Verdana" w:hAnsi="Verdana"/>
            <w:vanish/>
            <w:u w:val="none"/>
            <w:lang w:val="en"/>
          </w:rPr>
          <w:t xml:space="preserve"> (OP iframe)</w:t>
        </w:r>
        <w:r w:rsidR="000E1367" w:rsidDel="000E1367">
          <w:rPr>
            <w:rStyle w:val="a3"/>
            <w:rFonts w:ascii="Verdana" w:hAnsi="Verdana"/>
            <w:vanish/>
            <w:u w:val="none"/>
            <w:lang w:val="en"/>
          </w:rPr>
          <w:fldChar w:fldCharType="end"/>
        </w:r>
        <w:r w:rsidDel="000E1367">
          <w:rPr>
            <w:rFonts w:ascii="Verdana" w:hAnsi="Verdana"/>
            <w:color w:val="000000"/>
            <w:lang w:val="en"/>
          </w:rPr>
          <w:t xml:space="preserve">. It also has to be able to receive the postMessage back from the OP iframe. The received data would either be </w:t>
        </w:r>
        <w:r w:rsidDel="000E1367">
          <w:rPr>
            <w:rStyle w:val="HTML3"/>
            <w:lang w:val="en"/>
          </w:rPr>
          <w:t>changed</w:t>
        </w:r>
        <w:r w:rsidDel="000E1367">
          <w:rPr>
            <w:rFonts w:ascii="Verdana" w:hAnsi="Verdana"/>
            <w:color w:val="000000"/>
            <w:lang w:val="en"/>
          </w:rPr>
          <w:t xml:space="preserve"> or </w:t>
        </w:r>
        <w:r w:rsidDel="000E1367">
          <w:rPr>
            <w:rStyle w:val="HTML3"/>
            <w:lang w:val="en"/>
          </w:rPr>
          <w:t>unchanged</w:t>
        </w:r>
        <w:r w:rsidDel="000E1367">
          <w:rPr>
            <w:rFonts w:ascii="Verdana" w:hAnsi="Verdana"/>
            <w:color w:val="000000"/>
            <w:lang w:val="en"/>
          </w:rPr>
          <w:t xml:space="preserve">. Upon receipt of </w:t>
        </w:r>
        <w:r w:rsidDel="000E1367">
          <w:rPr>
            <w:rStyle w:val="HTML3"/>
            <w:lang w:val="en"/>
          </w:rPr>
          <w:t>changed</w:t>
        </w:r>
        <w:r w:rsidDel="000E1367">
          <w:rPr>
            <w:rFonts w:ascii="Verdana" w:hAnsi="Verdana"/>
            <w:color w:val="000000"/>
            <w:lang w:val="en"/>
          </w:rPr>
          <w:t xml:space="preserve">, the RP MUST perform the re-authentication with </w:t>
        </w:r>
        <w:r w:rsidDel="000E1367">
          <w:rPr>
            <w:rStyle w:val="HTML3"/>
            <w:lang w:val="en"/>
          </w:rPr>
          <w:t>prompt=none</w:t>
        </w:r>
        <w:r w:rsidDel="000E1367">
          <w:rPr>
            <w:rFonts w:ascii="Verdana" w:hAnsi="Verdana"/>
            <w:color w:val="000000"/>
            <w:lang w:val="en"/>
          </w:rPr>
          <w:t xml:space="preserve"> to find the current session state at the OP. </w:t>
        </w:r>
      </w:moveFrom>
    </w:p>
    <w:p w:rsidR="00AA4096" w:rsidDel="000E1367" w:rsidRDefault="00AF78C5">
      <w:pPr>
        <w:pStyle w:val="Web"/>
        <w:divId w:val="698432015"/>
        <w:rPr>
          <w:rFonts w:ascii="Verdana" w:hAnsi="Verdana"/>
          <w:color w:val="000000"/>
          <w:lang w:val="en"/>
        </w:rPr>
      </w:pPr>
      <w:moveFrom w:id="88" w:author="ritou" w:date="2013-10-16T10:19:00Z">
        <w:r w:rsidDel="000E1367">
          <w:rPr>
            <w:rFonts w:ascii="Verdana" w:hAnsi="Verdana"/>
            <w:color w:val="000000"/>
            <w:lang w:val="en"/>
          </w:rPr>
          <w:t xml:space="preserve">Following is non-normative example pseudo-code for the RP iframe: </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89" w:author="ritou" w:date="2013-10-16T10:19:00Z">
        <w:r w:rsidDel="000E1367">
          <w:rPr>
            <w:lang w:val="en"/>
          </w:rPr>
          <w:t xml:space="preserve">  var stat = "unchanged";</w:t>
        </w:r>
      </w:moveFrom>
    </w:p>
    <w:p w:rsidR="00AA4096" w:rsidDel="000E1367" w:rsidRDefault="00AF78C5">
      <w:pPr>
        <w:pStyle w:val="HTML1"/>
        <w:divId w:val="1489057313"/>
        <w:rPr>
          <w:lang w:val="en"/>
        </w:rPr>
      </w:pPr>
      <w:moveFrom w:id="90" w:author="ritou" w:date="2013-10-16T10:19:00Z">
        <w:r w:rsidDel="000E1367">
          <w:rPr>
            <w:lang w:val="en"/>
          </w:rPr>
          <w:t xml:space="preserve">  var mes = client_id + " " + session_state;</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91" w:author="ritou" w:date="2013-10-16T10:19:00Z">
        <w:r w:rsidDel="000E1367">
          <w:rPr>
            <w:lang w:val="en"/>
          </w:rPr>
          <w:t xml:space="preserve">  function check_session()</w:t>
        </w:r>
      </w:moveFrom>
    </w:p>
    <w:p w:rsidR="00AA4096" w:rsidDel="000E1367" w:rsidRDefault="00AF78C5">
      <w:pPr>
        <w:pStyle w:val="HTML1"/>
        <w:divId w:val="1489057313"/>
        <w:rPr>
          <w:lang w:val="en"/>
        </w:rPr>
      </w:pPr>
      <w:moveFrom w:id="92" w:author="ritou" w:date="2013-10-16T10:19:00Z">
        <w:r w:rsidDel="000E1367">
          <w:rPr>
            <w:lang w:val="en"/>
          </w:rPr>
          <w:t xml:space="preserve">  {</w:t>
        </w:r>
      </w:moveFrom>
    </w:p>
    <w:p w:rsidR="00AA4096" w:rsidDel="000E1367" w:rsidRDefault="00AF78C5">
      <w:pPr>
        <w:pStyle w:val="HTML1"/>
        <w:divId w:val="1489057313"/>
        <w:rPr>
          <w:lang w:val="en"/>
        </w:rPr>
      </w:pPr>
      <w:moveFrom w:id="93" w:author="ritou" w:date="2013-10-16T10:19:00Z">
        <w:r w:rsidDel="000E1367">
          <w:rPr>
            <w:lang w:val="en"/>
          </w:rPr>
          <w:t xml:space="preserve">    var targetOrigin  = "http://server.example.com";</w:t>
        </w:r>
      </w:moveFrom>
    </w:p>
    <w:p w:rsidR="00AA4096" w:rsidDel="000E1367" w:rsidRDefault="00AF78C5">
      <w:pPr>
        <w:pStyle w:val="HTML1"/>
        <w:divId w:val="1489057313"/>
        <w:rPr>
          <w:lang w:val="en"/>
        </w:rPr>
      </w:pPr>
      <w:moveFrom w:id="94" w:author="ritou" w:date="2013-10-16T10:19:00Z">
        <w:r w:rsidDel="000E1367">
          <w:rPr>
            <w:lang w:val="en"/>
          </w:rPr>
          <w:t xml:space="preserve">    var win = window.parent.document.getElementById("op").</w:t>
        </w:r>
      </w:moveFrom>
    </w:p>
    <w:p w:rsidR="00AA4096" w:rsidDel="000E1367" w:rsidRDefault="00AF78C5">
      <w:pPr>
        <w:pStyle w:val="HTML1"/>
        <w:divId w:val="1489057313"/>
        <w:rPr>
          <w:lang w:val="en"/>
        </w:rPr>
      </w:pPr>
      <w:moveFrom w:id="95" w:author="ritou" w:date="2013-10-16T10:19:00Z">
        <w:r w:rsidDel="000E1367">
          <w:rPr>
            <w:lang w:val="en"/>
          </w:rPr>
          <w:t xml:space="preserve">                contentWindow;</w:t>
        </w:r>
      </w:moveFrom>
    </w:p>
    <w:p w:rsidR="00AA4096" w:rsidDel="000E1367" w:rsidRDefault="00AF78C5">
      <w:pPr>
        <w:pStyle w:val="HTML1"/>
        <w:divId w:val="1489057313"/>
        <w:rPr>
          <w:lang w:val="en"/>
        </w:rPr>
      </w:pPr>
      <w:moveFrom w:id="96" w:author="ritou" w:date="2013-10-16T10:19:00Z">
        <w:r w:rsidDel="000E1367">
          <w:rPr>
            <w:lang w:val="en"/>
          </w:rPr>
          <w:t xml:space="preserve">    win.postMessage( mes, targetOrigin);</w:t>
        </w:r>
      </w:moveFrom>
    </w:p>
    <w:p w:rsidR="00AA4096" w:rsidDel="000E1367" w:rsidRDefault="00AF78C5">
      <w:pPr>
        <w:pStyle w:val="HTML1"/>
        <w:divId w:val="1489057313"/>
        <w:rPr>
          <w:lang w:val="en"/>
        </w:rPr>
      </w:pPr>
      <w:moveFrom w:id="97" w:author="ritou" w:date="2013-10-16T10:19:00Z">
        <w:r w:rsidDel="000E1367">
          <w:rPr>
            <w:lang w:val="en"/>
          </w:rPr>
          <w:t xml:space="preserve">  }</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98" w:author="ritou" w:date="2013-10-16T10:19:00Z">
        <w:r w:rsidDel="000E1367">
          <w:rPr>
            <w:lang w:val="en"/>
          </w:rPr>
          <w:t xml:space="preserve">  function setTimer()</w:t>
        </w:r>
      </w:moveFrom>
    </w:p>
    <w:p w:rsidR="00AA4096" w:rsidDel="000E1367" w:rsidRDefault="00AF78C5">
      <w:pPr>
        <w:pStyle w:val="HTML1"/>
        <w:divId w:val="1489057313"/>
        <w:rPr>
          <w:lang w:val="en"/>
        </w:rPr>
      </w:pPr>
      <w:moveFrom w:id="99" w:author="ritou" w:date="2013-10-16T10:19:00Z">
        <w:r w:rsidDel="000E1367">
          <w:rPr>
            <w:lang w:val="en"/>
          </w:rPr>
          <w:t xml:space="preserve">  {</w:t>
        </w:r>
      </w:moveFrom>
    </w:p>
    <w:p w:rsidR="00AA4096" w:rsidDel="000E1367" w:rsidRDefault="00AF78C5">
      <w:pPr>
        <w:pStyle w:val="HTML1"/>
        <w:divId w:val="1489057313"/>
        <w:rPr>
          <w:lang w:val="en"/>
        </w:rPr>
      </w:pPr>
      <w:moveFrom w:id="100" w:author="ritou" w:date="2013-10-16T10:19:00Z">
        <w:r w:rsidDel="000E1367">
          <w:rPr>
            <w:lang w:val="en"/>
          </w:rPr>
          <w:t xml:space="preserve">    check_session();</w:t>
        </w:r>
      </w:moveFrom>
    </w:p>
    <w:p w:rsidR="00AA4096" w:rsidDel="000E1367" w:rsidRDefault="00AF78C5">
      <w:pPr>
        <w:pStyle w:val="HTML1"/>
        <w:divId w:val="1489057313"/>
        <w:rPr>
          <w:lang w:val="en"/>
        </w:rPr>
      </w:pPr>
      <w:moveFrom w:id="101" w:author="ritou" w:date="2013-10-16T10:19:00Z">
        <w:r w:rsidDel="000E1367">
          <w:rPr>
            <w:lang w:val="en"/>
          </w:rPr>
          <w:t xml:space="preserve">    timerID = setInterval("check_session()",3*1000);</w:t>
        </w:r>
      </w:moveFrom>
    </w:p>
    <w:p w:rsidR="00AA4096" w:rsidDel="000E1367" w:rsidRDefault="00AF78C5">
      <w:pPr>
        <w:pStyle w:val="HTML1"/>
        <w:divId w:val="1489057313"/>
        <w:rPr>
          <w:lang w:val="en"/>
        </w:rPr>
      </w:pPr>
      <w:moveFrom w:id="102" w:author="ritou" w:date="2013-10-16T10:19:00Z">
        <w:r w:rsidDel="000E1367">
          <w:rPr>
            <w:lang w:val="en"/>
          </w:rPr>
          <w:t xml:space="preserve">  }</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103" w:author="ritou" w:date="2013-10-16T10:19:00Z">
        <w:r w:rsidDel="000E1367">
          <w:rPr>
            <w:lang w:val="en"/>
          </w:rPr>
          <w:t xml:space="preserve">  window.addEventListener("message", receiveMessage, false);</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104" w:author="ritou" w:date="2013-10-16T10:19:00Z">
        <w:r w:rsidDel="000E1367">
          <w:rPr>
            <w:lang w:val="en"/>
          </w:rPr>
          <w:t xml:space="preserve">  function receiveMessage(e)</w:t>
        </w:r>
      </w:moveFrom>
    </w:p>
    <w:p w:rsidR="00AA4096" w:rsidDel="000E1367" w:rsidRDefault="00AF78C5">
      <w:pPr>
        <w:pStyle w:val="HTML1"/>
        <w:divId w:val="1489057313"/>
        <w:rPr>
          <w:lang w:val="en"/>
        </w:rPr>
      </w:pPr>
      <w:moveFrom w:id="105" w:author="ritou" w:date="2013-10-16T10:19:00Z">
        <w:r w:rsidDel="000E1367">
          <w:rPr>
            <w:lang w:val="en"/>
          </w:rPr>
          <w:t xml:space="preserve">  {</w:t>
        </w:r>
      </w:moveFrom>
    </w:p>
    <w:p w:rsidR="00AA4096" w:rsidDel="000E1367" w:rsidRDefault="00AF78C5">
      <w:pPr>
        <w:pStyle w:val="HTML1"/>
        <w:divId w:val="1489057313"/>
        <w:rPr>
          <w:lang w:val="en"/>
        </w:rPr>
      </w:pPr>
      <w:moveFrom w:id="106" w:author="ritou" w:date="2013-10-16T10:19:00Z">
        <w:r w:rsidDel="000E1367">
          <w:rPr>
            <w:lang w:val="en"/>
          </w:rPr>
          <w:t xml:space="preserve">    var targetOrigin  = "http://server.example.com";</w:t>
        </w:r>
      </w:moveFrom>
    </w:p>
    <w:p w:rsidR="00AA4096" w:rsidDel="000E1367" w:rsidRDefault="00AF78C5">
      <w:pPr>
        <w:pStyle w:val="HTML1"/>
        <w:divId w:val="1489057313"/>
        <w:rPr>
          <w:lang w:val="en"/>
        </w:rPr>
      </w:pPr>
      <w:moveFrom w:id="107" w:author="ritou" w:date="2013-10-16T10:19:00Z">
        <w:r w:rsidDel="000E1367">
          <w:rPr>
            <w:lang w:val="en"/>
          </w:rPr>
          <w:t xml:space="preserve">    if (e.origin !== targetOrigin ) {return;}</w:t>
        </w:r>
      </w:moveFrom>
    </w:p>
    <w:p w:rsidR="00AA4096" w:rsidDel="000E1367" w:rsidRDefault="00AF78C5">
      <w:pPr>
        <w:pStyle w:val="HTML1"/>
        <w:divId w:val="1489057313"/>
        <w:rPr>
          <w:lang w:val="en"/>
        </w:rPr>
      </w:pPr>
      <w:moveFrom w:id="108" w:author="ritou" w:date="2013-10-16T10:19:00Z">
        <w:r w:rsidDel="000E1367">
          <w:rPr>
            <w:lang w:val="en"/>
          </w:rPr>
          <w:t xml:space="preserve">    stat = e.data;</w:t>
        </w:r>
      </w:moveFrom>
    </w:p>
    <w:p w:rsidR="00AA4096" w:rsidDel="000E1367" w:rsidRDefault="00AA4096">
      <w:pPr>
        <w:pStyle w:val="HTML1"/>
        <w:divId w:val="1489057313"/>
        <w:rPr>
          <w:lang w:val="en"/>
        </w:rPr>
      </w:pPr>
    </w:p>
    <w:p w:rsidR="00AA4096" w:rsidDel="000E1367" w:rsidRDefault="00AF78C5">
      <w:pPr>
        <w:pStyle w:val="HTML1"/>
        <w:divId w:val="1489057313"/>
        <w:rPr>
          <w:lang w:val="en"/>
        </w:rPr>
      </w:pPr>
      <w:moveFrom w:id="109" w:author="ritou" w:date="2013-10-16T10:19:00Z">
        <w:r w:rsidDel="000E1367">
          <w:rPr>
            <w:lang w:val="en"/>
          </w:rPr>
          <w:t xml:space="preserve">    if stat == "changed" then take the actions below...</w:t>
        </w:r>
      </w:moveFrom>
    </w:p>
    <w:p w:rsidR="00AA4096" w:rsidDel="000E1367" w:rsidRDefault="00AF78C5">
      <w:pPr>
        <w:pStyle w:val="HTML1"/>
        <w:divId w:val="1489057313"/>
        <w:rPr>
          <w:lang w:val="en"/>
        </w:rPr>
      </w:pPr>
      <w:moveFrom w:id="110" w:author="ritou" w:date="2013-10-16T10:19:00Z">
        <w:r w:rsidDel="000E1367">
          <w:rPr>
            <w:lang w:val="en"/>
          </w:rPr>
          <w:t xml:space="preserve">  }</w:t>
        </w:r>
      </w:moveFrom>
    </w:p>
    <w:p w:rsidR="00AA4096" w:rsidDel="000E1367" w:rsidRDefault="00AF78C5">
      <w:pPr>
        <w:pStyle w:val="Web"/>
        <w:divId w:val="698432015"/>
        <w:rPr>
          <w:rFonts w:ascii="Verdana" w:hAnsi="Verdana"/>
          <w:color w:val="000000"/>
          <w:lang w:val="en"/>
        </w:rPr>
      </w:pPr>
      <w:moveFrom w:id="111" w:author="ritou" w:date="2013-10-16T10:19:00Z">
        <w:r w:rsidDel="000E1367">
          <w:rPr>
            <w:rFonts w:ascii="Verdana" w:hAnsi="Verdana"/>
            <w:color w:val="000000"/>
            <w:lang w:val="en"/>
          </w:rPr>
          <w:t xml:space="preserve">When the RP detects a session state change, it SHOULD first try an immediate mode request within an iframe to obtain a new ID Token and session state, sending the old ID Token as the </w:t>
        </w:r>
        <w:r w:rsidDel="000E1367">
          <w:rPr>
            <w:rStyle w:val="HTML3"/>
            <w:lang w:val="en"/>
          </w:rPr>
          <w:t>id_token_hint</w:t>
        </w:r>
        <w:r w:rsidDel="000E1367">
          <w:rPr>
            <w:rFonts w:ascii="Verdana" w:hAnsi="Verdana"/>
            <w:color w:val="000000"/>
            <w:lang w:val="en"/>
          </w:rPr>
          <w:t xml:space="preserve">. If the RP receives an ID token for the same End-User, it SHOULD simply update the value of the session state. If it doesn't receive an ID token or receives an ID token for another End-User, then it needs to handle this case as a logout for the original End-User. </w:t>
        </w:r>
      </w:moveFrom>
    </w:p>
    <w:p w:rsidR="00AA4096" w:rsidDel="000E1367" w:rsidRDefault="00AF78C5">
      <w:pPr>
        <w:pStyle w:val="Web"/>
        <w:divId w:val="698432015"/>
        <w:rPr>
          <w:rFonts w:ascii="Verdana" w:hAnsi="Verdana"/>
          <w:color w:val="000000"/>
          <w:lang w:val="en"/>
        </w:rPr>
      </w:pPr>
      <w:moveFrom w:id="112" w:author="ritou" w:date="2013-10-16T10:19:00Z">
        <w:r w:rsidDel="000E1367">
          <w:rPr>
            <w:rFonts w:ascii="Verdana" w:hAnsi="Verdana"/>
            <w:color w:val="000000"/>
            <w:lang w:val="en"/>
          </w:rPr>
          <w:t xml:space="preserve">Note that the session state is origin bound. Session state SHOULD be returned upon an authorization failure. </w:t>
        </w:r>
      </w:moveFrom>
    </w:p>
    <w:p w:rsidR="00AA4096" w:rsidDel="000E1367" w:rsidRDefault="00AA4096">
      <w:pPr>
        <w:spacing w:before="0" w:beforeAutospacing="0" w:after="0" w:afterAutospacing="0"/>
        <w:divId w:val="698432015"/>
        <w:rPr>
          <w:rFonts w:ascii="Verdana" w:eastAsia="Times New Roman" w:hAnsi="Verdana"/>
          <w:color w:val="000000"/>
          <w:lang w:val="en"/>
        </w:rPr>
      </w:pPr>
      <w:bookmarkStart w:id="113" w:name="RPLogout"/>
      <w:bookmarkEnd w:id="113"/>
    </w:p>
    <w:p w:rsidR="00AA4096" w:rsidDel="000E1367" w:rsidRDefault="000E1367">
      <w:pPr>
        <w:spacing w:before="0" w:beforeAutospacing="0" w:after="0" w:afterAutospacing="0"/>
        <w:divId w:val="698432015"/>
        <w:rPr>
          <w:rFonts w:ascii="Verdana" w:eastAsia="Times New Roman" w:hAnsi="Verdana"/>
          <w:color w:val="000000"/>
          <w:lang w:val="en"/>
        </w:rPr>
      </w:pPr>
      <w:moveFrom w:id="114" w:author="ritou" w:date="2013-10-16T10:19:00Z">
        <w:r w:rsidDel="000E1367">
          <w:rPr>
            <w:rFonts w:ascii="Verdana" w:eastAsia="Times New Roman" w:hAnsi="Verdana"/>
            <w:color w:val="000000"/>
            <w:lang w:val="en"/>
          </w:rPr>
          <w:pict>
            <v:rect id="_x0000_i1035" style="width:0;height:.75pt" o:hralign="center" o:hrstd="t" o:hr="t" fillcolor="#a0a0a0" stroked="f"/>
          </w:pict>
        </w:r>
      </w:moveFrom>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rsidDel="000E1367">
        <w:trPr>
          <w:divId w:val="698432015"/>
          <w:trHeight w:val="225"/>
          <w:tblCellSpacing w:w="12" w:type="dxa"/>
        </w:trPr>
        <w:tc>
          <w:tcPr>
            <w:tcW w:w="450" w:type="dxa"/>
            <w:shd w:val="clear" w:color="auto" w:fill="990000"/>
            <w:vAlign w:val="center"/>
            <w:hideMark/>
          </w:tcPr>
          <w:p w:rsidR="00AA4096" w:rsidDel="000E1367" w:rsidRDefault="000E1367">
            <w:pPr>
              <w:spacing w:before="0" w:beforeAutospacing="0" w:after="0" w:afterAutospacing="0" w:line="225" w:lineRule="atLeast"/>
              <w:jc w:val="center"/>
              <w:rPr>
                <w:rFonts w:ascii="Verdana" w:eastAsia="Times New Roman" w:hAnsi="Verdana"/>
                <w:color w:val="FFFFFF"/>
              </w:rPr>
            </w:pPr>
            <w:moveFrom w:id="115" w:author="ritou" w:date="2013-10-16T10:19:00Z">
              <w:r w:rsidDel="000E1367">
                <w:fldChar w:fldCharType="begin"/>
              </w:r>
              <w:r w:rsidDel="000E1367">
                <w:instrText xml:space="preserve"> HYPERLINK \l "toc" </w:instrText>
              </w:r>
              <w:r w:rsidDel="000E1367">
                <w:fldChar w:fldCharType="separate"/>
              </w:r>
              <w:r w:rsidR="00AF78C5" w:rsidDel="000E1367">
                <w:rPr>
                  <w:rFonts w:ascii="Helvetica" w:eastAsia="Times New Roman" w:hAnsi="Helvetica" w:cs="Helvetica"/>
                  <w:b/>
                  <w:bCs/>
                  <w:color w:val="FFFFFF"/>
                  <w:sz w:val="20"/>
                  <w:szCs w:val="20"/>
                </w:rPr>
                <w:t> TOC </w:t>
              </w:r>
              <w:r w:rsidDel="000E1367">
                <w:rPr>
                  <w:rFonts w:ascii="Helvetica" w:eastAsia="Times New Roman" w:hAnsi="Helvetica" w:cs="Helvetica"/>
                  <w:b/>
                  <w:bCs/>
                  <w:color w:val="FFFFFF"/>
                  <w:sz w:val="20"/>
                  <w:szCs w:val="20"/>
                </w:rPr>
                <w:fldChar w:fldCharType="end"/>
              </w:r>
            </w:moveFrom>
          </w:p>
        </w:tc>
      </w:tr>
    </w:tbl>
    <w:p w:rsidR="00AA4096" w:rsidRDefault="00AF78C5">
      <w:pPr>
        <w:pStyle w:val="3"/>
        <w:divId w:val="698432015"/>
        <w:rPr>
          <w:rFonts w:eastAsia="Times New Roman"/>
          <w:lang w:val="en"/>
        </w:rPr>
      </w:pPr>
      <w:bookmarkStart w:id="116" w:name="rfc.section.5"/>
      <w:bookmarkEnd w:id="116"/>
      <w:moveFromRangeEnd w:id="84"/>
      <w:r>
        <w:rPr>
          <w:rFonts w:eastAsia="Times New Roman"/>
          <w:lang w:val="en"/>
        </w:rPr>
        <w:t>5.  RP-Initiated Logout</w:t>
      </w:r>
    </w:p>
    <w:p w:rsidR="00AA4096" w:rsidRDefault="00AF78C5">
      <w:pPr>
        <w:pStyle w:val="Web"/>
        <w:divId w:val="698432015"/>
        <w:rPr>
          <w:rFonts w:ascii="Verdana" w:hAnsi="Verdana"/>
          <w:color w:val="000000"/>
          <w:lang w:val="en"/>
        </w:rPr>
      </w:pPr>
      <w:r>
        <w:rPr>
          <w:rFonts w:ascii="Verdana" w:hAnsi="Verdana"/>
          <w:color w:val="000000"/>
          <w:lang w:val="en"/>
        </w:rPr>
        <w:t xml:space="preserve">An RP can notify the OP that the End-User has logged out of the site, and might want to log out of the OP as well. In this case, the RP, after having logged the End-User out of the RP, redirects the End-User's User-Agent to the OP's logout endpoint URL. This URL is normally obtained via the </w:t>
      </w:r>
      <w:proofErr w:type="spellStart"/>
      <w:r>
        <w:rPr>
          <w:rStyle w:val="HTML3"/>
          <w:lang w:val="en"/>
        </w:rPr>
        <w:t>end_session_endpoint</w:t>
      </w:r>
      <w:proofErr w:type="spellEnd"/>
      <w:r>
        <w:rPr>
          <w:rFonts w:ascii="Verdana" w:hAnsi="Verdana"/>
          <w:color w:val="000000"/>
          <w:lang w:val="en"/>
        </w:rPr>
        <w:t xml:space="preserve"> element of the OP's Discovery response, or MAY be learned via other mechanisms. </w:t>
      </w:r>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also defines the following parameters that are passed as query parameters in the logout request: </w:t>
      </w:r>
    </w:p>
    <w:p w:rsidR="00AA4096" w:rsidRDefault="00AF78C5">
      <w:pPr>
        <w:spacing w:before="0" w:beforeAutospacing="0" w:after="0" w:afterAutospacing="0"/>
        <w:divId w:val="116532662"/>
        <w:rPr>
          <w:rFonts w:ascii="Verdana" w:eastAsia="Times New Roman" w:hAnsi="Verdana"/>
          <w:color w:val="000000"/>
          <w:lang w:val="en"/>
        </w:rPr>
      </w:pPr>
      <w:proofErr w:type="spellStart"/>
      <w:r>
        <w:rPr>
          <w:rFonts w:ascii="Verdana" w:eastAsia="Times New Roman" w:hAnsi="Verdana"/>
          <w:color w:val="000000"/>
          <w:lang w:val="en"/>
        </w:rPr>
        <w:t>id_token_hint</w:t>
      </w:r>
      <w:proofErr w:type="spellEnd"/>
    </w:p>
    <w:p w:rsidR="00AA4096" w:rsidRDefault="00AF78C5">
      <w:pPr>
        <w:spacing w:before="0" w:beforeAutospacing="0" w:after="0" w:afterAutospacing="0"/>
        <w:ind w:left="720"/>
        <w:divId w:val="116532662"/>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Previously issued ID Token passed to the logout endpoint as a hint about the End-User's current authenticated session with the Client. This is used as an indication of the identity of the End-User that the RP is requesting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logged out by the OP. The OP need not be listed as an audience of the ID Token when it is used as an </w:t>
      </w:r>
      <w:proofErr w:type="spellStart"/>
      <w:r>
        <w:rPr>
          <w:rStyle w:val="HTML3"/>
          <w:lang w:val="en"/>
        </w:rPr>
        <w:t>id_token_hint</w:t>
      </w:r>
      <w:proofErr w:type="spellEnd"/>
      <w:r>
        <w:rPr>
          <w:rFonts w:ascii="Verdana" w:eastAsia="Times New Roman" w:hAnsi="Verdana"/>
          <w:color w:val="000000"/>
          <w:lang w:val="en"/>
        </w:rPr>
        <w:t xml:space="preserve"> value. </w:t>
      </w:r>
    </w:p>
    <w:p w:rsidR="00AA4096" w:rsidRDefault="00AF78C5">
      <w:pPr>
        <w:spacing w:before="0" w:beforeAutospacing="0" w:after="0" w:afterAutospacing="0"/>
        <w:divId w:val="116532662"/>
        <w:rPr>
          <w:rFonts w:ascii="Verdana" w:eastAsia="Times New Roman" w:hAnsi="Verdana"/>
          <w:color w:val="000000"/>
          <w:lang w:val="en"/>
        </w:rPr>
      </w:pPr>
      <w:proofErr w:type="spellStart"/>
      <w:r>
        <w:rPr>
          <w:rFonts w:ascii="Verdana" w:eastAsia="Times New Roman" w:hAnsi="Verdana"/>
          <w:color w:val="000000"/>
          <w:lang w:val="en"/>
        </w:rPr>
        <w:t>post_logout_redirect_uri</w:t>
      </w:r>
      <w:proofErr w:type="spellEnd"/>
    </w:p>
    <w:p w:rsidR="00AA4096" w:rsidRDefault="00AF78C5">
      <w:pPr>
        <w:spacing w:before="0" w:beforeAutospacing="0" w:after="0" w:afterAutospacing="0"/>
        <w:ind w:left="720"/>
        <w:divId w:val="11653266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to which the RP is requesting that the End-User's User-Agent be redirected after a logout has been performed. The value MUST have been previously registered with the OP, either using the </w:t>
      </w:r>
      <w:proofErr w:type="spellStart"/>
      <w:r>
        <w:rPr>
          <w:rStyle w:val="HTML3"/>
          <w:lang w:val="en"/>
        </w:rPr>
        <w:t>post_logout_redirect_uris</w:t>
      </w:r>
      <w:proofErr w:type="spellEnd"/>
      <w:r>
        <w:rPr>
          <w:rFonts w:ascii="Verdana" w:eastAsia="Times New Roman" w:hAnsi="Verdana"/>
          <w:color w:val="000000"/>
          <w:lang w:val="en"/>
        </w:rPr>
        <w:t xml:space="preserve"> Registration parameter or via another mechanism. If supplied, the OP SHOULD honor this request following the logout. </w:t>
      </w:r>
    </w:p>
    <w:p w:rsidR="00AA4096" w:rsidRDefault="00AF78C5">
      <w:pPr>
        <w:pStyle w:val="Web"/>
        <w:divId w:val="698432015"/>
        <w:rPr>
          <w:rFonts w:ascii="Verdana" w:hAnsi="Verdana"/>
          <w:color w:val="000000"/>
          <w:lang w:val="en"/>
        </w:rPr>
      </w:pPr>
      <w:r>
        <w:rPr>
          <w:rFonts w:ascii="Verdana" w:hAnsi="Verdana"/>
          <w:color w:val="000000"/>
          <w:lang w:val="en"/>
        </w:rPr>
        <w:t xml:space="preserve">At the logout endpoint, the OP SHOULD ask the End-User whether he wants to log out of the OP as well. If the End-User says "yes", then the OP MUST log out the End-User. </w:t>
      </w:r>
    </w:p>
    <w:p w:rsidR="00AA4096" w:rsidRDefault="00AA4096">
      <w:pPr>
        <w:spacing w:before="0" w:beforeAutospacing="0" w:after="0" w:afterAutospacing="0"/>
        <w:divId w:val="698432015"/>
        <w:rPr>
          <w:rFonts w:ascii="Verdana" w:eastAsia="Times New Roman" w:hAnsi="Verdana"/>
          <w:color w:val="000000"/>
          <w:lang w:val="en"/>
        </w:rPr>
      </w:pPr>
      <w:bookmarkStart w:id="117" w:name="RedirectionAfterLogout"/>
      <w:bookmarkEnd w:id="117"/>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18" w:name="rfc.section.5.1"/>
      <w:bookmarkEnd w:id="118"/>
      <w:r>
        <w:rPr>
          <w:rFonts w:eastAsia="Times New Roman"/>
          <w:lang w:val="en"/>
        </w:rPr>
        <w:t>5.1.</w:t>
      </w:r>
      <w:proofErr w:type="gramStart"/>
      <w:r>
        <w:rPr>
          <w:rFonts w:eastAsia="Times New Roman"/>
          <w:lang w:val="en"/>
        </w:rPr>
        <w:t>  Redirection</w:t>
      </w:r>
      <w:proofErr w:type="gramEnd"/>
      <w:r>
        <w:rPr>
          <w:rFonts w:eastAsia="Times New Roman"/>
          <w:lang w:val="en"/>
        </w:rPr>
        <w:t xml:space="preserve"> to RP After Logout</w:t>
      </w:r>
    </w:p>
    <w:p w:rsidR="00AA4096" w:rsidRDefault="00AF78C5">
      <w:pPr>
        <w:pStyle w:val="Web"/>
        <w:divId w:val="698432015"/>
        <w:rPr>
          <w:rFonts w:ascii="Verdana" w:hAnsi="Verdana"/>
          <w:color w:val="000000"/>
          <w:lang w:val="en"/>
        </w:rPr>
      </w:pPr>
      <w:r>
        <w:rPr>
          <w:rFonts w:ascii="Verdana" w:hAnsi="Verdana"/>
          <w:color w:val="000000"/>
          <w:lang w:val="en"/>
        </w:rPr>
        <w:t xml:space="preserve">In some cases, the RP will request that the End-User's User-Agent to be redirected back to the RP after a logout has been performed. This specification defines this dynamic registration parameter for this purpose, per Section 2.1 of </w:t>
      </w:r>
      <w:hyperlink w:anchor="OpenID.Registration" w:history="1">
        <w:r>
          <w:rPr>
            <w:rStyle w:val="a3"/>
            <w:rFonts w:ascii="Verdana" w:hAnsi="Verdana"/>
            <w:u w:val="none"/>
            <w:lang w:val="en"/>
          </w:rPr>
          <w:t>OpenID Connect Dynamic Client Registration 1.0</w:t>
        </w:r>
        <w:r>
          <w:rPr>
            <w:rStyle w:val="a3"/>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w:t>
      </w:r>
    </w:p>
    <w:p w:rsidR="00AA4096" w:rsidRDefault="00AA4096">
      <w:pPr>
        <w:spacing w:before="0" w:beforeAutospacing="0" w:after="0" w:afterAutospacing="0"/>
        <w:divId w:val="698432015"/>
        <w:rPr>
          <w:rFonts w:ascii="Verdana" w:eastAsia="Times New Roman" w:hAnsi="Verdana"/>
          <w:color w:val="000000"/>
          <w:lang w:val="en"/>
        </w:rPr>
      </w:pPr>
      <w:bookmarkStart w:id="119" w:name="ClientMetadata"/>
      <w:bookmarkEnd w:id="119"/>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0" w:name="rfc.section.5.1.1"/>
      <w:bookmarkEnd w:id="120"/>
      <w:r>
        <w:rPr>
          <w:rFonts w:eastAsia="Times New Roman"/>
          <w:lang w:val="en"/>
        </w:rPr>
        <w:t>5.1.1.</w:t>
      </w:r>
      <w:proofErr w:type="gramStart"/>
      <w:r>
        <w:rPr>
          <w:rFonts w:eastAsia="Times New Roman"/>
          <w:lang w:val="en"/>
        </w:rPr>
        <w:t>  Client</w:t>
      </w:r>
      <w:proofErr w:type="gramEnd"/>
      <w:r>
        <w:rPr>
          <w:rFonts w:eastAsia="Times New Roman"/>
          <w:lang w:val="en"/>
        </w:rPr>
        <w:t xml:space="preserve"> Registration Metadata</w:t>
      </w:r>
    </w:p>
    <w:p w:rsidR="00AA4096" w:rsidRDefault="00AF78C5">
      <w:pPr>
        <w:pStyle w:val="Web"/>
        <w:divId w:val="698432015"/>
        <w:rPr>
          <w:rFonts w:ascii="Verdana" w:hAnsi="Verdana"/>
          <w:color w:val="000000"/>
          <w:lang w:val="en"/>
        </w:rPr>
      </w:pPr>
      <w:r>
        <w:rPr>
          <w:rFonts w:ascii="Verdana" w:hAnsi="Verdana"/>
          <w:color w:val="000000"/>
          <w:lang w:val="en"/>
        </w:rPr>
        <w:t xml:space="preserve">This Client Metadata parameter MAY be included in the Client's dynamic registration information when Session Management and Registration are supported: </w:t>
      </w:r>
    </w:p>
    <w:p w:rsidR="00AA4096" w:rsidRDefault="00AF78C5">
      <w:pPr>
        <w:spacing w:before="0" w:beforeAutospacing="0" w:after="0" w:afterAutospacing="0"/>
        <w:divId w:val="1994724256"/>
        <w:rPr>
          <w:rFonts w:ascii="Verdana" w:eastAsia="Times New Roman" w:hAnsi="Verdana"/>
          <w:color w:val="000000"/>
          <w:lang w:val="en"/>
        </w:rPr>
      </w:pPr>
      <w:proofErr w:type="spellStart"/>
      <w:r>
        <w:rPr>
          <w:rFonts w:ascii="Verdana" w:eastAsia="Times New Roman" w:hAnsi="Verdana"/>
          <w:color w:val="000000"/>
          <w:lang w:val="en"/>
        </w:rPr>
        <w:t>post_logout_redirect_uris</w:t>
      </w:r>
      <w:proofErr w:type="spellEnd"/>
    </w:p>
    <w:p w:rsidR="00AA4096" w:rsidRDefault="00AF78C5">
      <w:pPr>
        <w:spacing w:before="0" w:beforeAutospacing="0" w:after="0" w:afterAutospacing="0"/>
        <w:ind w:left="720"/>
        <w:divId w:val="199472425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Array of URLs supplied by the RP to which it MAY request that the End-User's User-Agent be redirected using the </w:t>
      </w:r>
      <w:proofErr w:type="spellStart"/>
      <w:r>
        <w:rPr>
          <w:rStyle w:val="HTML3"/>
          <w:lang w:val="en"/>
        </w:rPr>
        <w:t>post_logout_redirect_uri</w:t>
      </w:r>
      <w:proofErr w:type="spellEnd"/>
      <w:r>
        <w:rPr>
          <w:rFonts w:ascii="Verdana" w:eastAsia="Times New Roman" w:hAnsi="Verdana"/>
          <w:color w:val="000000"/>
          <w:lang w:val="en"/>
        </w:rPr>
        <w:t xml:space="preserve"> parameter after a logout has been performed. </w:t>
      </w:r>
    </w:p>
    <w:p w:rsidR="00AA4096" w:rsidRDefault="00AA4096">
      <w:pPr>
        <w:spacing w:before="0" w:beforeAutospacing="0" w:after="0" w:afterAutospacing="0"/>
        <w:divId w:val="698432015"/>
        <w:rPr>
          <w:rFonts w:ascii="Verdana" w:eastAsia="Times New Roman" w:hAnsi="Verdana"/>
          <w:color w:val="000000"/>
          <w:lang w:val="en"/>
        </w:rPr>
      </w:pPr>
      <w:bookmarkStart w:id="121" w:name="Validation"/>
      <w:bookmarkEnd w:id="121"/>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2" w:name="rfc.section.6"/>
      <w:bookmarkEnd w:id="122"/>
      <w:r>
        <w:rPr>
          <w:rFonts w:eastAsia="Times New Roman"/>
          <w:lang w:val="en"/>
        </w:rPr>
        <w:t>6.  Validation</w:t>
      </w:r>
    </w:p>
    <w:p w:rsidR="00AA4096" w:rsidRDefault="00AF78C5">
      <w:pPr>
        <w:pStyle w:val="Web"/>
        <w:divId w:val="698432015"/>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rsidR="00AA4096" w:rsidRDefault="00AA4096">
      <w:pPr>
        <w:spacing w:before="0" w:beforeAutospacing="0" w:after="0" w:afterAutospacing="0"/>
        <w:divId w:val="698432015"/>
        <w:rPr>
          <w:rFonts w:ascii="Verdana" w:eastAsia="Times New Roman" w:hAnsi="Verdana"/>
          <w:color w:val="000000"/>
          <w:lang w:val="en"/>
        </w:rPr>
      </w:pPr>
      <w:bookmarkStart w:id="123" w:name="ImplementationConsiderations"/>
      <w:bookmarkEnd w:id="123"/>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4" w:name="rfc.section.7"/>
      <w:bookmarkEnd w:id="124"/>
      <w:r>
        <w:rPr>
          <w:rFonts w:eastAsia="Times New Roman"/>
          <w:lang w:val="en"/>
        </w:rPr>
        <w:t>7.  Implementation Considerations</w:t>
      </w:r>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defines features used by both Relying Parties and </w:t>
      </w:r>
      <w:proofErr w:type="spellStart"/>
      <w:r>
        <w:rPr>
          <w:rFonts w:ascii="Verdana" w:hAnsi="Verdana"/>
          <w:color w:val="000000"/>
          <w:lang w:val="en"/>
        </w:rPr>
        <w:t>OpenID</w:t>
      </w:r>
      <w:proofErr w:type="spellEnd"/>
      <w:r>
        <w:rPr>
          <w:rFonts w:ascii="Verdana" w:hAnsi="Verdana"/>
          <w:color w:val="000000"/>
          <w:lang w:val="en"/>
        </w:rPr>
        <w:t xml:space="preserve"> Providers that choose to implement Session Management. All of these Relying Parties and </w:t>
      </w:r>
      <w:proofErr w:type="spellStart"/>
      <w:r>
        <w:rPr>
          <w:rFonts w:ascii="Verdana" w:hAnsi="Verdana"/>
          <w:color w:val="000000"/>
          <w:lang w:val="en"/>
        </w:rPr>
        <w:t>OpenID</w:t>
      </w:r>
      <w:proofErr w:type="spellEnd"/>
      <w:r>
        <w:rPr>
          <w:rFonts w:ascii="Verdana" w:hAnsi="Verdana"/>
          <w:color w:val="000000"/>
          <w:lang w:val="en"/>
        </w:rPr>
        <w:t xml:space="preserve"> Providers MUST implement the features that are listed in this specification as being "REQUIRED" or are described with a "MUST". No other implementation considerations for implementations of Session Management are defined by this specification. </w:t>
      </w:r>
    </w:p>
    <w:p w:rsidR="00AA4096" w:rsidRDefault="00AA4096">
      <w:pPr>
        <w:spacing w:before="0" w:beforeAutospacing="0" w:after="0" w:afterAutospacing="0"/>
        <w:divId w:val="698432015"/>
        <w:rPr>
          <w:rFonts w:ascii="Verdana" w:eastAsia="Times New Roman" w:hAnsi="Verdana"/>
          <w:color w:val="000000"/>
          <w:lang w:val="en"/>
        </w:rPr>
      </w:pPr>
      <w:bookmarkStart w:id="125" w:name="Security"/>
      <w:bookmarkEnd w:id="125"/>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6" w:name="rfc.section.8"/>
      <w:bookmarkEnd w:id="126"/>
      <w:r>
        <w:rPr>
          <w:rFonts w:eastAsia="Times New Roman"/>
          <w:lang w:val="en"/>
        </w:rPr>
        <w:t>8.  Security Considerations</w:t>
      </w:r>
    </w:p>
    <w:p w:rsidR="00AA4096" w:rsidRDefault="00AF78C5">
      <w:pPr>
        <w:pStyle w:val="Web"/>
        <w:divId w:val="698432015"/>
        <w:rPr>
          <w:rFonts w:ascii="Verdana" w:hAnsi="Verdana"/>
          <w:color w:val="000000"/>
          <w:lang w:val="en"/>
        </w:rPr>
      </w:pPr>
      <w:r>
        <w:rPr>
          <w:rFonts w:ascii="Verdana" w:hAnsi="Verdana"/>
          <w:color w:val="000000"/>
          <w:lang w:val="en"/>
        </w:rPr>
        <w:t xml:space="preserve">The OP </w:t>
      </w:r>
      <w:proofErr w:type="spellStart"/>
      <w:r>
        <w:rPr>
          <w:rFonts w:ascii="Verdana" w:hAnsi="Verdana"/>
          <w:color w:val="000000"/>
          <w:lang w:val="en"/>
        </w:rPr>
        <w:t>iframe</w:t>
      </w:r>
      <w:proofErr w:type="spellEnd"/>
      <w:r>
        <w:rPr>
          <w:rFonts w:ascii="Verdana" w:hAnsi="Verdana"/>
          <w:color w:val="000000"/>
          <w:lang w:val="en"/>
        </w:rPr>
        <w:t xml:space="preserve"> MUST enforce that the caller has the same origin as its parent frame. It MUST reject </w:t>
      </w:r>
      <w:proofErr w:type="spellStart"/>
      <w:r>
        <w:rPr>
          <w:rFonts w:ascii="Verdana" w:hAnsi="Verdana"/>
          <w:color w:val="000000"/>
          <w:lang w:val="en"/>
        </w:rPr>
        <w:t>postMessage</w:t>
      </w:r>
      <w:proofErr w:type="spellEnd"/>
      <w:r>
        <w:rPr>
          <w:rFonts w:ascii="Verdana" w:hAnsi="Verdana"/>
          <w:color w:val="000000"/>
          <w:lang w:val="en"/>
        </w:rPr>
        <w:t xml:space="preserve"> requests from any other source origin, to prevent cross-site scripting attacks. </w:t>
      </w:r>
    </w:p>
    <w:p w:rsidR="00AA4096" w:rsidRDefault="00AA4096">
      <w:pPr>
        <w:spacing w:before="0" w:beforeAutospacing="0" w:after="0" w:afterAutospacing="0"/>
        <w:divId w:val="698432015"/>
        <w:rPr>
          <w:rFonts w:ascii="Verdana" w:eastAsia="Times New Roman" w:hAnsi="Verdana"/>
          <w:color w:val="000000"/>
          <w:lang w:val="en"/>
        </w:rPr>
      </w:pPr>
      <w:bookmarkStart w:id="127" w:name="IANA"/>
      <w:bookmarkEnd w:id="127"/>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28" w:name="rfc.section.9"/>
      <w:bookmarkEnd w:id="128"/>
      <w:r>
        <w:rPr>
          <w:rFonts w:eastAsia="Times New Roman"/>
          <w:lang w:val="en"/>
        </w:rPr>
        <w:t>9.  IANA Considerations</w:t>
      </w:r>
    </w:p>
    <w:p w:rsidR="00AA4096" w:rsidRDefault="00AA4096">
      <w:pPr>
        <w:spacing w:before="0" w:beforeAutospacing="0" w:after="0" w:afterAutospacing="0"/>
        <w:divId w:val="698432015"/>
        <w:rPr>
          <w:rFonts w:ascii="Verdana" w:eastAsia="Times New Roman" w:hAnsi="Verdana"/>
          <w:color w:val="000000"/>
          <w:lang w:val="en"/>
        </w:rPr>
      </w:pPr>
      <w:bookmarkStart w:id="129" w:name="OAuthParams"/>
      <w:bookmarkEnd w:id="129"/>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30" w:name="rfc.section.9.1"/>
      <w:bookmarkEnd w:id="130"/>
      <w:r>
        <w:rPr>
          <w:rFonts w:eastAsia="Times New Roman"/>
          <w:lang w:val="en"/>
        </w:rPr>
        <w:t>9.1.</w:t>
      </w:r>
      <w:proofErr w:type="gramStart"/>
      <w:r>
        <w:rPr>
          <w:rFonts w:eastAsia="Times New Roman"/>
          <w:lang w:val="en"/>
        </w:rPr>
        <w:t xml:space="preserve">  </w:t>
      </w:r>
      <w:proofErr w:type="spellStart"/>
      <w:r>
        <w:rPr>
          <w:rFonts w:eastAsia="Times New Roman"/>
          <w:lang w:val="en"/>
        </w:rPr>
        <w:t>OAuth</w:t>
      </w:r>
      <w:proofErr w:type="spellEnd"/>
      <w:proofErr w:type="gramEnd"/>
      <w:r>
        <w:rPr>
          <w:rFonts w:eastAsia="Times New Roman"/>
          <w:lang w:val="en"/>
        </w:rPr>
        <w:t xml:space="preserve"> Parameters Registry</w:t>
      </w:r>
    </w:p>
    <w:p w:rsidR="00AA4096" w:rsidRDefault="00AF78C5">
      <w:pPr>
        <w:pStyle w:val="Web"/>
        <w:divId w:val="698432015"/>
        <w:rPr>
          <w:rFonts w:ascii="Verdana" w:hAnsi="Verdana"/>
          <w:color w:val="000000"/>
          <w:lang w:val="en"/>
        </w:rPr>
      </w:pPr>
      <w:r>
        <w:rPr>
          <w:rFonts w:ascii="Verdana" w:hAnsi="Verdana"/>
          <w:color w:val="000000"/>
          <w:lang w:val="en"/>
        </w:rPr>
        <w:t xml:space="preserve">This specification registers the following parameters in the IANA </w:t>
      </w:r>
      <w:proofErr w:type="spellStart"/>
      <w:r>
        <w:rPr>
          <w:rFonts w:ascii="Verdana" w:hAnsi="Verdana"/>
          <w:color w:val="000000"/>
          <w:lang w:val="en"/>
        </w:rPr>
        <w:t>OAuth</w:t>
      </w:r>
      <w:proofErr w:type="spellEnd"/>
      <w:r>
        <w:rPr>
          <w:rFonts w:ascii="Verdana" w:hAnsi="Verdana"/>
          <w:color w:val="000000"/>
          <w:lang w:val="en"/>
        </w:rPr>
        <w:t xml:space="preserve"> Parameters registry defined in </w:t>
      </w:r>
      <w:hyperlink w:anchor="RFC6749" w:history="1">
        <w:r>
          <w:rPr>
            <w:rStyle w:val="a3"/>
            <w:rFonts w:ascii="Verdana" w:hAnsi="Verdana"/>
            <w:u w:val="none"/>
            <w:lang w:val="en"/>
          </w:rPr>
          <w:t>RFC 6749</w:t>
        </w:r>
        <w:r>
          <w:rPr>
            <w:rStyle w:val="a3"/>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rsidR="00AA4096" w:rsidRDefault="00AA4096">
      <w:pPr>
        <w:spacing w:before="0" w:beforeAutospacing="0" w:after="0" w:afterAutospacing="0"/>
        <w:divId w:val="698432015"/>
        <w:rPr>
          <w:rFonts w:ascii="Verdana" w:eastAsia="Times New Roman" w:hAnsi="Verdana"/>
          <w:color w:val="000000"/>
          <w:lang w:val="en"/>
        </w:rPr>
      </w:pPr>
      <w:bookmarkStart w:id="131" w:name="ParametersContents"/>
      <w:bookmarkEnd w:id="131"/>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32" w:name="rfc.section.9.1.1"/>
      <w:bookmarkEnd w:id="132"/>
      <w:r>
        <w:rPr>
          <w:rFonts w:eastAsia="Times New Roman"/>
          <w:lang w:val="en"/>
        </w:rPr>
        <w:t>9.1.1.</w:t>
      </w:r>
      <w:proofErr w:type="gramStart"/>
      <w:r>
        <w:rPr>
          <w:rFonts w:eastAsia="Times New Roman"/>
          <w:lang w:val="en"/>
        </w:rPr>
        <w:t>  Registry</w:t>
      </w:r>
      <w:proofErr w:type="gramEnd"/>
      <w:r>
        <w:rPr>
          <w:rFonts w:eastAsia="Times New Roman"/>
          <w:lang w:val="en"/>
        </w:rPr>
        <w:t xml:space="preserve"> Contents</w:t>
      </w:r>
    </w:p>
    <w:p w:rsidR="00AA4096"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3"/>
          <w:lang w:val="en"/>
        </w:rPr>
        <w:t>session_state</w:t>
      </w:r>
      <w:proofErr w:type="spellEnd"/>
      <w:r>
        <w:rPr>
          <w:rFonts w:ascii="Verdana" w:eastAsia="Times New Roman" w:hAnsi="Verdana"/>
          <w:color w:val="000000"/>
          <w:lang w:val="en"/>
        </w:rPr>
        <w:t xml:space="preserve"> </w:t>
      </w:r>
    </w:p>
    <w:p w:rsidR="00AA4096"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rsidR="00AA4096"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 controller: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Foundation Artifact Binding Working Group - openid-specs-ab@lists.openid.net </w:t>
      </w:r>
    </w:p>
    <w:p w:rsidR="00AA4096"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reatingUpdatingSessions" w:history="1">
        <w:r>
          <w:rPr>
            <w:rStyle w:val="a3"/>
            <w:rFonts w:ascii="Verdana" w:eastAsia="Times New Roman" w:hAnsi="Verdana"/>
            <w:u w:val="none"/>
            <w:lang w:val="en"/>
          </w:rPr>
          <w:t>Section 3</w:t>
        </w:r>
        <w:r>
          <w:rPr>
            <w:rStyle w:val="a3"/>
            <w:rFonts w:ascii="Verdana" w:eastAsia="Times New Roman" w:hAnsi="Verdana"/>
            <w:vanish/>
            <w:u w:val="none"/>
            <w:lang w:val="en"/>
          </w:rPr>
          <w:t xml:space="preserve"> (Creating and Updating Sessions)</w:t>
        </w:r>
      </w:hyperlink>
      <w:r>
        <w:rPr>
          <w:rFonts w:ascii="Verdana" w:eastAsia="Times New Roman" w:hAnsi="Verdana"/>
          <w:color w:val="000000"/>
          <w:lang w:val="en"/>
        </w:rPr>
        <w:t xml:space="preserve"> of this document </w:t>
      </w:r>
    </w:p>
    <w:p w:rsidR="00AA4096" w:rsidRDefault="00AF78C5">
      <w:pPr>
        <w:numPr>
          <w:ilvl w:val="0"/>
          <w:numId w:val="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Related information: None </w:t>
      </w:r>
    </w:p>
    <w:p w:rsidR="00AA4096" w:rsidRDefault="00AA4096">
      <w:pPr>
        <w:spacing w:before="0" w:beforeAutospacing="0" w:after="0" w:afterAutospacing="0"/>
        <w:divId w:val="698432015"/>
        <w:rPr>
          <w:rFonts w:ascii="Verdana" w:eastAsia="Times New Roman" w:hAnsi="Verdana"/>
          <w:color w:val="000000"/>
          <w:lang w:val="en"/>
        </w:rPr>
      </w:pPr>
      <w:bookmarkStart w:id="133" w:name="rfc.references1"/>
      <w:bookmarkEnd w:id="133"/>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r>
        <w:rPr>
          <w:rFonts w:eastAsia="Times New Roman"/>
          <w:lang w:val="en"/>
        </w:rPr>
        <w:t>10.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AA4096">
        <w:trPr>
          <w:divId w:val="698432015"/>
          <w:tblCellSpacing w:w="15" w:type="dxa"/>
        </w:trPr>
        <w:tc>
          <w:tcPr>
            <w:tcW w:w="0" w:type="auto"/>
            <w:hideMark/>
          </w:tcPr>
          <w:p w:rsidR="00AA4096" w:rsidRDefault="00AF78C5">
            <w:pPr>
              <w:spacing w:before="0" w:beforeAutospacing="0" w:after="0" w:afterAutospacing="0"/>
              <w:rPr>
                <w:rFonts w:ascii="Verdana" w:eastAsia="Times New Roman" w:hAnsi="Verdana"/>
                <w:color w:val="000000"/>
                <w:sz w:val="20"/>
                <w:szCs w:val="20"/>
              </w:rPr>
            </w:pPr>
            <w:bookmarkStart w:id="134" w:name="OpenID.Cor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OpenID.Core</w:t>
            </w:r>
            <w:proofErr w:type="spellEnd"/>
            <w:r>
              <w:rPr>
                <w:rFonts w:ascii="Verdana" w:eastAsia="Times New Roman" w:hAnsi="Verdana"/>
                <w:b/>
                <w:bCs/>
                <w:color w:val="000000"/>
                <w:sz w:val="20"/>
                <w:szCs w:val="20"/>
              </w:rPr>
              <w:t>]</w:t>
            </w:r>
            <w:bookmarkEnd w:id="134"/>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Bradley, J., Jones, M., de Medeiros, B., and C. </w:t>
            </w:r>
            <w:proofErr w:type="spellStart"/>
            <w:r>
              <w:rPr>
                <w:rFonts w:ascii="Verdana" w:eastAsia="Times New Roman" w:hAnsi="Verdana"/>
                <w:color w:val="000000"/>
                <w:sz w:val="20"/>
                <w:szCs w:val="20"/>
              </w:rPr>
              <w:t>Mortimore</w:t>
            </w:r>
            <w:proofErr w:type="spellEnd"/>
            <w:r>
              <w:rPr>
                <w:rFonts w:ascii="Verdana" w:eastAsia="Times New Roman" w:hAnsi="Verdana"/>
                <w:color w:val="000000"/>
                <w:sz w:val="20"/>
                <w:szCs w:val="20"/>
              </w:rPr>
              <w:t>, “</w:t>
            </w:r>
            <w:proofErr w:type="spellStart"/>
            <w:r w:rsidR="000E1367">
              <w:fldChar w:fldCharType="begin"/>
            </w:r>
            <w:r w:rsidR="000E1367">
              <w:instrText xml:space="preserve"> HYPERLINK "http://openid.net/specs/openid-connect-core-1_0.html" </w:instrText>
            </w:r>
            <w:r w:rsidR="000E1367">
              <w:fldChar w:fldCharType="separate"/>
            </w:r>
            <w:r>
              <w:rPr>
                <w:rStyle w:val="a3"/>
                <w:rFonts w:ascii="Verdana" w:eastAsia="Times New Roman" w:hAnsi="Verdana"/>
                <w:sz w:val="20"/>
                <w:szCs w:val="20"/>
              </w:rPr>
              <w:t>OpenID</w:t>
            </w:r>
            <w:proofErr w:type="spellEnd"/>
            <w:r>
              <w:rPr>
                <w:rStyle w:val="a3"/>
                <w:rFonts w:ascii="Verdana" w:eastAsia="Times New Roman" w:hAnsi="Verdana"/>
                <w:sz w:val="20"/>
                <w:szCs w:val="20"/>
              </w:rPr>
              <w:t xml:space="preserve"> Connect Core 1.0</w:t>
            </w:r>
            <w:r w:rsidR="000E1367">
              <w:rPr>
                <w:rStyle w:val="a3"/>
                <w:rFonts w:ascii="Verdana" w:eastAsia="Times New Roman" w:hAnsi="Verdana"/>
                <w:sz w:val="20"/>
                <w:szCs w:val="20"/>
              </w:rPr>
              <w:fldChar w:fldCharType="end"/>
            </w:r>
            <w:r>
              <w:rPr>
                <w:rFonts w:ascii="Verdana" w:eastAsia="Times New Roman" w:hAnsi="Verdana"/>
                <w:color w:val="000000"/>
                <w:sz w:val="20"/>
                <w:szCs w:val="20"/>
              </w:rPr>
              <w:t>,” October 2013.</w:t>
            </w:r>
          </w:p>
        </w:tc>
      </w:tr>
      <w:tr w:rsidR="00AA4096">
        <w:trPr>
          <w:divId w:val="698432015"/>
          <w:tblCellSpacing w:w="15" w:type="dxa"/>
        </w:trPr>
        <w:tc>
          <w:tcPr>
            <w:tcW w:w="0" w:type="auto"/>
            <w:hideMark/>
          </w:tcPr>
          <w:p w:rsidR="00AA4096" w:rsidRDefault="00AF78C5">
            <w:pPr>
              <w:spacing w:before="0" w:beforeAutospacing="0" w:after="0" w:afterAutospacing="0"/>
              <w:rPr>
                <w:rFonts w:ascii="Verdana" w:eastAsia="Times New Roman" w:hAnsi="Verdana"/>
                <w:color w:val="000000"/>
                <w:sz w:val="20"/>
                <w:szCs w:val="20"/>
              </w:rPr>
            </w:pPr>
            <w:bookmarkStart w:id="135"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135"/>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N., Bradley, J., Jones, M., and E. Jay, “</w:t>
            </w:r>
            <w:proofErr w:type="spellStart"/>
            <w:r w:rsidR="000E1367">
              <w:fldChar w:fldCharType="begin"/>
            </w:r>
            <w:r w:rsidR="000E1367">
              <w:instrText xml:space="preserve"> HYPERLINK "http://openid.net/specs/openid-connect-discovery-1_0.html" </w:instrText>
            </w:r>
            <w:r w:rsidR="000E1367">
              <w:fldChar w:fldCharType="separate"/>
            </w:r>
            <w:r>
              <w:rPr>
                <w:rStyle w:val="a3"/>
                <w:rFonts w:ascii="Verdana" w:eastAsia="Times New Roman" w:hAnsi="Verdana"/>
                <w:sz w:val="20"/>
                <w:szCs w:val="20"/>
              </w:rPr>
              <w:t>OpenID</w:t>
            </w:r>
            <w:proofErr w:type="spellEnd"/>
            <w:r>
              <w:rPr>
                <w:rStyle w:val="a3"/>
                <w:rFonts w:ascii="Verdana" w:eastAsia="Times New Roman" w:hAnsi="Verdana"/>
                <w:sz w:val="20"/>
                <w:szCs w:val="20"/>
              </w:rPr>
              <w:t xml:space="preserve"> Connect Discovery 1.0</w:t>
            </w:r>
            <w:r w:rsidR="000E1367">
              <w:rPr>
                <w:rStyle w:val="a3"/>
                <w:rFonts w:ascii="Verdana" w:eastAsia="Times New Roman" w:hAnsi="Verdana"/>
                <w:sz w:val="20"/>
                <w:szCs w:val="20"/>
              </w:rPr>
              <w:fldChar w:fldCharType="end"/>
            </w:r>
            <w:r>
              <w:rPr>
                <w:rFonts w:ascii="Verdana" w:eastAsia="Times New Roman" w:hAnsi="Verdana"/>
                <w:color w:val="000000"/>
                <w:sz w:val="20"/>
                <w:szCs w:val="20"/>
              </w:rPr>
              <w:t>,” October 2013.</w:t>
            </w:r>
          </w:p>
        </w:tc>
      </w:tr>
      <w:tr w:rsidR="00AA4096">
        <w:trPr>
          <w:divId w:val="698432015"/>
          <w:tblCellSpacing w:w="15" w:type="dxa"/>
        </w:trPr>
        <w:tc>
          <w:tcPr>
            <w:tcW w:w="0" w:type="auto"/>
            <w:hideMark/>
          </w:tcPr>
          <w:p w:rsidR="00AA4096" w:rsidRDefault="00AF78C5">
            <w:pPr>
              <w:spacing w:before="0" w:beforeAutospacing="0" w:after="0" w:afterAutospacing="0"/>
              <w:rPr>
                <w:rFonts w:ascii="Verdana" w:eastAsia="Times New Roman" w:hAnsi="Verdana"/>
                <w:color w:val="000000"/>
                <w:sz w:val="20"/>
                <w:szCs w:val="20"/>
              </w:rPr>
            </w:pPr>
            <w:bookmarkStart w:id="136"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136"/>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N., Bradley, J., and M. Jones, “</w:t>
            </w:r>
            <w:proofErr w:type="spellStart"/>
            <w:r w:rsidR="000E1367">
              <w:fldChar w:fldCharType="begin"/>
            </w:r>
            <w:r w:rsidR="000E1367">
              <w:instrText xml:space="preserve"> HYPERLINK "http://openid.net/specs/openid-connect-registration-1_0.html" </w:instrText>
            </w:r>
            <w:r w:rsidR="000E1367">
              <w:fldChar w:fldCharType="separate"/>
            </w:r>
            <w:r>
              <w:rPr>
                <w:rStyle w:val="a3"/>
                <w:rFonts w:ascii="Verdana" w:eastAsia="Times New Roman" w:hAnsi="Verdana"/>
                <w:sz w:val="20"/>
                <w:szCs w:val="20"/>
              </w:rPr>
              <w:t>OpenID</w:t>
            </w:r>
            <w:proofErr w:type="spellEnd"/>
            <w:r>
              <w:rPr>
                <w:rStyle w:val="a3"/>
                <w:rFonts w:ascii="Verdana" w:eastAsia="Times New Roman" w:hAnsi="Verdana"/>
                <w:sz w:val="20"/>
                <w:szCs w:val="20"/>
              </w:rPr>
              <w:t xml:space="preserve"> Connect Dynamic Client Registration 1.0</w:t>
            </w:r>
            <w:r w:rsidR="000E1367">
              <w:rPr>
                <w:rStyle w:val="a3"/>
                <w:rFonts w:ascii="Verdana" w:eastAsia="Times New Roman" w:hAnsi="Verdana"/>
                <w:sz w:val="20"/>
                <w:szCs w:val="20"/>
              </w:rPr>
              <w:fldChar w:fldCharType="end"/>
            </w:r>
            <w:r>
              <w:rPr>
                <w:rFonts w:ascii="Verdana" w:eastAsia="Times New Roman" w:hAnsi="Verdana"/>
                <w:color w:val="000000"/>
                <w:sz w:val="20"/>
                <w:szCs w:val="20"/>
              </w:rPr>
              <w:t>,” October 2013.</w:t>
            </w:r>
          </w:p>
        </w:tc>
      </w:tr>
      <w:tr w:rsidR="00AA4096">
        <w:trPr>
          <w:divId w:val="698432015"/>
          <w:tblCellSpacing w:w="15" w:type="dxa"/>
        </w:trPr>
        <w:tc>
          <w:tcPr>
            <w:tcW w:w="0" w:type="auto"/>
            <w:hideMark/>
          </w:tcPr>
          <w:p w:rsidR="00AA4096" w:rsidRDefault="00AF78C5">
            <w:pPr>
              <w:spacing w:before="0" w:beforeAutospacing="0" w:after="0" w:afterAutospacing="0"/>
              <w:rPr>
                <w:rFonts w:ascii="Verdana" w:eastAsia="Times New Roman" w:hAnsi="Verdana"/>
                <w:color w:val="000000"/>
                <w:sz w:val="20"/>
                <w:szCs w:val="20"/>
              </w:rPr>
            </w:pPr>
            <w:bookmarkStart w:id="137" w:name="RFC2119"/>
            <w:r>
              <w:rPr>
                <w:rFonts w:ascii="Verdana" w:eastAsia="Times New Roman" w:hAnsi="Verdana"/>
                <w:b/>
                <w:bCs/>
                <w:color w:val="000000"/>
                <w:sz w:val="20"/>
                <w:szCs w:val="20"/>
              </w:rPr>
              <w:t>[RFC2119]</w:t>
            </w:r>
            <w:bookmarkEnd w:id="137"/>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6" w:history="1">
              <w:r w:rsidR="00AF78C5">
                <w:rPr>
                  <w:rStyle w:val="a3"/>
                  <w:rFonts w:ascii="Verdana" w:eastAsia="Times New Roman" w:hAnsi="Verdana"/>
                  <w:sz w:val="20"/>
                  <w:szCs w:val="20"/>
                </w:rPr>
                <w:t>Bradner, S.</w:t>
              </w:r>
            </w:hyperlink>
            <w:r w:rsidR="00AF78C5">
              <w:rPr>
                <w:rFonts w:ascii="Verdana" w:eastAsia="Times New Roman" w:hAnsi="Verdana"/>
                <w:color w:val="000000"/>
                <w:sz w:val="20"/>
                <w:szCs w:val="20"/>
              </w:rPr>
              <w:t>, “</w:t>
            </w:r>
            <w:hyperlink r:id="rId7" w:history="1">
              <w:r w:rsidR="00AF78C5">
                <w:rPr>
                  <w:rStyle w:val="a3"/>
                  <w:rFonts w:ascii="Verdana" w:eastAsia="Times New Roman" w:hAnsi="Verdana"/>
                  <w:sz w:val="20"/>
                  <w:szCs w:val="20"/>
                </w:rPr>
                <w:t>Key words for use in RFCs to Indicate Requirement Levels</w:t>
              </w:r>
            </w:hyperlink>
            <w:r w:rsidR="00AF78C5">
              <w:rPr>
                <w:rFonts w:ascii="Verdana" w:eastAsia="Times New Roman" w:hAnsi="Verdana"/>
                <w:color w:val="000000"/>
                <w:sz w:val="20"/>
                <w:szCs w:val="20"/>
              </w:rPr>
              <w:t>,” BCP 14, RFC 2119, March 1997 (</w:t>
            </w:r>
            <w:hyperlink r:id="rId8" w:history="1">
              <w:r w:rsidR="00AF78C5">
                <w:rPr>
                  <w:rStyle w:val="a3"/>
                  <w:rFonts w:ascii="Verdana" w:eastAsia="Times New Roman" w:hAnsi="Verdana"/>
                  <w:sz w:val="20"/>
                  <w:szCs w:val="20"/>
                </w:rPr>
                <w:t>TXT</w:t>
              </w:r>
            </w:hyperlink>
            <w:r w:rsidR="00AF78C5">
              <w:rPr>
                <w:rFonts w:ascii="Verdana" w:eastAsia="Times New Roman" w:hAnsi="Verdana"/>
                <w:color w:val="000000"/>
                <w:sz w:val="20"/>
                <w:szCs w:val="20"/>
              </w:rPr>
              <w:t xml:space="preserve">, </w:t>
            </w:r>
            <w:hyperlink r:id="rId9" w:history="1">
              <w:r w:rsidR="00AF78C5">
                <w:rPr>
                  <w:rStyle w:val="a3"/>
                  <w:rFonts w:ascii="Verdana" w:eastAsia="Times New Roman" w:hAnsi="Verdana"/>
                  <w:sz w:val="20"/>
                  <w:szCs w:val="20"/>
                </w:rPr>
                <w:t>HTML</w:t>
              </w:r>
            </w:hyperlink>
            <w:r w:rsidR="00AF78C5">
              <w:rPr>
                <w:rFonts w:ascii="Verdana" w:eastAsia="Times New Roman" w:hAnsi="Verdana"/>
                <w:color w:val="000000"/>
                <w:sz w:val="20"/>
                <w:szCs w:val="20"/>
              </w:rPr>
              <w:t xml:space="preserve">, </w:t>
            </w:r>
            <w:hyperlink r:id="rId10" w:history="1">
              <w:r w:rsidR="00AF78C5">
                <w:rPr>
                  <w:rStyle w:val="a3"/>
                  <w:rFonts w:ascii="Verdana" w:eastAsia="Times New Roman" w:hAnsi="Verdana"/>
                  <w:sz w:val="20"/>
                  <w:szCs w:val="20"/>
                </w:rPr>
                <w:t>XML</w:t>
              </w:r>
            </w:hyperlink>
            <w:r w:rsidR="00AF78C5">
              <w:rPr>
                <w:rFonts w:ascii="Verdana" w:eastAsia="Times New Roman" w:hAnsi="Verdana"/>
                <w:color w:val="000000"/>
                <w:sz w:val="20"/>
                <w:szCs w:val="20"/>
              </w:rPr>
              <w:t>).</w:t>
            </w:r>
          </w:p>
        </w:tc>
      </w:tr>
      <w:tr w:rsidR="00AA4096">
        <w:trPr>
          <w:divId w:val="698432015"/>
          <w:tblCellSpacing w:w="15" w:type="dxa"/>
        </w:trPr>
        <w:tc>
          <w:tcPr>
            <w:tcW w:w="0" w:type="auto"/>
            <w:hideMark/>
          </w:tcPr>
          <w:p w:rsidR="00AA4096" w:rsidRDefault="00AF78C5">
            <w:pPr>
              <w:spacing w:before="0" w:beforeAutospacing="0" w:after="0" w:afterAutospacing="0"/>
              <w:rPr>
                <w:rFonts w:ascii="Verdana" w:eastAsia="Times New Roman" w:hAnsi="Verdana"/>
                <w:color w:val="000000"/>
                <w:sz w:val="20"/>
                <w:szCs w:val="20"/>
              </w:rPr>
            </w:pPr>
            <w:bookmarkStart w:id="138" w:name="RFC6749"/>
            <w:r>
              <w:rPr>
                <w:rFonts w:ascii="Verdana" w:eastAsia="Times New Roman" w:hAnsi="Verdana"/>
                <w:b/>
                <w:bCs/>
                <w:color w:val="000000"/>
                <w:sz w:val="20"/>
                <w:szCs w:val="20"/>
              </w:rPr>
              <w:t>[RFC6749]</w:t>
            </w:r>
            <w:bookmarkEnd w:id="138"/>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Hardt</w:t>
            </w:r>
            <w:proofErr w:type="spellEnd"/>
            <w:r>
              <w:rPr>
                <w:rFonts w:ascii="Verdana" w:eastAsia="Times New Roman" w:hAnsi="Verdana"/>
                <w:color w:val="000000"/>
                <w:sz w:val="20"/>
                <w:szCs w:val="20"/>
              </w:rPr>
              <w:t>, D., “</w:t>
            </w:r>
            <w:hyperlink r:id="rId11" w:history="1">
              <w:r>
                <w:rPr>
                  <w:rStyle w:val="a3"/>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2"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bl>
    <w:p w:rsidR="00AA4096" w:rsidRDefault="00AA4096">
      <w:pPr>
        <w:spacing w:before="0" w:beforeAutospacing="0" w:after="0" w:afterAutospacing="0"/>
        <w:divId w:val="698432015"/>
        <w:rPr>
          <w:rFonts w:ascii="Verdana" w:eastAsia="Times New Roman" w:hAnsi="Verdana"/>
          <w:color w:val="000000"/>
          <w:lang w:val="en"/>
        </w:rPr>
      </w:pPr>
      <w:bookmarkStart w:id="139" w:name="Acknowledgements"/>
      <w:bookmarkEnd w:id="139"/>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40" w:name="rfc.section.A"/>
      <w:bookmarkEnd w:id="140"/>
      <w:proofErr w:type="gramStart"/>
      <w:r>
        <w:rPr>
          <w:rFonts w:eastAsia="Times New Roman"/>
          <w:lang w:val="en"/>
        </w:rPr>
        <w:t>Appendix A.</w:t>
      </w:r>
      <w:proofErr w:type="gramEnd"/>
      <w:r>
        <w:rPr>
          <w:rFonts w:eastAsia="Times New Roman"/>
          <w:lang w:val="en"/>
        </w:rPr>
        <w:t>  Acknowledgements</w:t>
      </w:r>
    </w:p>
    <w:p w:rsidR="00AA4096" w:rsidRDefault="00AF78C5">
      <w:pPr>
        <w:pStyle w:val="Web"/>
        <w:divId w:val="698432015"/>
        <w:rPr>
          <w:rFonts w:ascii="Verdana" w:hAnsi="Verdana"/>
          <w:color w:val="000000"/>
          <w:lang w:val="en"/>
        </w:rPr>
      </w:pPr>
      <w:r>
        <w:rPr>
          <w:rFonts w:ascii="Verdana" w:hAnsi="Verdana"/>
          <w:color w:val="000000"/>
          <w:lang w:val="en"/>
        </w:rPr>
        <w:t xml:space="preserve">Naveen </w:t>
      </w:r>
      <w:proofErr w:type="spellStart"/>
      <w:r>
        <w:rPr>
          <w:rFonts w:ascii="Verdana" w:hAnsi="Verdana"/>
          <w:color w:val="000000"/>
          <w:lang w:val="en"/>
        </w:rPr>
        <w:t>Agarwal</w:t>
      </w:r>
      <w:proofErr w:type="spellEnd"/>
      <w:r>
        <w:rPr>
          <w:rFonts w:ascii="Verdana" w:hAnsi="Verdana"/>
          <w:color w:val="000000"/>
          <w:lang w:val="en"/>
        </w:rPr>
        <w:t xml:space="preserve">, Amanda </w:t>
      </w:r>
      <w:proofErr w:type="spellStart"/>
      <w:r>
        <w:rPr>
          <w:rFonts w:ascii="Verdana" w:hAnsi="Verdana"/>
          <w:color w:val="000000"/>
          <w:lang w:val="en"/>
        </w:rPr>
        <w:t>Anganes</w:t>
      </w:r>
      <w:proofErr w:type="spellEnd"/>
      <w:r>
        <w:rPr>
          <w:rFonts w:ascii="Verdana" w:hAnsi="Verdana"/>
          <w:color w:val="000000"/>
          <w:lang w:val="en"/>
        </w:rPr>
        <w:t xml:space="preserve">, John Bradley, </w:t>
      </w:r>
      <w:proofErr w:type="spellStart"/>
      <w:r>
        <w:rPr>
          <w:rFonts w:ascii="Verdana" w:hAnsi="Verdana"/>
          <w:color w:val="000000"/>
          <w:lang w:val="en"/>
        </w:rPr>
        <w:t>Breno</w:t>
      </w:r>
      <w:proofErr w:type="spellEnd"/>
      <w:r>
        <w:rPr>
          <w:rFonts w:ascii="Verdana" w:hAnsi="Verdana"/>
          <w:color w:val="000000"/>
          <w:lang w:val="en"/>
        </w:rPr>
        <w:t xml:space="preserve"> de Medeiros, George Fletcher, Edmund Jay, Michael B. Jones, </w:t>
      </w:r>
      <w:proofErr w:type="spellStart"/>
      <w:r>
        <w:rPr>
          <w:rFonts w:ascii="Verdana" w:hAnsi="Verdana"/>
          <w:color w:val="000000"/>
          <w:lang w:val="en"/>
        </w:rPr>
        <w:t>Torsten</w:t>
      </w:r>
      <w:proofErr w:type="spellEnd"/>
      <w:r>
        <w:rPr>
          <w:rFonts w:ascii="Verdana" w:hAnsi="Verdana"/>
          <w:color w:val="000000"/>
          <w:lang w:val="en"/>
        </w:rPr>
        <w:t xml:space="preserve"> </w:t>
      </w:r>
      <w:proofErr w:type="spellStart"/>
      <w:r>
        <w:rPr>
          <w:rFonts w:ascii="Verdana" w:hAnsi="Verdana"/>
          <w:color w:val="000000"/>
          <w:lang w:val="en"/>
        </w:rPr>
        <w:t>Lodderstedt</w:t>
      </w:r>
      <w:proofErr w:type="spellEnd"/>
      <w:r>
        <w:rPr>
          <w:rFonts w:ascii="Verdana" w:hAnsi="Verdana"/>
          <w:color w:val="000000"/>
          <w:lang w:val="en"/>
        </w:rPr>
        <w:t xml:space="preserve">, Tony </w:t>
      </w:r>
      <w:proofErr w:type="spellStart"/>
      <w:r>
        <w:rPr>
          <w:rFonts w:ascii="Verdana" w:hAnsi="Verdana"/>
          <w:color w:val="000000"/>
          <w:lang w:val="en"/>
        </w:rPr>
        <w:t>Nadalin</w:t>
      </w:r>
      <w:proofErr w:type="spellEnd"/>
      <w:r>
        <w:rPr>
          <w:rFonts w:ascii="Verdana" w:hAnsi="Verdana"/>
          <w:color w:val="000000"/>
          <w:lang w:val="en"/>
        </w:rPr>
        <w:t xml:space="preserve">, Axel </w:t>
      </w:r>
      <w:proofErr w:type="spellStart"/>
      <w:r>
        <w:rPr>
          <w:rFonts w:ascii="Verdana" w:hAnsi="Verdana"/>
          <w:color w:val="000000"/>
          <w:lang w:val="en"/>
        </w:rPr>
        <w:t>Nennker</w:t>
      </w:r>
      <w:proofErr w:type="spellEnd"/>
      <w:r>
        <w:rPr>
          <w:rFonts w:ascii="Verdana" w:hAnsi="Verdana"/>
          <w:color w:val="000000"/>
          <w:lang w:val="en"/>
        </w:rPr>
        <w:t xml:space="preserve">, Justin Richer, and Nat </w:t>
      </w:r>
      <w:proofErr w:type="spellStart"/>
      <w:r>
        <w:rPr>
          <w:rFonts w:ascii="Verdana" w:hAnsi="Verdana"/>
          <w:color w:val="000000"/>
          <w:lang w:val="en"/>
        </w:rPr>
        <w:t>Sakimura</w:t>
      </w:r>
      <w:proofErr w:type="spellEnd"/>
      <w:r>
        <w:rPr>
          <w:rFonts w:ascii="Verdana" w:hAnsi="Verdana"/>
          <w:color w:val="000000"/>
          <w:lang w:val="en"/>
        </w:rPr>
        <w:t xml:space="preserve"> contributed to the design of this specification. </w:t>
      </w:r>
    </w:p>
    <w:p w:rsidR="00AA4096" w:rsidRDefault="00AA4096">
      <w:pPr>
        <w:spacing w:before="0" w:beforeAutospacing="0" w:after="0" w:afterAutospacing="0"/>
        <w:divId w:val="698432015"/>
        <w:rPr>
          <w:rFonts w:ascii="Verdana" w:eastAsia="Times New Roman" w:hAnsi="Verdana"/>
          <w:color w:val="000000"/>
          <w:lang w:val="en"/>
        </w:rPr>
      </w:pPr>
      <w:bookmarkStart w:id="141" w:name="Notices"/>
      <w:bookmarkEnd w:id="141"/>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42" w:name="rfc.section.B"/>
      <w:bookmarkEnd w:id="142"/>
      <w:proofErr w:type="gramStart"/>
      <w:r>
        <w:rPr>
          <w:rFonts w:eastAsia="Times New Roman"/>
          <w:lang w:val="en"/>
        </w:rPr>
        <w:t>Appendix B.</w:t>
      </w:r>
      <w:proofErr w:type="gramEnd"/>
      <w:r>
        <w:rPr>
          <w:rFonts w:eastAsia="Times New Roman"/>
          <w:lang w:val="en"/>
        </w:rPr>
        <w:t>  Notices</w:t>
      </w:r>
    </w:p>
    <w:p w:rsidR="00AA4096" w:rsidRDefault="00AF78C5">
      <w:pPr>
        <w:pStyle w:val="Web"/>
        <w:divId w:val="698432015"/>
        <w:rPr>
          <w:rFonts w:ascii="Verdana" w:hAnsi="Verdana"/>
          <w:color w:val="000000"/>
          <w:lang w:val="en"/>
        </w:rPr>
      </w:pPr>
      <w:r>
        <w:rPr>
          <w:rFonts w:ascii="Verdana" w:hAnsi="Verdana"/>
          <w:color w:val="000000"/>
          <w:lang w:val="en"/>
        </w:rPr>
        <w:t xml:space="preserve">Copyright (c) 2013 The </w:t>
      </w:r>
      <w:proofErr w:type="spellStart"/>
      <w:r>
        <w:rPr>
          <w:rFonts w:ascii="Verdana" w:hAnsi="Verdana"/>
          <w:color w:val="000000"/>
          <w:lang w:val="en"/>
        </w:rPr>
        <w:t>OpenID</w:t>
      </w:r>
      <w:proofErr w:type="spellEnd"/>
      <w:r>
        <w:rPr>
          <w:rFonts w:ascii="Verdana" w:hAnsi="Verdana"/>
          <w:color w:val="000000"/>
          <w:lang w:val="en"/>
        </w:rPr>
        <w:t xml:space="preserve"> Foundation. </w:t>
      </w:r>
    </w:p>
    <w:p w:rsidR="00AA4096" w:rsidRDefault="00AF78C5">
      <w:pPr>
        <w:pStyle w:val="Web"/>
        <w:divId w:val="698432015"/>
        <w:rPr>
          <w:rFonts w:ascii="Verdana" w:hAnsi="Verdana"/>
          <w:color w:val="000000"/>
          <w:lang w:val="en"/>
        </w:rPr>
      </w:pPr>
      <w:r>
        <w:rPr>
          <w:rFonts w:ascii="Verdana" w:hAnsi="Verdana"/>
          <w:color w:val="000000"/>
          <w:lang w:val="en"/>
        </w:rPr>
        <w:t xml:space="preserve">The </w:t>
      </w:r>
      <w:proofErr w:type="spellStart"/>
      <w:r>
        <w:rPr>
          <w:rFonts w:ascii="Verdana" w:hAnsi="Verdana"/>
          <w:color w:val="000000"/>
          <w:lang w:val="en"/>
        </w:rPr>
        <w:t>OpenID</w:t>
      </w:r>
      <w:proofErr w:type="spellEnd"/>
      <w:r>
        <w:rPr>
          <w:rFonts w:ascii="Verdana" w:hAnsi="Verdana"/>
          <w:color w:val="000000"/>
          <w:lang w:val="en"/>
        </w:rPr>
        <w:t xml:space="preserve">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AA4096" w:rsidRDefault="00AF78C5">
      <w:pPr>
        <w:pStyle w:val="Web"/>
        <w:divId w:val="698432015"/>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w:t>
      </w:r>
      <w:proofErr w:type="spellStart"/>
      <w:r>
        <w:rPr>
          <w:rFonts w:ascii="Verdana" w:hAnsi="Verdana"/>
          <w:color w:val="000000"/>
          <w:lang w:val="en"/>
        </w:rPr>
        <w:t>OpenID</w:t>
      </w:r>
      <w:proofErr w:type="spellEnd"/>
      <w:r>
        <w:rPr>
          <w:rFonts w:ascii="Verdana" w:hAnsi="Verdana"/>
          <w:color w:val="000000"/>
          <w:lang w:val="en"/>
        </w:rPr>
        <w:t xml:space="preserve"> Foundation and others. Although the </w:t>
      </w:r>
      <w:proofErr w:type="spellStart"/>
      <w:r>
        <w:rPr>
          <w:rFonts w:ascii="Verdana" w:hAnsi="Verdana"/>
          <w:color w:val="000000"/>
          <w:lang w:val="en"/>
        </w:rPr>
        <w:t>OpenID</w:t>
      </w:r>
      <w:proofErr w:type="spellEnd"/>
      <w:r>
        <w:rPr>
          <w:rFonts w:ascii="Verdana" w:hAnsi="Verdana"/>
          <w:color w:val="000000"/>
          <w:lang w:val="en"/>
        </w:rPr>
        <w:t xml:space="preserve">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w:t>
      </w:r>
      <w:proofErr w:type="spellStart"/>
      <w:r>
        <w:rPr>
          <w:rFonts w:ascii="Verdana" w:hAnsi="Verdana"/>
          <w:color w:val="000000"/>
          <w:lang w:val="en"/>
        </w:rPr>
        <w:t>OpenID</w:t>
      </w:r>
      <w:proofErr w:type="spellEnd"/>
      <w:r>
        <w:rPr>
          <w:rFonts w:ascii="Verdana" w:hAnsi="Verdana"/>
          <w:color w:val="000000"/>
          <w:lang w:val="en"/>
        </w:rPr>
        <w:t xml:space="preserve">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w:t>
      </w:r>
      <w:proofErr w:type="spellStart"/>
      <w:r>
        <w:rPr>
          <w:rFonts w:ascii="Verdana" w:hAnsi="Verdana"/>
          <w:color w:val="000000"/>
          <w:lang w:val="en"/>
        </w:rPr>
        <w:t>OpenID</w:t>
      </w:r>
      <w:proofErr w:type="spellEnd"/>
      <w:r>
        <w:rPr>
          <w:rFonts w:ascii="Verdana" w:hAnsi="Verdana"/>
          <w:color w:val="000000"/>
          <w:lang w:val="en"/>
        </w:rPr>
        <w:t xml:space="preserve"> Intellectual Property Rights policy requires contributors to offer a patent promise not to assert certain patent claims against other contributors and against implementers. The </w:t>
      </w:r>
      <w:proofErr w:type="spellStart"/>
      <w:r>
        <w:rPr>
          <w:rFonts w:ascii="Verdana" w:hAnsi="Verdana"/>
          <w:color w:val="000000"/>
          <w:lang w:val="en"/>
        </w:rPr>
        <w:t>OpenID</w:t>
      </w:r>
      <w:proofErr w:type="spellEnd"/>
      <w:r>
        <w:rPr>
          <w:rFonts w:ascii="Verdana" w:hAnsi="Verdana"/>
          <w:color w:val="000000"/>
          <w:lang w:val="en"/>
        </w:rPr>
        <w:t xml:space="preserve"> Foundation invites any interested party to bring to its attention any copyrights, patents, patent applications, or other proprietary rights that may cover technology that may be required to practice this specification. </w:t>
      </w:r>
    </w:p>
    <w:p w:rsidR="00AA4096" w:rsidRDefault="00AA4096">
      <w:pPr>
        <w:spacing w:before="0" w:beforeAutospacing="0" w:after="0" w:afterAutospacing="0"/>
        <w:divId w:val="698432015"/>
        <w:rPr>
          <w:rFonts w:ascii="Verdana" w:eastAsia="Times New Roman" w:hAnsi="Verdana"/>
          <w:color w:val="000000"/>
          <w:lang w:val="en"/>
        </w:rPr>
      </w:pPr>
      <w:bookmarkStart w:id="143" w:name="History"/>
      <w:bookmarkEnd w:id="143"/>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bookmarkStart w:id="144" w:name="rfc.section.C"/>
      <w:bookmarkEnd w:id="144"/>
      <w:proofErr w:type="gramStart"/>
      <w:r>
        <w:rPr>
          <w:rFonts w:eastAsia="Times New Roman"/>
          <w:lang w:val="en"/>
        </w:rPr>
        <w:t>Appendix C.</w:t>
      </w:r>
      <w:proofErr w:type="gramEnd"/>
      <w:r>
        <w:rPr>
          <w:rFonts w:eastAsia="Times New Roman"/>
          <w:lang w:val="en"/>
        </w:rPr>
        <w:t>  Document History</w:t>
      </w:r>
    </w:p>
    <w:p w:rsidR="00AA4096" w:rsidRDefault="00AF78C5">
      <w:pPr>
        <w:pStyle w:val="Web"/>
        <w:divId w:val="698432015"/>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AA4096" w:rsidRDefault="00AF78C5">
      <w:pPr>
        <w:pStyle w:val="Web"/>
        <w:divId w:val="698432015"/>
        <w:rPr>
          <w:rFonts w:ascii="Verdana" w:hAnsi="Verdana"/>
          <w:color w:val="000000"/>
          <w:lang w:val="en"/>
        </w:rPr>
      </w:pPr>
      <w:r>
        <w:rPr>
          <w:rFonts w:ascii="Verdana" w:hAnsi="Verdana"/>
          <w:color w:val="000000"/>
          <w:lang w:val="en"/>
        </w:rPr>
        <w:t xml:space="preserve">-16 </w:t>
      </w:r>
    </w:p>
    <w:p w:rsidR="00AA4096" w:rsidRDefault="00AF78C5">
      <w:pPr>
        <w:numPr>
          <w:ilvl w:val="0"/>
          <w:numId w:val="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Replaced uses of the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Connect Messages and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Connect Standard specifications with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Connect Core. </w:t>
      </w:r>
    </w:p>
    <w:p w:rsidR="00AA4096" w:rsidRDefault="00AF78C5">
      <w:pPr>
        <w:numPr>
          <w:ilvl w:val="0"/>
          <w:numId w:val="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section headings for Discovery and Registration parameters defined for use when Session Management is supported. </w:t>
      </w:r>
    </w:p>
    <w:p w:rsidR="00AA4096" w:rsidRDefault="00AF78C5">
      <w:pPr>
        <w:pStyle w:val="Web"/>
        <w:divId w:val="698432015"/>
        <w:rPr>
          <w:rFonts w:ascii="Verdana" w:hAnsi="Verdana"/>
          <w:color w:val="000000"/>
          <w:lang w:val="en"/>
        </w:rPr>
      </w:pPr>
      <w:r>
        <w:rPr>
          <w:rFonts w:ascii="Verdana" w:hAnsi="Verdana"/>
          <w:color w:val="000000"/>
          <w:lang w:val="en"/>
        </w:rPr>
        <w:t xml:space="preserve">-15 </w:t>
      </w:r>
    </w:p>
    <w:p w:rsidR="00AA4096" w:rsidRDefault="00AF78C5">
      <w:pPr>
        <w:numPr>
          <w:ilvl w:val="0"/>
          <w:numId w:val="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#842 - Made </w:t>
      </w:r>
      <w:proofErr w:type="spellStart"/>
      <w:r>
        <w:rPr>
          <w:rStyle w:val="HTML3"/>
          <w:lang w:val="en"/>
        </w:rPr>
        <w:t>post_logout_redirect_uri</w:t>
      </w:r>
      <w:proofErr w:type="spellEnd"/>
      <w:r>
        <w:rPr>
          <w:rFonts w:ascii="Verdana" w:eastAsia="Times New Roman" w:hAnsi="Verdana"/>
          <w:color w:val="000000"/>
          <w:lang w:val="en"/>
        </w:rPr>
        <w:t xml:space="preserve"> treatment parallel to </w:t>
      </w:r>
      <w:proofErr w:type="spellStart"/>
      <w:r>
        <w:rPr>
          <w:rStyle w:val="HTML3"/>
          <w:lang w:val="en"/>
        </w:rPr>
        <w:t>redirect_uri</w:t>
      </w:r>
      <w:proofErr w:type="spellEnd"/>
      <w:r>
        <w:rPr>
          <w:rFonts w:ascii="Verdana" w:eastAsia="Times New Roman" w:hAnsi="Verdana"/>
          <w:color w:val="000000"/>
          <w:lang w:val="en"/>
        </w:rPr>
        <w:t xml:space="preserve">. </w:t>
      </w:r>
    </w:p>
    <w:p w:rsidR="00AA4096" w:rsidRDefault="00AF78C5">
      <w:pPr>
        <w:numPr>
          <w:ilvl w:val="0"/>
          <w:numId w:val="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#859 - Added IMPORTANT NOTE TO READERS about the terminology definitions being a normative part of the specification. </w:t>
      </w:r>
    </w:p>
    <w:p w:rsidR="00AA4096" w:rsidRDefault="00AF78C5">
      <w:pPr>
        <w:pStyle w:val="Web"/>
        <w:divId w:val="698432015"/>
        <w:rPr>
          <w:rFonts w:ascii="Verdana" w:hAnsi="Verdana"/>
          <w:color w:val="000000"/>
          <w:lang w:val="en"/>
        </w:rPr>
      </w:pPr>
      <w:r>
        <w:rPr>
          <w:rFonts w:ascii="Verdana" w:hAnsi="Verdana"/>
          <w:color w:val="000000"/>
          <w:lang w:val="en"/>
        </w:rPr>
        <w:t xml:space="preserve">-14 </w:t>
      </w:r>
    </w:p>
    <w:p w:rsidR="00AA4096"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Clarified RP-initiated logout description. </w:t>
      </w:r>
    </w:p>
    <w:p w:rsidR="00AA4096"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an </w:t>
      </w:r>
      <w:proofErr w:type="spellStart"/>
      <w:r>
        <w:rPr>
          <w:rStyle w:val="HTML3"/>
          <w:lang w:val="en"/>
        </w:rPr>
        <w:t>id_token_hint</w:t>
      </w:r>
      <w:proofErr w:type="spellEnd"/>
      <w:r>
        <w:rPr>
          <w:rFonts w:ascii="Verdana" w:eastAsia="Times New Roman" w:hAnsi="Verdana"/>
          <w:color w:val="000000"/>
          <w:lang w:val="en"/>
        </w:rPr>
        <w:t xml:space="preserve"> parameter to logout requests. </w:t>
      </w:r>
    </w:p>
    <w:p w:rsidR="00AA4096" w:rsidRDefault="00AF78C5">
      <w:pPr>
        <w:numPr>
          <w:ilvl w:val="0"/>
          <w:numId w:val="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Stated that RPs should gracefully any false positive </w:t>
      </w:r>
      <w:r>
        <w:rPr>
          <w:rStyle w:val="HTML3"/>
          <w:lang w:val="en"/>
        </w:rPr>
        <w:t>changed</w:t>
      </w:r>
      <w:r>
        <w:rPr>
          <w:rFonts w:ascii="Verdana" w:eastAsia="Times New Roman" w:hAnsi="Verdana"/>
          <w:color w:val="000000"/>
          <w:lang w:val="en"/>
        </w:rPr>
        <w:t xml:space="preserve"> notifications that may occur. </w:t>
      </w:r>
    </w:p>
    <w:p w:rsidR="00AA4096" w:rsidRDefault="00AF78C5">
      <w:pPr>
        <w:pStyle w:val="Web"/>
        <w:divId w:val="698432015"/>
        <w:rPr>
          <w:rFonts w:ascii="Verdana" w:hAnsi="Verdana"/>
          <w:color w:val="000000"/>
          <w:lang w:val="en"/>
        </w:rPr>
      </w:pPr>
      <w:r>
        <w:rPr>
          <w:rFonts w:ascii="Verdana" w:hAnsi="Verdana"/>
          <w:color w:val="000000"/>
          <w:lang w:val="en"/>
        </w:rPr>
        <w:t xml:space="preserve">-13 </w:t>
      </w:r>
    </w:p>
    <w:p w:rsidR="00AA4096" w:rsidRDefault="00AF78C5">
      <w:pPr>
        <w:numPr>
          <w:ilvl w:val="0"/>
          <w:numId w:val="7"/>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Connect Working Group declaration to the document metadata. </w:t>
      </w:r>
    </w:p>
    <w:p w:rsidR="00AA4096" w:rsidRDefault="00AF78C5">
      <w:pPr>
        <w:pStyle w:val="Web"/>
        <w:divId w:val="698432015"/>
        <w:rPr>
          <w:rFonts w:ascii="Verdana" w:hAnsi="Verdana"/>
          <w:color w:val="000000"/>
          <w:lang w:val="en"/>
        </w:rPr>
      </w:pPr>
      <w:r>
        <w:rPr>
          <w:rFonts w:ascii="Verdana" w:hAnsi="Verdana"/>
          <w:color w:val="000000"/>
          <w:lang w:val="en"/>
        </w:rPr>
        <w:t xml:space="preserve">-12 </w:t>
      </w:r>
    </w:p>
    <w:p w:rsidR="00AA4096"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#364 - Term "Session" not defined. </w:t>
      </w:r>
    </w:p>
    <w:p w:rsidR="00AA4096"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State that when any validations fail, any operations requiring the information that failed to correctly validate MUST be aborted and the information that failed to validate MUST NOT be used. </w:t>
      </w:r>
    </w:p>
    <w:p w:rsidR="00AA4096"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#779 - Parameters missing from IANA Considerations. </w:t>
      </w:r>
    </w:p>
    <w:p w:rsidR="00AA4096" w:rsidRDefault="00AF78C5">
      <w:pPr>
        <w:numPr>
          <w:ilvl w:val="0"/>
          <w:numId w:val="8"/>
        </w:numPr>
        <w:ind w:left="1200" w:right="480"/>
        <w:divId w:val="698432015"/>
        <w:rPr>
          <w:rFonts w:ascii="Verdana" w:eastAsia="Times New Roman" w:hAnsi="Verdana"/>
          <w:color w:val="000000"/>
          <w:lang w:val="en"/>
        </w:rPr>
      </w:pPr>
      <w:r>
        <w:rPr>
          <w:rFonts w:ascii="Verdana" w:eastAsia="Times New Roman" w:hAnsi="Verdana"/>
          <w:color w:val="000000"/>
          <w:lang w:val="en"/>
        </w:rPr>
        <w:t>Fixed #782 - Changed uses of "_</w:t>
      </w:r>
      <w:proofErr w:type="spellStart"/>
      <w:r>
        <w:rPr>
          <w:rFonts w:ascii="Verdana" w:eastAsia="Times New Roman" w:hAnsi="Verdana"/>
          <w:color w:val="000000"/>
          <w:lang w:val="en"/>
        </w:rPr>
        <w:t>url</w:t>
      </w:r>
      <w:proofErr w:type="spellEnd"/>
      <w:r>
        <w:rPr>
          <w:rFonts w:ascii="Verdana" w:eastAsia="Times New Roman" w:hAnsi="Verdana"/>
          <w:color w:val="000000"/>
          <w:lang w:val="en"/>
        </w:rPr>
        <w:t>" in identifiers to "_</w:t>
      </w:r>
      <w:proofErr w:type="spellStart"/>
      <w:r>
        <w:rPr>
          <w:rFonts w:ascii="Verdana" w:eastAsia="Times New Roman" w:hAnsi="Verdana"/>
          <w:color w:val="000000"/>
          <w:lang w:val="en"/>
        </w:rPr>
        <w:t>uri</w:t>
      </w:r>
      <w:proofErr w:type="spellEnd"/>
      <w:r>
        <w:rPr>
          <w:rFonts w:ascii="Verdana" w:eastAsia="Times New Roman"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-11 </w:t>
      </w:r>
    </w:p>
    <w:p w:rsidR="00AA4096"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Applied changes from October 24, 2012 editing session at the Internet Identity Workshop (IIW). This separates the session state from the ID Token, adding the new </w:t>
      </w:r>
      <w:proofErr w:type="spellStart"/>
      <w:r>
        <w:rPr>
          <w:rStyle w:val="HTML3"/>
          <w:lang w:val="en"/>
        </w:rPr>
        <w:t>session_state</w:t>
      </w:r>
      <w:proofErr w:type="spellEnd"/>
      <w:r>
        <w:rPr>
          <w:rFonts w:ascii="Verdana" w:eastAsia="Times New Roman" w:hAnsi="Verdana"/>
          <w:color w:val="000000"/>
          <w:lang w:val="en"/>
        </w:rPr>
        <w:t xml:space="preserve"> parameter to the authorization response. These identifiers also changed: </w:t>
      </w:r>
      <w:proofErr w:type="spellStart"/>
      <w:r>
        <w:rPr>
          <w:rStyle w:val="HTML3"/>
          <w:lang w:val="en"/>
        </w:rPr>
        <w:t>check_session_endpoint</w:t>
      </w:r>
      <w:proofErr w:type="spellEnd"/>
      <w:r>
        <w:rPr>
          <w:rFonts w:ascii="Verdana" w:eastAsia="Times New Roman" w:hAnsi="Verdana"/>
          <w:color w:val="000000"/>
          <w:lang w:val="en"/>
        </w:rPr>
        <w:t xml:space="preserve"> to </w:t>
      </w:r>
      <w:proofErr w:type="spellStart"/>
      <w:r>
        <w:rPr>
          <w:rStyle w:val="HTML3"/>
          <w:lang w:val="en"/>
        </w:rPr>
        <w:t>check_session_iframe_url</w:t>
      </w:r>
      <w:proofErr w:type="spellEnd"/>
      <w:r>
        <w:rPr>
          <w:rFonts w:ascii="Verdana" w:eastAsia="Times New Roman" w:hAnsi="Verdana"/>
          <w:color w:val="000000"/>
          <w:lang w:val="en"/>
        </w:rPr>
        <w:t xml:space="preserve"> and </w:t>
      </w:r>
      <w:proofErr w:type="spellStart"/>
      <w:r>
        <w:rPr>
          <w:rStyle w:val="HTML3"/>
          <w:lang w:val="en"/>
        </w:rPr>
        <w:t>end_session_endpoint</w:t>
      </w:r>
      <w:proofErr w:type="spellEnd"/>
      <w:r>
        <w:rPr>
          <w:rFonts w:ascii="Verdana" w:eastAsia="Times New Roman" w:hAnsi="Verdana"/>
          <w:color w:val="000000"/>
          <w:lang w:val="en"/>
        </w:rPr>
        <w:t xml:space="preserve"> to </w:t>
      </w:r>
      <w:proofErr w:type="spellStart"/>
      <w:r>
        <w:rPr>
          <w:rStyle w:val="HTML3"/>
          <w:lang w:val="en"/>
        </w:rPr>
        <w:t>end_session_endpoint_url</w:t>
      </w:r>
      <w:proofErr w:type="spellEnd"/>
      <w:r>
        <w:rPr>
          <w:rFonts w:ascii="Verdana" w:eastAsia="Times New Roman" w:hAnsi="Verdana"/>
          <w:color w:val="000000"/>
          <w:lang w:val="en"/>
        </w:rPr>
        <w:t xml:space="preserve">. </w:t>
      </w:r>
    </w:p>
    <w:p w:rsidR="00AA4096"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#605 - </w:t>
      </w:r>
      <w:proofErr w:type="spellStart"/>
      <w:r>
        <w:rPr>
          <w:rFonts w:ascii="Verdana" w:eastAsia="Times New Roman" w:hAnsi="Verdana"/>
          <w:color w:val="000000"/>
          <w:lang w:val="en"/>
        </w:rPr>
        <w:t>op_logout_url</w:t>
      </w:r>
      <w:proofErr w:type="spellEnd"/>
      <w:r>
        <w:rPr>
          <w:rFonts w:ascii="Verdana" w:eastAsia="Times New Roman" w:hAnsi="Verdana"/>
          <w:color w:val="000000"/>
          <w:lang w:val="en"/>
        </w:rPr>
        <w:t xml:space="preserve"> description. </w:t>
      </w:r>
    </w:p>
    <w:p w:rsidR="00AA4096"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Implementation Considerations section. </w:t>
      </w:r>
    </w:p>
    <w:p w:rsidR="00AA4096"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#698 - Inconsistent use of articles. </w:t>
      </w:r>
    </w:p>
    <w:p w:rsidR="00AA4096" w:rsidRDefault="00AF78C5">
      <w:pPr>
        <w:numPr>
          <w:ilvl w:val="0"/>
          <w:numId w:val="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Naming consistency changes. Renamed </w:t>
      </w:r>
      <w:proofErr w:type="spellStart"/>
      <w:r>
        <w:rPr>
          <w:rStyle w:val="HTML3"/>
          <w:lang w:val="en"/>
        </w:rPr>
        <w:t>check_session_iframe_url</w:t>
      </w:r>
      <w:proofErr w:type="spellEnd"/>
      <w:r>
        <w:rPr>
          <w:rFonts w:ascii="Verdana" w:eastAsia="Times New Roman" w:hAnsi="Verdana"/>
          <w:color w:val="000000"/>
          <w:lang w:val="en"/>
        </w:rPr>
        <w:t xml:space="preserve"> to </w:t>
      </w:r>
      <w:proofErr w:type="spellStart"/>
      <w:r>
        <w:rPr>
          <w:rStyle w:val="HTML3"/>
          <w:lang w:val="en"/>
        </w:rPr>
        <w:t>check_session_iframe</w:t>
      </w:r>
      <w:proofErr w:type="spellEnd"/>
      <w:r>
        <w:rPr>
          <w:rFonts w:ascii="Verdana" w:eastAsia="Times New Roman" w:hAnsi="Verdana"/>
          <w:color w:val="000000"/>
          <w:lang w:val="en"/>
        </w:rPr>
        <w:t xml:space="preserve"> and </w:t>
      </w:r>
      <w:proofErr w:type="spellStart"/>
      <w:r>
        <w:rPr>
          <w:rStyle w:val="HTML3"/>
          <w:lang w:val="en"/>
        </w:rPr>
        <w:t>end_session_endpoint_url</w:t>
      </w:r>
      <w:proofErr w:type="spellEnd"/>
      <w:r>
        <w:rPr>
          <w:rFonts w:ascii="Verdana" w:eastAsia="Times New Roman" w:hAnsi="Verdana"/>
          <w:color w:val="000000"/>
          <w:lang w:val="en"/>
        </w:rPr>
        <w:t xml:space="preserve"> back to </w:t>
      </w:r>
      <w:proofErr w:type="spellStart"/>
      <w:r>
        <w:rPr>
          <w:rStyle w:val="HTML3"/>
          <w:lang w:val="en"/>
        </w:rPr>
        <w:t>end_session_endpoint</w:t>
      </w:r>
      <w:proofErr w:type="spellEnd"/>
      <w:r>
        <w:rPr>
          <w:rFonts w:ascii="Verdana" w:eastAsia="Times New Roman" w:hAnsi="Verdana"/>
          <w:color w:val="000000"/>
          <w:lang w:val="en"/>
        </w:rPr>
        <w:t xml:space="preserve">. </w:t>
      </w:r>
    </w:p>
    <w:p w:rsidR="00AA4096" w:rsidRDefault="00AF78C5">
      <w:pPr>
        <w:pStyle w:val="Web"/>
        <w:divId w:val="698432015"/>
        <w:rPr>
          <w:rFonts w:ascii="Verdana" w:hAnsi="Verdana"/>
          <w:color w:val="000000"/>
          <w:lang w:val="en"/>
        </w:rPr>
      </w:pPr>
      <w:r>
        <w:rPr>
          <w:rFonts w:ascii="Verdana" w:hAnsi="Verdana"/>
          <w:color w:val="000000"/>
          <w:lang w:val="en"/>
        </w:rPr>
        <w:t xml:space="preserve">-10 </w:t>
      </w:r>
    </w:p>
    <w:p w:rsidR="00AA4096" w:rsidRDefault="00AF78C5">
      <w:pPr>
        <w:numPr>
          <w:ilvl w:val="0"/>
          <w:numId w:val="10"/>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#689 - Track JWT change that allows JWTs to have multiple audiences. </w:t>
      </w:r>
    </w:p>
    <w:p w:rsidR="00AA4096" w:rsidRDefault="00AF78C5">
      <w:pPr>
        <w:pStyle w:val="Web"/>
        <w:divId w:val="698432015"/>
        <w:rPr>
          <w:rFonts w:ascii="Verdana" w:hAnsi="Verdana"/>
          <w:color w:val="000000"/>
          <w:lang w:val="en"/>
        </w:rPr>
      </w:pPr>
      <w:r>
        <w:rPr>
          <w:rFonts w:ascii="Verdana" w:hAnsi="Verdana"/>
          <w:color w:val="000000"/>
          <w:lang w:val="en"/>
        </w:rPr>
        <w:t xml:space="preserve">-09 </w:t>
      </w:r>
    </w:p>
    <w:p w:rsidR="00AA4096"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Style w:val="HTML3"/>
          <w:lang w:val="en"/>
        </w:rPr>
        <w:t>user_hint</w:t>
      </w:r>
      <w:proofErr w:type="spellEnd"/>
      <w:r>
        <w:rPr>
          <w:rFonts w:ascii="Verdana" w:eastAsia="Times New Roman" w:hAnsi="Verdana"/>
          <w:color w:val="000000"/>
          <w:lang w:val="en"/>
        </w:rPr>
        <w:t xml:space="preserve"> to </w:t>
      </w:r>
      <w:proofErr w:type="spellStart"/>
      <w:r>
        <w:rPr>
          <w:rStyle w:val="HTML3"/>
          <w:lang w:val="en"/>
        </w:rPr>
        <w:t>id_token_hint</w:t>
      </w:r>
      <w:proofErr w:type="spellEnd"/>
      <w:r>
        <w:rPr>
          <w:rFonts w:ascii="Verdana" w:eastAsia="Times New Roman" w:hAnsi="Verdana"/>
          <w:color w:val="000000"/>
          <w:lang w:val="en"/>
        </w:rPr>
        <w:t xml:space="preserve"> for consistency with Messages. </w:t>
      </w:r>
    </w:p>
    <w:p w:rsidR="00AA4096"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rsidR="00AA4096" w:rsidRDefault="00AF78C5">
      <w:pPr>
        <w:numPr>
          <w:ilvl w:val="0"/>
          <w:numId w:val="11"/>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Referenced </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 xml:space="preserve"> 2.0 RFC -- </w:t>
      </w:r>
      <w:proofErr w:type="spellStart"/>
      <w:r>
        <w:rPr>
          <w:rFonts w:ascii="Verdana" w:eastAsia="Times New Roman" w:hAnsi="Verdana"/>
          <w:color w:val="000000"/>
          <w:lang w:val="en"/>
        </w:rPr>
        <w:t>RFC</w:t>
      </w:r>
      <w:proofErr w:type="spellEnd"/>
      <w:r>
        <w:rPr>
          <w:rFonts w:ascii="Verdana" w:eastAsia="Times New Roman" w:hAnsi="Verdana"/>
          <w:color w:val="000000"/>
          <w:lang w:val="en"/>
        </w:rPr>
        <w:t xml:space="preserve"> 6749. </w:t>
      </w:r>
    </w:p>
    <w:p w:rsidR="00AA4096" w:rsidRDefault="00AF78C5">
      <w:pPr>
        <w:pStyle w:val="Web"/>
        <w:divId w:val="698432015"/>
        <w:rPr>
          <w:rFonts w:ascii="Verdana" w:hAnsi="Verdana"/>
          <w:color w:val="000000"/>
          <w:lang w:val="en"/>
        </w:rPr>
      </w:pPr>
      <w:r>
        <w:rPr>
          <w:rFonts w:ascii="Verdana" w:hAnsi="Verdana"/>
          <w:color w:val="000000"/>
          <w:lang w:val="en"/>
        </w:rPr>
        <w:t xml:space="preserve">-08 </w:t>
      </w:r>
    </w:p>
    <w:p w:rsidR="00AA4096" w:rsidRDefault="00AF78C5">
      <w:pPr>
        <w:numPr>
          <w:ilvl w:val="0"/>
          <w:numId w:val="12"/>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Complete rewrite based on the decisions made at the May 5, 2012 face to face working group meeting. </w:t>
      </w:r>
    </w:p>
    <w:p w:rsidR="00AA4096" w:rsidRDefault="00AF78C5">
      <w:pPr>
        <w:pStyle w:val="Web"/>
        <w:divId w:val="698432015"/>
        <w:rPr>
          <w:rFonts w:ascii="Verdana" w:hAnsi="Verdana"/>
          <w:color w:val="000000"/>
          <w:lang w:val="en"/>
        </w:rPr>
      </w:pPr>
      <w:r>
        <w:rPr>
          <w:rFonts w:ascii="Verdana" w:hAnsi="Verdana"/>
          <w:color w:val="000000"/>
          <w:lang w:val="en"/>
        </w:rPr>
        <w:t xml:space="preserve">-07 </w:t>
      </w:r>
    </w:p>
    <w:p w:rsidR="00AA4096"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Added warning about the significant revisions planned to session management to the abstract and introduction. </w:t>
      </w:r>
    </w:p>
    <w:p w:rsidR="00AA4096"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rsidR="00AA4096"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Listed author of ISO29115 as "International Telecommunication Union and International Organization for Standardization", per issue #589 </w:t>
      </w:r>
    </w:p>
    <w:p w:rsidR="00AA4096" w:rsidRDefault="00AF78C5">
      <w:pPr>
        <w:numPr>
          <w:ilvl w:val="0"/>
          <w:numId w:val="13"/>
        </w:numPr>
        <w:ind w:left="1200" w:right="480"/>
        <w:divId w:val="698432015"/>
        <w:rPr>
          <w:rFonts w:ascii="Verdana" w:eastAsia="Times New Roman" w:hAnsi="Verdana"/>
          <w:color w:val="000000"/>
          <w:lang w:val="en"/>
        </w:rPr>
      </w:pPr>
      <w:r>
        <w:rPr>
          <w:rFonts w:ascii="Verdana" w:eastAsia="Times New Roman" w:hAnsi="Verdana"/>
          <w:color w:val="000000"/>
          <w:lang w:val="en"/>
        </w:rPr>
        <w:t>Use standards track version of JSON Web Token spec (draft-</w:t>
      </w:r>
      <w:proofErr w:type="spellStart"/>
      <w:r>
        <w:rPr>
          <w:rFonts w:ascii="Verdana" w:eastAsia="Times New Roman" w:hAnsi="Verdana"/>
          <w:color w:val="000000"/>
          <w:lang w:val="en"/>
        </w:rPr>
        <w:t>ietf</w:t>
      </w:r>
      <w:proofErr w:type="spellEnd"/>
      <w:r>
        <w:rPr>
          <w:rFonts w:ascii="Verdana" w:eastAsia="Times New Roman" w:hAnsi="Verdana"/>
          <w:color w:val="000000"/>
          <w:lang w:val="en"/>
        </w:rPr>
        <w:t>-</w:t>
      </w:r>
      <w:proofErr w:type="spellStart"/>
      <w:r>
        <w:rPr>
          <w:rFonts w:ascii="Verdana" w:eastAsia="Times New Roman" w:hAnsi="Verdana"/>
          <w:color w:val="000000"/>
          <w:lang w:val="en"/>
        </w:rPr>
        <w:t>oauth</w:t>
      </w:r>
      <w:proofErr w:type="spellEnd"/>
      <w:r>
        <w:rPr>
          <w:rFonts w:ascii="Verdana" w:eastAsia="Times New Roman" w:hAnsi="Verdana"/>
          <w:color w:val="000000"/>
          <w:lang w:val="en"/>
        </w:rPr>
        <w:t>-</w:t>
      </w:r>
      <w:proofErr w:type="spellStart"/>
      <w:r>
        <w:rPr>
          <w:rFonts w:ascii="Verdana" w:eastAsia="Times New Roman" w:hAnsi="Verdana"/>
          <w:color w:val="000000"/>
          <w:lang w:val="en"/>
        </w:rPr>
        <w:t>json</w:t>
      </w:r>
      <w:proofErr w:type="spellEnd"/>
      <w:r>
        <w:rPr>
          <w:rFonts w:ascii="Verdana" w:eastAsia="Times New Roman" w:hAnsi="Verdana"/>
          <w:color w:val="000000"/>
          <w:lang w:val="en"/>
        </w:rPr>
        <w:t xml:space="preserve">-web-token) </w:t>
      </w:r>
    </w:p>
    <w:p w:rsidR="00AA4096" w:rsidRDefault="00AF78C5">
      <w:pPr>
        <w:pStyle w:val="Web"/>
        <w:divId w:val="698432015"/>
        <w:rPr>
          <w:rFonts w:ascii="Verdana" w:hAnsi="Verdana"/>
          <w:color w:val="000000"/>
          <w:lang w:val="en"/>
        </w:rPr>
      </w:pPr>
      <w:r>
        <w:rPr>
          <w:rFonts w:ascii="Verdana" w:hAnsi="Verdana"/>
          <w:color w:val="000000"/>
          <w:lang w:val="en"/>
        </w:rPr>
        <w:t xml:space="preserve">-06 </w:t>
      </w:r>
    </w:p>
    <w:p w:rsidR="00AA4096" w:rsidRDefault="00AF78C5">
      <w:pPr>
        <w:numPr>
          <w:ilvl w:val="0"/>
          <w:numId w:val="1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Notices </w:t>
      </w:r>
    </w:p>
    <w:p w:rsidR="00AA4096" w:rsidRDefault="00AF78C5">
      <w:pPr>
        <w:numPr>
          <w:ilvl w:val="0"/>
          <w:numId w:val="14"/>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References </w:t>
      </w:r>
    </w:p>
    <w:p w:rsidR="00AA4096" w:rsidRDefault="00AF78C5">
      <w:pPr>
        <w:pStyle w:val="Web"/>
        <w:divId w:val="698432015"/>
        <w:rPr>
          <w:rFonts w:ascii="Verdana" w:hAnsi="Verdana"/>
          <w:color w:val="000000"/>
          <w:lang w:val="en"/>
        </w:rPr>
      </w:pPr>
      <w:r>
        <w:rPr>
          <w:rFonts w:ascii="Verdana" w:hAnsi="Verdana"/>
          <w:color w:val="000000"/>
          <w:lang w:val="en"/>
        </w:rPr>
        <w:t xml:space="preserve">-05 </w:t>
      </w:r>
    </w:p>
    <w:p w:rsidR="00AA4096" w:rsidRDefault="00AF78C5">
      <w:pPr>
        <w:numPr>
          <w:ilvl w:val="0"/>
          <w:numId w:val="1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Removed Check Session Endpoint </w:t>
      </w:r>
    </w:p>
    <w:p w:rsidR="00AA4096" w:rsidRDefault="00AF78C5">
      <w:pPr>
        <w:numPr>
          <w:ilvl w:val="0"/>
          <w:numId w:val="15"/>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Updated ID Token claims to reflect changes in Messages </w:t>
      </w:r>
    </w:p>
    <w:p w:rsidR="00AA4096" w:rsidRDefault="00AF78C5">
      <w:pPr>
        <w:pStyle w:val="Web"/>
        <w:divId w:val="698432015"/>
        <w:rPr>
          <w:rFonts w:ascii="Verdana" w:hAnsi="Verdana"/>
          <w:color w:val="000000"/>
          <w:lang w:val="en"/>
        </w:rPr>
      </w:pPr>
      <w:r>
        <w:rPr>
          <w:rFonts w:ascii="Verdana" w:hAnsi="Verdana"/>
          <w:color w:val="000000"/>
          <w:lang w:val="en"/>
        </w:rPr>
        <w:t xml:space="preserve">-04 </w:t>
      </w:r>
    </w:p>
    <w:p w:rsidR="00AA4096" w:rsidRDefault="00AF78C5">
      <w:pPr>
        <w:numPr>
          <w:ilvl w:val="0"/>
          <w:numId w:val="1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AA4096" w:rsidRDefault="00AF78C5">
      <w:pPr>
        <w:numPr>
          <w:ilvl w:val="0"/>
          <w:numId w:val="16"/>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AA4096" w:rsidRDefault="00AF78C5">
      <w:pPr>
        <w:pStyle w:val="Web"/>
        <w:divId w:val="698432015"/>
        <w:rPr>
          <w:rFonts w:ascii="Verdana" w:hAnsi="Verdana"/>
          <w:color w:val="000000"/>
          <w:lang w:val="en"/>
        </w:rPr>
      </w:pPr>
      <w:r>
        <w:rPr>
          <w:rFonts w:ascii="Verdana" w:hAnsi="Verdana"/>
          <w:color w:val="000000"/>
          <w:lang w:val="en"/>
        </w:rPr>
        <w:t xml:space="preserve">-03 </w:t>
      </w:r>
    </w:p>
    <w:p w:rsidR="00AA4096" w:rsidRDefault="00AF78C5">
      <w:pPr>
        <w:numPr>
          <w:ilvl w:val="0"/>
          <w:numId w:val="17"/>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Corrected examples. </w:t>
      </w:r>
    </w:p>
    <w:p w:rsidR="00AA4096" w:rsidRDefault="00AF78C5">
      <w:pPr>
        <w:pStyle w:val="Web"/>
        <w:divId w:val="698432015"/>
        <w:rPr>
          <w:rFonts w:ascii="Verdana" w:hAnsi="Verdana"/>
          <w:color w:val="000000"/>
          <w:lang w:val="en"/>
        </w:rPr>
      </w:pPr>
      <w:r>
        <w:rPr>
          <w:rFonts w:ascii="Verdana" w:hAnsi="Verdana"/>
          <w:color w:val="000000"/>
          <w:lang w:val="en"/>
        </w:rPr>
        <w:t xml:space="preserve">-02 </w:t>
      </w:r>
    </w:p>
    <w:p w:rsidR="00AA4096" w:rsidRDefault="00AF78C5">
      <w:pPr>
        <w:numPr>
          <w:ilvl w:val="0"/>
          <w:numId w:val="18"/>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w:t>
      </w:r>
      <w:proofErr w:type="spellStart"/>
      <w:r>
        <w:rPr>
          <w:rFonts w:ascii="Verdana" w:eastAsia="Times New Roman" w:hAnsi="Verdana"/>
          <w:color w:val="000000"/>
          <w:lang w:val="en"/>
        </w:rPr>
        <w:t>Bufu</w:t>
      </w:r>
      <w:proofErr w:type="spellEnd"/>
      <w:r>
        <w:rPr>
          <w:rFonts w:ascii="Verdana" w:eastAsia="Times New Roman" w:hAnsi="Verdana"/>
          <w:color w:val="000000"/>
          <w:lang w:val="en"/>
        </w:rPr>
        <w:t xml:space="preserve"> and discussed on the 7-Jul-11 working group call. </w:t>
      </w:r>
    </w:p>
    <w:p w:rsidR="00AA4096" w:rsidRDefault="00AF78C5">
      <w:pPr>
        <w:pStyle w:val="Web"/>
        <w:divId w:val="698432015"/>
        <w:rPr>
          <w:rFonts w:ascii="Verdana" w:hAnsi="Verdana"/>
          <w:color w:val="000000"/>
          <w:lang w:val="en"/>
        </w:rPr>
      </w:pPr>
      <w:r>
        <w:rPr>
          <w:rFonts w:ascii="Verdana" w:hAnsi="Verdana"/>
          <w:color w:val="000000"/>
          <w:lang w:val="en"/>
        </w:rPr>
        <w:t xml:space="preserve">-01 </w:t>
      </w:r>
    </w:p>
    <w:p w:rsidR="00AA4096" w:rsidRDefault="00AF78C5">
      <w:pPr>
        <w:numPr>
          <w:ilvl w:val="0"/>
          <w:numId w:val="19"/>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AA4096" w:rsidRDefault="00AF78C5">
      <w:pPr>
        <w:pStyle w:val="Web"/>
        <w:divId w:val="698432015"/>
        <w:rPr>
          <w:rFonts w:ascii="Verdana" w:hAnsi="Verdana"/>
          <w:color w:val="000000"/>
          <w:lang w:val="en"/>
        </w:rPr>
      </w:pPr>
      <w:r>
        <w:rPr>
          <w:rFonts w:ascii="Verdana" w:hAnsi="Verdana"/>
          <w:color w:val="000000"/>
          <w:lang w:val="en"/>
        </w:rPr>
        <w:t xml:space="preserve">-00 </w:t>
      </w:r>
    </w:p>
    <w:p w:rsidR="00AA4096" w:rsidRDefault="00AF78C5">
      <w:pPr>
        <w:numPr>
          <w:ilvl w:val="0"/>
          <w:numId w:val="20"/>
        </w:numPr>
        <w:ind w:left="1200" w:right="480"/>
        <w:divId w:val="698432015"/>
        <w:rPr>
          <w:rFonts w:ascii="Verdana" w:eastAsia="Times New Roman" w:hAnsi="Verdana"/>
          <w:color w:val="000000"/>
          <w:lang w:val="en"/>
        </w:rPr>
      </w:pPr>
      <w:r>
        <w:rPr>
          <w:rFonts w:ascii="Verdana" w:eastAsia="Times New Roman" w:hAnsi="Verdana"/>
          <w:color w:val="000000"/>
          <w:lang w:val="en"/>
        </w:rPr>
        <w:t xml:space="preserve">Split from core when all optional features were removed. </w:t>
      </w:r>
    </w:p>
    <w:p w:rsidR="00AA4096" w:rsidRDefault="00AA4096">
      <w:pPr>
        <w:spacing w:before="0" w:beforeAutospacing="0" w:after="0" w:afterAutospacing="0"/>
        <w:divId w:val="698432015"/>
        <w:rPr>
          <w:rFonts w:ascii="Verdana" w:eastAsia="Times New Roman" w:hAnsi="Verdana"/>
          <w:color w:val="000000"/>
          <w:lang w:val="en"/>
        </w:rPr>
      </w:pPr>
      <w:bookmarkStart w:id="145" w:name="rfc.authors"/>
      <w:bookmarkEnd w:id="145"/>
    </w:p>
    <w:p w:rsidR="00AA4096" w:rsidRDefault="000E1367">
      <w:pPr>
        <w:spacing w:before="0" w:beforeAutospacing="0" w:after="0" w:afterAutospacing="0"/>
        <w:divId w:val="698432015"/>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AA4096">
        <w:trPr>
          <w:divId w:val="698432015"/>
          <w:trHeight w:val="225"/>
          <w:tblCellSpacing w:w="12" w:type="dxa"/>
        </w:trPr>
        <w:tc>
          <w:tcPr>
            <w:tcW w:w="450" w:type="dxa"/>
            <w:shd w:val="clear" w:color="auto" w:fill="990000"/>
            <w:vAlign w:val="center"/>
            <w:hideMark/>
          </w:tcPr>
          <w:p w:rsidR="00AA4096" w:rsidRDefault="000E1367">
            <w:pPr>
              <w:spacing w:before="0" w:beforeAutospacing="0" w:after="0" w:afterAutospacing="0" w:line="225" w:lineRule="atLeast"/>
              <w:jc w:val="center"/>
              <w:rPr>
                <w:rFonts w:ascii="Verdana" w:eastAsia="Times New Roman" w:hAnsi="Verdana"/>
                <w:color w:val="FFFFFF"/>
              </w:rPr>
            </w:pPr>
            <w:hyperlink w:anchor="toc" w:history="1">
              <w:r w:rsidR="00AF78C5">
                <w:rPr>
                  <w:rFonts w:ascii="Helvetica" w:eastAsia="Times New Roman" w:hAnsi="Helvetica" w:cs="Helvetica"/>
                  <w:b/>
                  <w:bCs/>
                  <w:color w:val="FFFFFF"/>
                  <w:sz w:val="20"/>
                  <w:szCs w:val="20"/>
                </w:rPr>
                <w:t> TOC </w:t>
              </w:r>
            </w:hyperlink>
          </w:p>
        </w:tc>
      </w:tr>
    </w:tbl>
    <w:p w:rsidR="00AA4096" w:rsidRDefault="00AF78C5">
      <w:pPr>
        <w:pStyle w:val="3"/>
        <w:divId w:val="698432015"/>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Breno</w:t>
            </w:r>
            <w:proofErr w:type="spellEnd"/>
            <w:r>
              <w:rPr>
                <w:rFonts w:ascii="Verdana" w:eastAsia="Times New Roman" w:hAnsi="Verdana"/>
                <w:color w:val="000000"/>
                <w:sz w:val="20"/>
                <w:szCs w:val="20"/>
              </w:rPr>
              <w:t xml:space="preserve"> de Medeiros</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3" w:history="1">
              <w:r w:rsidR="00AF78C5">
                <w:rPr>
                  <w:rStyle w:val="a3"/>
                  <w:rFonts w:ascii="Verdana" w:eastAsia="Times New Roman" w:hAnsi="Verdana"/>
                  <w:sz w:val="20"/>
                  <w:szCs w:val="20"/>
                </w:rPr>
                <w:t>breno@google.com</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4" w:history="1">
              <w:r w:rsidR="00AF78C5">
                <w:rPr>
                  <w:rStyle w:val="a3"/>
                  <w:rFonts w:ascii="Verdana" w:eastAsia="Times New Roman" w:hAnsi="Verdana"/>
                  <w:sz w:val="20"/>
                  <w:szCs w:val="20"/>
                </w:rPr>
                <w:t>http://stackoverflow.com/users/311376/breno</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Naveen </w:t>
            </w:r>
            <w:proofErr w:type="spellStart"/>
            <w:r>
              <w:rPr>
                <w:rFonts w:ascii="Verdana" w:eastAsia="Times New Roman" w:hAnsi="Verdana"/>
                <w:color w:val="000000"/>
                <w:sz w:val="20"/>
                <w:szCs w:val="20"/>
              </w:rPr>
              <w:t>Agarwal</w:t>
            </w:r>
            <w:proofErr w:type="spellEnd"/>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5" w:history="1">
              <w:r w:rsidR="00AF78C5">
                <w:rPr>
                  <w:rStyle w:val="a3"/>
                  <w:rFonts w:ascii="Verdana" w:eastAsia="Times New Roman" w:hAnsi="Verdana"/>
                  <w:sz w:val="20"/>
                  <w:szCs w:val="20"/>
                </w:rPr>
                <w:t>naa@google.com</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Nat </w:t>
            </w:r>
            <w:proofErr w:type="spellStart"/>
            <w:r>
              <w:rPr>
                <w:rFonts w:ascii="Verdana" w:eastAsia="Times New Roman" w:hAnsi="Verdana"/>
                <w:color w:val="000000"/>
                <w:sz w:val="20"/>
                <w:szCs w:val="20"/>
              </w:rPr>
              <w:t>Sakimura</w:t>
            </w:r>
            <w:proofErr w:type="spellEnd"/>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6" w:history="1">
              <w:r w:rsidR="00AF78C5">
                <w:rPr>
                  <w:rStyle w:val="a3"/>
                  <w:rFonts w:ascii="Verdana" w:eastAsia="Times New Roman" w:hAnsi="Verdana"/>
                  <w:sz w:val="20"/>
                  <w:szCs w:val="20"/>
                </w:rPr>
                <w:t>n-sakimura@nri.co.jp</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7" w:history="1">
              <w:r w:rsidR="00AF78C5">
                <w:rPr>
                  <w:rStyle w:val="a3"/>
                  <w:rFonts w:ascii="Verdana" w:eastAsia="Times New Roman" w:hAnsi="Verdana"/>
                  <w:sz w:val="20"/>
                  <w:szCs w:val="20"/>
                </w:rPr>
                <w:t>http://nat.sakimura.org/</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8" w:history="1">
              <w:r w:rsidR="00AF78C5">
                <w:rPr>
                  <w:rStyle w:val="a3"/>
                  <w:rFonts w:ascii="Verdana" w:eastAsia="Times New Roman" w:hAnsi="Verdana"/>
                  <w:sz w:val="20"/>
                  <w:szCs w:val="20"/>
                </w:rPr>
                <w:t>ve7jtb@ve7jtb.com</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19" w:history="1">
              <w:r w:rsidR="00AF78C5">
                <w:rPr>
                  <w:rStyle w:val="a3"/>
                  <w:rFonts w:ascii="Verdana" w:eastAsia="Times New Roman" w:hAnsi="Verdana"/>
                  <w:sz w:val="20"/>
                  <w:szCs w:val="20"/>
                </w:rPr>
                <w:t>http://www.thread-safe.com/</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AA4096">
        <w:trPr>
          <w:divId w:val="698432015"/>
          <w:tblCellSpacing w:w="0" w:type="dxa"/>
        </w:trPr>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AA4096" w:rsidRDefault="00AF78C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20" w:history="1">
              <w:r w:rsidR="00AF78C5">
                <w:rPr>
                  <w:rStyle w:val="a3"/>
                  <w:rFonts w:ascii="Verdana" w:eastAsia="Times New Roman" w:hAnsi="Verdana"/>
                  <w:sz w:val="20"/>
                  <w:szCs w:val="20"/>
                </w:rPr>
                <w:t>mbj@microsoft.com</w:t>
              </w:r>
            </w:hyperlink>
          </w:p>
        </w:tc>
      </w:tr>
      <w:tr w:rsidR="00AA4096">
        <w:trPr>
          <w:divId w:val="698432015"/>
          <w:tblCellSpacing w:w="0" w:type="dxa"/>
        </w:trPr>
        <w:tc>
          <w:tcPr>
            <w:tcW w:w="0" w:type="auto"/>
            <w:vAlign w:val="center"/>
            <w:hideMark/>
          </w:tcPr>
          <w:p w:rsidR="00AA4096" w:rsidRDefault="00AF78C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AA4096" w:rsidRDefault="000E1367">
            <w:pPr>
              <w:spacing w:before="0" w:beforeAutospacing="0" w:after="0" w:afterAutospacing="0"/>
              <w:rPr>
                <w:rFonts w:ascii="Verdana" w:eastAsia="Times New Roman" w:hAnsi="Verdana"/>
                <w:color w:val="000000"/>
                <w:sz w:val="20"/>
                <w:szCs w:val="20"/>
              </w:rPr>
            </w:pPr>
            <w:hyperlink r:id="rId21" w:history="1">
              <w:r w:rsidR="00AF78C5">
                <w:rPr>
                  <w:rStyle w:val="a3"/>
                  <w:rFonts w:ascii="Verdana" w:eastAsia="Times New Roman" w:hAnsi="Verdana"/>
                  <w:sz w:val="20"/>
                  <w:szCs w:val="20"/>
                </w:rPr>
                <w:t>http://self-issued.info/</w:t>
              </w:r>
            </w:hyperlink>
          </w:p>
        </w:tc>
      </w:tr>
    </w:tbl>
    <w:p w:rsidR="00AF78C5" w:rsidRDefault="00AF78C5">
      <w:pPr>
        <w:spacing w:before="0" w:beforeAutospacing="0" w:after="0" w:afterAutospacing="0"/>
        <w:divId w:val="698432015"/>
        <w:rPr>
          <w:rFonts w:eastAsia="Times New Roman"/>
        </w:rPr>
      </w:pPr>
    </w:p>
    <w:sectPr w:rsidR="00AF7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226F"/>
    <w:multiLevelType w:val="multilevel"/>
    <w:tmpl w:val="4A04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979B6"/>
    <w:multiLevelType w:val="multilevel"/>
    <w:tmpl w:val="F6EC5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505AC"/>
    <w:multiLevelType w:val="multilevel"/>
    <w:tmpl w:val="78A02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6D468F"/>
    <w:multiLevelType w:val="multilevel"/>
    <w:tmpl w:val="4D74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51C44"/>
    <w:multiLevelType w:val="multilevel"/>
    <w:tmpl w:val="15607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844455"/>
    <w:multiLevelType w:val="multilevel"/>
    <w:tmpl w:val="56F6A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080E19"/>
    <w:multiLevelType w:val="multilevel"/>
    <w:tmpl w:val="2AB8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BF7AE0"/>
    <w:multiLevelType w:val="multilevel"/>
    <w:tmpl w:val="83B0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7F57AB"/>
    <w:multiLevelType w:val="multilevel"/>
    <w:tmpl w:val="FF4A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5D5575"/>
    <w:multiLevelType w:val="multilevel"/>
    <w:tmpl w:val="4E988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720DF8"/>
    <w:multiLevelType w:val="multilevel"/>
    <w:tmpl w:val="41C6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F97E88"/>
    <w:multiLevelType w:val="multilevel"/>
    <w:tmpl w:val="13AE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254AF3"/>
    <w:multiLevelType w:val="multilevel"/>
    <w:tmpl w:val="0CA4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9160DA0"/>
    <w:multiLevelType w:val="multilevel"/>
    <w:tmpl w:val="DA10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8248FC"/>
    <w:multiLevelType w:val="multilevel"/>
    <w:tmpl w:val="53E4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6E4DAF"/>
    <w:multiLevelType w:val="multilevel"/>
    <w:tmpl w:val="FF6A3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C1339"/>
    <w:multiLevelType w:val="multilevel"/>
    <w:tmpl w:val="5E90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0A7D97"/>
    <w:multiLevelType w:val="multilevel"/>
    <w:tmpl w:val="C0D2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197B29"/>
    <w:multiLevelType w:val="multilevel"/>
    <w:tmpl w:val="5F14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C76CCC"/>
    <w:multiLevelType w:val="multilevel"/>
    <w:tmpl w:val="32A67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7"/>
  </w:num>
  <w:num w:numId="4">
    <w:abstractNumId w:val="0"/>
  </w:num>
  <w:num w:numId="5">
    <w:abstractNumId w:val="18"/>
  </w:num>
  <w:num w:numId="6">
    <w:abstractNumId w:val="6"/>
  </w:num>
  <w:num w:numId="7">
    <w:abstractNumId w:val="9"/>
  </w:num>
  <w:num w:numId="8">
    <w:abstractNumId w:val="12"/>
  </w:num>
  <w:num w:numId="9">
    <w:abstractNumId w:val="10"/>
  </w:num>
  <w:num w:numId="10">
    <w:abstractNumId w:val="3"/>
  </w:num>
  <w:num w:numId="11">
    <w:abstractNumId w:val="16"/>
  </w:num>
  <w:num w:numId="12">
    <w:abstractNumId w:val="8"/>
  </w:num>
  <w:num w:numId="13">
    <w:abstractNumId w:val="5"/>
  </w:num>
  <w:num w:numId="14">
    <w:abstractNumId w:val="15"/>
  </w:num>
  <w:num w:numId="15">
    <w:abstractNumId w:val="13"/>
  </w:num>
  <w:num w:numId="16">
    <w:abstractNumId w:val="19"/>
  </w:num>
  <w:num w:numId="17">
    <w:abstractNumId w:val="4"/>
  </w:num>
  <w:num w:numId="18">
    <w:abstractNumId w:val="1"/>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trackRevisions/>
  <w:defaultTabStop w:val="720"/>
  <w:noPunctuationKerning/>
  <w:characterSpacingControl w:val="doNotCompress"/>
  <w:compat>
    <w:doNotSnapToGridInCell/>
    <w:doNotWrapTextWithPunct/>
    <w:doNotUseEastAsianBreakRules/>
    <w:growAutofit/>
    <w:useFELayout/>
    <w:compatSetting w:name="compatibilityMode" w:uri="http://schemas.microsoft.com/office/word" w:val="14"/>
  </w:compat>
  <w:rsids>
    <w:rsidRoot w:val="00BB334D"/>
    <w:rsid w:val="000E1367"/>
    <w:rsid w:val="00456FE7"/>
    <w:rsid w:val="0073376A"/>
    <w:rsid w:val="00A83768"/>
    <w:rsid w:val="00AA4096"/>
    <w:rsid w:val="00AC28A5"/>
    <w:rsid w:val="00AF78C5"/>
    <w:rsid w:val="00BB3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Pr>
      <w:rFonts w:ascii="Consolas" w:eastAsiaTheme="minorEastAsia" w:hAnsi="Consolas"/>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Helvetica" w:hAnsi="Helvetica" w:cs="Helvetica" w:hint="default"/>
      <w:b/>
      <w:bCs/>
      <w:color w:val="666666"/>
    </w:rPr>
  </w:style>
  <w:style w:type="character" w:customStyle="1" w:styleId="hottext1">
    <w:name w:val="hottext1"/>
    <w:basedOn w:val="a0"/>
    <w:rPr>
      <w:rFonts w:ascii="Helvetica" w:hAnsi="Helvetica" w:cs="Helvetic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Helvetica" w:hAnsi="Helvetica" w:cs="Helvetica" w:hint="default"/>
      <w:b/>
      <w:bCs/>
      <w:color w:val="666666"/>
    </w:rPr>
  </w:style>
  <w:style w:type="character" w:customStyle="1" w:styleId="hottext2">
    <w:name w:val="hottext2"/>
    <w:basedOn w:val="a0"/>
    <w:rPr>
      <w:rFonts w:ascii="Helvetica" w:hAnsi="Helvetica" w:cs="Helvetic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0E1367"/>
    <w:pPr>
      <w:spacing w:before="0" w:after="0"/>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136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Pr>
      <w:rFonts w:ascii="Consolas" w:eastAsiaTheme="minorEastAsia" w:hAnsi="Consolas"/>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Helvetica" w:hAnsi="Helvetica" w:cs="Helvetica" w:hint="default"/>
      <w:b/>
      <w:bCs/>
      <w:color w:val="666666"/>
    </w:rPr>
  </w:style>
  <w:style w:type="character" w:customStyle="1" w:styleId="hottext1">
    <w:name w:val="hottext1"/>
    <w:basedOn w:val="a0"/>
    <w:rPr>
      <w:rFonts w:ascii="Helvetica" w:hAnsi="Helvetica" w:cs="Helvetic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Helvetica" w:hAnsi="Helvetica" w:cs="Helvetica" w:hint="default"/>
      <w:b/>
      <w:bCs/>
      <w:color w:val="666666"/>
    </w:rPr>
  </w:style>
  <w:style w:type="character" w:customStyle="1" w:styleId="hottext2">
    <w:name w:val="hottext2"/>
    <w:basedOn w:val="a0"/>
    <w:rPr>
      <w:rFonts w:ascii="Helvetica" w:hAnsi="Helvetica" w:cs="Helvetic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0E1367"/>
    <w:pPr>
      <w:spacing w:before="0" w:after="0"/>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13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43201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4085807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146447">
          <w:blockQuote w:val="1"/>
          <w:marLeft w:val="720"/>
          <w:marRight w:val="720"/>
          <w:marTop w:val="100"/>
          <w:marBottom w:val="100"/>
          <w:divBdr>
            <w:top w:val="none" w:sz="0" w:space="0" w:color="auto"/>
            <w:left w:val="none" w:sz="0" w:space="0" w:color="auto"/>
            <w:bottom w:val="none" w:sz="0" w:space="0" w:color="auto"/>
            <w:right w:val="none" w:sz="0" w:space="0" w:color="auto"/>
          </w:divBdr>
        </w:div>
        <w:div w:id="94862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912562">
          <w:marLeft w:val="720"/>
          <w:marRight w:val="0"/>
          <w:marTop w:val="0"/>
          <w:marBottom w:val="0"/>
          <w:divBdr>
            <w:top w:val="none" w:sz="0" w:space="0" w:color="auto"/>
            <w:left w:val="none" w:sz="0" w:space="0" w:color="auto"/>
            <w:bottom w:val="none" w:sz="0" w:space="0" w:color="auto"/>
            <w:right w:val="none" w:sz="0" w:space="0" w:color="auto"/>
          </w:divBdr>
        </w:div>
        <w:div w:id="1489057313">
          <w:marLeft w:val="720"/>
          <w:marRight w:val="0"/>
          <w:marTop w:val="0"/>
          <w:marBottom w:val="0"/>
          <w:divBdr>
            <w:top w:val="none" w:sz="0" w:space="0" w:color="auto"/>
            <w:left w:val="none" w:sz="0" w:space="0" w:color="auto"/>
            <w:bottom w:val="none" w:sz="0" w:space="0" w:color="auto"/>
            <w:right w:val="none" w:sz="0" w:space="0" w:color="auto"/>
          </w:divBdr>
        </w:div>
        <w:div w:id="116532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24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fc-editor.org/rfc/rfc2119.txt" TargetMode="External"/><Relationship Id="rId13" Type="http://schemas.openxmlformats.org/officeDocument/2006/relationships/hyperlink" Target="mailto:breno@google.com" TargetMode="External"/><Relationship Id="rId18" Type="http://schemas.openxmlformats.org/officeDocument/2006/relationships/hyperlink" Target="mailto:ve7jtb@ve7jtb.com" TargetMode="External"/><Relationship Id="rId3" Type="http://schemas.microsoft.com/office/2007/relationships/stylesWithEffects" Target="stylesWithEffects.xml"/><Relationship Id="rId21" Type="http://schemas.openxmlformats.org/officeDocument/2006/relationships/hyperlink" Target="http://self-issued.info/" TargetMode="External"/><Relationship Id="rId7" Type="http://schemas.openxmlformats.org/officeDocument/2006/relationships/hyperlink" Target="http://tools.ietf.org/html/rfc2119" TargetMode="External"/><Relationship Id="rId12" Type="http://schemas.openxmlformats.org/officeDocument/2006/relationships/hyperlink" Target="http://www.rfc-editor.org/rfc/rfc6749.txt" TargetMode="External"/><Relationship Id="rId17" Type="http://schemas.openxmlformats.org/officeDocument/2006/relationships/hyperlink" Target="http://nat.sakimura.org/" TargetMode="External"/><Relationship Id="rId2" Type="http://schemas.openxmlformats.org/officeDocument/2006/relationships/styles" Target="styles.xml"/><Relationship Id="rId16" Type="http://schemas.openxmlformats.org/officeDocument/2006/relationships/hyperlink" Target="mailto:n-sakimura@nri.co.jp" TargetMode="External"/><Relationship Id="rId20" Type="http://schemas.openxmlformats.org/officeDocument/2006/relationships/hyperlink" Target="mailto:mbj@microsoft.com" TargetMode="External"/><Relationship Id="rId1" Type="http://schemas.openxmlformats.org/officeDocument/2006/relationships/numbering" Target="numbering.xml"/><Relationship Id="rId6" Type="http://schemas.openxmlformats.org/officeDocument/2006/relationships/hyperlink" Target="mailto:sob@harvard.edu" TargetMode="External"/><Relationship Id="rId11" Type="http://schemas.openxmlformats.org/officeDocument/2006/relationships/hyperlink" Target="http://tools.ietf.org/html/rfc6749" TargetMode="External"/><Relationship Id="rId5" Type="http://schemas.openxmlformats.org/officeDocument/2006/relationships/webSettings" Target="webSettings.xml"/><Relationship Id="rId15" Type="http://schemas.openxmlformats.org/officeDocument/2006/relationships/hyperlink" Target="mailto:naa@google.com" TargetMode="External"/><Relationship Id="rId23" Type="http://schemas.openxmlformats.org/officeDocument/2006/relationships/theme" Target="theme/theme1.xml"/><Relationship Id="rId10" Type="http://schemas.openxmlformats.org/officeDocument/2006/relationships/hyperlink" Target="http://xml.resource.org/public/rfc/xml/rfc2119.xml" TargetMode="External"/><Relationship Id="rId19" Type="http://schemas.openxmlformats.org/officeDocument/2006/relationships/hyperlink" Target="http://www.thread-safe.com/" TargetMode="External"/><Relationship Id="rId4" Type="http://schemas.openxmlformats.org/officeDocument/2006/relationships/settings" Target="settings.xml"/><Relationship Id="rId9" Type="http://schemas.openxmlformats.org/officeDocument/2006/relationships/hyperlink" Target="http://xml.resource.org/public/rfc/html/rfc2119.html" TargetMode="External"/><Relationship Id="rId14" Type="http://schemas.openxmlformats.org/officeDocument/2006/relationships/hyperlink" Target="http://stackoverflow.com/users/311376/bren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4189</Words>
  <Characters>23878</Characters>
  <Application>Microsoft Office Word</Application>
  <DocSecurity>0</DocSecurity>
  <Lines>198</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OpenID Connect Session Management 1.0 - draft 16</vt:lpstr>
      <vt:lpstr>Draft: OpenID Connect Session Management 1.0 - draft 16</vt:lpstr>
    </vt:vector>
  </TitlesOfParts>
  <Company>Microsoft Corporation</Company>
  <LinksUpToDate>false</LinksUpToDate>
  <CharactersWithSpaces>28011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Session Management 1.0 - draft 16</dc:title>
  <dc:creator>Mike Jones</dc:creator>
  <cp:lastModifiedBy>ritou</cp:lastModifiedBy>
  <cp:revision>2</cp:revision>
  <dcterms:created xsi:type="dcterms:W3CDTF">2013-10-16T01:49:00Z</dcterms:created>
  <dcterms:modified xsi:type="dcterms:W3CDTF">2013-10-16T01:49:00Z</dcterms:modified>
</cp:coreProperties>
</file>